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386"/>
        <w:gridCol w:w="5004"/>
      </w:tblGrid>
      <w:tr w:rsidR="00DE7F8E" w:rsidRPr="00DE7F8E" w14:paraId="2E905CB0" w14:textId="77777777" w:rsidTr="00DE7F8E">
        <w:trPr>
          <w:trHeight w:val="459"/>
        </w:trPr>
        <w:tc>
          <w:tcPr>
            <w:tcW w:w="9390" w:type="dxa"/>
            <w:gridSpan w:val="2"/>
            <w:tcBorders>
              <w:top w:val="single" w:sz="12" w:space="0" w:color="auto"/>
              <w:left w:val="double" w:sz="6" w:space="0" w:color="auto"/>
              <w:bottom w:val="single" w:sz="6" w:space="0" w:color="auto"/>
              <w:right w:val="double" w:sz="6" w:space="0" w:color="auto"/>
            </w:tcBorders>
            <w:shd w:val="clear" w:color="auto" w:fill="C0C0C0"/>
            <w:hideMark/>
          </w:tcPr>
          <w:p w14:paraId="0BB147D7" w14:textId="77777777" w:rsidR="00DE7F8E" w:rsidRPr="00DE7F8E" w:rsidRDefault="00DE7F8E" w:rsidP="00DE7F8E">
            <w:pPr>
              <w:rPr>
                <w:b/>
              </w:rPr>
            </w:pPr>
            <w:r w:rsidRPr="00DE7F8E">
              <w:rPr>
                <w:b/>
              </w:rPr>
              <w:br w:type="page"/>
            </w:r>
            <w:r w:rsidRPr="00DE7F8E">
              <w:rPr>
                <w:b/>
              </w:rPr>
              <w:br w:type="page"/>
            </w:r>
            <w:r w:rsidRPr="00DE7F8E">
              <w:rPr>
                <w:b/>
                <w:lang w:val="en-US"/>
              </w:rPr>
              <w:br w:type="page"/>
            </w:r>
            <w:r w:rsidRPr="00DE7F8E">
              <w:rPr>
                <w:b/>
              </w:rPr>
              <w:t>U.S. Radiocommunications Sector</w:t>
            </w:r>
          </w:p>
          <w:p w14:paraId="2B1DBAB4" w14:textId="77777777" w:rsidR="00DE7F8E" w:rsidRPr="00DE7F8E" w:rsidRDefault="00DE7F8E" w:rsidP="00DE7F8E">
            <w:pPr>
              <w:rPr>
                <w:b/>
              </w:rPr>
            </w:pPr>
            <w:r w:rsidRPr="00DE7F8E">
              <w:rPr>
                <w:b/>
              </w:rPr>
              <w:t>Fact Sheet</w:t>
            </w:r>
          </w:p>
        </w:tc>
      </w:tr>
      <w:tr w:rsidR="00DE7F8E" w:rsidRPr="00DE7F8E" w14:paraId="49BA96B6" w14:textId="77777777" w:rsidTr="00DE7F8E">
        <w:trPr>
          <w:trHeight w:val="348"/>
        </w:trPr>
        <w:tc>
          <w:tcPr>
            <w:tcW w:w="4386" w:type="dxa"/>
            <w:tcBorders>
              <w:top w:val="single" w:sz="6" w:space="0" w:color="auto"/>
              <w:left w:val="double" w:sz="6" w:space="0" w:color="auto"/>
              <w:bottom w:val="single" w:sz="6" w:space="0" w:color="auto"/>
              <w:right w:val="single" w:sz="6" w:space="0" w:color="auto"/>
            </w:tcBorders>
            <w:hideMark/>
          </w:tcPr>
          <w:p w14:paraId="7340A8D9" w14:textId="77777777" w:rsidR="00DE7F8E" w:rsidRPr="00DE7F8E" w:rsidRDefault="00DE7F8E" w:rsidP="00DE7F8E">
            <w:r w:rsidRPr="00DE7F8E">
              <w:rPr>
                <w:b/>
              </w:rPr>
              <w:t>Working Party:</w:t>
            </w:r>
            <w:r w:rsidRPr="00DE7F8E">
              <w:t xml:space="preserve">  ITU-R WP-5B</w:t>
            </w:r>
          </w:p>
        </w:tc>
        <w:tc>
          <w:tcPr>
            <w:tcW w:w="5004" w:type="dxa"/>
            <w:tcBorders>
              <w:top w:val="single" w:sz="6" w:space="0" w:color="auto"/>
              <w:left w:val="single" w:sz="6" w:space="0" w:color="auto"/>
              <w:bottom w:val="single" w:sz="6" w:space="0" w:color="auto"/>
              <w:right w:val="double" w:sz="6" w:space="0" w:color="auto"/>
            </w:tcBorders>
            <w:hideMark/>
          </w:tcPr>
          <w:p w14:paraId="129A6FAA" w14:textId="334C3A04" w:rsidR="00DE7F8E" w:rsidRPr="00DE7F8E" w:rsidRDefault="00DE7F8E" w:rsidP="00DE7F8E">
            <w:r w:rsidRPr="00DE7F8E">
              <w:rPr>
                <w:b/>
              </w:rPr>
              <w:t>Document No:</w:t>
            </w:r>
            <w:r w:rsidRPr="00DE7F8E">
              <w:t xml:space="preserve">  USWP5B3</w:t>
            </w:r>
            <w:r>
              <w:t>6</w:t>
            </w:r>
            <w:r w:rsidRPr="00DE7F8E">
              <w:t>-</w:t>
            </w:r>
            <w:r>
              <w:t>XX</w:t>
            </w:r>
          </w:p>
        </w:tc>
      </w:tr>
      <w:tr w:rsidR="00DE7F8E" w:rsidRPr="00DE7F8E" w14:paraId="59E2999A" w14:textId="77777777" w:rsidTr="00DE7F8E">
        <w:trPr>
          <w:trHeight w:val="378"/>
        </w:trPr>
        <w:tc>
          <w:tcPr>
            <w:tcW w:w="4386" w:type="dxa"/>
            <w:tcBorders>
              <w:top w:val="single" w:sz="6" w:space="0" w:color="auto"/>
              <w:left w:val="double" w:sz="6" w:space="0" w:color="auto"/>
              <w:bottom w:val="single" w:sz="6" w:space="0" w:color="auto"/>
              <w:right w:val="single" w:sz="6" w:space="0" w:color="auto"/>
            </w:tcBorders>
            <w:hideMark/>
          </w:tcPr>
          <w:p w14:paraId="1634A8AD" w14:textId="0B6DE611" w:rsidR="00DE7F8E" w:rsidRPr="00DE7F8E" w:rsidRDefault="00DE7F8E" w:rsidP="00DE7F8E">
            <w:pPr>
              <w:rPr>
                <w:lang w:val="pt-BR"/>
              </w:rPr>
            </w:pPr>
            <w:proofErr w:type="spellStart"/>
            <w:r w:rsidRPr="00DE7F8E">
              <w:rPr>
                <w:b/>
                <w:lang w:val="pt-BR"/>
              </w:rPr>
              <w:t>Ref</w:t>
            </w:r>
            <w:proofErr w:type="spellEnd"/>
            <w:r w:rsidRPr="00DE7F8E">
              <w:rPr>
                <w:b/>
                <w:lang w:val="pt-BR"/>
              </w:rPr>
              <w:t>:</w:t>
            </w:r>
            <w:r w:rsidRPr="00DE7F8E">
              <w:rPr>
                <w:lang w:val="pt-BR"/>
              </w:rPr>
              <w:t xml:space="preserve"> </w:t>
            </w:r>
            <w:proofErr w:type="spellStart"/>
            <w:r w:rsidRPr="00DE7F8E">
              <w:rPr>
                <w:lang w:val="pt-BR"/>
              </w:rPr>
              <w:t>Annex</w:t>
            </w:r>
            <w:proofErr w:type="spellEnd"/>
            <w:r w:rsidRPr="00DE7F8E">
              <w:rPr>
                <w:lang w:val="pt-BR"/>
              </w:rPr>
              <w:t xml:space="preserve"> </w:t>
            </w:r>
            <w:r>
              <w:rPr>
                <w:lang w:val="pt-BR"/>
              </w:rPr>
              <w:t>1</w:t>
            </w:r>
            <w:r w:rsidRPr="00DE7F8E">
              <w:rPr>
                <w:lang w:val="pt-BR"/>
              </w:rPr>
              <w:t>.</w:t>
            </w:r>
            <w:r w:rsidR="002B64C7">
              <w:rPr>
                <w:lang w:val="pt-BR"/>
              </w:rPr>
              <w:t>11</w:t>
            </w:r>
            <w:r w:rsidRPr="00DE7F8E">
              <w:rPr>
                <w:lang w:val="pt-BR"/>
              </w:rPr>
              <w:t xml:space="preserve"> </w:t>
            </w:r>
            <w:proofErr w:type="spellStart"/>
            <w:r w:rsidRPr="00DE7F8E">
              <w:rPr>
                <w:lang w:val="pt-BR"/>
              </w:rPr>
              <w:t>to</w:t>
            </w:r>
            <w:proofErr w:type="spellEnd"/>
            <w:r w:rsidRPr="00DE7F8E">
              <w:rPr>
                <w:lang w:val="pt-BR"/>
              </w:rPr>
              <w:t xml:space="preserve"> </w:t>
            </w:r>
            <w:proofErr w:type="spellStart"/>
            <w:r w:rsidRPr="00DE7F8E">
              <w:rPr>
                <w:lang w:val="pt-BR"/>
              </w:rPr>
              <w:t>Document</w:t>
            </w:r>
            <w:proofErr w:type="spellEnd"/>
            <w:r w:rsidRPr="00DE7F8E">
              <w:rPr>
                <w:lang w:val="pt-BR"/>
              </w:rPr>
              <w:t xml:space="preserve"> 5B/</w:t>
            </w:r>
            <w:r>
              <w:rPr>
                <w:lang w:val="pt-BR"/>
              </w:rPr>
              <w:t>435</w:t>
            </w:r>
            <w:r w:rsidRPr="00DE7F8E">
              <w:rPr>
                <w:lang w:val="pt-BR"/>
              </w:rPr>
              <w:t>-E</w:t>
            </w:r>
          </w:p>
        </w:tc>
        <w:tc>
          <w:tcPr>
            <w:tcW w:w="5004" w:type="dxa"/>
            <w:tcBorders>
              <w:top w:val="single" w:sz="6" w:space="0" w:color="auto"/>
              <w:left w:val="single" w:sz="6" w:space="0" w:color="auto"/>
              <w:bottom w:val="single" w:sz="6" w:space="0" w:color="auto"/>
              <w:right w:val="double" w:sz="6" w:space="0" w:color="auto"/>
            </w:tcBorders>
            <w:hideMark/>
          </w:tcPr>
          <w:p w14:paraId="7D379F2E" w14:textId="6A1D2C4E" w:rsidR="00DE7F8E" w:rsidRPr="00DE7F8E" w:rsidRDefault="00DE7F8E" w:rsidP="00DE7F8E">
            <w:r w:rsidRPr="00DE7F8E">
              <w:rPr>
                <w:b/>
              </w:rPr>
              <w:t>Date:</w:t>
            </w:r>
            <w:r w:rsidRPr="00DE7F8E">
              <w:t xml:space="preserve"> </w:t>
            </w:r>
            <w:r>
              <w:t>19</w:t>
            </w:r>
            <w:r w:rsidRPr="00DE7F8E">
              <w:t xml:space="preserve"> </w:t>
            </w:r>
            <w:r>
              <w:t>February</w:t>
            </w:r>
            <w:r w:rsidRPr="00DE7F8E">
              <w:t xml:space="preserve"> 202</w:t>
            </w:r>
            <w:r>
              <w:t>6</w:t>
            </w:r>
          </w:p>
        </w:tc>
      </w:tr>
      <w:tr w:rsidR="00DE7F8E" w:rsidRPr="00DE7F8E" w14:paraId="51CF247C" w14:textId="77777777" w:rsidTr="00DE7F8E">
        <w:trPr>
          <w:trHeight w:val="459"/>
        </w:trPr>
        <w:tc>
          <w:tcPr>
            <w:tcW w:w="9390" w:type="dxa"/>
            <w:gridSpan w:val="2"/>
            <w:tcBorders>
              <w:top w:val="single" w:sz="6" w:space="0" w:color="auto"/>
              <w:left w:val="double" w:sz="6" w:space="0" w:color="auto"/>
              <w:bottom w:val="single" w:sz="6" w:space="0" w:color="auto"/>
              <w:right w:val="double" w:sz="6" w:space="0" w:color="auto"/>
            </w:tcBorders>
            <w:hideMark/>
          </w:tcPr>
          <w:p w14:paraId="652B8661" w14:textId="72B41E73" w:rsidR="00DE7F8E" w:rsidRPr="00DE7F8E" w:rsidRDefault="00DE7F8E" w:rsidP="00DE7F8E">
            <w:r w:rsidRPr="00DE7F8E">
              <w:rPr>
                <w:b/>
                <w:bCs/>
              </w:rPr>
              <w:t>Document Title:</w:t>
            </w:r>
            <w:r w:rsidRPr="00DE7F8E">
              <w:rPr>
                <w:bCs/>
              </w:rPr>
              <w:t xml:space="preserve"> </w:t>
            </w:r>
            <w:r w:rsidR="002B64C7" w:rsidRPr="00FA1EBD">
              <w:t xml:space="preserve">WORKING DOCUMENT TOWARD A PRELIMINARY DRAFT REVISION OF RECOMMENDATION </w:t>
            </w:r>
            <w:r w:rsidR="002B64C7" w:rsidRPr="00FA1EBD">
              <w:rPr>
                <w:rStyle w:val="href"/>
              </w:rPr>
              <w:t>ITU-R M.164</w:t>
            </w:r>
            <w:r w:rsidR="002B64C7">
              <w:rPr>
                <w:rStyle w:val="href"/>
              </w:rPr>
              <w:t>4</w:t>
            </w:r>
          </w:p>
        </w:tc>
      </w:tr>
      <w:tr w:rsidR="00DE7F8E" w:rsidRPr="008C0828" w14:paraId="438FE94C" w14:textId="77777777" w:rsidTr="00DE7F8E">
        <w:trPr>
          <w:trHeight w:val="1960"/>
        </w:trPr>
        <w:tc>
          <w:tcPr>
            <w:tcW w:w="4386" w:type="dxa"/>
            <w:tcBorders>
              <w:top w:val="single" w:sz="6" w:space="0" w:color="auto"/>
              <w:left w:val="double" w:sz="6" w:space="0" w:color="auto"/>
              <w:bottom w:val="single" w:sz="6" w:space="0" w:color="auto"/>
              <w:right w:val="single" w:sz="6" w:space="0" w:color="auto"/>
            </w:tcBorders>
          </w:tcPr>
          <w:p w14:paraId="12B77C72" w14:textId="77777777" w:rsidR="00DE7F8E" w:rsidRPr="00DE7F8E" w:rsidRDefault="00DE7F8E" w:rsidP="00DE7F8E">
            <w:pPr>
              <w:rPr>
                <w:b/>
              </w:rPr>
            </w:pPr>
            <w:r w:rsidRPr="00DE7F8E">
              <w:rPr>
                <w:b/>
              </w:rPr>
              <w:t>Author(s)/Contributors(s):</w:t>
            </w:r>
          </w:p>
          <w:p w14:paraId="242DDB43" w14:textId="77777777" w:rsidR="00DE7F8E" w:rsidRPr="00DE7F8E" w:rsidRDefault="00DE7F8E" w:rsidP="00DE7F8E">
            <w:pPr>
              <w:rPr>
                <w:bCs/>
                <w:iCs/>
                <w:lang w:val="en-US"/>
              </w:rPr>
            </w:pPr>
          </w:p>
          <w:p w14:paraId="6C8CD64B" w14:textId="77777777" w:rsidR="002B64C7" w:rsidRPr="002B64C7" w:rsidRDefault="002B64C7" w:rsidP="002B64C7">
            <w:pPr>
              <w:rPr>
                <w:bCs/>
                <w:iCs/>
                <w:lang w:val="en-US"/>
              </w:rPr>
            </w:pPr>
            <w:r w:rsidRPr="002B64C7">
              <w:rPr>
                <w:bCs/>
                <w:iCs/>
                <w:lang w:val="en-US"/>
              </w:rPr>
              <w:t>Fumie Wingo</w:t>
            </w:r>
          </w:p>
          <w:p w14:paraId="7205F1A1" w14:textId="77777777" w:rsidR="002B64C7" w:rsidRPr="002B64C7" w:rsidRDefault="002B64C7" w:rsidP="002B64C7">
            <w:pPr>
              <w:rPr>
                <w:bCs/>
                <w:iCs/>
                <w:lang w:val="en-US"/>
              </w:rPr>
            </w:pPr>
            <w:r w:rsidRPr="002B64C7">
              <w:rPr>
                <w:bCs/>
                <w:iCs/>
                <w:lang w:val="en-US"/>
              </w:rPr>
              <w:t xml:space="preserve">DON CIO </w:t>
            </w:r>
          </w:p>
          <w:p w14:paraId="6913AD64" w14:textId="77777777" w:rsidR="002B64C7" w:rsidRPr="002B64C7" w:rsidRDefault="002B64C7" w:rsidP="002B64C7">
            <w:pPr>
              <w:rPr>
                <w:bCs/>
                <w:iCs/>
                <w:lang w:val="en-US"/>
              </w:rPr>
            </w:pPr>
          </w:p>
          <w:p w14:paraId="32EFB191" w14:textId="77777777" w:rsidR="002B64C7" w:rsidRPr="002B64C7" w:rsidRDefault="002B64C7" w:rsidP="002B64C7">
            <w:pPr>
              <w:rPr>
                <w:bCs/>
                <w:iCs/>
                <w:lang w:val="en-US"/>
              </w:rPr>
            </w:pPr>
            <w:r w:rsidRPr="002B64C7">
              <w:rPr>
                <w:bCs/>
                <w:iCs/>
                <w:lang w:val="en-US"/>
              </w:rPr>
              <w:t xml:space="preserve">Taylor King </w:t>
            </w:r>
          </w:p>
          <w:p w14:paraId="307BD228" w14:textId="77777777" w:rsidR="002B64C7" w:rsidRPr="002B64C7" w:rsidRDefault="002B64C7" w:rsidP="002B64C7">
            <w:pPr>
              <w:rPr>
                <w:bCs/>
                <w:iCs/>
                <w:lang w:val="en-US"/>
              </w:rPr>
            </w:pPr>
            <w:r w:rsidRPr="002B64C7">
              <w:rPr>
                <w:bCs/>
                <w:iCs/>
                <w:lang w:val="en-US"/>
              </w:rPr>
              <w:t>ACES for DON CIO</w:t>
            </w:r>
          </w:p>
          <w:p w14:paraId="25109301" w14:textId="77777777" w:rsidR="00DE7F8E" w:rsidRPr="00DE7F8E" w:rsidRDefault="00DE7F8E" w:rsidP="00DE7F8E">
            <w:pPr>
              <w:rPr>
                <w:bCs/>
                <w:iCs/>
                <w:lang w:val="en-US"/>
              </w:rPr>
            </w:pPr>
          </w:p>
          <w:p w14:paraId="07E44989" w14:textId="51DCA6A5" w:rsidR="00DE7F8E" w:rsidRPr="00DE7F8E" w:rsidRDefault="00DE7F8E" w:rsidP="00DE7F8E">
            <w:pPr>
              <w:rPr>
                <w:bCs/>
              </w:rPr>
            </w:pPr>
            <w:r w:rsidRPr="00DE7F8E">
              <w:rPr>
                <w:bCs/>
              </w:rPr>
              <w:t xml:space="preserve">  </w:t>
            </w:r>
            <w:r w:rsidRPr="00DE7F8E">
              <w:rPr>
                <w:bCs/>
              </w:rPr>
              <w:br/>
              <w:t xml:space="preserve">  </w:t>
            </w:r>
          </w:p>
          <w:p w14:paraId="5BE5BAC6" w14:textId="77777777" w:rsidR="00DE7F8E" w:rsidRPr="00DE7F8E" w:rsidRDefault="00DE7F8E" w:rsidP="00DE7F8E">
            <w:pPr>
              <w:rPr>
                <w:bCs/>
                <w:iCs/>
                <w:lang w:val="en-US"/>
              </w:rPr>
            </w:pPr>
          </w:p>
        </w:tc>
        <w:tc>
          <w:tcPr>
            <w:tcW w:w="5004" w:type="dxa"/>
            <w:tcBorders>
              <w:top w:val="single" w:sz="6" w:space="0" w:color="auto"/>
              <w:left w:val="single" w:sz="6" w:space="0" w:color="auto"/>
              <w:bottom w:val="single" w:sz="6" w:space="0" w:color="auto"/>
              <w:right w:val="double" w:sz="6" w:space="0" w:color="auto"/>
            </w:tcBorders>
          </w:tcPr>
          <w:p w14:paraId="173B2C01" w14:textId="77777777" w:rsidR="00DE7F8E" w:rsidRPr="00C01FAD" w:rsidRDefault="00DE7F8E" w:rsidP="00DE7F8E">
            <w:pPr>
              <w:rPr>
                <w:bCs/>
                <w:lang w:val="en-US"/>
              </w:rPr>
            </w:pPr>
          </w:p>
          <w:p w14:paraId="5413CF52" w14:textId="77777777" w:rsidR="00DE7F8E" w:rsidRPr="00C01FAD" w:rsidRDefault="00DE7F8E" w:rsidP="00DE7F8E">
            <w:pPr>
              <w:rPr>
                <w:bCs/>
                <w:lang w:val="en-US"/>
              </w:rPr>
            </w:pPr>
          </w:p>
          <w:p w14:paraId="4A34E9E2" w14:textId="77777777" w:rsidR="002B64C7" w:rsidRPr="002B64C7" w:rsidRDefault="002B64C7" w:rsidP="002B64C7">
            <w:pPr>
              <w:rPr>
                <w:bCs/>
                <w:lang w:val="fr-FR"/>
              </w:rPr>
            </w:pPr>
            <w:r w:rsidRPr="002B64C7">
              <w:rPr>
                <w:bCs/>
                <w:lang w:val="fr-FR"/>
              </w:rPr>
              <w:t>Phone: 703-697-0066</w:t>
            </w:r>
          </w:p>
          <w:p w14:paraId="6AFD5538" w14:textId="77777777" w:rsidR="002B64C7" w:rsidRPr="002B64C7" w:rsidRDefault="002B64C7" w:rsidP="002B64C7">
            <w:pPr>
              <w:rPr>
                <w:bCs/>
                <w:lang w:val="fr-FR"/>
              </w:rPr>
            </w:pPr>
            <w:r w:rsidRPr="002B64C7">
              <w:rPr>
                <w:bCs/>
                <w:lang w:val="fr-FR"/>
              </w:rPr>
              <w:t xml:space="preserve">E-mail: </w:t>
            </w:r>
            <w:hyperlink r:id="rId8" w:history="1">
              <w:r w:rsidRPr="002B64C7">
                <w:rPr>
                  <w:rStyle w:val="Hyperlink"/>
                  <w:bCs/>
                  <w:lang w:val="fr-FR"/>
                </w:rPr>
                <w:t>fumie.n.wingo.civ@us.navy.mil</w:t>
              </w:r>
            </w:hyperlink>
            <w:r w:rsidRPr="002B64C7">
              <w:rPr>
                <w:bCs/>
                <w:lang w:val="fr-FR"/>
              </w:rPr>
              <w:t xml:space="preserve"> </w:t>
            </w:r>
          </w:p>
          <w:p w14:paraId="13BB488C" w14:textId="77777777" w:rsidR="002B64C7" w:rsidRPr="002B64C7" w:rsidRDefault="002B64C7" w:rsidP="002B64C7">
            <w:pPr>
              <w:rPr>
                <w:bCs/>
                <w:lang w:val="fr-FR"/>
              </w:rPr>
            </w:pPr>
          </w:p>
          <w:p w14:paraId="12DAD870" w14:textId="77777777" w:rsidR="002B64C7" w:rsidRPr="002B64C7" w:rsidRDefault="002B64C7" w:rsidP="002B64C7">
            <w:pPr>
              <w:rPr>
                <w:bCs/>
                <w:lang w:val="fr-FR"/>
              </w:rPr>
            </w:pPr>
            <w:r w:rsidRPr="002B64C7">
              <w:rPr>
                <w:bCs/>
                <w:lang w:val="fr-FR"/>
              </w:rPr>
              <w:t>Phone: 443-966-0550</w:t>
            </w:r>
          </w:p>
          <w:p w14:paraId="70ADEF4A" w14:textId="77777777" w:rsidR="002B64C7" w:rsidRPr="002B64C7" w:rsidRDefault="002B64C7" w:rsidP="002B64C7">
            <w:pPr>
              <w:rPr>
                <w:bCs/>
                <w:lang w:val="fr-FR"/>
              </w:rPr>
            </w:pPr>
            <w:r w:rsidRPr="002B64C7">
              <w:rPr>
                <w:bCs/>
                <w:lang w:val="fr-FR"/>
              </w:rPr>
              <w:t xml:space="preserve">E-mail: </w:t>
            </w:r>
            <w:hyperlink r:id="rId9" w:history="1">
              <w:r w:rsidRPr="002B64C7">
                <w:rPr>
                  <w:rStyle w:val="Hyperlink"/>
                  <w:bCs/>
                  <w:lang w:val="fr-FR"/>
                </w:rPr>
                <w:t>taylor.king@aces-inc.com</w:t>
              </w:r>
            </w:hyperlink>
            <w:r w:rsidRPr="002B64C7">
              <w:rPr>
                <w:bCs/>
                <w:lang w:val="fr-FR"/>
              </w:rPr>
              <w:t xml:space="preserve"> </w:t>
            </w:r>
          </w:p>
          <w:p w14:paraId="241E903B" w14:textId="77777777" w:rsidR="00DE7F8E" w:rsidRPr="00DE7F8E" w:rsidRDefault="00DE7F8E" w:rsidP="00DE7F8E">
            <w:pPr>
              <w:rPr>
                <w:bCs/>
                <w:lang w:val="fr-FR"/>
              </w:rPr>
            </w:pPr>
          </w:p>
        </w:tc>
      </w:tr>
      <w:tr w:rsidR="00DE7F8E" w:rsidRPr="00DE7F8E" w14:paraId="2C0BDDD3" w14:textId="77777777" w:rsidTr="00DE7F8E">
        <w:trPr>
          <w:trHeight w:val="541"/>
        </w:trPr>
        <w:tc>
          <w:tcPr>
            <w:tcW w:w="9390" w:type="dxa"/>
            <w:gridSpan w:val="2"/>
            <w:tcBorders>
              <w:top w:val="single" w:sz="6" w:space="0" w:color="auto"/>
              <w:left w:val="double" w:sz="6" w:space="0" w:color="auto"/>
              <w:bottom w:val="single" w:sz="6" w:space="0" w:color="auto"/>
              <w:right w:val="double" w:sz="6" w:space="0" w:color="auto"/>
            </w:tcBorders>
            <w:hideMark/>
          </w:tcPr>
          <w:p w14:paraId="02F5D57D" w14:textId="75058C2D" w:rsidR="00DE7F8E" w:rsidRPr="00DE7F8E" w:rsidRDefault="00DE7F8E" w:rsidP="00DE7F8E">
            <w:r w:rsidRPr="00DE7F8E">
              <w:rPr>
                <w:b/>
              </w:rPr>
              <w:t>Purpose/Objective:</w:t>
            </w:r>
            <w:r w:rsidRPr="00DE7F8E">
              <w:rPr>
                <w:bCs/>
              </w:rPr>
              <w:t xml:space="preserve">  </w:t>
            </w:r>
            <w:r>
              <w:rPr>
                <w:bCs/>
              </w:rPr>
              <w:t xml:space="preserve">The purpose of this document is to establish the appropriate way forward for the </w:t>
            </w:r>
            <w:r w:rsidR="002B64C7">
              <w:rPr>
                <w:bCs/>
              </w:rPr>
              <w:t>revision of Recommendation ITU-R M.1644.</w:t>
            </w:r>
          </w:p>
        </w:tc>
      </w:tr>
      <w:tr w:rsidR="00DE7F8E" w:rsidRPr="00DE7F8E" w14:paraId="4C1B63C5" w14:textId="77777777" w:rsidTr="00DE7F8E">
        <w:trPr>
          <w:trHeight w:val="1380"/>
        </w:trPr>
        <w:tc>
          <w:tcPr>
            <w:tcW w:w="9390" w:type="dxa"/>
            <w:gridSpan w:val="2"/>
            <w:tcBorders>
              <w:top w:val="single" w:sz="6" w:space="0" w:color="auto"/>
              <w:left w:val="double" w:sz="6" w:space="0" w:color="auto"/>
              <w:bottom w:val="single" w:sz="12" w:space="0" w:color="auto"/>
              <w:right w:val="double" w:sz="6" w:space="0" w:color="auto"/>
            </w:tcBorders>
            <w:hideMark/>
          </w:tcPr>
          <w:p w14:paraId="5E49B115" w14:textId="70720FE9" w:rsidR="00DE7F8E" w:rsidRPr="00DE7F8E" w:rsidRDefault="00DE7F8E" w:rsidP="00DE7F8E">
            <w:pPr>
              <w:rPr>
                <w:bCs/>
              </w:rPr>
            </w:pPr>
            <w:r w:rsidRPr="00DE7F8E">
              <w:rPr>
                <w:b/>
              </w:rPr>
              <w:t>Abstract:</w:t>
            </w:r>
            <w:r w:rsidRPr="00DE7F8E">
              <w:rPr>
                <w:bCs/>
              </w:rPr>
              <w:t xml:space="preserve">  </w:t>
            </w:r>
            <w:r w:rsidR="002B64C7">
              <w:rPr>
                <w:bCs/>
              </w:rPr>
              <w:t xml:space="preserve">Given the contentious nature of this document and need to focus on Agenda Items 1.8 and 1.9 at this WP 5B meeting, it is proposed to table this document and carry forward until the next WP 5B meeting. </w:t>
            </w:r>
            <w:r w:rsidR="00413B1A">
              <w:rPr>
                <w:bCs/>
              </w:rPr>
              <w:t xml:space="preserve"> </w:t>
            </w:r>
          </w:p>
        </w:tc>
      </w:tr>
    </w:tbl>
    <w:p w14:paraId="51CF610B" w14:textId="77777777" w:rsidR="00DE7F8E" w:rsidRPr="00DE7F8E" w:rsidRDefault="00DE7F8E" w:rsidP="00DE7F8E"/>
    <w:p w14:paraId="1BCAD317" w14:textId="77777777" w:rsidR="00DE7F8E" w:rsidRPr="00DE7F8E" w:rsidRDefault="00DE7F8E" w:rsidP="00DE7F8E">
      <w:r w:rsidRPr="00DE7F8E">
        <w:br w:type="page"/>
      </w:r>
    </w:p>
    <w:p w14:paraId="285B6A1F" w14:textId="0E1690A2" w:rsidR="005F09B8" w:rsidRDefault="005F09B8"/>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2E7FD4" w14:paraId="4C6DB80A" w14:textId="77777777" w:rsidTr="00876A8A">
        <w:trPr>
          <w:cantSplit/>
        </w:trPr>
        <w:tc>
          <w:tcPr>
            <w:tcW w:w="6487" w:type="dxa"/>
            <w:vAlign w:val="center"/>
          </w:tcPr>
          <w:p w14:paraId="731FC1CD" w14:textId="078F87DA" w:rsidR="009F6520" w:rsidRPr="002E7FD4" w:rsidRDefault="009F6520" w:rsidP="009F6520">
            <w:pPr>
              <w:shd w:val="solid" w:color="FFFFFF" w:fill="FFFFFF"/>
              <w:spacing w:before="0"/>
              <w:rPr>
                <w:rFonts w:ascii="Verdana" w:hAnsi="Verdana" w:cs="Times New Roman Bold"/>
                <w:b/>
                <w:bCs/>
                <w:sz w:val="26"/>
                <w:szCs w:val="26"/>
              </w:rPr>
            </w:pPr>
            <w:r w:rsidRPr="002E7FD4">
              <w:rPr>
                <w:rFonts w:ascii="Verdana" w:hAnsi="Verdana" w:cs="Times New Roman Bold"/>
                <w:b/>
                <w:bCs/>
                <w:sz w:val="26"/>
                <w:szCs w:val="26"/>
              </w:rPr>
              <w:t>Radiocommunication Study Groups</w:t>
            </w:r>
          </w:p>
        </w:tc>
        <w:tc>
          <w:tcPr>
            <w:tcW w:w="3402" w:type="dxa"/>
          </w:tcPr>
          <w:p w14:paraId="245ADA19" w14:textId="77777777" w:rsidR="009F6520" w:rsidRPr="002E7FD4" w:rsidRDefault="00DA70C7" w:rsidP="00DA70C7">
            <w:pPr>
              <w:shd w:val="solid" w:color="FFFFFF" w:fill="FFFFFF"/>
              <w:spacing w:before="0" w:line="240" w:lineRule="atLeast"/>
            </w:pPr>
            <w:bookmarkStart w:id="0" w:name="ditulogo"/>
            <w:bookmarkEnd w:id="0"/>
            <w:r w:rsidRPr="002E7FD4">
              <w:rPr>
                <w:noProof/>
              </w:rPr>
              <w:drawing>
                <wp:inline distT="0" distB="0" distL="0" distR="0" wp14:anchorId="6B7D517D" wp14:editId="65200CF4">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2E7FD4" w14:paraId="2C3F9F1D" w14:textId="77777777" w:rsidTr="00876A8A">
        <w:trPr>
          <w:cantSplit/>
        </w:trPr>
        <w:tc>
          <w:tcPr>
            <w:tcW w:w="6487" w:type="dxa"/>
            <w:tcBorders>
              <w:bottom w:val="single" w:sz="12" w:space="0" w:color="auto"/>
            </w:tcBorders>
          </w:tcPr>
          <w:p w14:paraId="283A3200" w14:textId="77777777" w:rsidR="000069D4" w:rsidRPr="002E7FD4"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5B9CDFB9" w14:textId="77777777" w:rsidR="000069D4" w:rsidRPr="002E7FD4" w:rsidRDefault="000069D4" w:rsidP="00A5173C">
            <w:pPr>
              <w:shd w:val="solid" w:color="FFFFFF" w:fill="FFFFFF"/>
              <w:spacing w:before="0" w:after="48" w:line="240" w:lineRule="atLeast"/>
              <w:rPr>
                <w:sz w:val="22"/>
                <w:szCs w:val="22"/>
              </w:rPr>
            </w:pPr>
          </w:p>
        </w:tc>
      </w:tr>
      <w:tr w:rsidR="000069D4" w:rsidRPr="002E7FD4" w14:paraId="2B9A725F" w14:textId="77777777" w:rsidTr="002F7872">
        <w:trPr>
          <w:cantSplit/>
          <w:trHeight w:val="516"/>
        </w:trPr>
        <w:tc>
          <w:tcPr>
            <w:tcW w:w="6487" w:type="dxa"/>
            <w:tcBorders>
              <w:top w:val="single" w:sz="12" w:space="0" w:color="auto"/>
            </w:tcBorders>
          </w:tcPr>
          <w:p w14:paraId="1FC7EC63" w14:textId="77777777" w:rsidR="000069D4" w:rsidRPr="002E7FD4"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53C44511" w14:textId="77777777" w:rsidR="000069D4" w:rsidRPr="002E7FD4" w:rsidRDefault="000069D4" w:rsidP="00A5173C">
            <w:pPr>
              <w:shd w:val="solid" w:color="FFFFFF" w:fill="FFFFFF"/>
              <w:spacing w:before="0" w:after="48" w:line="240" w:lineRule="atLeast"/>
            </w:pPr>
          </w:p>
        </w:tc>
      </w:tr>
      <w:tr w:rsidR="000069D4" w:rsidRPr="002E7FD4" w14:paraId="06DDEC17" w14:textId="77777777" w:rsidTr="00876A8A">
        <w:trPr>
          <w:cantSplit/>
        </w:trPr>
        <w:tc>
          <w:tcPr>
            <w:tcW w:w="6487" w:type="dxa"/>
            <w:vMerge w:val="restart"/>
          </w:tcPr>
          <w:p w14:paraId="52FDF21F" w14:textId="7909E11A" w:rsidR="009C1917" w:rsidRPr="002E7FD4" w:rsidRDefault="0011229B" w:rsidP="007A30E5">
            <w:pPr>
              <w:shd w:val="solid" w:color="FFFFFF" w:fill="FFFFFF"/>
              <w:spacing w:before="0" w:after="120"/>
              <w:ind w:left="1134" w:hanging="1134"/>
              <w:rPr>
                <w:rFonts w:ascii="Verdana" w:eastAsia="SimSun" w:hAnsi="Verdana"/>
                <w:sz w:val="20"/>
                <w:lang w:eastAsia="zh-CN"/>
              </w:rPr>
            </w:pPr>
            <w:bookmarkStart w:id="1" w:name="dnum" w:colFirst="1" w:colLast="1"/>
            <w:r w:rsidRPr="002E7FD4">
              <w:rPr>
                <w:rFonts w:ascii="Verdana" w:hAnsi="Verdana"/>
                <w:sz w:val="20"/>
              </w:rPr>
              <w:t>Received:</w:t>
            </w:r>
            <w:r w:rsidRPr="002E7FD4">
              <w:rPr>
                <w:rFonts w:ascii="Verdana" w:hAnsi="Verdana"/>
                <w:sz w:val="20"/>
              </w:rPr>
              <w:tab/>
            </w:r>
          </w:p>
          <w:p w14:paraId="74015998" w14:textId="25A96167" w:rsidR="009C1917" w:rsidRPr="005F09B8" w:rsidRDefault="004417B6" w:rsidP="009C1917">
            <w:pPr>
              <w:shd w:val="solid" w:color="FFFFFF" w:fill="FFFFFF"/>
              <w:spacing w:before="0" w:after="120"/>
              <w:ind w:left="1134" w:hanging="1134"/>
              <w:rPr>
                <w:rFonts w:ascii="Verdana" w:eastAsia="SimSun" w:hAnsi="Verdana"/>
                <w:sz w:val="20"/>
                <w:lang w:val="en-US" w:eastAsia="zh-CN"/>
              </w:rPr>
            </w:pPr>
            <w:r w:rsidRPr="005F09B8">
              <w:rPr>
                <w:rFonts w:ascii="Verdana" w:eastAsia="SimSun" w:hAnsi="Verdana"/>
                <w:sz w:val="20"/>
                <w:lang w:val="en-US" w:eastAsia="zh-CN"/>
              </w:rPr>
              <w:t>Source:</w:t>
            </w:r>
            <w:r w:rsidRPr="005F09B8">
              <w:rPr>
                <w:rFonts w:ascii="Verdana" w:eastAsia="SimSun" w:hAnsi="Verdana"/>
                <w:sz w:val="20"/>
                <w:lang w:val="en-US" w:eastAsia="zh-CN"/>
              </w:rPr>
              <w:tab/>
              <w:t>Document 5B/</w:t>
            </w:r>
            <w:r w:rsidR="008D0FFB" w:rsidRPr="005F09B8">
              <w:rPr>
                <w:rFonts w:ascii="Verdana" w:eastAsia="SimSun" w:hAnsi="Verdana"/>
                <w:sz w:val="20"/>
                <w:lang w:val="en-US" w:eastAsia="zh-CN"/>
              </w:rPr>
              <w:t>435</w:t>
            </w:r>
            <w:r w:rsidRPr="005F09B8">
              <w:rPr>
                <w:rFonts w:ascii="Verdana" w:eastAsia="SimSun" w:hAnsi="Verdana"/>
                <w:sz w:val="20"/>
                <w:lang w:val="en-US" w:eastAsia="zh-CN"/>
              </w:rPr>
              <w:t xml:space="preserve"> </w:t>
            </w:r>
            <w:r w:rsidR="008D0FFB" w:rsidRPr="005F09B8">
              <w:rPr>
                <w:rFonts w:ascii="Verdana" w:eastAsia="SimSun" w:hAnsi="Verdana"/>
                <w:sz w:val="20"/>
                <w:lang w:val="en-US" w:eastAsia="zh-CN"/>
              </w:rPr>
              <w:t>(</w:t>
            </w:r>
            <w:r w:rsidRPr="005F09B8">
              <w:rPr>
                <w:rFonts w:ascii="Verdana" w:eastAsia="SimSun" w:hAnsi="Verdana"/>
                <w:sz w:val="20"/>
                <w:lang w:val="en-US" w:eastAsia="zh-CN"/>
              </w:rPr>
              <w:t xml:space="preserve">Annex </w:t>
            </w:r>
            <w:r w:rsidR="008D0FFB" w:rsidRPr="005F09B8">
              <w:rPr>
                <w:rFonts w:ascii="Verdana" w:eastAsia="SimSun" w:hAnsi="Verdana"/>
                <w:sz w:val="20"/>
                <w:lang w:val="en-US" w:eastAsia="zh-CN"/>
              </w:rPr>
              <w:t>1</w:t>
            </w:r>
            <w:r w:rsidR="004D1083" w:rsidRPr="005F09B8">
              <w:rPr>
                <w:rFonts w:ascii="Verdana" w:eastAsia="SimSun" w:hAnsi="Verdana"/>
                <w:sz w:val="20"/>
                <w:lang w:val="en-US" w:eastAsia="zh-CN"/>
              </w:rPr>
              <w:t>.</w:t>
            </w:r>
            <w:r w:rsidR="00537E93">
              <w:rPr>
                <w:rFonts w:ascii="Verdana" w:eastAsia="SimSun" w:hAnsi="Verdana"/>
                <w:sz w:val="20"/>
                <w:lang w:val="en-US" w:eastAsia="zh-CN"/>
              </w:rPr>
              <w:t>11</w:t>
            </w:r>
            <w:r w:rsidRPr="005F09B8">
              <w:rPr>
                <w:rFonts w:ascii="Verdana" w:eastAsia="SimSun" w:hAnsi="Verdana"/>
                <w:sz w:val="20"/>
                <w:lang w:val="en-US" w:eastAsia="zh-CN"/>
              </w:rPr>
              <w:t>)</w:t>
            </w:r>
            <w:r w:rsidR="008D0FFB" w:rsidRPr="005F09B8">
              <w:rPr>
                <w:rFonts w:ascii="Verdana" w:eastAsia="SimSun" w:hAnsi="Verdana"/>
                <w:sz w:val="20"/>
                <w:lang w:val="en-US" w:eastAsia="zh-CN"/>
              </w:rPr>
              <w:t> </w:t>
            </w:r>
          </w:p>
          <w:p w14:paraId="46E84DCB" w14:textId="6E0A71CD" w:rsidR="000341A7" w:rsidRPr="002E7FD4" w:rsidRDefault="000341A7" w:rsidP="009C1917">
            <w:pPr>
              <w:shd w:val="solid" w:color="FFFFFF" w:fill="FFFFFF"/>
              <w:spacing w:before="0" w:after="120"/>
              <w:ind w:left="1134" w:hanging="1134"/>
              <w:rPr>
                <w:rFonts w:ascii="Verdana" w:eastAsia="SimSun" w:hAnsi="Verdana"/>
                <w:sz w:val="20"/>
                <w:lang w:eastAsia="zh-CN"/>
              </w:rPr>
            </w:pPr>
          </w:p>
        </w:tc>
        <w:tc>
          <w:tcPr>
            <w:tcW w:w="3402" w:type="dxa"/>
          </w:tcPr>
          <w:p w14:paraId="58FD421B" w14:textId="1BC30097" w:rsidR="000069D4" w:rsidRPr="002E7FD4" w:rsidRDefault="00DA70C7" w:rsidP="006C6EF6">
            <w:pPr>
              <w:pStyle w:val="DocData"/>
              <w:framePr w:hSpace="0" w:wrap="auto" w:hAnchor="text" w:yAlign="inline"/>
            </w:pPr>
            <w:r w:rsidRPr="002E7FD4">
              <w:t xml:space="preserve">Document </w:t>
            </w:r>
            <w:r w:rsidR="001E35E3" w:rsidRPr="002E7FD4">
              <w:t>5</w:t>
            </w:r>
            <w:r w:rsidR="004417B6" w:rsidRPr="002E7FD4">
              <w:t>B</w:t>
            </w:r>
            <w:r w:rsidR="008D0FFB">
              <w:t>/XX</w:t>
            </w:r>
            <w:r w:rsidRPr="002E7FD4">
              <w:t>-E</w:t>
            </w:r>
          </w:p>
        </w:tc>
      </w:tr>
      <w:tr w:rsidR="000069D4" w:rsidRPr="002E7FD4" w14:paraId="108A4B81" w14:textId="77777777" w:rsidTr="00876A8A">
        <w:trPr>
          <w:cantSplit/>
        </w:trPr>
        <w:tc>
          <w:tcPr>
            <w:tcW w:w="6487" w:type="dxa"/>
            <w:vMerge/>
          </w:tcPr>
          <w:p w14:paraId="0AB6DF83" w14:textId="77777777" w:rsidR="000069D4" w:rsidRPr="002E7FD4" w:rsidRDefault="000069D4" w:rsidP="00A5173C">
            <w:pPr>
              <w:spacing w:before="60"/>
              <w:jc w:val="center"/>
              <w:rPr>
                <w:b/>
                <w:smallCaps/>
                <w:sz w:val="32"/>
                <w:lang w:eastAsia="zh-CN"/>
              </w:rPr>
            </w:pPr>
            <w:bookmarkStart w:id="2" w:name="ddate" w:colFirst="1" w:colLast="1"/>
            <w:bookmarkEnd w:id="1"/>
          </w:p>
        </w:tc>
        <w:tc>
          <w:tcPr>
            <w:tcW w:w="3402" w:type="dxa"/>
          </w:tcPr>
          <w:p w14:paraId="24A95E10" w14:textId="2600B7D2" w:rsidR="000069D4" w:rsidRPr="002E7FD4" w:rsidRDefault="008D0FFB" w:rsidP="006C6EF6">
            <w:pPr>
              <w:pStyle w:val="DocData"/>
              <w:framePr w:hSpace="0" w:wrap="auto" w:hAnchor="text" w:yAlign="inline"/>
            </w:pPr>
            <w:r>
              <w:t>XX</w:t>
            </w:r>
            <w:r w:rsidR="001E35E3" w:rsidRPr="002E7FD4">
              <w:t xml:space="preserve"> </w:t>
            </w:r>
            <w:r>
              <w:t>May</w:t>
            </w:r>
            <w:r w:rsidR="001E35E3" w:rsidRPr="002E7FD4">
              <w:t xml:space="preserve"> 202</w:t>
            </w:r>
            <w:r>
              <w:t>6</w:t>
            </w:r>
          </w:p>
        </w:tc>
      </w:tr>
      <w:tr w:rsidR="000069D4" w:rsidRPr="002E7FD4" w14:paraId="65E75918" w14:textId="77777777" w:rsidTr="00876A8A">
        <w:trPr>
          <w:cantSplit/>
        </w:trPr>
        <w:tc>
          <w:tcPr>
            <w:tcW w:w="6487" w:type="dxa"/>
            <w:vMerge/>
          </w:tcPr>
          <w:p w14:paraId="247F567A" w14:textId="77777777" w:rsidR="000069D4" w:rsidRPr="002E7FD4" w:rsidRDefault="000069D4" w:rsidP="00A5173C">
            <w:pPr>
              <w:spacing w:before="60"/>
              <w:jc w:val="center"/>
              <w:rPr>
                <w:b/>
                <w:smallCaps/>
                <w:sz w:val="32"/>
                <w:lang w:eastAsia="zh-CN"/>
              </w:rPr>
            </w:pPr>
            <w:bookmarkStart w:id="3" w:name="dorlang" w:colFirst="1" w:colLast="1"/>
            <w:bookmarkEnd w:id="2"/>
          </w:p>
        </w:tc>
        <w:tc>
          <w:tcPr>
            <w:tcW w:w="3402" w:type="dxa"/>
          </w:tcPr>
          <w:p w14:paraId="44254C27" w14:textId="77777777" w:rsidR="000069D4" w:rsidRPr="002E7FD4" w:rsidRDefault="00D73A04" w:rsidP="006C6EF6">
            <w:pPr>
              <w:pStyle w:val="DocData"/>
              <w:framePr w:hSpace="0" w:wrap="auto" w:hAnchor="text" w:yAlign="inline"/>
              <w:rPr>
                <w:rFonts w:eastAsia="SimSun"/>
              </w:rPr>
            </w:pPr>
            <w:r w:rsidRPr="002E7FD4">
              <w:rPr>
                <w:rFonts w:eastAsia="SimSun"/>
              </w:rPr>
              <w:t>English only</w:t>
            </w:r>
          </w:p>
        </w:tc>
      </w:tr>
      <w:tr w:rsidR="000069D4" w:rsidRPr="002E7FD4" w14:paraId="1B3B7E44" w14:textId="77777777" w:rsidTr="00D046A7">
        <w:trPr>
          <w:cantSplit/>
        </w:trPr>
        <w:tc>
          <w:tcPr>
            <w:tcW w:w="9889" w:type="dxa"/>
            <w:gridSpan w:val="2"/>
          </w:tcPr>
          <w:p w14:paraId="7751E141" w14:textId="19A18349" w:rsidR="000069D4" w:rsidRPr="002E7FD4" w:rsidRDefault="004417B6" w:rsidP="00DA70C7">
            <w:pPr>
              <w:pStyle w:val="Source"/>
              <w:rPr>
                <w:lang w:eastAsia="zh-CN"/>
              </w:rPr>
            </w:pPr>
            <w:bookmarkStart w:id="4" w:name="dsource" w:colFirst="0" w:colLast="0"/>
            <w:bookmarkEnd w:id="3"/>
            <w:r w:rsidRPr="002E7FD4">
              <w:rPr>
                <w:lang w:eastAsia="zh-CN"/>
              </w:rPr>
              <w:t>United States of America</w:t>
            </w:r>
          </w:p>
        </w:tc>
      </w:tr>
      <w:tr w:rsidR="000069D4" w:rsidRPr="002E7FD4" w14:paraId="28CD2ED0" w14:textId="77777777" w:rsidTr="00D046A7">
        <w:trPr>
          <w:cantSplit/>
        </w:trPr>
        <w:tc>
          <w:tcPr>
            <w:tcW w:w="9889" w:type="dxa"/>
            <w:gridSpan w:val="2"/>
          </w:tcPr>
          <w:p w14:paraId="5467AFB9" w14:textId="03BFD1E4" w:rsidR="000069D4" w:rsidRPr="002E7FD4" w:rsidRDefault="002B64C7" w:rsidP="004417B6">
            <w:pPr>
              <w:pStyle w:val="Title1"/>
              <w:rPr>
                <w:lang w:eastAsia="zh-CN"/>
              </w:rPr>
            </w:pPr>
            <w:bookmarkStart w:id="5" w:name="drec" w:colFirst="0" w:colLast="0"/>
            <w:bookmarkEnd w:id="4"/>
            <w:r w:rsidRPr="00FA1EBD">
              <w:rPr>
                <w:caps w:val="0"/>
              </w:rPr>
              <w:t xml:space="preserve">WORKING DOCUMENT TOWARD A PRELIMINARY DRAFT REVISION </w:t>
            </w:r>
            <w:r w:rsidRPr="00FA1EBD">
              <w:rPr>
                <w:caps w:val="0"/>
              </w:rPr>
              <w:br/>
              <w:t xml:space="preserve">OF RECOMMENDATION </w:t>
            </w:r>
            <w:r w:rsidRPr="00FA1EBD">
              <w:rPr>
                <w:rStyle w:val="href"/>
                <w:caps w:val="0"/>
              </w:rPr>
              <w:t>ITU-R M.1644</w:t>
            </w:r>
            <w:ins w:id="6" w:author="Auteur">
              <w:r w:rsidRPr="00FA1EBD">
                <w:rPr>
                  <w:rStyle w:val="href"/>
                  <w:caps w:val="0"/>
                </w:rPr>
                <w:t>-1</w:t>
              </w:r>
            </w:ins>
          </w:p>
        </w:tc>
      </w:tr>
      <w:tr w:rsidR="000069D4" w:rsidRPr="002E7FD4" w14:paraId="5920AD81" w14:textId="77777777" w:rsidTr="00D046A7">
        <w:trPr>
          <w:cantSplit/>
        </w:trPr>
        <w:tc>
          <w:tcPr>
            <w:tcW w:w="9889" w:type="dxa"/>
            <w:gridSpan w:val="2"/>
          </w:tcPr>
          <w:p w14:paraId="6289BCE6" w14:textId="52AA86CB" w:rsidR="000069D4" w:rsidRPr="002E7FD4" w:rsidRDefault="002B64C7" w:rsidP="004D1083">
            <w:pPr>
              <w:pStyle w:val="Title4"/>
              <w:rPr>
                <w:lang w:eastAsia="zh-CN"/>
              </w:rPr>
            </w:pPr>
            <w:bookmarkStart w:id="7" w:name="dtitle1" w:colFirst="0" w:colLast="0"/>
            <w:bookmarkEnd w:id="5"/>
            <w:r w:rsidRPr="00FA1EBD">
              <w:t>Technical and operational characteristics, and criteria for protecting</w:t>
            </w:r>
            <w:r w:rsidRPr="00FA1EBD">
              <w:br/>
              <w:t xml:space="preserve">the </w:t>
            </w:r>
            <w:del w:id="8" w:author="Auteur">
              <w:r w:rsidRPr="00FA1EBD" w:rsidDel="00C8697C">
                <w:delText xml:space="preserve">mission of </w:delText>
              </w:r>
            </w:del>
            <w:r w:rsidRPr="00FA1EBD">
              <w:t>radars</w:t>
            </w:r>
            <w:ins w:id="9" w:author="Auteur">
              <w:r w:rsidRPr="00FA1EBD">
                <w:t xml:space="preserve"> operating</w:t>
              </w:r>
            </w:ins>
            <w:r w:rsidRPr="00FA1EBD">
              <w:t xml:space="preserve"> in the radiolocation and radionavigation</w:t>
            </w:r>
            <w:r w:rsidRPr="00FA1EBD">
              <w:br/>
              <w:t>service operating in the frequency band 13.75-14 GHz</w:t>
            </w:r>
          </w:p>
        </w:tc>
      </w:tr>
    </w:tbl>
    <w:p w14:paraId="0D52C2E8" w14:textId="1C6EE3A6" w:rsidR="00537E93" w:rsidRPr="00537E93" w:rsidRDefault="008D0FFB" w:rsidP="00537E93">
      <w:pPr>
        <w:rPr>
          <w:lang w:val="en-US"/>
        </w:rPr>
      </w:pPr>
      <w:bookmarkStart w:id="10" w:name="dbreak"/>
      <w:bookmarkEnd w:id="7"/>
      <w:bookmarkEnd w:id="10"/>
      <w:r>
        <w:rPr>
          <w:lang w:val="en-US"/>
        </w:rPr>
        <w:t>At its previous meeting</w:t>
      </w:r>
      <w:r w:rsidR="002B64C7">
        <w:rPr>
          <w:lang w:val="en-US"/>
        </w:rPr>
        <w:t>s</w:t>
      </w:r>
      <w:r>
        <w:rPr>
          <w:lang w:val="en-US"/>
        </w:rPr>
        <w:t xml:space="preserve">, WP 5B discussed the update to the working document towards a </w:t>
      </w:r>
      <w:r w:rsidR="002B64C7">
        <w:rPr>
          <w:lang w:val="en-US"/>
        </w:rPr>
        <w:t>preliminary draft revision of Recommendation ITU-R M.1644.</w:t>
      </w:r>
      <w:r>
        <w:rPr>
          <w:lang w:val="en-US"/>
        </w:rPr>
        <w:t xml:space="preserve"> </w:t>
      </w:r>
      <w:r w:rsidR="002B64C7">
        <w:rPr>
          <w:lang w:val="en-US"/>
        </w:rPr>
        <w:t xml:space="preserve">Currently there are several open </w:t>
      </w:r>
      <w:r w:rsidR="00537E93">
        <w:rPr>
          <w:lang w:val="en-US"/>
        </w:rPr>
        <w:t>issues</w:t>
      </w:r>
      <w:r w:rsidR="002B64C7">
        <w:rPr>
          <w:lang w:val="en-US"/>
        </w:rPr>
        <w:t xml:space="preserve"> that the working party has not been able to agree upon. </w:t>
      </w:r>
      <w:r w:rsidR="00537E93">
        <w:rPr>
          <w:lang w:val="en-US"/>
        </w:rPr>
        <w:t>T</w:t>
      </w:r>
      <w:r w:rsidR="002B64C7">
        <w:rPr>
          <w:lang w:val="en-US"/>
        </w:rPr>
        <w:t xml:space="preserve">he United States </w:t>
      </w:r>
      <w:r w:rsidR="00537E93" w:rsidRPr="00537E93">
        <w:rPr>
          <w:lang w:val="en-US"/>
        </w:rPr>
        <w:t>does not propose new updates to the Recommendations ITU-R M.</w:t>
      </w:r>
      <w:r w:rsidR="00537E93">
        <w:rPr>
          <w:lang w:val="en-US"/>
        </w:rPr>
        <w:t>1644 and</w:t>
      </w:r>
      <w:r w:rsidR="00537E93" w:rsidRPr="00537E93">
        <w:rPr>
          <w:lang w:val="en-US"/>
        </w:rPr>
        <w:t xml:space="preserve">, in </w:t>
      </w:r>
      <w:r w:rsidR="00537E93">
        <w:rPr>
          <w:lang w:val="en-US"/>
        </w:rPr>
        <w:t xml:space="preserve">the </w:t>
      </w:r>
      <w:r w:rsidR="00537E93" w:rsidRPr="00537E93">
        <w:rPr>
          <w:lang w:val="en-US"/>
        </w:rPr>
        <w:t xml:space="preserve">case of absence of contributions on this issue at this meeting, proposes that </w:t>
      </w:r>
      <w:r w:rsidR="008C0828">
        <w:rPr>
          <w:lang w:val="en-US"/>
        </w:rPr>
        <w:t xml:space="preserve">the </w:t>
      </w:r>
      <w:r w:rsidR="00537E93" w:rsidRPr="00537E93">
        <w:rPr>
          <w:lang w:val="en-US"/>
        </w:rPr>
        <w:t>annex from the previous WP 5B meeting (Doc. 5B/</w:t>
      </w:r>
      <w:r w:rsidR="00537E93">
        <w:rPr>
          <w:lang w:val="en-US"/>
        </w:rPr>
        <w:t>435</w:t>
      </w:r>
      <w:r w:rsidR="00537E93" w:rsidRPr="00537E93">
        <w:rPr>
          <w:lang w:val="en-US"/>
        </w:rPr>
        <w:t xml:space="preserve"> Annex 1.11) be carried forward for next WP 5B meeting in 2026.</w:t>
      </w:r>
    </w:p>
    <w:p w14:paraId="4A1D922B" w14:textId="3B0C08D6" w:rsidR="000069D4" w:rsidRPr="007302AB" w:rsidRDefault="006C6EF6" w:rsidP="00537E93">
      <w:r w:rsidRPr="002E7FD4">
        <w:t>______________</w:t>
      </w:r>
    </w:p>
    <w:sectPr w:rsidR="000069D4" w:rsidRPr="007302AB" w:rsidSect="0090392C">
      <w:headerReference w:type="default" r:id="rId11"/>
      <w:footerReference w:type="default" r:id="rId12"/>
      <w:headerReference w:type="first" r:id="rId13"/>
      <w:footerReference w:type="first" r:id="rId14"/>
      <w:pgSz w:w="11907" w:h="16834"/>
      <w:pgMar w:top="1418" w:right="1134" w:bottom="1418" w:left="1134" w:header="720" w:footer="720"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A53679" w14:textId="77777777" w:rsidR="00CE7EC2" w:rsidRPr="002E7FD4" w:rsidRDefault="00CE7EC2">
      <w:r w:rsidRPr="002E7FD4">
        <w:separator/>
      </w:r>
    </w:p>
  </w:endnote>
  <w:endnote w:type="continuationSeparator" w:id="0">
    <w:p w14:paraId="357A6AD1" w14:textId="77777777" w:rsidR="00CE7EC2" w:rsidRPr="002E7FD4" w:rsidRDefault="00CE7EC2">
      <w:r w:rsidRPr="002E7FD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99CA6E" w14:textId="214C7194" w:rsidR="00FA124A" w:rsidRPr="002E7FD4" w:rsidRDefault="006C6EF6">
    <w:pPr>
      <w:pStyle w:val="Footer"/>
      <w:rPr>
        <w:noProof w:val="0"/>
      </w:rPr>
    </w:pPr>
    <w:r w:rsidRPr="002E7FD4">
      <w:rPr>
        <w:noProof w:val="0"/>
      </w:rPr>
      <w:fldChar w:fldCharType="begin"/>
    </w:r>
    <w:r w:rsidRPr="002E7FD4">
      <w:rPr>
        <w:noProof w:val="0"/>
      </w:rPr>
      <w:instrText xml:space="preserve"> FILENAME \p \* MERGEFORMAT </w:instrText>
    </w:r>
    <w:r w:rsidRPr="002E7FD4">
      <w:rPr>
        <w:noProof w:val="0"/>
      </w:rPr>
      <w:fldChar w:fldCharType="separate"/>
    </w:r>
    <w:r w:rsidR="00BD7FB0" w:rsidRPr="002E7FD4">
      <w:rPr>
        <w:noProof w:val="0"/>
      </w:rPr>
      <w:t>M:\BRSGD\TEXT2023\SG05\WP5B\400\416e.docx</w:t>
    </w:r>
    <w:r w:rsidRPr="002E7FD4">
      <w:rPr>
        <w:noProof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42343" w14:textId="54EA3A04" w:rsidR="00FA124A" w:rsidRPr="002E7FD4" w:rsidRDefault="006C6EF6" w:rsidP="00E6257C">
    <w:pPr>
      <w:pStyle w:val="Footer"/>
      <w:rPr>
        <w:noProof w:val="0"/>
      </w:rPr>
    </w:pPr>
    <w:r w:rsidRPr="002E7FD4">
      <w:rPr>
        <w:noProof w:val="0"/>
      </w:rPr>
      <w:fldChar w:fldCharType="begin"/>
    </w:r>
    <w:r w:rsidRPr="002E7FD4">
      <w:rPr>
        <w:noProof w:val="0"/>
      </w:rPr>
      <w:instrText xml:space="preserve"> FILENAME \p \* MERGEFORMAT </w:instrText>
    </w:r>
    <w:r w:rsidRPr="002E7FD4">
      <w:rPr>
        <w:noProof w:val="0"/>
      </w:rPr>
      <w:fldChar w:fldCharType="separate"/>
    </w:r>
    <w:r w:rsidR="00D04846">
      <w:t>M:\BRSGD\TEXT2023\SG05\WP5B\400\421e.docx</w:t>
    </w:r>
    <w:r w:rsidRPr="002E7FD4">
      <w:rPr>
        <w:noProof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3868DC" w14:textId="77777777" w:rsidR="00CE7EC2" w:rsidRPr="002E7FD4" w:rsidRDefault="00CE7EC2">
      <w:r w:rsidRPr="002E7FD4">
        <w:t>____________________</w:t>
      </w:r>
    </w:p>
  </w:footnote>
  <w:footnote w:type="continuationSeparator" w:id="0">
    <w:p w14:paraId="60C989C9" w14:textId="77777777" w:rsidR="00CE7EC2" w:rsidRPr="002E7FD4" w:rsidRDefault="00CE7EC2">
      <w:r w:rsidRPr="002E7FD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0C04FE" w14:textId="77777777" w:rsidR="0078298B" w:rsidRPr="002E7FD4" w:rsidRDefault="0078298B" w:rsidP="0078298B">
    <w:pPr>
      <w:pStyle w:val="Header"/>
      <w:rPr>
        <w:rStyle w:val="PageNumber"/>
      </w:rPr>
    </w:pPr>
    <w:r w:rsidRPr="002E7FD4">
      <w:t xml:space="preserve">- </w:t>
    </w:r>
    <w:r w:rsidRPr="002E7FD4">
      <w:rPr>
        <w:rStyle w:val="PageNumber"/>
      </w:rPr>
      <w:fldChar w:fldCharType="begin"/>
    </w:r>
    <w:r w:rsidRPr="002E7FD4">
      <w:rPr>
        <w:rStyle w:val="PageNumber"/>
      </w:rPr>
      <w:instrText xml:space="preserve"> PAGE </w:instrText>
    </w:r>
    <w:r w:rsidRPr="002E7FD4">
      <w:rPr>
        <w:rStyle w:val="PageNumber"/>
      </w:rPr>
      <w:fldChar w:fldCharType="separate"/>
    </w:r>
    <w:r w:rsidRPr="002E7FD4">
      <w:rPr>
        <w:rStyle w:val="PageNumber"/>
      </w:rPr>
      <w:t>6</w:t>
    </w:r>
    <w:r w:rsidRPr="002E7FD4">
      <w:rPr>
        <w:rStyle w:val="PageNumber"/>
      </w:rPr>
      <w:fldChar w:fldCharType="end"/>
    </w:r>
    <w:r w:rsidRPr="002E7FD4">
      <w:rPr>
        <w:rStyle w:val="PageNumber"/>
      </w:rPr>
      <w:t xml:space="preserve"> -</w:t>
    </w:r>
  </w:p>
  <w:p w14:paraId="648E6DB6" w14:textId="0C4B1C24" w:rsidR="00FA124A" w:rsidRPr="002E7FD4" w:rsidRDefault="0078298B" w:rsidP="0078298B">
    <w:pPr>
      <w:pStyle w:val="Header"/>
    </w:pPr>
    <w:r w:rsidRPr="002E7FD4">
      <w:t>5</w:t>
    </w:r>
    <w:r w:rsidR="007C744B" w:rsidRPr="002E7FD4">
      <w:t>B</w:t>
    </w:r>
    <w:r w:rsidRPr="002E7FD4">
      <w:t>/</w:t>
    </w:r>
    <w:r w:rsidR="007C744B" w:rsidRPr="002E7FD4">
      <w:t>4</w:t>
    </w:r>
    <w:r w:rsidR="009B44E2" w:rsidRPr="002E7FD4">
      <w:t>1</w:t>
    </w:r>
    <w:r w:rsidR="00BD7FB0" w:rsidRPr="002E7FD4">
      <w:t>6</w:t>
    </w:r>
    <w:r w:rsidRPr="002E7FD4">
      <w:t>-E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38A0CD" w14:textId="6588E89E" w:rsidR="005F09B8" w:rsidRDefault="005F09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2094101"/>
    <w:multiLevelType w:val="singleLevel"/>
    <w:tmpl w:val="F2094101"/>
    <w:lvl w:ilvl="0">
      <w:start w:val="1"/>
      <w:numFmt w:val="decimal"/>
      <w:lvlText w:val="%1"/>
      <w:lvlJc w:val="left"/>
      <w:rPr>
        <w:rFonts w:hint="default"/>
      </w:rPr>
    </w:lvl>
  </w:abstractNum>
  <w:abstractNum w:abstractNumId="1" w15:restartNumberingAfterBreak="0">
    <w:nsid w:val="FFFFFF7C"/>
    <w:multiLevelType w:val="singleLevel"/>
    <w:tmpl w:val="5D9A649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6EE49EF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3F34097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9DA65D8C"/>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489612E4"/>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763449C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E1EB15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78887AF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0510950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EB61B6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FFFFFFFE"/>
    <w:multiLevelType w:val="singleLevel"/>
    <w:tmpl w:val="B39284A0"/>
    <w:lvl w:ilvl="0">
      <w:numFmt w:val="decimal"/>
      <w:lvlText w:val="*"/>
      <w:lvlJc w:val="left"/>
    </w:lvl>
  </w:abstractNum>
  <w:abstractNum w:abstractNumId="12" w15:restartNumberingAfterBreak="0">
    <w:nsid w:val="051D4932"/>
    <w:multiLevelType w:val="hybridMultilevel"/>
    <w:tmpl w:val="AAD0714E"/>
    <w:lvl w:ilvl="0" w:tplc="D4EE5F5C">
      <w:start w:val="1"/>
      <w:numFmt w:val="decimal"/>
      <w:lvlText w:val="%1"/>
      <w:lvlJc w:val="left"/>
      <w:pPr>
        <w:ind w:left="1490" w:hanging="113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6B4656E"/>
    <w:multiLevelType w:val="hybridMultilevel"/>
    <w:tmpl w:val="0A8E323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091A570F"/>
    <w:multiLevelType w:val="hybridMultilevel"/>
    <w:tmpl w:val="BB4E1F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CF2546A"/>
    <w:multiLevelType w:val="multilevel"/>
    <w:tmpl w:val="0CF2546A"/>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6" w15:restartNumberingAfterBreak="0">
    <w:nsid w:val="0F4B5A5E"/>
    <w:multiLevelType w:val="hybridMultilevel"/>
    <w:tmpl w:val="6A969904"/>
    <w:lvl w:ilvl="0" w:tplc="815051F4">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1BB590C"/>
    <w:multiLevelType w:val="hybridMultilevel"/>
    <w:tmpl w:val="741612D4"/>
    <w:lvl w:ilvl="0" w:tplc="95BA851E">
      <w:start w:val="1"/>
      <w:numFmt w:val="decimal"/>
      <w:lvlText w:val="%1)"/>
      <w:lvlJc w:val="left"/>
      <w:pPr>
        <w:ind w:left="650" w:hanging="360"/>
      </w:pPr>
      <w:rPr>
        <w:rFonts w:hint="default"/>
        <w:i/>
      </w:rPr>
    </w:lvl>
    <w:lvl w:ilvl="1" w:tplc="08090019" w:tentative="1">
      <w:start w:val="1"/>
      <w:numFmt w:val="lowerLetter"/>
      <w:lvlText w:val="%2."/>
      <w:lvlJc w:val="left"/>
      <w:pPr>
        <w:ind w:left="1370" w:hanging="360"/>
      </w:pPr>
    </w:lvl>
    <w:lvl w:ilvl="2" w:tplc="0809001B" w:tentative="1">
      <w:start w:val="1"/>
      <w:numFmt w:val="lowerRoman"/>
      <w:lvlText w:val="%3."/>
      <w:lvlJc w:val="right"/>
      <w:pPr>
        <w:ind w:left="2090" w:hanging="180"/>
      </w:pPr>
    </w:lvl>
    <w:lvl w:ilvl="3" w:tplc="0809000F" w:tentative="1">
      <w:start w:val="1"/>
      <w:numFmt w:val="decimal"/>
      <w:lvlText w:val="%4."/>
      <w:lvlJc w:val="left"/>
      <w:pPr>
        <w:ind w:left="2810" w:hanging="360"/>
      </w:pPr>
    </w:lvl>
    <w:lvl w:ilvl="4" w:tplc="08090019" w:tentative="1">
      <w:start w:val="1"/>
      <w:numFmt w:val="lowerLetter"/>
      <w:lvlText w:val="%5."/>
      <w:lvlJc w:val="left"/>
      <w:pPr>
        <w:ind w:left="3530" w:hanging="360"/>
      </w:pPr>
    </w:lvl>
    <w:lvl w:ilvl="5" w:tplc="0809001B" w:tentative="1">
      <w:start w:val="1"/>
      <w:numFmt w:val="lowerRoman"/>
      <w:lvlText w:val="%6."/>
      <w:lvlJc w:val="right"/>
      <w:pPr>
        <w:ind w:left="4250" w:hanging="180"/>
      </w:pPr>
    </w:lvl>
    <w:lvl w:ilvl="6" w:tplc="0809000F" w:tentative="1">
      <w:start w:val="1"/>
      <w:numFmt w:val="decimal"/>
      <w:lvlText w:val="%7."/>
      <w:lvlJc w:val="left"/>
      <w:pPr>
        <w:ind w:left="4970" w:hanging="360"/>
      </w:pPr>
    </w:lvl>
    <w:lvl w:ilvl="7" w:tplc="08090019" w:tentative="1">
      <w:start w:val="1"/>
      <w:numFmt w:val="lowerLetter"/>
      <w:lvlText w:val="%8."/>
      <w:lvlJc w:val="left"/>
      <w:pPr>
        <w:ind w:left="5690" w:hanging="360"/>
      </w:pPr>
    </w:lvl>
    <w:lvl w:ilvl="8" w:tplc="0809001B" w:tentative="1">
      <w:start w:val="1"/>
      <w:numFmt w:val="lowerRoman"/>
      <w:lvlText w:val="%9."/>
      <w:lvlJc w:val="right"/>
      <w:pPr>
        <w:ind w:left="6410" w:hanging="180"/>
      </w:pPr>
    </w:lvl>
  </w:abstractNum>
  <w:abstractNum w:abstractNumId="18" w15:restartNumberingAfterBreak="0">
    <w:nsid w:val="151901C5"/>
    <w:multiLevelType w:val="hybridMultilevel"/>
    <w:tmpl w:val="46CA1EF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E165D1E"/>
    <w:multiLevelType w:val="hybridMultilevel"/>
    <w:tmpl w:val="02E456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3D901B4"/>
    <w:multiLevelType w:val="hybridMultilevel"/>
    <w:tmpl w:val="080C0982"/>
    <w:lvl w:ilvl="0" w:tplc="8CBECF8E">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9542B27"/>
    <w:multiLevelType w:val="hybridMultilevel"/>
    <w:tmpl w:val="5412AF48"/>
    <w:lvl w:ilvl="0" w:tplc="04090001">
      <w:start w:val="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9B12854"/>
    <w:multiLevelType w:val="hybridMultilevel"/>
    <w:tmpl w:val="AA7CFA5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AC74347"/>
    <w:multiLevelType w:val="hybridMultilevel"/>
    <w:tmpl w:val="9CD87E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2DC82051"/>
    <w:multiLevelType w:val="hybridMultilevel"/>
    <w:tmpl w:val="1464BD10"/>
    <w:lvl w:ilvl="0" w:tplc="EAE25EA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2D01CBE"/>
    <w:multiLevelType w:val="hybridMultilevel"/>
    <w:tmpl w:val="9258B3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7FC6C31"/>
    <w:multiLevelType w:val="hybridMultilevel"/>
    <w:tmpl w:val="F4FAD2C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3848605F"/>
    <w:multiLevelType w:val="hybridMultilevel"/>
    <w:tmpl w:val="B7526A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39BF199C"/>
    <w:multiLevelType w:val="hybridMultilevel"/>
    <w:tmpl w:val="112076C6"/>
    <w:lvl w:ilvl="0" w:tplc="71DC8440">
      <w:start w:val="1"/>
      <w:numFmt w:val="lowerLetter"/>
      <w:lvlText w:val="%1)"/>
      <w:lvlJc w:val="left"/>
      <w:pPr>
        <w:ind w:left="4680" w:hanging="720"/>
      </w:pPr>
      <w:rPr>
        <w:rFonts w:hint="default"/>
        <w:color w:val="FF0000"/>
      </w:rPr>
    </w:lvl>
    <w:lvl w:ilvl="1" w:tplc="10090019" w:tentative="1">
      <w:start w:val="1"/>
      <w:numFmt w:val="lowerLetter"/>
      <w:lvlText w:val="%2."/>
      <w:lvlJc w:val="left"/>
      <w:pPr>
        <w:ind w:left="5040" w:hanging="360"/>
      </w:pPr>
    </w:lvl>
    <w:lvl w:ilvl="2" w:tplc="1009001B" w:tentative="1">
      <w:start w:val="1"/>
      <w:numFmt w:val="lowerRoman"/>
      <w:lvlText w:val="%3."/>
      <w:lvlJc w:val="right"/>
      <w:pPr>
        <w:ind w:left="5760" w:hanging="180"/>
      </w:pPr>
    </w:lvl>
    <w:lvl w:ilvl="3" w:tplc="1009000F" w:tentative="1">
      <w:start w:val="1"/>
      <w:numFmt w:val="decimal"/>
      <w:lvlText w:val="%4."/>
      <w:lvlJc w:val="left"/>
      <w:pPr>
        <w:ind w:left="6480" w:hanging="360"/>
      </w:pPr>
    </w:lvl>
    <w:lvl w:ilvl="4" w:tplc="10090019" w:tentative="1">
      <w:start w:val="1"/>
      <w:numFmt w:val="lowerLetter"/>
      <w:lvlText w:val="%5."/>
      <w:lvlJc w:val="left"/>
      <w:pPr>
        <w:ind w:left="7200" w:hanging="360"/>
      </w:pPr>
    </w:lvl>
    <w:lvl w:ilvl="5" w:tplc="1009001B" w:tentative="1">
      <w:start w:val="1"/>
      <w:numFmt w:val="lowerRoman"/>
      <w:lvlText w:val="%6."/>
      <w:lvlJc w:val="right"/>
      <w:pPr>
        <w:ind w:left="7920" w:hanging="180"/>
      </w:pPr>
    </w:lvl>
    <w:lvl w:ilvl="6" w:tplc="1009000F" w:tentative="1">
      <w:start w:val="1"/>
      <w:numFmt w:val="decimal"/>
      <w:lvlText w:val="%7."/>
      <w:lvlJc w:val="left"/>
      <w:pPr>
        <w:ind w:left="8640" w:hanging="360"/>
      </w:pPr>
    </w:lvl>
    <w:lvl w:ilvl="7" w:tplc="10090019" w:tentative="1">
      <w:start w:val="1"/>
      <w:numFmt w:val="lowerLetter"/>
      <w:lvlText w:val="%8."/>
      <w:lvlJc w:val="left"/>
      <w:pPr>
        <w:ind w:left="9360" w:hanging="360"/>
      </w:pPr>
    </w:lvl>
    <w:lvl w:ilvl="8" w:tplc="1009001B" w:tentative="1">
      <w:start w:val="1"/>
      <w:numFmt w:val="lowerRoman"/>
      <w:lvlText w:val="%9."/>
      <w:lvlJc w:val="right"/>
      <w:pPr>
        <w:ind w:left="10080" w:hanging="180"/>
      </w:pPr>
    </w:lvl>
  </w:abstractNum>
  <w:abstractNum w:abstractNumId="30" w15:restartNumberingAfterBreak="0">
    <w:nsid w:val="4758424D"/>
    <w:multiLevelType w:val="hybridMultilevel"/>
    <w:tmpl w:val="F582FF50"/>
    <w:lvl w:ilvl="0" w:tplc="7764C506">
      <w:start w:val="2"/>
      <w:numFmt w:val="bullet"/>
      <w:lvlText w:val="-"/>
      <w:lvlJc w:val="left"/>
      <w:pPr>
        <w:ind w:left="530" w:hanging="360"/>
      </w:pPr>
      <w:rPr>
        <w:rFonts w:ascii="Times New Roman" w:eastAsia="Times New Roman" w:hAnsi="Times New Roman" w:cs="Times New Roman" w:hint="default"/>
      </w:rPr>
    </w:lvl>
    <w:lvl w:ilvl="1" w:tplc="04190003" w:tentative="1">
      <w:start w:val="1"/>
      <w:numFmt w:val="bullet"/>
      <w:lvlText w:val="o"/>
      <w:lvlJc w:val="left"/>
      <w:pPr>
        <w:ind w:left="1250" w:hanging="360"/>
      </w:pPr>
      <w:rPr>
        <w:rFonts w:ascii="Courier New" w:hAnsi="Courier New" w:cs="Courier New" w:hint="default"/>
      </w:rPr>
    </w:lvl>
    <w:lvl w:ilvl="2" w:tplc="04190005" w:tentative="1">
      <w:start w:val="1"/>
      <w:numFmt w:val="bullet"/>
      <w:lvlText w:val=""/>
      <w:lvlJc w:val="left"/>
      <w:pPr>
        <w:ind w:left="1970" w:hanging="360"/>
      </w:pPr>
      <w:rPr>
        <w:rFonts w:ascii="Wingdings" w:hAnsi="Wingdings" w:hint="default"/>
      </w:rPr>
    </w:lvl>
    <w:lvl w:ilvl="3" w:tplc="04190001" w:tentative="1">
      <w:start w:val="1"/>
      <w:numFmt w:val="bullet"/>
      <w:lvlText w:val=""/>
      <w:lvlJc w:val="left"/>
      <w:pPr>
        <w:ind w:left="2690" w:hanging="360"/>
      </w:pPr>
      <w:rPr>
        <w:rFonts w:ascii="Symbol" w:hAnsi="Symbol" w:hint="default"/>
      </w:rPr>
    </w:lvl>
    <w:lvl w:ilvl="4" w:tplc="04190003" w:tentative="1">
      <w:start w:val="1"/>
      <w:numFmt w:val="bullet"/>
      <w:lvlText w:val="o"/>
      <w:lvlJc w:val="left"/>
      <w:pPr>
        <w:ind w:left="3410" w:hanging="360"/>
      </w:pPr>
      <w:rPr>
        <w:rFonts w:ascii="Courier New" w:hAnsi="Courier New" w:cs="Courier New" w:hint="default"/>
      </w:rPr>
    </w:lvl>
    <w:lvl w:ilvl="5" w:tplc="04190005" w:tentative="1">
      <w:start w:val="1"/>
      <w:numFmt w:val="bullet"/>
      <w:lvlText w:val=""/>
      <w:lvlJc w:val="left"/>
      <w:pPr>
        <w:ind w:left="4130" w:hanging="360"/>
      </w:pPr>
      <w:rPr>
        <w:rFonts w:ascii="Wingdings" w:hAnsi="Wingdings" w:hint="default"/>
      </w:rPr>
    </w:lvl>
    <w:lvl w:ilvl="6" w:tplc="04190001" w:tentative="1">
      <w:start w:val="1"/>
      <w:numFmt w:val="bullet"/>
      <w:lvlText w:val=""/>
      <w:lvlJc w:val="left"/>
      <w:pPr>
        <w:ind w:left="4850" w:hanging="360"/>
      </w:pPr>
      <w:rPr>
        <w:rFonts w:ascii="Symbol" w:hAnsi="Symbol" w:hint="default"/>
      </w:rPr>
    </w:lvl>
    <w:lvl w:ilvl="7" w:tplc="04190003" w:tentative="1">
      <w:start w:val="1"/>
      <w:numFmt w:val="bullet"/>
      <w:lvlText w:val="o"/>
      <w:lvlJc w:val="left"/>
      <w:pPr>
        <w:ind w:left="5570" w:hanging="360"/>
      </w:pPr>
      <w:rPr>
        <w:rFonts w:ascii="Courier New" w:hAnsi="Courier New" w:cs="Courier New" w:hint="default"/>
      </w:rPr>
    </w:lvl>
    <w:lvl w:ilvl="8" w:tplc="04190005" w:tentative="1">
      <w:start w:val="1"/>
      <w:numFmt w:val="bullet"/>
      <w:lvlText w:val=""/>
      <w:lvlJc w:val="left"/>
      <w:pPr>
        <w:ind w:left="6290" w:hanging="360"/>
      </w:pPr>
      <w:rPr>
        <w:rFonts w:ascii="Wingdings" w:hAnsi="Wingdings" w:hint="default"/>
      </w:rPr>
    </w:lvl>
  </w:abstractNum>
  <w:abstractNum w:abstractNumId="31" w15:restartNumberingAfterBreak="0">
    <w:nsid w:val="49CE264B"/>
    <w:multiLevelType w:val="hybridMultilevel"/>
    <w:tmpl w:val="AC0E3E3A"/>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4D5A4896"/>
    <w:multiLevelType w:val="hybridMultilevel"/>
    <w:tmpl w:val="151E86A4"/>
    <w:lvl w:ilvl="0" w:tplc="6BFC2AD8">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03F50A4"/>
    <w:multiLevelType w:val="multilevel"/>
    <w:tmpl w:val="E7D8F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22171E4"/>
    <w:multiLevelType w:val="hybridMultilevel"/>
    <w:tmpl w:val="F59E7A86"/>
    <w:lvl w:ilvl="0" w:tplc="9FA02DF4">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376275B"/>
    <w:multiLevelType w:val="hybridMultilevel"/>
    <w:tmpl w:val="267492A4"/>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36" w15:restartNumberingAfterBreak="0">
    <w:nsid w:val="58B030CD"/>
    <w:multiLevelType w:val="hybridMultilevel"/>
    <w:tmpl w:val="7F846144"/>
    <w:lvl w:ilvl="0" w:tplc="22F458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0B83269"/>
    <w:multiLevelType w:val="hybridMultilevel"/>
    <w:tmpl w:val="242C2EB2"/>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D6E57A1"/>
    <w:multiLevelType w:val="hybridMultilevel"/>
    <w:tmpl w:val="C81672F6"/>
    <w:lvl w:ilvl="0" w:tplc="EAE25EA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F2B045A"/>
    <w:multiLevelType w:val="hybridMultilevel"/>
    <w:tmpl w:val="BB00856C"/>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0" w15:restartNumberingAfterBreak="0">
    <w:nsid w:val="6F3925A2"/>
    <w:multiLevelType w:val="hybridMultilevel"/>
    <w:tmpl w:val="13587ECE"/>
    <w:lvl w:ilvl="0" w:tplc="3EF80076">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7705152"/>
    <w:multiLevelType w:val="hybridMultilevel"/>
    <w:tmpl w:val="1AB2601A"/>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8C02781"/>
    <w:multiLevelType w:val="hybridMultilevel"/>
    <w:tmpl w:val="92FAE814"/>
    <w:lvl w:ilvl="0" w:tplc="E898AF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C3F5D27"/>
    <w:multiLevelType w:val="hybridMultilevel"/>
    <w:tmpl w:val="8D0ED0B4"/>
    <w:lvl w:ilvl="0" w:tplc="D4E0172E">
      <w:start w:val="1"/>
      <w:numFmt w:val="decimal"/>
      <w:lvlText w:val="%1"/>
      <w:lvlJc w:val="left"/>
      <w:pPr>
        <w:ind w:left="792" w:hanging="792"/>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4" w15:restartNumberingAfterBreak="0">
    <w:nsid w:val="7FFA6AC1"/>
    <w:multiLevelType w:val="hybridMultilevel"/>
    <w:tmpl w:val="4424A7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656107291">
    <w:abstractNumId w:val="10"/>
  </w:num>
  <w:num w:numId="2" w16cid:durableId="715735188">
    <w:abstractNumId w:val="8"/>
  </w:num>
  <w:num w:numId="3" w16cid:durableId="1339842675">
    <w:abstractNumId w:val="7"/>
  </w:num>
  <w:num w:numId="4" w16cid:durableId="1733380283">
    <w:abstractNumId w:val="6"/>
  </w:num>
  <w:num w:numId="5" w16cid:durableId="379481395">
    <w:abstractNumId w:val="5"/>
  </w:num>
  <w:num w:numId="6" w16cid:durableId="1807313981">
    <w:abstractNumId w:val="9"/>
  </w:num>
  <w:num w:numId="7" w16cid:durableId="133569063">
    <w:abstractNumId w:val="4"/>
  </w:num>
  <w:num w:numId="8" w16cid:durableId="462312530">
    <w:abstractNumId w:val="3"/>
  </w:num>
  <w:num w:numId="9" w16cid:durableId="7877286">
    <w:abstractNumId w:val="2"/>
  </w:num>
  <w:num w:numId="10" w16cid:durableId="562448722">
    <w:abstractNumId w:val="1"/>
  </w:num>
  <w:num w:numId="11" w16cid:durableId="1499223381">
    <w:abstractNumId w:val="33"/>
  </w:num>
  <w:num w:numId="12" w16cid:durableId="368258381">
    <w:abstractNumId w:val="18"/>
  </w:num>
  <w:num w:numId="13" w16cid:durableId="760418248">
    <w:abstractNumId w:val="0"/>
  </w:num>
  <w:num w:numId="14" w16cid:durableId="1189298764">
    <w:abstractNumId w:val="40"/>
  </w:num>
  <w:num w:numId="15" w16cid:durableId="811629981">
    <w:abstractNumId w:val="15"/>
  </w:num>
  <w:num w:numId="16" w16cid:durableId="206891369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60759593">
    <w:abstractNumId w:val="32"/>
  </w:num>
  <w:num w:numId="18" w16cid:durableId="198589839">
    <w:abstractNumId w:val="30"/>
  </w:num>
  <w:num w:numId="19" w16cid:durableId="1001927886">
    <w:abstractNumId w:val="19"/>
  </w:num>
  <w:num w:numId="20" w16cid:durableId="1886289451">
    <w:abstractNumId w:val="35"/>
  </w:num>
  <w:num w:numId="21" w16cid:durableId="15542763">
    <w:abstractNumId w:val="20"/>
  </w:num>
  <w:num w:numId="22" w16cid:durableId="846335670">
    <w:abstractNumId w:val="36"/>
  </w:num>
  <w:num w:numId="23" w16cid:durableId="1967344775">
    <w:abstractNumId w:val="17"/>
  </w:num>
  <w:num w:numId="24" w16cid:durableId="557395966">
    <w:abstractNumId w:val="12"/>
  </w:num>
  <w:num w:numId="25" w16cid:durableId="863975999">
    <w:abstractNumId w:val="42"/>
  </w:num>
  <w:num w:numId="26" w16cid:durableId="646057746">
    <w:abstractNumId w:val="16"/>
  </w:num>
  <w:num w:numId="27" w16cid:durableId="306518064">
    <w:abstractNumId w:val="39"/>
  </w:num>
  <w:num w:numId="28" w16cid:durableId="724837888">
    <w:abstractNumId w:val="29"/>
  </w:num>
  <w:num w:numId="29" w16cid:durableId="1160191736">
    <w:abstractNumId w:val="14"/>
  </w:num>
  <w:num w:numId="30" w16cid:durableId="1231773173">
    <w:abstractNumId w:val="26"/>
  </w:num>
  <w:num w:numId="31" w16cid:durableId="1165708836">
    <w:abstractNumId w:val="24"/>
  </w:num>
  <w:num w:numId="32" w16cid:durableId="2107650049">
    <w:abstractNumId w:val="38"/>
  </w:num>
  <w:num w:numId="33" w16cid:durableId="1109471487">
    <w:abstractNumId w:val="25"/>
  </w:num>
  <w:num w:numId="34" w16cid:durableId="1049956436">
    <w:abstractNumId w:val="21"/>
  </w:num>
  <w:num w:numId="35" w16cid:durableId="105272452">
    <w:abstractNumId w:val="11"/>
    <w:lvlOverride w:ilvl="0">
      <w:lvl w:ilvl="0">
        <w:start w:val="1"/>
        <w:numFmt w:val="bullet"/>
        <w:lvlText w:val=""/>
        <w:legacy w:legacy="1" w:legacySpace="0" w:legacyIndent="283"/>
        <w:lvlJc w:val="left"/>
        <w:pPr>
          <w:ind w:left="283" w:hanging="283"/>
        </w:pPr>
        <w:rPr>
          <w:rFonts w:ascii="Symbol" w:hAnsi="Symbol" w:hint="default"/>
        </w:rPr>
      </w:lvl>
    </w:lvlOverride>
  </w:num>
  <w:num w:numId="36" w16cid:durableId="878930742">
    <w:abstractNumId w:val="28"/>
  </w:num>
  <w:num w:numId="37" w16cid:durableId="282885670">
    <w:abstractNumId w:val="27"/>
  </w:num>
  <w:num w:numId="38" w16cid:durableId="1854298059">
    <w:abstractNumId w:val="34"/>
  </w:num>
  <w:num w:numId="39" w16cid:durableId="1441803525">
    <w:abstractNumId w:val="13"/>
  </w:num>
  <w:num w:numId="40" w16cid:durableId="442768853">
    <w:abstractNumId w:val="37"/>
  </w:num>
  <w:num w:numId="41" w16cid:durableId="1971008719">
    <w:abstractNumId w:val="41"/>
  </w:num>
  <w:num w:numId="42" w16cid:durableId="1932346206">
    <w:abstractNumId w:val="31"/>
  </w:num>
  <w:num w:numId="43" w16cid:durableId="936792382">
    <w:abstractNumId w:val="22"/>
  </w:num>
  <w:num w:numId="44" w16cid:durableId="380639394">
    <w:abstractNumId w:val="23"/>
  </w:num>
  <w:num w:numId="45" w16cid:durableId="685255834">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n-CA" w:vendorID="64" w:dllVersion="0" w:nlCheck="1" w:checkStyle="0"/>
  <w:activeWritingStyle w:appName="MSWord" w:lang="pt-BR" w:vendorID="64" w:dllVersion="0" w:nlCheck="1" w:checkStyle="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EF6"/>
    <w:rsid w:val="000069D4"/>
    <w:rsid w:val="000174AD"/>
    <w:rsid w:val="000341A7"/>
    <w:rsid w:val="00047A1D"/>
    <w:rsid w:val="000604B9"/>
    <w:rsid w:val="000A7D55"/>
    <w:rsid w:val="000C12C8"/>
    <w:rsid w:val="000C2E8E"/>
    <w:rsid w:val="000E0E7C"/>
    <w:rsid w:val="000F1B4B"/>
    <w:rsid w:val="000F675C"/>
    <w:rsid w:val="0010038D"/>
    <w:rsid w:val="0011229B"/>
    <w:rsid w:val="0012744F"/>
    <w:rsid w:val="00131178"/>
    <w:rsid w:val="00132E09"/>
    <w:rsid w:val="00153513"/>
    <w:rsid w:val="00156F66"/>
    <w:rsid w:val="00163271"/>
    <w:rsid w:val="00172122"/>
    <w:rsid w:val="001819D8"/>
    <w:rsid w:val="00182528"/>
    <w:rsid w:val="0018500B"/>
    <w:rsid w:val="00196A19"/>
    <w:rsid w:val="001A09D6"/>
    <w:rsid w:val="001B40BF"/>
    <w:rsid w:val="001E35E3"/>
    <w:rsid w:val="001F2FAB"/>
    <w:rsid w:val="00202DC1"/>
    <w:rsid w:val="002116EE"/>
    <w:rsid w:val="002309D8"/>
    <w:rsid w:val="00245E2F"/>
    <w:rsid w:val="002542E8"/>
    <w:rsid w:val="00267D02"/>
    <w:rsid w:val="00287D3E"/>
    <w:rsid w:val="002A7FE2"/>
    <w:rsid w:val="002B64C7"/>
    <w:rsid w:val="002D78DC"/>
    <w:rsid w:val="002E1B4F"/>
    <w:rsid w:val="002E6C2E"/>
    <w:rsid w:val="002E7FD4"/>
    <w:rsid w:val="002F2E67"/>
    <w:rsid w:val="002F7872"/>
    <w:rsid w:val="002F7CB3"/>
    <w:rsid w:val="00315546"/>
    <w:rsid w:val="00330567"/>
    <w:rsid w:val="00386A9D"/>
    <w:rsid w:val="00391081"/>
    <w:rsid w:val="0039688F"/>
    <w:rsid w:val="003B088F"/>
    <w:rsid w:val="003B2789"/>
    <w:rsid w:val="003C13CE"/>
    <w:rsid w:val="003C697E"/>
    <w:rsid w:val="003E2518"/>
    <w:rsid w:val="003E7CEF"/>
    <w:rsid w:val="004020FB"/>
    <w:rsid w:val="00413B1A"/>
    <w:rsid w:val="004151EF"/>
    <w:rsid w:val="0042569E"/>
    <w:rsid w:val="004417B6"/>
    <w:rsid w:val="00467540"/>
    <w:rsid w:val="004B0AAB"/>
    <w:rsid w:val="004B1EF7"/>
    <w:rsid w:val="004B3FAD"/>
    <w:rsid w:val="004C5749"/>
    <w:rsid w:val="004D1083"/>
    <w:rsid w:val="004D6B4D"/>
    <w:rsid w:val="00501DCA"/>
    <w:rsid w:val="00510B20"/>
    <w:rsid w:val="00513A47"/>
    <w:rsid w:val="00537E93"/>
    <w:rsid w:val="005408DF"/>
    <w:rsid w:val="00573344"/>
    <w:rsid w:val="00583F9B"/>
    <w:rsid w:val="005A0960"/>
    <w:rsid w:val="005B0D29"/>
    <w:rsid w:val="005E3077"/>
    <w:rsid w:val="005E5C10"/>
    <w:rsid w:val="005F09B8"/>
    <w:rsid w:val="005F2C78"/>
    <w:rsid w:val="006144E4"/>
    <w:rsid w:val="00631720"/>
    <w:rsid w:val="006318DE"/>
    <w:rsid w:val="00650299"/>
    <w:rsid w:val="00655FC5"/>
    <w:rsid w:val="00694946"/>
    <w:rsid w:val="006B73CB"/>
    <w:rsid w:val="006C6EF6"/>
    <w:rsid w:val="006D7C18"/>
    <w:rsid w:val="007256F9"/>
    <w:rsid w:val="007302AB"/>
    <w:rsid w:val="007431D5"/>
    <w:rsid w:val="0078298B"/>
    <w:rsid w:val="007A1149"/>
    <w:rsid w:val="007A30E5"/>
    <w:rsid w:val="007B64F6"/>
    <w:rsid w:val="007C744B"/>
    <w:rsid w:val="007F1259"/>
    <w:rsid w:val="0080538C"/>
    <w:rsid w:val="00810A6B"/>
    <w:rsid w:val="00814E0A"/>
    <w:rsid w:val="00822581"/>
    <w:rsid w:val="008309DD"/>
    <w:rsid w:val="00830F58"/>
    <w:rsid w:val="0083227A"/>
    <w:rsid w:val="00866900"/>
    <w:rsid w:val="00876A8A"/>
    <w:rsid w:val="00881BA1"/>
    <w:rsid w:val="008C0828"/>
    <w:rsid w:val="008C0CA3"/>
    <w:rsid w:val="008C2302"/>
    <w:rsid w:val="008C26B8"/>
    <w:rsid w:val="008D0FFB"/>
    <w:rsid w:val="008D71C5"/>
    <w:rsid w:val="008F002C"/>
    <w:rsid w:val="008F208F"/>
    <w:rsid w:val="0090392C"/>
    <w:rsid w:val="009478C0"/>
    <w:rsid w:val="0096404E"/>
    <w:rsid w:val="00982084"/>
    <w:rsid w:val="00995963"/>
    <w:rsid w:val="009B44E2"/>
    <w:rsid w:val="009B61EB"/>
    <w:rsid w:val="009C185B"/>
    <w:rsid w:val="009C1917"/>
    <w:rsid w:val="009C2064"/>
    <w:rsid w:val="009D1697"/>
    <w:rsid w:val="009F3A46"/>
    <w:rsid w:val="009F6520"/>
    <w:rsid w:val="00A014F8"/>
    <w:rsid w:val="00A5173C"/>
    <w:rsid w:val="00A5573F"/>
    <w:rsid w:val="00A61AEF"/>
    <w:rsid w:val="00A83671"/>
    <w:rsid w:val="00AC6F4A"/>
    <w:rsid w:val="00AD2345"/>
    <w:rsid w:val="00AF173A"/>
    <w:rsid w:val="00B066A4"/>
    <w:rsid w:val="00B07A13"/>
    <w:rsid w:val="00B254E4"/>
    <w:rsid w:val="00B4279B"/>
    <w:rsid w:val="00B45FC9"/>
    <w:rsid w:val="00B76F35"/>
    <w:rsid w:val="00B81138"/>
    <w:rsid w:val="00BB08BA"/>
    <w:rsid w:val="00BC7CCF"/>
    <w:rsid w:val="00BD7FB0"/>
    <w:rsid w:val="00BE470B"/>
    <w:rsid w:val="00C01FAD"/>
    <w:rsid w:val="00C06C8A"/>
    <w:rsid w:val="00C3008E"/>
    <w:rsid w:val="00C43823"/>
    <w:rsid w:val="00C57A91"/>
    <w:rsid w:val="00CA1DFD"/>
    <w:rsid w:val="00CC01C2"/>
    <w:rsid w:val="00CE7EC2"/>
    <w:rsid w:val="00CF21F2"/>
    <w:rsid w:val="00D02712"/>
    <w:rsid w:val="00D046A7"/>
    <w:rsid w:val="00D04846"/>
    <w:rsid w:val="00D07563"/>
    <w:rsid w:val="00D214D0"/>
    <w:rsid w:val="00D3414D"/>
    <w:rsid w:val="00D51AB9"/>
    <w:rsid w:val="00D65412"/>
    <w:rsid w:val="00D6546B"/>
    <w:rsid w:val="00D73A04"/>
    <w:rsid w:val="00DA70C7"/>
    <w:rsid w:val="00DB178B"/>
    <w:rsid w:val="00DB4C64"/>
    <w:rsid w:val="00DC17D3"/>
    <w:rsid w:val="00DD4BED"/>
    <w:rsid w:val="00DE2F5B"/>
    <w:rsid w:val="00DE39F0"/>
    <w:rsid w:val="00DE7F8E"/>
    <w:rsid w:val="00DF0AF3"/>
    <w:rsid w:val="00DF7E9F"/>
    <w:rsid w:val="00E27D7E"/>
    <w:rsid w:val="00E42E13"/>
    <w:rsid w:val="00E56D5C"/>
    <w:rsid w:val="00E6257C"/>
    <w:rsid w:val="00E63C59"/>
    <w:rsid w:val="00EC6050"/>
    <w:rsid w:val="00EF08E0"/>
    <w:rsid w:val="00F25662"/>
    <w:rsid w:val="00F52AE2"/>
    <w:rsid w:val="00F6407A"/>
    <w:rsid w:val="00F948D6"/>
    <w:rsid w:val="00FA124A"/>
    <w:rsid w:val="00FB1058"/>
    <w:rsid w:val="00FC08DD"/>
    <w:rsid w:val="00FC2316"/>
    <w:rsid w:val="00FC2CFD"/>
    <w:rsid w:val="00FD7AB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AA2346"/>
  <w15:docId w15:val="{9A3282C7-47E1-4479-9855-24581D65E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Theme="minorEastAsia"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uiPriority w:val="99"/>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link w:val="Heading4Char"/>
    <w:qFormat/>
    <w:rsid w:val="009C185B"/>
    <w:pPr>
      <w:outlineLvl w:val="3"/>
    </w:pPr>
  </w:style>
  <w:style w:type="paragraph" w:styleId="Heading5">
    <w:name w:val="heading 5"/>
    <w:basedOn w:val="Heading4"/>
    <w:next w:val="Normal"/>
    <w:link w:val="Heading5Char"/>
    <w:qFormat/>
    <w:rsid w:val="009C185B"/>
    <w:pPr>
      <w:outlineLvl w:val="4"/>
    </w:pPr>
  </w:style>
  <w:style w:type="paragraph" w:styleId="Heading6">
    <w:name w:val="heading 6"/>
    <w:basedOn w:val="Heading4"/>
    <w:next w:val="Normal"/>
    <w:link w:val="Heading6Char"/>
    <w:qFormat/>
    <w:rsid w:val="009C185B"/>
    <w:pPr>
      <w:outlineLvl w:val="5"/>
    </w:pPr>
  </w:style>
  <w:style w:type="paragraph" w:styleId="Heading7">
    <w:name w:val="heading 7"/>
    <w:basedOn w:val="Heading6"/>
    <w:next w:val="Normal"/>
    <w:link w:val="Heading7Char"/>
    <w:qFormat/>
    <w:rsid w:val="009C185B"/>
    <w:pPr>
      <w:outlineLvl w:val="6"/>
    </w:pPr>
  </w:style>
  <w:style w:type="paragraph" w:styleId="Heading8">
    <w:name w:val="heading 8"/>
    <w:basedOn w:val="Heading6"/>
    <w:next w:val="Normal"/>
    <w:link w:val="Heading8Char"/>
    <w:qFormat/>
    <w:rsid w:val="009C185B"/>
    <w:pPr>
      <w:outlineLvl w:val="7"/>
    </w:pPr>
  </w:style>
  <w:style w:type="paragraph" w:styleId="Heading9">
    <w:name w:val="heading 9"/>
    <w:basedOn w:val="Heading6"/>
    <w:next w:val="Normal"/>
    <w:link w:val="Heading9Char"/>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qFormat/>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link w:val="EquationlegendChar"/>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uiPriority w:val="99"/>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
    <w:basedOn w:val="DefaultParagraphFont"/>
    <w:qFormat/>
    <w:rsid w:val="009C185B"/>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DNV-"/>
    <w:basedOn w:val="Normal"/>
    <w:link w:val="FootnoteTextChar"/>
    <w:qFormat/>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aliases w:val="encabezado,ho"/>
    <w:basedOn w:val="Normal"/>
    <w:link w:val="HeaderChar"/>
    <w:qFormat/>
    <w:rsid w:val="009C185B"/>
    <w:pPr>
      <w:spacing w:before="0"/>
      <w:jc w:val="center"/>
    </w:pPr>
    <w:rPr>
      <w:sz w:val="18"/>
    </w:rPr>
  </w:style>
  <w:style w:type="paragraph" w:styleId="Index1">
    <w:name w:val="index 1"/>
    <w:basedOn w:val="Normal"/>
    <w:next w:val="Normal"/>
    <w:rsid w:val="009C185B"/>
  </w:style>
  <w:style w:type="paragraph" w:styleId="Index2">
    <w:name w:val="index 2"/>
    <w:basedOn w:val="Normal"/>
    <w:next w:val="Normal"/>
    <w:rsid w:val="009C185B"/>
    <w:pPr>
      <w:ind w:left="283"/>
    </w:pPr>
  </w:style>
  <w:style w:type="paragraph" w:styleId="Index3">
    <w:name w:val="index 3"/>
    <w:basedOn w:val="Normal"/>
    <w:next w:val="Normal"/>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link w:val="RecNoChar1"/>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uiPriority w:val="99"/>
    <w:rsid w:val="009C185B"/>
    <w:pPr>
      <w:keepNext/>
      <w:keepLines/>
      <w:jc w:val="right"/>
    </w:pPr>
    <w:rPr>
      <w:sz w:val="22"/>
    </w:rPr>
  </w:style>
  <w:style w:type="paragraph" w:customStyle="1" w:styleId="Questiondate">
    <w:name w:val="Question_date"/>
    <w:basedOn w:val="Normal"/>
    <w:next w:val="Normalaftertitle0"/>
    <w:qFormat/>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qFormat/>
    <w:rsid w:val="009C185B"/>
  </w:style>
  <w:style w:type="paragraph" w:customStyle="1" w:styleId="Reftext">
    <w:name w:val="Ref_text"/>
    <w:basedOn w:val="Normal"/>
    <w:qFormat/>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qFormat/>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har"/>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qFormat/>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Char"/>
    <w:qFormat/>
    <w:rsid w:val="009C185B"/>
    <w:pPr>
      <w:keepNext/>
      <w:spacing w:before="560" w:after="120"/>
      <w:jc w:val="center"/>
    </w:pPr>
    <w:rPr>
      <w:caps/>
      <w:sz w:val="20"/>
    </w:rPr>
  </w:style>
  <w:style w:type="paragraph" w:customStyle="1" w:styleId="Tabletitle">
    <w:name w:val="Table_title"/>
    <w:basedOn w:val="Normal"/>
    <w:next w:val="Tabletext"/>
    <w:link w:val="Tabletitle0"/>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har"/>
    <w:qFormat/>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qFormat/>
    <w:rsid w:val="009C185B"/>
    <w:rPr>
      <w:b/>
    </w:rPr>
  </w:style>
  <w:style w:type="paragraph" w:customStyle="1" w:styleId="toc0">
    <w:name w:val="toc 0"/>
    <w:basedOn w:val="Normal"/>
    <w:next w:val="TOC1"/>
    <w:qFormat/>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link w:val="FigureChar"/>
    <w:qFormat/>
    <w:rsid w:val="009C185B"/>
    <w:pPr>
      <w:spacing w:after="240"/>
      <w:jc w:val="center"/>
    </w:pPr>
    <w:rPr>
      <w:noProof/>
      <w:lang w:eastAsia="zh-CN"/>
    </w:rPr>
  </w:style>
  <w:style w:type="character" w:styleId="PageNumber">
    <w:name w:val="page number"/>
    <w:basedOn w:val="DefaultParagraphFont"/>
    <w:qFormat/>
    <w:rsid w:val="009C185B"/>
  </w:style>
  <w:style w:type="paragraph" w:customStyle="1" w:styleId="Figuretitle">
    <w:name w:val="Figure_title"/>
    <w:basedOn w:val="Normal"/>
    <w:next w:val="Normal"/>
    <w:link w:val="FiguretitleChar"/>
    <w:qFormat/>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qFormat/>
    <w:rsid w:val="009C185B"/>
    <w:pPr>
      <w:keepNext/>
      <w:keepLines/>
      <w:spacing w:before="480" w:after="120"/>
      <w:jc w:val="center"/>
    </w:pPr>
    <w:rPr>
      <w:caps/>
      <w:sz w:val="20"/>
    </w:rPr>
  </w:style>
  <w:style w:type="paragraph" w:customStyle="1" w:styleId="AnnexNo">
    <w:name w:val="Annex_No"/>
    <w:basedOn w:val="Normal"/>
    <w:next w:val="Normal"/>
    <w:link w:val="AnnexNoChar"/>
    <w:qFormat/>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link w:val="NormalaftertitleChar0"/>
    <w:qFormat/>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 Char,DNV- Char"/>
    <w:basedOn w:val="DefaultParagraphFont"/>
    <w:link w:val="FootnoteText"/>
    <w:qFormat/>
    <w:rsid w:val="009C185B"/>
    <w:rPr>
      <w:rFonts w:ascii="Times New Roman" w:hAnsi="Times New Roman"/>
      <w:sz w:val="24"/>
      <w:lang w:val="en-GB" w:eastAsia="en-US"/>
    </w:rPr>
  </w:style>
  <w:style w:type="character" w:customStyle="1" w:styleId="HeaderChar">
    <w:name w:val="Header Char"/>
    <w:aliases w:val="encabezado Char,ho Char"/>
    <w:basedOn w:val="DefaultParagraphFont"/>
    <w:link w:val="Header"/>
    <w:qFormat/>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qFormat/>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uiPriority w:val="99"/>
    <w:qFormat/>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6C6EF6"/>
    <w:pPr>
      <w:framePr w:hSpace="180" w:wrap="around" w:hAnchor="margin" w:y="-687"/>
      <w:shd w:val="solid" w:color="FFFFFF" w:fill="FFFFFF"/>
      <w:spacing w:before="0" w:line="240" w:lineRule="atLeast"/>
    </w:pPr>
    <w:rPr>
      <w:rFonts w:ascii="Verdana" w:hAnsi="Verdana"/>
      <w:b/>
      <w:sz w:val="20"/>
      <w:lang w:eastAsia="zh-CN"/>
    </w:rPr>
  </w:style>
  <w:style w:type="character" w:styleId="Hyperlink">
    <w:name w:val="Hyperlink"/>
    <w:aliases w:val="CEO_Hyperlink"/>
    <w:basedOn w:val="DefaultParagraphFont"/>
    <w:unhideWhenUsed/>
    <w:qFormat/>
    <w:rsid w:val="001E35E3"/>
    <w:rPr>
      <w:color w:val="0000FF"/>
      <w:u w:val="single"/>
    </w:rPr>
  </w:style>
  <w:style w:type="paragraph" w:styleId="ListParagraph">
    <w:name w:val="List Paragraph"/>
    <w:basedOn w:val="Normal"/>
    <w:uiPriority w:val="34"/>
    <w:qFormat/>
    <w:rsid w:val="001E35E3"/>
    <w:pPr>
      <w:tabs>
        <w:tab w:val="clear" w:pos="1134"/>
        <w:tab w:val="clear" w:pos="1871"/>
        <w:tab w:val="clear" w:pos="2268"/>
      </w:tabs>
      <w:overflowPunct/>
      <w:autoSpaceDE/>
      <w:autoSpaceDN/>
      <w:adjustRightInd/>
      <w:spacing w:before="0" w:after="160" w:line="259" w:lineRule="auto"/>
      <w:ind w:left="720"/>
      <w:contextualSpacing/>
      <w:textAlignment w:val="auto"/>
    </w:pPr>
    <w:rPr>
      <w:rFonts w:asciiTheme="minorHAnsi" w:eastAsiaTheme="minorHAnsi" w:hAnsiTheme="minorHAnsi" w:cstheme="minorBidi"/>
      <w:sz w:val="22"/>
      <w:szCs w:val="22"/>
      <w:lang w:val="en-CA"/>
    </w:rPr>
  </w:style>
  <w:style w:type="paragraph" w:customStyle="1" w:styleId="AnnexNoTitle">
    <w:name w:val="Annex_NoTitle"/>
    <w:basedOn w:val="Normal"/>
    <w:next w:val="Normal"/>
    <w:link w:val="AnnexNoTitleChar"/>
    <w:autoRedefine/>
    <w:uiPriority w:val="99"/>
    <w:qFormat/>
    <w:rsid w:val="001E35E3"/>
    <w:pPr>
      <w:keepNext/>
      <w:keepLines/>
      <w:tabs>
        <w:tab w:val="clear" w:pos="1134"/>
        <w:tab w:val="clear" w:pos="1871"/>
        <w:tab w:val="clear" w:pos="2268"/>
        <w:tab w:val="left" w:pos="794"/>
        <w:tab w:val="left" w:pos="1191"/>
        <w:tab w:val="left" w:pos="1588"/>
        <w:tab w:val="left" w:pos="1985"/>
      </w:tabs>
      <w:spacing w:before="480" w:after="80"/>
      <w:jc w:val="center"/>
      <w:outlineLvl w:val="1"/>
    </w:pPr>
    <w:rPr>
      <w:rFonts w:eastAsia="SimSun"/>
      <w:b/>
      <w:sz w:val="28"/>
      <w:lang w:val="fr-FR"/>
    </w:rPr>
  </w:style>
  <w:style w:type="character" w:customStyle="1" w:styleId="AnnexNoTitleChar">
    <w:name w:val="Annex_NoTitle Char"/>
    <w:link w:val="AnnexNoTitle"/>
    <w:autoRedefine/>
    <w:uiPriority w:val="99"/>
    <w:qFormat/>
    <w:locked/>
    <w:rsid w:val="001E35E3"/>
    <w:rPr>
      <w:rFonts w:ascii="Times New Roman" w:eastAsia="SimSun" w:hAnsi="Times New Roman"/>
      <w:b/>
      <w:sz w:val="28"/>
      <w:lang w:val="fr-FR" w:eastAsia="en-US"/>
    </w:rPr>
  </w:style>
  <w:style w:type="character" w:customStyle="1" w:styleId="NormalaftertitleChar">
    <w:name w:val="Normal_after_title Char"/>
    <w:basedOn w:val="DefaultParagraphFont"/>
    <w:link w:val="Normalaftertitle"/>
    <w:qFormat/>
    <w:locked/>
    <w:rsid w:val="001E35E3"/>
    <w:rPr>
      <w:rFonts w:ascii="Times New Roman" w:hAnsi="Times New Roman"/>
      <w:sz w:val="24"/>
      <w:lang w:val="en-GB" w:eastAsia="en-US"/>
    </w:rPr>
  </w:style>
  <w:style w:type="table" w:styleId="TableGrid">
    <w:name w:val="Table Grid"/>
    <w:basedOn w:val="TableNormal"/>
    <w:qFormat/>
    <w:rsid w:val="00C300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nhideWhenUsed/>
    <w:rsid w:val="001B40BF"/>
    <w:rPr>
      <w:color w:val="605E5C"/>
      <w:shd w:val="clear" w:color="auto" w:fill="E1DFDD"/>
    </w:rPr>
  </w:style>
  <w:style w:type="character" w:styleId="FollowedHyperlink">
    <w:name w:val="FollowedHyperlink"/>
    <w:basedOn w:val="DefaultParagraphFont"/>
    <w:unhideWhenUsed/>
    <w:rsid w:val="001B40BF"/>
    <w:rPr>
      <w:color w:val="800080" w:themeColor="followedHyperlink"/>
      <w:u w:val="single"/>
    </w:rPr>
  </w:style>
  <w:style w:type="character" w:customStyle="1" w:styleId="enumlev1Char">
    <w:name w:val="enumlev1 Char"/>
    <w:basedOn w:val="DefaultParagraphFont"/>
    <w:link w:val="enumlev1"/>
    <w:qFormat/>
    <w:locked/>
    <w:rsid w:val="0011229B"/>
    <w:rPr>
      <w:rFonts w:ascii="Times New Roman" w:hAnsi="Times New Roman"/>
      <w:sz w:val="24"/>
      <w:lang w:val="en-GB" w:eastAsia="en-US"/>
    </w:rPr>
  </w:style>
  <w:style w:type="character" w:customStyle="1" w:styleId="FigureNoChar">
    <w:name w:val="Figure_No Char"/>
    <w:basedOn w:val="DefaultParagraphFont"/>
    <w:link w:val="FigureNo"/>
    <w:qFormat/>
    <w:locked/>
    <w:rsid w:val="0011229B"/>
    <w:rPr>
      <w:rFonts w:ascii="Times New Roman" w:hAnsi="Times New Roman"/>
      <w:caps/>
      <w:lang w:val="en-GB" w:eastAsia="en-US"/>
    </w:rPr>
  </w:style>
  <w:style w:type="character" w:customStyle="1" w:styleId="HeadingbChar">
    <w:name w:val="Heading_b Char"/>
    <w:link w:val="Headingb"/>
    <w:qFormat/>
    <w:locked/>
    <w:rsid w:val="0011229B"/>
    <w:rPr>
      <w:rFonts w:ascii="Times New Roman Bold" w:hAnsi="Times New Roman Bold" w:cs="Times New Roman Bold"/>
      <w:b/>
      <w:sz w:val="24"/>
      <w:lang w:val="en-GB"/>
    </w:rPr>
  </w:style>
  <w:style w:type="paragraph" w:styleId="Revision">
    <w:name w:val="Revision"/>
    <w:hidden/>
    <w:uiPriority w:val="99"/>
    <w:semiHidden/>
    <w:rsid w:val="007431D5"/>
    <w:rPr>
      <w:rFonts w:ascii="Times New Roman" w:hAnsi="Times New Roman"/>
      <w:sz w:val="24"/>
      <w:lang w:val="en-GB" w:eastAsia="en-US"/>
    </w:rPr>
  </w:style>
  <w:style w:type="character" w:customStyle="1" w:styleId="TableNoChar">
    <w:name w:val="Table_No Char"/>
    <w:basedOn w:val="DefaultParagraphFont"/>
    <w:link w:val="TableNo"/>
    <w:qFormat/>
    <w:locked/>
    <w:rsid w:val="00D51AB9"/>
    <w:rPr>
      <w:rFonts w:ascii="Times New Roman" w:hAnsi="Times New Roman"/>
      <w:caps/>
      <w:lang w:val="en-GB" w:eastAsia="en-US"/>
    </w:rPr>
  </w:style>
  <w:style w:type="character" w:customStyle="1" w:styleId="RecNoChar1">
    <w:name w:val="Rec_No Char1"/>
    <w:basedOn w:val="DefaultParagraphFont"/>
    <w:link w:val="RecNo"/>
    <w:qFormat/>
    <w:rsid w:val="00D51AB9"/>
    <w:rPr>
      <w:rFonts w:ascii="Times New Roman" w:hAnsi="Times New Roman"/>
      <w:caps/>
      <w:sz w:val="28"/>
      <w:lang w:val="en-GB" w:eastAsia="en-US"/>
    </w:rPr>
  </w:style>
  <w:style w:type="character" w:customStyle="1" w:styleId="TableheadChar">
    <w:name w:val="Table_head Char"/>
    <w:basedOn w:val="DefaultParagraphFont"/>
    <w:link w:val="Tablehead"/>
    <w:qFormat/>
    <w:locked/>
    <w:rsid w:val="00D51AB9"/>
    <w:rPr>
      <w:rFonts w:ascii="Times New Roman Bold" w:hAnsi="Times New Roman Bold" w:cs="Times New Roman Bold"/>
      <w:b/>
      <w:lang w:val="en-GB" w:eastAsia="en-US"/>
    </w:rPr>
  </w:style>
  <w:style w:type="character" w:customStyle="1" w:styleId="TabletextChar">
    <w:name w:val="Table_text Char"/>
    <w:basedOn w:val="DefaultParagraphFont"/>
    <w:link w:val="Tabletext"/>
    <w:uiPriority w:val="99"/>
    <w:qFormat/>
    <w:locked/>
    <w:rsid w:val="00D51AB9"/>
    <w:rPr>
      <w:rFonts w:ascii="Times New Roman" w:hAnsi="Times New Roman"/>
      <w:lang w:val="en-GB" w:eastAsia="en-US"/>
    </w:rPr>
  </w:style>
  <w:style w:type="character" w:customStyle="1" w:styleId="SourceChar">
    <w:name w:val="Source Char"/>
    <w:basedOn w:val="DefaultParagraphFont"/>
    <w:link w:val="Source"/>
    <w:locked/>
    <w:rsid w:val="009C1917"/>
    <w:rPr>
      <w:rFonts w:ascii="Times New Roman" w:hAnsi="Times New Roman"/>
      <w:b/>
      <w:sz w:val="28"/>
      <w:lang w:val="en-GB" w:eastAsia="en-US"/>
    </w:rPr>
  </w:style>
  <w:style w:type="table" w:customStyle="1" w:styleId="Grilledutableau1">
    <w:name w:val="Grille du tableau1"/>
    <w:basedOn w:val="TableNormal"/>
    <w:next w:val="TableGrid"/>
    <w:uiPriority w:val="39"/>
    <w:rsid w:val="009C1917"/>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1Char">
    <w:name w:val="Title 1 Char"/>
    <w:link w:val="Title1"/>
    <w:qFormat/>
    <w:locked/>
    <w:rsid w:val="007A30E5"/>
    <w:rPr>
      <w:rFonts w:ascii="Times New Roman" w:hAnsi="Times New Roman"/>
      <w:caps/>
      <w:sz w:val="28"/>
      <w:lang w:val="en-GB" w:eastAsia="en-US"/>
    </w:rPr>
  </w:style>
  <w:style w:type="character" w:customStyle="1" w:styleId="Heading1Char">
    <w:name w:val="Heading 1 Char"/>
    <w:basedOn w:val="DefaultParagraphFont"/>
    <w:link w:val="Heading1"/>
    <w:uiPriority w:val="99"/>
    <w:qFormat/>
    <w:rsid w:val="007A30E5"/>
    <w:rPr>
      <w:rFonts w:ascii="Times New Roman" w:hAnsi="Times New Roman"/>
      <w:b/>
      <w:sz w:val="28"/>
      <w:lang w:val="en-GB" w:eastAsia="en-US"/>
    </w:rPr>
  </w:style>
  <w:style w:type="character" w:customStyle="1" w:styleId="Heading2Char">
    <w:name w:val="Heading 2 Char"/>
    <w:basedOn w:val="DefaultParagraphFont"/>
    <w:link w:val="Heading2"/>
    <w:qFormat/>
    <w:rsid w:val="007A30E5"/>
    <w:rPr>
      <w:rFonts w:ascii="Times New Roman" w:hAnsi="Times New Roman"/>
      <w:b/>
      <w:sz w:val="24"/>
      <w:lang w:val="en-GB" w:eastAsia="en-US"/>
    </w:rPr>
  </w:style>
  <w:style w:type="paragraph" w:customStyle="1" w:styleId="HeadingSum">
    <w:name w:val="Heading_Sum"/>
    <w:basedOn w:val="Headingb"/>
    <w:next w:val="Normal"/>
    <w:autoRedefine/>
    <w:uiPriority w:val="99"/>
    <w:qFormat/>
    <w:rsid w:val="007A30E5"/>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eastAsia="en-US"/>
    </w:rPr>
  </w:style>
  <w:style w:type="paragraph" w:customStyle="1" w:styleId="Summary">
    <w:name w:val="Summary"/>
    <w:basedOn w:val="Normal"/>
    <w:next w:val="Normalaftertitle"/>
    <w:autoRedefine/>
    <w:uiPriority w:val="99"/>
    <w:qFormat/>
    <w:rsid w:val="007A30E5"/>
    <w:pPr>
      <w:tabs>
        <w:tab w:val="clear" w:pos="1134"/>
        <w:tab w:val="clear" w:pos="1871"/>
        <w:tab w:val="clear" w:pos="2268"/>
        <w:tab w:val="left" w:pos="794"/>
        <w:tab w:val="left" w:pos="1191"/>
        <w:tab w:val="left" w:pos="1588"/>
        <w:tab w:val="left" w:pos="1985"/>
      </w:tabs>
      <w:spacing w:after="120"/>
      <w:jc w:val="both"/>
    </w:pPr>
    <w:rPr>
      <w:sz w:val="22"/>
      <w:lang w:eastAsia="zh-CN"/>
    </w:rPr>
  </w:style>
  <w:style w:type="character" w:customStyle="1" w:styleId="FigureChar">
    <w:name w:val="Figure Char"/>
    <w:basedOn w:val="DefaultParagraphFont"/>
    <w:link w:val="Figure"/>
    <w:locked/>
    <w:rsid w:val="007A30E5"/>
    <w:rPr>
      <w:rFonts w:ascii="Times New Roman" w:hAnsi="Times New Roman"/>
      <w:noProof/>
      <w:sz w:val="24"/>
      <w:lang w:val="en-GB"/>
    </w:rPr>
  </w:style>
  <w:style w:type="paragraph" w:customStyle="1" w:styleId="B1">
    <w:name w:val="B1"/>
    <w:basedOn w:val="List"/>
    <w:rsid w:val="007A30E5"/>
    <w:pPr>
      <w:tabs>
        <w:tab w:val="clear" w:pos="1134"/>
        <w:tab w:val="clear" w:pos="1871"/>
        <w:tab w:val="clear" w:pos="2268"/>
      </w:tabs>
      <w:spacing w:before="0" w:after="180"/>
      <w:ind w:left="568" w:hanging="284"/>
      <w:contextualSpacing w:val="0"/>
    </w:pPr>
    <w:rPr>
      <w:rFonts w:eastAsia="Times New Roman"/>
      <w:sz w:val="20"/>
      <w:lang w:eastAsia="en-GB"/>
    </w:rPr>
  </w:style>
  <w:style w:type="paragraph" w:styleId="List">
    <w:name w:val="List"/>
    <w:basedOn w:val="Normal"/>
    <w:semiHidden/>
    <w:unhideWhenUsed/>
    <w:rsid w:val="007A30E5"/>
    <w:pPr>
      <w:ind w:left="283" w:hanging="283"/>
      <w:contextualSpacing/>
    </w:pPr>
  </w:style>
  <w:style w:type="character" w:customStyle="1" w:styleId="Recdef">
    <w:name w:val="Rec_def"/>
    <w:basedOn w:val="DefaultParagraphFont"/>
    <w:rsid w:val="006D7C18"/>
    <w:rPr>
      <w:b/>
    </w:rPr>
  </w:style>
  <w:style w:type="character" w:customStyle="1" w:styleId="Resdef">
    <w:name w:val="Res_def"/>
    <w:basedOn w:val="DefaultParagraphFont"/>
    <w:rsid w:val="006D7C18"/>
    <w:rPr>
      <w:rFonts w:ascii="Times New Roman" w:hAnsi="Times New Roman"/>
      <w:b/>
    </w:rPr>
  </w:style>
  <w:style w:type="character" w:customStyle="1" w:styleId="TableNo0">
    <w:name w:val="Table_No Знак"/>
    <w:locked/>
    <w:rsid w:val="006D7C18"/>
    <w:rPr>
      <w:rFonts w:ascii="Times New Roman" w:hAnsi="Times New Roman"/>
      <w:caps/>
      <w:lang w:val="en-GB" w:eastAsia="en-US"/>
    </w:rPr>
  </w:style>
  <w:style w:type="character" w:customStyle="1" w:styleId="Tabletitle0">
    <w:name w:val="Table_title Знак"/>
    <w:link w:val="Tabletitle"/>
    <w:locked/>
    <w:rsid w:val="006D7C18"/>
    <w:rPr>
      <w:rFonts w:ascii="Times New Roman Bold" w:hAnsi="Times New Roman Bold"/>
      <w:b/>
      <w:lang w:val="en-GB" w:eastAsia="en-US"/>
    </w:rPr>
  </w:style>
  <w:style w:type="paragraph" w:customStyle="1" w:styleId="a">
    <w:name w:val="a"/>
    <w:basedOn w:val="RecNo"/>
    <w:rsid w:val="006D7C18"/>
    <w:pPr>
      <w:tabs>
        <w:tab w:val="clear" w:pos="1134"/>
        <w:tab w:val="clear" w:pos="1871"/>
        <w:tab w:val="clear" w:pos="2268"/>
      </w:tabs>
      <w:textAlignment w:val="auto"/>
    </w:pPr>
    <w:rPr>
      <w:rFonts w:eastAsia="Batang"/>
      <w:caps w:val="0"/>
      <w:sz w:val="24"/>
      <w:szCs w:val="24"/>
      <w:lang w:val="en-US"/>
    </w:rPr>
  </w:style>
  <w:style w:type="paragraph" w:customStyle="1" w:styleId="fy">
    <w:name w:val="fy"/>
    <w:rsid w:val="006D7C18"/>
    <w:pPr>
      <w:tabs>
        <w:tab w:val="left" w:pos="1134"/>
        <w:tab w:val="left" w:pos="1871"/>
        <w:tab w:val="left" w:pos="2268"/>
      </w:tabs>
      <w:overflowPunct w:val="0"/>
      <w:autoSpaceDE w:val="0"/>
      <w:autoSpaceDN w:val="0"/>
      <w:adjustRightInd w:val="0"/>
      <w:spacing w:before="120"/>
      <w:textAlignment w:val="baseline"/>
    </w:pPr>
    <w:rPr>
      <w:rFonts w:ascii="Times New Roman" w:eastAsia="SimSun" w:hAnsi="Times New Roman"/>
      <w:sz w:val="24"/>
      <w:lang w:val="en-GB" w:eastAsia="en-US"/>
    </w:rPr>
  </w:style>
  <w:style w:type="paragraph" w:styleId="BalloonText">
    <w:name w:val="Balloon Text"/>
    <w:basedOn w:val="Normal"/>
    <w:link w:val="BalloonTextChar"/>
    <w:unhideWhenUsed/>
    <w:rsid w:val="006D7C18"/>
    <w:pPr>
      <w:spacing w:before="0"/>
    </w:pPr>
    <w:rPr>
      <w:rFonts w:ascii="Tahoma" w:eastAsia="Batang" w:hAnsi="Tahoma" w:cs="Tahoma"/>
      <w:sz w:val="16"/>
      <w:szCs w:val="16"/>
      <w:lang w:val="en-US"/>
    </w:rPr>
  </w:style>
  <w:style w:type="character" w:customStyle="1" w:styleId="BalloonTextChar">
    <w:name w:val="Balloon Text Char"/>
    <w:basedOn w:val="DefaultParagraphFont"/>
    <w:link w:val="BalloonText"/>
    <w:rsid w:val="006D7C18"/>
    <w:rPr>
      <w:rFonts w:ascii="Tahoma" w:eastAsia="Batang" w:hAnsi="Tahoma" w:cs="Tahoma"/>
      <w:sz w:val="16"/>
      <w:szCs w:val="16"/>
      <w:lang w:eastAsia="en-US"/>
    </w:rPr>
  </w:style>
  <w:style w:type="paragraph" w:customStyle="1" w:styleId="TableLegendNote">
    <w:name w:val="Table_Legend_Note"/>
    <w:basedOn w:val="Tablelegend"/>
    <w:next w:val="Tablelegend"/>
    <w:rsid w:val="006D7C18"/>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rFonts w:eastAsia="Batang"/>
      <w:sz w:val="22"/>
      <w:lang w:val="en-US"/>
    </w:rPr>
  </w:style>
  <w:style w:type="character" w:styleId="CommentReference">
    <w:name w:val="annotation reference"/>
    <w:basedOn w:val="DefaultParagraphFont"/>
    <w:semiHidden/>
    <w:unhideWhenUsed/>
    <w:rsid w:val="006D7C18"/>
    <w:rPr>
      <w:sz w:val="16"/>
      <w:szCs w:val="16"/>
    </w:rPr>
  </w:style>
  <w:style w:type="paragraph" w:styleId="CommentText">
    <w:name w:val="annotation text"/>
    <w:basedOn w:val="Normal"/>
    <w:link w:val="CommentTextChar"/>
    <w:unhideWhenUsed/>
    <w:qFormat/>
    <w:rsid w:val="006D7C18"/>
    <w:rPr>
      <w:rFonts w:eastAsia="MS Mincho"/>
      <w:sz w:val="20"/>
      <w:lang w:val="en-US"/>
    </w:rPr>
  </w:style>
  <w:style w:type="character" w:customStyle="1" w:styleId="CommentTextChar">
    <w:name w:val="Comment Text Char"/>
    <w:basedOn w:val="DefaultParagraphFont"/>
    <w:link w:val="CommentText"/>
    <w:qFormat/>
    <w:rsid w:val="006D7C18"/>
    <w:rPr>
      <w:rFonts w:ascii="Times New Roman" w:eastAsia="MS Mincho" w:hAnsi="Times New Roman"/>
      <w:lang w:eastAsia="en-US"/>
    </w:rPr>
  </w:style>
  <w:style w:type="paragraph" w:styleId="CommentSubject">
    <w:name w:val="annotation subject"/>
    <w:basedOn w:val="CommentText"/>
    <w:next w:val="CommentText"/>
    <w:link w:val="CommentSubjectChar"/>
    <w:semiHidden/>
    <w:unhideWhenUsed/>
    <w:rsid w:val="006D7C18"/>
    <w:rPr>
      <w:b/>
      <w:bCs/>
    </w:rPr>
  </w:style>
  <w:style w:type="character" w:customStyle="1" w:styleId="CommentSubjectChar">
    <w:name w:val="Comment Subject Char"/>
    <w:basedOn w:val="CommentTextChar"/>
    <w:link w:val="CommentSubject"/>
    <w:semiHidden/>
    <w:rsid w:val="006D7C18"/>
    <w:rPr>
      <w:rFonts w:ascii="Times New Roman" w:eastAsia="MS Mincho" w:hAnsi="Times New Roman"/>
      <w:b/>
      <w:bCs/>
      <w:lang w:eastAsia="en-US"/>
    </w:rPr>
  </w:style>
  <w:style w:type="paragraph" w:customStyle="1" w:styleId="msolistparagraphmrcssattr">
    <w:name w:val="msolistparagraph_mr_css_attr"/>
    <w:basedOn w:val="Normal"/>
    <w:rsid w:val="006D7C18"/>
    <w:pPr>
      <w:tabs>
        <w:tab w:val="clear" w:pos="1134"/>
        <w:tab w:val="clear" w:pos="1871"/>
        <w:tab w:val="clear" w:pos="2268"/>
      </w:tabs>
      <w:overflowPunct/>
      <w:autoSpaceDE/>
      <w:autoSpaceDN/>
      <w:adjustRightInd/>
      <w:spacing w:before="100" w:beforeAutospacing="1" w:after="100" w:afterAutospacing="1"/>
      <w:textAlignment w:val="auto"/>
    </w:pPr>
    <w:rPr>
      <w:rFonts w:eastAsia="MS Mincho"/>
      <w:szCs w:val="24"/>
      <w:lang w:val="ru-RU" w:eastAsia="ru-RU"/>
    </w:rPr>
  </w:style>
  <w:style w:type="character" w:customStyle="1" w:styleId="letter-contact">
    <w:name w:val="letter-contact"/>
    <w:basedOn w:val="DefaultParagraphFont"/>
    <w:rsid w:val="006D7C18"/>
  </w:style>
  <w:style w:type="paragraph" w:customStyle="1" w:styleId="msonormalmrcssattr">
    <w:name w:val="msonormal_mr_css_attr"/>
    <w:basedOn w:val="Normal"/>
    <w:rsid w:val="006D7C18"/>
    <w:pPr>
      <w:tabs>
        <w:tab w:val="clear" w:pos="1134"/>
        <w:tab w:val="clear" w:pos="1871"/>
        <w:tab w:val="clear" w:pos="2268"/>
      </w:tabs>
      <w:overflowPunct/>
      <w:autoSpaceDE/>
      <w:autoSpaceDN/>
      <w:adjustRightInd/>
      <w:spacing w:before="100" w:beforeAutospacing="1" w:after="100" w:afterAutospacing="1"/>
      <w:textAlignment w:val="auto"/>
    </w:pPr>
    <w:rPr>
      <w:rFonts w:eastAsia="MS Mincho"/>
      <w:szCs w:val="24"/>
      <w:lang w:val="ru-RU" w:eastAsia="ru-RU"/>
    </w:rPr>
  </w:style>
  <w:style w:type="paragraph" w:customStyle="1" w:styleId="enumlev1mrcssattr">
    <w:name w:val="enumlev1_mr_css_attr"/>
    <w:basedOn w:val="Normal"/>
    <w:rsid w:val="006D7C18"/>
    <w:pPr>
      <w:tabs>
        <w:tab w:val="clear" w:pos="1134"/>
        <w:tab w:val="clear" w:pos="1871"/>
        <w:tab w:val="clear" w:pos="2268"/>
      </w:tabs>
      <w:overflowPunct/>
      <w:autoSpaceDE/>
      <w:autoSpaceDN/>
      <w:adjustRightInd/>
      <w:spacing w:before="100" w:beforeAutospacing="1" w:after="100" w:afterAutospacing="1"/>
      <w:textAlignment w:val="auto"/>
    </w:pPr>
    <w:rPr>
      <w:rFonts w:eastAsia="MS Mincho"/>
      <w:szCs w:val="24"/>
      <w:lang w:val="ru-RU" w:eastAsia="ru-RU"/>
    </w:rPr>
  </w:style>
  <w:style w:type="character" w:customStyle="1" w:styleId="js-phone-number">
    <w:name w:val="js-phone-number"/>
    <w:basedOn w:val="DefaultParagraphFont"/>
    <w:rsid w:val="006D7C18"/>
  </w:style>
  <w:style w:type="character" w:customStyle="1" w:styleId="UnresolvedMention1">
    <w:name w:val="Unresolved Mention1"/>
    <w:basedOn w:val="DefaultParagraphFont"/>
    <w:uiPriority w:val="99"/>
    <w:semiHidden/>
    <w:unhideWhenUsed/>
    <w:rsid w:val="006D7C18"/>
    <w:rPr>
      <w:color w:val="605E5C"/>
      <w:shd w:val="clear" w:color="auto" w:fill="E1DFDD"/>
    </w:rPr>
  </w:style>
  <w:style w:type="character" w:customStyle="1" w:styleId="href">
    <w:name w:val="href"/>
    <w:basedOn w:val="DefaultParagraphFont"/>
    <w:rsid w:val="006D7C18"/>
  </w:style>
  <w:style w:type="paragraph" w:customStyle="1" w:styleId="AppendixNoTitle">
    <w:name w:val="Appendix_NoTitle"/>
    <w:basedOn w:val="AnnexNoTitle"/>
    <w:next w:val="Normal"/>
    <w:rsid w:val="006D7C18"/>
    <w:pPr>
      <w:outlineLvl w:val="0"/>
    </w:pPr>
    <w:rPr>
      <w:rFonts w:eastAsia="MS Mincho"/>
    </w:rPr>
  </w:style>
  <w:style w:type="character" w:customStyle="1" w:styleId="TablelegendChar">
    <w:name w:val="Table_legend Char"/>
    <w:link w:val="Tablelegend"/>
    <w:locked/>
    <w:rsid w:val="006D7C18"/>
    <w:rPr>
      <w:rFonts w:ascii="Times New Roman" w:hAnsi="Times New Roman"/>
      <w:sz w:val="18"/>
      <w:lang w:val="en-GB" w:eastAsia="en-US"/>
    </w:rPr>
  </w:style>
  <w:style w:type="character" w:customStyle="1" w:styleId="EquationlegendChar">
    <w:name w:val="Equation_legend Char"/>
    <w:link w:val="Equationlegend"/>
    <w:locked/>
    <w:rsid w:val="006D7C18"/>
    <w:rPr>
      <w:rFonts w:ascii="Times New Roman" w:hAnsi="Times New Roman"/>
      <w:sz w:val="24"/>
      <w:lang w:val="en-GB" w:eastAsia="en-US"/>
    </w:rPr>
  </w:style>
  <w:style w:type="paragraph" w:customStyle="1" w:styleId="tocpart">
    <w:name w:val="tocpart"/>
    <w:basedOn w:val="Normal"/>
    <w:rsid w:val="006D7C18"/>
    <w:pPr>
      <w:tabs>
        <w:tab w:val="clear" w:pos="1134"/>
        <w:tab w:val="clear" w:pos="1871"/>
        <w:tab w:val="clear" w:pos="2268"/>
        <w:tab w:val="left" w:pos="2693"/>
        <w:tab w:val="left" w:pos="8789"/>
        <w:tab w:val="right" w:pos="9639"/>
      </w:tabs>
      <w:ind w:left="2693" w:hanging="2693"/>
      <w:jc w:val="both"/>
    </w:pPr>
    <w:rPr>
      <w:rFonts w:eastAsia="MS Mincho"/>
      <w:lang w:val="fr-FR"/>
    </w:rPr>
  </w:style>
  <w:style w:type="paragraph" w:customStyle="1" w:styleId="Blanc">
    <w:name w:val="Blanc"/>
    <w:basedOn w:val="Normal"/>
    <w:next w:val="Tabletext"/>
    <w:rsid w:val="006D7C18"/>
    <w:pPr>
      <w:keepNext/>
      <w:keepLines/>
      <w:tabs>
        <w:tab w:val="clear" w:pos="1134"/>
        <w:tab w:val="clear" w:pos="1871"/>
        <w:tab w:val="clear" w:pos="2268"/>
      </w:tabs>
      <w:spacing w:before="0"/>
      <w:jc w:val="both"/>
    </w:pPr>
    <w:rPr>
      <w:rFonts w:eastAsia="MS Mincho"/>
      <w:sz w:val="16"/>
      <w:lang w:val="en-US"/>
    </w:rPr>
  </w:style>
  <w:style w:type="character" w:customStyle="1" w:styleId="CallChar">
    <w:name w:val="Call Char"/>
    <w:basedOn w:val="DefaultParagraphFont"/>
    <w:link w:val="Call"/>
    <w:locked/>
    <w:rsid w:val="006D7C18"/>
    <w:rPr>
      <w:rFonts w:ascii="Times New Roman" w:hAnsi="Times New Roman"/>
      <w:i/>
      <w:sz w:val="24"/>
      <w:lang w:val="en-GB" w:eastAsia="en-US"/>
    </w:rPr>
  </w:style>
  <w:style w:type="paragraph" w:customStyle="1" w:styleId="Line">
    <w:name w:val="Line"/>
    <w:basedOn w:val="Normal"/>
    <w:next w:val="Normal"/>
    <w:rsid w:val="006D7C18"/>
    <w:pPr>
      <w:pBdr>
        <w:top w:val="single" w:sz="6" w:space="1" w:color="auto"/>
      </w:pBdr>
      <w:tabs>
        <w:tab w:val="clear" w:pos="1134"/>
        <w:tab w:val="clear" w:pos="1871"/>
        <w:tab w:val="clear" w:pos="2268"/>
      </w:tabs>
      <w:spacing w:before="240"/>
      <w:ind w:left="3997" w:right="3997"/>
      <w:jc w:val="center"/>
    </w:pPr>
    <w:rPr>
      <w:rFonts w:eastAsia="MS Mincho"/>
      <w:sz w:val="20"/>
      <w:lang w:val="en-US"/>
    </w:rPr>
  </w:style>
  <w:style w:type="paragraph" w:customStyle="1" w:styleId="toctemp">
    <w:name w:val="toctemp"/>
    <w:basedOn w:val="Normal"/>
    <w:rsid w:val="006D7C18"/>
    <w:pPr>
      <w:tabs>
        <w:tab w:val="clear" w:pos="1134"/>
        <w:tab w:val="clear" w:pos="1871"/>
        <w:tab w:val="clear" w:pos="2268"/>
        <w:tab w:val="left" w:pos="2693"/>
        <w:tab w:val="left" w:leader="dot" w:pos="8789"/>
        <w:tab w:val="right" w:pos="9639"/>
      </w:tabs>
      <w:ind w:left="2693" w:right="964" w:hanging="2693"/>
      <w:jc w:val="both"/>
    </w:pPr>
    <w:rPr>
      <w:rFonts w:eastAsia="MS Mincho"/>
      <w:lang w:val="fr-FR"/>
    </w:rPr>
  </w:style>
  <w:style w:type="character" w:customStyle="1" w:styleId="UnresolvedMention2">
    <w:name w:val="Unresolved Mention2"/>
    <w:basedOn w:val="DefaultParagraphFont"/>
    <w:uiPriority w:val="99"/>
    <w:semiHidden/>
    <w:unhideWhenUsed/>
    <w:rsid w:val="006D7C18"/>
    <w:rPr>
      <w:color w:val="605E5C"/>
      <w:shd w:val="clear" w:color="auto" w:fill="E1DFDD"/>
    </w:rPr>
  </w:style>
  <w:style w:type="character" w:customStyle="1" w:styleId="NormalaftertitleChar0">
    <w:name w:val="Normal after title Char"/>
    <w:basedOn w:val="DefaultParagraphFont"/>
    <w:link w:val="Normalaftertitle0"/>
    <w:locked/>
    <w:rsid w:val="006D7C18"/>
    <w:rPr>
      <w:rFonts w:ascii="Times New Roman" w:hAnsi="Times New Roman"/>
      <w:sz w:val="24"/>
      <w:lang w:val="en-GB" w:eastAsia="en-US"/>
    </w:rPr>
  </w:style>
  <w:style w:type="character" w:customStyle="1" w:styleId="UnresolvedMention3">
    <w:name w:val="Unresolved Mention3"/>
    <w:basedOn w:val="DefaultParagraphFont"/>
    <w:uiPriority w:val="99"/>
    <w:semiHidden/>
    <w:unhideWhenUsed/>
    <w:rsid w:val="006D7C18"/>
    <w:rPr>
      <w:color w:val="605E5C"/>
      <w:shd w:val="clear" w:color="auto" w:fill="E1DFDD"/>
    </w:rPr>
  </w:style>
  <w:style w:type="paragraph" w:customStyle="1" w:styleId="qn">
    <w:name w:val="qn"/>
    <w:rsid w:val="006D7C18"/>
    <w:pPr>
      <w:tabs>
        <w:tab w:val="left" w:pos="1134"/>
        <w:tab w:val="left" w:pos="1871"/>
        <w:tab w:val="left" w:pos="2268"/>
      </w:tabs>
      <w:overflowPunct w:val="0"/>
      <w:autoSpaceDE w:val="0"/>
      <w:autoSpaceDN w:val="0"/>
      <w:adjustRightInd w:val="0"/>
      <w:spacing w:before="120"/>
      <w:textAlignment w:val="baseline"/>
    </w:pPr>
    <w:rPr>
      <w:rFonts w:ascii="Times New Roman" w:eastAsia="MS Mincho" w:hAnsi="Times New Roman"/>
      <w:sz w:val="24"/>
      <w:lang w:val="en-GB" w:eastAsia="en-US"/>
    </w:rPr>
  </w:style>
  <w:style w:type="character" w:customStyle="1" w:styleId="UnresolvedMention4">
    <w:name w:val="Unresolved Mention4"/>
    <w:basedOn w:val="DefaultParagraphFont"/>
    <w:uiPriority w:val="99"/>
    <w:semiHidden/>
    <w:unhideWhenUsed/>
    <w:rsid w:val="006D7C18"/>
    <w:rPr>
      <w:color w:val="605E5C"/>
      <w:shd w:val="clear" w:color="auto" w:fill="E1DFDD"/>
    </w:rPr>
  </w:style>
  <w:style w:type="paragraph" w:styleId="NormalWeb">
    <w:name w:val="Normal (Web)"/>
    <w:basedOn w:val="Normal"/>
    <w:uiPriority w:val="99"/>
    <w:semiHidden/>
    <w:unhideWhenUsed/>
    <w:rsid w:val="006D7C18"/>
    <w:pPr>
      <w:tabs>
        <w:tab w:val="clear" w:pos="1134"/>
        <w:tab w:val="clear" w:pos="1871"/>
        <w:tab w:val="clear" w:pos="2268"/>
      </w:tabs>
      <w:overflowPunct/>
      <w:autoSpaceDE/>
      <w:autoSpaceDN/>
      <w:adjustRightInd/>
      <w:spacing w:before="100" w:beforeAutospacing="1" w:after="100" w:afterAutospacing="1"/>
      <w:textAlignment w:val="auto"/>
    </w:pPr>
    <w:rPr>
      <w:rFonts w:ascii="Calibri" w:eastAsiaTheme="minorHAnsi" w:hAnsi="Calibri" w:cs="Calibri"/>
      <w:sz w:val="22"/>
      <w:szCs w:val="22"/>
      <w:lang w:val="en-US" w:eastAsia="en-GB"/>
    </w:rPr>
  </w:style>
  <w:style w:type="character" w:customStyle="1" w:styleId="UnresolvedMention5">
    <w:name w:val="Unresolved Mention5"/>
    <w:basedOn w:val="DefaultParagraphFont"/>
    <w:uiPriority w:val="99"/>
    <w:semiHidden/>
    <w:unhideWhenUsed/>
    <w:rsid w:val="006D7C18"/>
    <w:rPr>
      <w:color w:val="605E5C"/>
      <w:shd w:val="clear" w:color="auto" w:fill="E1DFDD"/>
    </w:rPr>
  </w:style>
  <w:style w:type="paragraph" w:customStyle="1" w:styleId="msonormalmrcssattrmrcssattr">
    <w:name w:val="msonormalmrcssattr_mr_css_attr"/>
    <w:basedOn w:val="Normal"/>
    <w:rsid w:val="006D7C18"/>
    <w:pPr>
      <w:tabs>
        <w:tab w:val="clear" w:pos="1134"/>
        <w:tab w:val="clear" w:pos="1871"/>
        <w:tab w:val="clear" w:pos="2268"/>
      </w:tabs>
      <w:overflowPunct/>
      <w:autoSpaceDE/>
      <w:autoSpaceDN/>
      <w:adjustRightInd/>
      <w:spacing w:before="100" w:beforeAutospacing="1" w:after="100" w:afterAutospacing="1"/>
      <w:textAlignment w:val="auto"/>
    </w:pPr>
    <w:rPr>
      <w:rFonts w:ascii="Calibri" w:eastAsiaTheme="minorHAnsi" w:hAnsi="Calibri" w:cs="Calibri"/>
      <w:sz w:val="22"/>
      <w:szCs w:val="22"/>
      <w:lang w:val="en-CA" w:eastAsia="en-CA"/>
    </w:rPr>
  </w:style>
  <w:style w:type="character" w:customStyle="1" w:styleId="Heading3Char">
    <w:name w:val="Heading 3 Char"/>
    <w:basedOn w:val="DefaultParagraphFont"/>
    <w:link w:val="Heading3"/>
    <w:rsid w:val="006D7C18"/>
    <w:rPr>
      <w:rFonts w:ascii="Times New Roman" w:hAnsi="Times New Roman"/>
      <w:b/>
      <w:sz w:val="24"/>
      <w:lang w:val="en-GB" w:eastAsia="en-US"/>
    </w:rPr>
  </w:style>
  <w:style w:type="character" w:customStyle="1" w:styleId="Heading4Char">
    <w:name w:val="Heading 4 Char"/>
    <w:basedOn w:val="DefaultParagraphFont"/>
    <w:link w:val="Heading4"/>
    <w:rsid w:val="006D7C18"/>
    <w:rPr>
      <w:rFonts w:ascii="Times New Roman" w:hAnsi="Times New Roman"/>
      <w:b/>
      <w:sz w:val="24"/>
      <w:lang w:val="en-GB" w:eastAsia="en-US"/>
    </w:rPr>
  </w:style>
  <w:style w:type="character" w:customStyle="1" w:styleId="Heading5Char">
    <w:name w:val="Heading 5 Char"/>
    <w:basedOn w:val="DefaultParagraphFont"/>
    <w:link w:val="Heading5"/>
    <w:rsid w:val="006D7C18"/>
    <w:rPr>
      <w:rFonts w:ascii="Times New Roman" w:hAnsi="Times New Roman"/>
      <w:b/>
      <w:sz w:val="24"/>
      <w:lang w:val="en-GB" w:eastAsia="en-US"/>
    </w:rPr>
  </w:style>
  <w:style w:type="character" w:customStyle="1" w:styleId="Heading6Char">
    <w:name w:val="Heading 6 Char"/>
    <w:basedOn w:val="DefaultParagraphFont"/>
    <w:link w:val="Heading6"/>
    <w:rsid w:val="006D7C18"/>
    <w:rPr>
      <w:rFonts w:ascii="Times New Roman" w:hAnsi="Times New Roman"/>
      <w:b/>
      <w:sz w:val="24"/>
      <w:lang w:val="en-GB" w:eastAsia="en-US"/>
    </w:rPr>
  </w:style>
  <w:style w:type="character" w:customStyle="1" w:styleId="Heading7Char">
    <w:name w:val="Heading 7 Char"/>
    <w:basedOn w:val="DefaultParagraphFont"/>
    <w:link w:val="Heading7"/>
    <w:rsid w:val="006D7C18"/>
    <w:rPr>
      <w:rFonts w:ascii="Times New Roman" w:hAnsi="Times New Roman"/>
      <w:b/>
      <w:sz w:val="24"/>
      <w:lang w:val="en-GB" w:eastAsia="en-US"/>
    </w:rPr>
  </w:style>
  <w:style w:type="character" w:customStyle="1" w:styleId="Heading8Char">
    <w:name w:val="Heading 8 Char"/>
    <w:basedOn w:val="DefaultParagraphFont"/>
    <w:link w:val="Heading8"/>
    <w:rsid w:val="006D7C18"/>
    <w:rPr>
      <w:rFonts w:ascii="Times New Roman" w:hAnsi="Times New Roman"/>
      <w:b/>
      <w:sz w:val="24"/>
      <w:lang w:val="en-GB" w:eastAsia="en-US"/>
    </w:rPr>
  </w:style>
  <w:style w:type="character" w:customStyle="1" w:styleId="Heading9Char">
    <w:name w:val="Heading 9 Char"/>
    <w:basedOn w:val="DefaultParagraphFont"/>
    <w:link w:val="Heading9"/>
    <w:rsid w:val="006D7C18"/>
    <w:rPr>
      <w:rFonts w:ascii="Times New Roman" w:hAnsi="Times New Roman"/>
      <w:b/>
      <w:sz w:val="24"/>
      <w:lang w:val="en-GB" w:eastAsia="en-US"/>
    </w:rPr>
  </w:style>
  <w:style w:type="numbering" w:customStyle="1" w:styleId="NoList1">
    <w:name w:val="No List1"/>
    <w:next w:val="NoList"/>
    <w:uiPriority w:val="99"/>
    <w:semiHidden/>
    <w:unhideWhenUsed/>
    <w:rsid w:val="006D7C18"/>
  </w:style>
  <w:style w:type="character" w:customStyle="1" w:styleId="AnnexNoChar">
    <w:name w:val="Annex_No Char"/>
    <w:link w:val="AnnexNo"/>
    <w:locked/>
    <w:rsid w:val="006D7C18"/>
    <w:rPr>
      <w:rFonts w:ascii="Times New Roman" w:hAnsi="Times New Roman"/>
      <w:caps/>
      <w:sz w:val="28"/>
      <w:lang w:val="en-GB" w:eastAsia="en-US"/>
    </w:rPr>
  </w:style>
  <w:style w:type="character" w:customStyle="1" w:styleId="CommentTextChar1">
    <w:name w:val="Comment Text Char1"/>
    <w:basedOn w:val="DefaultParagraphFont"/>
    <w:semiHidden/>
    <w:rsid w:val="006D7C18"/>
    <w:rPr>
      <w:lang w:val="fr-FR" w:eastAsia="en-US"/>
    </w:rPr>
  </w:style>
  <w:style w:type="character" w:customStyle="1" w:styleId="CommentSubjectChar1">
    <w:name w:val="Comment Subject Char1"/>
    <w:basedOn w:val="CommentTextChar1"/>
    <w:semiHidden/>
    <w:rsid w:val="006D7C18"/>
    <w:rPr>
      <w:b/>
      <w:bCs/>
      <w:lang w:val="fr-FR" w:eastAsia="en-US"/>
    </w:rPr>
  </w:style>
  <w:style w:type="character" w:customStyle="1" w:styleId="EndnoteTextChar">
    <w:name w:val="Endnote Text Char"/>
    <w:basedOn w:val="DefaultParagraphFont"/>
    <w:link w:val="EndnoteText"/>
    <w:semiHidden/>
    <w:rsid w:val="006D7C18"/>
    <w:rPr>
      <w:lang w:val="fr-FR" w:eastAsia="en-US"/>
    </w:rPr>
  </w:style>
  <w:style w:type="paragraph" w:styleId="EndnoteText">
    <w:name w:val="endnote text"/>
    <w:basedOn w:val="Normal"/>
    <w:link w:val="EndnoteTextChar"/>
    <w:semiHidden/>
    <w:unhideWhenUsed/>
    <w:rsid w:val="006D7C18"/>
    <w:pPr>
      <w:tabs>
        <w:tab w:val="clear" w:pos="1134"/>
        <w:tab w:val="clear" w:pos="1871"/>
        <w:tab w:val="clear" w:pos="2268"/>
        <w:tab w:val="left" w:pos="794"/>
        <w:tab w:val="left" w:pos="1191"/>
        <w:tab w:val="left" w:pos="1588"/>
        <w:tab w:val="left" w:pos="1985"/>
      </w:tabs>
      <w:spacing w:before="0"/>
      <w:jc w:val="both"/>
    </w:pPr>
    <w:rPr>
      <w:rFonts w:ascii="CG Times" w:hAnsi="CG Times"/>
      <w:sz w:val="20"/>
      <w:lang w:val="fr-FR"/>
    </w:rPr>
  </w:style>
  <w:style w:type="character" w:customStyle="1" w:styleId="EndnoteTextChar1">
    <w:name w:val="Endnote Text Char1"/>
    <w:basedOn w:val="DefaultParagraphFont"/>
    <w:semiHidden/>
    <w:rsid w:val="006D7C18"/>
    <w:rPr>
      <w:rFonts w:ascii="Times New Roman" w:hAnsi="Times New Roman"/>
      <w:lang w:val="en-GB" w:eastAsia="en-US"/>
    </w:rPr>
  </w:style>
  <w:style w:type="character" w:customStyle="1" w:styleId="NotedefinCar1">
    <w:name w:val="Note de fin Car1"/>
    <w:basedOn w:val="DefaultParagraphFont"/>
    <w:semiHidden/>
    <w:rsid w:val="006D7C18"/>
    <w:rPr>
      <w:rFonts w:ascii="Times New Roman" w:hAnsi="Times New Roman"/>
      <w:lang w:val="en-GB" w:eastAsia="en-US"/>
    </w:rPr>
  </w:style>
  <w:style w:type="paragraph" w:styleId="PlainText">
    <w:name w:val="Plain Text"/>
    <w:basedOn w:val="Normal"/>
    <w:link w:val="PlainTextChar"/>
    <w:uiPriority w:val="99"/>
    <w:unhideWhenUsed/>
    <w:rsid w:val="006D7C18"/>
    <w:pPr>
      <w:tabs>
        <w:tab w:val="clear" w:pos="1134"/>
        <w:tab w:val="clear" w:pos="1871"/>
        <w:tab w:val="clear" w:pos="2268"/>
      </w:tabs>
      <w:overflowPunct/>
      <w:autoSpaceDE/>
      <w:autoSpaceDN/>
      <w:adjustRightInd/>
      <w:spacing w:before="0"/>
      <w:textAlignment w:val="auto"/>
    </w:pPr>
    <w:rPr>
      <w:rFonts w:ascii="Calibri" w:eastAsiaTheme="minorHAnsi" w:hAnsi="Calibri" w:cstheme="minorBidi"/>
      <w:sz w:val="22"/>
      <w:szCs w:val="21"/>
      <w:lang w:val="en-US"/>
    </w:rPr>
  </w:style>
  <w:style w:type="character" w:customStyle="1" w:styleId="PlainTextChar">
    <w:name w:val="Plain Text Char"/>
    <w:basedOn w:val="DefaultParagraphFont"/>
    <w:link w:val="PlainText"/>
    <w:uiPriority w:val="99"/>
    <w:rsid w:val="006D7C18"/>
    <w:rPr>
      <w:rFonts w:ascii="Calibri" w:eastAsiaTheme="minorHAnsi" w:hAnsi="Calibri" w:cstheme="minorBidi"/>
      <w:sz w:val="22"/>
      <w:szCs w:val="21"/>
      <w:lang w:eastAsia="en-US"/>
    </w:rPr>
  </w:style>
  <w:style w:type="table" w:customStyle="1" w:styleId="TableGrid6">
    <w:name w:val="Table Grid6"/>
    <w:basedOn w:val="TableNormal"/>
    <w:next w:val="TableGrid"/>
    <w:qFormat/>
    <w:rsid w:val="0090392C"/>
    <w:rPr>
      <w:rFonts w:ascii="Calibri" w:eastAsia="Calibri" w:hAnsi="Calibri" w:cs="Arial"/>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umie.n.wingo.civ@us.navy.mi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taylor.king@aces-inc.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5B9850-7796-41D5-B3EA-243D62D35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296</Words>
  <Characters>1633</Characters>
  <Application>Microsoft Office Word</Application>
  <DocSecurity>0</DocSecurity>
  <Lines>68</Lines>
  <Paragraphs>48</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dc:creator>
  <cp:lastModifiedBy>DON CIO</cp:lastModifiedBy>
  <cp:revision>4</cp:revision>
  <cp:lastPrinted>2008-02-21T14:04:00Z</cp:lastPrinted>
  <dcterms:created xsi:type="dcterms:W3CDTF">2026-02-18T23:29:00Z</dcterms:created>
  <dcterms:modified xsi:type="dcterms:W3CDTF">2026-02-19T20:45:00Z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