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2BC3B" w14:textId="77777777" w:rsidR="00ED004F" w:rsidRDefault="005C27F3"/>
    <w:p w14:paraId="0E9C0DFC" w14:textId="330CDA7E" w:rsidR="00B90185" w:rsidRPr="00B90185" w:rsidRDefault="00825F88" w:rsidP="00B90185">
      <w:pPr>
        <w:jc w:val="center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sz w:val="24"/>
          <w:szCs w:val="24"/>
        </w:rPr>
        <w:t>Re</w:t>
      </w:r>
      <w:r w:rsidR="005C27F3">
        <w:rPr>
          <w:rFonts w:ascii="Lucida Sans" w:hAnsi="Lucida Sans"/>
          <w:sz w:val="24"/>
          <w:szCs w:val="24"/>
        </w:rPr>
        <w:t>-re</w:t>
      </w:r>
      <w:r>
        <w:rPr>
          <w:rFonts w:ascii="Lucida Sans" w:hAnsi="Lucida Sans"/>
          <w:sz w:val="24"/>
          <w:szCs w:val="24"/>
        </w:rPr>
        <w:t>vised agreed</w:t>
      </w:r>
      <w:r w:rsidR="00B90185" w:rsidRPr="00B90185">
        <w:rPr>
          <w:rFonts w:ascii="Lucida Sans" w:hAnsi="Lucida Sans"/>
          <w:sz w:val="24"/>
          <w:szCs w:val="24"/>
        </w:rPr>
        <w:t xml:space="preserve"> preparatory schedule (</w:t>
      </w:r>
      <w:r w:rsidR="005C27F3">
        <w:rPr>
          <w:rFonts w:ascii="Lucida Sans" w:hAnsi="Lucida Sans"/>
          <w:sz w:val="24"/>
          <w:szCs w:val="24"/>
        </w:rPr>
        <w:t xml:space="preserve">agreed in USWP1A meeting on 19 October </w:t>
      </w:r>
      <w:r w:rsidR="00B90185" w:rsidRPr="00B90185">
        <w:rPr>
          <w:rFonts w:ascii="Lucida Sans" w:hAnsi="Lucida Sans"/>
          <w:sz w:val="24"/>
          <w:szCs w:val="24"/>
        </w:rPr>
        <w:t>2020)</w:t>
      </w:r>
    </w:p>
    <w:p w14:paraId="13D13B44" w14:textId="77777777" w:rsidR="00B90185" w:rsidRDefault="00B90185"/>
    <w:p w14:paraId="5674CC1C" w14:textId="0000E655" w:rsidR="00B90185" w:rsidRDefault="00B90185"/>
    <w:p w14:paraId="427AF89C" w14:textId="77777777" w:rsidR="005C27F3" w:rsidRPr="005C27F3" w:rsidRDefault="005C27F3" w:rsidP="005C27F3">
      <w:pPr>
        <w:spacing w:before="120"/>
        <w:rPr>
          <w:rFonts w:ascii="Lucida Sans" w:eastAsia="Calibri" w:hAnsi="Lucida Sans" w:cs="Times New Roman"/>
          <w:sz w:val="24"/>
          <w:szCs w:val="24"/>
        </w:rPr>
      </w:pPr>
      <w:r w:rsidRPr="005C27F3">
        <w:rPr>
          <w:rFonts w:ascii="Lucida Sans" w:eastAsia="Calibri" w:hAnsi="Lucida Sans" w:cs="Times New Roman"/>
          <w:sz w:val="24"/>
          <w:szCs w:val="24"/>
        </w:rPr>
        <w:t>4.</w:t>
      </w:r>
      <w:r w:rsidRPr="005C27F3">
        <w:rPr>
          <w:rFonts w:ascii="Lucida Sans" w:eastAsia="Calibri" w:hAnsi="Lucida Sans" w:cs="Times New Roman"/>
          <w:sz w:val="24"/>
          <w:szCs w:val="24"/>
        </w:rPr>
        <w:tab/>
        <w:t xml:space="preserve">Agreed revised preparatory schedule: </w:t>
      </w:r>
    </w:p>
    <w:p w14:paraId="02A04DCB" w14:textId="77777777" w:rsidR="005C27F3" w:rsidRPr="005C27F3" w:rsidRDefault="005C27F3" w:rsidP="005C27F3">
      <w:pPr>
        <w:spacing w:before="120"/>
        <w:rPr>
          <w:rFonts w:ascii="Lucida Sans" w:eastAsia="Calibri" w:hAnsi="Lucida Sans" w:cs="Times New Roman"/>
          <w:sz w:val="24"/>
          <w:szCs w:val="24"/>
        </w:rPr>
      </w:pPr>
    </w:p>
    <w:tbl>
      <w:tblPr>
        <w:tblStyle w:val="TableGrid1"/>
        <w:tblW w:w="4058" w:type="pct"/>
        <w:tblInd w:w="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88"/>
      </w:tblGrid>
      <w:tr w:rsidR="005C27F3" w:rsidRPr="005C27F3" w14:paraId="3E08FD9F" w14:textId="77777777" w:rsidTr="00737CD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2568" w14:textId="77777777" w:rsidR="005C27F3" w:rsidRPr="005C27F3" w:rsidRDefault="005C27F3" w:rsidP="005C27F3">
            <w:pPr>
              <w:ind w:left="720" w:hanging="792"/>
              <w:rPr>
                <w:rFonts w:ascii="Lucida Sans" w:eastAsia="Calibri" w:hAnsi="Lucida Sans" w:cs="Times New Roman"/>
                <w:color w:val="00B050"/>
              </w:rPr>
            </w:pPr>
            <w:r w:rsidRPr="005C27F3">
              <w:rPr>
                <w:rFonts w:ascii="Lucida Sans" w:eastAsia="Calibri" w:hAnsi="Lucida Sans" w:cs="Times New Roman"/>
                <w:color w:val="00B050"/>
              </w:rPr>
              <w:sym w:font="Symbol" w:char="F0D6"/>
            </w:r>
            <w:r w:rsidRPr="005C27F3">
              <w:rPr>
                <w:rFonts w:ascii="Lucida Sans" w:eastAsia="Calibri" w:hAnsi="Lucida Sans" w:cs="Times New Roman"/>
                <w:color w:val="00B050"/>
              </w:rPr>
              <w:t>        11 August 2020 (Tuesday) = Call for Fact Sheets for possible US contributions to WP1A distributed</w:t>
            </w:r>
          </w:p>
        </w:tc>
      </w:tr>
      <w:tr w:rsidR="005C27F3" w:rsidRPr="005C27F3" w14:paraId="0227D8B4" w14:textId="77777777" w:rsidTr="00737CD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8A62" w14:textId="77777777" w:rsidR="005C27F3" w:rsidRPr="005C27F3" w:rsidRDefault="005C27F3" w:rsidP="005C27F3">
            <w:pPr>
              <w:ind w:left="720" w:hanging="792"/>
              <w:rPr>
                <w:rFonts w:ascii="Lucida Sans" w:eastAsia="Calibri" w:hAnsi="Lucida Sans" w:cs="Times New Roman"/>
                <w:color w:val="00B050"/>
              </w:rPr>
            </w:pPr>
            <w:r w:rsidRPr="005C27F3">
              <w:rPr>
                <w:rFonts w:ascii="Lucida Sans" w:eastAsia="Calibri" w:hAnsi="Lucida Sans" w:cs="Times New Roman"/>
                <w:color w:val="00B050"/>
              </w:rPr>
              <w:sym w:font="Symbol" w:char="F0D6"/>
            </w:r>
            <w:r w:rsidRPr="005C27F3">
              <w:rPr>
                <w:rFonts w:ascii="Lucida Sans" w:eastAsia="Calibri" w:hAnsi="Lucida Sans" w:cs="Times New Roman"/>
                <w:color w:val="00B050"/>
              </w:rPr>
              <w:t xml:space="preserve">        21 August 2020 (Friday) = Fact Sheets due </w:t>
            </w:r>
          </w:p>
        </w:tc>
      </w:tr>
      <w:tr w:rsidR="005C27F3" w:rsidRPr="005C27F3" w14:paraId="1D004B6F" w14:textId="77777777" w:rsidTr="00737CD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11AF" w14:textId="77777777" w:rsidR="005C27F3" w:rsidRPr="005C27F3" w:rsidRDefault="005C27F3" w:rsidP="005C27F3">
            <w:pPr>
              <w:ind w:left="720" w:hanging="792"/>
              <w:rPr>
                <w:rFonts w:ascii="Lucida Sans" w:eastAsia="Calibri" w:hAnsi="Lucida Sans" w:cs="Times New Roman"/>
                <w:color w:val="00B050"/>
              </w:rPr>
            </w:pPr>
            <w:r w:rsidRPr="005C27F3">
              <w:rPr>
                <w:rFonts w:ascii="Lucida Sans" w:eastAsia="Calibri" w:hAnsi="Lucida Sans" w:cs="Times New Roman"/>
                <w:color w:val="00B050"/>
              </w:rPr>
              <w:sym w:font="Symbol" w:char="F0D6"/>
            </w:r>
            <w:r w:rsidRPr="005C27F3">
              <w:rPr>
                <w:rFonts w:ascii="Lucida Sans" w:eastAsia="Calibri" w:hAnsi="Lucida Sans" w:cs="Times New Roman"/>
                <w:color w:val="00B050"/>
              </w:rPr>
              <w:t>        25 August 2020 (Tuesday) = 1st meeting of WP1A/SG1 US prep process (9:30 am eastern)</w:t>
            </w:r>
          </w:p>
        </w:tc>
      </w:tr>
      <w:tr w:rsidR="005C27F3" w:rsidRPr="005C27F3" w14:paraId="418CA853" w14:textId="77777777" w:rsidTr="00737CD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982C" w14:textId="77777777" w:rsidR="005C27F3" w:rsidRPr="005C27F3" w:rsidRDefault="005C27F3" w:rsidP="005C27F3">
            <w:pPr>
              <w:ind w:left="720" w:hanging="792"/>
              <w:rPr>
                <w:rFonts w:ascii="Lucida Sans" w:eastAsia="Calibri" w:hAnsi="Lucida Sans" w:cs="Times New Roman"/>
              </w:rPr>
            </w:pPr>
            <w:r w:rsidRPr="005C27F3">
              <w:rPr>
                <w:rFonts w:ascii="Lucida Sans" w:eastAsia="Calibri" w:hAnsi="Lucida Sans" w:cs="Times New Roman"/>
                <w:color w:val="00B050"/>
              </w:rPr>
              <w:sym w:font="Symbol" w:char="F0D6"/>
            </w:r>
            <w:r w:rsidRPr="005C27F3">
              <w:rPr>
                <w:rFonts w:ascii="Lucida Sans" w:eastAsia="Calibri" w:hAnsi="Lucida Sans" w:cs="Times New Roman"/>
                <w:color w:val="00B050"/>
              </w:rPr>
              <w:t>        17 September 2020 (Thursday) = First drafts due</w:t>
            </w:r>
          </w:p>
        </w:tc>
      </w:tr>
      <w:tr w:rsidR="005C27F3" w:rsidRPr="005C27F3" w14:paraId="5C9364BA" w14:textId="77777777" w:rsidTr="00737CD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57E9" w14:textId="77777777" w:rsidR="005C27F3" w:rsidRPr="005C27F3" w:rsidRDefault="005C27F3" w:rsidP="005C27F3">
            <w:pPr>
              <w:ind w:left="720" w:hanging="792"/>
              <w:rPr>
                <w:rFonts w:ascii="Lucida Sans" w:eastAsia="Calibri" w:hAnsi="Lucida Sans" w:cs="Times New Roman"/>
                <w:color w:val="00B050"/>
              </w:rPr>
            </w:pPr>
            <w:r w:rsidRPr="005C27F3">
              <w:rPr>
                <w:rFonts w:ascii="Lucida Sans" w:eastAsia="Calibri" w:hAnsi="Lucida Sans" w:cs="Times New Roman"/>
                <w:color w:val="00B050"/>
              </w:rPr>
              <w:sym w:font="Symbol" w:char="F0D6"/>
            </w:r>
            <w:r w:rsidRPr="005C27F3">
              <w:rPr>
                <w:rFonts w:ascii="Lucida Sans" w:eastAsia="Calibri" w:hAnsi="Lucida Sans" w:cs="Times New Roman"/>
                <w:color w:val="00B050"/>
              </w:rPr>
              <w:t xml:space="preserve">        21 September 2020 (Monday) = 2nd meeting of WP1A/SG1 US prep process (9:30 am eastern) </w:t>
            </w:r>
          </w:p>
        </w:tc>
      </w:tr>
      <w:tr w:rsidR="005C27F3" w:rsidRPr="005C27F3" w14:paraId="23CE0595" w14:textId="77777777" w:rsidTr="00737CD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20AB" w14:textId="77777777" w:rsidR="005C27F3" w:rsidRPr="005C27F3" w:rsidRDefault="005C27F3" w:rsidP="005C27F3">
            <w:pPr>
              <w:ind w:left="720" w:hanging="792"/>
              <w:rPr>
                <w:rFonts w:ascii="Lucida Sans" w:eastAsia="Calibri" w:hAnsi="Lucida Sans" w:cs="Times New Roman"/>
                <w:color w:val="00B050"/>
              </w:rPr>
            </w:pPr>
            <w:r w:rsidRPr="005C27F3">
              <w:rPr>
                <w:rFonts w:ascii="Lucida Sans" w:eastAsia="Calibri" w:hAnsi="Lucida Sans" w:cs="Times New Roman"/>
                <w:color w:val="00B050"/>
              </w:rPr>
              <w:sym w:font="Symbol" w:char="F0D6"/>
            </w:r>
            <w:r w:rsidRPr="005C27F3">
              <w:rPr>
                <w:rFonts w:ascii="Lucida Sans" w:eastAsia="Calibri" w:hAnsi="Lucida Sans" w:cs="Times New Roman"/>
                <w:color w:val="00B050"/>
              </w:rPr>
              <w:t>        14 October 2020 (Wednesday) = Final drafts due</w:t>
            </w:r>
          </w:p>
        </w:tc>
      </w:tr>
      <w:tr w:rsidR="005C27F3" w:rsidRPr="005C27F3" w14:paraId="1D8B0AC4" w14:textId="77777777" w:rsidTr="00737CD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E738" w14:textId="77777777" w:rsidR="005C27F3" w:rsidRPr="005C27F3" w:rsidRDefault="005C27F3" w:rsidP="005C27F3">
            <w:pPr>
              <w:ind w:left="720" w:hanging="792"/>
              <w:rPr>
                <w:rFonts w:ascii="Lucida Sans" w:eastAsia="Calibri" w:hAnsi="Lucida Sans" w:cs="Times New Roman"/>
              </w:rPr>
            </w:pPr>
            <w:r w:rsidRPr="005C27F3">
              <w:rPr>
                <w:rFonts w:ascii="Lucida Sans" w:eastAsia="Calibri" w:hAnsi="Lucida Sans" w:cs="Times New Roman"/>
              </w:rPr>
              <w:t>•        19 October (Monday)= 3rd and final meeting of WP1A/SG1 US prep process (9:30 am eastern)</w:t>
            </w:r>
          </w:p>
        </w:tc>
      </w:tr>
      <w:tr w:rsidR="005C27F3" w:rsidRPr="005C27F3" w14:paraId="06E4A62C" w14:textId="77777777" w:rsidTr="00737CD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B640" w14:textId="77777777" w:rsidR="005C27F3" w:rsidRPr="005C27F3" w:rsidRDefault="005C27F3" w:rsidP="005C27F3">
            <w:pPr>
              <w:ind w:left="720" w:hanging="792"/>
              <w:rPr>
                <w:rFonts w:ascii="Lucida Sans" w:eastAsia="Calibri" w:hAnsi="Lucida Sans" w:cs="Times New Roman"/>
              </w:rPr>
            </w:pPr>
            <w:r w:rsidRPr="005C27F3">
              <w:rPr>
                <w:rFonts w:ascii="Lucida Sans" w:eastAsia="Calibri" w:hAnsi="Lucida Sans" w:cs="Times New Roman"/>
              </w:rPr>
              <w:t xml:space="preserve">•        </w:t>
            </w:r>
            <w:del w:id="0" w:author="Edits" w:date="2020-10-19T10:59:00Z">
              <w:r w:rsidRPr="005C27F3" w:rsidDel="004F7A1C">
                <w:rPr>
                  <w:rFonts w:ascii="Lucida Sans" w:eastAsia="Calibri" w:hAnsi="Lucida Sans" w:cs="Times New Roman"/>
                </w:rPr>
                <w:delText xml:space="preserve">19 October (Monday) = </w:delText>
              </w:r>
              <w:r w:rsidRPr="005C27F3" w:rsidDel="004F7A1C">
                <w:rPr>
                  <w:rFonts w:ascii="Lucida Sans" w:eastAsia="Calibri" w:hAnsi="Lucida Sans" w:cs="Times New Roman"/>
                  <w:highlight w:val="yellow"/>
                </w:rPr>
                <w:delText>Final National Committee review versions due by 5 pm Eastern</w:delText>
              </w:r>
            </w:del>
          </w:p>
        </w:tc>
      </w:tr>
      <w:tr w:rsidR="005C27F3" w:rsidRPr="005C27F3" w14:paraId="5ED02720" w14:textId="77777777" w:rsidTr="00737CD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8F46" w14:textId="77777777" w:rsidR="005C27F3" w:rsidRPr="005C27F3" w:rsidRDefault="005C27F3" w:rsidP="005C27F3">
            <w:pPr>
              <w:ind w:left="720" w:hanging="792"/>
              <w:rPr>
                <w:rFonts w:ascii="Lucida Sans" w:eastAsia="Calibri" w:hAnsi="Lucida Sans" w:cs="Times New Roman"/>
              </w:rPr>
            </w:pPr>
            <w:r w:rsidRPr="005C27F3">
              <w:rPr>
                <w:rFonts w:ascii="Lucida Sans" w:eastAsia="Calibri" w:hAnsi="Lucida Sans" w:cs="Times New Roman"/>
              </w:rPr>
              <w:t xml:space="preserve">•        </w:t>
            </w:r>
            <w:ins w:id="1" w:author="Edits" w:date="2020-10-19T10:51:00Z">
              <w:r w:rsidRPr="005C27F3">
                <w:rPr>
                  <w:rFonts w:ascii="Lucida Sans" w:eastAsia="Calibri" w:hAnsi="Lucida Sans" w:cs="Times New Roman"/>
                </w:rPr>
                <w:t xml:space="preserve">23 Oct (Friday) </w:t>
              </w:r>
            </w:ins>
            <w:ins w:id="2" w:author="Edits" w:date="2020-10-19T10:55:00Z">
              <w:r w:rsidRPr="005C27F3">
                <w:rPr>
                  <w:rFonts w:ascii="Lucida Sans" w:eastAsia="Calibri" w:hAnsi="Lucida Sans" w:cs="Times New Roman"/>
                </w:rPr>
                <w:t>1</w:t>
              </w:r>
            </w:ins>
            <w:ins w:id="3" w:author="Edits" w:date="2020-10-19T10:51:00Z">
              <w:r w:rsidRPr="005C27F3">
                <w:rPr>
                  <w:rFonts w:ascii="Lucida Sans" w:eastAsia="Calibri" w:hAnsi="Lucida Sans" w:cs="Times New Roman"/>
                </w:rPr>
                <w:t xml:space="preserve">2 pm </w:t>
              </w:r>
            </w:ins>
            <w:ins w:id="4" w:author="Edits" w:date="2020-10-19T10:56:00Z">
              <w:r w:rsidRPr="005C27F3">
                <w:rPr>
                  <w:rFonts w:ascii="Lucida Sans" w:eastAsia="Calibri" w:hAnsi="Lucida Sans" w:cs="Times New Roman"/>
                </w:rPr>
                <w:t xml:space="preserve">noon </w:t>
              </w:r>
            </w:ins>
            <w:ins w:id="5" w:author="Edits" w:date="2020-10-19T10:51:00Z">
              <w:r w:rsidRPr="005C27F3">
                <w:rPr>
                  <w:rFonts w:ascii="Lucida Sans" w:eastAsia="Calibri" w:hAnsi="Lucida Sans" w:cs="Times New Roman"/>
                </w:rPr>
                <w:t>Eastern</w:t>
              </w:r>
            </w:ins>
            <w:ins w:id="6" w:author="Edits" w:date="2020-10-19T10:53:00Z">
              <w:r w:rsidRPr="005C27F3">
                <w:rPr>
                  <w:rFonts w:ascii="Lucida Sans" w:eastAsia="Calibri" w:hAnsi="Lucida Sans" w:cs="Times New Roman"/>
                </w:rPr>
                <w:t xml:space="preserve"> RAS changes/further revisions to address concerns</w:t>
              </w:r>
            </w:ins>
          </w:p>
        </w:tc>
      </w:tr>
      <w:tr w:rsidR="005C27F3" w:rsidRPr="005C27F3" w14:paraId="49AECF54" w14:textId="77777777" w:rsidTr="00737CD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E764" w14:textId="77777777" w:rsidR="005C27F3" w:rsidRPr="005C27F3" w:rsidRDefault="005C27F3" w:rsidP="005C27F3">
            <w:pPr>
              <w:ind w:left="720" w:hanging="792"/>
              <w:rPr>
                <w:rFonts w:ascii="Lucida Sans" w:eastAsia="Calibri" w:hAnsi="Lucida Sans" w:cs="Times New Roman"/>
              </w:rPr>
            </w:pPr>
            <w:r w:rsidRPr="005C27F3">
              <w:rPr>
                <w:rFonts w:ascii="Lucida Sans" w:eastAsia="Calibri" w:hAnsi="Lucida Sans" w:cs="Times New Roman"/>
              </w:rPr>
              <w:t xml:space="preserve">•        </w:t>
            </w:r>
            <w:ins w:id="7" w:author="Edits" w:date="2020-10-19T10:55:00Z">
              <w:r w:rsidRPr="005C27F3">
                <w:rPr>
                  <w:rFonts w:ascii="Lucida Sans" w:eastAsia="Calibri" w:hAnsi="Lucida Sans" w:cs="Times New Roman"/>
                </w:rPr>
                <w:t xml:space="preserve">23 October (Friday) = </w:t>
              </w:r>
              <w:r w:rsidRPr="005C27F3">
                <w:rPr>
                  <w:rFonts w:ascii="Lucida Sans" w:eastAsia="Calibri" w:hAnsi="Lucida Sans" w:cs="Times New Roman"/>
                  <w:highlight w:val="yellow"/>
                </w:rPr>
                <w:t>Final National Committee review versions due by 5 pm Eastern</w:t>
              </w:r>
            </w:ins>
          </w:p>
        </w:tc>
      </w:tr>
      <w:tr w:rsidR="005C27F3" w:rsidRPr="005C27F3" w14:paraId="14B823F9" w14:textId="77777777" w:rsidTr="00737CD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A7D9" w14:textId="77777777" w:rsidR="005C27F3" w:rsidRPr="005C27F3" w:rsidRDefault="005C27F3" w:rsidP="005C27F3">
            <w:pPr>
              <w:ind w:left="720" w:hanging="792"/>
              <w:rPr>
                <w:rFonts w:ascii="Lucida Sans" w:eastAsia="Calibri" w:hAnsi="Lucida Sans" w:cs="Times New Roman"/>
              </w:rPr>
            </w:pPr>
            <w:r w:rsidRPr="005C27F3">
              <w:rPr>
                <w:rFonts w:ascii="Lucida Sans" w:eastAsia="Calibri" w:hAnsi="Lucida Sans" w:cs="Times New Roman"/>
              </w:rPr>
              <w:t xml:space="preserve">•        17 November 2020 (Tuesday) = Deadline for contributions to the ITU </w:t>
            </w:r>
          </w:p>
        </w:tc>
      </w:tr>
      <w:tr w:rsidR="005C27F3" w:rsidRPr="005C27F3" w14:paraId="3F57508B" w14:textId="77777777" w:rsidTr="00737CD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CFC3" w14:textId="77777777" w:rsidR="005C27F3" w:rsidRPr="005C27F3" w:rsidRDefault="005C27F3" w:rsidP="005C27F3">
            <w:pPr>
              <w:ind w:left="720" w:hanging="792"/>
              <w:rPr>
                <w:rFonts w:ascii="Lucida Sans" w:eastAsia="Calibri" w:hAnsi="Lucida Sans" w:cs="Times New Roman"/>
              </w:rPr>
            </w:pPr>
            <w:r w:rsidRPr="005C27F3">
              <w:rPr>
                <w:rFonts w:ascii="Lucida Sans" w:eastAsia="Calibri" w:hAnsi="Lucida Sans" w:cs="Times New Roman"/>
              </w:rPr>
              <w:t>•        24 November – 2 December 2020 (Tuesday - Wednesday) = Working Party 1A meeting</w:t>
            </w:r>
          </w:p>
        </w:tc>
      </w:tr>
      <w:tr w:rsidR="005C27F3" w:rsidRPr="005C27F3" w14:paraId="587FB2A3" w14:textId="77777777" w:rsidTr="00737CD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C322" w14:textId="77777777" w:rsidR="005C27F3" w:rsidRPr="005C27F3" w:rsidRDefault="005C27F3" w:rsidP="005C27F3">
            <w:pPr>
              <w:ind w:hanging="792"/>
              <w:rPr>
                <w:rFonts w:ascii="Lucida Sans" w:eastAsia="Calibri" w:hAnsi="Lucida Sans" w:cs="Times New Roman"/>
              </w:rPr>
            </w:pPr>
            <w:r w:rsidRPr="005C27F3">
              <w:rPr>
                <w:rFonts w:ascii="Lucida Sans" w:eastAsia="Calibri" w:hAnsi="Lucida Sans" w:cs="Times New Roman"/>
              </w:rPr>
              <w:t>•        •       3 December 2020 (Thursday) = Study Group 1 meeting</w:t>
            </w:r>
          </w:p>
        </w:tc>
      </w:tr>
    </w:tbl>
    <w:p w14:paraId="3D90EC26" w14:textId="77777777" w:rsidR="005C27F3" w:rsidRDefault="005C27F3">
      <w:bookmarkStart w:id="8" w:name="_GoBack"/>
      <w:bookmarkEnd w:id="8"/>
    </w:p>
    <w:sectPr w:rsidR="005C2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1124B" w14:textId="77777777" w:rsidR="00B90185" w:rsidRDefault="00B90185" w:rsidP="00B90185">
      <w:r>
        <w:separator/>
      </w:r>
    </w:p>
  </w:endnote>
  <w:endnote w:type="continuationSeparator" w:id="0">
    <w:p w14:paraId="4387A2F5" w14:textId="77777777" w:rsidR="00B90185" w:rsidRDefault="00B90185" w:rsidP="00B9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72AB5" w14:textId="77777777" w:rsidR="00B90185" w:rsidRDefault="00B90185" w:rsidP="00B90185">
      <w:r>
        <w:separator/>
      </w:r>
    </w:p>
  </w:footnote>
  <w:footnote w:type="continuationSeparator" w:id="0">
    <w:p w14:paraId="48BE481B" w14:textId="77777777" w:rsidR="00B90185" w:rsidRDefault="00B90185" w:rsidP="00B9018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dits">
    <w15:presenceInfo w15:providerId="None" w15:userId="Edit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185"/>
    <w:rsid w:val="001B3083"/>
    <w:rsid w:val="002C509F"/>
    <w:rsid w:val="005C27F3"/>
    <w:rsid w:val="00825F88"/>
    <w:rsid w:val="009C61DE"/>
    <w:rsid w:val="009D3A6A"/>
    <w:rsid w:val="00B90185"/>
    <w:rsid w:val="00CF4D20"/>
    <w:rsid w:val="00DA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9491AD"/>
  <w15:chartTrackingRefBased/>
  <w15:docId w15:val="{CCD229D9-8C46-41A2-BF20-B965319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18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27F3"/>
    <w:pPr>
      <w:spacing w:after="0" w:line="240" w:lineRule="auto"/>
    </w:pPr>
    <w:rPr>
      <w:rFonts w:ascii="Lucida Sans" w:hAnsi="Lucida Sans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5C27F3"/>
    <w:pPr>
      <w:spacing w:after="0" w:line="240" w:lineRule="auto"/>
    </w:pPr>
    <w:rPr>
      <w:rFonts w:ascii="Lucida Sans" w:hAnsi="Lucida Sans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1FDB73E07B6849A3F30E5F1D911932" ma:contentTypeVersion="12" ma:contentTypeDescription="Create a new document." ma:contentTypeScope="" ma:versionID="2cbf903b1e8bcbd45b0ea58a0e8ef5c8">
  <xsd:schema xmlns:xsd="http://www.w3.org/2001/XMLSchema" xmlns:xs="http://www.w3.org/2001/XMLSchema" xmlns:p="http://schemas.microsoft.com/office/2006/metadata/properties" xmlns:ns3="8dd44d20-27a5-467e-8d28-61bfbf9313d8" xmlns:ns4="93781e04-7d00-42c1-833c-427678ddbe91" targetNamespace="http://schemas.microsoft.com/office/2006/metadata/properties" ma:root="true" ma:fieldsID="0c27e9438cff1b56462d2f3844bf36bc" ns3:_="" ns4:_="">
    <xsd:import namespace="8dd44d20-27a5-467e-8d28-61bfbf9313d8"/>
    <xsd:import namespace="93781e04-7d00-42c1-833c-427678ddbe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44d20-27a5-467e-8d28-61bfbf9313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81e04-7d00-42c1-833c-427678ddbe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8C4513-0D45-4CF8-BDB9-C574ED96E968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3781e04-7d00-42c1-833c-427678ddbe91"/>
    <ds:schemaRef ds:uri="8dd44d20-27a5-467e-8d28-61bfbf9313d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08021E-2DFD-4AB6-8EB7-FC023F925B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9752BA-D7C7-4569-8EAC-20FB511BE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d44d20-27a5-467e-8d28-61bfbf9313d8"/>
    <ds:schemaRef ds:uri="93781e04-7d00-42c1-833c-427678ddbe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</dc:creator>
  <cp:keywords/>
  <dc:description/>
  <cp:lastModifiedBy>Edits</cp:lastModifiedBy>
  <cp:revision>2</cp:revision>
  <dcterms:created xsi:type="dcterms:W3CDTF">2020-10-20T19:18:00Z</dcterms:created>
  <dcterms:modified xsi:type="dcterms:W3CDTF">2020-10-20T19:18:00Z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2020-08-11T18:30:26.0492767Z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0x010100F61FDB73E07B6849A3F30E5F1D911932</vt:lpwstr>
  </property>
</Properties>
</file>