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D521C" w14:paraId="6EC1B200" w14:textId="77777777" w:rsidTr="00B71AB9">
        <w:trPr>
          <w:cantSplit/>
        </w:trPr>
        <w:tc>
          <w:tcPr>
            <w:tcW w:w="6487" w:type="dxa"/>
            <w:vAlign w:val="center"/>
          </w:tcPr>
          <w:p w14:paraId="4E5CB468" w14:textId="77777777" w:rsidR="000D521C" w:rsidRPr="00D8032B" w:rsidRDefault="000D521C" w:rsidP="00B71AB9">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581C725" w14:textId="77777777" w:rsidR="000D521C" w:rsidRDefault="000D521C" w:rsidP="00B71AB9">
            <w:pPr>
              <w:shd w:val="solid" w:color="FFFFFF" w:fill="FFFFFF"/>
              <w:spacing w:line="240" w:lineRule="atLeast"/>
            </w:pPr>
            <w:r>
              <w:rPr>
                <w:noProof/>
              </w:rPr>
              <w:drawing>
                <wp:inline distT="0" distB="0" distL="0" distR="0" wp14:anchorId="2E287067" wp14:editId="606CDD3B">
                  <wp:extent cx="765175" cy="76517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D521C" w:rsidRPr="0051782D" w14:paraId="48E4018A" w14:textId="77777777" w:rsidTr="00B71AB9">
        <w:trPr>
          <w:cantSplit/>
        </w:trPr>
        <w:tc>
          <w:tcPr>
            <w:tcW w:w="6487" w:type="dxa"/>
            <w:tcBorders>
              <w:bottom w:val="single" w:sz="12" w:space="0" w:color="auto"/>
            </w:tcBorders>
          </w:tcPr>
          <w:p w14:paraId="17D6A8DB" w14:textId="77777777" w:rsidR="000D521C" w:rsidRPr="00163271" w:rsidRDefault="000D521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118A0F8" w14:textId="77777777" w:rsidR="000D521C" w:rsidRPr="0051782D" w:rsidRDefault="000D521C" w:rsidP="00B71AB9">
            <w:pPr>
              <w:shd w:val="solid" w:color="FFFFFF" w:fill="FFFFFF"/>
              <w:spacing w:after="48" w:line="240" w:lineRule="atLeast"/>
            </w:pPr>
          </w:p>
        </w:tc>
      </w:tr>
      <w:tr w:rsidR="000D521C" w14:paraId="66DDDA59" w14:textId="77777777" w:rsidTr="00B71AB9">
        <w:trPr>
          <w:cantSplit/>
        </w:trPr>
        <w:tc>
          <w:tcPr>
            <w:tcW w:w="6487" w:type="dxa"/>
            <w:tcBorders>
              <w:top w:val="single" w:sz="12" w:space="0" w:color="auto"/>
            </w:tcBorders>
          </w:tcPr>
          <w:p w14:paraId="6E1BF4DB" w14:textId="57DCFAE2" w:rsidR="000D521C" w:rsidRPr="000D521C" w:rsidRDefault="000D521C" w:rsidP="00B71AB9">
            <w:pPr>
              <w:shd w:val="solid" w:color="FFFFFF" w:fill="FFFFFF"/>
              <w:spacing w:after="48"/>
              <w:rPr>
                <w:rFonts w:ascii="Verdana" w:hAnsi="Verdana" w:cs="Times New Roman Bold"/>
                <w:bCs/>
                <w:sz w:val="20"/>
                <w:szCs w:val="20"/>
              </w:rPr>
            </w:pPr>
            <w:r w:rsidRPr="000D521C">
              <w:rPr>
                <w:rFonts w:ascii="Verdana" w:hAnsi="Verdana" w:cs="Times New Roman Bold"/>
                <w:bCs/>
                <w:sz w:val="20"/>
                <w:szCs w:val="20"/>
              </w:rPr>
              <w:t>Reference WRC-19 Res. 731</w:t>
            </w:r>
          </w:p>
        </w:tc>
        <w:tc>
          <w:tcPr>
            <w:tcW w:w="3402" w:type="dxa"/>
            <w:tcBorders>
              <w:top w:val="single" w:sz="12" w:space="0" w:color="auto"/>
            </w:tcBorders>
          </w:tcPr>
          <w:p w14:paraId="418D5AB6" w14:textId="77777777" w:rsidR="000D521C" w:rsidRPr="00710D66" w:rsidRDefault="000D521C" w:rsidP="00B71AB9">
            <w:pPr>
              <w:shd w:val="solid" w:color="FFFFFF" w:fill="FFFFFF"/>
              <w:spacing w:after="48" w:line="240" w:lineRule="atLeast"/>
            </w:pPr>
          </w:p>
        </w:tc>
      </w:tr>
      <w:tr w:rsidR="000D521C" w14:paraId="1EDBD419" w14:textId="77777777" w:rsidTr="00B71AB9">
        <w:trPr>
          <w:cantSplit/>
        </w:trPr>
        <w:tc>
          <w:tcPr>
            <w:tcW w:w="6487" w:type="dxa"/>
            <w:vMerge w:val="restart"/>
          </w:tcPr>
          <w:p w14:paraId="680E6730" w14:textId="12F27E0F" w:rsidR="000D521C" w:rsidRPr="00982084" w:rsidRDefault="000D521C" w:rsidP="00B71AB9">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r>
          </w:p>
        </w:tc>
        <w:tc>
          <w:tcPr>
            <w:tcW w:w="3402" w:type="dxa"/>
          </w:tcPr>
          <w:p w14:paraId="0B999AFF" w14:textId="6DE55C94" w:rsidR="000D521C" w:rsidRPr="00226A97" w:rsidRDefault="000D521C" w:rsidP="00B71AB9">
            <w:pPr>
              <w:shd w:val="solid" w:color="FFFFFF" w:fill="FFFFFF"/>
              <w:spacing w:line="240" w:lineRule="atLeast"/>
              <w:rPr>
                <w:rFonts w:ascii="Verdana" w:hAnsi="Verdana"/>
                <w:sz w:val="20"/>
                <w:lang w:eastAsia="zh-CN"/>
              </w:rPr>
            </w:pPr>
            <w:r>
              <w:rPr>
                <w:rFonts w:ascii="Verdana" w:hAnsi="Verdana"/>
                <w:b/>
                <w:sz w:val="20"/>
                <w:lang w:eastAsia="zh-CN"/>
              </w:rPr>
              <w:t>Document 1A/</w:t>
            </w:r>
          </w:p>
        </w:tc>
      </w:tr>
      <w:tr w:rsidR="000D521C" w14:paraId="1B70AA9F" w14:textId="77777777" w:rsidTr="00B71AB9">
        <w:trPr>
          <w:cantSplit/>
        </w:trPr>
        <w:tc>
          <w:tcPr>
            <w:tcW w:w="6487" w:type="dxa"/>
            <w:vMerge/>
          </w:tcPr>
          <w:p w14:paraId="7264840B" w14:textId="77777777" w:rsidR="000D521C" w:rsidRDefault="000D521C" w:rsidP="00B71AB9">
            <w:pPr>
              <w:spacing w:before="60"/>
              <w:jc w:val="center"/>
              <w:rPr>
                <w:b/>
                <w:smallCaps/>
                <w:sz w:val="32"/>
                <w:lang w:eastAsia="zh-CN"/>
              </w:rPr>
            </w:pPr>
          </w:p>
        </w:tc>
        <w:tc>
          <w:tcPr>
            <w:tcW w:w="3402" w:type="dxa"/>
          </w:tcPr>
          <w:p w14:paraId="152A8658" w14:textId="131D7E8C" w:rsidR="000D521C" w:rsidRPr="00226A97" w:rsidRDefault="000D521C" w:rsidP="00B71AB9">
            <w:pPr>
              <w:shd w:val="solid" w:color="FFFFFF" w:fill="FFFFFF"/>
              <w:spacing w:line="240" w:lineRule="atLeast"/>
              <w:rPr>
                <w:rFonts w:ascii="Verdana" w:hAnsi="Verdana"/>
                <w:sz w:val="20"/>
                <w:lang w:eastAsia="zh-CN"/>
              </w:rPr>
            </w:pPr>
          </w:p>
        </w:tc>
      </w:tr>
      <w:tr w:rsidR="000D521C" w14:paraId="4316241C" w14:textId="77777777" w:rsidTr="00B71AB9">
        <w:trPr>
          <w:cantSplit/>
        </w:trPr>
        <w:tc>
          <w:tcPr>
            <w:tcW w:w="6487" w:type="dxa"/>
            <w:vMerge/>
          </w:tcPr>
          <w:p w14:paraId="4C4E68A2" w14:textId="77777777" w:rsidR="000D521C" w:rsidRDefault="000D521C" w:rsidP="00B71AB9">
            <w:pPr>
              <w:spacing w:before="60"/>
              <w:jc w:val="center"/>
              <w:rPr>
                <w:b/>
                <w:smallCaps/>
                <w:sz w:val="32"/>
                <w:lang w:eastAsia="zh-CN"/>
              </w:rPr>
            </w:pPr>
          </w:p>
        </w:tc>
        <w:tc>
          <w:tcPr>
            <w:tcW w:w="3402" w:type="dxa"/>
          </w:tcPr>
          <w:p w14:paraId="7710E4A4" w14:textId="77777777" w:rsidR="000D521C" w:rsidRDefault="000D521C" w:rsidP="00B71AB9">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1C1A96C1" w14:textId="3387365D" w:rsidR="000D521C" w:rsidRPr="00226A97" w:rsidRDefault="000D521C" w:rsidP="00B71AB9">
            <w:pPr>
              <w:shd w:val="solid" w:color="FFFFFF" w:fill="FFFFFF"/>
              <w:spacing w:line="240" w:lineRule="atLeast"/>
              <w:rPr>
                <w:rFonts w:ascii="Verdana" w:eastAsia="SimSun" w:hAnsi="Verdana"/>
                <w:sz w:val="20"/>
                <w:lang w:eastAsia="zh-CN"/>
              </w:rPr>
            </w:pPr>
          </w:p>
        </w:tc>
      </w:tr>
      <w:tr w:rsidR="000D521C" w14:paraId="56A13FEB" w14:textId="77777777" w:rsidTr="00B71AB9">
        <w:trPr>
          <w:cantSplit/>
        </w:trPr>
        <w:tc>
          <w:tcPr>
            <w:tcW w:w="9889" w:type="dxa"/>
            <w:gridSpan w:val="2"/>
          </w:tcPr>
          <w:p w14:paraId="43741047" w14:textId="0C4F5AA0" w:rsidR="000D521C" w:rsidRDefault="000D521C" w:rsidP="00B71AB9">
            <w:pPr>
              <w:pStyle w:val="Source"/>
              <w:rPr>
                <w:lang w:eastAsia="zh-CN"/>
              </w:rPr>
            </w:pPr>
            <w:r w:rsidRPr="00BE13E4">
              <w:rPr>
                <w:lang w:eastAsia="zh-CN"/>
              </w:rPr>
              <w:t>United States of America</w:t>
            </w:r>
          </w:p>
        </w:tc>
      </w:tr>
      <w:tr w:rsidR="000D521C" w14:paraId="32536914" w14:textId="77777777" w:rsidTr="00B71AB9">
        <w:trPr>
          <w:cantSplit/>
        </w:trPr>
        <w:tc>
          <w:tcPr>
            <w:tcW w:w="9889" w:type="dxa"/>
            <w:gridSpan w:val="2"/>
          </w:tcPr>
          <w:p w14:paraId="031E0932" w14:textId="0DF7B82D" w:rsidR="000D521C" w:rsidRDefault="000D521C" w:rsidP="00B71AB9">
            <w:pPr>
              <w:pStyle w:val="Title1"/>
              <w:rPr>
                <w:lang w:eastAsia="zh-CN"/>
              </w:rPr>
            </w:pPr>
            <w:r>
              <w:rPr>
                <w:lang w:val="en-US" w:eastAsia="zh-CN"/>
              </w:rPr>
              <w:t>PROPOSAL TO INITIATE WORK UNDER WRC RESOLUTION 731</w:t>
            </w:r>
          </w:p>
        </w:tc>
      </w:tr>
      <w:tr w:rsidR="000D521C" w14:paraId="3887006F" w14:textId="77777777" w:rsidTr="00B71AB9">
        <w:trPr>
          <w:cantSplit/>
        </w:trPr>
        <w:tc>
          <w:tcPr>
            <w:tcW w:w="9889" w:type="dxa"/>
            <w:gridSpan w:val="2"/>
          </w:tcPr>
          <w:p w14:paraId="44F2FAA9" w14:textId="77777777" w:rsidR="000D521C" w:rsidRDefault="000D521C" w:rsidP="00B71AB9">
            <w:pPr>
              <w:pStyle w:val="Title1"/>
              <w:rPr>
                <w:lang w:eastAsia="zh-CN"/>
              </w:rPr>
            </w:pPr>
          </w:p>
        </w:tc>
      </w:tr>
    </w:tbl>
    <w:p w14:paraId="61C05D1D" w14:textId="77777777" w:rsidR="00D01F67" w:rsidRDefault="00D01F67"/>
    <w:p w14:paraId="2BC0FA7A" w14:textId="257FDCD1" w:rsidR="00D01F67" w:rsidRPr="00FF6AD4" w:rsidRDefault="005C5114">
      <w:pPr>
        <w:rPr>
          <w:rFonts w:ascii="Times New Roman" w:eastAsia="Times New Roman" w:hAnsi="Times New Roman" w:cs="Times New Roman"/>
          <w:b/>
          <w:bCs/>
          <w:sz w:val="24"/>
          <w:szCs w:val="24"/>
          <w:lang w:eastAsia="ja-JP"/>
        </w:rPr>
      </w:pPr>
      <w:r>
        <w:rPr>
          <w:rFonts w:ascii="Times New Roman" w:eastAsia="Times New Roman" w:hAnsi="Times New Roman" w:cs="Times New Roman"/>
          <w:b/>
          <w:bCs/>
          <w:sz w:val="24"/>
          <w:szCs w:val="24"/>
          <w:lang w:eastAsia="ja-JP"/>
        </w:rPr>
        <w:t>Introduction</w:t>
      </w:r>
      <w:r w:rsidR="00D01F67" w:rsidRPr="00FF6AD4">
        <w:rPr>
          <w:rFonts w:ascii="Times New Roman" w:eastAsia="Times New Roman" w:hAnsi="Times New Roman" w:cs="Times New Roman"/>
          <w:b/>
          <w:bCs/>
          <w:sz w:val="24"/>
          <w:szCs w:val="24"/>
          <w:lang w:eastAsia="ja-JP"/>
        </w:rPr>
        <w:t xml:space="preserve"> </w:t>
      </w:r>
    </w:p>
    <w:p w14:paraId="3DED43F9" w14:textId="6E4CC31A" w:rsidR="005C5114" w:rsidRDefault="005C5114">
      <w:pPr>
        <w:rPr>
          <w:rFonts w:ascii="Times New Roman" w:eastAsia="Times New Roman" w:hAnsi="Times New Roman" w:cs="Times New Roman"/>
          <w:bCs/>
          <w:sz w:val="24"/>
          <w:szCs w:val="24"/>
          <w:lang w:eastAsia="ja-JP"/>
        </w:rPr>
      </w:pPr>
      <w:r w:rsidRPr="005C5114">
        <w:rPr>
          <w:rFonts w:ascii="Times New Roman" w:eastAsia="Times New Roman" w:hAnsi="Times New Roman" w:cs="Times New Roman"/>
          <w:bCs/>
          <w:sz w:val="24"/>
          <w:szCs w:val="24"/>
          <w:lang w:eastAsia="ja-JP"/>
        </w:rPr>
        <w:t>WRC Resolution 731 addresses issues of sharing and adjacent-band compatibility between passive and active services above 71 GHz.</w:t>
      </w:r>
      <w:r>
        <w:rPr>
          <w:rStyle w:val="FootnoteReference"/>
          <w:rFonts w:ascii="Times New Roman" w:eastAsia="Times New Roman" w:hAnsi="Times New Roman" w:cs="Times New Roman"/>
          <w:bCs/>
          <w:sz w:val="24"/>
          <w:szCs w:val="24"/>
          <w:lang w:eastAsia="ja-JP"/>
        </w:rPr>
        <w:footnoteReference w:id="1"/>
      </w:r>
      <w:r w:rsidRPr="005C5114">
        <w:rPr>
          <w:rFonts w:ascii="Times New Roman" w:eastAsia="Times New Roman" w:hAnsi="Times New Roman" w:cs="Times New Roman"/>
          <w:bCs/>
          <w:sz w:val="24"/>
          <w:szCs w:val="24"/>
          <w:lang w:eastAsia="ja-JP"/>
        </w:rPr>
        <w:t xml:space="preserve">   </w:t>
      </w:r>
    </w:p>
    <w:p w14:paraId="43D4D131" w14:textId="32520401" w:rsidR="005703FC" w:rsidRDefault="005C5114">
      <w:pPr>
        <w:rPr>
          <w:rFonts w:ascii="Times New Roman" w:eastAsia="Times New Roman" w:hAnsi="Times New Roman" w:cs="Times New Roman"/>
          <w:bCs/>
          <w:sz w:val="24"/>
          <w:szCs w:val="24"/>
          <w:lang w:eastAsia="ja-JP"/>
        </w:rPr>
      </w:pPr>
      <w:r>
        <w:rPr>
          <w:rFonts w:ascii="Times New Roman" w:eastAsia="Times New Roman" w:hAnsi="Times New Roman" w:cs="Times New Roman"/>
          <w:bCs/>
          <w:sz w:val="24"/>
          <w:szCs w:val="24"/>
          <w:lang w:eastAsia="ja-JP"/>
        </w:rPr>
        <w:t xml:space="preserve">The </w:t>
      </w:r>
      <w:r w:rsidR="005703FC">
        <w:rPr>
          <w:rFonts w:ascii="Times New Roman" w:eastAsia="Times New Roman" w:hAnsi="Times New Roman" w:cs="Times New Roman"/>
          <w:bCs/>
          <w:sz w:val="24"/>
          <w:szCs w:val="24"/>
          <w:lang w:eastAsia="ja-JP"/>
        </w:rPr>
        <w:t>Resolution</w:t>
      </w:r>
      <w:r w:rsidR="00D01F67" w:rsidRPr="00D01F67">
        <w:rPr>
          <w:rFonts w:ascii="Times New Roman" w:eastAsia="Times New Roman" w:hAnsi="Times New Roman" w:cs="Times New Roman"/>
          <w:bCs/>
          <w:sz w:val="24"/>
          <w:szCs w:val="24"/>
          <w:lang w:eastAsia="ja-JP"/>
        </w:rPr>
        <w:t xml:space="preserve"> </w:t>
      </w:r>
      <w:del w:id="0" w:author="Author">
        <w:r w:rsidR="005703FC" w:rsidDel="003569D5">
          <w:rPr>
            <w:rFonts w:ascii="Times New Roman" w:eastAsia="Times New Roman" w:hAnsi="Times New Roman" w:cs="Times New Roman"/>
            <w:bCs/>
            <w:sz w:val="24"/>
            <w:szCs w:val="24"/>
            <w:lang w:eastAsia="ja-JP"/>
          </w:rPr>
          <w:delText xml:space="preserve"> </w:delText>
        </w:r>
      </w:del>
      <w:r w:rsidR="005703FC">
        <w:rPr>
          <w:rFonts w:ascii="Times New Roman" w:eastAsia="Times New Roman" w:hAnsi="Times New Roman" w:cs="Times New Roman"/>
          <w:bCs/>
          <w:sz w:val="24"/>
          <w:szCs w:val="24"/>
          <w:lang w:eastAsia="ja-JP"/>
        </w:rPr>
        <w:t>invite</w:t>
      </w:r>
      <w:r>
        <w:rPr>
          <w:rFonts w:ascii="Times New Roman" w:eastAsia="Times New Roman" w:hAnsi="Times New Roman" w:cs="Times New Roman"/>
          <w:bCs/>
          <w:sz w:val="24"/>
          <w:szCs w:val="24"/>
          <w:lang w:eastAsia="ja-JP"/>
        </w:rPr>
        <w:t>s the</w:t>
      </w:r>
      <w:r w:rsidR="00D01F67" w:rsidRPr="00D01F67">
        <w:rPr>
          <w:rFonts w:ascii="Times New Roman" w:eastAsia="Times New Roman" w:hAnsi="Times New Roman" w:cs="Times New Roman"/>
          <w:bCs/>
          <w:sz w:val="24"/>
          <w:szCs w:val="24"/>
          <w:lang w:eastAsia="ja-JP"/>
        </w:rPr>
        <w:t xml:space="preserve"> ITU-R</w:t>
      </w:r>
      <w:r w:rsidR="005703FC">
        <w:rPr>
          <w:rFonts w:ascii="Times New Roman" w:eastAsia="Times New Roman" w:hAnsi="Times New Roman" w:cs="Times New Roman"/>
          <w:bCs/>
          <w:sz w:val="24"/>
          <w:szCs w:val="24"/>
          <w:lang w:eastAsia="ja-JP"/>
        </w:rPr>
        <w:t xml:space="preserve">: </w:t>
      </w:r>
      <w:r w:rsidR="00D01F67" w:rsidRPr="00D01F67">
        <w:rPr>
          <w:rFonts w:ascii="Times New Roman" w:eastAsia="Times New Roman" w:hAnsi="Times New Roman" w:cs="Times New Roman"/>
          <w:bCs/>
          <w:sz w:val="24"/>
          <w:szCs w:val="24"/>
          <w:lang w:eastAsia="ja-JP"/>
        </w:rPr>
        <w:t xml:space="preserve"> </w:t>
      </w:r>
    </w:p>
    <w:p w14:paraId="1436B1A8" w14:textId="77777777" w:rsidR="005703FC" w:rsidRPr="005703FC" w:rsidRDefault="005703FC" w:rsidP="005703FC">
      <w:pPr>
        <w:tabs>
          <w:tab w:val="left" w:pos="1134"/>
          <w:tab w:val="left" w:pos="1871"/>
          <w:tab w:val="left" w:pos="2268"/>
        </w:tabs>
        <w:overflowPunct w:val="0"/>
        <w:autoSpaceDE w:val="0"/>
        <w:autoSpaceDN w:val="0"/>
        <w:adjustRightInd w:val="0"/>
        <w:spacing w:before="120" w:after="0" w:line="240" w:lineRule="auto"/>
        <w:ind w:left="1152" w:hanging="432"/>
        <w:jc w:val="both"/>
        <w:textAlignment w:val="baseline"/>
        <w:rPr>
          <w:rFonts w:ascii="Times New Roman" w:eastAsia="Times New Roman" w:hAnsi="Times New Roman" w:cs="Times New Roman"/>
          <w:sz w:val="24"/>
          <w:szCs w:val="20"/>
          <w:lang w:val="en-GB"/>
        </w:rPr>
      </w:pPr>
      <w:r w:rsidRPr="005703FC">
        <w:rPr>
          <w:rFonts w:ascii="Times New Roman" w:eastAsia="Times New Roman" w:hAnsi="Times New Roman" w:cs="Times New Roman"/>
          <w:sz w:val="24"/>
          <w:szCs w:val="20"/>
          <w:lang w:val="en-GB"/>
        </w:rPr>
        <w:t>1</w:t>
      </w:r>
      <w:r w:rsidRPr="005703FC">
        <w:rPr>
          <w:rFonts w:ascii="Times New Roman" w:eastAsia="Times New Roman" w:hAnsi="Times New Roman" w:cs="Times New Roman"/>
          <w:sz w:val="24"/>
          <w:szCs w:val="20"/>
          <w:lang w:val="en-GB"/>
        </w:rPr>
        <w:tab/>
        <w:t xml:space="preserve">to continue its studies to determine if and under what conditions sharing is possible between active and passive services in the </w:t>
      </w:r>
      <w:r w:rsidRPr="005703FC">
        <w:rPr>
          <w:rFonts w:ascii="Times New Roman" w:eastAsia="Times New Roman" w:hAnsi="Times New Roman" w:cs="Times New Roman"/>
          <w:color w:val="000000"/>
          <w:sz w:val="24"/>
          <w:szCs w:val="20"/>
          <w:lang w:val="en-GB"/>
        </w:rPr>
        <w:t xml:space="preserve">frequency </w:t>
      </w:r>
      <w:r w:rsidRPr="005703FC">
        <w:rPr>
          <w:rFonts w:ascii="Times New Roman" w:eastAsia="Times New Roman" w:hAnsi="Times New Roman" w:cs="Times New Roman"/>
          <w:sz w:val="24"/>
          <w:szCs w:val="20"/>
          <w:lang w:val="en-GB"/>
        </w:rPr>
        <w:t>bands above 71 GHz, such as, but not limited to, 100</w:t>
      </w:r>
      <w:r w:rsidRPr="005703FC">
        <w:rPr>
          <w:rFonts w:ascii="Times New Roman" w:eastAsia="Times New Roman" w:hAnsi="Times New Roman" w:cs="Times New Roman"/>
          <w:sz w:val="24"/>
          <w:szCs w:val="20"/>
          <w:lang w:val="en-GB"/>
        </w:rPr>
        <w:noBreakHyphen/>
        <w:t>102 GHz, 116</w:t>
      </w:r>
      <w:r w:rsidRPr="005703FC">
        <w:rPr>
          <w:rFonts w:ascii="Times New Roman" w:eastAsia="Times New Roman" w:hAnsi="Times New Roman" w:cs="Times New Roman"/>
          <w:sz w:val="24"/>
          <w:szCs w:val="20"/>
          <w:lang w:val="en-GB"/>
        </w:rPr>
        <w:noBreakHyphen/>
        <w:t>122.25 GHz, 148.5</w:t>
      </w:r>
      <w:r w:rsidRPr="005703FC">
        <w:rPr>
          <w:rFonts w:ascii="Times New Roman" w:eastAsia="Times New Roman" w:hAnsi="Times New Roman" w:cs="Times New Roman"/>
          <w:sz w:val="24"/>
          <w:szCs w:val="20"/>
          <w:lang w:val="en-GB"/>
        </w:rPr>
        <w:noBreakHyphen/>
        <w:t>151.5 GHz, 174.8</w:t>
      </w:r>
      <w:r w:rsidRPr="005703FC">
        <w:rPr>
          <w:rFonts w:ascii="Times New Roman" w:eastAsia="Times New Roman" w:hAnsi="Times New Roman" w:cs="Times New Roman"/>
          <w:sz w:val="24"/>
          <w:szCs w:val="20"/>
          <w:lang w:val="en-GB"/>
        </w:rPr>
        <w:noBreakHyphen/>
        <w:t>191.8 GHz, 226</w:t>
      </w:r>
      <w:r w:rsidRPr="005703FC">
        <w:rPr>
          <w:rFonts w:ascii="Times New Roman" w:eastAsia="Times New Roman" w:hAnsi="Times New Roman" w:cs="Times New Roman"/>
          <w:sz w:val="24"/>
          <w:szCs w:val="20"/>
          <w:lang w:val="en-GB"/>
        </w:rPr>
        <w:noBreakHyphen/>
        <w:t>231.5 GHz and 235</w:t>
      </w:r>
      <w:r w:rsidRPr="005703FC">
        <w:rPr>
          <w:rFonts w:ascii="Times New Roman" w:eastAsia="Times New Roman" w:hAnsi="Times New Roman" w:cs="Times New Roman"/>
          <w:sz w:val="24"/>
          <w:szCs w:val="20"/>
          <w:lang w:val="en-GB"/>
        </w:rPr>
        <w:noBreakHyphen/>
        <w:t>238 GHz;</w:t>
      </w:r>
    </w:p>
    <w:p w14:paraId="163F7F50" w14:textId="77777777" w:rsidR="005703FC" w:rsidRDefault="00D01F67">
      <w:pPr>
        <w:rPr>
          <w:rFonts w:ascii="Times New Roman" w:eastAsia="Times New Roman" w:hAnsi="Times New Roman" w:cs="Times New Roman"/>
          <w:bCs/>
          <w:sz w:val="24"/>
          <w:szCs w:val="24"/>
          <w:lang w:eastAsia="ja-JP"/>
        </w:rPr>
      </w:pPr>
      <w:r w:rsidRPr="00D01F67">
        <w:rPr>
          <w:rFonts w:ascii="Times New Roman" w:eastAsia="Times New Roman" w:hAnsi="Times New Roman" w:cs="Times New Roman"/>
          <w:bCs/>
          <w:sz w:val="24"/>
          <w:szCs w:val="24"/>
          <w:lang w:eastAsia="ja-JP"/>
        </w:rPr>
        <w:t xml:space="preserve"> </w:t>
      </w:r>
    </w:p>
    <w:p w14:paraId="2555E51A" w14:textId="6F5E7871" w:rsidR="00D01F67" w:rsidRPr="009D6F7E" w:rsidRDefault="005703FC">
      <w:pPr>
        <w:rPr>
          <w:rFonts w:ascii="Times New Roman" w:eastAsia="Times New Roman" w:hAnsi="Times New Roman" w:cs="Times New Roman"/>
          <w:b/>
          <w:bCs/>
          <w:sz w:val="24"/>
          <w:szCs w:val="24"/>
          <w:lang w:eastAsia="ja-JP"/>
        </w:rPr>
      </w:pPr>
      <w:r w:rsidRPr="009D6F7E">
        <w:rPr>
          <w:rFonts w:ascii="Times New Roman" w:eastAsia="Times New Roman" w:hAnsi="Times New Roman" w:cs="Times New Roman"/>
          <w:b/>
          <w:bCs/>
          <w:sz w:val="24"/>
          <w:szCs w:val="24"/>
          <w:lang w:eastAsia="ja-JP"/>
        </w:rPr>
        <w:t>Discussion</w:t>
      </w:r>
    </w:p>
    <w:p w14:paraId="4EB5BF3A" w14:textId="77777777" w:rsidR="00440A56" w:rsidRPr="009D6F7E" w:rsidRDefault="00440A56" w:rsidP="00440A56">
      <w:pPr>
        <w:rPr>
          <w:ins w:id="1" w:author="Author"/>
          <w:rFonts w:ascii="Times New Roman" w:eastAsia="Times New Roman" w:hAnsi="Times New Roman" w:cs="Times New Roman"/>
          <w:bCs/>
          <w:sz w:val="24"/>
          <w:szCs w:val="24"/>
          <w:lang w:eastAsia="ja-JP"/>
        </w:rPr>
      </w:pPr>
      <w:commentRangeStart w:id="2"/>
      <w:ins w:id="3" w:author="Author">
        <w:r w:rsidRPr="009D6F7E">
          <w:rPr>
            <w:rFonts w:ascii="Times New Roman" w:eastAsia="Times New Roman" w:hAnsi="Times New Roman" w:cs="Times New Roman"/>
            <w:bCs/>
            <w:sz w:val="24"/>
            <w:szCs w:val="24"/>
            <w:lang w:eastAsia="ja-JP"/>
          </w:rPr>
          <w:t xml:space="preserve">This work will begin to determine </w:t>
        </w:r>
        <w:commentRangeEnd w:id="2"/>
        <w:r w:rsidRPr="009D6F7E">
          <w:rPr>
            <w:rStyle w:val="CommentReference"/>
          </w:rPr>
          <w:commentReference w:id="2"/>
        </w:r>
        <w:r w:rsidRPr="009D6F7E">
          <w:rPr>
            <w:rFonts w:ascii="Times New Roman" w:eastAsia="Times New Roman" w:hAnsi="Times New Roman" w:cs="Times New Roman"/>
            <w:bCs/>
            <w:sz w:val="24"/>
            <w:szCs w:val="24"/>
            <w:lang w:eastAsia="ja-JP"/>
          </w:rPr>
          <w:t xml:space="preserve">if and under what conditions sharing is possible between the </w:t>
        </w:r>
        <w:r w:rsidRPr="009D6F7E">
          <w:rPr>
            <w:rFonts w:ascii="Times New Roman" w:eastAsia="Times New Roman" w:hAnsi="Times New Roman" w:cs="Times New Roman"/>
            <w:bCs/>
            <w:sz w:val="24"/>
            <w:szCs w:val="24"/>
            <w:lang w:eastAsia="ja-JP"/>
            <w:rPrChange w:id="4" w:author="Author">
              <w:rPr>
                <w:rFonts w:ascii="Times New Roman" w:eastAsia="Times New Roman" w:hAnsi="Times New Roman" w:cs="Times New Roman"/>
                <w:bCs/>
                <w:sz w:val="24"/>
                <w:szCs w:val="24"/>
                <w:highlight w:val="green"/>
                <w:lang w:eastAsia="ja-JP"/>
              </w:rPr>
            </w:rPrChange>
          </w:rPr>
          <w:t>ground-based</w:t>
        </w:r>
        <w:r w:rsidRPr="009D6F7E">
          <w:rPr>
            <w:rFonts w:ascii="Times New Roman" w:eastAsia="Times New Roman" w:hAnsi="Times New Roman" w:cs="Times New Roman"/>
            <w:bCs/>
            <w:sz w:val="24"/>
            <w:szCs w:val="24"/>
            <w:lang w:eastAsia="ja-JP"/>
          </w:rPr>
          <w:t xml:space="preserve"> fixed service and passive services in the frequency bands above 71 GHz as invited in Resolution 731. </w:t>
        </w:r>
        <w:commentRangeStart w:id="5"/>
        <w:r w:rsidRPr="009D6F7E">
          <w:rPr>
            <w:rFonts w:ascii="Times New Roman" w:eastAsia="Times New Roman" w:hAnsi="Times New Roman" w:cs="Times New Roman"/>
            <w:bCs/>
            <w:sz w:val="24"/>
            <w:szCs w:val="24"/>
            <w:lang w:eastAsia="ja-JP"/>
          </w:rPr>
          <w:t xml:space="preserve"> </w:t>
        </w:r>
        <w:r w:rsidRPr="009D6F7E">
          <w:rPr>
            <w:rFonts w:ascii="Times New Roman" w:eastAsia="Times New Roman" w:hAnsi="Times New Roman" w:cs="Times New Roman"/>
            <w:bCs/>
            <w:sz w:val="24"/>
            <w:szCs w:val="24"/>
            <w:lang w:eastAsia="ja-JP"/>
            <w:rPrChange w:id="6" w:author="Author">
              <w:rPr>
                <w:rFonts w:ascii="Times New Roman" w:eastAsia="Times New Roman" w:hAnsi="Times New Roman" w:cs="Times New Roman"/>
                <w:bCs/>
                <w:sz w:val="24"/>
                <w:szCs w:val="24"/>
                <w:highlight w:val="green"/>
                <w:lang w:eastAsia="ja-JP"/>
              </w:rPr>
            </w:rPrChange>
          </w:rPr>
          <w:t xml:space="preserve">Sharing with the Radio astronomy (RAS) may be accomplished in a straightforward manner by determination of geographic exclusion and coordination zones based on the atmospheric characteristics of the RAS geographic site, aggregate interference, and the frequency under consideration.  </w:t>
        </w:r>
        <w:commentRangeEnd w:id="5"/>
        <w:r w:rsidRPr="009D6F7E">
          <w:rPr>
            <w:rStyle w:val="CommentReference"/>
            <w:rPrChange w:id="7" w:author="Author">
              <w:rPr>
                <w:rStyle w:val="CommentReference"/>
                <w:highlight w:val="green"/>
              </w:rPr>
            </w:rPrChange>
          </w:rPr>
          <w:commentReference w:id="5"/>
        </w:r>
        <w:r w:rsidRPr="009D6F7E">
          <w:rPr>
            <w:rFonts w:ascii="Times New Roman" w:eastAsia="Times New Roman" w:hAnsi="Times New Roman" w:cs="Times New Roman"/>
            <w:bCs/>
            <w:sz w:val="24"/>
            <w:szCs w:val="24"/>
            <w:lang w:eastAsia="ja-JP"/>
          </w:rPr>
          <w:t xml:space="preserve">The most difficult sharing issues, both from a technical and regulatory perspective, involve protecting </w:t>
        </w:r>
        <w:bookmarkStart w:id="8" w:name="_Hlk54001896"/>
        <w:r w:rsidRPr="009D6F7E">
          <w:rPr>
            <w:rFonts w:ascii="Times New Roman" w:eastAsia="Times New Roman" w:hAnsi="Times New Roman" w:cs="Times New Roman"/>
            <w:bCs/>
            <w:sz w:val="24"/>
            <w:szCs w:val="24"/>
            <w:lang w:eastAsia="ja-JP"/>
            <w:rPrChange w:id="9" w:author="Author">
              <w:rPr>
                <w:rFonts w:ascii="Times New Roman" w:eastAsia="Times New Roman" w:hAnsi="Times New Roman" w:cs="Times New Roman"/>
                <w:bCs/>
                <w:sz w:val="24"/>
                <w:szCs w:val="24"/>
                <w:highlight w:val="yellow"/>
                <w:lang w:eastAsia="ja-JP"/>
              </w:rPr>
            </w:rPrChange>
          </w:rPr>
          <w:t xml:space="preserve">earth exploration-satellite service </w:t>
        </w:r>
        <w:bookmarkEnd w:id="8"/>
        <w:r w:rsidRPr="009D6F7E">
          <w:rPr>
            <w:rFonts w:ascii="Times New Roman" w:eastAsia="Times New Roman" w:hAnsi="Times New Roman" w:cs="Times New Roman"/>
            <w:bCs/>
            <w:sz w:val="24"/>
            <w:szCs w:val="24"/>
            <w:lang w:eastAsia="ja-JP"/>
            <w:rPrChange w:id="10" w:author="Author">
              <w:rPr>
                <w:rFonts w:ascii="Times New Roman" w:eastAsia="Times New Roman" w:hAnsi="Times New Roman" w:cs="Times New Roman"/>
                <w:bCs/>
                <w:sz w:val="24"/>
                <w:szCs w:val="24"/>
                <w:highlight w:val="yellow"/>
                <w:lang w:eastAsia="ja-JP"/>
              </w:rPr>
            </w:rPrChange>
          </w:rPr>
          <w:t>(</w:t>
        </w:r>
        <w:r w:rsidRPr="009D6F7E">
          <w:rPr>
            <w:rFonts w:ascii="Times New Roman" w:eastAsia="Times New Roman" w:hAnsi="Times New Roman" w:cs="Times New Roman"/>
            <w:bCs/>
            <w:sz w:val="24"/>
            <w:szCs w:val="24"/>
            <w:lang w:eastAsia="ja-JP"/>
          </w:rPr>
          <w:t>EESS</w:t>
        </w:r>
        <w:r w:rsidRPr="009D6F7E">
          <w:rPr>
            <w:rFonts w:ascii="Times New Roman" w:eastAsia="Times New Roman" w:hAnsi="Times New Roman" w:cs="Times New Roman"/>
            <w:bCs/>
            <w:sz w:val="24"/>
            <w:szCs w:val="24"/>
            <w:lang w:eastAsia="ja-JP"/>
            <w:rPrChange w:id="11" w:author="Author">
              <w:rPr>
                <w:rFonts w:ascii="Times New Roman" w:eastAsia="Times New Roman" w:hAnsi="Times New Roman" w:cs="Times New Roman"/>
                <w:bCs/>
                <w:sz w:val="24"/>
                <w:szCs w:val="24"/>
                <w:highlight w:val="yellow"/>
                <w:lang w:eastAsia="ja-JP"/>
              </w:rPr>
            </w:rPrChange>
          </w:rPr>
          <w:t>)</w:t>
        </w:r>
        <w:r w:rsidRPr="009D6F7E">
          <w:rPr>
            <w:rFonts w:ascii="Times New Roman" w:eastAsia="Times New Roman" w:hAnsi="Times New Roman" w:cs="Times New Roman"/>
            <w:bCs/>
            <w:sz w:val="24"/>
            <w:szCs w:val="24"/>
            <w:lang w:eastAsia="ja-JP"/>
          </w:rPr>
          <w:t xml:space="preserve"> (passive) use in bands listed in RR No. </w:t>
        </w:r>
        <w:r w:rsidRPr="009D6F7E">
          <w:rPr>
            <w:rFonts w:ascii="Times New Roman" w:eastAsia="Times New Roman" w:hAnsi="Times New Roman" w:cs="Times New Roman"/>
            <w:b/>
            <w:sz w:val="24"/>
            <w:szCs w:val="24"/>
            <w:lang w:eastAsia="ja-JP"/>
          </w:rPr>
          <w:t>5.340</w:t>
        </w:r>
        <w:r w:rsidRPr="009D6F7E">
          <w:rPr>
            <w:rFonts w:ascii="Times New Roman" w:eastAsia="Times New Roman" w:hAnsi="Times New Roman" w:cs="Times New Roman"/>
            <w:bCs/>
            <w:sz w:val="24"/>
            <w:szCs w:val="24"/>
            <w:lang w:eastAsia="ja-JP"/>
          </w:rPr>
          <w:t xml:space="preserve">.  </w:t>
        </w:r>
      </w:ins>
    </w:p>
    <w:p w14:paraId="5E7D3A02" w14:textId="43956368" w:rsidR="00D513F8" w:rsidRPr="009D6F7E" w:rsidDel="00B93F46" w:rsidRDefault="00D513F8">
      <w:pPr>
        <w:rPr>
          <w:del w:id="12" w:author="Author"/>
          <w:rFonts w:ascii="Times New Roman" w:eastAsia="Times New Roman" w:hAnsi="Times New Roman" w:cs="Times New Roman"/>
          <w:bCs/>
          <w:sz w:val="24"/>
          <w:szCs w:val="24"/>
          <w:lang w:eastAsia="ja-JP"/>
        </w:rPr>
      </w:pPr>
      <w:del w:id="13" w:author="Author">
        <w:r w:rsidRPr="009D6F7E" w:rsidDel="00440A56">
          <w:rPr>
            <w:rFonts w:ascii="Times New Roman" w:eastAsia="Times New Roman" w:hAnsi="Times New Roman" w:cs="Times New Roman"/>
            <w:bCs/>
            <w:sz w:val="24"/>
            <w:szCs w:val="24"/>
            <w:lang w:eastAsia="ja-JP"/>
          </w:rPr>
          <w:lastRenderedPageBreak/>
          <w:delText xml:space="preserve">This work will </w:delText>
        </w:r>
        <w:r w:rsidR="005C5114" w:rsidRPr="009D6F7E" w:rsidDel="00440A56">
          <w:rPr>
            <w:rFonts w:ascii="Times New Roman" w:eastAsia="Times New Roman" w:hAnsi="Times New Roman" w:cs="Times New Roman"/>
            <w:bCs/>
            <w:sz w:val="24"/>
            <w:szCs w:val="24"/>
            <w:lang w:eastAsia="ja-JP"/>
          </w:rPr>
          <w:delText xml:space="preserve">begin to determine if and under what conditions sharing is possible between </w:delText>
        </w:r>
      </w:del>
      <w:ins w:id="14" w:author="Author">
        <w:del w:id="15" w:author="Author">
          <w:r w:rsidR="00473386" w:rsidRPr="009D6F7E" w:rsidDel="00440A56">
            <w:rPr>
              <w:rFonts w:ascii="Times New Roman" w:eastAsia="Times New Roman" w:hAnsi="Times New Roman" w:cs="Times New Roman"/>
              <w:bCs/>
              <w:sz w:val="24"/>
              <w:szCs w:val="24"/>
              <w:lang w:eastAsia="ja-JP"/>
            </w:rPr>
            <w:delText>active</w:delText>
          </w:r>
        </w:del>
      </w:ins>
      <w:del w:id="16" w:author="Author">
        <w:r w:rsidR="005C5114" w:rsidRPr="009D6F7E" w:rsidDel="00440A56">
          <w:rPr>
            <w:rFonts w:ascii="Times New Roman" w:eastAsia="Times New Roman" w:hAnsi="Times New Roman" w:cs="Times New Roman"/>
            <w:bCs/>
            <w:sz w:val="24"/>
            <w:szCs w:val="24"/>
            <w:lang w:eastAsia="ja-JP"/>
          </w:rPr>
          <w:delText xml:space="preserve">the </w:delText>
        </w:r>
      </w:del>
      <w:ins w:id="17" w:author="Author">
        <w:del w:id="18" w:author="Author">
          <w:r w:rsidR="00473386" w:rsidRPr="009D6F7E" w:rsidDel="00440A56">
            <w:rPr>
              <w:rFonts w:ascii="Times New Roman" w:eastAsia="Times New Roman" w:hAnsi="Times New Roman" w:cs="Times New Roman"/>
              <w:bCs/>
              <w:sz w:val="24"/>
              <w:szCs w:val="24"/>
              <w:lang w:eastAsia="ja-JP"/>
            </w:rPr>
            <w:delText xml:space="preserve">(including an initial focus on </w:delText>
          </w:r>
        </w:del>
      </w:ins>
      <w:del w:id="19" w:author="Author">
        <w:r w:rsidR="005C5114" w:rsidRPr="009D6F7E" w:rsidDel="00440A56">
          <w:rPr>
            <w:rFonts w:ascii="Times New Roman" w:eastAsia="Times New Roman" w:hAnsi="Times New Roman" w:cs="Times New Roman"/>
            <w:bCs/>
            <w:sz w:val="24"/>
            <w:szCs w:val="24"/>
            <w:lang w:eastAsia="ja-JP"/>
          </w:rPr>
          <w:delText>fixed service</w:delText>
        </w:r>
      </w:del>
      <w:ins w:id="20" w:author="Author">
        <w:del w:id="21" w:author="Author">
          <w:r w:rsidR="00473386" w:rsidRPr="009D6F7E" w:rsidDel="00440A56">
            <w:rPr>
              <w:rFonts w:ascii="Times New Roman" w:eastAsia="Times New Roman" w:hAnsi="Times New Roman" w:cs="Times New Roman"/>
              <w:bCs/>
              <w:sz w:val="24"/>
              <w:szCs w:val="24"/>
              <w:lang w:eastAsia="ja-JP"/>
            </w:rPr>
            <w:delText xml:space="preserve"> operations)</w:delText>
          </w:r>
        </w:del>
      </w:ins>
      <w:del w:id="22" w:author="Author">
        <w:r w:rsidR="005C5114" w:rsidRPr="009D6F7E" w:rsidDel="00440A56">
          <w:rPr>
            <w:rFonts w:ascii="Times New Roman" w:eastAsia="Times New Roman" w:hAnsi="Times New Roman" w:cs="Times New Roman"/>
            <w:bCs/>
            <w:sz w:val="24"/>
            <w:szCs w:val="24"/>
            <w:lang w:eastAsia="ja-JP"/>
          </w:rPr>
          <w:delText xml:space="preserve"> and passive services in the frequency bands </w:delText>
        </w:r>
        <w:r w:rsidRPr="009D6F7E" w:rsidDel="00440A56">
          <w:rPr>
            <w:rFonts w:ascii="Times New Roman" w:eastAsia="Times New Roman" w:hAnsi="Times New Roman" w:cs="Times New Roman"/>
            <w:bCs/>
            <w:sz w:val="24"/>
            <w:szCs w:val="24"/>
            <w:lang w:eastAsia="ja-JP"/>
          </w:rPr>
          <w:delText xml:space="preserve">above 71 GHz </w:delText>
        </w:r>
        <w:r w:rsidR="005C5114" w:rsidRPr="009D6F7E" w:rsidDel="00440A56">
          <w:rPr>
            <w:rFonts w:ascii="Times New Roman" w:eastAsia="Times New Roman" w:hAnsi="Times New Roman" w:cs="Times New Roman"/>
            <w:bCs/>
            <w:sz w:val="24"/>
            <w:szCs w:val="24"/>
            <w:lang w:eastAsia="ja-JP"/>
          </w:rPr>
          <w:delText>as invited</w:delText>
        </w:r>
        <w:r w:rsidR="00AF7CDE" w:rsidRPr="009D6F7E" w:rsidDel="00440A56">
          <w:rPr>
            <w:rFonts w:ascii="Times New Roman" w:eastAsia="Times New Roman" w:hAnsi="Times New Roman" w:cs="Times New Roman"/>
            <w:bCs/>
            <w:sz w:val="24"/>
            <w:szCs w:val="24"/>
            <w:lang w:eastAsia="ja-JP"/>
          </w:rPr>
          <w:delText xml:space="preserve"> </w:delText>
        </w:r>
        <w:r w:rsidRPr="009D6F7E" w:rsidDel="00440A56">
          <w:rPr>
            <w:rFonts w:ascii="Times New Roman" w:eastAsia="Times New Roman" w:hAnsi="Times New Roman" w:cs="Times New Roman"/>
            <w:bCs/>
            <w:sz w:val="24"/>
            <w:szCs w:val="24"/>
            <w:lang w:eastAsia="ja-JP"/>
          </w:rPr>
          <w:delText>in Resolution 731.  The most difficult sharing issues</w:delText>
        </w:r>
        <w:r w:rsidR="005C5114" w:rsidRPr="009D6F7E" w:rsidDel="00440A56">
          <w:rPr>
            <w:rFonts w:ascii="Times New Roman" w:eastAsia="Times New Roman" w:hAnsi="Times New Roman" w:cs="Times New Roman"/>
            <w:bCs/>
            <w:sz w:val="24"/>
            <w:szCs w:val="24"/>
            <w:lang w:eastAsia="ja-JP"/>
          </w:rPr>
          <w:delText>, both from a technical and regulatory perspective,</w:delText>
        </w:r>
        <w:r w:rsidRPr="009D6F7E" w:rsidDel="00440A56">
          <w:rPr>
            <w:rFonts w:ascii="Times New Roman" w:eastAsia="Times New Roman" w:hAnsi="Times New Roman" w:cs="Times New Roman"/>
            <w:bCs/>
            <w:sz w:val="24"/>
            <w:szCs w:val="24"/>
            <w:lang w:eastAsia="ja-JP"/>
          </w:rPr>
          <w:delText xml:space="preserve"> involve protecting EESS </w:delText>
        </w:r>
        <w:r w:rsidR="005C5114" w:rsidRPr="009D6F7E" w:rsidDel="00440A56">
          <w:rPr>
            <w:rFonts w:ascii="Times New Roman" w:eastAsia="Times New Roman" w:hAnsi="Times New Roman" w:cs="Times New Roman"/>
            <w:bCs/>
            <w:sz w:val="24"/>
            <w:szCs w:val="24"/>
            <w:lang w:eastAsia="ja-JP"/>
          </w:rPr>
          <w:delText xml:space="preserve">(passive) </w:delText>
        </w:r>
        <w:r w:rsidRPr="009D6F7E" w:rsidDel="00440A56">
          <w:rPr>
            <w:rFonts w:ascii="Times New Roman" w:eastAsia="Times New Roman" w:hAnsi="Times New Roman" w:cs="Times New Roman"/>
            <w:bCs/>
            <w:sz w:val="24"/>
            <w:szCs w:val="24"/>
            <w:lang w:eastAsia="ja-JP"/>
          </w:rPr>
          <w:delText>use in bands listed in RR</w:delText>
        </w:r>
        <w:r w:rsidR="005C5114" w:rsidRPr="009D6F7E" w:rsidDel="00440A56">
          <w:rPr>
            <w:rFonts w:ascii="Times New Roman" w:eastAsia="Times New Roman" w:hAnsi="Times New Roman" w:cs="Times New Roman"/>
            <w:bCs/>
            <w:sz w:val="24"/>
            <w:szCs w:val="24"/>
            <w:lang w:eastAsia="ja-JP"/>
          </w:rPr>
          <w:delText xml:space="preserve"> No. </w:delText>
        </w:r>
        <w:r w:rsidRPr="009D6F7E" w:rsidDel="00440A56">
          <w:rPr>
            <w:rFonts w:ascii="Times New Roman" w:eastAsia="Times New Roman" w:hAnsi="Times New Roman" w:cs="Times New Roman"/>
            <w:b/>
            <w:sz w:val="24"/>
            <w:szCs w:val="24"/>
            <w:lang w:eastAsia="ja-JP"/>
          </w:rPr>
          <w:delText>5.340</w:delText>
        </w:r>
        <w:r w:rsidRPr="009D6F7E" w:rsidDel="00440A56">
          <w:rPr>
            <w:rFonts w:ascii="Times New Roman" w:eastAsia="Times New Roman" w:hAnsi="Times New Roman" w:cs="Times New Roman"/>
            <w:bCs/>
            <w:sz w:val="24"/>
            <w:szCs w:val="24"/>
            <w:lang w:eastAsia="ja-JP"/>
          </w:rPr>
          <w:delText xml:space="preserve">.  </w:delText>
        </w:r>
        <w:commentRangeStart w:id="23"/>
        <w:r w:rsidRPr="009D6F7E" w:rsidDel="00440A56">
          <w:rPr>
            <w:rFonts w:ascii="Times New Roman" w:eastAsia="Times New Roman" w:hAnsi="Times New Roman" w:cs="Times New Roman"/>
            <w:bCs/>
            <w:sz w:val="24"/>
            <w:szCs w:val="24"/>
            <w:lang w:eastAsia="ja-JP"/>
          </w:rPr>
          <w:delText xml:space="preserve">While RAS use must also be protected, RAS receiver sites at frequencies above 71 GHz tend to be in high altitude arid sites in order to </w:delText>
        </w:r>
        <w:r w:rsidR="005C5114" w:rsidRPr="009D6F7E" w:rsidDel="00440A56">
          <w:rPr>
            <w:rFonts w:ascii="Times New Roman" w:eastAsia="Times New Roman" w:hAnsi="Times New Roman" w:cs="Times New Roman"/>
            <w:bCs/>
            <w:sz w:val="24"/>
            <w:szCs w:val="24"/>
            <w:lang w:eastAsia="ja-JP"/>
          </w:rPr>
          <w:delText xml:space="preserve">reduce the impact of terrestrial-based interference and </w:delText>
        </w:r>
        <w:r w:rsidRPr="009D6F7E" w:rsidDel="00440A56">
          <w:rPr>
            <w:rFonts w:ascii="Times New Roman" w:eastAsia="Times New Roman" w:hAnsi="Times New Roman" w:cs="Times New Roman"/>
            <w:bCs/>
            <w:sz w:val="24"/>
            <w:szCs w:val="24"/>
            <w:lang w:eastAsia="ja-JP"/>
          </w:rPr>
          <w:delText xml:space="preserve">atmospheric absorption at these frequencies.  </w:delText>
        </w:r>
      </w:del>
      <w:ins w:id="24" w:author="Author">
        <w:del w:id="25" w:author="Author">
          <w:r w:rsidR="00585466" w:rsidRPr="009D6F7E" w:rsidDel="00440A56">
            <w:rPr>
              <w:rFonts w:ascii="Times New Roman" w:eastAsia="Times New Roman" w:hAnsi="Times New Roman" w:cs="Times New Roman"/>
              <w:bCs/>
              <w:sz w:val="24"/>
              <w:szCs w:val="24"/>
              <w:lang w:eastAsia="ja-JP"/>
            </w:rPr>
            <w:delText>[</w:delText>
          </w:r>
        </w:del>
      </w:ins>
      <w:commentRangeStart w:id="26"/>
      <w:del w:id="27" w:author="Author">
        <w:r w:rsidR="00F15C91" w:rsidRPr="009D6F7E" w:rsidDel="00440A56">
          <w:rPr>
            <w:rFonts w:ascii="Times New Roman" w:eastAsia="Times New Roman" w:hAnsi="Times New Roman" w:cs="Times New Roman"/>
            <w:bCs/>
            <w:sz w:val="24"/>
            <w:szCs w:val="24"/>
            <w:lang w:eastAsia="ja-JP"/>
          </w:rPr>
          <w:delText xml:space="preserve">Thus the coordination approach of </w:delText>
        </w:r>
      </w:del>
      <w:ins w:id="28" w:author="Author">
        <w:del w:id="29" w:author="Author">
          <w:r w:rsidR="00585466" w:rsidRPr="009D6F7E" w:rsidDel="00440A56">
            <w:rPr>
              <w:rFonts w:ascii="Times New Roman" w:eastAsia="Times New Roman" w:hAnsi="Times New Roman" w:cs="Times New Roman"/>
              <w:bCs/>
              <w:sz w:val="24"/>
              <w:szCs w:val="24"/>
              <w:lang w:eastAsia="ja-JP"/>
            </w:rPr>
            <w:delText xml:space="preserve">Rec. </w:delText>
          </w:r>
        </w:del>
      </w:ins>
      <w:del w:id="30" w:author="Author">
        <w:r w:rsidR="00F15C91" w:rsidRPr="009D6F7E" w:rsidDel="00440A56">
          <w:rPr>
            <w:rFonts w:ascii="Times New Roman" w:eastAsia="Times New Roman" w:hAnsi="Times New Roman" w:cs="Times New Roman"/>
            <w:bCs/>
            <w:sz w:val="24"/>
            <w:szCs w:val="24"/>
            <w:lang w:eastAsia="ja-JP"/>
          </w:rPr>
          <w:delText xml:space="preserve">ITU-R  RA.1031-2 </w:delText>
        </w:r>
        <w:r w:rsidR="00DB2351" w:rsidRPr="009D6F7E" w:rsidDel="00440A56">
          <w:rPr>
            <w:rFonts w:ascii="Times New Roman" w:eastAsia="Times New Roman" w:hAnsi="Times New Roman" w:cs="Times New Roman"/>
            <w:bCs/>
            <w:sz w:val="24"/>
            <w:szCs w:val="24"/>
            <w:lang w:eastAsia="ja-JP"/>
          </w:rPr>
          <w:delText>may</w:delText>
        </w:r>
        <w:r w:rsidR="00F15C91" w:rsidRPr="009D6F7E" w:rsidDel="00440A56">
          <w:rPr>
            <w:rFonts w:ascii="Times New Roman" w:eastAsia="Times New Roman" w:hAnsi="Times New Roman" w:cs="Times New Roman"/>
            <w:bCs/>
            <w:sz w:val="24"/>
            <w:szCs w:val="24"/>
            <w:lang w:eastAsia="ja-JP"/>
          </w:rPr>
          <w:delText xml:space="preserve"> be adequate to protect RAS receivers in bands where sharing may be </w:delText>
        </w:r>
        <w:r w:rsidR="00C56233" w:rsidRPr="009D6F7E" w:rsidDel="00440A56">
          <w:rPr>
            <w:rFonts w:ascii="Times New Roman" w:eastAsia="Times New Roman" w:hAnsi="Times New Roman" w:cs="Times New Roman"/>
            <w:bCs/>
            <w:sz w:val="24"/>
            <w:szCs w:val="24"/>
            <w:lang w:eastAsia="ja-JP"/>
          </w:rPr>
          <w:delText>authorized</w:delText>
        </w:r>
      </w:del>
      <w:commentRangeEnd w:id="26"/>
      <w:ins w:id="31" w:author="Author">
        <w:del w:id="32" w:author="Author">
          <w:r w:rsidR="00585466" w:rsidRPr="009D6F7E" w:rsidDel="00440A56">
            <w:rPr>
              <w:rFonts w:ascii="Times New Roman" w:eastAsia="Times New Roman" w:hAnsi="Times New Roman" w:cs="Times New Roman"/>
              <w:bCs/>
              <w:sz w:val="24"/>
              <w:szCs w:val="24"/>
              <w:lang w:eastAsia="ja-JP"/>
            </w:rPr>
            <w:delText>]</w:delText>
          </w:r>
        </w:del>
      </w:ins>
      <w:del w:id="33" w:author="Author">
        <w:r w:rsidR="003569D5" w:rsidRPr="009D6F7E" w:rsidDel="00440A56">
          <w:rPr>
            <w:rStyle w:val="CommentReference"/>
          </w:rPr>
          <w:commentReference w:id="26"/>
        </w:r>
        <w:commentRangeEnd w:id="23"/>
        <w:r w:rsidR="00473386" w:rsidRPr="009D6F7E" w:rsidDel="00440A56">
          <w:rPr>
            <w:rStyle w:val="CommentReference"/>
          </w:rPr>
          <w:commentReference w:id="23"/>
        </w:r>
      </w:del>
    </w:p>
    <w:p w14:paraId="551366EB" w14:textId="646032EA" w:rsidR="00B93F46" w:rsidRPr="009D6F7E" w:rsidRDefault="00B93F46">
      <w:pPr>
        <w:rPr>
          <w:ins w:id="34" w:author="Author"/>
          <w:rFonts w:ascii="Times New Roman" w:eastAsia="Times New Roman" w:hAnsi="Times New Roman" w:cs="Times New Roman"/>
          <w:bCs/>
          <w:sz w:val="24"/>
          <w:szCs w:val="24"/>
          <w:lang w:eastAsia="ja-JP"/>
        </w:rPr>
      </w:pPr>
    </w:p>
    <w:p w14:paraId="598E2A46" w14:textId="61E4A253" w:rsidR="00B93F46" w:rsidRPr="009D6F7E" w:rsidRDefault="00B93F46">
      <w:pPr>
        <w:rPr>
          <w:ins w:id="35" w:author="Author"/>
          <w:rFonts w:ascii="Times New Roman" w:eastAsia="Times New Roman" w:hAnsi="Times New Roman" w:cs="Times New Roman"/>
          <w:bCs/>
          <w:sz w:val="24"/>
          <w:szCs w:val="24"/>
          <w:lang w:eastAsia="ja-JP"/>
        </w:rPr>
      </w:pPr>
      <w:ins w:id="36" w:author="Author">
        <w:r w:rsidRPr="009D6F7E">
          <w:rPr>
            <w:rFonts w:ascii="Times New Roman" w:eastAsia="Times New Roman" w:hAnsi="Times New Roman" w:cs="Times New Roman"/>
            <w:bCs/>
            <w:sz w:val="24"/>
            <w:szCs w:val="24"/>
            <w:lang w:eastAsia="ja-JP"/>
          </w:rPr>
          <w:t xml:space="preserve">RAS receiver sites at frequencies above 71 GHz </w:t>
        </w:r>
        <w:commentRangeStart w:id="37"/>
        <w:r w:rsidRPr="009D6F7E">
          <w:rPr>
            <w:rFonts w:ascii="Times New Roman" w:eastAsia="Times New Roman" w:hAnsi="Times New Roman" w:cs="Times New Roman"/>
            <w:bCs/>
            <w:sz w:val="24"/>
            <w:szCs w:val="24"/>
            <w:lang w:eastAsia="ja-JP"/>
          </w:rPr>
          <w:t xml:space="preserve">tend to be </w:t>
        </w:r>
        <w:commentRangeEnd w:id="37"/>
        <w:r w:rsidRPr="009D6F7E">
          <w:rPr>
            <w:rStyle w:val="CommentReference"/>
          </w:rPr>
          <w:commentReference w:id="37"/>
        </w:r>
        <w:r w:rsidRPr="009D6F7E">
          <w:rPr>
            <w:rFonts w:ascii="Times New Roman" w:eastAsia="Times New Roman" w:hAnsi="Times New Roman" w:cs="Times New Roman"/>
            <w:bCs/>
            <w:sz w:val="24"/>
            <w:szCs w:val="24"/>
            <w:lang w:eastAsia="ja-JP"/>
          </w:rPr>
          <w:t xml:space="preserve">in </w:t>
        </w:r>
        <w:r w:rsidRPr="009D6F7E">
          <w:rPr>
            <w:rFonts w:ascii="Times New Roman" w:eastAsia="Times New Roman" w:hAnsi="Times New Roman" w:cs="Times New Roman"/>
            <w:bCs/>
            <w:sz w:val="24"/>
            <w:szCs w:val="24"/>
            <w:lang w:eastAsia="ja-JP"/>
            <w:rPrChange w:id="38" w:author="Author">
              <w:rPr>
                <w:rFonts w:ascii="Times New Roman" w:eastAsia="Times New Roman" w:hAnsi="Times New Roman" w:cs="Times New Roman"/>
                <w:bCs/>
                <w:sz w:val="24"/>
                <w:szCs w:val="24"/>
                <w:highlight w:val="green"/>
                <w:lang w:eastAsia="ja-JP"/>
              </w:rPr>
            </w:rPrChange>
          </w:rPr>
          <w:t>remote locations and</w:t>
        </w:r>
        <w:r w:rsidRPr="009D6F7E">
          <w:rPr>
            <w:rFonts w:ascii="Times New Roman" w:eastAsia="Times New Roman" w:hAnsi="Times New Roman" w:cs="Times New Roman"/>
            <w:bCs/>
            <w:sz w:val="24"/>
            <w:szCs w:val="24"/>
            <w:lang w:eastAsia="ja-JP"/>
          </w:rPr>
          <w:t xml:space="preserve"> high-altitude </w:t>
        </w:r>
        <w:r w:rsidRPr="009D6F7E">
          <w:rPr>
            <w:rFonts w:ascii="Times New Roman" w:eastAsia="Times New Roman" w:hAnsi="Times New Roman" w:cs="Times New Roman"/>
            <w:bCs/>
            <w:sz w:val="24"/>
            <w:szCs w:val="24"/>
            <w:lang w:eastAsia="ja-JP"/>
            <w:rPrChange w:id="39" w:author="Author">
              <w:rPr>
                <w:rFonts w:ascii="Times New Roman" w:eastAsia="Times New Roman" w:hAnsi="Times New Roman" w:cs="Times New Roman"/>
                <w:bCs/>
                <w:sz w:val="24"/>
                <w:szCs w:val="24"/>
                <w:highlight w:val="green"/>
                <w:lang w:eastAsia="ja-JP"/>
              </w:rPr>
            </w:rPrChange>
          </w:rPr>
          <w:t>and/or</w:t>
        </w:r>
        <w:r w:rsidRPr="009D6F7E">
          <w:rPr>
            <w:rFonts w:ascii="Times New Roman" w:eastAsia="Times New Roman" w:hAnsi="Times New Roman" w:cs="Times New Roman"/>
            <w:bCs/>
            <w:sz w:val="24"/>
            <w:szCs w:val="24"/>
            <w:lang w:eastAsia="ja-JP"/>
          </w:rPr>
          <w:t xml:space="preserve"> arid sites in order to </w:t>
        </w:r>
        <w:r w:rsidRPr="009D6F7E">
          <w:rPr>
            <w:rFonts w:ascii="Times New Roman" w:eastAsia="Times New Roman" w:hAnsi="Times New Roman" w:cs="Times New Roman"/>
            <w:bCs/>
            <w:sz w:val="24"/>
            <w:szCs w:val="24"/>
            <w:lang w:eastAsia="ja-JP"/>
            <w:rPrChange w:id="40" w:author="Author">
              <w:rPr>
                <w:rFonts w:ascii="Times New Roman" w:eastAsia="Times New Roman" w:hAnsi="Times New Roman" w:cs="Times New Roman"/>
                <w:bCs/>
                <w:sz w:val="24"/>
                <w:szCs w:val="24"/>
                <w:highlight w:val="green"/>
                <w:lang w:eastAsia="ja-JP"/>
              </w:rPr>
            </w:rPrChange>
          </w:rPr>
          <w:t>reduce the impact of terrestrial-based interference and</w:t>
        </w:r>
        <w:r w:rsidRPr="009D6F7E">
          <w:rPr>
            <w:rFonts w:ascii="Times New Roman" w:eastAsia="Times New Roman" w:hAnsi="Times New Roman" w:cs="Times New Roman"/>
            <w:bCs/>
            <w:sz w:val="24"/>
            <w:szCs w:val="24"/>
            <w:lang w:eastAsia="ja-JP"/>
          </w:rPr>
          <w:t xml:space="preserve"> </w:t>
        </w:r>
        <w:r w:rsidRPr="009D6F7E">
          <w:rPr>
            <w:rFonts w:ascii="Times New Roman" w:eastAsia="Times New Roman" w:hAnsi="Times New Roman" w:cs="Times New Roman"/>
            <w:bCs/>
            <w:sz w:val="24"/>
            <w:szCs w:val="24"/>
            <w:lang w:eastAsia="ja-JP"/>
            <w:rPrChange w:id="41" w:author="Author">
              <w:rPr>
                <w:rFonts w:ascii="Times New Roman" w:eastAsia="Times New Roman" w:hAnsi="Times New Roman" w:cs="Times New Roman"/>
                <w:bCs/>
                <w:sz w:val="24"/>
                <w:szCs w:val="24"/>
                <w:highlight w:val="green"/>
                <w:lang w:eastAsia="ja-JP"/>
              </w:rPr>
            </w:rPrChange>
          </w:rPr>
          <w:t>decrease</w:t>
        </w:r>
        <w:r w:rsidRPr="009D6F7E">
          <w:rPr>
            <w:rFonts w:ascii="Times New Roman" w:eastAsia="Times New Roman" w:hAnsi="Times New Roman" w:cs="Times New Roman"/>
            <w:bCs/>
            <w:sz w:val="24"/>
            <w:szCs w:val="24"/>
            <w:lang w:eastAsia="ja-JP"/>
          </w:rPr>
          <w:t xml:space="preserve"> atmospheric absorption at these frequencies.  </w:t>
        </w:r>
        <w:r w:rsidRPr="009D6F7E">
          <w:rPr>
            <w:rFonts w:ascii="Times New Roman" w:eastAsia="Times New Roman" w:hAnsi="Times New Roman" w:cs="Times New Roman"/>
            <w:bCs/>
            <w:sz w:val="24"/>
            <w:szCs w:val="24"/>
            <w:lang w:eastAsia="ja-JP"/>
            <w:rPrChange w:id="42" w:author="Author">
              <w:rPr>
                <w:rFonts w:ascii="Times New Roman" w:eastAsia="Times New Roman" w:hAnsi="Times New Roman" w:cs="Times New Roman"/>
                <w:bCs/>
                <w:sz w:val="24"/>
                <w:szCs w:val="24"/>
                <w:highlight w:val="green"/>
                <w:lang w:eastAsia="ja-JP"/>
              </w:rPr>
            </w:rPrChange>
          </w:rPr>
          <w:t>However, the selection of high-altitude and/or arid sites, leading to lower atmospheric absorption, also increases the susceptibility of these sites to interference as attenuation decreases  (e.g., see variations in attenuation between sea level, 3km and 5km for frequencies above 275 GHz in Report ITU-R RA.2189-1</w:t>
        </w:r>
        <w:r w:rsidRPr="009D6F7E">
          <w:rPr>
            <w:rStyle w:val="FootnoteReference"/>
            <w:rFonts w:ascii="Times New Roman" w:eastAsia="Times New Roman" w:hAnsi="Times New Roman" w:cs="Times New Roman"/>
            <w:bCs/>
            <w:sz w:val="24"/>
            <w:szCs w:val="24"/>
            <w:lang w:eastAsia="ja-JP"/>
            <w:rPrChange w:id="43" w:author="Author">
              <w:rPr>
                <w:rStyle w:val="FootnoteReference"/>
                <w:rFonts w:ascii="Times New Roman" w:eastAsia="Times New Roman" w:hAnsi="Times New Roman" w:cs="Times New Roman"/>
                <w:bCs/>
                <w:sz w:val="24"/>
                <w:szCs w:val="24"/>
                <w:highlight w:val="green"/>
                <w:lang w:eastAsia="ja-JP"/>
              </w:rPr>
            </w:rPrChange>
          </w:rPr>
          <w:footnoteReference w:id="2"/>
        </w:r>
        <w:r w:rsidRPr="009D6F7E">
          <w:rPr>
            <w:rFonts w:ascii="Times New Roman" w:eastAsia="Times New Roman" w:hAnsi="Times New Roman" w:cs="Times New Roman"/>
            <w:bCs/>
            <w:sz w:val="24"/>
            <w:szCs w:val="24"/>
            <w:lang w:eastAsia="ja-JP"/>
            <w:rPrChange w:id="48" w:author="Author">
              <w:rPr>
                <w:rFonts w:ascii="Times New Roman" w:eastAsia="Times New Roman" w:hAnsi="Times New Roman" w:cs="Times New Roman"/>
                <w:bCs/>
                <w:sz w:val="24"/>
                <w:szCs w:val="24"/>
                <w:highlight w:val="green"/>
                <w:lang w:eastAsia="ja-JP"/>
              </w:rPr>
            </w:rPrChange>
          </w:rPr>
          <w:t>). T</w:t>
        </w:r>
        <w:r w:rsidRPr="009D6F7E">
          <w:rPr>
            <w:rFonts w:ascii="Times New Roman" w:eastAsia="Times New Roman" w:hAnsi="Times New Roman" w:cs="Times New Roman"/>
            <w:bCs/>
            <w:sz w:val="24"/>
            <w:szCs w:val="24"/>
            <w:lang w:eastAsia="ja-JP"/>
          </w:rPr>
          <w:t xml:space="preserve">he coordination approach of </w:t>
        </w:r>
        <w:r w:rsidRPr="009D6F7E">
          <w:rPr>
            <w:rFonts w:ascii="Times New Roman" w:eastAsia="Times New Roman" w:hAnsi="Times New Roman" w:cs="Times New Roman"/>
            <w:bCs/>
            <w:sz w:val="24"/>
            <w:szCs w:val="24"/>
            <w:lang w:eastAsia="ja-JP"/>
            <w:rPrChange w:id="49" w:author="Author">
              <w:rPr>
                <w:rFonts w:ascii="Times New Roman" w:eastAsia="Times New Roman" w:hAnsi="Times New Roman" w:cs="Times New Roman"/>
                <w:bCs/>
                <w:sz w:val="24"/>
                <w:szCs w:val="24"/>
                <w:highlight w:val="green"/>
                <w:lang w:eastAsia="ja-JP"/>
              </w:rPr>
            </w:rPrChange>
          </w:rPr>
          <w:t>Recommendation</w:t>
        </w:r>
        <w:r w:rsidRPr="009D6F7E">
          <w:rPr>
            <w:rFonts w:ascii="Times New Roman" w:eastAsia="Times New Roman" w:hAnsi="Times New Roman" w:cs="Times New Roman"/>
            <w:bCs/>
            <w:sz w:val="24"/>
            <w:szCs w:val="24"/>
            <w:lang w:eastAsia="ja-JP"/>
          </w:rPr>
          <w:t xml:space="preserve"> </w:t>
        </w:r>
        <w:commentRangeStart w:id="50"/>
        <w:r w:rsidRPr="009D6F7E">
          <w:rPr>
            <w:rFonts w:ascii="Times New Roman" w:eastAsia="Times New Roman" w:hAnsi="Times New Roman" w:cs="Times New Roman"/>
            <w:bCs/>
            <w:sz w:val="24"/>
            <w:szCs w:val="24"/>
            <w:lang w:eastAsia="ja-JP"/>
          </w:rPr>
          <w:t>ITU-R  RA.1031-2</w:t>
        </w:r>
        <w:r w:rsidRPr="009D6F7E">
          <w:rPr>
            <w:rFonts w:ascii="Times New Roman" w:eastAsia="Times New Roman" w:hAnsi="Times New Roman" w:cs="Times New Roman"/>
            <w:bCs/>
            <w:sz w:val="24"/>
            <w:szCs w:val="24"/>
            <w:lang w:eastAsia="ja-JP"/>
            <w:rPrChange w:id="51" w:author="Author">
              <w:rPr>
                <w:rFonts w:ascii="Times New Roman" w:eastAsia="Times New Roman" w:hAnsi="Times New Roman" w:cs="Times New Roman"/>
                <w:bCs/>
                <w:sz w:val="24"/>
                <w:szCs w:val="24"/>
                <w:highlight w:val="green"/>
                <w:lang w:eastAsia="ja-JP"/>
              </w:rPr>
            </w:rPrChange>
          </w:rPr>
          <w:t xml:space="preserve">  </w:t>
        </w:r>
        <w:commentRangeEnd w:id="50"/>
        <w:r w:rsidRPr="009D6F7E">
          <w:rPr>
            <w:rStyle w:val="CommentReference"/>
          </w:rPr>
          <w:commentReference w:id="50"/>
        </w:r>
        <w:r w:rsidRPr="009D6F7E">
          <w:rPr>
            <w:rFonts w:ascii="Times New Roman" w:eastAsia="Times New Roman" w:hAnsi="Times New Roman" w:cs="Times New Roman"/>
            <w:bCs/>
            <w:sz w:val="24"/>
            <w:szCs w:val="24"/>
            <w:lang w:eastAsia="ja-JP"/>
            <w:rPrChange w:id="52" w:author="Author">
              <w:rPr>
                <w:rFonts w:ascii="Times New Roman" w:eastAsia="Times New Roman" w:hAnsi="Times New Roman" w:cs="Times New Roman"/>
                <w:bCs/>
                <w:sz w:val="24"/>
                <w:szCs w:val="24"/>
                <w:highlight w:val="green"/>
                <w:lang w:eastAsia="ja-JP"/>
              </w:rPr>
            </w:rPrChange>
          </w:rPr>
          <w:t>discusses</w:t>
        </w:r>
        <w:r w:rsidRPr="009D6F7E">
          <w:rPr>
            <w:rFonts w:ascii="Times New Roman" w:eastAsia="Times New Roman" w:hAnsi="Times New Roman" w:cs="Times New Roman"/>
            <w:bCs/>
            <w:sz w:val="24"/>
            <w:szCs w:val="24"/>
            <w:lang w:eastAsia="ja-JP"/>
          </w:rPr>
          <w:t xml:space="preserve"> protect</w:t>
        </w:r>
        <w:r w:rsidRPr="009D6F7E">
          <w:rPr>
            <w:rFonts w:ascii="Times New Roman" w:eastAsia="Times New Roman" w:hAnsi="Times New Roman" w:cs="Times New Roman"/>
            <w:bCs/>
            <w:sz w:val="24"/>
            <w:szCs w:val="24"/>
            <w:lang w:eastAsia="ja-JP"/>
            <w:rPrChange w:id="53" w:author="Author">
              <w:rPr>
                <w:rFonts w:ascii="Times New Roman" w:eastAsia="Times New Roman" w:hAnsi="Times New Roman" w:cs="Times New Roman"/>
                <w:bCs/>
                <w:sz w:val="24"/>
                <w:szCs w:val="24"/>
                <w:highlight w:val="green"/>
                <w:lang w:eastAsia="ja-JP"/>
              </w:rPr>
            </w:rPrChange>
          </w:rPr>
          <w:t>ion of</w:t>
        </w:r>
        <w:r w:rsidRPr="009D6F7E">
          <w:rPr>
            <w:rFonts w:ascii="Times New Roman" w:eastAsia="Times New Roman" w:hAnsi="Times New Roman" w:cs="Times New Roman"/>
            <w:bCs/>
            <w:sz w:val="24"/>
            <w:szCs w:val="24"/>
            <w:lang w:eastAsia="ja-JP"/>
          </w:rPr>
          <w:t xml:space="preserve"> RAS receivers in bands where sharing may be </w:t>
        </w:r>
        <w:r w:rsidRPr="009D6F7E">
          <w:rPr>
            <w:rFonts w:ascii="Times New Roman" w:eastAsia="Times New Roman" w:hAnsi="Times New Roman" w:cs="Times New Roman"/>
            <w:bCs/>
            <w:sz w:val="24"/>
            <w:szCs w:val="24"/>
            <w:lang w:eastAsia="ja-JP"/>
            <w:rPrChange w:id="54" w:author="Author">
              <w:rPr>
                <w:rFonts w:ascii="Times New Roman" w:eastAsia="Times New Roman" w:hAnsi="Times New Roman" w:cs="Times New Roman"/>
                <w:bCs/>
                <w:sz w:val="24"/>
                <w:szCs w:val="24"/>
                <w:highlight w:val="green"/>
                <w:lang w:eastAsia="ja-JP"/>
              </w:rPr>
            </w:rPrChange>
          </w:rPr>
          <w:t>possible via the establishment of coordination zones around RAS stations, though it only addresses frequencies up to 40 GHz in Figures 1 and 2.  To determine whether sharing is possible and under what conditions, the aforementioned Report and</w:t>
        </w:r>
        <w:r w:rsidRPr="009D6F7E">
          <w:rPr>
            <w:rFonts w:ascii="Times New Roman" w:eastAsia="Times New Roman" w:hAnsi="Times New Roman" w:cs="Times New Roman"/>
            <w:bCs/>
            <w:sz w:val="24"/>
            <w:szCs w:val="24"/>
            <w:lang w:eastAsia="ja-JP"/>
          </w:rPr>
          <w:t xml:space="preserve"> </w:t>
        </w:r>
        <w:r w:rsidRPr="009D6F7E">
          <w:rPr>
            <w:rFonts w:ascii="Times New Roman" w:eastAsia="Times New Roman" w:hAnsi="Times New Roman" w:cs="Times New Roman"/>
            <w:bCs/>
            <w:sz w:val="24"/>
            <w:szCs w:val="24"/>
            <w:lang w:eastAsia="ja-JP"/>
            <w:rPrChange w:id="55" w:author="Author">
              <w:rPr>
                <w:rFonts w:ascii="Times New Roman" w:eastAsia="Times New Roman" w:hAnsi="Times New Roman" w:cs="Times New Roman"/>
                <w:bCs/>
                <w:sz w:val="24"/>
                <w:szCs w:val="24"/>
                <w:highlight w:val="green"/>
                <w:lang w:eastAsia="ja-JP"/>
              </w:rPr>
            </w:rPrChange>
          </w:rPr>
          <w:t>Recommendation would need to be revised to include the frequency range 71 – 275 GHz, or a new Report/Recommendation should be developed by WP 7D.</w:t>
        </w:r>
      </w:ins>
    </w:p>
    <w:p w14:paraId="4F3B871F" w14:textId="732AB08A" w:rsidR="00D513F8" w:rsidRPr="009D6F7E" w:rsidDel="00BA3BD1" w:rsidRDefault="00D513F8">
      <w:pPr>
        <w:rPr>
          <w:del w:id="56" w:author="Autho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 xml:space="preserve">EESS </w:t>
      </w:r>
      <w:r w:rsidR="005C5114" w:rsidRPr="009D6F7E">
        <w:rPr>
          <w:rFonts w:ascii="Times New Roman" w:eastAsia="Times New Roman" w:hAnsi="Times New Roman" w:cs="Times New Roman"/>
          <w:bCs/>
          <w:sz w:val="24"/>
          <w:szCs w:val="24"/>
          <w:lang w:eastAsia="ja-JP"/>
        </w:rPr>
        <w:t xml:space="preserve">(passive) </w:t>
      </w:r>
      <w:r w:rsidRPr="009D6F7E">
        <w:rPr>
          <w:rFonts w:ascii="Times New Roman" w:eastAsia="Times New Roman" w:hAnsi="Times New Roman" w:cs="Times New Roman"/>
          <w:bCs/>
          <w:sz w:val="24"/>
          <w:szCs w:val="24"/>
          <w:lang w:eastAsia="ja-JP"/>
        </w:rPr>
        <w:t xml:space="preserve">protection is complex because these passive satellites </w:t>
      </w:r>
      <w:r w:rsidR="005C5114" w:rsidRPr="009D6F7E">
        <w:rPr>
          <w:rFonts w:ascii="Times New Roman" w:eastAsia="Times New Roman" w:hAnsi="Times New Roman" w:cs="Times New Roman"/>
          <w:bCs/>
          <w:sz w:val="24"/>
          <w:szCs w:val="24"/>
          <w:lang w:eastAsia="ja-JP"/>
        </w:rPr>
        <w:t xml:space="preserve">operate globally, </w:t>
      </w:r>
      <w:r w:rsidR="00DB2351" w:rsidRPr="009D6F7E">
        <w:rPr>
          <w:rFonts w:ascii="Times New Roman" w:eastAsia="Times New Roman" w:hAnsi="Times New Roman" w:cs="Times New Roman"/>
          <w:bCs/>
          <w:sz w:val="24"/>
          <w:szCs w:val="24"/>
          <w:lang w:eastAsia="ja-JP"/>
        </w:rPr>
        <w:t xml:space="preserve">have antennas pointing either tangential to the orbit or pointed towards the Earth’s surface </w:t>
      </w:r>
      <w:r w:rsidR="005C5114" w:rsidRPr="009D6F7E">
        <w:rPr>
          <w:rFonts w:ascii="Times New Roman" w:eastAsia="Times New Roman" w:hAnsi="Times New Roman" w:cs="Times New Roman"/>
          <w:bCs/>
          <w:sz w:val="24"/>
          <w:szCs w:val="24"/>
          <w:lang w:eastAsia="ja-JP"/>
        </w:rPr>
        <w:t>taking measurements over the entire Earth’s surface</w:t>
      </w:r>
      <w:r w:rsidR="00457D19" w:rsidRPr="009D6F7E">
        <w:rPr>
          <w:rFonts w:ascii="Times New Roman" w:eastAsia="Times New Roman" w:hAnsi="Times New Roman" w:cs="Times New Roman"/>
          <w:bCs/>
          <w:sz w:val="24"/>
          <w:szCs w:val="24"/>
          <w:lang w:eastAsia="ja-JP"/>
        </w:rPr>
        <w:t xml:space="preserve"> and </w:t>
      </w:r>
      <w:r w:rsidRPr="009D6F7E">
        <w:rPr>
          <w:rFonts w:ascii="Times New Roman" w:eastAsia="Times New Roman" w:hAnsi="Times New Roman" w:cs="Times New Roman"/>
          <w:bCs/>
          <w:sz w:val="24"/>
          <w:szCs w:val="24"/>
          <w:lang w:eastAsia="ja-JP"/>
        </w:rPr>
        <w:t xml:space="preserve">regularly performing critical meteorological and environmental measurements, usually from low altitude orbits.  FIXED service </w:t>
      </w:r>
      <w:r w:rsidR="00457D19" w:rsidRPr="009D6F7E">
        <w:rPr>
          <w:rFonts w:ascii="Times New Roman" w:eastAsia="Times New Roman" w:hAnsi="Times New Roman" w:cs="Times New Roman"/>
          <w:bCs/>
          <w:sz w:val="24"/>
          <w:szCs w:val="24"/>
          <w:lang w:eastAsia="ja-JP"/>
        </w:rPr>
        <w:t xml:space="preserve">communications </w:t>
      </w:r>
      <w:r w:rsidRPr="009D6F7E">
        <w:rPr>
          <w:rFonts w:ascii="Times New Roman" w:eastAsia="Times New Roman" w:hAnsi="Times New Roman" w:cs="Times New Roman"/>
          <w:bCs/>
          <w:sz w:val="24"/>
          <w:szCs w:val="24"/>
          <w:lang w:eastAsia="ja-JP"/>
        </w:rPr>
        <w:t>is the prim</w:t>
      </w:r>
      <w:r w:rsidR="00457D19" w:rsidRPr="009D6F7E">
        <w:rPr>
          <w:rFonts w:ascii="Times New Roman" w:eastAsia="Times New Roman" w:hAnsi="Times New Roman" w:cs="Times New Roman"/>
          <w:bCs/>
          <w:sz w:val="24"/>
          <w:szCs w:val="24"/>
          <w:lang w:eastAsia="ja-JP"/>
        </w:rPr>
        <w:t xml:space="preserve">ary focus </w:t>
      </w:r>
      <w:r w:rsidRPr="009D6F7E">
        <w:rPr>
          <w:rFonts w:ascii="Times New Roman" w:eastAsia="Times New Roman" w:hAnsi="Times New Roman" w:cs="Times New Roman"/>
          <w:bCs/>
          <w:sz w:val="24"/>
          <w:szCs w:val="24"/>
          <w:lang w:eastAsia="ja-JP"/>
        </w:rPr>
        <w:t xml:space="preserve">for consideration </w:t>
      </w:r>
      <w:r w:rsidR="00457D19" w:rsidRPr="009D6F7E">
        <w:rPr>
          <w:rFonts w:ascii="Times New Roman" w:eastAsia="Times New Roman" w:hAnsi="Times New Roman" w:cs="Times New Roman"/>
          <w:bCs/>
          <w:sz w:val="24"/>
          <w:szCs w:val="24"/>
          <w:lang w:eastAsia="ja-JP"/>
        </w:rPr>
        <w:t xml:space="preserve">for this work </w:t>
      </w:r>
      <w:r w:rsidRPr="009D6F7E">
        <w:rPr>
          <w:rFonts w:ascii="Times New Roman" w:eastAsia="Times New Roman" w:hAnsi="Times New Roman" w:cs="Times New Roman"/>
          <w:bCs/>
          <w:sz w:val="24"/>
          <w:szCs w:val="24"/>
          <w:lang w:eastAsia="ja-JP"/>
        </w:rPr>
        <w:t xml:space="preserve">at this time as its fixed geometry </w:t>
      </w:r>
      <w:r w:rsidR="00457D19" w:rsidRPr="009D6F7E">
        <w:rPr>
          <w:rFonts w:ascii="Times New Roman" w:eastAsia="Times New Roman" w:hAnsi="Times New Roman" w:cs="Times New Roman"/>
          <w:bCs/>
          <w:sz w:val="24"/>
          <w:szCs w:val="24"/>
          <w:lang w:eastAsia="ja-JP"/>
        </w:rPr>
        <w:t xml:space="preserve">and </w:t>
      </w:r>
      <w:r w:rsidR="00C56233" w:rsidRPr="009D6F7E">
        <w:rPr>
          <w:rFonts w:ascii="Times New Roman" w:eastAsia="Times New Roman" w:hAnsi="Times New Roman" w:cs="Times New Roman"/>
          <w:bCs/>
          <w:sz w:val="24"/>
          <w:szCs w:val="24"/>
          <w:lang w:eastAsia="ja-JP"/>
        </w:rPr>
        <w:t>usually</w:t>
      </w:r>
      <w:r w:rsidR="00F15C91" w:rsidRPr="009D6F7E">
        <w:rPr>
          <w:rFonts w:ascii="Times New Roman" w:eastAsia="Times New Roman" w:hAnsi="Times New Roman" w:cs="Times New Roman"/>
          <w:bCs/>
          <w:sz w:val="24"/>
          <w:szCs w:val="24"/>
          <w:lang w:eastAsia="ja-JP"/>
        </w:rPr>
        <w:t xml:space="preserve"> </w:t>
      </w:r>
      <w:r w:rsidR="00457D19" w:rsidRPr="009D6F7E">
        <w:rPr>
          <w:rFonts w:ascii="Times New Roman" w:eastAsia="Times New Roman" w:hAnsi="Times New Roman" w:cs="Times New Roman"/>
          <w:bCs/>
          <w:sz w:val="24"/>
          <w:szCs w:val="24"/>
          <w:lang w:eastAsia="ja-JP"/>
        </w:rPr>
        <w:t>non-active antennas</w:t>
      </w:r>
      <w:del w:id="57" w:author="Author">
        <w:r w:rsidR="00457D19" w:rsidRPr="009D6F7E" w:rsidDel="005147F1">
          <w:rPr>
            <w:rFonts w:ascii="Times New Roman" w:eastAsia="Times New Roman" w:hAnsi="Times New Roman" w:cs="Times New Roman"/>
            <w:bCs/>
            <w:sz w:val="24"/>
            <w:szCs w:val="24"/>
            <w:lang w:eastAsia="ja-JP"/>
          </w:rPr>
          <w:delText xml:space="preserve"> </w:delText>
        </w:r>
      </w:del>
      <w:r w:rsidR="00457D19" w:rsidRPr="009D6F7E">
        <w:rPr>
          <w:rFonts w:ascii="Times New Roman" w:eastAsia="Times New Roman" w:hAnsi="Times New Roman" w:cs="Times New Roman"/>
          <w:bCs/>
          <w:sz w:val="24"/>
          <w:szCs w:val="24"/>
          <w:lang w:eastAsia="ja-JP"/>
        </w:rPr>
        <w:t xml:space="preserve"> may present a less complex sharing scenario</w:t>
      </w:r>
      <w:r w:rsidRPr="009D6F7E">
        <w:rPr>
          <w:rFonts w:ascii="Times New Roman" w:eastAsia="Times New Roman" w:hAnsi="Times New Roman" w:cs="Times New Roman"/>
          <w:bCs/>
          <w:sz w:val="24"/>
          <w:szCs w:val="24"/>
          <w:lang w:eastAsia="ja-JP"/>
        </w:rPr>
        <w:t xml:space="preserve"> </w:t>
      </w:r>
      <w:r w:rsidR="00457D19" w:rsidRPr="009D6F7E">
        <w:rPr>
          <w:rFonts w:ascii="Times New Roman" w:eastAsia="Times New Roman" w:hAnsi="Times New Roman" w:cs="Times New Roman"/>
          <w:bCs/>
          <w:sz w:val="24"/>
          <w:szCs w:val="24"/>
          <w:lang w:eastAsia="ja-JP"/>
        </w:rPr>
        <w:t xml:space="preserve">when </w:t>
      </w:r>
      <w:r w:rsidR="008669FB" w:rsidRPr="009D6F7E">
        <w:rPr>
          <w:rFonts w:ascii="Times New Roman" w:eastAsia="Times New Roman" w:hAnsi="Times New Roman" w:cs="Times New Roman"/>
          <w:bCs/>
          <w:sz w:val="24"/>
          <w:szCs w:val="24"/>
          <w:lang w:eastAsia="ja-JP"/>
        </w:rPr>
        <w:t>compared to any MOBILE service</w:t>
      </w:r>
      <w:r w:rsidR="00457D19" w:rsidRPr="009D6F7E">
        <w:rPr>
          <w:rFonts w:ascii="Times New Roman" w:eastAsia="Times New Roman" w:hAnsi="Times New Roman" w:cs="Times New Roman"/>
          <w:bCs/>
          <w:sz w:val="24"/>
          <w:szCs w:val="24"/>
          <w:lang w:eastAsia="ja-JP"/>
        </w:rPr>
        <w:t xml:space="preserve"> application</w:t>
      </w:r>
      <w:r w:rsidR="008669FB" w:rsidRPr="009D6F7E">
        <w:rPr>
          <w:rFonts w:ascii="Times New Roman" w:eastAsia="Times New Roman" w:hAnsi="Times New Roman" w:cs="Times New Roman"/>
          <w:bCs/>
          <w:sz w:val="24"/>
          <w:szCs w:val="24"/>
          <w:lang w:eastAsia="ja-JP"/>
        </w:rPr>
        <w:t xml:space="preserve">.    FIXED systems above 71 GHz have the potential </w:t>
      </w:r>
      <w:r w:rsidR="00457D19" w:rsidRPr="009D6F7E">
        <w:rPr>
          <w:rFonts w:ascii="Times New Roman" w:eastAsia="Times New Roman" w:hAnsi="Times New Roman" w:cs="Times New Roman"/>
          <w:bCs/>
          <w:sz w:val="24"/>
          <w:szCs w:val="24"/>
          <w:lang w:eastAsia="ja-JP"/>
        </w:rPr>
        <w:t xml:space="preserve">for </w:t>
      </w:r>
      <w:r w:rsidR="008669FB" w:rsidRPr="009D6F7E">
        <w:rPr>
          <w:rFonts w:ascii="Times New Roman" w:eastAsia="Times New Roman" w:hAnsi="Times New Roman" w:cs="Times New Roman"/>
          <w:bCs/>
          <w:sz w:val="24"/>
          <w:szCs w:val="24"/>
          <w:lang w:eastAsia="ja-JP"/>
        </w:rPr>
        <w:t xml:space="preserve">quick </w:t>
      </w:r>
      <w:r w:rsidR="00457D19" w:rsidRPr="009D6F7E">
        <w:rPr>
          <w:rFonts w:ascii="Times New Roman" w:eastAsia="Times New Roman" w:hAnsi="Times New Roman" w:cs="Times New Roman"/>
          <w:bCs/>
          <w:sz w:val="24"/>
          <w:szCs w:val="24"/>
          <w:lang w:eastAsia="ja-JP"/>
        </w:rPr>
        <w:t xml:space="preserve">deployment (compared to wired/fiber links) </w:t>
      </w:r>
      <w:r w:rsidR="008669FB" w:rsidRPr="009D6F7E">
        <w:rPr>
          <w:rFonts w:ascii="Times New Roman" w:eastAsia="Times New Roman" w:hAnsi="Times New Roman" w:cs="Times New Roman"/>
          <w:bCs/>
          <w:sz w:val="24"/>
          <w:szCs w:val="24"/>
          <w:lang w:eastAsia="ja-JP"/>
        </w:rPr>
        <w:t xml:space="preserve">for paths with a distance of a few km as well as lower costs in places with </w:t>
      </w:r>
      <w:r w:rsidR="00457D19" w:rsidRPr="009D6F7E">
        <w:rPr>
          <w:rFonts w:ascii="Times New Roman" w:eastAsia="Times New Roman" w:hAnsi="Times New Roman" w:cs="Times New Roman"/>
          <w:bCs/>
          <w:sz w:val="24"/>
          <w:szCs w:val="24"/>
          <w:lang w:eastAsia="ja-JP"/>
        </w:rPr>
        <w:t>difficult terrain for wired installations, requirements for temporary high-bandwidth restoration links and other short term connectivity needs</w:t>
      </w:r>
      <w:commentRangeStart w:id="58"/>
      <w:ins w:id="59" w:author="Author">
        <w:r w:rsidR="005147F1" w:rsidRPr="009D6F7E">
          <w:rPr>
            <w:rFonts w:ascii="Times New Roman" w:eastAsia="Times New Roman" w:hAnsi="Times New Roman" w:cs="Times New Roman"/>
            <w:bCs/>
            <w:sz w:val="24"/>
            <w:szCs w:val="24"/>
            <w:lang w:eastAsia="ja-JP"/>
          </w:rPr>
          <w:t>.</w:t>
        </w:r>
      </w:ins>
      <w:del w:id="60" w:author="Author">
        <w:r w:rsidR="00F15C91" w:rsidRPr="009D6F7E" w:rsidDel="005147F1">
          <w:rPr>
            <w:rFonts w:ascii="Times New Roman" w:eastAsia="Times New Roman" w:hAnsi="Times New Roman" w:cs="Times New Roman"/>
            <w:bCs/>
            <w:sz w:val="24"/>
            <w:szCs w:val="24"/>
            <w:lang w:eastAsia="ja-JP"/>
          </w:rPr>
          <w:delText xml:space="preserve">.  If resources permit the study may include the use of active FIXED antennas which are specifically designed to simultaneously place a null on known satellite positions will also directing power </w:delText>
        </w:r>
        <w:r w:rsidR="00A93C25" w:rsidRPr="009D6F7E" w:rsidDel="005147F1">
          <w:rPr>
            <w:rFonts w:ascii="Times New Roman" w:eastAsia="Times New Roman" w:hAnsi="Times New Roman" w:cs="Times New Roman"/>
            <w:bCs/>
            <w:sz w:val="24"/>
            <w:szCs w:val="24"/>
            <w:lang w:eastAsia="ja-JP"/>
          </w:rPr>
          <w:delText>to</w:delText>
        </w:r>
        <w:r w:rsidR="00F15C91" w:rsidRPr="009D6F7E" w:rsidDel="005147F1">
          <w:rPr>
            <w:rFonts w:ascii="Times New Roman" w:eastAsia="Times New Roman" w:hAnsi="Times New Roman" w:cs="Times New Roman"/>
            <w:bCs/>
            <w:sz w:val="24"/>
            <w:szCs w:val="24"/>
            <w:lang w:eastAsia="ja-JP"/>
          </w:rPr>
          <w:delText xml:space="preserve"> a  desired receiver.</w:delText>
        </w:r>
        <w:r w:rsidR="00C56233" w:rsidRPr="009D6F7E" w:rsidDel="005147F1">
          <w:rPr>
            <w:rFonts w:ascii="Times New Roman" w:eastAsia="Times New Roman" w:hAnsi="Times New Roman" w:cs="Times New Roman"/>
            <w:bCs/>
            <w:sz w:val="24"/>
            <w:szCs w:val="24"/>
            <w:lang w:eastAsia="ja-JP"/>
          </w:rPr>
          <w:delText xml:space="preserve"> </w:delText>
        </w:r>
      </w:del>
      <w:commentRangeEnd w:id="58"/>
      <w:r w:rsidR="005147F1" w:rsidRPr="009D6F7E">
        <w:rPr>
          <w:rStyle w:val="CommentReference"/>
        </w:rPr>
        <w:commentReference w:id="58"/>
      </w:r>
      <w:commentRangeStart w:id="61"/>
      <w:del w:id="62" w:author="Author">
        <w:r w:rsidR="00C56233" w:rsidRPr="009D6F7E" w:rsidDel="003E1965">
          <w:rPr>
            <w:rFonts w:ascii="Times New Roman" w:eastAsia="Times New Roman" w:hAnsi="Times New Roman" w:cs="Times New Roman"/>
            <w:bCs/>
            <w:sz w:val="24"/>
            <w:szCs w:val="24"/>
            <w:lang w:eastAsia="ja-JP"/>
          </w:rPr>
          <w:delText>While such antennas would incl</w:delText>
        </w:r>
        <w:r w:rsidR="00A2580A" w:rsidRPr="009D6F7E" w:rsidDel="003E1965">
          <w:rPr>
            <w:rFonts w:ascii="Times New Roman" w:eastAsia="Times New Roman" w:hAnsi="Times New Roman" w:cs="Times New Roman"/>
            <w:bCs/>
            <w:sz w:val="24"/>
            <w:szCs w:val="24"/>
            <w:lang w:eastAsia="ja-JP"/>
          </w:rPr>
          <w:delText>ude</w:delText>
        </w:r>
        <w:r w:rsidR="00C56233" w:rsidRPr="009D6F7E" w:rsidDel="003E1965">
          <w:rPr>
            <w:rFonts w:ascii="Times New Roman" w:eastAsia="Times New Roman" w:hAnsi="Times New Roman" w:cs="Times New Roman"/>
            <w:bCs/>
            <w:sz w:val="24"/>
            <w:szCs w:val="24"/>
            <w:lang w:eastAsia="ja-JP"/>
          </w:rPr>
          <w:delText xml:space="preserve"> </w:delText>
        </w:r>
        <w:r w:rsidR="00A2580A" w:rsidRPr="009D6F7E" w:rsidDel="003E1965">
          <w:rPr>
            <w:rFonts w:ascii="Times New Roman" w:eastAsia="Times New Roman" w:hAnsi="Times New Roman" w:cs="Times New Roman"/>
            <w:bCs/>
            <w:sz w:val="24"/>
            <w:szCs w:val="24"/>
            <w:lang w:eastAsia="ja-JP"/>
          </w:rPr>
          <w:delText xml:space="preserve">multiple </w:delText>
        </w:r>
        <w:r w:rsidR="00C56233" w:rsidRPr="009D6F7E" w:rsidDel="003E1965">
          <w:rPr>
            <w:rFonts w:ascii="Times New Roman" w:eastAsia="Times New Roman" w:hAnsi="Times New Roman" w:cs="Times New Roman"/>
            <w:bCs/>
            <w:sz w:val="24"/>
            <w:szCs w:val="24"/>
            <w:lang w:eastAsia="ja-JP"/>
          </w:rPr>
          <w:delText xml:space="preserve">radiating elements similar to MIMO antennas, the amplitude and phase control algorithms to achieve both a null in the satellite direction and good power transfer to the intended receiver would be different. </w:delText>
        </w:r>
      </w:del>
      <w:commentRangeEnd w:id="61"/>
      <w:r w:rsidR="003E1965" w:rsidRPr="009D6F7E">
        <w:rPr>
          <w:rStyle w:val="CommentReference"/>
        </w:rPr>
        <w:commentReference w:id="61"/>
      </w:r>
      <w:ins w:id="63" w:author="Author">
        <w:r w:rsidR="003E1965" w:rsidRPr="009D6F7E">
          <w:rPr>
            <w:rFonts w:ascii="Times New Roman" w:eastAsia="Times New Roman" w:hAnsi="Times New Roman" w:cs="Times New Roman"/>
            <w:bCs/>
            <w:sz w:val="24"/>
            <w:szCs w:val="24"/>
            <w:lang w:eastAsia="ja-JP"/>
          </w:rPr>
          <w:t xml:space="preserve"> </w:t>
        </w:r>
        <w:commentRangeStart w:id="64"/>
        <w:del w:id="65" w:author="Author">
          <w:r w:rsidR="003E1965" w:rsidRPr="009D6F7E" w:rsidDel="005A62BD">
            <w:rPr>
              <w:rFonts w:ascii="Times New Roman" w:eastAsia="Times New Roman" w:hAnsi="Times New Roman" w:cs="Times New Roman"/>
              <w:bCs/>
              <w:sz w:val="24"/>
              <w:szCs w:val="24"/>
              <w:lang w:eastAsia="ja-JP"/>
            </w:rPr>
            <w:delText>However, there may be some instances in time where there are a large number of passive sensors that are within view of the active antenna, and this may not be a feasible approach due to the additional system complexity associated with</w:delText>
          </w:r>
          <w:r w:rsidR="00781F73" w:rsidRPr="009D6F7E" w:rsidDel="005A62BD">
            <w:rPr>
              <w:rFonts w:ascii="Times New Roman" w:eastAsia="Times New Roman" w:hAnsi="Times New Roman" w:cs="Times New Roman"/>
              <w:bCs/>
              <w:sz w:val="24"/>
              <w:szCs w:val="24"/>
              <w:lang w:eastAsia="ja-JP"/>
            </w:rPr>
            <w:delText xml:space="preserve"> simultaneously forming</w:delText>
          </w:r>
          <w:r w:rsidR="003E1965" w:rsidRPr="009D6F7E" w:rsidDel="005A62BD">
            <w:rPr>
              <w:rFonts w:ascii="Times New Roman" w:eastAsia="Times New Roman" w:hAnsi="Times New Roman" w:cs="Times New Roman"/>
              <w:bCs/>
              <w:sz w:val="24"/>
              <w:szCs w:val="24"/>
              <w:lang w:eastAsia="ja-JP"/>
            </w:rPr>
            <w:delText xml:space="preserve"> a large number of</w:delText>
          </w:r>
          <w:r w:rsidR="00781F73" w:rsidRPr="009D6F7E" w:rsidDel="005A62BD">
            <w:rPr>
              <w:rFonts w:ascii="Times New Roman" w:eastAsia="Times New Roman" w:hAnsi="Times New Roman" w:cs="Times New Roman"/>
              <w:bCs/>
              <w:sz w:val="24"/>
              <w:szCs w:val="24"/>
              <w:lang w:eastAsia="ja-JP"/>
            </w:rPr>
            <w:delText xml:space="preserve"> nulls in the antenna pattern and maintaining constant knowledge of the passive sensor’s location relative to that of the active antenna.</w:delText>
          </w:r>
        </w:del>
      </w:ins>
      <w:commentRangeEnd w:id="64"/>
      <w:del w:id="66" w:author="Author">
        <w:r w:rsidR="005147F1" w:rsidRPr="009D6F7E" w:rsidDel="005A62BD">
          <w:rPr>
            <w:rStyle w:val="CommentReference"/>
          </w:rPr>
          <w:commentReference w:id="64"/>
        </w:r>
      </w:del>
    </w:p>
    <w:p w14:paraId="791F2D8E" w14:textId="5DE790A2" w:rsidR="008669FB" w:rsidRPr="009D6F7E" w:rsidRDefault="008669FB">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 xml:space="preserve">While </w:t>
      </w:r>
      <w:r w:rsidR="00457D19" w:rsidRPr="009D6F7E">
        <w:rPr>
          <w:rFonts w:ascii="Times New Roman" w:eastAsia="Times New Roman" w:hAnsi="Times New Roman" w:cs="Times New Roman"/>
          <w:bCs/>
          <w:sz w:val="24"/>
          <w:szCs w:val="24"/>
          <w:lang w:eastAsia="ja-JP"/>
        </w:rPr>
        <w:t xml:space="preserve">RR No. </w:t>
      </w:r>
      <w:r w:rsidRPr="009D6F7E">
        <w:rPr>
          <w:rFonts w:ascii="Times New Roman" w:eastAsia="Times New Roman" w:hAnsi="Times New Roman" w:cs="Times New Roman"/>
          <w:bCs/>
          <w:sz w:val="24"/>
          <w:szCs w:val="24"/>
          <w:lang w:eastAsia="ja-JP"/>
        </w:rPr>
        <w:t>5.340 bands individually have bandwidth of a few GHz,</w:t>
      </w:r>
      <w:r w:rsidR="00C56233" w:rsidRPr="009D6F7E">
        <w:rPr>
          <w:rFonts w:ascii="Times New Roman" w:eastAsia="Times New Roman" w:hAnsi="Times New Roman" w:cs="Times New Roman"/>
          <w:bCs/>
          <w:sz w:val="24"/>
          <w:szCs w:val="24"/>
          <w:lang w:eastAsia="ja-JP"/>
        </w:rPr>
        <w:t xml:space="preserve"> the locations of</w:t>
      </w:r>
      <w:r w:rsidRPr="009D6F7E">
        <w:rPr>
          <w:rFonts w:ascii="Times New Roman" w:eastAsia="Times New Roman" w:hAnsi="Times New Roman" w:cs="Times New Roman"/>
          <w:bCs/>
          <w:sz w:val="24"/>
          <w:szCs w:val="24"/>
          <w:lang w:eastAsia="ja-JP"/>
        </w:rPr>
        <w:t xml:space="preserve"> the </w:t>
      </w:r>
      <w:del w:id="67" w:author="Author">
        <w:r w:rsidRPr="009D6F7E" w:rsidDel="005A62BD">
          <w:rPr>
            <w:rFonts w:ascii="Times New Roman" w:eastAsia="Times New Roman" w:hAnsi="Times New Roman" w:cs="Times New Roman"/>
            <w:bCs/>
            <w:sz w:val="24"/>
            <w:szCs w:val="24"/>
            <w:lang w:eastAsia="ja-JP"/>
          </w:rPr>
          <w:delText xml:space="preserve">numerous </w:delText>
        </w:r>
      </w:del>
      <w:ins w:id="68" w:author="Author">
        <w:r w:rsidR="005A62BD" w:rsidRPr="009D6F7E">
          <w:rPr>
            <w:rFonts w:ascii="Times New Roman" w:eastAsia="Times New Roman" w:hAnsi="Times New Roman" w:cs="Times New Roman"/>
            <w:bCs/>
            <w:sz w:val="24"/>
            <w:szCs w:val="24"/>
            <w:lang w:eastAsia="ja-JP"/>
          </w:rPr>
          <w:t xml:space="preserve">11 </w:t>
        </w:r>
      </w:ins>
      <w:r w:rsidRPr="009D6F7E">
        <w:rPr>
          <w:rFonts w:ascii="Times New Roman" w:eastAsia="Times New Roman" w:hAnsi="Times New Roman" w:cs="Times New Roman"/>
          <w:bCs/>
          <w:sz w:val="24"/>
          <w:szCs w:val="24"/>
          <w:lang w:eastAsia="ja-JP"/>
        </w:rPr>
        <w:t xml:space="preserve">such bands </w:t>
      </w:r>
      <w:del w:id="69" w:author="Author">
        <w:r w:rsidRPr="009D6F7E" w:rsidDel="005A62BD">
          <w:rPr>
            <w:rFonts w:ascii="Times New Roman" w:eastAsia="Times New Roman" w:hAnsi="Times New Roman" w:cs="Times New Roman"/>
            <w:bCs/>
            <w:sz w:val="24"/>
            <w:szCs w:val="24"/>
            <w:lang w:eastAsia="ja-JP"/>
          </w:rPr>
          <w:delText xml:space="preserve">above </w:delText>
        </w:r>
      </w:del>
      <w:ins w:id="70" w:author="Author">
        <w:r w:rsidR="005A62BD" w:rsidRPr="009D6F7E">
          <w:rPr>
            <w:rFonts w:ascii="Times New Roman" w:eastAsia="Times New Roman" w:hAnsi="Times New Roman" w:cs="Times New Roman"/>
            <w:bCs/>
            <w:sz w:val="24"/>
            <w:szCs w:val="24"/>
            <w:lang w:eastAsia="ja-JP"/>
          </w:rPr>
          <w:t xml:space="preserve">in </w:t>
        </w:r>
      </w:ins>
      <w:r w:rsidRPr="009D6F7E">
        <w:rPr>
          <w:rFonts w:ascii="Times New Roman" w:eastAsia="Times New Roman" w:hAnsi="Times New Roman" w:cs="Times New Roman"/>
          <w:bCs/>
          <w:sz w:val="24"/>
          <w:szCs w:val="24"/>
          <w:lang w:eastAsia="ja-JP"/>
        </w:rPr>
        <w:t>71</w:t>
      </w:r>
      <w:ins w:id="71" w:author="Author">
        <w:r w:rsidR="005A62BD" w:rsidRPr="009D6F7E">
          <w:rPr>
            <w:rFonts w:ascii="Times New Roman" w:eastAsia="Times New Roman" w:hAnsi="Times New Roman" w:cs="Times New Roman"/>
            <w:bCs/>
            <w:sz w:val="24"/>
            <w:szCs w:val="24"/>
            <w:lang w:eastAsia="ja-JP"/>
          </w:rPr>
          <w:t>-275</w:t>
        </w:r>
      </w:ins>
      <w:r w:rsidRPr="009D6F7E">
        <w:rPr>
          <w:rFonts w:ascii="Times New Roman" w:eastAsia="Times New Roman" w:hAnsi="Times New Roman" w:cs="Times New Roman"/>
          <w:bCs/>
          <w:sz w:val="24"/>
          <w:szCs w:val="24"/>
          <w:lang w:eastAsia="ja-JP"/>
        </w:rPr>
        <w:t xml:space="preserve"> GHz limit the ability to create large contiguous </w:t>
      </w:r>
      <w:del w:id="72" w:author="Author">
        <w:r w:rsidRPr="009D6F7E" w:rsidDel="00BA3BD1">
          <w:rPr>
            <w:rFonts w:ascii="Times New Roman" w:eastAsia="Times New Roman" w:hAnsi="Times New Roman" w:cs="Times New Roman"/>
            <w:bCs/>
            <w:sz w:val="24"/>
            <w:szCs w:val="24"/>
            <w:lang w:eastAsia="ja-JP"/>
          </w:rPr>
          <w:delText>bands</w:delText>
        </w:r>
      </w:del>
      <w:ins w:id="73" w:author="Author">
        <w:r w:rsidR="00BA3BD1" w:rsidRPr="009D6F7E">
          <w:rPr>
            <w:rFonts w:ascii="Times New Roman" w:eastAsia="Times New Roman" w:hAnsi="Times New Roman" w:cs="Times New Roman"/>
            <w:bCs/>
            <w:sz w:val="24"/>
            <w:szCs w:val="24"/>
            <w:lang w:eastAsia="ja-JP"/>
          </w:rPr>
          <w:t>blocks of spectrum for use by active services unless a sharing environment can be created to ensure the protection of the passive operations</w:t>
        </w:r>
      </w:ins>
      <w:r w:rsidRPr="009D6F7E">
        <w:rPr>
          <w:rFonts w:ascii="Times New Roman" w:eastAsia="Times New Roman" w:hAnsi="Times New Roman" w:cs="Times New Roman"/>
          <w:bCs/>
          <w:sz w:val="24"/>
          <w:szCs w:val="24"/>
          <w:lang w:eastAsia="ja-JP"/>
        </w:rPr>
        <w:t xml:space="preserve">.  </w:t>
      </w:r>
      <w:r w:rsidR="004B0B46" w:rsidRPr="009D6F7E">
        <w:rPr>
          <w:rFonts w:ascii="Times New Roman" w:eastAsia="Times New Roman" w:hAnsi="Times New Roman" w:cs="Times New Roman"/>
          <w:bCs/>
          <w:sz w:val="24"/>
          <w:szCs w:val="24"/>
          <w:lang w:eastAsia="ja-JP"/>
        </w:rPr>
        <w:t xml:space="preserve">  </w:t>
      </w:r>
      <w:del w:id="74" w:author="Author">
        <w:r w:rsidR="005B1FE7" w:rsidRPr="009D6F7E" w:rsidDel="00BA3BD1">
          <w:rPr>
            <w:rFonts w:ascii="Times New Roman" w:eastAsia="Times New Roman" w:hAnsi="Times New Roman" w:cs="Times New Roman"/>
            <w:bCs/>
            <w:sz w:val="24"/>
            <w:szCs w:val="24"/>
            <w:lang w:eastAsia="ja-JP"/>
          </w:rPr>
          <w:delText xml:space="preserve">At present, there are no studies yet on the spectrum needs for Fixed service applications in the proposed range above 71 GHz, and it is technically possible to achieve wide bandwidth throughput using bands that are not contiguous.  Once spectrum requirements and operating characteristics are known, </w:delText>
        </w:r>
        <w:r w:rsidR="004B0B46" w:rsidRPr="009D6F7E" w:rsidDel="00BA3BD1">
          <w:rPr>
            <w:rFonts w:ascii="Times New Roman" w:eastAsia="Times New Roman" w:hAnsi="Times New Roman" w:cs="Times New Roman"/>
            <w:bCs/>
            <w:sz w:val="24"/>
            <w:szCs w:val="24"/>
            <w:lang w:eastAsia="ja-JP"/>
          </w:rPr>
          <w:delText xml:space="preserve">if </w:delText>
        </w:r>
        <w:r w:rsidR="00531B9F" w:rsidRPr="009D6F7E" w:rsidDel="00BA3BD1">
          <w:rPr>
            <w:rFonts w:ascii="Times New Roman" w:eastAsia="Times New Roman" w:hAnsi="Times New Roman" w:cs="Times New Roman"/>
            <w:bCs/>
            <w:sz w:val="24"/>
            <w:szCs w:val="24"/>
            <w:lang w:eastAsia="ja-JP"/>
          </w:rPr>
          <w:delText xml:space="preserve">an acceptable </w:delText>
        </w:r>
        <w:r w:rsidR="005B1FE7" w:rsidRPr="009D6F7E" w:rsidDel="00BA3BD1">
          <w:rPr>
            <w:rFonts w:ascii="Times New Roman" w:eastAsia="Times New Roman" w:hAnsi="Times New Roman" w:cs="Times New Roman"/>
            <w:bCs/>
            <w:sz w:val="24"/>
            <w:szCs w:val="24"/>
            <w:lang w:eastAsia="ja-JP"/>
          </w:rPr>
          <w:delText>sharing</w:delText>
        </w:r>
        <w:r w:rsidR="004B0B46" w:rsidRPr="009D6F7E" w:rsidDel="00BA3BD1">
          <w:rPr>
            <w:rFonts w:ascii="Times New Roman" w:eastAsia="Times New Roman" w:hAnsi="Times New Roman" w:cs="Times New Roman"/>
            <w:bCs/>
            <w:sz w:val="24"/>
            <w:szCs w:val="24"/>
            <w:lang w:eastAsia="ja-JP"/>
          </w:rPr>
          <w:delText xml:space="preserve"> </w:delText>
        </w:r>
        <w:r w:rsidR="00531B9F" w:rsidRPr="009D6F7E" w:rsidDel="00BA3BD1">
          <w:rPr>
            <w:rFonts w:ascii="Times New Roman" w:eastAsia="Times New Roman" w:hAnsi="Times New Roman" w:cs="Times New Roman"/>
            <w:bCs/>
            <w:sz w:val="24"/>
            <w:szCs w:val="24"/>
            <w:lang w:eastAsia="ja-JP"/>
          </w:rPr>
          <w:delText xml:space="preserve">procedure </w:delText>
        </w:r>
        <w:r w:rsidR="004B0B46" w:rsidRPr="009D6F7E" w:rsidDel="00BA3BD1">
          <w:rPr>
            <w:rFonts w:ascii="Times New Roman" w:eastAsia="Times New Roman" w:hAnsi="Times New Roman" w:cs="Times New Roman"/>
            <w:bCs/>
            <w:sz w:val="24"/>
            <w:szCs w:val="24"/>
            <w:lang w:eastAsia="ja-JP"/>
          </w:rPr>
          <w:delText xml:space="preserve">could be found </w:delText>
        </w:r>
        <w:r w:rsidR="005B1FE7" w:rsidRPr="009D6F7E" w:rsidDel="00BA3BD1">
          <w:rPr>
            <w:rFonts w:ascii="Times New Roman" w:eastAsia="Times New Roman" w:hAnsi="Times New Roman" w:cs="Times New Roman"/>
            <w:bCs/>
            <w:sz w:val="24"/>
            <w:szCs w:val="24"/>
            <w:lang w:eastAsia="ja-JP"/>
          </w:rPr>
          <w:delText xml:space="preserve">that ensures the EESS (passive) protection criteria, as defined in Rec. ITU-R RS.2017, is satisfied, wider </w:delText>
        </w:r>
        <w:r w:rsidR="00531B9F" w:rsidRPr="009D6F7E" w:rsidDel="00BA3BD1">
          <w:rPr>
            <w:rFonts w:ascii="Times New Roman" w:eastAsia="Times New Roman" w:hAnsi="Times New Roman" w:cs="Times New Roman"/>
            <w:bCs/>
            <w:sz w:val="24"/>
            <w:szCs w:val="24"/>
            <w:lang w:eastAsia="ja-JP"/>
          </w:rPr>
          <w:delText>contiguous band</w:delText>
        </w:r>
        <w:r w:rsidR="005B1FE7" w:rsidRPr="009D6F7E" w:rsidDel="00BA3BD1">
          <w:rPr>
            <w:rFonts w:ascii="Times New Roman" w:eastAsia="Times New Roman" w:hAnsi="Times New Roman" w:cs="Times New Roman"/>
            <w:bCs/>
            <w:sz w:val="24"/>
            <w:szCs w:val="24"/>
            <w:lang w:eastAsia="ja-JP"/>
          </w:rPr>
          <w:delText>s could be available</w:delText>
        </w:r>
        <w:r w:rsidR="00531B9F" w:rsidRPr="009D6F7E" w:rsidDel="00BA3BD1">
          <w:rPr>
            <w:rFonts w:ascii="Times New Roman" w:eastAsia="Times New Roman" w:hAnsi="Times New Roman" w:cs="Times New Roman"/>
            <w:bCs/>
            <w:sz w:val="24"/>
            <w:szCs w:val="24"/>
            <w:lang w:eastAsia="ja-JP"/>
          </w:rPr>
          <w:delText>.</w:delText>
        </w:r>
      </w:del>
    </w:p>
    <w:p w14:paraId="00EE73F8" w14:textId="35044455" w:rsidR="00531B9F" w:rsidRPr="009D6F7E" w:rsidRDefault="005B1FE7">
      <w:pPr>
        <w:rPr>
          <w:rFonts w:ascii="Times New Roman" w:eastAsia="Times New Roman" w:hAnsi="Times New Roman" w:cs="Times New Roman"/>
          <w:bCs/>
          <w:sz w:val="24"/>
          <w:szCs w:val="24"/>
          <w:lang w:eastAsia="ja-JP"/>
        </w:rPr>
      </w:pPr>
      <w:del w:id="75" w:author="Author">
        <w:r w:rsidRPr="009D6F7E" w:rsidDel="00B93F46">
          <w:rPr>
            <w:rFonts w:ascii="Times New Roman" w:eastAsia="Times New Roman" w:hAnsi="Times New Roman" w:cs="Times New Roman"/>
            <w:bCs/>
            <w:sz w:val="24"/>
            <w:szCs w:val="24"/>
            <w:lang w:eastAsia="ja-JP"/>
          </w:rPr>
          <w:delText>P</w:delText>
        </w:r>
        <w:r w:rsidR="00531B9F" w:rsidRPr="009D6F7E" w:rsidDel="00B93F46">
          <w:rPr>
            <w:rFonts w:ascii="Times New Roman" w:eastAsia="Times New Roman" w:hAnsi="Times New Roman" w:cs="Times New Roman"/>
            <w:bCs/>
            <w:sz w:val="24"/>
            <w:szCs w:val="24"/>
            <w:lang w:eastAsia="ja-JP"/>
          </w:rPr>
          <w:delText xml:space="preserve">rotection of the </w:delText>
        </w:r>
        <w:r w:rsidRPr="009D6F7E" w:rsidDel="00B93F46">
          <w:rPr>
            <w:rFonts w:ascii="Times New Roman" w:eastAsia="Times New Roman" w:hAnsi="Times New Roman" w:cs="Times New Roman"/>
            <w:bCs/>
            <w:sz w:val="24"/>
            <w:szCs w:val="24"/>
            <w:lang w:eastAsia="ja-JP"/>
          </w:rPr>
          <w:delText xml:space="preserve">EESS (passive) sensors in bands allocated to EESS (passive) services </w:delText>
        </w:r>
        <w:r w:rsidR="00531B9F" w:rsidRPr="009D6F7E" w:rsidDel="00B93F46">
          <w:rPr>
            <w:rFonts w:ascii="Times New Roman" w:eastAsia="Times New Roman" w:hAnsi="Times New Roman" w:cs="Times New Roman"/>
            <w:bCs/>
            <w:sz w:val="24"/>
            <w:szCs w:val="24"/>
            <w:lang w:eastAsia="ja-JP"/>
          </w:rPr>
          <w:delText xml:space="preserve">has to be a key issue in the design of any </w:delText>
        </w:r>
        <w:r w:rsidRPr="009D6F7E" w:rsidDel="00B93F46">
          <w:rPr>
            <w:rFonts w:ascii="Times New Roman" w:eastAsia="Times New Roman" w:hAnsi="Times New Roman" w:cs="Times New Roman"/>
            <w:bCs/>
            <w:sz w:val="24"/>
            <w:szCs w:val="24"/>
            <w:lang w:eastAsia="ja-JP"/>
          </w:rPr>
          <w:delText xml:space="preserve">fixed service </w:delText>
        </w:r>
        <w:r w:rsidR="00531B9F" w:rsidRPr="009D6F7E" w:rsidDel="00B93F46">
          <w:rPr>
            <w:rFonts w:ascii="Times New Roman" w:eastAsia="Times New Roman" w:hAnsi="Times New Roman" w:cs="Times New Roman"/>
            <w:bCs/>
            <w:sz w:val="24"/>
            <w:szCs w:val="24"/>
            <w:lang w:eastAsia="ja-JP"/>
          </w:rPr>
          <w:delText xml:space="preserve">system </w:delText>
        </w:r>
        <w:r w:rsidRPr="009D6F7E" w:rsidDel="00B93F46">
          <w:rPr>
            <w:rFonts w:ascii="Times New Roman" w:eastAsia="Times New Roman" w:hAnsi="Times New Roman" w:cs="Times New Roman"/>
            <w:bCs/>
            <w:sz w:val="24"/>
            <w:szCs w:val="24"/>
            <w:lang w:eastAsia="ja-JP"/>
          </w:rPr>
          <w:delText xml:space="preserve">operating in or nearby to passive allocations. </w:delText>
        </w:r>
        <w:r w:rsidRPr="009D6F7E" w:rsidDel="006A4649">
          <w:rPr>
            <w:rFonts w:ascii="Times New Roman" w:eastAsia="Times New Roman" w:hAnsi="Times New Roman" w:cs="Times New Roman"/>
            <w:bCs/>
            <w:sz w:val="24"/>
            <w:szCs w:val="24"/>
            <w:lang w:eastAsia="ja-JP"/>
          </w:rPr>
          <w:delText xml:space="preserve"> </w:delText>
        </w:r>
        <w:r w:rsidRPr="009D6F7E" w:rsidDel="00B93F46">
          <w:rPr>
            <w:rFonts w:ascii="Times New Roman" w:eastAsia="Times New Roman" w:hAnsi="Times New Roman" w:cs="Times New Roman"/>
            <w:bCs/>
            <w:sz w:val="24"/>
            <w:szCs w:val="24"/>
            <w:lang w:eastAsia="ja-JP"/>
          </w:rPr>
          <w:delText xml:space="preserve">This </w:delText>
        </w:r>
      </w:del>
      <w:ins w:id="76" w:author="Author">
        <w:r w:rsidR="00B93F46" w:rsidRPr="009D6F7E">
          <w:rPr>
            <w:rFonts w:ascii="Times New Roman" w:eastAsia="Times New Roman" w:hAnsi="Times New Roman" w:cs="Times New Roman"/>
            <w:bCs/>
            <w:sz w:val="24"/>
            <w:szCs w:val="24"/>
            <w:lang w:eastAsia="ja-JP"/>
          </w:rPr>
          <w:t xml:space="preserve">Protection of RAS and EESS (passive( systems </w:t>
        </w:r>
      </w:ins>
      <w:r w:rsidRPr="009D6F7E">
        <w:rPr>
          <w:rFonts w:ascii="Times New Roman" w:eastAsia="Times New Roman" w:hAnsi="Times New Roman" w:cs="Times New Roman"/>
          <w:bCs/>
          <w:sz w:val="24"/>
          <w:szCs w:val="24"/>
          <w:lang w:eastAsia="ja-JP"/>
        </w:rPr>
        <w:t xml:space="preserve">is especially critical for RR No. 5.340 bands where no emissions are allowed.  </w:t>
      </w:r>
      <w:r w:rsidR="00531B9F" w:rsidRPr="009D6F7E">
        <w:rPr>
          <w:rFonts w:ascii="Times New Roman" w:eastAsia="Times New Roman" w:hAnsi="Times New Roman" w:cs="Times New Roman"/>
          <w:bCs/>
          <w:sz w:val="24"/>
          <w:szCs w:val="24"/>
          <w:lang w:eastAsia="ja-JP"/>
        </w:rPr>
        <w:t xml:space="preserve">  </w:t>
      </w:r>
      <w:del w:id="77" w:author="Author">
        <w:r w:rsidR="00531B9F" w:rsidRPr="009D6F7E" w:rsidDel="00E50D8F">
          <w:rPr>
            <w:rFonts w:ascii="Times New Roman" w:eastAsia="Times New Roman" w:hAnsi="Times New Roman" w:cs="Times New Roman"/>
            <w:bCs/>
            <w:sz w:val="24"/>
            <w:szCs w:val="24"/>
            <w:lang w:eastAsia="ja-JP"/>
          </w:rPr>
          <w:delText xml:space="preserve">It is not possible to discuss communications requirements in the abstract sense for such spectrum and then see if sharing is possible.  </w:delText>
        </w:r>
      </w:del>
      <w:r w:rsidRPr="009D6F7E">
        <w:rPr>
          <w:rFonts w:ascii="Times New Roman" w:eastAsia="Times New Roman" w:hAnsi="Times New Roman" w:cs="Times New Roman"/>
          <w:bCs/>
          <w:sz w:val="24"/>
          <w:szCs w:val="24"/>
          <w:lang w:eastAsia="ja-JP"/>
        </w:rPr>
        <w:t xml:space="preserve">Assembling </w:t>
      </w:r>
      <w:del w:id="78" w:author="Author">
        <w:r w:rsidRPr="009D6F7E" w:rsidDel="00E50D8F">
          <w:rPr>
            <w:rFonts w:ascii="Times New Roman" w:eastAsia="Times New Roman" w:hAnsi="Times New Roman" w:cs="Times New Roman"/>
            <w:bCs/>
            <w:sz w:val="24"/>
            <w:szCs w:val="24"/>
            <w:lang w:eastAsia="ja-JP"/>
          </w:rPr>
          <w:delText xml:space="preserve">well </w:delText>
        </w:r>
      </w:del>
      <w:r w:rsidRPr="009D6F7E">
        <w:rPr>
          <w:rFonts w:ascii="Times New Roman" w:eastAsia="Times New Roman" w:hAnsi="Times New Roman" w:cs="Times New Roman"/>
          <w:bCs/>
          <w:sz w:val="24"/>
          <w:szCs w:val="24"/>
          <w:lang w:eastAsia="ja-JP"/>
        </w:rPr>
        <w:t>defined fixed service system characteristics and passive sensor characteristics and protection criteria are an important first step in beginning this work to determine the feasibility of i</w:t>
      </w:r>
      <w:r w:rsidR="00531B9F" w:rsidRPr="009D6F7E">
        <w:rPr>
          <w:rFonts w:ascii="Times New Roman" w:eastAsia="Times New Roman" w:hAnsi="Times New Roman" w:cs="Times New Roman"/>
          <w:bCs/>
          <w:sz w:val="24"/>
          <w:szCs w:val="24"/>
          <w:lang w:eastAsia="ja-JP"/>
        </w:rPr>
        <w:t>nterference-free sharing</w:t>
      </w:r>
      <w:ins w:id="79" w:author="Author">
        <w:r w:rsidR="00E50D8F" w:rsidRPr="009D6F7E">
          <w:rPr>
            <w:rFonts w:ascii="Times New Roman" w:eastAsia="Times New Roman" w:hAnsi="Times New Roman" w:cs="Times New Roman"/>
            <w:bCs/>
            <w:sz w:val="24"/>
            <w:szCs w:val="24"/>
            <w:lang w:eastAsia="ja-JP"/>
          </w:rPr>
          <w:t xml:space="preserve"> and the possibility of what specific conditions could be established to enable the sharing of these frequency bands by active and passive services, noting, as outlined in Resolution </w:t>
        </w:r>
        <w:r w:rsidR="00E50D8F" w:rsidRPr="009D6F7E">
          <w:rPr>
            <w:rFonts w:ascii="Times New Roman" w:eastAsia="Times New Roman" w:hAnsi="Times New Roman" w:cs="Times New Roman"/>
            <w:b/>
            <w:bCs/>
            <w:sz w:val="24"/>
            <w:szCs w:val="24"/>
            <w:lang w:eastAsia="ja-JP"/>
            <w:rPrChange w:id="80" w:author="Author">
              <w:rPr>
                <w:rFonts w:ascii="Times New Roman" w:eastAsia="Times New Roman" w:hAnsi="Times New Roman" w:cs="Times New Roman"/>
                <w:bCs/>
                <w:sz w:val="24"/>
                <w:szCs w:val="24"/>
                <w:lang w:eastAsia="ja-JP"/>
              </w:rPr>
            </w:rPrChange>
          </w:rPr>
          <w:t>731</w:t>
        </w:r>
        <w:r w:rsidR="00E50D8F" w:rsidRPr="009D6F7E">
          <w:rPr>
            <w:rFonts w:ascii="Times New Roman" w:eastAsia="Times New Roman" w:hAnsi="Times New Roman" w:cs="Times New Roman"/>
            <w:bCs/>
            <w:sz w:val="24"/>
            <w:szCs w:val="24"/>
            <w:lang w:eastAsia="ja-JP"/>
          </w:rPr>
          <w:t xml:space="preserve"> (WRC-19) the principles of burden-sharing to the extent practicable in the studies</w:t>
        </w:r>
      </w:ins>
      <w:r w:rsidR="00531B9F" w:rsidRPr="009D6F7E">
        <w:rPr>
          <w:rFonts w:ascii="Times New Roman" w:eastAsia="Times New Roman" w:hAnsi="Times New Roman" w:cs="Times New Roman"/>
          <w:bCs/>
          <w:sz w:val="24"/>
          <w:szCs w:val="24"/>
          <w:lang w:eastAsia="ja-JP"/>
        </w:rPr>
        <w:t xml:space="preserve">.  </w:t>
      </w:r>
      <w:commentRangeStart w:id="81"/>
      <w:commentRangeStart w:id="82"/>
      <w:del w:id="83" w:author="Author">
        <w:r w:rsidR="00AF7CDE" w:rsidRPr="009D6F7E" w:rsidDel="00E50D8F">
          <w:rPr>
            <w:rFonts w:ascii="Times New Roman" w:eastAsia="Times New Roman" w:hAnsi="Times New Roman" w:cs="Times New Roman"/>
            <w:bCs/>
            <w:sz w:val="24"/>
            <w:szCs w:val="24"/>
            <w:lang w:eastAsia="ja-JP"/>
          </w:rPr>
          <w:delText>However, since WRC Resolution 731 makes clear that passive service protection is the most important goal of this study, if the nominal fixed service characteristics derived from experiences at lower bands is not conducive to interference free sharing with passive services, it may be necessary to focus on what FIXED parameters are necessary to make such sharing feasible.</w:delText>
        </w:r>
        <w:commentRangeEnd w:id="81"/>
        <w:r w:rsidR="00492F20" w:rsidRPr="009D6F7E" w:rsidDel="00E50D8F">
          <w:rPr>
            <w:rStyle w:val="CommentReference"/>
          </w:rPr>
          <w:commentReference w:id="81"/>
        </w:r>
      </w:del>
      <w:commentRangeEnd w:id="82"/>
      <w:r w:rsidR="00E44C9E" w:rsidRPr="009D6F7E">
        <w:rPr>
          <w:rStyle w:val="CommentReference"/>
        </w:rPr>
        <w:commentReference w:id="82"/>
      </w:r>
    </w:p>
    <w:p w14:paraId="03A00496" w14:textId="2CDCA7B4" w:rsidR="00531B9F" w:rsidRPr="009D6F7E" w:rsidRDefault="00531B9F">
      <w:pPr>
        <w:rPr>
          <w:rFonts w:ascii="Times New Roman" w:eastAsia="Times New Roman" w:hAnsi="Times New Roman" w:cs="Times New Roman"/>
          <w:bCs/>
          <w:sz w:val="24"/>
          <w:szCs w:val="24"/>
          <w:lang w:eastAsia="ja-JP"/>
        </w:rPr>
      </w:pPr>
    </w:p>
    <w:p w14:paraId="13262CA6" w14:textId="1B628BD3" w:rsidR="0009674E" w:rsidRPr="009D6F7E" w:rsidRDefault="005B1FE7">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S</w:t>
      </w:r>
      <w:r w:rsidR="00531B9F" w:rsidRPr="009D6F7E">
        <w:rPr>
          <w:rFonts w:ascii="Times New Roman" w:eastAsia="Times New Roman" w:hAnsi="Times New Roman" w:cs="Times New Roman"/>
          <w:bCs/>
          <w:sz w:val="24"/>
          <w:szCs w:val="24"/>
          <w:lang w:eastAsia="ja-JP"/>
        </w:rPr>
        <w:t xml:space="preserve">haring above 71 GHz raises different technical issues than in the lower </w:t>
      </w:r>
      <w:ins w:id="84" w:author="Author">
        <w:r w:rsidR="006A4649" w:rsidRPr="009D6F7E">
          <w:rPr>
            <w:rFonts w:ascii="Times New Roman" w:eastAsia="Times New Roman" w:hAnsi="Times New Roman" w:cs="Times New Roman"/>
            <w:bCs/>
            <w:sz w:val="24"/>
            <w:szCs w:val="24"/>
            <w:lang w:eastAsia="ja-JP"/>
          </w:rPr>
          <w:t xml:space="preserve">passive </w:t>
        </w:r>
      </w:ins>
      <w:r w:rsidR="00531B9F" w:rsidRPr="009D6F7E">
        <w:rPr>
          <w:rFonts w:ascii="Times New Roman" w:eastAsia="Times New Roman" w:hAnsi="Times New Roman" w:cs="Times New Roman"/>
          <w:bCs/>
          <w:sz w:val="24"/>
          <w:szCs w:val="24"/>
          <w:lang w:eastAsia="ja-JP"/>
        </w:rPr>
        <w:t>bands</w:t>
      </w:r>
      <w:r w:rsidRPr="009D6F7E">
        <w:rPr>
          <w:rFonts w:ascii="Times New Roman" w:eastAsia="Times New Roman" w:hAnsi="Times New Roman" w:cs="Times New Roman"/>
          <w:bCs/>
          <w:sz w:val="24"/>
          <w:szCs w:val="24"/>
          <w:lang w:eastAsia="ja-JP"/>
        </w:rPr>
        <w:t xml:space="preserve">. </w:t>
      </w:r>
      <w:r w:rsidR="00531B9F" w:rsidRPr="009D6F7E">
        <w:rPr>
          <w:rFonts w:ascii="Times New Roman" w:eastAsia="Times New Roman" w:hAnsi="Times New Roman" w:cs="Times New Roman"/>
          <w:bCs/>
          <w:sz w:val="24"/>
          <w:szCs w:val="24"/>
          <w:lang w:eastAsia="ja-JP"/>
        </w:rPr>
        <w:t xml:space="preserve">  A</w:t>
      </w:r>
      <w:ins w:id="85" w:author="Author">
        <w:r w:rsidR="006A4649" w:rsidRPr="009D6F7E">
          <w:rPr>
            <w:rFonts w:ascii="Times New Roman" w:eastAsia="Times New Roman" w:hAnsi="Times New Roman" w:cs="Times New Roman"/>
            <w:bCs/>
            <w:sz w:val="24"/>
            <w:szCs w:val="24"/>
            <w:lang w:eastAsia="ja-JP"/>
          </w:rPr>
          <w:t>bove 71 GHz a</w:t>
        </w:r>
      </w:ins>
      <w:r w:rsidR="00531B9F" w:rsidRPr="009D6F7E">
        <w:rPr>
          <w:rFonts w:ascii="Times New Roman" w:eastAsia="Times New Roman" w:hAnsi="Times New Roman" w:cs="Times New Roman"/>
          <w:bCs/>
          <w:sz w:val="24"/>
          <w:szCs w:val="24"/>
          <w:lang w:eastAsia="ja-JP"/>
        </w:rPr>
        <w:t>tmospheric absorption</w:t>
      </w:r>
      <w:ins w:id="86" w:author="Author">
        <w:r w:rsidR="006A4649" w:rsidRPr="009D6F7E">
          <w:rPr>
            <w:rFonts w:ascii="Times New Roman" w:eastAsia="Times New Roman" w:hAnsi="Times New Roman" w:cs="Times New Roman"/>
            <w:bCs/>
            <w:sz w:val="24"/>
            <w:szCs w:val="24"/>
            <w:lang w:eastAsia="ja-JP"/>
          </w:rPr>
          <w:t xml:space="preserve"> is a key factor</w:t>
        </w:r>
      </w:ins>
      <w:r w:rsidRPr="009D6F7E">
        <w:rPr>
          <w:rFonts w:ascii="Times New Roman" w:eastAsia="Times New Roman" w:hAnsi="Times New Roman" w:cs="Times New Roman"/>
          <w:bCs/>
          <w:sz w:val="24"/>
          <w:szCs w:val="24"/>
          <w:lang w:eastAsia="ja-JP"/>
        </w:rPr>
        <w:t>, and thus overall propagation loss</w:t>
      </w:r>
      <w:r w:rsidR="00F33124" w:rsidRPr="009D6F7E">
        <w:rPr>
          <w:rFonts w:ascii="Times New Roman" w:eastAsia="Times New Roman" w:hAnsi="Times New Roman" w:cs="Times New Roman"/>
          <w:bCs/>
          <w:sz w:val="24"/>
          <w:szCs w:val="24"/>
          <w:lang w:eastAsia="ja-JP"/>
        </w:rPr>
        <w:t>,</w:t>
      </w:r>
      <w:r w:rsidR="00531B9F" w:rsidRPr="009D6F7E">
        <w:rPr>
          <w:rFonts w:ascii="Times New Roman" w:eastAsia="Times New Roman" w:hAnsi="Times New Roman" w:cs="Times New Roman"/>
          <w:bCs/>
          <w:sz w:val="24"/>
          <w:szCs w:val="24"/>
          <w:lang w:eastAsia="ja-JP"/>
        </w:rPr>
        <w:t xml:space="preserve"> </w:t>
      </w:r>
      <w:r w:rsidRPr="009D6F7E">
        <w:rPr>
          <w:rFonts w:ascii="Times New Roman" w:eastAsia="Times New Roman" w:hAnsi="Times New Roman" w:cs="Times New Roman"/>
          <w:bCs/>
          <w:sz w:val="24"/>
          <w:szCs w:val="24"/>
          <w:lang w:eastAsia="ja-JP"/>
        </w:rPr>
        <w:t>can vary greatly with respect to frequency and elevation angle</w:t>
      </w:r>
      <w:del w:id="87" w:author="Author">
        <w:r w:rsidRPr="009D6F7E" w:rsidDel="00B93F46">
          <w:rPr>
            <w:rFonts w:ascii="Times New Roman" w:eastAsia="Times New Roman" w:hAnsi="Times New Roman" w:cs="Times New Roman"/>
            <w:bCs/>
            <w:sz w:val="24"/>
            <w:szCs w:val="24"/>
            <w:lang w:eastAsia="ja-JP"/>
          </w:rPr>
          <w:delText>, and the passive sensing bands in many cases are in spectrum ranges with lower propagation losses</w:delText>
        </w:r>
        <w:r w:rsidR="00A2580A" w:rsidRPr="009D6F7E" w:rsidDel="00B93F46">
          <w:rPr>
            <w:rFonts w:ascii="Times New Roman" w:eastAsia="Times New Roman" w:hAnsi="Times New Roman" w:cs="Times New Roman"/>
            <w:bCs/>
            <w:sz w:val="24"/>
            <w:szCs w:val="24"/>
            <w:lang w:eastAsia="ja-JP"/>
          </w:rPr>
          <w:delText xml:space="preserve"> due to absorption</w:delText>
        </w:r>
      </w:del>
      <w:r w:rsidRPr="009D6F7E">
        <w:rPr>
          <w:rFonts w:ascii="Times New Roman" w:eastAsia="Times New Roman" w:hAnsi="Times New Roman" w:cs="Times New Roman"/>
          <w:bCs/>
          <w:sz w:val="24"/>
          <w:szCs w:val="24"/>
          <w:lang w:eastAsia="ja-JP"/>
        </w:rPr>
        <w:t xml:space="preserve">.  </w:t>
      </w:r>
      <w:r w:rsidR="00531B9F" w:rsidRPr="009D6F7E">
        <w:rPr>
          <w:rFonts w:ascii="Times New Roman" w:eastAsia="Times New Roman" w:hAnsi="Times New Roman" w:cs="Times New Roman"/>
          <w:bCs/>
          <w:sz w:val="24"/>
          <w:szCs w:val="24"/>
          <w:lang w:eastAsia="ja-JP"/>
        </w:rPr>
        <w:t xml:space="preserve">  </w:t>
      </w:r>
      <w:ins w:id="88" w:author="Author">
        <w:r w:rsidR="00B93F46" w:rsidRPr="009D6F7E">
          <w:rPr>
            <w:rFonts w:ascii="Times New Roman" w:eastAsia="Times New Roman" w:hAnsi="Times New Roman" w:cs="Times New Roman"/>
            <w:bCs/>
            <w:sz w:val="24"/>
            <w:szCs w:val="24"/>
            <w:lang w:eastAsia="ja-JP"/>
          </w:rPr>
          <w:t>Thus a method has to be found to limit</w:t>
        </w:r>
      </w:ins>
      <w:del w:id="89" w:author="Author">
        <w:r w:rsidR="0009674E" w:rsidRPr="009D6F7E" w:rsidDel="00B93F46">
          <w:rPr>
            <w:rFonts w:ascii="Times New Roman" w:eastAsia="Times New Roman" w:hAnsi="Times New Roman" w:cs="Times New Roman"/>
            <w:bCs/>
            <w:sz w:val="24"/>
            <w:szCs w:val="24"/>
            <w:lang w:eastAsia="ja-JP"/>
          </w:rPr>
          <w:delText xml:space="preserve"> </w:delText>
        </w:r>
      </w:del>
      <w:r w:rsidR="0009674E" w:rsidRPr="009D6F7E">
        <w:rPr>
          <w:rFonts w:ascii="Times New Roman" w:eastAsia="Times New Roman" w:hAnsi="Times New Roman" w:cs="Times New Roman"/>
          <w:bCs/>
          <w:sz w:val="24"/>
          <w:szCs w:val="24"/>
          <w:lang w:eastAsia="ja-JP"/>
        </w:rPr>
        <w:t xml:space="preserve"> </w:t>
      </w:r>
      <w:ins w:id="90" w:author="Author">
        <w:r w:rsidR="00E44C9E" w:rsidRPr="009D6F7E">
          <w:rPr>
            <w:rFonts w:ascii="Times New Roman" w:eastAsia="Times New Roman" w:hAnsi="Times New Roman" w:cs="Times New Roman"/>
            <w:bCs/>
            <w:sz w:val="24"/>
            <w:szCs w:val="24"/>
            <w:lang w:eastAsia="ja-JP"/>
          </w:rPr>
          <w:t xml:space="preserve">Initial studies may consider addressing </w:t>
        </w:r>
      </w:ins>
      <w:commentRangeStart w:id="91"/>
      <w:del w:id="92" w:author="Author">
        <w:r w:rsidR="00F33124" w:rsidRPr="009D6F7E" w:rsidDel="00E44C9E">
          <w:rPr>
            <w:rFonts w:ascii="Times New Roman" w:eastAsia="Times New Roman" w:hAnsi="Times New Roman" w:cs="Times New Roman"/>
            <w:bCs/>
            <w:sz w:val="24"/>
            <w:szCs w:val="24"/>
            <w:lang w:eastAsia="ja-JP"/>
          </w:rPr>
          <w:delText xml:space="preserve">A preliminary </w:delText>
        </w:r>
        <w:r w:rsidR="0009674E" w:rsidRPr="009D6F7E" w:rsidDel="00E44C9E">
          <w:rPr>
            <w:rFonts w:ascii="Times New Roman" w:eastAsia="Times New Roman" w:hAnsi="Times New Roman" w:cs="Times New Roman"/>
            <w:bCs/>
            <w:sz w:val="24"/>
            <w:szCs w:val="24"/>
            <w:lang w:eastAsia="ja-JP"/>
          </w:rPr>
          <w:delText xml:space="preserve">approach </w:delText>
        </w:r>
        <w:r w:rsidR="00F33124" w:rsidRPr="009D6F7E" w:rsidDel="00E44C9E">
          <w:rPr>
            <w:rFonts w:ascii="Times New Roman" w:eastAsia="Times New Roman" w:hAnsi="Times New Roman" w:cs="Times New Roman"/>
            <w:bCs/>
            <w:sz w:val="24"/>
            <w:szCs w:val="24"/>
            <w:lang w:eastAsia="ja-JP"/>
          </w:rPr>
          <w:delText xml:space="preserve">to address the </w:delText>
        </w:r>
      </w:del>
      <w:r w:rsidR="00F33124" w:rsidRPr="009D6F7E">
        <w:rPr>
          <w:rFonts w:ascii="Times New Roman" w:eastAsia="Times New Roman" w:hAnsi="Times New Roman" w:cs="Times New Roman"/>
          <w:bCs/>
          <w:sz w:val="24"/>
          <w:szCs w:val="24"/>
          <w:lang w:eastAsia="ja-JP"/>
        </w:rPr>
        <w:t xml:space="preserve">sharing </w:t>
      </w:r>
      <w:del w:id="93" w:author="Author">
        <w:r w:rsidR="00F33124" w:rsidRPr="009D6F7E" w:rsidDel="00E44C9E">
          <w:rPr>
            <w:rFonts w:ascii="Times New Roman" w:eastAsia="Times New Roman" w:hAnsi="Times New Roman" w:cs="Times New Roman"/>
            <w:bCs/>
            <w:sz w:val="24"/>
            <w:szCs w:val="24"/>
            <w:lang w:eastAsia="ja-JP"/>
          </w:rPr>
          <w:delText>issue may be</w:delText>
        </w:r>
        <w:r w:rsidR="0009674E" w:rsidRPr="009D6F7E" w:rsidDel="00E44C9E">
          <w:rPr>
            <w:rFonts w:ascii="Times New Roman" w:eastAsia="Times New Roman" w:hAnsi="Times New Roman" w:cs="Times New Roman"/>
            <w:bCs/>
            <w:sz w:val="24"/>
            <w:szCs w:val="24"/>
            <w:lang w:eastAsia="ja-JP"/>
          </w:rPr>
          <w:delText xml:space="preserve"> to</w:delText>
        </w:r>
      </w:del>
      <w:ins w:id="94" w:author="Author">
        <w:r w:rsidR="00E44C9E" w:rsidRPr="009D6F7E">
          <w:rPr>
            <w:rFonts w:ascii="Times New Roman" w:eastAsia="Times New Roman" w:hAnsi="Times New Roman" w:cs="Times New Roman"/>
            <w:bCs/>
            <w:sz w:val="24"/>
            <w:szCs w:val="24"/>
            <w:lang w:eastAsia="ja-JP"/>
          </w:rPr>
          <w:t>by the development of appropriate</w:t>
        </w:r>
      </w:ins>
      <w:r w:rsidR="0009674E" w:rsidRPr="009D6F7E">
        <w:rPr>
          <w:rFonts w:ascii="Times New Roman" w:eastAsia="Times New Roman" w:hAnsi="Times New Roman" w:cs="Times New Roman"/>
          <w:bCs/>
          <w:sz w:val="24"/>
          <w:szCs w:val="24"/>
          <w:lang w:eastAsia="ja-JP"/>
        </w:rPr>
        <w:t xml:space="preserve"> </w:t>
      </w:r>
      <w:del w:id="95" w:author="Author">
        <w:r w:rsidR="0009674E" w:rsidRPr="009D6F7E" w:rsidDel="00E44C9E">
          <w:rPr>
            <w:rFonts w:ascii="Times New Roman" w:eastAsia="Times New Roman" w:hAnsi="Times New Roman" w:cs="Times New Roman"/>
            <w:bCs/>
            <w:sz w:val="24"/>
            <w:szCs w:val="24"/>
            <w:lang w:eastAsia="ja-JP"/>
          </w:rPr>
          <w:delText xml:space="preserve">develop </w:delText>
        </w:r>
      </w:del>
      <w:r w:rsidR="0009674E" w:rsidRPr="009D6F7E">
        <w:rPr>
          <w:rFonts w:ascii="Times New Roman" w:eastAsia="Times New Roman" w:hAnsi="Times New Roman" w:cs="Times New Roman"/>
          <w:bCs/>
          <w:sz w:val="24"/>
          <w:szCs w:val="24"/>
          <w:lang w:eastAsia="ja-JP"/>
        </w:rPr>
        <w:t xml:space="preserve">EIRP limits for emissions at various elevation angles for FIXED </w:t>
      </w:r>
      <w:r w:rsidR="00F33124" w:rsidRPr="009D6F7E">
        <w:rPr>
          <w:rFonts w:ascii="Times New Roman" w:eastAsia="Times New Roman" w:hAnsi="Times New Roman" w:cs="Times New Roman"/>
          <w:bCs/>
          <w:sz w:val="24"/>
          <w:szCs w:val="24"/>
          <w:lang w:eastAsia="ja-JP"/>
        </w:rPr>
        <w:t xml:space="preserve">service </w:t>
      </w:r>
      <w:r w:rsidR="0009674E" w:rsidRPr="009D6F7E">
        <w:rPr>
          <w:rFonts w:ascii="Times New Roman" w:eastAsia="Times New Roman" w:hAnsi="Times New Roman" w:cs="Times New Roman"/>
          <w:bCs/>
          <w:sz w:val="24"/>
          <w:szCs w:val="24"/>
          <w:lang w:eastAsia="ja-JP"/>
        </w:rPr>
        <w:t xml:space="preserve">transmitters </w:t>
      </w:r>
      <w:r w:rsidR="00F33124" w:rsidRPr="009D6F7E">
        <w:rPr>
          <w:rFonts w:ascii="Times New Roman" w:eastAsia="Times New Roman" w:hAnsi="Times New Roman" w:cs="Times New Roman"/>
          <w:bCs/>
          <w:sz w:val="24"/>
          <w:szCs w:val="24"/>
          <w:lang w:eastAsia="ja-JP"/>
        </w:rPr>
        <w:t>operating in non-RR 5.340 passive bands and near</w:t>
      </w:r>
      <w:r w:rsidR="0009674E" w:rsidRPr="009D6F7E">
        <w:rPr>
          <w:rFonts w:ascii="Times New Roman" w:eastAsia="Times New Roman" w:hAnsi="Times New Roman" w:cs="Times New Roman"/>
          <w:bCs/>
          <w:sz w:val="24"/>
          <w:szCs w:val="24"/>
          <w:lang w:eastAsia="ja-JP"/>
        </w:rPr>
        <w:t xml:space="preserve"> selected </w:t>
      </w:r>
      <w:r w:rsidR="00F33124" w:rsidRPr="009D6F7E">
        <w:rPr>
          <w:rFonts w:ascii="Times New Roman" w:eastAsia="Times New Roman" w:hAnsi="Times New Roman" w:cs="Times New Roman"/>
          <w:bCs/>
          <w:sz w:val="24"/>
          <w:szCs w:val="24"/>
          <w:lang w:eastAsia="ja-JP"/>
        </w:rPr>
        <w:t xml:space="preserve">RR </w:t>
      </w:r>
      <w:r w:rsidR="0009674E" w:rsidRPr="009D6F7E">
        <w:rPr>
          <w:rFonts w:ascii="Times New Roman" w:eastAsia="Times New Roman" w:hAnsi="Times New Roman" w:cs="Times New Roman"/>
          <w:bCs/>
          <w:sz w:val="24"/>
          <w:szCs w:val="24"/>
          <w:lang w:eastAsia="ja-JP"/>
        </w:rPr>
        <w:t xml:space="preserve">5.340 bands. </w:t>
      </w:r>
      <w:commentRangeEnd w:id="91"/>
      <w:r w:rsidR="00AB3135" w:rsidRPr="009D6F7E">
        <w:rPr>
          <w:rStyle w:val="CommentReference"/>
        </w:rPr>
        <w:commentReference w:id="91"/>
      </w:r>
      <w:r w:rsidR="00F33124" w:rsidRPr="009D6F7E">
        <w:rPr>
          <w:rFonts w:ascii="Times New Roman" w:eastAsia="Times New Roman" w:hAnsi="Times New Roman" w:cs="Times New Roman"/>
          <w:bCs/>
          <w:sz w:val="24"/>
          <w:szCs w:val="24"/>
          <w:lang w:eastAsia="ja-JP"/>
        </w:rPr>
        <w:t xml:space="preserve">It should also be noted that, due to the spacecraft altitude, passive sensors operating in these bands have a large field-of-view and are highly sensitive to the aggregation effects from multiple interferers. </w:t>
      </w:r>
      <w:del w:id="96" w:author="Author">
        <w:r w:rsidR="00F33124" w:rsidRPr="009D6F7E" w:rsidDel="00955428">
          <w:rPr>
            <w:rFonts w:ascii="Times New Roman" w:eastAsia="Times New Roman" w:hAnsi="Times New Roman" w:cs="Times New Roman"/>
            <w:bCs/>
            <w:sz w:val="24"/>
            <w:szCs w:val="24"/>
            <w:lang w:eastAsia="ja-JP"/>
          </w:rPr>
          <w:delText>Therefore, it is critically important that any use of EIRP limits would have to take these aggregate interference effects into account</w:delText>
        </w:r>
        <w:r w:rsidR="00A2580A" w:rsidRPr="009D6F7E" w:rsidDel="00955428">
          <w:rPr>
            <w:rFonts w:ascii="Times New Roman" w:eastAsia="Times New Roman" w:hAnsi="Times New Roman" w:cs="Times New Roman"/>
            <w:bCs/>
            <w:sz w:val="24"/>
            <w:szCs w:val="24"/>
            <w:lang w:eastAsia="ja-JP"/>
          </w:rPr>
          <w:delText xml:space="preserve"> </w:delText>
        </w:r>
        <w:commentRangeStart w:id="97"/>
        <w:r w:rsidR="00A2580A" w:rsidRPr="009D6F7E" w:rsidDel="00955428">
          <w:rPr>
            <w:rFonts w:ascii="Times New Roman" w:eastAsia="Times New Roman" w:hAnsi="Times New Roman" w:cs="Times New Roman"/>
            <w:bCs/>
            <w:sz w:val="24"/>
            <w:szCs w:val="24"/>
            <w:lang w:eastAsia="ja-JP"/>
          </w:rPr>
          <w:delText>or should include possible numerical limits on FIXED transmitt</w:delText>
        </w:r>
        <w:r w:rsidR="00A2580A" w:rsidRPr="009D6F7E" w:rsidDel="00AB3135">
          <w:rPr>
            <w:rFonts w:ascii="Times New Roman" w:eastAsia="Times New Roman" w:hAnsi="Times New Roman" w:cs="Times New Roman"/>
            <w:bCs/>
            <w:sz w:val="24"/>
            <w:szCs w:val="24"/>
            <w:lang w:eastAsia="ja-JP"/>
          </w:rPr>
          <w:delText>er geographic density for consideration as part of a sharing mechanism subject to strict regulation</w:delText>
        </w:r>
      </w:del>
      <w:ins w:id="98" w:author="Author">
        <w:r w:rsidR="00B93F46" w:rsidRPr="009D6F7E">
          <w:rPr>
            <w:rFonts w:ascii="Times New Roman" w:eastAsia="Times New Roman" w:hAnsi="Times New Roman" w:cs="Times New Roman"/>
            <w:bCs/>
            <w:sz w:val="24"/>
            <w:szCs w:val="24"/>
            <w:lang w:eastAsia="ja-JP"/>
          </w:rPr>
          <w:t>Thus a method has oto be found to prevent interference to EESS (passive ) systems from aggregated interference.  On possible approach would be to limit the geographic density of FIXED transmitters.</w:t>
        </w:r>
      </w:ins>
      <w:del w:id="99" w:author="Author">
        <w:r w:rsidR="00A2580A" w:rsidRPr="009D6F7E" w:rsidDel="00B93F46">
          <w:rPr>
            <w:rFonts w:ascii="Times New Roman" w:eastAsia="Times New Roman" w:hAnsi="Times New Roman" w:cs="Times New Roman"/>
            <w:bCs/>
            <w:sz w:val="24"/>
            <w:szCs w:val="24"/>
            <w:lang w:eastAsia="ja-JP"/>
          </w:rPr>
          <w:delText>.</w:delText>
        </w:r>
        <w:r w:rsidR="0009674E" w:rsidRPr="009D6F7E" w:rsidDel="00B93F46">
          <w:rPr>
            <w:rFonts w:ascii="Times New Roman" w:eastAsia="Times New Roman" w:hAnsi="Times New Roman" w:cs="Times New Roman"/>
            <w:bCs/>
            <w:sz w:val="24"/>
            <w:szCs w:val="24"/>
            <w:lang w:eastAsia="ja-JP"/>
          </w:rPr>
          <w:delText xml:space="preserve"> </w:delText>
        </w:r>
        <w:commentRangeEnd w:id="97"/>
        <w:r w:rsidR="00AB3135" w:rsidRPr="009D6F7E" w:rsidDel="00B93F46">
          <w:rPr>
            <w:rStyle w:val="CommentReference"/>
          </w:rPr>
          <w:commentReference w:id="97"/>
        </w:r>
      </w:del>
    </w:p>
    <w:p w14:paraId="1714DD76" w14:textId="77777777" w:rsidR="0009674E" w:rsidRPr="009D6F7E" w:rsidRDefault="0009674E">
      <w:pPr>
        <w:rPr>
          <w:rFonts w:ascii="Times New Roman" w:eastAsia="Times New Roman" w:hAnsi="Times New Roman" w:cs="Times New Roman"/>
          <w:bCs/>
          <w:sz w:val="24"/>
          <w:szCs w:val="24"/>
          <w:lang w:eastAsia="ja-JP"/>
        </w:rPr>
      </w:pPr>
    </w:p>
    <w:p w14:paraId="281A5EE0" w14:textId="156889B9" w:rsidR="00531B9F" w:rsidRPr="009D6F7E" w:rsidRDefault="00F33124">
      <w:pPr>
        <w:rPr>
          <w:rFonts w:ascii="Times New Roman" w:eastAsia="Times New Roman" w:hAnsi="Times New Roman" w:cs="Times New Roman"/>
          <w:bCs/>
          <w:sz w:val="24"/>
          <w:szCs w:val="24"/>
          <w:lang w:eastAsia="ja-JP"/>
        </w:rPr>
      </w:pPr>
      <w:r w:rsidRPr="009D6F7E">
        <w:rPr>
          <w:rFonts w:ascii="Times New Roman" w:eastAsia="Times New Roman" w:hAnsi="Times New Roman" w:cs="Times New Roman"/>
          <w:bCs/>
          <w:sz w:val="24"/>
          <w:szCs w:val="24"/>
          <w:lang w:eastAsia="ja-JP"/>
        </w:rPr>
        <w:t xml:space="preserve">As noted above, </w:t>
      </w:r>
      <w:r w:rsidR="0009674E" w:rsidRPr="009D6F7E">
        <w:rPr>
          <w:rFonts w:ascii="Times New Roman" w:eastAsia="Times New Roman" w:hAnsi="Times New Roman" w:cs="Times New Roman"/>
          <w:bCs/>
          <w:sz w:val="24"/>
          <w:szCs w:val="24"/>
          <w:lang w:eastAsia="ja-JP"/>
        </w:rPr>
        <w:t xml:space="preserve">FIXED </w:t>
      </w:r>
      <w:r w:rsidRPr="009D6F7E">
        <w:rPr>
          <w:rFonts w:ascii="Times New Roman" w:eastAsia="Times New Roman" w:hAnsi="Times New Roman" w:cs="Times New Roman"/>
          <w:bCs/>
          <w:sz w:val="24"/>
          <w:szCs w:val="24"/>
          <w:lang w:eastAsia="ja-JP"/>
        </w:rPr>
        <w:t xml:space="preserve">service </w:t>
      </w:r>
      <w:r w:rsidR="0009674E" w:rsidRPr="009D6F7E">
        <w:rPr>
          <w:rFonts w:ascii="Times New Roman" w:eastAsia="Times New Roman" w:hAnsi="Times New Roman" w:cs="Times New Roman"/>
          <w:bCs/>
          <w:sz w:val="24"/>
          <w:szCs w:val="24"/>
          <w:lang w:eastAsia="ja-JP"/>
        </w:rPr>
        <w:t xml:space="preserve">systems generally have low elevation angles, so main beam illumination of EESS receivers by </w:t>
      </w:r>
      <w:r w:rsidRPr="009D6F7E">
        <w:rPr>
          <w:rFonts w:ascii="Times New Roman" w:eastAsia="Times New Roman" w:hAnsi="Times New Roman" w:cs="Times New Roman"/>
          <w:bCs/>
          <w:sz w:val="24"/>
          <w:szCs w:val="24"/>
          <w:lang w:eastAsia="ja-JP"/>
        </w:rPr>
        <w:t>the direct signal path can be reduced to a smaller percentage of time.   However there is a possibility that fixed service system antenna main-beam paths could interfere with passive sensors when the passive satellite is orbiting and rising from Earth horizon. Other fact</w:t>
      </w:r>
      <w:r w:rsidR="00742CB5" w:rsidRPr="009D6F7E">
        <w:rPr>
          <w:rFonts w:ascii="Times New Roman" w:eastAsia="Times New Roman" w:hAnsi="Times New Roman" w:cs="Times New Roman"/>
          <w:bCs/>
          <w:sz w:val="24"/>
          <w:szCs w:val="24"/>
          <w:lang w:eastAsia="ja-JP"/>
        </w:rPr>
        <w:t>o</w:t>
      </w:r>
      <w:r w:rsidRPr="009D6F7E">
        <w:rPr>
          <w:rFonts w:ascii="Times New Roman" w:eastAsia="Times New Roman" w:hAnsi="Times New Roman" w:cs="Times New Roman"/>
          <w:bCs/>
          <w:sz w:val="24"/>
          <w:szCs w:val="24"/>
          <w:lang w:eastAsia="ja-JP"/>
        </w:rPr>
        <w:t xml:space="preserve">rs, such as </w:t>
      </w:r>
      <w:r w:rsidR="0009674E" w:rsidRPr="009D6F7E">
        <w:rPr>
          <w:rFonts w:ascii="Times New Roman" w:eastAsia="Times New Roman" w:hAnsi="Times New Roman" w:cs="Times New Roman"/>
          <w:bCs/>
          <w:sz w:val="24"/>
          <w:szCs w:val="24"/>
          <w:lang w:eastAsia="ja-JP"/>
        </w:rPr>
        <w:t xml:space="preserve">sidelobe illumination </w:t>
      </w:r>
      <w:r w:rsidRPr="009D6F7E">
        <w:rPr>
          <w:rFonts w:ascii="Times New Roman" w:eastAsia="Times New Roman" w:hAnsi="Times New Roman" w:cs="Times New Roman"/>
          <w:bCs/>
          <w:sz w:val="24"/>
          <w:szCs w:val="24"/>
          <w:lang w:eastAsia="ja-JP"/>
        </w:rPr>
        <w:t xml:space="preserve">and multipath propagation/reflections </w:t>
      </w:r>
      <w:r w:rsidR="0009674E" w:rsidRPr="009D6F7E">
        <w:rPr>
          <w:rFonts w:ascii="Times New Roman" w:eastAsia="Times New Roman" w:hAnsi="Times New Roman" w:cs="Times New Roman"/>
          <w:bCs/>
          <w:sz w:val="24"/>
          <w:szCs w:val="24"/>
          <w:lang w:eastAsia="ja-JP"/>
        </w:rPr>
        <w:t>a</w:t>
      </w:r>
      <w:r w:rsidRPr="009D6F7E">
        <w:rPr>
          <w:rFonts w:ascii="Times New Roman" w:eastAsia="Times New Roman" w:hAnsi="Times New Roman" w:cs="Times New Roman"/>
          <w:bCs/>
          <w:sz w:val="24"/>
          <w:szCs w:val="24"/>
          <w:lang w:eastAsia="ja-JP"/>
        </w:rPr>
        <w:t>re</w:t>
      </w:r>
      <w:r w:rsidR="0009674E" w:rsidRPr="009D6F7E">
        <w:rPr>
          <w:rFonts w:ascii="Times New Roman" w:eastAsia="Times New Roman" w:hAnsi="Times New Roman" w:cs="Times New Roman"/>
          <w:bCs/>
          <w:sz w:val="24"/>
          <w:szCs w:val="24"/>
          <w:lang w:eastAsia="ja-JP"/>
        </w:rPr>
        <w:t xml:space="preserve"> possible interference source</w:t>
      </w:r>
      <w:r w:rsidRPr="009D6F7E">
        <w:rPr>
          <w:rFonts w:ascii="Times New Roman" w:eastAsia="Times New Roman" w:hAnsi="Times New Roman" w:cs="Times New Roman"/>
          <w:bCs/>
          <w:sz w:val="24"/>
          <w:szCs w:val="24"/>
          <w:lang w:eastAsia="ja-JP"/>
        </w:rPr>
        <w:t>s</w:t>
      </w:r>
      <w:r w:rsidR="0009674E" w:rsidRPr="009D6F7E">
        <w:rPr>
          <w:rFonts w:ascii="Times New Roman" w:eastAsia="Times New Roman" w:hAnsi="Times New Roman" w:cs="Times New Roman"/>
          <w:bCs/>
          <w:sz w:val="24"/>
          <w:szCs w:val="24"/>
          <w:lang w:eastAsia="ja-JP"/>
        </w:rPr>
        <w:t xml:space="preserve">.  </w:t>
      </w:r>
      <w:r w:rsidRPr="009D6F7E">
        <w:rPr>
          <w:rFonts w:ascii="Times New Roman" w:eastAsia="Times New Roman" w:hAnsi="Times New Roman" w:cs="Times New Roman"/>
          <w:bCs/>
          <w:sz w:val="24"/>
          <w:szCs w:val="24"/>
          <w:lang w:eastAsia="ja-JP"/>
        </w:rPr>
        <w:t>Consequently, advice from WP 3J and WP 3M is needed on these issues.  Also, w</w:t>
      </w:r>
      <w:r w:rsidR="0009674E" w:rsidRPr="009D6F7E">
        <w:rPr>
          <w:rFonts w:ascii="Times New Roman" w:eastAsia="Times New Roman" w:hAnsi="Times New Roman" w:cs="Times New Roman"/>
          <w:bCs/>
          <w:sz w:val="24"/>
          <w:szCs w:val="24"/>
          <w:lang w:eastAsia="ja-JP"/>
        </w:rPr>
        <w:t xml:space="preserve">hile all finite size </w:t>
      </w:r>
      <w:r w:rsidRPr="009D6F7E">
        <w:rPr>
          <w:rFonts w:ascii="Times New Roman" w:eastAsia="Times New Roman" w:hAnsi="Times New Roman" w:cs="Times New Roman"/>
          <w:bCs/>
          <w:sz w:val="24"/>
          <w:szCs w:val="24"/>
          <w:lang w:eastAsia="ja-JP"/>
        </w:rPr>
        <w:t xml:space="preserve">non-active </w:t>
      </w:r>
      <w:r w:rsidR="0009674E" w:rsidRPr="009D6F7E">
        <w:rPr>
          <w:rFonts w:ascii="Times New Roman" w:eastAsia="Times New Roman" w:hAnsi="Times New Roman" w:cs="Times New Roman"/>
          <w:bCs/>
          <w:sz w:val="24"/>
          <w:szCs w:val="24"/>
          <w:lang w:eastAsia="ja-JP"/>
        </w:rPr>
        <w:t xml:space="preserve">antennas must have sidelobes for </w:t>
      </w:r>
      <w:r w:rsidRPr="009D6F7E">
        <w:rPr>
          <w:rFonts w:ascii="Times New Roman" w:eastAsia="Times New Roman" w:hAnsi="Times New Roman" w:cs="Times New Roman"/>
          <w:bCs/>
          <w:sz w:val="24"/>
          <w:szCs w:val="24"/>
          <w:lang w:eastAsia="ja-JP"/>
        </w:rPr>
        <w:t xml:space="preserve">practical </w:t>
      </w:r>
      <w:r w:rsidR="0009674E" w:rsidRPr="009D6F7E">
        <w:rPr>
          <w:rFonts w:ascii="Times New Roman" w:eastAsia="Times New Roman" w:hAnsi="Times New Roman" w:cs="Times New Roman"/>
          <w:bCs/>
          <w:sz w:val="24"/>
          <w:szCs w:val="24"/>
          <w:lang w:eastAsia="ja-JP"/>
        </w:rPr>
        <w:t xml:space="preserve">reasons, it </w:t>
      </w:r>
      <w:r w:rsidRPr="009D6F7E">
        <w:rPr>
          <w:rFonts w:ascii="Times New Roman" w:eastAsia="Times New Roman" w:hAnsi="Times New Roman" w:cs="Times New Roman"/>
          <w:bCs/>
          <w:sz w:val="24"/>
          <w:szCs w:val="24"/>
          <w:lang w:eastAsia="ja-JP"/>
        </w:rPr>
        <w:t>may be</w:t>
      </w:r>
      <w:r w:rsidR="0009674E" w:rsidRPr="009D6F7E">
        <w:rPr>
          <w:rFonts w:ascii="Times New Roman" w:eastAsia="Times New Roman" w:hAnsi="Times New Roman" w:cs="Times New Roman"/>
          <w:bCs/>
          <w:sz w:val="24"/>
          <w:szCs w:val="24"/>
          <w:lang w:eastAsia="ja-JP"/>
        </w:rPr>
        <w:t xml:space="preserve"> possible to decrease sidelobes at high elevation angles below the typical values generally encountered in today’s FIXED </w:t>
      </w:r>
      <w:r w:rsidRPr="009D6F7E">
        <w:rPr>
          <w:rFonts w:ascii="Times New Roman" w:eastAsia="Times New Roman" w:hAnsi="Times New Roman" w:cs="Times New Roman"/>
          <w:bCs/>
          <w:sz w:val="24"/>
          <w:szCs w:val="24"/>
          <w:lang w:eastAsia="ja-JP"/>
        </w:rPr>
        <w:t xml:space="preserve">service </w:t>
      </w:r>
      <w:r w:rsidR="001573AA" w:rsidRPr="009D6F7E">
        <w:rPr>
          <w:rFonts w:ascii="Times New Roman" w:eastAsia="Times New Roman" w:hAnsi="Times New Roman" w:cs="Times New Roman"/>
          <w:bCs/>
          <w:sz w:val="24"/>
          <w:szCs w:val="24"/>
          <w:lang w:eastAsia="ja-JP"/>
        </w:rPr>
        <w:t>applications,</w:t>
      </w:r>
      <w:r w:rsidR="0009674E" w:rsidRPr="009D6F7E">
        <w:rPr>
          <w:rFonts w:ascii="Times New Roman" w:eastAsia="Times New Roman" w:hAnsi="Times New Roman" w:cs="Times New Roman"/>
          <w:bCs/>
          <w:sz w:val="24"/>
          <w:szCs w:val="24"/>
          <w:lang w:eastAsia="ja-JP"/>
        </w:rPr>
        <w:t xml:space="preserve"> which were designed in a terrestrial-to-</w:t>
      </w:r>
      <w:r w:rsidR="00B16D6B" w:rsidRPr="009D6F7E">
        <w:rPr>
          <w:rFonts w:ascii="Times New Roman" w:eastAsia="Times New Roman" w:hAnsi="Times New Roman" w:cs="Times New Roman"/>
          <w:bCs/>
          <w:sz w:val="24"/>
          <w:szCs w:val="24"/>
          <w:lang w:eastAsia="ja-JP"/>
        </w:rPr>
        <w:t>terrestrial</w:t>
      </w:r>
      <w:r w:rsidR="0009674E" w:rsidRPr="009D6F7E">
        <w:rPr>
          <w:rFonts w:ascii="Times New Roman" w:eastAsia="Times New Roman" w:hAnsi="Times New Roman" w:cs="Times New Roman"/>
          <w:bCs/>
          <w:sz w:val="24"/>
          <w:szCs w:val="24"/>
          <w:lang w:eastAsia="ja-JP"/>
        </w:rPr>
        <w:t xml:space="preserve">  sharing environment where such sidelobes were not of concern.</w:t>
      </w:r>
      <w:r w:rsidR="00B16D6B" w:rsidRPr="009D6F7E">
        <w:rPr>
          <w:rFonts w:ascii="Times New Roman" w:eastAsia="Times New Roman" w:hAnsi="Times New Roman" w:cs="Times New Roman"/>
          <w:bCs/>
          <w:sz w:val="24"/>
          <w:szCs w:val="24"/>
          <w:lang w:eastAsia="ja-JP"/>
        </w:rPr>
        <w:t xml:space="preserve">  </w:t>
      </w:r>
      <w:r w:rsidR="001573AA" w:rsidRPr="009D6F7E">
        <w:rPr>
          <w:rFonts w:ascii="Times New Roman" w:eastAsia="Times New Roman" w:hAnsi="Times New Roman" w:cs="Times New Roman"/>
          <w:bCs/>
          <w:sz w:val="24"/>
          <w:szCs w:val="24"/>
          <w:lang w:eastAsia="ja-JP"/>
        </w:rPr>
        <w:t xml:space="preserve">Information could be sought from antenna researchers on the feasibility of such antenna designs. </w:t>
      </w:r>
    </w:p>
    <w:p w14:paraId="6B42D48F" w14:textId="77777777" w:rsidR="00D01F67" w:rsidRPr="009D6F7E" w:rsidRDefault="00D01F67">
      <w:pPr>
        <w:rPr>
          <w:rFonts w:ascii="Times New Roman" w:eastAsia="Times New Roman" w:hAnsi="Times New Roman" w:cs="Times New Roman"/>
          <w:b/>
          <w:bCs/>
          <w:sz w:val="24"/>
          <w:szCs w:val="24"/>
          <w:lang w:eastAsia="ja-JP"/>
        </w:rPr>
      </w:pPr>
      <w:r w:rsidRPr="009D6F7E">
        <w:rPr>
          <w:rFonts w:ascii="Times New Roman" w:eastAsia="Times New Roman" w:hAnsi="Times New Roman" w:cs="Times New Roman"/>
          <w:b/>
          <w:bCs/>
          <w:sz w:val="24"/>
          <w:szCs w:val="24"/>
          <w:lang w:eastAsia="ja-JP"/>
        </w:rPr>
        <w:t>Proposal</w:t>
      </w:r>
    </w:p>
    <w:p w14:paraId="7DE1620A" w14:textId="4F59C8FC" w:rsidR="00D01F67" w:rsidRPr="009D6F7E" w:rsidRDefault="001573AA">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T</w:t>
      </w:r>
      <w:r w:rsidR="00FF6AD4" w:rsidRPr="009D6F7E">
        <w:rPr>
          <w:rFonts w:ascii="Times New Roman" w:eastAsia="Times New Roman" w:hAnsi="Times New Roman" w:cs="Times New Roman"/>
          <w:bCs/>
          <w:sz w:val="24"/>
          <w:szCs w:val="24"/>
        </w:rPr>
        <w:t xml:space="preserve">he United States proposes </w:t>
      </w:r>
      <w:ins w:id="100" w:author="Author">
        <w:r w:rsidR="00955428" w:rsidRPr="009D6F7E">
          <w:rPr>
            <w:rFonts w:ascii="Times New Roman" w:eastAsia="Times New Roman" w:hAnsi="Times New Roman" w:cs="Times New Roman"/>
            <w:bCs/>
            <w:sz w:val="24"/>
            <w:szCs w:val="24"/>
          </w:rPr>
          <w:t xml:space="preserve">initiating the studies called for in Resolution </w:t>
        </w:r>
        <w:r w:rsidR="00955428" w:rsidRPr="009D6F7E">
          <w:rPr>
            <w:rFonts w:ascii="Times New Roman" w:eastAsia="Times New Roman" w:hAnsi="Times New Roman" w:cs="Times New Roman"/>
            <w:b/>
            <w:bCs/>
            <w:sz w:val="24"/>
            <w:szCs w:val="24"/>
            <w:rPrChange w:id="101" w:author="Author">
              <w:rPr>
                <w:rFonts w:ascii="Times New Roman" w:eastAsia="Times New Roman" w:hAnsi="Times New Roman" w:cs="Times New Roman"/>
                <w:bCs/>
                <w:sz w:val="24"/>
                <w:szCs w:val="24"/>
              </w:rPr>
            </w:rPrChange>
          </w:rPr>
          <w:t>731</w:t>
        </w:r>
        <w:r w:rsidR="00955428" w:rsidRPr="009D6F7E">
          <w:rPr>
            <w:rFonts w:ascii="Times New Roman" w:eastAsia="Times New Roman" w:hAnsi="Times New Roman" w:cs="Times New Roman"/>
            <w:bCs/>
            <w:sz w:val="24"/>
            <w:szCs w:val="24"/>
          </w:rPr>
          <w:t xml:space="preserve"> (WRC-19) to explore under what conditions for sharing are possible between active and passive services in the frequency bands above 71 GHz.  In order to facilitate this work, </w:t>
        </w:r>
        <w:r w:rsidR="00316A00" w:rsidRPr="009D6F7E">
          <w:rPr>
            <w:rFonts w:ascii="Times New Roman" w:eastAsia="Times New Roman" w:hAnsi="Times New Roman" w:cs="Times New Roman"/>
            <w:bCs/>
            <w:sz w:val="24"/>
            <w:szCs w:val="24"/>
          </w:rPr>
          <w:t xml:space="preserve"> technical studies may consider </w:t>
        </w:r>
      </w:ins>
      <w:r w:rsidR="00FF6AD4" w:rsidRPr="009D6F7E">
        <w:rPr>
          <w:rFonts w:ascii="Times New Roman" w:eastAsia="Times New Roman" w:hAnsi="Times New Roman" w:cs="Times New Roman"/>
          <w:bCs/>
          <w:sz w:val="24"/>
          <w:szCs w:val="24"/>
        </w:rPr>
        <w:t>d</w:t>
      </w:r>
      <w:r w:rsidR="00D01F67" w:rsidRPr="009D6F7E">
        <w:rPr>
          <w:rFonts w:ascii="Times New Roman" w:eastAsia="Times New Roman" w:hAnsi="Times New Roman" w:cs="Times New Roman"/>
          <w:bCs/>
          <w:sz w:val="24"/>
          <w:szCs w:val="24"/>
        </w:rPr>
        <w:t>evelop</w:t>
      </w:r>
      <w:r w:rsidR="00FF6AD4" w:rsidRPr="009D6F7E">
        <w:rPr>
          <w:rFonts w:ascii="Times New Roman" w:eastAsia="Times New Roman" w:hAnsi="Times New Roman" w:cs="Times New Roman"/>
          <w:bCs/>
          <w:sz w:val="24"/>
          <w:szCs w:val="24"/>
        </w:rPr>
        <w:t xml:space="preserve">ing methods </w:t>
      </w:r>
      <w:r w:rsidR="00D01F67" w:rsidRPr="009D6F7E">
        <w:rPr>
          <w:rFonts w:ascii="Times New Roman" w:eastAsia="Times New Roman" w:hAnsi="Times New Roman" w:cs="Times New Roman"/>
          <w:bCs/>
          <w:sz w:val="24"/>
          <w:szCs w:val="24"/>
        </w:rPr>
        <w:t xml:space="preserve">for computing the </w:t>
      </w:r>
      <w:r w:rsidRPr="009D6F7E">
        <w:rPr>
          <w:rFonts w:ascii="Times New Roman" w:eastAsia="Times New Roman" w:hAnsi="Times New Roman" w:cs="Times New Roman"/>
          <w:bCs/>
          <w:sz w:val="24"/>
          <w:szCs w:val="24"/>
        </w:rPr>
        <w:t xml:space="preserve">unwanted </w:t>
      </w:r>
      <w:r w:rsidR="00D01F67" w:rsidRPr="009D6F7E">
        <w:rPr>
          <w:rFonts w:ascii="Times New Roman" w:eastAsia="Times New Roman" w:hAnsi="Times New Roman" w:cs="Times New Roman"/>
          <w:bCs/>
          <w:sz w:val="24"/>
          <w:szCs w:val="24"/>
        </w:rPr>
        <w:t xml:space="preserve">illumination of EESS </w:t>
      </w:r>
      <w:r w:rsidRPr="009D6F7E">
        <w:rPr>
          <w:rFonts w:ascii="Times New Roman" w:eastAsia="Times New Roman" w:hAnsi="Times New Roman" w:cs="Times New Roman"/>
          <w:bCs/>
          <w:sz w:val="24"/>
          <w:szCs w:val="24"/>
        </w:rPr>
        <w:t xml:space="preserve">(passive) </w:t>
      </w:r>
      <w:r w:rsidR="00D01F67" w:rsidRPr="009D6F7E">
        <w:rPr>
          <w:rFonts w:ascii="Times New Roman" w:eastAsia="Times New Roman" w:hAnsi="Times New Roman" w:cs="Times New Roman"/>
          <w:bCs/>
          <w:sz w:val="24"/>
          <w:szCs w:val="24"/>
        </w:rPr>
        <w:t xml:space="preserve">systems by </w:t>
      </w:r>
      <w:r w:rsidRPr="009D6F7E">
        <w:rPr>
          <w:rFonts w:ascii="Times New Roman" w:eastAsia="Times New Roman" w:hAnsi="Times New Roman" w:cs="Times New Roman"/>
          <w:bCs/>
          <w:sz w:val="24"/>
          <w:szCs w:val="24"/>
        </w:rPr>
        <w:t>direct-path and/or multipath propagation effects</w:t>
      </w:r>
      <w:r w:rsidR="00AF7CDE" w:rsidRPr="009D6F7E">
        <w:rPr>
          <w:rFonts w:ascii="Times New Roman" w:eastAsia="Times New Roman" w:hAnsi="Times New Roman" w:cs="Times New Roman"/>
          <w:bCs/>
          <w:sz w:val="24"/>
          <w:szCs w:val="24"/>
        </w:rPr>
        <w:t xml:space="preserve"> </w:t>
      </w:r>
      <w:r w:rsidRPr="009D6F7E">
        <w:rPr>
          <w:rFonts w:ascii="Times New Roman" w:eastAsia="Times New Roman" w:hAnsi="Times New Roman" w:cs="Times New Roman"/>
          <w:bCs/>
          <w:sz w:val="24"/>
          <w:szCs w:val="24"/>
        </w:rPr>
        <w:t>from</w:t>
      </w:r>
      <w:r w:rsidR="00D01F67" w:rsidRPr="009D6F7E">
        <w:rPr>
          <w:rFonts w:ascii="Times New Roman" w:eastAsia="Times New Roman" w:hAnsi="Times New Roman" w:cs="Times New Roman"/>
          <w:bCs/>
          <w:sz w:val="24"/>
          <w:szCs w:val="24"/>
        </w:rPr>
        <w:t xml:space="preserve"> terrestrial Fixed Service systems with </w:t>
      </w:r>
      <w:r w:rsidRPr="009D6F7E">
        <w:rPr>
          <w:rFonts w:ascii="Times New Roman" w:eastAsia="Times New Roman" w:hAnsi="Times New Roman" w:cs="Times New Roman"/>
          <w:bCs/>
          <w:sz w:val="24"/>
          <w:szCs w:val="24"/>
        </w:rPr>
        <w:t xml:space="preserve">a range of </w:t>
      </w:r>
      <w:r w:rsidR="00D01F67" w:rsidRPr="009D6F7E">
        <w:rPr>
          <w:rFonts w:ascii="Times New Roman" w:eastAsia="Times New Roman" w:hAnsi="Times New Roman" w:cs="Times New Roman"/>
          <w:bCs/>
          <w:sz w:val="24"/>
          <w:szCs w:val="24"/>
        </w:rPr>
        <w:t>elevation angle paths</w:t>
      </w:r>
      <w:r w:rsidRPr="009D6F7E">
        <w:rPr>
          <w:rFonts w:ascii="Times New Roman" w:eastAsia="Times New Roman" w:hAnsi="Times New Roman" w:cs="Times New Roman"/>
          <w:bCs/>
          <w:sz w:val="24"/>
          <w:szCs w:val="24"/>
        </w:rPr>
        <w:t>, based on propagation information and system characteristics that are available or being developed.  If studies show that interference-free sharing will be achieved, then t</w:t>
      </w:r>
      <w:r w:rsidR="00D01F67" w:rsidRPr="009D6F7E">
        <w:rPr>
          <w:rFonts w:ascii="Times New Roman" w:eastAsia="Times New Roman" w:hAnsi="Times New Roman" w:cs="Times New Roman"/>
          <w:bCs/>
          <w:sz w:val="24"/>
          <w:szCs w:val="24"/>
        </w:rPr>
        <w:t xml:space="preserve">his method could then be used to develop EIRP limits </w:t>
      </w:r>
      <w:r w:rsidRPr="009D6F7E">
        <w:rPr>
          <w:rFonts w:ascii="Times New Roman" w:eastAsia="Times New Roman" w:hAnsi="Times New Roman" w:cs="Times New Roman"/>
          <w:bCs/>
          <w:sz w:val="24"/>
          <w:szCs w:val="24"/>
        </w:rPr>
        <w:t>based on Fixed system</w:t>
      </w:r>
      <w:r w:rsidR="00D01F67" w:rsidRPr="009D6F7E">
        <w:rPr>
          <w:rFonts w:ascii="Times New Roman" w:eastAsia="Times New Roman" w:hAnsi="Times New Roman" w:cs="Times New Roman"/>
          <w:bCs/>
          <w:sz w:val="24"/>
          <w:szCs w:val="24"/>
        </w:rPr>
        <w:t xml:space="preserve"> elevation angle as a possible method to </w:t>
      </w:r>
      <w:r w:rsidRPr="009D6F7E">
        <w:rPr>
          <w:rFonts w:ascii="Times New Roman" w:eastAsia="Times New Roman" w:hAnsi="Times New Roman" w:cs="Times New Roman"/>
          <w:bCs/>
          <w:sz w:val="24"/>
          <w:szCs w:val="24"/>
        </w:rPr>
        <w:t xml:space="preserve">ensure that the aggregate </w:t>
      </w:r>
      <w:r w:rsidR="00D01F67" w:rsidRPr="009D6F7E">
        <w:rPr>
          <w:rFonts w:ascii="Times New Roman" w:eastAsia="Times New Roman" w:hAnsi="Times New Roman" w:cs="Times New Roman"/>
          <w:bCs/>
          <w:sz w:val="24"/>
          <w:szCs w:val="24"/>
        </w:rPr>
        <w:t>interference</w:t>
      </w:r>
      <w:r w:rsidRPr="009D6F7E">
        <w:rPr>
          <w:rFonts w:ascii="Times New Roman" w:eastAsia="Times New Roman" w:hAnsi="Times New Roman" w:cs="Times New Roman"/>
          <w:bCs/>
          <w:sz w:val="24"/>
          <w:szCs w:val="24"/>
        </w:rPr>
        <w:t xml:space="preserve"> from all fixed service usage meets the EESS (passive) protection criteria defined in Rec. ITU-R RS.2017. </w:t>
      </w:r>
      <w:commentRangeStart w:id="102"/>
      <w:del w:id="103" w:author="Author">
        <w:r w:rsidR="000420EA" w:rsidRPr="009D6F7E" w:rsidDel="008D0E1D">
          <w:rPr>
            <w:rFonts w:ascii="Times New Roman" w:eastAsia="Times New Roman" w:hAnsi="Times New Roman" w:cs="Times New Roman"/>
            <w:bCs/>
            <w:sz w:val="24"/>
            <w:szCs w:val="24"/>
          </w:rPr>
          <w:delText xml:space="preserve">In case there is difficulty meeting the protection requirements using FIXED systems characteristics received from SG5, the study may consider what system characteristics are compatible with band sharing and whether geographic density limits for transmitters might be considered as a regulatory tool to enable interference-free sharing between active and passive services in some of the bands under consideration in Resolution </w:delText>
        </w:r>
        <w:r w:rsidR="000420EA" w:rsidRPr="009D6F7E" w:rsidDel="00125545">
          <w:rPr>
            <w:rFonts w:ascii="Times New Roman" w:eastAsia="Times New Roman" w:hAnsi="Times New Roman" w:cs="Times New Roman"/>
            <w:bCs/>
            <w:sz w:val="24"/>
            <w:szCs w:val="24"/>
          </w:rPr>
          <w:delText>731</w:delText>
        </w:r>
        <w:commentRangeEnd w:id="102"/>
        <w:r w:rsidR="007508D8" w:rsidRPr="009D6F7E" w:rsidDel="00125545">
          <w:rPr>
            <w:rStyle w:val="CommentReference"/>
          </w:rPr>
          <w:commentReference w:id="102"/>
        </w:r>
        <w:r w:rsidR="000420EA" w:rsidRPr="009D6F7E" w:rsidDel="00125545">
          <w:rPr>
            <w:rFonts w:ascii="Times New Roman" w:eastAsia="Times New Roman" w:hAnsi="Times New Roman" w:cs="Times New Roman"/>
            <w:bCs/>
            <w:sz w:val="24"/>
            <w:szCs w:val="24"/>
          </w:rPr>
          <w:delText>.</w:delText>
        </w:r>
      </w:del>
      <w:ins w:id="104" w:author="Author">
        <w:del w:id="105" w:author="Author">
          <w:r w:rsidR="007508D8" w:rsidRPr="009D6F7E" w:rsidDel="00125545">
            <w:rPr>
              <w:rFonts w:ascii="Times New Roman" w:eastAsia="Times New Roman" w:hAnsi="Times New Roman" w:cs="Times New Roman"/>
              <w:bCs/>
              <w:sz w:val="24"/>
              <w:szCs w:val="24"/>
            </w:rPr>
            <w:delText xml:space="preserve"> </w:delText>
          </w:r>
        </w:del>
      </w:ins>
      <w:commentRangeStart w:id="106"/>
      <w:commentRangeStart w:id="107"/>
      <w:del w:id="108" w:author="Author">
        <w:r w:rsidRPr="009D6F7E" w:rsidDel="00125545">
          <w:rPr>
            <w:rFonts w:ascii="Times New Roman" w:eastAsia="Times New Roman" w:hAnsi="Times New Roman" w:cs="Times New Roman"/>
            <w:bCs/>
            <w:sz w:val="24"/>
            <w:szCs w:val="24"/>
          </w:rPr>
          <w:delText>As Working Party 7C is the expert group on EESS (passive) protection, WP 1A endeavors to seek its advice on this proposal and its cooperation in beginning relevant work</w:delText>
        </w:r>
        <w:commentRangeEnd w:id="106"/>
        <w:r w:rsidR="0025128F" w:rsidRPr="009D6F7E" w:rsidDel="00125545">
          <w:rPr>
            <w:rStyle w:val="CommentReference"/>
          </w:rPr>
          <w:commentReference w:id="106"/>
        </w:r>
        <w:r w:rsidRPr="009D6F7E" w:rsidDel="00125545">
          <w:rPr>
            <w:rFonts w:ascii="Times New Roman" w:eastAsia="Times New Roman" w:hAnsi="Times New Roman" w:cs="Times New Roman"/>
            <w:bCs/>
            <w:sz w:val="24"/>
            <w:szCs w:val="24"/>
          </w:rPr>
          <w:delText xml:space="preserve">.  </w:delText>
        </w:r>
        <w:r w:rsidR="005636E4" w:rsidRPr="009D6F7E" w:rsidDel="00125545">
          <w:rPr>
            <w:rFonts w:ascii="Times New Roman" w:eastAsia="Times New Roman" w:hAnsi="Times New Roman" w:cs="Times New Roman"/>
            <w:bCs/>
            <w:sz w:val="24"/>
            <w:szCs w:val="24"/>
          </w:rPr>
          <w:delText xml:space="preserve">  </w:delText>
        </w:r>
        <w:commentRangeEnd w:id="107"/>
        <w:r w:rsidR="00316A00" w:rsidRPr="009D6F7E" w:rsidDel="00125545">
          <w:rPr>
            <w:rStyle w:val="CommentReference"/>
          </w:rPr>
          <w:commentReference w:id="107"/>
        </w:r>
      </w:del>
    </w:p>
    <w:p w14:paraId="4A7B0FA5" w14:textId="07348DF4" w:rsidR="00FF6AD4" w:rsidRPr="009D6F7E" w:rsidRDefault="000420EA">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A</w:t>
      </w:r>
      <w:r w:rsidR="001573AA" w:rsidRPr="009D6F7E">
        <w:rPr>
          <w:rFonts w:ascii="Times New Roman" w:eastAsia="Times New Roman" w:hAnsi="Times New Roman" w:cs="Times New Roman"/>
          <w:bCs/>
          <w:sz w:val="24"/>
          <w:szCs w:val="24"/>
        </w:rPr>
        <w:t>t this time, t</w:t>
      </w:r>
      <w:r w:rsidR="00FF6AD4" w:rsidRPr="009D6F7E">
        <w:rPr>
          <w:rFonts w:ascii="Times New Roman" w:eastAsia="Times New Roman" w:hAnsi="Times New Roman" w:cs="Times New Roman"/>
          <w:bCs/>
          <w:sz w:val="24"/>
          <w:szCs w:val="24"/>
        </w:rPr>
        <w:t xml:space="preserve">he US proposes to </w:t>
      </w:r>
      <w:r w:rsidR="001573AA" w:rsidRPr="009D6F7E">
        <w:rPr>
          <w:rFonts w:ascii="Times New Roman" w:eastAsia="Times New Roman" w:hAnsi="Times New Roman" w:cs="Times New Roman"/>
          <w:bCs/>
          <w:sz w:val="24"/>
          <w:szCs w:val="24"/>
        </w:rPr>
        <w:t xml:space="preserve">evaluate the suitability of this approach considering only systems operating under </w:t>
      </w:r>
      <w:r w:rsidR="00FF6AD4" w:rsidRPr="009D6F7E">
        <w:rPr>
          <w:rFonts w:ascii="Times New Roman" w:eastAsia="Times New Roman" w:hAnsi="Times New Roman" w:cs="Times New Roman"/>
          <w:bCs/>
          <w:sz w:val="24"/>
          <w:szCs w:val="24"/>
        </w:rPr>
        <w:t>the Fixed Service</w:t>
      </w:r>
      <w:r w:rsidR="00C57140" w:rsidRPr="009D6F7E">
        <w:rPr>
          <w:rFonts w:ascii="Times New Roman" w:eastAsia="Times New Roman" w:hAnsi="Times New Roman" w:cs="Times New Roman"/>
          <w:bCs/>
          <w:sz w:val="24"/>
          <w:szCs w:val="24"/>
        </w:rPr>
        <w:t>.</w:t>
      </w:r>
      <w:ins w:id="109" w:author="Author">
        <w:r w:rsidR="00316A00" w:rsidRPr="009D6F7E">
          <w:rPr>
            <w:rFonts w:ascii="Times New Roman" w:eastAsia="Times New Roman" w:hAnsi="Times New Roman" w:cs="Times New Roman"/>
            <w:bCs/>
            <w:sz w:val="24"/>
            <w:szCs w:val="24"/>
          </w:rPr>
          <w:t xml:space="preserve">  In order to seek the technical characteristics of the fixed services that could be representative of those operating in various frequency bands above 71 GHz, WP1A is invited to send a liaison statement to WP5C.</w:t>
        </w:r>
      </w:ins>
      <w:r w:rsidR="00C57140" w:rsidRPr="009D6F7E">
        <w:rPr>
          <w:rFonts w:ascii="Times New Roman" w:eastAsia="Times New Roman" w:hAnsi="Times New Roman" w:cs="Times New Roman"/>
          <w:bCs/>
          <w:sz w:val="24"/>
          <w:szCs w:val="24"/>
        </w:rPr>
        <w:t xml:space="preserve">  </w:t>
      </w:r>
      <w:ins w:id="110" w:author="Author">
        <w:r w:rsidR="00125545" w:rsidRPr="009D6F7E">
          <w:rPr>
            <w:rFonts w:ascii="Times New Roman" w:eastAsia="Times New Roman" w:hAnsi="Times New Roman" w:cs="Times New Roman"/>
            <w:bCs/>
            <w:sz w:val="24"/>
            <w:szCs w:val="24"/>
          </w:rPr>
          <w:t xml:space="preserve">In addition, a liaison statement is proposed to </w:t>
        </w:r>
        <w:r w:rsidR="00EC3379" w:rsidRPr="009D6F7E">
          <w:rPr>
            <w:rFonts w:ascii="Times New Roman" w:eastAsia="Times New Roman" w:hAnsi="Times New Roman" w:cs="Times New Roman"/>
            <w:bCs/>
            <w:sz w:val="24"/>
            <w:szCs w:val="24"/>
          </w:rPr>
          <w:t xml:space="preserve">WP 3J and 3M on the appropriate propagation aspects, and WP 7C </w:t>
        </w:r>
        <w:r w:rsidR="00B93F46" w:rsidRPr="009D6F7E">
          <w:rPr>
            <w:rFonts w:ascii="Times New Roman" w:eastAsia="Times New Roman" w:hAnsi="Times New Roman" w:cs="Times New Roman"/>
            <w:bCs/>
            <w:sz w:val="24"/>
            <w:szCs w:val="24"/>
          </w:rPr>
          <w:t xml:space="preserve"> and 7D </w:t>
        </w:r>
        <w:r w:rsidR="00EC3379" w:rsidRPr="009D6F7E">
          <w:rPr>
            <w:rFonts w:ascii="Times New Roman" w:eastAsia="Times New Roman" w:hAnsi="Times New Roman" w:cs="Times New Roman"/>
            <w:bCs/>
            <w:sz w:val="24"/>
            <w:szCs w:val="24"/>
          </w:rPr>
          <w:t>on the technical, operational and protection criteria of the passive services.</w:t>
        </w:r>
      </w:ins>
      <w:del w:id="111" w:author="Author">
        <w:r w:rsidR="00C57140" w:rsidRPr="009D6F7E" w:rsidDel="00316A00">
          <w:rPr>
            <w:rFonts w:ascii="Times New Roman" w:eastAsia="Times New Roman" w:hAnsi="Times New Roman" w:cs="Times New Roman"/>
            <w:bCs/>
            <w:sz w:val="24"/>
            <w:szCs w:val="24"/>
          </w:rPr>
          <w:delText>Additionally, at this time, the US proposes that this work only consider the feasibility of sharing with EESS (passive) systems in the 116-122.25 GHz band</w:delText>
        </w:r>
        <w:commentRangeStart w:id="112"/>
        <w:r w:rsidRPr="009D6F7E" w:rsidDel="00316A00">
          <w:rPr>
            <w:rFonts w:ascii="Times New Roman" w:eastAsia="Times New Roman" w:hAnsi="Times New Roman" w:cs="Times New Roman"/>
            <w:bCs/>
            <w:sz w:val="24"/>
            <w:szCs w:val="24"/>
          </w:rPr>
          <w:delText>, the 148.5-151.5</w:delText>
        </w:r>
        <w:r w:rsidR="0092753B" w:rsidRPr="009D6F7E" w:rsidDel="00316A00">
          <w:rPr>
            <w:rFonts w:ascii="Times New Roman" w:eastAsia="Times New Roman" w:hAnsi="Times New Roman" w:cs="Times New Roman"/>
            <w:bCs/>
            <w:sz w:val="24"/>
            <w:szCs w:val="24"/>
          </w:rPr>
          <w:delText xml:space="preserve"> GHz</w:delText>
        </w:r>
        <w:r w:rsidRPr="009D6F7E" w:rsidDel="00316A00">
          <w:rPr>
            <w:rFonts w:ascii="Times New Roman" w:eastAsia="Times New Roman" w:hAnsi="Times New Roman" w:cs="Times New Roman"/>
            <w:bCs/>
            <w:sz w:val="24"/>
            <w:szCs w:val="24"/>
          </w:rPr>
          <w:delText xml:space="preserve"> band</w:delText>
        </w:r>
        <w:r w:rsidR="00C57140" w:rsidRPr="009D6F7E" w:rsidDel="00316A00">
          <w:rPr>
            <w:rFonts w:ascii="Times New Roman" w:eastAsia="Times New Roman" w:hAnsi="Times New Roman" w:cs="Times New Roman"/>
            <w:bCs/>
            <w:sz w:val="24"/>
            <w:szCs w:val="24"/>
          </w:rPr>
          <w:delText xml:space="preserve"> </w:delText>
        </w:r>
        <w:r w:rsidRPr="009D6F7E" w:rsidDel="00316A00">
          <w:rPr>
            <w:rFonts w:ascii="Times New Roman" w:eastAsia="Times New Roman" w:hAnsi="Times New Roman" w:cs="Times New Roman"/>
            <w:bCs/>
            <w:sz w:val="24"/>
            <w:szCs w:val="24"/>
          </w:rPr>
          <w:delText xml:space="preserve">and the </w:delText>
        </w:r>
        <w:r w:rsidRPr="009D6F7E" w:rsidDel="00AD550B">
          <w:rPr>
            <w:rFonts w:ascii="Times New Roman" w:eastAsia="Times New Roman" w:hAnsi="Times New Roman" w:cs="Times New Roman"/>
            <w:bCs/>
            <w:sz w:val="24"/>
            <w:szCs w:val="24"/>
          </w:rPr>
          <w:delText xml:space="preserve">226-231.5 </w:delText>
        </w:r>
        <w:r w:rsidR="0092753B" w:rsidRPr="009D6F7E" w:rsidDel="00AD550B">
          <w:rPr>
            <w:rFonts w:ascii="Times New Roman" w:eastAsia="Times New Roman" w:hAnsi="Times New Roman" w:cs="Times New Roman"/>
            <w:bCs/>
            <w:sz w:val="24"/>
            <w:szCs w:val="24"/>
          </w:rPr>
          <w:delText xml:space="preserve">GHz </w:delText>
        </w:r>
        <w:r w:rsidRPr="009D6F7E" w:rsidDel="00AD550B">
          <w:rPr>
            <w:rFonts w:ascii="Times New Roman" w:eastAsia="Times New Roman" w:hAnsi="Times New Roman" w:cs="Times New Roman"/>
            <w:bCs/>
            <w:sz w:val="24"/>
            <w:szCs w:val="24"/>
          </w:rPr>
          <w:delText>band</w:delText>
        </w:r>
        <w:r w:rsidR="00742CB5" w:rsidRPr="009D6F7E" w:rsidDel="00AD550B">
          <w:rPr>
            <w:rFonts w:ascii="Times New Roman" w:eastAsia="Times New Roman" w:hAnsi="Times New Roman" w:cs="Times New Roman"/>
            <w:bCs/>
            <w:sz w:val="24"/>
            <w:szCs w:val="24"/>
          </w:rPr>
          <w:delText>s</w:delText>
        </w:r>
        <w:r w:rsidRPr="009D6F7E" w:rsidDel="00AD550B">
          <w:rPr>
            <w:rFonts w:ascii="Times New Roman" w:eastAsia="Times New Roman" w:hAnsi="Times New Roman" w:cs="Times New Roman"/>
            <w:bCs/>
            <w:sz w:val="24"/>
            <w:szCs w:val="24"/>
          </w:rPr>
          <w:delText xml:space="preserve">.  </w:delText>
        </w:r>
        <w:r w:rsidR="00C57140" w:rsidRPr="009D6F7E" w:rsidDel="00AD550B">
          <w:rPr>
            <w:rFonts w:ascii="Times New Roman" w:eastAsia="Times New Roman" w:hAnsi="Times New Roman" w:cs="Times New Roman"/>
            <w:bCs/>
            <w:sz w:val="24"/>
            <w:szCs w:val="24"/>
          </w:rPr>
          <w:delText xml:space="preserve">The evaluation should include consideration of adjacent band compatibility with RR No. 5.340 bands. </w:delText>
        </w:r>
      </w:del>
      <w:r w:rsidR="00C57140" w:rsidRPr="009D6F7E">
        <w:rPr>
          <w:rFonts w:ascii="Times New Roman" w:eastAsia="Times New Roman" w:hAnsi="Times New Roman" w:cs="Times New Roman"/>
          <w:bCs/>
          <w:sz w:val="24"/>
          <w:szCs w:val="24"/>
        </w:rPr>
        <w:t xml:space="preserve"> </w:t>
      </w:r>
      <w:commentRangeEnd w:id="112"/>
      <w:r w:rsidR="00AD550B" w:rsidRPr="009D6F7E">
        <w:rPr>
          <w:rStyle w:val="CommentReference"/>
        </w:rPr>
        <w:commentReference w:id="112"/>
      </w:r>
    </w:p>
    <w:p w14:paraId="6E140A13" w14:textId="34E9BAFE" w:rsidR="00FF6AD4" w:rsidRPr="009D6F7E" w:rsidRDefault="00FF6AD4">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 xml:space="preserve">In order to initiate this work, </w:t>
      </w:r>
      <w:r w:rsidR="00071643" w:rsidRPr="009D6F7E">
        <w:rPr>
          <w:rFonts w:ascii="Times New Roman" w:eastAsia="Times New Roman" w:hAnsi="Times New Roman" w:cs="Times New Roman"/>
          <w:bCs/>
          <w:sz w:val="24"/>
          <w:szCs w:val="24"/>
        </w:rPr>
        <w:t>the US proposes requesting characteristics and propagation information from the relevant working parties.  Draft liaison statements are provided for the consideration of WP</w:t>
      </w:r>
      <w:r w:rsidR="00C57140" w:rsidRPr="009D6F7E">
        <w:rPr>
          <w:rFonts w:ascii="Times New Roman" w:eastAsia="Times New Roman" w:hAnsi="Times New Roman" w:cs="Times New Roman"/>
          <w:bCs/>
          <w:sz w:val="24"/>
          <w:szCs w:val="24"/>
        </w:rPr>
        <w:t xml:space="preserve"> </w:t>
      </w:r>
      <w:r w:rsidR="00071643" w:rsidRPr="009D6F7E">
        <w:rPr>
          <w:rFonts w:ascii="Times New Roman" w:eastAsia="Times New Roman" w:hAnsi="Times New Roman" w:cs="Times New Roman"/>
          <w:bCs/>
          <w:sz w:val="24"/>
          <w:szCs w:val="24"/>
        </w:rPr>
        <w:t>1A.</w:t>
      </w:r>
    </w:p>
    <w:p w14:paraId="10714E90" w14:textId="4D79F407" w:rsidR="00071643" w:rsidRPr="009D6F7E" w:rsidRDefault="00071643">
      <w:pPr>
        <w:rPr>
          <w:rFonts w:ascii="Times New Roman" w:eastAsia="Times New Roman" w:hAnsi="Times New Roman" w:cs="Times New Roman"/>
          <w:bCs/>
          <w:sz w:val="24"/>
          <w:szCs w:val="24"/>
        </w:rPr>
      </w:pPr>
    </w:p>
    <w:p w14:paraId="5A93A042" w14:textId="65C822D7" w:rsidR="00071643" w:rsidRPr="009D6F7E" w:rsidRDefault="00071643">
      <w:pPr>
        <w:rPr>
          <w:rFonts w:ascii="Times New Roman" w:eastAsia="Times New Roman" w:hAnsi="Times New Roman" w:cs="Times New Roman"/>
          <w:bCs/>
          <w:sz w:val="24"/>
          <w:szCs w:val="24"/>
        </w:rPr>
      </w:pPr>
      <w:r w:rsidRPr="009D6F7E">
        <w:rPr>
          <w:rFonts w:ascii="Times New Roman" w:eastAsia="Times New Roman" w:hAnsi="Times New Roman" w:cs="Times New Roman"/>
          <w:bCs/>
          <w:sz w:val="24"/>
          <w:szCs w:val="24"/>
        </w:rPr>
        <w:t>Attachments:  Draft liaison statements</w:t>
      </w:r>
    </w:p>
    <w:p w14:paraId="77E1BB3E" w14:textId="349FB1F7" w:rsidR="00F3422C" w:rsidRPr="009D6F7E" w:rsidRDefault="00F3422C">
      <w:r w:rsidRPr="009D6F7E">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rsidRPr="009D6F7E" w14:paraId="3D010A4B" w14:textId="77777777" w:rsidTr="00B71AB9">
        <w:trPr>
          <w:cantSplit/>
        </w:trPr>
        <w:tc>
          <w:tcPr>
            <w:tcW w:w="6487" w:type="dxa"/>
            <w:vAlign w:val="center"/>
          </w:tcPr>
          <w:p w14:paraId="27E682AE" w14:textId="77777777" w:rsidR="00F3422C" w:rsidRPr="009D6F7E" w:rsidRDefault="00F3422C" w:rsidP="00B71AB9">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51301777" w14:textId="77777777" w:rsidR="00F3422C" w:rsidRPr="009D6F7E" w:rsidRDefault="00F3422C" w:rsidP="00B71AB9">
            <w:pPr>
              <w:shd w:val="solid" w:color="FFFFFF" w:fill="FFFFFF"/>
              <w:spacing w:line="240" w:lineRule="atLeast"/>
            </w:pPr>
            <w:bookmarkStart w:id="113" w:name="ditulogo"/>
            <w:bookmarkEnd w:id="113"/>
            <w:r w:rsidRPr="00D01434">
              <w:rPr>
                <w:noProof/>
              </w:rPr>
              <w:drawing>
                <wp:inline distT="0" distB="0" distL="0" distR="0" wp14:anchorId="6F882477" wp14:editId="54EBD7D3">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9D6F7E" w14:paraId="05CB6E90" w14:textId="77777777" w:rsidTr="00B71AB9">
        <w:trPr>
          <w:cantSplit/>
        </w:trPr>
        <w:tc>
          <w:tcPr>
            <w:tcW w:w="6487" w:type="dxa"/>
            <w:tcBorders>
              <w:bottom w:val="single" w:sz="12" w:space="0" w:color="auto"/>
            </w:tcBorders>
          </w:tcPr>
          <w:p w14:paraId="6BF4C5D2" w14:textId="77777777" w:rsidR="00F3422C" w:rsidRPr="009D6F7E"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855FCAE" w14:textId="77777777" w:rsidR="00F3422C" w:rsidRPr="009D6F7E" w:rsidRDefault="00F3422C" w:rsidP="00B71AB9">
            <w:pPr>
              <w:shd w:val="solid" w:color="FFFFFF" w:fill="FFFFFF"/>
              <w:spacing w:after="48" w:line="240" w:lineRule="atLeast"/>
            </w:pPr>
          </w:p>
        </w:tc>
      </w:tr>
      <w:tr w:rsidR="00F3422C" w:rsidRPr="009D6F7E" w14:paraId="7DB3E477" w14:textId="77777777" w:rsidTr="00B71AB9">
        <w:trPr>
          <w:cantSplit/>
        </w:trPr>
        <w:tc>
          <w:tcPr>
            <w:tcW w:w="6487" w:type="dxa"/>
            <w:tcBorders>
              <w:top w:val="single" w:sz="12" w:space="0" w:color="auto"/>
            </w:tcBorders>
          </w:tcPr>
          <w:p w14:paraId="685D4B7F" w14:textId="77777777" w:rsidR="00F3422C" w:rsidRPr="009D6F7E"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5E264863" w14:textId="77777777" w:rsidR="00F3422C" w:rsidRPr="009D6F7E" w:rsidRDefault="00F3422C" w:rsidP="00B71AB9">
            <w:pPr>
              <w:shd w:val="solid" w:color="FFFFFF" w:fill="FFFFFF"/>
              <w:spacing w:after="48" w:line="240" w:lineRule="atLeast"/>
            </w:pPr>
          </w:p>
        </w:tc>
      </w:tr>
      <w:tr w:rsidR="00F3422C" w:rsidRPr="009D6F7E" w14:paraId="7F7734D5" w14:textId="77777777" w:rsidTr="00B71AB9">
        <w:trPr>
          <w:cantSplit/>
        </w:trPr>
        <w:tc>
          <w:tcPr>
            <w:tcW w:w="6487" w:type="dxa"/>
            <w:vMerge w:val="restart"/>
          </w:tcPr>
          <w:p w14:paraId="795095A6" w14:textId="77777777" w:rsidR="00F3422C" w:rsidRPr="009D6F7E" w:rsidRDefault="00F3422C" w:rsidP="00B71AB9">
            <w:pPr>
              <w:shd w:val="solid" w:color="FFFFFF" w:fill="FFFFFF"/>
              <w:spacing w:after="240"/>
              <w:ind w:left="1134" w:hanging="1134"/>
              <w:rPr>
                <w:rFonts w:ascii="Verdana" w:hAnsi="Verdana"/>
                <w:sz w:val="20"/>
              </w:rPr>
            </w:pPr>
            <w:bookmarkStart w:id="114" w:name="recibido"/>
            <w:bookmarkStart w:id="115" w:name="dnum" w:colFirst="1" w:colLast="1"/>
            <w:bookmarkEnd w:id="114"/>
            <w:r w:rsidRPr="009D6F7E">
              <w:rPr>
                <w:rFonts w:ascii="Verdana" w:hAnsi="Verdana"/>
                <w:sz w:val="20"/>
              </w:rPr>
              <w:t>Source:</w:t>
            </w:r>
            <w:r w:rsidRPr="009D6F7E">
              <w:rPr>
                <w:rFonts w:ascii="Verdana" w:hAnsi="Verdana"/>
                <w:sz w:val="20"/>
              </w:rPr>
              <w:tab/>
              <w:t xml:space="preserve"> </w:t>
            </w:r>
          </w:p>
        </w:tc>
        <w:tc>
          <w:tcPr>
            <w:tcW w:w="3402" w:type="dxa"/>
          </w:tcPr>
          <w:p w14:paraId="2389FB37" w14:textId="215A60D0"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Document 1A/TEMP/xxx</w:t>
            </w:r>
          </w:p>
        </w:tc>
      </w:tr>
      <w:tr w:rsidR="00F3422C" w:rsidRPr="009D6F7E" w14:paraId="22663CC8" w14:textId="77777777" w:rsidTr="00B71AB9">
        <w:trPr>
          <w:cantSplit/>
        </w:trPr>
        <w:tc>
          <w:tcPr>
            <w:tcW w:w="6487" w:type="dxa"/>
            <w:vMerge/>
          </w:tcPr>
          <w:p w14:paraId="1B32D700" w14:textId="77777777" w:rsidR="00F3422C" w:rsidRPr="009D6F7E" w:rsidRDefault="00F3422C" w:rsidP="00B71AB9">
            <w:pPr>
              <w:spacing w:before="60"/>
              <w:jc w:val="center"/>
              <w:rPr>
                <w:b/>
                <w:smallCaps/>
                <w:sz w:val="32"/>
                <w:lang w:eastAsia="zh-CN"/>
              </w:rPr>
            </w:pPr>
            <w:bookmarkStart w:id="116" w:name="ddate" w:colFirst="1" w:colLast="1"/>
            <w:bookmarkEnd w:id="115"/>
          </w:p>
        </w:tc>
        <w:tc>
          <w:tcPr>
            <w:tcW w:w="3402" w:type="dxa"/>
          </w:tcPr>
          <w:p w14:paraId="086EEC27"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 xml:space="preserve"> </w:t>
            </w:r>
          </w:p>
        </w:tc>
      </w:tr>
      <w:tr w:rsidR="00F3422C" w:rsidRPr="009D6F7E" w14:paraId="54EB1C6C" w14:textId="77777777" w:rsidTr="00B71AB9">
        <w:trPr>
          <w:cantSplit/>
        </w:trPr>
        <w:tc>
          <w:tcPr>
            <w:tcW w:w="6487" w:type="dxa"/>
            <w:vMerge/>
          </w:tcPr>
          <w:p w14:paraId="4736895E" w14:textId="77777777" w:rsidR="00F3422C" w:rsidRPr="009D6F7E" w:rsidRDefault="00F3422C" w:rsidP="00B71AB9">
            <w:pPr>
              <w:spacing w:before="60"/>
              <w:jc w:val="center"/>
              <w:rPr>
                <w:b/>
                <w:smallCaps/>
                <w:sz w:val="32"/>
                <w:lang w:eastAsia="zh-CN"/>
              </w:rPr>
            </w:pPr>
            <w:bookmarkStart w:id="117" w:name="dorlang" w:colFirst="1" w:colLast="1"/>
            <w:bookmarkEnd w:id="116"/>
          </w:p>
        </w:tc>
        <w:tc>
          <w:tcPr>
            <w:tcW w:w="3402" w:type="dxa"/>
          </w:tcPr>
          <w:p w14:paraId="1240A448" w14:textId="77777777" w:rsidR="00F3422C" w:rsidRPr="009D6F7E" w:rsidRDefault="00F3422C" w:rsidP="00B71AB9">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F3422C" w:rsidRPr="009D6F7E" w14:paraId="67E38F53" w14:textId="77777777" w:rsidTr="00B71AB9">
        <w:trPr>
          <w:cantSplit/>
        </w:trPr>
        <w:tc>
          <w:tcPr>
            <w:tcW w:w="9889" w:type="dxa"/>
            <w:gridSpan w:val="2"/>
          </w:tcPr>
          <w:p w14:paraId="5AAE32E6" w14:textId="2A6190F7" w:rsidR="00F3422C" w:rsidRPr="009D6F7E" w:rsidRDefault="00F3422C" w:rsidP="00B71AB9">
            <w:pPr>
              <w:pStyle w:val="Source"/>
              <w:rPr>
                <w:lang w:eastAsia="zh-CN"/>
              </w:rPr>
            </w:pPr>
            <w:bookmarkStart w:id="118" w:name="dsource" w:colFirst="0" w:colLast="0"/>
            <w:bookmarkEnd w:id="117"/>
            <w:r w:rsidRPr="009D6F7E">
              <w:rPr>
                <w:lang w:eastAsia="zh-CN"/>
              </w:rPr>
              <w:t>Working Party 1A</w:t>
            </w:r>
          </w:p>
        </w:tc>
      </w:tr>
      <w:tr w:rsidR="00F3422C" w:rsidRPr="009D6F7E" w14:paraId="738FE281" w14:textId="77777777" w:rsidTr="00B71AB9">
        <w:trPr>
          <w:cantSplit/>
        </w:trPr>
        <w:tc>
          <w:tcPr>
            <w:tcW w:w="9889" w:type="dxa"/>
            <w:gridSpan w:val="2"/>
          </w:tcPr>
          <w:p w14:paraId="1FFE40F7" w14:textId="7C030C26" w:rsidR="00F3422C" w:rsidRPr="009D6F7E" w:rsidRDefault="00F3422C" w:rsidP="00B71AB9">
            <w:pPr>
              <w:pStyle w:val="Title1"/>
              <w:rPr>
                <w:lang w:eastAsia="zh-CN"/>
              </w:rPr>
            </w:pPr>
            <w:bookmarkStart w:id="119" w:name="drec" w:colFirst="0" w:colLast="0"/>
            <w:bookmarkEnd w:id="118"/>
            <w:r w:rsidRPr="009D6F7E">
              <w:rPr>
                <w:lang w:eastAsia="zh-CN"/>
              </w:rPr>
              <w:t xml:space="preserve">DRAFT LIAISON STATEMENT TO Working Parties 3j AND 3M </w:t>
            </w:r>
          </w:p>
          <w:p w14:paraId="780F0717" w14:textId="77777777" w:rsidR="00F3422C" w:rsidRPr="009D6F7E" w:rsidRDefault="00F3422C" w:rsidP="00B71AB9">
            <w:pPr>
              <w:pStyle w:val="Title1"/>
              <w:rPr>
                <w:lang w:eastAsia="zh-CN"/>
              </w:rPr>
            </w:pPr>
            <w:r w:rsidRPr="009D6F7E">
              <w:rPr>
                <w:lang w:eastAsia="zh-CN"/>
              </w:rPr>
              <w:t>(copy for information TO WORKING PARTIES 7C and 7D)</w:t>
            </w:r>
          </w:p>
        </w:tc>
      </w:tr>
      <w:tr w:rsidR="00F3422C" w:rsidRPr="009D6F7E" w14:paraId="5780A270" w14:textId="77777777" w:rsidTr="00B71AB9">
        <w:trPr>
          <w:cantSplit/>
        </w:trPr>
        <w:tc>
          <w:tcPr>
            <w:tcW w:w="9889" w:type="dxa"/>
            <w:gridSpan w:val="2"/>
          </w:tcPr>
          <w:p w14:paraId="71F17774" w14:textId="23FEADF5" w:rsidR="00F3422C" w:rsidRPr="009D6F7E" w:rsidRDefault="00F3422C" w:rsidP="00B71AB9">
            <w:pPr>
              <w:pStyle w:val="Title4"/>
              <w:rPr>
                <w:lang w:eastAsia="zh-CN"/>
              </w:rPr>
            </w:pPr>
            <w:bookmarkStart w:id="120" w:name="dtitle1" w:colFirst="0" w:colLast="0"/>
            <w:bookmarkEnd w:id="119"/>
            <w:r w:rsidRPr="009D6F7E">
              <w:rPr>
                <w:lang w:eastAsia="zh-CN"/>
              </w:rPr>
              <w:t xml:space="preserve">Propagation Information </w:t>
            </w:r>
            <w:r w:rsidRPr="009D6F7E">
              <w:rPr>
                <w:szCs w:val="28"/>
                <w:lang w:val="en-US"/>
              </w:rPr>
              <w:t>related to proposed</w:t>
            </w:r>
            <w:r w:rsidRPr="009D6F7E">
              <w:rPr>
                <w:lang w:eastAsia="zh-CN"/>
              </w:rPr>
              <w:t xml:space="preserve"> s</w:t>
            </w:r>
            <w:r w:rsidRPr="009D6F7E">
              <w:rPr>
                <w:szCs w:val="28"/>
                <w:lang w:val="en-US"/>
              </w:rPr>
              <w:t>tudies</w:t>
            </w:r>
            <w:r w:rsidRPr="009D6F7E">
              <w:rPr>
                <w:lang w:eastAsia="zh-CN"/>
              </w:rPr>
              <w:t xml:space="preserve"> under WRC</w:t>
            </w:r>
            <w:r w:rsidR="00C1496A" w:rsidRPr="009D6F7E">
              <w:rPr>
                <w:lang w:eastAsia="zh-CN"/>
              </w:rPr>
              <w:t xml:space="preserve"> </w:t>
            </w:r>
            <w:r w:rsidRPr="009D6F7E">
              <w:rPr>
                <w:lang w:eastAsia="zh-CN"/>
              </w:rPr>
              <w:t xml:space="preserve">Resolution 731 </w:t>
            </w:r>
          </w:p>
        </w:tc>
      </w:tr>
    </w:tbl>
    <w:p w14:paraId="7CE481EB" w14:textId="5CF5228D" w:rsidR="00F3422C" w:rsidRPr="009D6F7E" w:rsidRDefault="00F3422C" w:rsidP="00F3422C">
      <w:pPr>
        <w:keepNext/>
        <w:keepLines/>
        <w:rPr>
          <w:rFonts w:ascii="Times New Roman" w:hAnsi="Times New Roman" w:cs="Times New Roman"/>
          <w:sz w:val="24"/>
          <w:szCs w:val="24"/>
          <w:lang w:eastAsia="zh-CN"/>
          <w:rPrChange w:id="121" w:author="Author">
            <w:rPr>
              <w:rFonts w:ascii="Times New Roman" w:hAnsi="Times New Roman" w:cs="Times New Roman"/>
              <w:lang w:eastAsia="zh-CN"/>
            </w:rPr>
          </w:rPrChange>
        </w:rPr>
      </w:pPr>
      <w:bookmarkStart w:id="122" w:name="dbreak"/>
      <w:bookmarkEnd w:id="120"/>
      <w:bookmarkEnd w:id="122"/>
    </w:p>
    <w:p w14:paraId="2CAE7094" w14:textId="5E76D2C0" w:rsidR="00F3422C" w:rsidRPr="009D6F7E" w:rsidRDefault="00F3422C" w:rsidP="00F3422C">
      <w:pPr>
        <w:keepNext/>
        <w:keepLines/>
        <w:rPr>
          <w:rFonts w:ascii="Times New Roman" w:hAnsi="Times New Roman" w:cs="Times New Roman"/>
          <w:sz w:val="24"/>
          <w:szCs w:val="24"/>
          <w:lang w:eastAsia="zh-CN"/>
          <w:rPrChange w:id="123" w:author="Author">
            <w:rPr>
              <w:rFonts w:ascii="Times New Roman" w:hAnsi="Times New Roman" w:cs="Times New Roman"/>
              <w:lang w:eastAsia="zh-CN"/>
            </w:rPr>
          </w:rPrChange>
        </w:rPr>
      </w:pPr>
      <w:r w:rsidRPr="009D6F7E">
        <w:rPr>
          <w:rFonts w:ascii="Times New Roman" w:hAnsi="Times New Roman" w:cs="Times New Roman"/>
          <w:sz w:val="24"/>
          <w:szCs w:val="24"/>
          <w:lang w:eastAsia="zh-CN"/>
          <w:rPrChange w:id="124" w:author="Author">
            <w:rPr>
              <w:rFonts w:ascii="Times New Roman" w:hAnsi="Times New Roman" w:cs="Times New Roman"/>
              <w:lang w:eastAsia="zh-CN"/>
            </w:rPr>
          </w:rPrChange>
        </w:rPr>
        <w:t>In accordance with invites the ITU-R 1 of WRC</w:t>
      </w:r>
      <w:r w:rsidR="00C1496A" w:rsidRPr="009D6F7E">
        <w:rPr>
          <w:rFonts w:ascii="Times New Roman" w:hAnsi="Times New Roman" w:cs="Times New Roman"/>
          <w:sz w:val="24"/>
          <w:szCs w:val="24"/>
          <w:lang w:eastAsia="zh-CN"/>
          <w:rPrChange w:id="125" w:author="Author">
            <w:rPr>
              <w:rFonts w:ascii="Times New Roman" w:hAnsi="Times New Roman" w:cs="Times New Roman"/>
              <w:lang w:eastAsia="zh-CN"/>
            </w:rPr>
          </w:rPrChange>
        </w:rPr>
        <w:t xml:space="preserve"> </w:t>
      </w:r>
      <w:r w:rsidRPr="009D6F7E">
        <w:rPr>
          <w:rFonts w:ascii="Times New Roman" w:hAnsi="Times New Roman" w:cs="Times New Roman"/>
          <w:sz w:val="24"/>
          <w:szCs w:val="24"/>
          <w:lang w:eastAsia="zh-CN"/>
          <w:rPrChange w:id="126" w:author="Author">
            <w:rPr>
              <w:rFonts w:ascii="Times New Roman" w:hAnsi="Times New Roman" w:cs="Times New Roman"/>
              <w:lang w:eastAsia="zh-CN"/>
            </w:rPr>
          </w:rPrChange>
        </w:rPr>
        <w:t>Resolution</w:t>
      </w:r>
      <w:del w:id="127" w:author="Author">
        <w:r w:rsidRPr="009D6F7E" w:rsidDel="00637F7F">
          <w:rPr>
            <w:rFonts w:ascii="Times New Roman" w:hAnsi="Times New Roman" w:cs="Times New Roman"/>
            <w:sz w:val="24"/>
            <w:szCs w:val="24"/>
            <w:lang w:eastAsia="zh-CN"/>
            <w:rPrChange w:id="128" w:author="Author">
              <w:rPr>
                <w:rFonts w:ascii="Times New Roman" w:hAnsi="Times New Roman" w:cs="Times New Roman"/>
                <w:lang w:eastAsia="zh-CN"/>
              </w:rPr>
            </w:rPrChange>
          </w:rPr>
          <w:delText>.</w:delText>
        </w:r>
      </w:del>
      <w:r w:rsidRPr="009D6F7E">
        <w:rPr>
          <w:rFonts w:ascii="Times New Roman" w:hAnsi="Times New Roman" w:cs="Times New Roman"/>
          <w:sz w:val="24"/>
          <w:szCs w:val="24"/>
          <w:lang w:eastAsia="zh-CN"/>
          <w:rPrChange w:id="129" w:author="Author">
            <w:rPr>
              <w:rFonts w:ascii="Times New Roman" w:hAnsi="Times New Roman" w:cs="Times New Roman"/>
              <w:lang w:eastAsia="zh-CN"/>
            </w:rPr>
          </w:rPrChange>
        </w:rPr>
        <w:t xml:space="preserve"> </w:t>
      </w:r>
      <w:r w:rsidRPr="009D6F7E">
        <w:rPr>
          <w:rFonts w:ascii="Times New Roman" w:hAnsi="Times New Roman" w:cs="Times New Roman"/>
          <w:b/>
          <w:sz w:val="24"/>
          <w:szCs w:val="24"/>
          <w:lang w:eastAsia="zh-CN"/>
          <w:rPrChange w:id="130" w:author="Author">
            <w:rPr>
              <w:rFonts w:ascii="Times New Roman" w:hAnsi="Times New Roman" w:cs="Times New Roman"/>
              <w:lang w:eastAsia="zh-CN"/>
            </w:rPr>
          </w:rPrChange>
        </w:rPr>
        <w:t>731</w:t>
      </w:r>
      <w:ins w:id="131" w:author="Author">
        <w:r w:rsidR="00637F7F" w:rsidRPr="009D6F7E">
          <w:rPr>
            <w:rFonts w:ascii="Times New Roman" w:hAnsi="Times New Roman" w:cs="Times New Roman"/>
            <w:sz w:val="24"/>
            <w:szCs w:val="24"/>
            <w:lang w:eastAsia="zh-CN"/>
            <w:rPrChange w:id="132" w:author="Author">
              <w:rPr>
                <w:rFonts w:ascii="Times New Roman" w:hAnsi="Times New Roman" w:cs="Times New Roman"/>
                <w:lang w:eastAsia="zh-CN"/>
              </w:rPr>
            </w:rPrChange>
          </w:rPr>
          <w:t xml:space="preserve"> (WRC-19),</w:t>
        </w:r>
      </w:ins>
      <w:r w:rsidRPr="009D6F7E">
        <w:rPr>
          <w:rFonts w:ascii="Times New Roman" w:hAnsi="Times New Roman" w:cs="Times New Roman"/>
          <w:sz w:val="24"/>
          <w:szCs w:val="24"/>
          <w:lang w:eastAsia="zh-CN"/>
          <w:rPrChange w:id="133" w:author="Author">
            <w:rPr>
              <w:rFonts w:ascii="Times New Roman" w:hAnsi="Times New Roman" w:cs="Times New Roman"/>
              <w:lang w:eastAsia="zh-CN"/>
            </w:rPr>
          </w:rPrChange>
        </w:rPr>
        <w:t xml:space="preserve"> Working Party (WP) 1A is considering if and under what conditions sharing is possible between active and passive services in passive bands between 86 and 252 GHz. As such, WP 1A requests WPs 3J and 3M to provide guidance on which ITU-R Recommendations should be used to appropriately model the propagation effects (e.g., free-space attenuation, atmospheric absorption, hydrometeor scatter, multipath, etc.) that exist for this frequency range between terrestrial-based fixed service interferers and satellite-based passive sensors. </w:t>
      </w:r>
      <w:commentRangeStart w:id="134"/>
      <w:commentRangeStart w:id="135"/>
      <w:del w:id="136" w:author="Author">
        <w:r w:rsidRPr="009D6F7E" w:rsidDel="00913A67">
          <w:rPr>
            <w:rFonts w:ascii="Times New Roman" w:hAnsi="Times New Roman" w:cs="Times New Roman"/>
            <w:sz w:val="24"/>
            <w:szCs w:val="24"/>
            <w:lang w:eastAsia="zh-CN"/>
            <w:rPrChange w:id="137" w:author="Author">
              <w:rPr>
                <w:rFonts w:ascii="Times New Roman" w:hAnsi="Times New Roman" w:cs="Times New Roman"/>
                <w:lang w:eastAsia="zh-CN"/>
              </w:rPr>
            </w:rPrChange>
          </w:rPr>
          <w:delText xml:space="preserve">The characteristics of the satellite-based systems are contained in Recommendation RS.1861.  </w:delText>
        </w:r>
      </w:del>
      <w:commentRangeEnd w:id="134"/>
      <w:r w:rsidR="0075019F" w:rsidRPr="009D6F7E">
        <w:rPr>
          <w:rStyle w:val="CommentReference"/>
          <w:rFonts w:ascii="Times New Roman" w:hAnsi="Times New Roman" w:cs="Times New Roman"/>
          <w:sz w:val="24"/>
          <w:szCs w:val="24"/>
          <w:rPrChange w:id="138" w:author="Author">
            <w:rPr>
              <w:rStyle w:val="CommentReference"/>
            </w:rPr>
          </w:rPrChange>
        </w:rPr>
        <w:commentReference w:id="134"/>
      </w:r>
      <w:commentRangeEnd w:id="135"/>
      <w:r w:rsidR="00637F7F" w:rsidRPr="009D6F7E">
        <w:rPr>
          <w:rStyle w:val="CommentReference"/>
          <w:rFonts w:ascii="Times New Roman" w:hAnsi="Times New Roman" w:cs="Times New Roman"/>
          <w:sz w:val="24"/>
          <w:szCs w:val="24"/>
          <w:rPrChange w:id="139" w:author="Author">
            <w:rPr>
              <w:rStyle w:val="CommentReference"/>
            </w:rPr>
          </w:rPrChange>
        </w:rPr>
        <w:commentReference w:id="135"/>
      </w:r>
      <w:commentRangeStart w:id="140"/>
      <w:commentRangeStart w:id="141"/>
      <w:del w:id="142" w:author="Author">
        <w:r w:rsidRPr="009D6F7E" w:rsidDel="007556EF">
          <w:rPr>
            <w:rFonts w:ascii="Times New Roman" w:hAnsi="Times New Roman" w:cs="Times New Roman"/>
            <w:sz w:val="24"/>
            <w:szCs w:val="24"/>
            <w:lang w:eastAsia="zh-CN"/>
            <w:rPrChange w:id="143" w:author="Author">
              <w:rPr>
                <w:rFonts w:ascii="Times New Roman" w:hAnsi="Times New Roman" w:cs="Times New Roman"/>
                <w:lang w:eastAsia="zh-CN"/>
              </w:rPr>
            </w:rPrChange>
          </w:rPr>
          <w:delText>In the proposed studies only Fixed terrestrial systems with main beam elevation angles less than 5</w:delText>
        </w:r>
        <w:r w:rsidRPr="009D6F7E" w:rsidDel="007556EF">
          <w:rPr>
            <w:rFonts w:ascii="Times New Roman" w:hAnsi="Times New Roman" w:cs="Times New Roman"/>
            <w:sz w:val="24"/>
            <w:szCs w:val="24"/>
            <w:vertAlign w:val="superscript"/>
            <w:lang w:eastAsia="zh-CN"/>
            <w:rPrChange w:id="144" w:author="Author">
              <w:rPr>
                <w:rFonts w:ascii="Times New Roman" w:hAnsi="Times New Roman" w:cs="Times New Roman"/>
                <w:vertAlign w:val="superscript"/>
                <w:lang w:eastAsia="zh-CN"/>
              </w:rPr>
            </w:rPrChange>
          </w:rPr>
          <w:delText xml:space="preserve">o </w:delText>
        </w:r>
        <w:r w:rsidRPr="009D6F7E" w:rsidDel="007556EF">
          <w:rPr>
            <w:rFonts w:ascii="Times New Roman" w:hAnsi="Times New Roman" w:cs="Times New Roman"/>
            <w:sz w:val="24"/>
            <w:szCs w:val="24"/>
            <w:lang w:eastAsia="zh-CN"/>
            <w:rPrChange w:id="145" w:author="Author">
              <w:rPr>
                <w:rFonts w:ascii="Times New Roman" w:hAnsi="Times New Roman" w:cs="Times New Roman"/>
                <w:lang w:eastAsia="zh-CN"/>
              </w:rPr>
            </w:rPrChange>
          </w:rPr>
          <w:delText>and beamwidths in the 1</w:delText>
        </w:r>
        <w:r w:rsidRPr="009D6F7E" w:rsidDel="007556EF">
          <w:rPr>
            <w:rFonts w:ascii="Times New Roman" w:hAnsi="Times New Roman" w:cs="Times New Roman"/>
            <w:sz w:val="24"/>
            <w:szCs w:val="24"/>
            <w:vertAlign w:val="superscript"/>
            <w:lang w:eastAsia="zh-CN"/>
            <w:rPrChange w:id="146" w:author="Author">
              <w:rPr>
                <w:rFonts w:ascii="Times New Roman" w:hAnsi="Times New Roman" w:cs="Times New Roman"/>
                <w:vertAlign w:val="superscript"/>
                <w:lang w:eastAsia="zh-CN"/>
              </w:rPr>
            </w:rPrChange>
          </w:rPr>
          <w:delText xml:space="preserve">o </w:delText>
        </w:r>
        <w:r w:rsidRPr="009D6F7E" w:rsidDel="007556EF">
          <w:rPr>
            <w:rFonts w:ascii="Times New Roman" w:hAnsi="Times New Roman" w:cs="Times New Roman"/>
            <w:sz w:val="24"/>
            <w:szCs w:val="24"/>
            <w:lang w:eastAsia="zh-CN"/>
            <w:rPrChange w:id="147" w:author="Author">
              <w:rPr>
                <w:rFonts w:ascii="Times New Roman" w:hAnsi="Times New Roman" w:cs="Times New Roman"/>
                <w:lang w:eastAsia="zh-CN"/>
              </w:rPr>
            </w:rPrChange>
          </w:rPr>
          <w:delText>- 5</w:delText>
        </w:r>
        <w:r w:rsidRPr="009D6F7E" w:rsidDel="007556EF">
          <w:rPr>
            <w:rFonts w:ascii="Times New Roman" w:hAnsi="Times New Roman" w:cs="Times New Roman"/>
            <w:sz w:val="24"/>
            <w:szCs w:val="24"/>
            <w:vertAlign w:val="superscript"/>
            <w:lang w:eastAsia="zh-CN"/>
            <w:rPrChange w:id="148" w:author="Author">
              <w:rPr>
                <w:rFonts w:ascii="Times New Roman" w:hAnsi="Times New Roman" w:cs="Times New Roman"/>
                <w:vertAlign w:val="superscript"/>
                <w:lang w:eastAsia="zh-CN"/>
              </w:rPr>
            </w:rPrChange>
          </w:rPr>
          <w:delText xml:space="preserve">o </w:delText>
        </w:r>
        <w:r w:rsidRPr="009D6F7E" w:rsidDel="007556EF">
          <w:rPr>
            <w:rFonts w:ascii="Times New Roman" w:hAnsi="Times New Roman" w:cs="Times New Roman"/>
            <w:sz w:val="24"/>
            <w:szCs w:val="24"/>
            <w:lang w:eastAsia="zh-CN"/>
            <w:rPrChange w:id="149" w:author="Author">
              <w:rPr>
                <w:rFonts w:ascii="Times New Roman" w:hAnsi="Times New Roman" w:cs="Times New Roman"/>
                <w:lang w:eastAsia="zh-CN"/>
              </w:rPr>
            </w:rPrChange>
          </w:rPr>
          <w:delText xml:space="preserve"> range in the </w:delText>
        </w:r>
        <w:r w:rsidRPr="009D6F7E" w:rsidDel="007556EF">
          <w:rPr>
            <w:rFonts w:ascii="Times New Roman" w:hAnsi="Times New Roman" w:cs="Times New Roman"/>
            <w:bCs/>
            <w:sz w:val="24"/>
            <w:szCs w:val="24"/>
            <w:rPrChange w:id="150" w:author="Author">
              <w:rPr>
                <w:rFonts w:ascii="Times New Roman" w:hAnsi="Times New Roman" w:cs="Times New Roman"/>
                <w:bCs/>
                <w:szCs w:val="24"/>
              </w:rPr>
            </w:rPrChange>
          </w:rPr>
          <w:delText xml:space="preserve">116-122.25 GHz, 148.5-151.5 GHz and  226-231.5 GHz bands  </w:delText>
        </w:r>
        <w:r w:rsidRPr="009D6F7E" w:rsidDel="007556EF">
          <w:rPr>
            <w:rFonts w:ascii="Times New Roman" w:hAnsi="Times New Roman" w:cs="Times New Roman"/>
            <w:sz w:val="24"/>
            <w:szCs w:val="24"/>
            <w:lang w:eastAsia="zh-CN"/>
            <w:rPrChange w:id="151" w:author="Author">
              <w:rPr>
                <w:rFonts w:ascii="Times New Roman" w:hAnsi="Times New Roman" w:cs="Times New Roman"/>
                <w:lang w:eastAsia="zh-CN"/>
              </w:rPr>
            </w:rPrChange>
          </w:rPr>
          <w:delText xml:space="preserve">will be considered.   </w:delText>
        </w:r>
      </w:del>
      <w:commentRangeEnd w:id="140"/>
      <w:r w:rsidR="007556EF" w:rsidRPr="009D6F7E">
        <w:rPr>
          <w:rStyle w:val="CommentReference"/>
          <w:rFonts w:ascii="Times New Roman" w:hAnsi="Times New Roman" w:cs="Times New Roman"/>
          <w:sz w:val="24"/>
          <w:szCs w:val="24"/>
          <w:rPrChange w:id="152" w:author="Author">
            <w:rPr>
              <w:rStyle w:val="CommentReference"/>
            </w:rPr>
          </w:rPrChange>
        </w:rPr>
        <w:commentReference w:id="140"/>
      </w:r>
      <w:commentRangeEnd w:id="141"/>
      <w:r w:rsidR="00637F7F" w:rsidRPr="009D6F7E">
        <w:rPr>
          <w:rStyle w:val="CommentReference"/>
          <w:rFonts w:ascii="Times New Roman" w:hAnsi="Times New Roman" w:cs="Times New Roman"/>
          <w:sz w:val="24"/>
          <w:szCs w:val="24"/>
          <w:rPrChange w:id="153" w:author="Author">
            <w:rPr>
              <w:rStyle w:val="CommentReference"/>
            </w:rPr>
          </w:rPrChange>
        </w:rPr>
        <w:commentReference w:id="141"/>
      </w:r>
      <w:r w:rsidRPr="009D6F7E">
        <w:rPr>
          <w:rFonts w:ascii="Times New Roman" w:hAnsi="Times New Roman" w:cs="Times New Roman"/>
          <w:sz w:val="24"/>
          <w:szCs w:val="24"/>
          <w:rPrChange w:id="154" w:author="Author">
            <w:rPr>
              <w:rFonts w:ascii="Times New Roman" w:hAnsi="Times New Roman" w:cs="Times New Roman"/>
            </w:rPr>
          </w:rPrChange>
        </w:rPr>
        <w:t>Working Parties 3J and 3M</w:t>
      </w:r>
      <w:r w:rsidRPr="009D6F7E">
        <w:rPr>
          <w:rFonts w:ascii="Times New Roman" w:hAnsi="Times New Roman" w:cs="Times New Roman"/>
          <w:sz w:val="24"/>
          <w:szCs w:val="24"/>
          <w:lang w:eastAsia="zh-CN"/>
          <w:rPrChange w:id="155" w:author="Author">
            <w:rPr>
              <w:rFonts w:ascii="Times New Roman" w:hAnsi="Times New Roman" w:cs="Times New Roman"/>
              <w:lang w:eastAsia="zh-CN"/>
            </w:rPr>
          </w:rPrChange>
        </w:rPr>
        <w:t xml:space="preserve"> are kindly invited to respond in a timely manner before the deadline of 15 May, 2021, at the latest, and in advance if possible.</w:t>
      </w:r>
    </w:p>
    <w:p w14:paraId="3B21B043" w14:textId="77777777" w:rsidR="00F3422C" w:rsidRPr="009D6F7E"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9D6F7E" w14:paraId="37081F3B" w14:textId="77777777" w:rsidTr="00B71AB9">
        <w:trPr>
          <w:cantSplit/>
        </w:trPr>
        <w:tc>
          <w:tcPr>
            <w:tcW w:w="1260" w:type="dxa"/>
          </w:tcPr>
          <w:p w14:paraId="1673D3A8" w14:textId="77777777" w:rsidR="00F3422C" w:rsidRPr="009D6F7E" w:rsidRDefault="00F3422C" w:rsidP="00B71AB9">
            <w:pPr>
              <w:keepNext/>
              <w:keepLines/>
              <w:rPr>
                <w:rFonts w:ascii="Times New Roman" w:hAnsi="Times New Roman" w:cs="Times New Roman"/>
                <w:b/>
              </w:rPr>
            </w:pPr>
            <w:r w:rsidRPr="009D6F7E">
              <w:rPr>
                <w:rFonts w:ascii="Times New Roman" w:hAnsi="Times New Roman" w:cs="Times New Roman"/>
                <w:b/>
              </w:rPr>
              <w:t>Status:</w:t>
            </w:r>
          </w:p>
        </w:tc>
        <w:tc>
          <w:tcPr>
            <w:tcW w:w="4410" w:type="dxa"/>
          </w:tcPr>
          <w:p w14:paraId="748B9B49" w14:textId="77777777" w:rsidR="00F3422C" w:rsidRPr="009D6F7E" w:rsidRDefault="00F3422C" w:rsidP="00B71AB9">
            <w:pPr>
              <w:keepNext/>
              <w:keepLines/>
              <w:tabs>
                <w:tab w:val="left" w:pos="709"/>
              </w:tabs>
              <w:rPr>
                <w:rFonts w:ascii="Times New Roman" w:hAnsi="Times New Roman" w:cs="Times New Roman"/>
              </w:rPr>
            </w:pPr>
            <w:r w:rsidRPr="009D6F7E">
              <w:rPr>
                <w:rFonts w:ascii="Times New Roman" w:hAnsi="Times New Roman" w:cs="Times New Roman"/>
              </w:rPr>
              <w:t>For action.</w:t>
            </w:r>
          </w:p>
        </w:tc>
        <w:tc>
          <w:tcPr>
            <w:tcW w:w="4590" w:type="dxa"/>
            <w:gridSpan w:val="2"/>
          </w:tcPr>
          <w:p w14:paraId="2AD135C2" w14:textId="77777777" w:rsidR="00F3422C" w:rsidRPr="009D6F7E" w:rsidRDefault="00F3422C" w:rsidP="00B71AB9">
            <w:pPr>
              <w:keepNext/>
              <w:keepLines/>
              <w:tabs>
                <w:tab w:val="left" w:pos="709"/>
              </w:tabs>
              <w:rPr>
                <w:rFonts w:ascii="Times New Roman" w:hAnsi="Times New Roman" w:cs="Times New Roman"/>
              </w:rPr>
            </w:pPr>
          </w:p>
        </w:tc>
      </w:tr>
      <w:tr w:rsidR="00F3422C" w:rsidRPr="009D6F7E" w14:paraId="64BEBB74" w14:textId="77777777" w:rsidTr="00B71AB9">
        <w:trPr>
          <w:cantSplit/>
        </w:trPr>
        <w:tc>
          <w:tcPr>
            <w:tcW w:w="1260" w:type="dxa"/>
          </w:tcPr>
          <w:p w14:paraId="4DA2E669" w14:textId="77777777" w:rsidR="00F3422C" w:rsidRPr="009D6F7E" w:rsidRDefault="00F3422C" w:rsidP="00B71AB9">
            <w:pPr>
              <w:keepNext/>
              <w:keepLines/>
              <w:rPr>
                <w:rFonts w:ascii="Times New Roman" w:hAnsi="Times New Roman" w:cs="Times New Roman"/>
                <w:b/>
              </w:rPr>
            </w:pPr>
            <w:r w:rsidRPr="009D6F7E">
              <w:rPr>
                <w:rFonts w:ascii="Times New Roman" w:hAnsi="Times New Roman" w:cs="Times New Roman"/>
                <w:b/>
              </w:rPr>
              <w:t>Deadline:</w:t>
            </w:r>
          </w:p>
        </w:tc>
        <w:tc>
          <w:tcPr>
            <w:tcW w:w="4410" w:type="dxa"/>
          </w:tcPr>
          <w:p w14:paraId="7D6E2B06" w14:textId="55ABC774" w:rsidR="00F3422C" w:rsidRPr="009D6F7E" w:rsidRDefault="00F3422C" w:rsidP="00B71AB9">
            <w:pPr>
              <w:keepNext/>
              <w:keepLines/>
              <w:tabs>
                <w:tab w:val="left" w:pos="709"/>
              </w:tabs>
              <w:rPr>
                <w:rFonts w:ascii="Times New Roman" w:hAnsi="Times New Roman" w:cs="Times New Roman"/>
              </w:rPr>
            </w:pPr>
            <w:r w:rsidRPr="009D6F7E">
              <w:rPr>
                <w:rFonts w:ascii="Times New Roman" w:hAnsi="Times New Roman" w:cs="Times New Roman"/>
              </w:rPr>
              <w:t>15 May 2021</w:t>
            </w:r>
          </w:p>
        </w:tc>
        <w:tc>
          <w:tcPr>
            <w:tcW w:w="4590" w:type="dxa"/>
            <w:gridSpan w:val="2"/>
          </w:tcPr>
          <w:p w14:paraId="06758011" w14:textId="77777777" w:rsidR="00F3422C" w:rsidRPr="009D6F7E" w:rsidRDefault="00F3422C" w:rsidP="00B71AB9">
            <w:pPr>
              <w:keepNext/>
              <w:keepLines/>
              <w:tabs>
                <w:tab w:val="left" w:pos="709"/>
              </w:tabs>
              <w:rPr>
                <w:rFonts w:ascii="Times New Roman" w:hAnsi="Times New Roman" w:cs="Times New Roman"/>
              </w:rPr>
            </w:pPr>
          </w:p>
        </w:tc>
      </w:tr>
      <w:tr w:rsidR="00F3422C" w:rsidRPr="009D6F7E" w14:paraId="0AD563DA" w14:textId="77777777" w:rsidTr="00B71AB9">
        <w:trPr>
          <w:cantSplit/>
          <w:trHeight w:val="270"/>
        </w:trPr>
        <w:tc>
          <w:tcPr>
            <w:tcW w:w="1260" w:type="dxa"/>
          </w:tcPr>
          <w:p w14:paraId="042A4296" w14:textId="77777777" w:rsidR="00F3422C" w:rsidRPr="009D6F7E" w:rsidRDefault="00F3422C" w:rsidP="00B71AB9">
            <w:pPr>
              <w:keepNext/>
              <w:keepLines/>
              <w:rPr>
                <w:rFonts w:ascii="Times New Roman" w:hAnsi="Times New Roman" w:cs="Times New Roman"/>
                <w:b/>
              </w:rPr>
            </w:pPr>
            <w:r w:rsidRPr="009D6F7E">
              <w:rPr>
                <w:rFonts w:ascii="Times New Roman" w:hAnsi="Times New Roman" w:cs="Times New Roman"/>
                <w:b/>
              </w:rPr>
              <w:t>Contact:</w:t>
            </w:r>
          </w:p>
        </w:tc>
        <w:tc>
          <w:tcPr>
            <w:tcW w:w="4410" w:type="dxa"/>
          </w:tcPr>
          <w:p w14:paraId="6449281E" w14:textId="77777777" w:rsidR="00F3422C" w:rsidRPr="009D6F7E" w:rsidRDefault="00F3422C" w:rsidP="00B71AB9">
            <w:pPr>
              <w:keepNext/>
              <w:keepLines/>
              <w:tabs>
                <w:tab w:val="center" w:pos="7230"/>
              </w:tabs>
              <w:rPr>
                <w:rFonts w:ascii="Times New Roman" w:hAnsi="Times New Roman" w:cs="Times New Roman"/>
                <w:szCs w:val="24"/>
              </w:rPr>
            </w:pPr>
          </w:p>
        </w:tc>
        <w:tc>
          <w:tcPr>
            <w:tcW w:w="1080" w:type="dxa"/>
          </w:tcPr>
          <w:p w14:paraId="6594E681" w14:textId="77777777" w:rsidR="00F3422C" w:rsidRPr="009D6F7E" w:rsidRDefault="00F3422C" w:rsidP="00B71AB9">
            <w:pPr>
              <w:keepNext/>
              <w:keepLines/>
              <w:tabs>
                <w:tab w:val="left" w:pos="884"/>
              </w:tabs>
              <w:rPr>
                <w:rFonts w:ascii="Times New Roman" w:hAnsi="Times New Roman" w:cs="Times New Roman"/>
                <w:b/>
                <w:bCs/>
                <w:szCs w:val="24"/>
              </w:rPr>
            </w:pPr>
            <w:r w:rsidRPr="009D6F7E">
              <w:rPr>
                <w:rFonts w:ascii="Times New Roman" w:hAnsi="Times New Roman" w:cs="Times New Roman"/>
                <w:b/>
                <w:bCs/>
                <w:szCs w:val="24"/>
              </w:rPr>
              <w:t>E-mails</w:t>
            </w:r>
            <w:r w:rsidRPr="009D6F7E">
              <w:rPr>
                <w:rFonts w:ascii="Times New Roman" w:hAnsi="Times New Roman" w:cs="Times New Roman"/>
                <w:szCs w:val="24"/>
              </w:rPr>
              <w:t>:</w:t>
            </w:r>
          </w:p>
        </w:tc>
        <w:tc>
          <w:tcPr>
            <w:tcW w:w="3510" w:type="dxa"/>
          </w:tcPr>
          <w:p w14:paraId="1C5BDA60" w14:textId="77777777" w:rsidR="00F3422C" w:rsidRPr="009D6F7E" w:rsidRDefault="00F3422C" w:rsidP="00B71AB9">
            <w:pPr>
              <w:keepNext/>
              <w:keepLines/>
              <w:tabs>
                <w:tab w:val="left" w:pos="884"/>
              </w:tabs>
              <w:rPr>
                <w:rFonts w:ascii="Times New Roman" w:hAnsi="Times New Roman" w:cs="Times New Roman"/>
                <w:szCs w:val="24"/>
              </w:rPr>
            </w:pPr>
          </w:p>
        </w:tc>
      </w:tr>
      <w:tr w:rsidR="00F3422C" w:rsidRPr="009D6F7E" w14:paraId="57B7F2FD" w14:textId="77777777" w:rsidTr="00B71AB9">
        <w:trPr>
          <w:cantSplit/>
          <w:trHeight w:val="270"/>
        </w:trPr>
        <w:tc>
          <w:tcPr>
            <w:tcW w:w="1260" w:type="dxa"/>
          </w:tcPr>
          <w:p w14:paraId="376466E8" w14:textId="77777777" w:rsidR="00F3422C" w:rsidRPr="009D6F7E" w:rsidRDefault="00F3422C" w:rsidP="00B71AB9">
            <w:pPr>
              <w:keepNext/>
              <w:keepLines/>
              <w:rPr>
                <w:rFonts w:ascii="Times New Roman" w:hAnsi="Times New Roman" w:cs="Times New Roman"/>
                <w:b/>
              </w:rPr>
            </w:pPr>
          </w:p>
        </w:tc>
        <w:tc>
          <w:tcPr>
            <w:tcW w:w="4410" w:type="dxa"/>
          </w:tcPr>
          <w:p w14:paraId="21CC9B6A" w14:textId="77777777" w:rsidR="00F3422C" w:rsidRPr="009D6F7E" w:rsidRDefault="00F3422C" w:rsidP="00B71AB9">
            <w:pPr>
              <w:keepNext/>
              <w:keepLines/>
              <w:tabs>
                <w:tab w:val="center" w:pos="7230"/>
              </w:tabs>
              <w:rPr>
                <w:rFonts w:ascii="Times New Roman" w:hAnsi="Times New Roman" w:cs="Times New Roman"/>
                <w:szCs w:val="24"/>
              </w:rPr>
            </w:pPr>
          </w:p>
        </w:tc>
        <w:tc>
          <w:tcPr>
            <w:tcW w:w="1080" w:type="dxa"/>
          </w:tcPr>
          <w:p w14:paraId="4172EFC6" w14:textId="77777777" w:rsidR="00F3422C" w:rsidRPr="009D6F7E" w:rsidRDefault="00F3422C" w:rsidP="00B71AB9">
            <w:pPr>
              <w:keepNext/>
              <w:keepLines/>
              <w:tabs>
                <w:tab w:val="left" w:pos="884"/>
              </w:tabs>
              <w:rPr>
                <w:rFonts w:ascii="Times New Roman" w:hAnsi="Times New Roman" w:cs="Times New Roman"/>
                <w:b/>
                <w:bCs/>
                <w:szCs w:val="24"/>
              </w:rPr>
            </w:pPr>
          </w:p>
        </w:tc>
        <w:tc>
          <w:tcPr>
            <w:tcW w:w="3510" w:type="dxa"/>
          </w:tcPr>
          <w:p w14:paraId="71655698" w14:textId="77777777" w:rsidR="00F3422C" w:rsidRPr="009D6F7E" w:rsidRDefault="00F3422C" w:rsidP="00B71AB9">
            <w:pPr>
              <w:keepNext/>
              <w:keepLines/>
              <w:tabs>
                <w:tab w:val="left" w:pos="884"/>
              </w:tabs>
              <w:rPr>
                <w:rFonts w:ascii="Times New Roman" w:hAnsi="Times New Roman" w:cs="Times New Roman"/>
                <w:szCs w:val="24"/>
              </w:rPr>
            </w:pPr>
          </w:p>
        </w:tc>
      </w:tr>
      <w:tr w:rsidR="00F3422C" w:rsidRPr="009D6F7E" w14:paraId="4678D660" w14:textId="77777777" w:rsidTr="00B71AB9">
        <w:trPr>
          <w:cantSplit/>
          <w:trHeight w:val="270"/>
        </w:trPr>
        <w:tc>
          <w:tcPr>
            <w:tcW w:w="1260" w:type="dxa"/>
          </w:tcPr>
          <w:p w14:paraId="46F1B1CC" w14:textId="77777777" w:rsidR="00F3422C" w:rsidRPr="009D6F7E" w:rsidRDefault="00F3422C" w:rsidP="00B71AB9">
            <w:pPr>
              <w:rPr>
                <w:b/>
              </w:rPr>
            </w:pPr>
          </w:p>
        </w:tc>
        <w:tc>
          <w:tcPr>
            <w:tcW w:w="4410" w:type="dxa"/>
          </w:tcPr>
          <w:p w14:paraId="413EA970" w14:textId="77777777" w:rsidR="00F3422C" w:rsidRPr="009D6F7E" w:rsidRDefault="00F3422C" w:rsidP="00B71AB9">
            <w:pPr>
              <w:tabs>
                <w:tab w:val="center" w:pos="7230"/>
              </w:tabs>
              <w:rPr>
                <w:szCs w:val="24"/>
              </w:rPr>
            </w:pPr>
          </w:p>
        </w:tc>
        <w:tc>
          <w:tcPr>
            <w:tcW w:w="1080" w:type="dxa"/>
          </w:tcPr>
          <w:p w14:paraId="1BF70EB9" w14:textId="77777777" w:rsidR="00F3422C" w:rsidRPr="009D6F7E" w:rsidRDefault="00F3422C" w:rsidP="00B71AB9">
            <w:pPr>
              <w:tabs>
                <w:tab w:val="left" w:pos="884"/>
              </w:tabs>
              <w:rPr>
                <w:b/>
                <w:bCs/>
                <w:szCs w:val="24"/>
              </w:rPr>
            </w:pPr>
          </w:p>
        </w:tc>
        <w:tc>
          <w:tcPr>
            <w:tcW w:w="3510" w:type="dxa"/>
          </w:tcPr>
          <w:p w14:paraId="6FFC8B4C" w14:textId="77777777" w:rsidR="00F3422C" w:rsidRPr="009D6F7E" w:rsidRDefault="00F3422C" w:rsidP="00B71AB9">
            <w:pPr>
              <w:tabs>
                <w:tab w:val="left" w:pos="884"/>
              </w:tabs>
              <w:rPr>
                <w:szCs w:val="24"/>
              </w:rPr>
            </w:pPr>
          </w:p>
        </w:tc>
      </w:tr>
    </w:tbl>
    <w:p w14:paraId="24C4ECC8" w14:textId="77777777" w:rsidR="00F3422C" w:rsidRPr="009D6F7E" w:rsidRDefault="00F3422C" w:rsidP="00F3422C">
      <w:pPr>
        <w:pStyle w:val="Tablefin"/>
      </w:pPr>
    </w:p>
    <w:p w14:paraId="31BC6835" w14:textId="77777777" w:rsidR="00F3422C" w:rsidRPr="009D6F7E" w:rsidRDefault="00F3422C" w:rsidP="00F3422C">
      <w:pPr>
        <w:pStyle w:val="Reasons"/>
      </w:pPr>
    </w:p>
    <w:p w14:paraId="23F691E5" w14:textId="77777777" w:rsidR="00F3422C" w:rsidRPr="009D6F7E" w:rsidRDefault="00F3422C" w:rsidP="00F3422C"/>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rsidRPr="009D6F7E" w14:paraId="0D95DB8D" w14:textId="77777777" w:rsidTr="00B71AB9">
        <w:trPr>
          <w:cantSplit/>
        </w:trPr>
        <w:tc>
          <w:tcPr>
            <w:tcW w:w="6487" w:type="dxa"/>
            <w:vAlign w:val="center"/>
          </w:tcPr>
          <w:p w14:paraId="1E312E3E" w14:textId="77777777" w:rsidR="00F3422C" w:rsidRPr="009D6F7E" w:rsidRDefault="00F3422C" w:rsidP="00B71AB9">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5FC7C322" w14:textId="77777777" w:rsidR="00F3422C" w:rsidRPr="009D6F7E" w:rsidRDefault="00F3422C" w:rsidP="00B71AB9">
            <w:pPr>
              <w:shd w:val="solid" w:color="FFFFFF" w:fill="FFFFFF"/>
              <w:spacing w:line="240" w:lineRule="atLeast"/>
            </w:pPr>
            <w:r w:rsidRPr="00D01434">
              <w:rPr>
                <w:noProof/>
              </w:rPr>
              <w:drawing>
                <wp:inline distT="0" distB="0" distL="0" distR="0" wp14:anchorId="1CB56206" wp14:editId="757E300E">
                  <wp:extent cx="765175" cy="765175"/>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9D6F7E" w14:paraId="66B4333C" w14:textId="77777777" w:rsidTr="00B71AB9">
        <w:trPr>
          <w:cantSplit/>
        </w:trPr>
        <w:tc>
          <w:tcPr>
            <w:tcW w:w="6487" w:type="dxa"/>
            <w:tcBorders>
              <w:bottom w:val="single" w:sz="12" w:space="0" w:color="auto"/>
            </w:tcBorders>
          </w:tcPr>
          <w:p w14:paraId="49146ECA" w14:textId="77777777" w:rsidR="00F3422C" w:rsidRPr="009D6F7E"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2FEB088F" w14:textId="77777777" w:rsidR="00F3422C" w:rsidRPr="009D6F7E" w:rsidRDefault="00F3422C" w:rsidP="00B71AB9">
            <w:pPr>
              <w:shd w:val="solid" w:color="FFFFFF" w:fill="FFFFFF"/>
              <w:spacing w:after="48" w:line="240" w:lineRule="atLeast"/>
            </w:pPr>
          </w:p>
        </w:tc>
      </w:tr>
      <w:tr w:rsidR="00F3422C" w:rsidRPr="009D6F7E" w14:paraId="103C63E0" w14:textId="77777777" w:rsidTr="00B71AB9">
        <w:trPr>
          <w:cantSplit/>
        </w:trPr>
        <w:tc>
          <w:tcPr>
            <w:tcW w:w="6487" w:type="dxa"/>
            <w:tcBorders>
              <w:top w:val="single" w:sz="12" w:space="0" w:color="auto"/>
            </w:tcBorders>
          </w:tcPr>
          <w:p w14:paraId="2A1E641B" w14:textId="77777777" w:rsidR="00F3422C" w:rsidRPr="009D6F7E"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6AF33B72" w14:textId="77777777" w:rsidR="00F3422C" w:rsidRPr="009D6F7E" w:rsidRDefault="00F3422C" w:rsidP="00B71AB9">
            <w:pPr>
              <w:shd w:val="solid" w:color="FFFFFF" w:fill="FFFFFF"/>
              <w:spacing w:after="48" w:line="240" w:lineRule="atLeast"/>
            </w:pPr>
          </w:p>
        </w:tc>
      </w:tr>
      <w:tr w:rsidR="00F3422C" w:rsidRPr="009D6F7E" w14:paraId="60792E02" w14:textId="77777777" w:rsidTr="00B71AB9">
        <w:trPr>
          <w:cantSplit/>
        </w:trPr>
        <w:tc>
          <w:tcPr>
            <w:tcW w:w="6487" w:type="dxa"/>
            <w:vMerge w:val="restart"/>
          </w:tcPr>
          <w:p w14:paraId="77D04BBC" w14:textId="77777777" w:rsidR="00F3422C" w:rsidRPr="009D6F7E" w:rsidRDefault="00F3422C" w:rsidP="00B71AB9">
            <w:pPr>
              <w:shd w:val="solid" w:color="FFFFFF" w:fill="FFFFFF"/>
              <w:spacing w:after="240"/>
              <w:ind w:left="1134" w:hanging="1134"/>
              <w:rPr>
                <w:rFonts w:ascii="Verdana" w:hAnsi="Verdana"/>
                <w:sz w:val="20"/>
              </w:rPr>
            </w:pPr>
            <w:r w:rsidRPr="009D6F7E">
              <w:rPr>
                <w:rFonts w:ascii="Verdana" w:hAnsi="Verdana"/>
                <w:sz w:val="20"/>
              </w:rPr>
              <w:t>Source:</w:t>
            </w:r>
            <w:r w:rsidRPr="009D6F7E">
              <w:rPr>
                <w:rFonts w:ascii="Verdana" w:hAnsi="Verdana"/>
                <w:sz w:val="20"/>
              </w:rPr>
              <w:tab/>
              <w:t>___________</w:t>
            </w:r>
          </w:p>
        </w:tc>
        <w:tc>
          <w:tcPr>
            <w:tcW w:w="3402" w:type="dxa"/>
          </w:tcPr>
          <w:p w14:paraId="0CF65074"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Document 1A________</w:t>
            </w:r>
          </w:p>
        </w:tc>
      </w:tr>
      <w:tr w:rsidR="00F3422C" w:rsidRPr="009D6F7E" w14:paraId="388B7E66" w14:textId="77777777" w:rsidTr="00B71AB9">
        <w:trPr>
          <w:cantSplit/>
        </w:trPr>
        <w:tc>
          <w:tcPr>
            <w:tcW w:w="6487" w:type="dxa"/>
            <w:vMerge/>
          </w:tcPr>
          <w:p w14:paraId="23E6E196" w14:textId="77777777" w:rsidR="00F3422C" w:rsidRPr="009D6F7E" w:rsidRDefault="00F3422C" w:rsidP="00B71AB9">
            <w:pPr>
              <w:spacing w:before="60"/>
              <w:jc w:val="center"/>
              <w:rPr>
                <w:b/>
                <w:smallCaps/>
                <w:sz w:val="32"/>
                <w:lang w:eastAsia="zh-CN"/>
              </w:rPr>
            </w:pPr>
          </w:p>
        </w:tc>
        <w:tc>
          <w:tcPr>
            <w:tcW w:w="3402" w:type="dxa"/>
          </w:tcPr>
          <w:p w14:paraId="6B690FAE"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________ 2020</w:t>
            </w:r>
          </w:p>
        </w:tc>
      </w:tr>
      <w:tr w:rsidR="00F3422C" w:rsidRPr="009D6F7E" w14:paraId="526225F9" w14:textId="77777777" w:rsidTr="00B71AB9">
        <w:trPr>
          <w:cantSplit/>
        </w:trPr>
        <w:tc>
          <w:tcPr>
            <w:tcW w:w="6487" w:type="dxa"/>
            <w:vMerge/>
          </w:tcPr>
          <w:p w14:paraId="5A7CD004" w14:textId="77777777" w:rsidR="00F3422C" w:rsidRPr="009D6F7E" w:rsidRDefault="00F3422C" w:rsidP="00B71AB9">
            <w:pPr>
              <w:spacing w:before="60"/>
              <w:jc w:val="center"/>
              <w:rPr>
                <w:b/>
                <w:smallCaps/>
                <w:sz w:val="32"/>
                <w:lang w:eastAsia="zh-CN"/>
              </w:rPr>
            </w:pPr>
          </w:p>
        </w:tc>
        <w:tc>
          <w:tcPr>
            <w:tcW w:w="3402" w:type="dxa"/>
          </w:tcPr>
          <w:p w14:paraId="014515CE" w14:textId="77777777" w:rsidR="00F3422C" w:rsidRPr="009D6F7E" w:rsidRDefault="00F3422C" w:rsidP="00B71AB9">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F3422C" w:rsidRPr="009D6F7E" w14:paraId="308B519D" w14:textId="77777777" w:rsidTr="00B71AB9">
        <w:trPr>
          <w:cantSplit/>
        </w:trPr>
        <w:tc>
          <w:tcPr>
            <w:tcW w:w="9889" w:type="dxa"/>
            <w:gridSpan w:val="2"/>
          </w:tcPr>
          <w:p w14:paraId="1A57ACC2" w14:textId="77777777" w:rsidR="00F3422C" w:rsidRPr="009D6F7E" w:rsidRDefault="00F3422C" w:rsidP="00B71AB9">
            <w:pPr>
              <w:pStyle w:val="Source"/>
              <w:rPr>
                <w:lang w:eastAsia="zh-CN"/>
              </w:rPr>
            </w:pPr>
            <w:r w:rsidRPr="009D6F7E">
              <w:rPr>
                <w:lang w:eastAsia="zh-CN"/>
              </w:rPr>
              <w:t>Working Party 1A</w:t>
            </w:r>
          </w:p>
        </w:tc>
      </w:tr>
      <w:tr w:rsidR="00F3422C" w:rsidRPr="009D6F7E" w14:paraId="11D59FE6" w14:textId="77777777" w:rsidTr="00B71AB9">
        <w:trPr>
          <w:cantSplit/>
        </w:trPr>
        <w:tc>
          <w:tcPr>
            <w:tcW w:w="9889" w:type="dxa"/>
            <w:gridSpan w:val="2"/>
          </w:tcPr>
          <w:p w14:paraId="6BC6C448" w14:textId="25B656DE" w:rsidR="00F3422C" w:rsidRPr="009D6F7E" w:rsidRDefault="00F3422C" w:rsidP="00B71AB9">
            <w:pPr>
              <w:pStyle w:val="Title1"/>
              <w:rPr>
                <w:lang w:eastAsia="zh-CN"/>
              </w:rPr>
            </w:pPr>
            <w:r w:rsidRPr="009D6F7E">
              <w:rPr>
                <w:lang w:eastAsia="zh-CN"/>
              </w:rPr>
              <w:t xml:space="preserve">DRAFT LIAISON STATEMENT TO Working Party 5C </w:t>
            </w:r>
          </w:p>
          <w:p w14:paraId="4364EC9A" w14:textId="77777777" w:rsidR="00F3422C" w:rsidRPr="009D6F7E" w:rsidRDefault="00F3422C" w:rsidP="00B71AB9">
            <w:pPr>
              <w:jc w:val="center"/>
              <w:rPr>
                <w:rFonts w:ascii="Times New Roman" w:hAnsi="Times New Roman" w:cs="Times New Roman"/>
                <w:lang w:eastAsia="zh-CN"/>
              </w:rPr>
            </w:pPr>
            <w:r w:rsidRPr="009D6F7E">
              <w:rPr>
                <w:rFonts w:ascii="Times New Roman" w:hAnsi="Times New Roman" w:cs="Times New Roman"/>
                <w:sz w:val="28"/>
                <w:szCs w:val="28"/>
                <w:lang w:eastAsia="zh-CN"/>
              </w:rPr>
              <w:t>(COPY FOR INFORMATION TO WORKING PARTY 5A)</w:t>
            </w:r>
          </w:p>
        </w:tc>
      </w:tr>
      <w:tr w:rsidR="00F3422C" w:rsidRPr="009D6F7E" w14:paraId="5298A71F" w14:textId="77777777" w:rsidTr="00B71AB9">
        <w:trPr>
          <w:cantSplit/>
        </w:trPr>
        <w:tc>
          <w:tcPr>
            <w:tcW w:w="9889" w:type="dxa"/>
            <w:gridSpan w:val="2"/>
          </w:tcPr>
          <w:p w14:paraId="4B63E6C3" w14:textId="76E0285B" w:rsidR="00F3422C" w:rsidRPr="009D6F7E" w:rsidRDefault="00F3422C" w:rsidP="00B71AB9">
            <w:pPr>
              <w:pStyle w:val="Title4"/>
              <w:rPr>
                <w:lang w:eastAsia="zh-CN"/>
              </w:rPr>
            </w:pPr>
            <w:r w:rsidRPr="009D6F7E">
              <w:rPr>
                <w:lang w:eastAsia="zh-CN"/>
              </w:rPr>
              <w:t>Information related to proposed s</w:t>
            </w:r>
            <w:r w:rsidRPr="009D6F7E">
              <w:rPr>
                <w:szCs w:val="28"/>
                <w:lang w:val="en-US"/>
              </w:rPr>
              <w:t>tudies</w:t>
            </w:r>
            <w:r w:rsidRPr="009D6F7E">
              <w:rPr>
                <w:lang w:eastAsia="zh-CN"/>
              </w:rPr>
              <w:t xml:space="preserve"> under WRC</w:t>
            </w:r>
            <w:r w:rsidR="00C1496A" w:rsidRPr="009D6F7E">
              <w:rPr>
                <w:lang w:eastAsia="zh-CN"/>
              </w:rPr>
              <w:t xml:space="preserve"> </w:t>
            </w:r>
            <w:r w:rsidRPr="009D6F7E">
              <w:rPr>
                <w:lang w:eastAsia="zh-CN"/>
              </w:rPr>
              <w:t xml:space="preserve">Resolution 731 </w:t>
            </w:r>
          </w:p>
        </w:tc>
      </w:tr>
    </w:tbl>
    <w:p w14:paraId="2E4FAABE" w14:textId="77777777" w:rsidR="00F3422C" w:rsidRPr="009D6F7E" w:rsidRDefault="00F3422C" w:rsidP="00F3422C">
      <w:pPr>
        <w:rPr>
          <w:rFonts w:ascii="Times New Roman" w:hAnsi="Times New Roman" w:cs="Times New Roman"/>
          <w:lang w:eastAsia="zh-CN"/>
        </w:rPr>
      </w:pPr>
    </w:p>
    <w:p w14:paraId="31C4BE17" w14:textId="2DD95A09" w:rsidR="00F3422C" w:rsidRPr="009D6F7E" w:rsidRDefault="00F3422C" w:rsidP="00F3422C">
      <w:pPr>
        <w:rPr>
          <w:rFonts w:ascii="Times New Roman" w:hAnsi="Times New Roman" w:cs="Times New Roman"/>
          <w:lang w:eastAsia="zh-CN"/>
        </w:rPr>
      </w:pPr>
      <w:r w:rsidRPr="009D6F7E">
        <w:rPr>
          <w:rFonts w:ascii="Times New Roman" w:hAnsi="Times New Roman" w:cs="Times New Roman"/>
          <w:lang w:eastAsia="zh-CN"/>
        </w:rPr>
        <w:t>In accordance with invites the ITU-R 1 of WRC Resolution</w:t>
      </w:r>
      <w:r w:rsidRPr="009D6F7E">
        <w:rPr>
          <w:rFonts w:ascii="Times New Roman" w:hAnsi="Times New Roman" w:cs="Times New Roman"/>
          <w:b/>
          <w:lang w:eastAsia="zh-CN"/>
          <w:rPrChange w:id="156" w:author="Author">
            <w:rPr>
              <w:rFonts w:ascii="Times New Roman" w:hAnsi="Times New Roman" w:cs="Times New Roman"/>
              <w:lang w:eastAsia="zh-CN"/>
            </w:rPr>
          </w:rPrChange>
        </w:rPr>
        <w:t xml:space="preserve"> 731</w:t>
      </w:r>
      <w:ins w:id="157" w:author="Author">
        <w:r w:rsidR="00637F7F" w:rsidRPr="009D6F7E">
          <w:rPr>
            <w:rFonts w:ascii="Times New Roman" w:hAnsi="Times New Roman" w:cs="Times New Roman"/>
            <w:lang w:eastAsia="zh-CN"/>
          </w:rPr>
          <w:t xml:space="preserve"> (WRC-19)</w:t>
        </w:r>
      </w:ins>
      <w:r w:rsidRPr="009D6F7E">
        <w:rPr>
          <w:rFonts w:ascii="Times New Roman" w:hAnsi="Times New Roman" w:cs="Times New Roman"/>
          <w:lang w:eastAsia="zh-CN"/>
        </w:rPr>
        <w:t xml:space="preserve">, Working Party (WP) 1A is considering if and under what technical conditions sharing is possible between active and passive services in the frequency bands above 71 GHz. </w:t>
      </w:r>
    </w:p>
    <w:p w14:paraId="63BD406F" w14:textId="694C7CFF" w:rsidR="00F3422C" w:rsidRPr="009D6F7E" w:rsidRDefault="00B42C2A" w:rsidP="00F3422C">
      <w:pPr>
        <w:rPr>
          <w:rFonts w:ascii="Times New Roman" w:hAnsi="Times New Roman" w:cs="Times New Roman"/>
          <w:lang w:eastAsia="zh-CN"/>
        </w:rPr>
      </w:pPr>
      <w:ins w:id="158" w:author="Author">
        <w:r w:rsidRPr="009D6F7E">
          <w:rPr>
            <w:rFonts w:ascii="Times New Roman" w:hAnsi="Times New Roman" w:cs="Times New Roman"/>
            <w:lang w:eastAsia="zh-CN"/>
          </w:rPr>
          <w:t xml:space="preserve">WP 1A would like to inform WPs 5A and 5C that the initial focus of this studies will be on fixed service operations.  </w:t>
        </w:r>
      </w:ins>
      <w:r w:rsidR="00F3422C" w:rsidRPr="009D6F7E">
        <w:rPr>
          <w:rFonts w:ascii="Times New Roman" w:hAnsi="Times New Roman" w:cs="Times New Roman"/>
          <w:lang w:eastAsia="zh-CN"/>
        </w:rPr>
        <w:t>For</w:t>
      </w:r>
      <w:del w:id="159" w:author="Author">
        <w:r w:rsidR="00F3422C" w:rsidRPr="009D6F7E" w:rsidDel="00637F7F">
          <w:rPr>
            <w:rFonts w:ascii="Times New Roman" w:hAnsi="Times New Roman" w:cs="Times New Roman"/>
            <w:lang w:eastAsia="zh-CN"/>
          </w:rPr>
          <w:delText xml:space="preserve"> timely</w:delText>
        </w:r>
      </w:del>
      <w:r w:rsidR="00F3422C" w:rsidRPr="009D6F7E">
        <w:rPr>
          <w:rFonts w:ascii="Times New Roman" w:hAnsi="Times New Roman" w:cs="Times New Roman"/>
          <w:lang w:eastAsia="zh-CN"/>
        </w:rPr>
        <w:t xml:space="preserve"> conducting studies </w:t>
      </w:r>
      <w:ins w:id="160" w:author="Author">
        <w:r w:rsidR="00637F7F" w:rsidRPr="009D6F7E">
          <w:rPr>
            <w:rFonts w:ascii="Times New Roman" w:hAnsi="Times New Roman" w:cs="Times New Roman"/>
            <w:lang w:eastAsia="zh-CN"/>
          </w:rPr>
          <w:t xml:space="preserve">called for in this Resolution, </w:t>
        </w:r>
      </w:ins>
      <w:del w:id="161" w:author="Author">
        <w:r w:rsidR="00F3422C" w:rsidRPr="009D6F7E" w:rsidDel="00B42C2A">
          <w:rPr>
            <w:rFonts w:ascii="Times New Roman" w:hAnsi="Times New Roman" w:cs="Times New Roman"/>
            <w:lang w:eastAsia="zh-CN"/>
          </w:rPr>
          <w:delText xml:space="preserve">on Res. </w:delText>
        </w:r>
        <w:r w:rsidR="00F3422C" w:rsidRPr="009D6F7E" w:rsidDel="00B42C2A">
          <w:rPr>
            <w:rFonts w:ascii="Times New Roman" w:hAnsi="Times New Roman" w:cs="Times New Roman"/>
            <w:b/>
            <w:lang w:eastAsia="zh-CN"/>
            <w:rPrChange w:id="162" w:author="Author">
              <w:rPr>
                <w:rFonts w:ascii="Times New Roman" w:hAnsi="Times New Roman" w:cs="Times New Roman"/>
                <w:lang w:eastAsia="zh-CN"/>
              </w:rPr>
            </w:rPrChange>
          </w:rPr>
          <w:delText>731</w:delText>
        </w:r>
        <w:r w:rsidR="00F3422C" w:rsidRPr="009D6F7E" w:rsidDel="00B42C2A">
          <w:rPr>
            <w:rFonts w:ascii="Times New Roman" w:hAnsi="Times New Roman" w:cs="Times New Roman"/>
            <w:lang w:eastAsia="zh-CN"/>
          </w:rPr>
          <w:delText xml:space="preserve"> to protect EESS (passive) sensors above 71 GHz, </w:delText>
        </w:r>
      </w:del>
      <w:r w:rsidR="00F3422C" w:rsidRPr="009D6F7E">
        <w:rPr>
          <w:rFonts w:ascii="Times New Roman" w:hAnsi="Times New Roman" w:cs="Times New Roman"/>
          <w:lang w:eastAsia="zh-CN"/>
        </w:rPr>
        <w:t>WP 1A requests</w:t>
      </w:r>
      <w:ins w:id="163" w:author="Author">
        <w:r w:rsidRPr="009D6F7E">
          <w:rPr>
            <w:rFonts w:ascii="Times New Roman" w:hAnsi="Times New Roman" w:cs="Times New Roman"/>
            <w:lang w:eastAsia="zh-CN"/>
          </w:rPr>
          <w:t xml:space="preserve"> information on the technical characteristics of fixed service systems that are planned to operate in the bands specified in Resolution </w:t>
        </w:r>
        <w:r w:rsidRPr="009D6F7E">
          <w:rPr>
            <w:rFonts w:ascii="Times New Roman" w:hAnsi="Times New Roman" w:cs="Times New Roman"/>
            <w:b/>
            <w:lang w:eastAsia="zh-CN"/>
            <w:rPrChange w:id="164" w:author="Author">
              <w:rPr>
                <w:rFonts w:ascii="Times New Roman" w:hAnsi="Times New Roman" w:cs="Times New Roman"/>
                <w:lang w:eastAsia="zh-CN"/>
              </w:rPr>
            </w:rPrChange>
          </w:rPr>
          <w:t>731</w:t>
        </w:r>
        <w:r w:rsidRPr="009D6F7E">
          <w:rPr>
            <w:rFonts w:ascii="Times New Roman" w:hAnsi="Times New Roman" w:cs="Times New Roman"/>
            <w:lang w:eastAsia="zh-CN"/>
          </w:rPr>
          <w:t>.</w:t>
        </w:r>
      </w:ins>
      <w:r w:rsidR="00F3422C" w:rsidRPr="009D6F7E">
        <w:rPr>
          <w:rFonts w:ascii="Times New Roman" w:hAnsi="Times New Roman" w:cs="Times New Roman"/>
          <w:lang w:eastAsia="zh-CN"/>
        </w:rPr>
        <w:t xml:space="preserve"> </w:t>
      </w:r>
      <w:ins w:id="165" w:author="Author">
        <w:r w:rsidRPr="009D6F7E">
          <w:rPr>
            <w:rFonts w:ascii="Times New Roman" w:hAnsi="Times New Roman" w:cs="Times New Roman"/>
            <w:lang w:eastAsia="zh-CN"/>
          </w:rPr>
          <w:t xml:space="preserve"> </w:t>
        </w:r>
      </w:ins>
      <w:del w:id="166" w:author="Author">
        <w:r w:rsidR="00F3422C" w:rsidRPr="009D6F7E" w:rsidDel="00B42C2A">
          <w:rPr>
            <w:rFonts w:ascii="Times New Roman" w:hAnsi="Times New Roman" w:cs="Times New Roman"/>
            <w:lang w:eastAsia="zh-CN"/>
          </w:rPr>
          <w:delText xml:space="preserve">the viewpoint of </w:delText>
        </w:r>
        <w:r w:rsidR="00F3422C" w:rsidRPr="009D6F7E" w:rsidDel="00DA2371">
          <w:rPr>
            <w:rFonts w:ascii="Times New Roman" w:hAnsi="Times New Roman" w:cs="Times New Roman"/>
            <w:lang w:eastAsia="zh-CN"/>
          </w:rPr>
          <w:delText>WP 5C on WP 1A’s planned approach to addressing this complex sharing issue.  In studies for Report ITU-R  F.2239 and for WRC-19 AI 1.15 the basic approach taken was to start with assumptions for Fixed transmitter uses in a band range and to predict the impact on EESS (passive) systems compared to the protection level given in Recommendation ITU-R RS.2017.  However, the framework of Res. 731 is different from AI 1.15 and requests ITU-R “to continue its studies to determine if and under what conditions sharing is possible between active and passive services.”  To this end we are considering a different approach for a new proposed technical evaluation of mitigation methods and seek your inputs.</w:delText>
        </w:r>
      </w:del>
    </w:p>
    <w:p w14:paraId="6E5DD87C" w14:textId="36643248" w:rsidR="00F3422C" w:rsidRPr="009D6F7E" w:rsidDel="00DA2371" w:rsidRDefault="00F3422C" w:rsidP="00F3422C">
      <w:pPr>
        <w:rPr>
          <w:del w:id="167" w:author="Author"/>
          <w:rFonts w:ascii="Times New Roman" w:hAnsi="Times New Roman" w:cs="Times New Roman"/>
          <w:lang w:eastAsia="zh-CN"/>
        </w:rPr>
      </w:pPr>
    </w:p>
    <w:p w14:paraId="3AA6A686" w14:textId="18AF832A" w:rsidR="00F3422C" w:rsidRPr="009D6F7E" w:rsidRDefault="00F3422C" w:rsidP="00F3422C">
      <w:pPr>
        <w:pStyle w:val="Normalaftertitle"/>
        <w:rPr>
          <w:lang w:eastAsia="zh-CN"/>
        </w:rPr>
      </w:pPr>
      <w:del w:id="168" w:author="Author">
        <w:r w:rsidRPr="009D6F7E" w:rsidDel="00DA2371">
          <w:rPr>
            <w:lang w:eastAsia="zh-CN"/>
          </w:rPr>
          <w:delText xml:space="preserve">The approach being considered by WP 1A is to focus on the technical feasibility of sharing between the fixed service and EESS (passive) in the </w:delText>
        </w:r>
        <w:r w:rsidRPr="009D6F7E" w:rsidDel="00DA2371">
          <w:rPr>
            <w:bCs/>
            <w:szCs w:val="24"/>
          </w:rPr>
          <w:delText xml:space="preserve">116-122.25 GHz, 148.5-151.5 GHz and the 226-231.5 GHz </w:delText>
        </w:r>
        <w:r w:rsidRPr="009D6F7E" w:rsidDel="00DA2371">
          <w:rPr>
            <w:lang w:eastAsia="zh-CN"/>
          </w:rPr>
          <w:delText xml:space="preserve">frequency bands. </w:delText>
        </w:r>
      </w:del>
      <w:ins w:id="169" w:author="Author">
        <w:r w:rsidR="00DA2371" w:rsidRPr="009D6F7E">
          <w:rPr>
            <w:lang w:eastAsia="zh-CN"/>
          </w:rPr>
          <w:t xml:space="preserve"> WP 1A is also considering additional elements on how to address the complex sharing environment with these frequency bands.  </w:t>
        </w:r>
        <w:r w:rsidR="005B00DE" w:rsidRPr="009D6F7E">
          <w:rPr>
            <w:lang w:eastAsia="zh-CN"/>
          </w:rPr>
          <w:t xml:space="preserve"> WP1A would request specific guidance on:</w:t>
        </w:r>
      </w:ins>
      <w:del w:id="170" w:author="Author">
        <w:r w:rsidRPr="009D6F7E" w:rsidDel="005B00DE">
          <w:rPr>
            <w:lang w:eastAsia="zh-CN"/>
          </w:rPr>
          <w:delText>The approach is based on two elements:</w:delText>
        </w:r>
      </w:del>
      <w:r w:rsidRPr="009D6F7E">
        <w:rPr>
          <w:lang w:eastAsia="zh-CN"/>
        </w:rPr>
        <w:t xml:space="preserve">  </w:t>
      </w:r>
    </w:p>
    <w:p w14:paraId="264F2511" w14:textId="77777777" w:rsidR="00F3422C" w:rsidRPr="009D6F7E" w:rsidRDefault="00F3422C" w:rsidP="00F3422C">
      <w:pPr>
        <w:pStyle w:val="Normalaftertitle"/>
        <w:ind w:left="1170"/>
        <w:rPr>
          <w:lang w:eastAsia="zh-CN"/>
        </w:rPr>
      </w:pPr>
      <w:r w:rsidRPr="009D6F7E">
        <w:rPr>
          <w:lang w:eastAsia="zh-CN"/>
        </w:rPr>
        <w:t>1.</w:t>
      </w:r>
      <w:r w:rsidRPr="009D6F7E">
        <w:rPr>
          <w:lang w:eastAsia="zh-CN"/>
        </w:rPr>
        <w:tab/>
        <w:t xml:space="preserve">Are fixed service system characteristics, including antenna and deployment information, available in the relevant frequency range, and can they be designed in such a way as to minimize radiation in the direction toward space?   </w:t>
      </w:r>
    </w:p>
    <w:p w14:paraId="513B6DC2" w14:textId="79A0ED6F" w:rsidR="00F3422C" w:rsidRPr="009D6F7E" w:rsidRDefault="00F3422C" w:rsidP="00F3422C">
      <w:pPr>
        <w:pStyle w:val="Normalaftertitle"/>
        <w:rPr>
          <w:lang w:eastAsia="zh-CN"/>
        </w:rPr>
      </w:pPr>
      <w:r w:rsidRPr="009D6F7E">
        <w:rPr>
          <w:lang w:eastAsia="zh-CN"/>
        </w:rPr>
        <w:t xml:space="preserve">While there are some passive bands above 71 GHz that are already shared with other services, certain bands are protected by RR 5.340 from any emissions and any shared use is presently prohibited.  With that in mind, more information is needed on antenna characteristics, particularly sidelobe behaviour, in order to determine if it is possible to permit sharing without any interference to EESS (passive) sensors. </w:t>
      </w:r>
    </w:p>
    <w:p w14:paraId="454DD478" w14:textId="7C5D27C9" w:rsidR="00F3422C" w:rsidRPr="00D01434" w:rsidRDefault="00F3422C" w:rsidP="00F3422C">
      <w:pPr>
        <w:pStyle w:val="Normalaftertitle"/>
        <w:rPr>
          <w:szCs w:val="24"/>
          <w:lang w:eastAsia="zh-CN"/>
        </w:rPr>
      </w:pPr>
      <w:r w:rsidRPr="009D6F7E">
        <w:rPr>
          <w:lang w:eastAsia="zh-CN"/>
        </w:rPr>
        <w:t xml:space="preserve"> </w:t>
      </w:r>
    </w:p>
    <w:p w14:paraId="55DCCA85" w14:textId="77777777" w:rsidR="00F3422C" w:rsidRPr="009D6F7E" w:rsidRDefault="00F3422C" w:rsidP="00F3422C">
      <w:pPr>
        <w:ind w:left="1170"/>
        <w:rPr>
          <w:rFonts w:ascii="Times New Roman" w:hAnsi="Times New Roman" w:cs="Times New Roman"/>
          <w:sz w:val="24"/>
          <w:szCs w:val="24"/>
          <w:lang w:eastAsia="zh-CN"/>
          <w:rPrChange w:id="171" w:author="Author">
            <w:rPr>
              <w:rFonts w:ascii="Times New Roman" w:hAnsi="Times New Roman" w:cs="Times New Roman"/>
              <w:lang w:eastAsia="zh-CN"/>
            </w:rPr>
          </w:rPrChange>
        </w:rPr>
      </w:pPr>
      <w:r w:rsidRPr="009D6F7E">
        <w:rPr>
          <w:rFonts w:ascii="Times New Roman" w:hAnsi="Times New Roman" w:cs="Times New Roman"/>
          <w:sz w:val="24"/>
          <w:szCs w:val="24"/>
          <w:lang w:eastAsia="zh-CN"/>
          <w:rPrChange w:id="172" w:author="Author">
            <w:rPr>
              <w:rFonts w:ascii="Times New Roman" w:hAnsi="Times New Roman" w:cs="Times New Roman"/>
              <w:lang w:eastAsia="zh-CN"/>
            </w:rPr>
          </w:rPrChange>
        </w:rPr>
        <w:t>2.</w:t>
      </w:r>
      <w:r w:rsidRPr="009D6F7E">
        <w:rPr>
          <w:rFonts w:ascii="Times New Roman" w:hAnsi="Times New Roman" w:cs="Times New Roman"/>
          <w:sz w:val="24"/>
          <w:szCs w:val="24"/>
          <w:lang w:eastAsia="zh-CN"/>
          <w:rPrChange w:id="173" w:author="Author">
            <w:rPr>
              <w:rFonts w:ascii="Times New Roman" w:hAnsi="Times New Roman" w:cs="Times New Roman"/>
              <w:lang w:eastAsia="zh-CN"/>
            </w:rPr>
          </w:rPrChange>
        </w:rPr>
        <w:tab/>
        <w:t>What are the system characteristics and deployment models for fixed service applications in these frequency ranges?</w:t>
      </w:r>
    </w:p>
    <w:p w14:paraId="78D6E7C8" w14:textId="436ADFCE" w:rsidR="00F3422C" w:rsidRPr="009D6F7E" w:rsidRDefault="00F3422C" w:rsidP="00F3422C">
      <w:pPr>
        <w:rPr>
          <w:rFonts w:ascii="Times New Roman" w:hAnsi="Times New Roman" w:cs="Times New Roman"/>
          <w:bCs/>
          <w:szCs w:val="24"/>
          <w:lang w:eastAsia="ja-JP"/>
        </w:rPr>
      </w:pPr>
      <w:r w:rsidRPr="009D6F7E">
        <w:rPr>
          <w:rFonts w:ascii="Times New Roman" w:hAnsi="Times New Roman" w:cs="Times New Roman"/>
          <w:bCs/>
          <w:sz w:val="24"/>
          <w:szCs w:val="24"/>
          <w:lang w:eastAsia="ja-JP"/>
          <w:rPrChange w:id="174" w:author="Author">
            <w:rPr>
              <w:rFonts w:ascii="Times New Roman" w:hAnsi="Times New Roman" w:cs="Times New Roman"/>
              <w:bCs/>
              <w:szCs w:val="24"/>
              <w:lang w:eastAsia="ja-JP"/>
            </w:rPr>
          </w:rPrChange>
        </w:rPr>
        <w:t xml:space="preserve"> FIXED systems generally have low elevation angles and atmospheric absorption is a key propagation issue above 71 GHz.   As a result, for low elevation angle fixed links, the interference path (ground-to-satellite) can have significant losses.  However this path loss decreases as the path elevation angle increases and zenith propagation is comparable to much lower bands</w:t>
      </w:r>
      <w:r w:rsidRPr="009D6F7E">
        <w:rPr>
          <w:rFonts w:ascii="Times New Roman" w:hAnsi="Times New Roman" w:cs="Times New Roman"/>
          <w:bCs/>
          <w:szCs w:val="24"/>
          <w:lang w:eastAsia="ja-JP"/>
        </w:rPr>
        <w:t xml:space="preserve">.  </w:t>
      </w:r>
    </w:p>
    <w:p w14:paraId="6786DA6A" w14:textId="2047A745" w:rsidR="00F3422C" w:rsidRPr="009D6F7E" w:rsidDel="005B00DE" w:rsidRDefault="00F3422C" w:rsidP="00F3422C">
      <w:pPr>
        <w:rPr>
          <w:del w:id="175" w:author="Author"/>
          <w:rFonts w:ascii="Times New Roman" w:hAnsi="Times New Roman" w:cs="Times New Roman"/>
          <w:bCs/>
          <w:szCs w:val="24"/>
          <w:lang w:eastAsia="ja-JP"/>
        </w:rPr>
      </w:pPr>
    </w:p>
    <w:p w14:paraId="3B7610F7" w14:textId="0112DF43" w:rsidR="00F3422C" w:rsidRPr="009D6F7E" w:rsidDel="005B00DE" w:rsidRDefault="00F3422C" w:rsidP="00F3422C">
      <w:pPr>
        <w:rPr>
          <w:del w:id="176" w:author="Author"/>
          <w:rFonts w:ascii="Times New Roman" w:hAnsi="Times New Roman" w:cs="Times New Roman"/>
          <w:bCs/>
          <w:szCs w:val="24"/>
          <w:lang w:eastAsia="ja-JP"/>
        </w:rPr>
      </w:pPr>
      <w:del w:id="177" w:author="Author">
        <w:r w:rsidRPr="009D6F7E" w:rsidDel="005B00DE">
          <w:rPr>
            <w:rFonts w:ascii="Times New Roman" w:hAnsi="Times New Roman" w:cs="Times New Roman"/>
            <w:bCs/>
            <w:szCs w:val="24"/>
            <w:lang w:eastAsia="ja-JP"/>
          </w:rPr>
          <w:delText>WP 1A is considering developing a method of calculating an EIRP mask as a function of elevation angle to limit the impact the impact between the Fixed service and EESS (passive)</w:delText>
        </w:r>
      </w:del>
      <w:ins w:id="178" w:author="Author">
        <w:del w:id="179" w:author="Author">
          <w:r w:rsidR="00FF0712" w:rsidRPr="009D6F7E" w:rsidDel="005B00DE">
            <w:rPr>
              <w:rFonts w:ascii="Times New Roman" w:hAnsi="Times New Roman" w:cs="Times New Roman"/>
              <w:bCs/>
              <w:szCs w:val="24"/>
              <w:lang w:eastAsia="ja-JP"/>
            </w:rPr>
            <w:delText>passive</w:delText>
          </w:r>
        </w:del>
      </w:ins>
      <w:del w:id="180" w:author="Author">
        <w:r w:rsidRPr="009D6F7E" w:rsidDel="005B00DE">
          <w:rPr>
            <w:rFonts w:ascii="Times New Roman" w:hAnsi="Times New Roman" w:cs="Times New Roman"/>
            <w:bCs/>
            <w:szCs w:val="24"/>
            <w:lang w:eastAsia="ja-JP"/>
          </w:rPr>
          <w:delText xml:space="preserve"> services</w:delText>
        </w:r>
      </w:del>
      <w:ins w:id="181" w:author="Author">
        <w:del w:id="182" w:author="Author">
          <w:r w:rsidR="00FF0712" w:rsidRPr="009D6F7E" w:rsidDel="005B00DE">
            <w:rPr>
              <w:rFonts w:ascii="Times New Roman" w:hAnsi="Times New Roman" w:cs="Times New Roman"/>
              <w:bCs/>
              <w:szCs w:val="24"/>
              <w:lang w:eastAsia="ja-JP"/>
            </w:rPr>
            <w:delText>.</w:delText>
          </w:r>
        </w:del>
      </w:ins>
      <w:del w:id="183" w:author="Author">
        <w:r w:rsidRPr="009D6F7E" w:rsidDel="005B00DE">
          <w:rPr>
            <w:rFonts w:ascii="Times New Roman" w:hAnsi="Times New Roman" w:cs="Times New Roman"/>
            <w:bCs/>
            <w:szCs w:val="24"/>
            <w:lang w:eastAsia="ja-JP"/>
          </w:rPr>
          <w:delText xml:space="preserve"> in the previously mentioned bands, taking into account the effects of aggregate interference and as invited in WRC Resolution  731.</w:delText>
        </w:r>
      </w:del>
    </w:p>
    <w:p w14:paraId="3B75A242" w14:textId="2271AF75" w:rsidR="00F3422C" w:rsidRPr="009D6F7E" w:rsidDel="00FF0712" w:rsidRDefault="00F3422C" w:rsidP="00F3422C">
      <w:pPr>
        <w:rPr>
          <w:del w:id="184" w:author="Author"/>
          <w:rFonts w:ascii="Times New Roman" w:hAnsi="Times New Roman" w:cs="Times New Roman"/>
          <w:bCs/>
          <w:szCs w:val="24"/>
          <w:lang w:eastAsia="ja-JP"/>
        </w:rPr>
      </w:pPr>
    </w:p>
    <w:p w14:paraId="2ADE7F3E" w14:textId="2523C055" w:rsidR="00F3422C" w:rsidRPr="009D6F7E" w:rsidDel="00FF0712" w:rsidRDefault="00F3422C" w:rsidP="00F3422C">
      <w:pPr>
        <w:rPr>
          <w:del w:id="185" w:author="Author"/>
          <w:rFonts w:ascii="Times New Roman" w:hAnsi="Times New Roman" w:cs="Times New Roman"/>
          <w:bCs/>
          <w:szCs w:val="24"/>
          <w:lang w:eastAsia="ja-JP"/>
        </w:rPr>
      </w:pPr>
      <w:del w:id="186" w:author="Author">
        <w:r w:rsidRPr="009D6F7E" w:rsidDel="00FF0712">
          <w:rPr>
            <w:rFonts w:ascii="Times New Roman" w:hAnsi="Times New Roman" w:cs="Times New Roman"/>
            <w:bCs/>
            <w:szCs w:val="24"/>
            <w:lang w:eastAsia="ja-JP"/>
          </w:rPr>
          <w:delText xml:space="preserve">WRC Resolution clearly states that the primary goal of any study must be to prevent interference to EESS (passive) systems.  </w:delText>
        </w:r>
        <w:commentRangeStart w:id="187"/>
        <w:r w:rsidRPr="009D6F7E" w:rsidDel="00FF0712">
          <w:rPr>
            <w:rFonts w:ascii="Times New Roman" w:hAnsi="Times New Roman" w:cs="Times New Roman"/>
            <w:bCs/>
            <w:szCs w:val="24"/>
            <w:lang w:eastAsia="ja-JP"/>
          </w:rPr>
          <w:delText xml:space="preserve">Therefore if it is impossible to develop parameters for a noninterfering  potential FIXED system that is consistent with the </w:delText>
        </w:r>
        <w:r w:rsidRPr="009D6F7E" w:rsidDel="00FF0712">
          <w:rPr>
            <w:rFonts w:ascii="Times New Roman" w:hAnsi="Times New Roman" w:cs="Times New Roman"/>
            <w:lang w:eastAsia="zh-CN"/>
          </w:rPr>
          <w:delText>system characteristics and deployment models and antenna and deployment information requested here, the study may deviate from the information you provide to see what combination of system parameters is consistent with interference-free service.  This may include consideration of geographic density limits for FIXED transmitters in these band to prevent potential aggregate interference from many emitters in the field of view of an EESS (passive) satellite antenna.</w:delText>
        </w:r>
        <w:commentRangeEnd w:id="187"/>
        <w:r w:rsidR="00E02178" w:rsidRPr="009D6F7E" w:rsidDel="00FF0712">
          <w:rPr>
            <w:rStyle w:val="CommentReference"/>
          </w:rPr>
          <w:commentReference w:id="187"/>
        </w:r>
      </w:del>
    </w:p>
    <w:tbl>
      <w:tblPr>
        <w:tblW w:w="10260" w:type="dxa"/>
        <w:tblLayout w:type="fixed"/>
        <w:tblLook w:val="0000" w:firstRow="0" w:lastRow="0" w:firstColumn="0" w:lastColumn="0" w:noHBand="0" w:noVBand="0"/>
      </w:tblPr>
      <w:tblGrid>
        <w:gridCol w:w="1260"/>
        <w:gridCol w:w="4410"/>
        <w:gridCol w:w="1080"/>
        <w:gridCol w:w="3510"/>
      </w:tblGrid>
      <w:tr w:rsidR="00FF0712" w:rsidRPr="009D6F7E" w14:paraId="11B921E6" w14:textId="77777777" w:rsidTr="00363ED1">
        <w:trPr>
          <w:cantSplit/>
          <w:ins w:id="188" w:author="Author"/>
        </w:trPr>
        <w:tc>
          <w:tcPr>
            <w:tcW w:w="1260" w:type="dxa"/>
          </w:tcPr>
          <w:p w14:paraId="017CB3B1" w14:textId="77777777" w:rsidR="00FF0712" w:rsidRPr="009D6F7E" w:rsidRDefault="00FF0712" w:rsidP="00363ED1">
            <w:pPr>
              <w:keepNext/>
              <w:keepLines/>
              <w:rPr>
                <w:ins w:id="189" w:author="Author"/>
                <w:rFonts w:ascii="Times New Roman" w:hAnsi="Times New Roman" w:cs="Times New Roman"/>
                <w:b/>
              </w:rPr>
            </w:pPr>
            <w:ins w:id="190" w:author="Author">
              <w:r w:rsidRPr="009D6F7E">
                <w:rPr>
                  <w:rFonts w:ascii="Times New Roman" w:hAnsi="Times New Roman" w:cs="Times New Roman"/>
                  <w:b/>
                </w:rPr>
                <w:t>Status:</w:t>
              </w:r>
            </w:ins>
          </w:p>
        </w:tc>
        <w:tc>
          <w:tcPr>
            <w:tcW w:w="4410" w:type="dxa"/>
          </w:tcPr>
          <w:p w14:paraId="2806510A" w14:textId="77777777" w:rsidR="00FF0712" w:rsidRPr="009D6F7E" w:rsidRDefault="00FF0712" w:rsidP="00363ED1">
            <w:pPr>
              <w:keepNext/>
              <w:keepLines/>
              <w:tabs>
                <w:tab w:val="left" w:pos="709"/>
              </w:tabs>
              <w:rPr>
                <w:ins w:id="191" w:author="Author"/>
                <w:rFonts w:ascii="Times New Roman" w:hAnsi="Times New Roman" w:cs="Times New Roman"/>
              </w:rPr>
            </w:pPr>
            <w:ins w:id="192" w:author="Author">
              <w:r w:rsidRPr="009D6F7E">
                <w:rPr>
                  <w:rFonts w:ascii="Times New Roman" w:hAnsi="Times New Roman" w:cs="Times New Roman"/>
                </w:rPr>
                <w:t>For action.</w:t>
              </w:r>
            </w:ins>
          </w:p>
        </w:tc>
        <w:tc>
          <w:tcPr>
            <w:tcW w:w="4590" w:type="dxa"/>
            <w:gridSpan w:val="2"/>
          </w:tcPr>
          <w:p w14:paraId="155FA7E8" w14:textId="77777777" w:rsidR="00FF0712" w:rsidRPr="009D6F7E" w:rsidRDefault="00FF0712" w:rsidP="00363ED1">
            <w:pPr>
              <w:keepNext/>
              <w:keepLines/>
              <w:tabs>
                <w:tab w:val="left" w:pos="709"/>
              </w:tabs>
              <w:rPr>
                <w:ins w:id="193" w:author="Author"/>
                <w:rFonts w:ascii="Times New Roman" w:hAnsi="Times New Roman" w:cs="Times New Roman"/>
              </w:rPr>
            </w:pPr>
          </w:p>
        </w:tc>
      </w:tr>
      <w:tr w:rsidR="00FF0712" w:rsidRPr="009D6F7E" w14:paraId="327C1057" w14:textId="77777777" w:rsidTr="00363ED1">
        <w:trPr>
          <w:cantSplit/>
          <w:ins w:id="194" w:author="Author"/>
        </w:trPr>
        <w:tc>
          <w:tcPr>
            <w:tcW w:w="1260" w:type="dxa"/>
          </w:tcPr>
          <w:p w14:paraId="06562FA4" w14:textId="77777777" w:rsidR="00FF0712" w:rsidRPr="009D6F7E" w:rsidRDefault="00FF0712" w:rsidP="00363ED1">
            <w:pPr>
              <w:keepNext/>
              <w:keepLines/>
              <w:rPr>
                <w:ins w:id="195" w:author="Author"/>
                <w:rFonts w:ascii="Times New Roman" w:hAnsi="Times New Roman" w:cs="Times New Roman"/>
                <w:b/>
              </w:rPr>
            </w:pPr>
            <w:ins w:id="196" w:author="Author">
              <w:r w:rsidRPr="009D6F7E">
                <w:rPr>
                  <w:rFonts w:ascii="Times New Roman" w:hAnsi="Times New Roman" w:cs="Times New Roman"/>
                  <w:b/>
                </w:rPr>
                <w:t>Deadline:</w:t>
              </w:r>
            </w:ins>
          </w:p>
        </w:tc>
        <w:tc>
          <w:tcPr>
            <w:tcW w:w="4410" w:type="dxa"/>
          </w:tcPr>
          <w:p w14:paraId="336E4F74" w14:textId="77777777" w:rsidR="00FF0712" w:rsidRPr="009D6F7E" w:rsidRDefault="00FF0712" w:rsidP="00363ED1">
            <w:pPr>
              <w:keepNext/>
              <w:keepLines/>
              <w:tabs>
                <w:tab w:val="left" w:pos="709"/>
              </w:tabs>
              <w:rPr>
                <w:ins w:id="197" w:author="Author"/>
                <w:rFonts w:ascii="Times New Roman" w:hAnsi="Times New Roman" w:cs="Times New Roman"/>
              </w:rPr>
            </w:pPr>
            <w:ins w:id="198" w:author="Author">
              <w:r w:rsidRPr="009D6F7E">
                <w:rPr>
                  <w:rFonts w:ascii="Times New Roman" w:hAnsi="Times New Roman" w:cs="Times New Roman"/>
                </w:rPr>
                <w:t>15 May 2021</w:t>
              </w:r>
            </w:ins>
          </w:p>
        </w:tc>
        <w:tc>
          <w:tcPr>
            <w:tcW w:w="4590" w:type="dxa"/>
            <w:gridSpan w:val="2"/>
          </w:tcPr>
          <w:p w14:paraId="29EADF0F" w14:textId="77777777" w:rsidR="00FF0712" w:rsidRPr="009D6F7E" w:rsidRDefault="00FF0712" w:rsidP="00363ED1">
            <w:pPr>
              <w:keepNext/>
              <w:keepLines/>
              <w:tabs>
                <w:tab w:val="left" w:pos="709"/>
              </w:tabs>
              <w:rPr>
                <w:ins w:id="199" w:author="Author"/>
                <w:rFonts w:ascii="Times New Roman" w:hAnsi="Times New Roman" w:cs="Times New Roman"/>
              </w:rPr>
            </w:pPr>
          </w:p>
        </w:tc>
      </w:tr>
      <w:tr w:rsidR="00FF0712" w:rsidRPr="009D6F7E" w14:paraId="708058BB" w14:textId="77777777" w:rsidTr="00363ED1">
        <w:trPr>
          <w:cantSplit/>
          <w:trHeight w:val="270"/>
          <w:ins w:id="200" w:author="Author"/>
        </w:trPr>
        <w:tc>
          <w:tcPr>
            <w:tcW w:w="1260" w:type="dxa"/>
          </w:tcPr>
          <w:p w14:paraId="5C8B992E" w14:textId="77777777" w:rsidR="00FF0712" w:rsidRPr="009D6F7E" w:rsidRDefault="00FF0712" w:rsidP="00363ED1">
            <w:pPr>
              <w:keepNext/>
              <w:keepLines/>
              <w:rPr>
                <w:ins w:id="201" w:author="Author"/>
                <w:rFonts w:ascii="Times New Roman" w:hAnsi="Times New Roman" w:cs="Times New Roman"/>
                <w:b/>
              </w:rPr>
            </w:pPr>
            <w:ins w:id="202" w:author="Author">
              <w:r w:rsidRPr="009D6F7E">
                <w:rPr>
                  <w:rFonts w:ascii="Times New Roman" w:hAnsi="Times New Roman" w:cs="Times New Roman"/>
                  <w:b/>
                </w:rPr>
                <w:t>Contact:</w:t>
              </w:r>
            </w:ins>
          </w:p>
        </w:tc>
        <w:tc>
          <w:tcPr>
            <w:tcW w:w="4410" w:type="dxa"/>
          </w:tcPr>
          <w:p w14:paraId="72806B69" w14:textId="77777777" w:rsidR="00FF0712" w:rsidRPr="009D6F7E" w:rsidRDefault="00FF0712" w:rsidP="00363ED1">
            <w:pPr>
              <w:keepNext/>
              <w:keepLines/>
              <w:tabs>
                <w:tab w:val="center" w:pos="7230"/>
              </w:tabs>
              <w:rPr>
                <w:ins w:id="203" w:author="Author"/>
                <w:rFonts w:ascii="Times New Roman" w:hAnsi="Times New Roman" w:cs="Times New Roman"/>
                <w:szCs w:val="24"/>
              </w:rPr>
            </w:pPr>
          </w:p>
        </w:tc>
        <w:tc>
          <w:tcPr>
            <w:tcW w:w="1080" w:type="dxa"/>
          </w:tcPr>
          <w:p w14:paraId="43A5A0AB" w14:textId="77777777" w:rsidR="00FF0712" w:rsidRPr="009D6F7E" w:rsidRDefault="00FF0712" w:rsidP="00363ED1">
            <w:pPr>
              <w:keepNext/>
              <w:keepLines/>
              <w:tabs>
                <w:tab w:val="left" w:pos="884"/>
              </w:tabs>
              <w:rPr>
                <w:ins w:id="204" w:author="Author"/>
                <w:rFonts w:ascii="Times New Roman" w:hAnsi="Times New Roman" w:cs="Times New Roman"/>
                <w:b/>
                <w:bCs/>
                <w:szCs w:val="24"/>
              </w:rPr>
            </w:pPr>
            <w:ins w:id="205" w:author="Author">
              <w:r w:rsidRPr="009D6F7E">
                <w:rPr>
                  <w:rFonts w:ascii="Times New Roman" w:hAnsi="Times New Roman" w:cs="Times New Roman"/>
                  <w:b/>
                  <w:bCs/>
                  <w:szCs w:val="24"/>
                </w:rPr>
                <w:t>E-mails</w:t>
              </w:r>
              <w:r w:rsidRPr="009D6F7E">
                <w:rPr>
                  <w:rFonts w:ascii="Times New Roman" w:hAnsi="Times New Roman" w:cs="Times New Roman"/>
                  <w:szCs w:val="24"/>
                </w:rPr>
                <w:t>:</w:t>
              </w:r>
            </w:ins>
          </w:p>
        </w:tc>
        <w:tc>
          <w:tcPr>
            <w:tcW w:w="3510" w:type="dxa"/>
          </w:tcPr>
          <w:p w14:paraId="44118DF9" w14:textId="77777777" w:rsidR="00FF0712" w:rsidRPr="009D6F7E" w:rsidRDefault="00FF0712" w:rsidP="00363ED1">
            <w:pPr>
              <w:keepNext/>
              <w:keepLines/>
              <w:tabs>
                <w:tab w:val="left" w:pos="884"/>
              </w:tabs>
              <w:rPr>
                <w:ins w:id="206" w:author="Author"/>
                <w:rFonts w:ascii="Times New Roman" w:hAnsi="Times New Roman" w:cs="Times New Roman"/>
                <w:szCs w:val="24"/>
              </w:rPr>
            </w:pPr>
          </w:p>
        </w:tc>
      </w:tr>
    </w:tbl>
    <w:p w14:paraId="34C42904" w14:textId="77777777" w:rsidR="00F3422C" w:rsidRPr="009D6F7E" w:rsidRDefault="00F3422C" w:rsidP="00F3422C">
      <w:pPr>
        <w:rPr>
          <w:rFonts w:ascii="Times New Roman" w:hAnsi="Times New Roman" w:cs="Times New Roman"/>
          <w:bCs/>
          <w:szCs w:val="24"/>
          <w:lang w:eastAsia="ja-JP"/>
        </w:rPr>
      </w:pPr>
    </w:p>
    <w:p w14:paraId="72284BD8" w14:textId="77777777" w:rsidR="00FF0712" w:rsidRPr="009D6F7E" w:rsidRDefault="00FF0712" w:rsidP="00F3422C">
      <w:pPr>
        <w:keepNext/>
        <w:keepLines/>
        <w:rPr>
          <w:ins w:id="207" w:author="Author"/>
          <w:rFonts w:ascii="Times New Roman" w:hAnsi="Times New Roman" w:cs="Times New Roman"/>
          <w:bCs/>
          <w:szCs w:val="24"/>
          <w:lang w:eastAsia="ja-JP"/>
        </w:rPr>
      </w:pPr>
    </w:p>
    <w:p w14:paraId="646660D5" w14:textId="41A96B10" w:rsidR="00F3422C" w:rsidRPr="009D6F7E" w:rsidDel="00DF0840" w:rsidRDefault="00FF0712" w:rsidP="00F3422C">
      <w:pPr>
        <w:keepNext/>
        <w:keepLines/>
        <w:rPr>
          <w:del w:id="208" w:author="Author"/>
          <w:rFonts w:ascii="Times New Roman" w:hAnsi="Times New Roman" w:cs="Times New Roman"/>
        </w:rPr>
      </w:pPr>
      <w:ins w:id="209" w:author="Author">
        <w:del w:id="210" w:author="Author">
          <w:r w:rsidRPr="009D6F7E" w:rsidDel="00DF0840">
            <w:rPr>
              <w:rFonts w:ascii="Times New Roman" w:hAnsi="Times New Roman" w:cs="Times New Roman"/>
              <w:bCs/>
              <w:szCs w:val="24"/>
              <w:lang w:eastAsia="ja-JP"/>
            </w:rPr>
            <w:delText xml:space="preserve">At its most recent meeting of WP 1A, it was decided to initiate the studies called for under Resolution </w:delText>
          </w:r>
          <w:r w:rsidRPr="009D6F7E" w:rsidDel="00DF0840">
            <w:rPr>
              <w:rFonts w:ascii="Times New Roman" w:hAnsi="Times New Roman" w:cs="Times New Roman"/>
              <w:b/>
              <w:bCs/>
              <w:szCs w:val="24"/>
              <w:lang w:eastAsia="ja-JP"/>
              <w:rPrChange w:id="211" w:author="Author">
                <w:rPr>
                  <w:rFonts w:ascii="Times New Roman" w:hAnsi="Times New Roman" w:cs="Times New Roman"/>
                  <w:bCs/>
                  <w:szCs w:val="24"/>
                  <w:lang w:eastAsia="ja-JP"/>
                </w:rPr>
              </w:rPrChange>
            </w:rPr>
            <w:delText>731</w:delText>
          </w:r>
          <w:r w:rsidRPr="009D6F7E" w:rsidDel="00DF0840">
            <w:rPr>
              <w:rFonts w:ascii="Times New Roman" w:hAnsi="Times New Roman" w:cs="Times New Roman"/>
              <w:bCs/>
              <w:szCs w:val="24"/>
              <w:lang w:eastAsia="ja-JP"/>
            </w:rPr>
            <w:delText xml:space="preserve"> (Rev. WRC-19) to study if and under what conditions sharing is possible between active and passive services in the frequency bands described in the Resolution.  As an initial focus of the studies, WP 1A sent a liaison statement to </w:delText>
          </w:r>
        </w:del>
      </w:ins>
      <w:del w:id="212" w:author="Author">
        <w:r w:rsidR="00F3422C" w:rsidRPr="009D6F7E" w:rsidDel="00DF0840">
          <w:rPr>
            <w:rFonts w:ascii="Times New Roman" w:hAnsi="Times New Roman" w:cs="Times New Roman"/>
            <w:bCs/>
            <w:szCs w:val="24"/>
            <w:lang w:eastAsia="ja-JP"/>
          </w:rPr>
          <w:delText>WP 5C is invit</w:delText>
        </w:r>
      </w:del>
      <w:ins w:id="213" w:author="Author">
        <w:del w:id="214" w:author="Author">
          <w:r w:rsidRPr="009D6F7E" w:rsidDel="00DF0840">
            <w:rPr>
              <w:rFonts w:ascii="Times New Roman" w:hAnsi="Times New Roman" w:cs="Times New Roman"/>
              <w:bCs/>
              <w:szCs w:val="24"/>
              <w:lang w:eastAsia="ja-JP"/>
            </w:rPr>
            <w:delText>ing</w:delText>
          </w:r>
        </w:del>
      </w:ins>
      <w:del w:id="215" w:author="Author">
        <w:r w:rsidR="00F3422C" w:rsidRPr="009D6F7E" w:rsidDel="00DF0840">
          <w:rPr>
            <w:rFonts w:ascii="Times New Roman" w:hAnsi="Times New Roman" w:cs="Times New Roman"/>
            <w:bCs/>
            <w:szCs w:val="24"/>
            <w:lang w:eastAsia="ja-JP"/>
          </w:rPr>
          <w:delText xml:space="preserve">ed </w:delText>
        </w:r>
      </w:del>
      <w:ins w:id="216" w:author="Author">
        <w:del w:id="217" w:author="Author">
          <w:r w:rsidRPr="009D6F7E" w:rsidDel="00DF0840">
            <w:rPr>
              <w:rFonts w:ascii="Times New Roman" w:hAnsi="Times New Roman" w:cs="Times New Roman"/>
              <w:bCs/>
              <w:szCs w:val="24"/>
              <w:lang w:eastAsia="ja-JP"/>
            </w:rPr>
            <w:delText xml:space="preserve">them </w:delText>
          </w:r>
        </w:del>
      </w:ins>
      <w:del w:id="218" w:author="Author">
        <w:r w:rsidR="00F3422C" w:rsidRPr="009D6F7E" w:rsidDel="00DF0840">
          <w:rPr>
            <w:rFonts w:ascii="Times New Roman" w:hAnsi="Times New Roman" w:cs="Times New Roman"/>
            <w:bCs/>
            <w:szCs w:val="24"/>
            <w:lang w:eastAsia="ja-JP"/>
          </w:rPr>
          <w:delText>to provide information on these topics and to provide available characteristics for fixed systems (including antenna and deployment characteristics)</w:delText>
        </w:r>
      </w:del>
      <w:ins w:id="219" w:author="Author">
        <w:del w:id="220" w:author="Author">
          <w:r w:rsidRPr="009D6F7E" w:rsidDel="00DF0840">
            <w:rPr>
              <w:rFonts w:ascii="Times New Roman" w:hAnsi="Times New Roman" w:cs="Times New Roman"/>
              <w:bCs/>
              <w:szCs w:val="24"/>
              <w:lang w:eastAsia="ja-JP"/>
            </w:rPr>
            <w:delText>.</w:delText>
          </w:r>
        </w:del>
      </w:ins>
      <w:del w:id="221" w:author="Author">
        <w:r w:rsidR="00F3422C" w:rsidRPr="009D6F7E" w:rsidDel="00DF0840">
          <w:rPr>
            <w:rFonts w:ascii="Times New Roman" w:hAnsi="Times New Roman" w:cs="Times New Roman"/>
            <w:bCs/>
            <w:szCs w:val="24"/>
            <w:lang w:eastAsia="ja-JP"/>
          </w:rPr>
          <w:delText xml:space="preserve"> operating in the ranges around the </w:delText>
        </w:r>
        <w:r w:rsidR="00F3422C" w:rsidRPr="009D6F7E" w:rsidDel="00DF0840">
          <w:rPr>
            <w:rFonts w:ascii="Times New Roman" w:hAnsi="Times New Roman" w:cs="Times New Roman"/>
            <w:bCs/>
            <w:szCs w:val="24"/>
          </w:rPr>
          <w:delText xml:space="preserve">116-122.25 GHz, 148.5-151.5 GHz and the 226-231.5 GHz  </w:delText>
        </w:r>
        <w:r w:rsidR="00F3422C" w:rsidRPr="009D6F7E" w:rsidDel="00DF0840">
          <w:rPr>
            <w:rFonts w:ascii="Times New Roman" w:hAnsi="Times New Roman" w:cs="Times New Roman"/>
            <w:bCs/>
            <w:szCs w:val="24"/>
            <w:lang w:eastAsia="ja-JP"/>
          </w:rPr>
          <w:delText xml:space="preserve">passive bands. </w:delText>
        </w:r>
      </w:del>
    </w:p>
    <w:p w14:paraId="2BAF664C" w14:textId="213C408F" w:rsidR="00F3422C" w:rsidRPr="009D6F7E"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9D6F7E" w14:paraId="13C34042" w14:textId="77777777" w:rsidTr="00B71AB9">
        <w:trPr>
          <w:cantSplit/>
        </w:trPr>
        <w:tc>
          <w:tcPr>
            <w:tcW w:w="1260" w:type="dxa"/>
          </w:tcPr>
          <w:p w14:paraId="02F4442F" w14:textId="48DD4D09" w:rsidR="00F3422C" w:rsidRPr="009D6F7E" w:rsidRDefault="00F3422C" w:rsidP="00B71AB9">
            <w:pPr>
              <w:keepNext/>
              <w:keepLines/>
              <w:rPr>
                <w:rFonts w:ascii="Times New Roman" w:hAnsi="Times New Roman" w:cs="Times New Roman"/>
                <w:b/>
              </w:rPr>
            </w:pPr>
            <w:del w:id="222" w:author="Author">
              <w:r w:rsidRPr="009D6F7E" w:rsidDel="00FF0712">
                <w:rPr>
                  <w:rFonts w:ascii="Times New Roman" w:hAnsi="Times New Roman" w:cs="Times New Roman"/>
                  <w:b/>
                </w:rPr>
                <w:delText>Status:</w:delText>
              </w:r>
            </w:del>
          </w:p>
        </w:tc>
        <w:tc>
          <w:tcPr>
            <w:tcW w:w="4410" w:type="dxa"/>
          </w:tcPr>
          <w:p w14:paraId="6FE878FE" w14:textId="06D8DE85" w:rsidR="00F3422C" w:rsidRPr="009D6F7E" w:rsidRDefault="00F3422C" w:rsidP="00B71AB9">
            <w:pPr>
              <w:keepNext/>
              <w:keepLines/>
              <w:tabs>
                <w:tab w:val="left" w:pos="709"/>
              </w:tabs>
              <w:rPr>
                <w:rFonts w:ascii="Times New Roman" w:hAnsi="Times New Roman" w:cs="Times New Roman"/>
              </w:rPr>
            </w:pPr>
            <w:del w:id="223" w:author="Author">
              <w:r w:rsidRPr="009D6F7E" w:rsidDel="00FF0712">
                <w:rPr>
                  <w:rFonts w:ascii="Times New Roman" w:hAnsi="Times New Roman" w:cs="Times New Roman"/>
                </w:rPr>
                <w:delText>For action.</w:delText>
              </w:r>
            </w:del>
          </w:p>
        </w:tc>
        <w:tc>
          <w:tcPr>
            <w:tcW w:w="4590" w:type="dxa"/>
            <w:gridSpan w:val="2"/>
          </w:tcPr>
          <w:p w14:paraId="447691C6" w14:textId="77777777" w:rsidR="00F3422C" w:rsidRPr="009D6F7E" w:rsidRDefault="00F3422C" w:rsidP="00B71AB9">
            <w:pPr>
              <w:keepNext/>
              <w:keepLines/>
              <w:tabs>
                <w:tab w:val="left" w:pos="709"/>
              </w:tabs>
              <w:rPr>
                <w:rFonts w:ascii="Times New Roman" w:hAnsi="Times New Roman" w:cs="Times New Roman"/>
              </w:rPr>
            </w:pPr>
          </w:p>
        </w:tc>
      </w:tr>
      <w:tr w:rsidR="00F3422C" w:rsidRPr="009D6F7E" w14:paraId="285572F3" w14:textId="77777777" w:rsidTr="00B71AB9">
        <w:trPr>
          <w:cantSplit/>
        </w:trPr>
        <w:tc>
          <w:tcPr>
            <w:tcW w:w="1260" w:type="dxa"/>
          </w:tcPr>
          <w:p w14:paraId="4484E9F6" w14:textId="1848BE9C" w:rsidR="00F3422C" w:rsidRPr="009D6F7E" w:rsidRDefault="00F3422C" w:rsidP="00B71AB9">
            <w:pPr>
              <w:keepNext/>
              <w:keepLines/>
              <w:rPr>
                <w:b/>
              </w:rPr>
            </w:pPr>
            <w:del w:id="224" w:author="Author">
              <w:r w:rsidRPr="009D6F7E" w:rsidDel="00FF0712">
                <w:rPr>
                  <w:b/>
                </w:rPr>
                <w:delText>Deadline:</w:delText>
              </w:r>
            </w:del>
          </w:p>
        </w:tc>
        <w:tc>
          <w:tcPr>
            <w:tcW w:w="4410" w:type="dxa"/>
          </w:tcPr>
          <w:p w14:paraId="3A104EDF" w14:textId="6CE13F5D" w:rsidR="00F3422C" w:rsidRPr="009D6F7E" w:rsidRDefault="00F3422C" w:rsidP="00B71AB9">
            <w:pPr>
              <w:keepNext/>
              <w:keepLines/>
              <w:tabs>
                <w:tab w:val="left" w:pos="709"/>
              </w:tabs>
            </w:pPr>
            <w:del w:id="225" w:author="Author">
              <w:r w:rsidRPr="009D6F7E" w:rsidDel="00FF0712">
                <w:delText>15 May, 2021_________ at the latest.</w:delText>
              </w:r>
            </w:del>
          </w:p>
        </w:tc>
        <w:tc>
          <w:tcPr>
            <w:tcW w:w="4590" w:type="dxa"/>
            <w:gridSpan w:val="2"/>
          </w:tcPr>
          <w:p w14:paraId="1EAE85F3" w14:textId="77777777" w:rsidR="00F3422C" w:rsidRPr="009D6F7E" w:rsidRDefault="00F3422C" w:rsidP="00B71AB9">
            <w:pPr>
              <w:keepNext/>
              <w:keepLines/>
              <w:tabs>
                <w:tab w:val="left" w:pos="709"/>
              </w:tabs>
            </w:pPr>
          </w:p>
        </w:tc>
      </w:tr>
      <w:tr w:rsidR="00F3422C" w:rsidRPr="009D6F7E" w14:paraId="7E9C4654" w14:textId="77777777" w:rsidTr="00B71AB9">
        <w:trPr>
          <w:cantSplit/>
          <w:trHeight w:val="270"/>
        </w:trPr>
        <w:tc>
          <w:tcPr>
            <w:tcW w:w="1260" w:type="dxa"/>
          </w:tcPr>
          <w:p w14:paraId="7127AC8A" w14:textId="4F33D615" w:rsidR="00F3422C" w:rsidRPr="009D6F7E" w:rsidRDefault="00F3422C" w:rsidP="00B71AB9">
            <w:pPr>
              <w:keepNext/>
              <w:keepLines/>
              <w:rPr>
                <w:b/>
              </w:rPr>
            </w:pPr>
            <w:del w:id="226" w:author="Author">
              <w:r w:rsidRPr="009D6F7E" w:rsidDel="00FF0712">
                <w:rPr>
                  <w:b/>
                </w:rPr>
                <w:delText>Contact:</w:delText>
              </w:r>
            </w:del>
          </w:p>
        </w:tc>
        <w:tc>
          <w:tcPr>
            <w:tcW w:w="4410" w:type="dxa"/>
          </w:tcPr>
          <w:p w14:paraId="1A13294A" w14:textId="77777777" w:rsidR="00F3422C" w:rsidRPr="009D6F7E" w:rsidRDefault="00F3422C" w:rsidP="00B71AB9">
            <w:pPr>
              <w:keepNext/>
              <w:keepLines/>
              <w:tabs>
                <w:tab w:val="center" w:pos="7230"/>
              </w:tabs>
              <w:rPr>
                <w:szCs w:val="24"/>
              </w:rPr>
            </w:pPr>
          </w:p>
        </w:tc>
        <w:tc>
          <w:tcPr>
            <w:tcW w:w="1080" w:type="dxa"/>
          </w:tcPr>
          <w:p w14:paraId="6C23B8CC" w14:textId="64273547" w:rsidR="00F3422C" w:rsidRPr="009D6F7E" w:rsidRDefault="00F3422C" w:rsidP="00B71AB9">
            <w:pPr>
              <w:keepNext/>
              <w:keepLines/>
              <w:tabs>
                <w:tab w:val="left" w:pos="884"/>
              </w:tabs>
              <w:rPr>
                <w:b/>
                <w:bCs/>
                <w:szCs w:val="24"/>
              </w:rPr>
            </w:pPr>
            <w:del w:id="227" w:author="Author">
              <w:r w:rsidRPr="009D6F7E" w:rsidDel="00FF0712">
                <w:rPr>
                  <w:b/>
                  <w:bCs/>
                  <w:szCs w:val="24"/>
                </w:rPr>
                <w:delText>E-mails</w:delText>
              </w:r>
              <w:r w:rsidRPr="009D6F7E" w:rsidDel="00FF0712">
                <w:rPr>
                  <w:szCs w:val="24"/>
                </w:rPr>
                <w:delText>:</w:delText>
              </w:r>
            </w:del>
          </w:p>
        </w:tc>
        <w:tc>
          <w:tcPr>
            <w:tcW w:w="3510" w:type="dxa"/>
          </w:tcPr>
          <w:p w14:paraId="31755DCD" w14:textId="77777777" w:rsidR="00F3422C" w:rsidRPr="009D6F7E" w:rsidRDefault="00F3422C" w:rsidP="00B71AB9">
            <w:pPr>
              <w:keepNext/>
              <w:keepLines/>
              <w:tabs>
                <w:tab w:val="left" w:pos="884"/>
              </w:tabs>
              <w:rPr>
                <w:szCs w:val="24"/>
              </w:rPr>
            </w:pPr>
          </w:p>
        </w:tc>
      </w:tr>
      <w:tr w:rsidR="00F3422C" w:rsidRPr="009D6F7E" w14:paraId="1E4AB0AC" w14:textId="77777777" w:rsidTr="00B71AB9">
        <w:trPr>
          <w:cantSplit/>
          <w:trHeight w:val="270"/>
        </w:trPr>
        <w:tc>
          <w:tcPr>
            <w:tcW w:w="1260" w:type="dxa"/>
          </w:tcPr>
          <w:p w14:paraId="4C4301F2" w14:textId="77777777" w:rsidR="00F3422C" w:rsidRPr="009D6F7E" w:rsidRDefault="00F3422C" w:rsidP="00B71AB9">
            <w:pPr>
              <w:keepNext/>
              <w:keepLines/>
              <w:rPr>
                <w:b/>
              </w:rPr>
            </w:pPr>
          </w:p>
        </w:tc>
        <w:tc>
          <w:tcPr>
            <w:tcW w:w="4410" w:type="dxa"/>
          </w:tcPr>
          <w:p w14:paraId="41AE7D73" w14:textId="77777777" w:rsidR="00F3422C" w:rsidRPr="009D6F7E" w:rsidRDefault="00F3422C" w:rsidP="00B71AB9">
            <w:pPr>
              <w:keepNext/>
              <w:keepLines/>
              <w:tabs>
                <w:tab w:val="center" w:pos="7230"/>
              </w:tabs>
              <w:rPr>
                <w:szCs w:val="24"/>
              </w:rPr>
            </w:pPr>
          </w:p>
        </w:tc>
        <w:tc>
          <w:tcPr>
            <w:tcW w:w="1080" w:type="dxa"/>
          </w:tcPr>
          <w:p w14:paraId="5E0F8B21" w14:textId="77777777" w:rsidR="00F3422C" w:rsidRPr="009D6F7E" w:rsidRDefault="00F3422C" w:rsidP="00B71AB9">
            <w:pPr>
              <w:keepNext/>
              <w:keepLines/>
              <w:tabs>
                <w:tab w:val="left" w:pos="884"/>
              </w:tabs>
              <w:rPr>
                <w:b/>
                <w:bCs/>
                <w:szCs w:val="24"/>
              </w:rPr>
            </w:pPr>
          </w:p>
        </w:tc>
        <w:tc>
          <w:tcPr>
            <w:tcW w:w="3510" w:type="dxa"/>
          </w:tcPr>
          <w:p w14:paraId="15594F7A" w14:textId="77777777" w:rsidR="00F3422C" w:rsidRPr="009D6F7E" w:rsidRDefault="00F3422C" w:rsidP="00B71AB9">
            <w:pPr>
              <w:keepNext/>
              <w:keepLines/>
              <w:tabs>
                <w:tab w:val="left" w:pos="884"/>
              </w:tabs>
              <w:rPr>
                <w:szCs w:val="24"/>
              </w:rPr>
            </w:pPr>
          </w:p>
        </w:tc>
      </w:tr>
      <w:tr w:rsidR="00F3422C" w:rsidRPr="009D6F7E" w14:paraId="6D850065" w14:textId="77777777" w:rsidTr="00B71AB9">
        <w:trPr>
          <w:cantSplit/>
          <w:trHeight w:val="270"/>
        </w:trPr>
        <w:tc>
          <w:tcPr>
            <w:tcW w:w="1260" w:type="dxa"/>
          </w:tcPr>
          <w:p w14:paraId="3268768D" w14:textId="23026659" w:rsidR="00F3422C" w:rsidRPr="009D6F7E" w:rsidRDefault="00F3422C" w:rsidP="00B71AB9">
            <w:pPr>
              <w:rPr>
                <w:b/>
              </w:rPr>
            </w:pPr>
          </w:p>
        </w:tc>
        <w:tc>
          <w:tcPr>
            <w:tcW w:w="4410" w:type="dxa"/>
          </w:tcPr>
          <w:p w14:paraId="6C98BE4F" w14:textId="77777777" w:rsidR="00F3422C" w:rsidRPr="009D6F7E" w:rsidRDefault="00F3422C" w:rsidP="00B71AB9">
            <w:pPr>
              <w:tabs>
                <w:tab w:val="center" w:pos="7230"/>
              </w:tabs>
              <w:rPr>
                <w:szCs w:val="24"/>
              </w:rPr>
            </w:pPr>
          </w:p>
        </w:tc>
        <w:tc>
          <w:tcPr>
            <w:tcW w:w="1080" w:type="dxa"/>
          </w:tcPr>
          <w:p w14:paraId="3AC9DAA8" w14:textId="77777777" w:rsidR="00F3422C" w:rsidRPr="009D6F7E" w:rsidRDefault="00F3422C" w:rsidP="00B71AB9">
            <w:pPr>
              <w:tabs>
                <w:tab w:val="left" w:pos="884"/>
              </w:tabs>
              <w:rPr>
                <w:b/>
                <w:bCs/>
                <w:szCs w:val="24"/>
              </w:rPr>
            </w:pPr>
          </w:p>
        </w:tc>
        <w:tc>
          <w:tcPr>
            <w:tcW w:w="3510" w:type="dxa"/>
          </w:tcPr>
          <w:p w14:paraId="6CD61F8B" w14:textId="77777777" w:rsidR="00F3422C" w:rsidRPr="009D6F7E" w:rsidRDefault="00F3422C" w:rsidP="00B71AB9">
            <w:pPr>
              <w:tabs>
                <w:tab w:val="left" w:pos="884"/>
              </w:tabs>
              <w:rPr>
                <w:szCs w:val="24"/>
              </w:rPr>
            </w:pPr>
          </w:p>
        </w:tc>
      </w:tr>
    </w:tbl>
    <w:p w14:paraId="226D07EC" w14:textId="77777777" w:rsidR="00F3422C" w:rsidRPr="009D6F7E" w:rsidRDefault="00F3422C" w:rsidP="00F3422C">
      <w:pPr>
        <w:pStyle w:val="Tablefin"/>
      </w:pPr>
    </w:p>
    <w:p w14:paraId="4BD5AB7F" w14:textId="77777777" w:rsidR="00F3422C" w:rsidRPr="009D6F7E" w:rsidRDefault="00F3422C" w:rsidP="00F3422C">
      <w:pPr>
        <w:pStyle w:val="Reasons"/>
      </w:pPr>
    </w:p>
    <w:p w14:paraId="5F20FAE8" w14:textId="77777777" w:rsidR="00F3422C" w:rsidRPr="009D6F7E" w:rsidRDefault="00F3422C" w:rsidP="00F3422C"/>
    <w:p w14:paraId="4547D376" w14:textId="6FEE7B0C" w:rsidR="00F3422C" w:rsidRPr="009D6F7E" w:rsidRDefault="00F3422C">
      <w:pPr>
        <w:rPr>
          <w:lang w:val="fr-FR" w:eastAsia="zh-CN"/>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3422C" w:rsidRPr="009D6F7E" w14:paraId="7CB0027C" w14:textId="77777777" w:rsidTr="00B71AB9">
        <w:trPr>
          <w:cantSplit/>
        </w:trPr>
        <w:tc>
          <w:tcPr>
            <w:tcW w:w="6487" w:type="dxa"/>
            <w:vAlign w:val="center"/>
          </w:tcPr>
          <w:p w14:paraId="0C27B8F6" w14:textId="77777777" w:rsidR="00F3422C" w:rsidRPr="009D6F7E" w:rsidRDefault="00F3422C" w:rsidP="00B71AB9">
            <w:pPr>
              <w:shd w:val="solid" w:color="FFFFFF" w:fill="FFFFFF"/>
              <w:rPr>
                <w:rFonts w:ascii="Verdana" w:hAnsi="Verdana" w:cs="Times New Roman Bold"/>
                <w:b/>
                <w:bCs/>
                <w:sz w:val="26"/>
                <w:szCs w:val="26"/>
              </w:rPr>
            </w:pPr>
            <w:r w:rsidRPr="009D6F7E">
              <w:rPr>
                <w:rFonts w:ascii="Verdana" w:hAnsi="Verdana" w:cs="Times New Roman Bold"/>
                <w:b/>
                <w:bCs/>
                <w:sz w:val="26"/>
                <w:szCs w:val="26"/>
              </w:rPr>
              <w:t>Radiocommunication Study Groups</w:t>
            </w:r>
          </w:p>
        </w:tc>
        <w:tc>
          <w:tcPr>
            <w:tcW w:w="3402" w:type="dxa"/>
          </w:tcPr>
          <w:p w14:paraId="6AEF62D9" w14:textId="03936431" w:rsidR="00F3422C" w:rsidRPr="009D6F7E" w:rsidRDefault="00F3422C" w:rsidP="00B71AB9">
            <w:pPr>
              <w:shd w:val="solid" w:color="FFFFFF" w:fill="FFFFFF"/>
              <w:spacing w:line="240" w:lineRule="atLeast"/>
            </w:pPr>
            <w:r w:rsidRPr="00D01434">
              <w:rPr>
                <w:noProof/>
              </w:rPr>
              <w:drawing>
                <wp:inline distT="0" distB="0" distL="0" distR="0" wp14:anchorId="65CED8ED" wp14:editId="4B64E645">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3422C" w:rsidRPr="009D6F7E" w14:paraId="5244352C" w14:textId="77777777" w:rsidTr="00B71AB9">
        <w:trPr>
          <w:cantSplit/>
        </w:trPr>
        <w:tc>
          <w:tcPr>
            <w:tcW w:w="6487" w:type="dxa"/>
            <w:tcBorders>
              <w:bottom w:val="single" w:sz="12" w:space="0" w:color="auto"/>
            </w:tcBorders>
          </w:tcPr>
          <w:p w14:paraId="075C3F5E" w14:textId="77777777" w:rsidR="00F3422C" w:rsidRPr="009D6F7E" w:rsidRDefault="00F3422C" w:rsidP="00B71AB9">
            <w:pPr>
              <w:shd w:val="solid" w:color="FFFFFF" w:fill="FFFFFF"/>
              <w:spacing w:after="48"/>
              <w:rPr>
                <w:rFonts w:ascii="Verdana" w:hAnsi="Verdana" w:cs="Times New Roman Bold"/>
                <w:b/>
              </w:rPr>
            </w:pPr>
          </w:p>
        </w:tc>
        <w:tc>
          <w:tcPr>
            <w:tcW w:w="3402" w:type="dxa"/>
            <w:tcBorders>
              <w:bottom w:val="single" w:sz="12" w:space="0" w:color="auto"/>
            </w:tcBorders>
          </w:tcPr>
          <w:p w14:paraId="78F7B769" w14:textId="77777777" w:rsidR="00F3422C" w:rsidRPr="009D6F7E" w:rsidRDefault="00F3422C" w:rsidP="00B71AB9">
            <w:pPr>
              <w:shd w:val="solid" w:color="FFFFFF" w:fill="FFFFFF"/>
              <w:spacing w:after="48" w:line="240" w:lineRule="atLeast"/>
            </w:pPr>
          </w:p>
        </w:tc>
      </w:tr>
      <w:tr w:rsidR="00F3422C" w:rsidRPr="009D6F7E" w14:paraId="0402963E" w14:textId="77777777" w:rsidTr="00B71AB9">
        <w:trPr>
          <w:cantSplit/>
        </w:trPr>
        <w:tc>
          <w:tcPr>
            <w:tcW w:w="6487" w:type="dxa"/>
            <w:tcBorders>
              <w:top w:val="single" w:sz="12" w:space="0" w:color="auto"/>
            </w:tcBorders>
          </w:tcPr>
          <w:p w14:paraId="1DB8C6E8" w14:textId="77777777" w:rsidR="00F3422C" w:rsidRPr="009D6F7E" w:rsidRDefault="00F3422C" w:rsidP="00B71AB9">
            <w:pPr>
              <w:shd w:val="solid" w:color="FFFFFF" w:fill="FFFFFF"/>
              <w:spacing w:after="48"/>
              <w:rPr>
                <w:rFonts w:ascii="Verdana" w:hAnsi="Verdana" w:cs="Times New Roman Bold"/>
                <w:bCs/>
              </w:rPr>
            </w:pPr>
          </w:p>
        </w:tc>
        <w:tc>
          <w:tcPr>
            <w:tcW w:w="3402" w:type="dxa"/>
            <w:tcBorders>
              <w:top w:val="single" w:sz="12" w:space="0" w:color="auto"/>
            </w:tcBorders>
          </w:tcPr>
          <w:p w14:paraId="54B377AA" w14:textId="77777777" w:rsidR="00F3422C" w:rsidRPr="009D6F7E" w:rsidRDefault="00F3422C" w:rsidP="00B71AB9">
            <w:pPr>
              <w:shd w:val="solid" w:color="FFFFFF" w:fill="FFFFFF"/>
              <w:spacing w:after="48" w:line="240" w:lineRule="atLeast"/>
            </w:pPr>
          </w:p>
        </w:tc>
      </w:tr>
      <w:tr w:rsidR="00F3422C" w:rsidRPr="009D6F7E" w14:paraId="6E248158" w14:textId="77777777" w:rsidTr="00B71AB9">
        <w:trPr>
          <w:cantSplit/>
        </w:trPr>
        <w:tc>
          <w:tcPr>
            <w:tcW w:w="6487" w:type="dxa"/>
            <w:vMerge w:val="restart"/>
          </w:tcPr>
          <w:p w14:paraId="724A880F" w14:textId="77777777" w:rsidR="00F3422C" w:rsidRPr="009D6F7E" w:rsidRDefault="00F3422C" w:rsidP="00B71AB9">
            <w:pPr>
              <w:shd w:val="solid" w:color="FFFFFF" w:fill="FFFFFF"/>
              <w:spacing w:after="240"/>
              <w:ind w:left="1134" w:hanging="1134"/>
              <w:rPr>
                <w:rFonts w:ascii="Verdana" w:hAnsi="Verdana"/>
                <w:sz w:val="20"/>
              </w:rPr>
            </w:pPr>
            <w:r w:rsidRPr="009D6F7E">
              <w:rPr>
                <w:rFonts w:ascii="Verdana" w:hAnsi="Verdana"/>
                <w:sz w:val="20"/>
              </w:rPr>
              <w:t>Source:</w:t>
            </w:r>
            <w:r w:rsidRPr="009D6F7E">
              <w:rPr>
                <w:rFonts w:ascii="Verdana" w:hAnsi="Verdana"/>
                <w:sz w:val="20"/>
              </w:rPr>
              <w:tab/>
              <w:t>___________</w:t>
            </w:r>
          </w:p>
        </w:tc>
        <w:tc>
          <w:tcPr>
            <w:tcW w:w="3402" w:type="dxa"/>
          </w:tcPr>
          <w:p w14:paraId="3052A8DA"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Document 1A________</w:t>
            </w:r>
          </w:p>
        </w:tc>
      </w:tr>
      <w:tr w:rsidR="00F3422C" w:rsidRPr="009D6F7E" w14:paraId="3302E4E3" w14:textId="77777777" w:rsidTr="00B71AB9">
        <w:trPr>
          <w:cantSplit/>
        </w:trPr>
        <w:tc>
          <w:tcPr>
            <w:tcW w:w="6487" w:type="dxa"/>
            <w:vMerge/>
          </w:tcPr>
          <w:p w14:paraId="0982F81F" w14:textId="77777777" w:rsidR="00F3422C" w:rsidRPr="009D6F7E" w:rsidRDefault="00F3422C" w:rsidP="00B71AB9">
            <w:pPr>
              <w:spacing w:before="60"/>
              <w:jc w:val="center"/>
              <w:rPr>
                <w:b/>
                <w:smallCaps/>
                <w:sz w:val="32"/>
                <w:lang w:eastAsia="zh-CN"/>
              </w:rPr>
            </w:pPr>
          </w:p>
        </w:tc>
        <w:tc>
          <w:tcPr>
            <w:tcW w:w="3402" w:type="dxa"/>
          </w:tcPr>
          <w:p w14:paraId="00756727" w14:textId="77777777" w:rsidR="00F3422C" w:rsidRPr="009D6F7E" w:rsidRDefault="00F3422C" w:rsidP="00B71AB9">
            <w:pPr>
              <w:shd w:val="solid" w:color="FFFFFF" w:fill="FFFFFF"/>
              <w:spacing w:line="240" w:lineRule="atLeast"/>
              <w:rPr>
                <w:rFonts w:ascii="Verdana" w:hAnsi="Verdana"/>
                <w:sz w:val="20"/>
                <w:lang w:eastAsia="zh-CN"/>
              </w:rPr>
            </w:pPr>
            <w:r w:rsidRPr="009D6F7E">
              <w:rPr>
                <w:rFonts w:ascii="Verdana" w:hAnsi="Verdana"/>
                <w:b/>
                <w:sz w:val="20"/>
                <w:lang w:eastAsia="zh-CN"/>
              </w:rPr>
              <w:t>________ 2020</w:t>
            </w:r>
          </w:p>
        </w:tc>
      </w:tr>
      <w:tr w:rsidR="00F3422C" w:rsidRPr="009D6F7E" w14:paraId="1FFEF0EB" w14:textId="77777777" w:rsidTr="00B71AB9">
        <w:trPr>
          <w:cantSplit/>
        </w:trPr>
        <w:tc>
          <w:tcPr>
            <w:tcW w:w="6487" w:type="dxa"/>
            <w:vMerge/>
          </w:tcPr>
          <w:p w14:paraId="1113A845" w14:textId="77777777" w:rsidR="00F3422C" w:rsidRPr="009D6F7E" w:rsidRDefault="00F3422C" w:rsidP="00B71AB9">
            <w:pPr>
              <w:spacing w:before="60"/>
              <w:jc w:val="center"/>
              <w:rPr>
                <w:b/>
                <w:smallCaps/>
                <w:sz w:val="32"/>
                <w:lang w:eastAsia="zh-CN"/>
              </w:rPr>
            </w:pPr>
          </w:p>
        </w:tc>
        <w:tc>
          <w:tcPr>
            <w:tcW w:w="3402" w:type="dxa"/>
          </w:tcPr>
          <w:p w14:paraId="3A2B08D7" w14:textId="77777777" w:rsidR="00F3422C" w:rsidRPr="009D6F7E" w:rsidRDefault="00F3422C" w:rsidP="00B71AB9">
            <w:pPr>
              <w:shd w:val="solid" w:color="FFFFFF" w:fill="FFFFFF"/>
              <w:spacing w:line="240" w:lineRule="atLeast"/>
              <w:rPr>
                <w:rFonts w:ascii="Verdana" w:eastAsia="SimSun" w:hAnsi="Verdana"/>
                <w:sz w:val="20"/>
                <w:lang w:eastAsia="zh-CN"/>
              </w:rPr>
            </w:pPr>
            <w:r w:rsidRPr="009D6F7E">
              <w:rPr>
                <w:rFonts w:ascii="Verdana" w:eastAsia="SimSun" w:hAnsi="Verdana"/>
                <w:b/>
                <w:sz w:val="20"/>
                <w:lang w:eastAsia="zh-CN"/>
              </w:rPr>
              <w:t>English only</w:t>
            </w:r>
          </w:p>
        </w:tc>
      </w:tr>
      <w:tr w:rsidR="00F3422C" w:rsidRPr="009D6F7E" w14:paraId="00F90DFF" w14:textId="77777777" w:rsidTr="00B71AB9">
        <w:trPr>
          <w:cantSplit/>
        </w:trPr>
        <w:tc>
          <w:tcPr>
            <w:tcW w:w="9889" w:type="dxa"/>
            <w:gridSpan w:val="2"/>
          </w:tcPr>
          <w:p w14:paraId="126D2A36" w14:textId="77777777" w:rsidR="00F3422C" w:rsidRPr="009D6F7E" w:rsidRDefault="00F3422C" w:rsidP="00B71AB9">
            <w:pPr>
              <w:pStyle w:val="Source"/>
              <w:rPr>
                <w:lang w:eastAsia="zh-CN"/>
              </w:rPr>
            </w:pPr>
            <w:r w:rsidRPr="009D6F7E">
              <w:rPr>
                <w:lang w:eastAsia="zh-CN"/>
              </w:rPr>
              <w:t>Working Party 1A</w:t>
            </w:r>
          </w:p>
        </w:tc>
      </w:tr>
      <w:tr w:rsidR="00F3422C" w:rsidRPr="009D6F7E" w14:paraId="7FA10B1D" w14:textId="77777777" w:rsidTr="00B71AB9">
        <w:trPr>
          <w:cantSplit/>
        </w:trPr>
        <w:tc>
          <w:tcPr>
            <w:tcW w:w="9889" w:type="dxa"/>
            <w:gridSpan w:val="2"/>
          </w:tcPr>
          <w:p w14:paraId="6D9AA1D6" w14:textId="07211A5E" w:rsidR="00F3422C" w:rsidRPr="009D6F7E" w:rsidRDefault="00F3422C" w:rsidP="00B71AB9">
            <w:pPr>
              <w:pStyle w:val="Title1"/>
              <w:rPr>
                <w:lang w:eastAsia="zh-CN"/>
              </w:rPr>
            </w:pPr>
            <w:r w:rsidRPr="009D6F7E">
              <w:rPr>
                <w:lang w:eastAsia="zh-CN"/>
              </w:rPr>
              <w:t>DRAFT LIAISON STATEMENT TO Working PartY7C</w:t>
            </w:r>
            <w:ins w:id="228" w:author="Author">
              <w:r w:rsidR="00806AEF" w:rsidRPr="009D6F7E">
                <w:rPr>
                  <w:lang w:eastAsia="zh-CN"/>
                </w:rPr>
                <w:t xml:space="preserve"> AND 7D</w:t>
              </w:r>
            </w:ins>
          </w:p>
          <w:p w14:paraId="603F8368" w14:textId="77777777" w:rsidR="00F3422C" w:rsidRPr="009D6F7E" w:rsidRDefault="00F3422C" w:rsidP="00B71AB9">
            <w:pPr>
              <w:jc w:val="center"/>
              <w:rPr>
                <w:rFonts w:ascii="Times New Roman" w:hAnsi="Times New Roman" w:cs="Times New Roman"/>
                <w:lang w:eastAsia="zh-CN"/>
              </w:rPr>
            </w:pPr>
            <w:r w:rsidRPr="009D6F7E">
              <w:rPr>
                <w:rFonts w:ascii="Times New Roman" w:hAnsi="Times New Roman" w:cs="Times New Roman"/>
                <w:lang w:eastAsia="zh-CN"/>
              </w:rPr>
              <w:t>(COPY FOR INFORMATION TO WP 7D)</w:t>
            </w:r>
          </w:p>
        </w:tc>
      </w:tr>
      <w:tr w:rsidR="00F3422C" w:rsidRPr="009D6F7E" w14:paraId="5147F44D" w14:textId="77777777" w:rsidTr="00B71AB9">
        <w:trPr>
          <w:cantSplit/>
        </w:trPr>
        <w:tc>
          <w:tcPr>
            <w:tcW w:w="9889" w:type="dxa"/>
            <w:gridSpan w:val="2"/>
          </w:tcPr>
          <w:p w14:paraId="60344BAC" w14:textId="68168ED4" w:rsidR="00F3422C" w:rsidRPr="009D6F7E" w:rsidRDefault="00F3422C" w:rsidP="00B71AB9">
            <w:pPr>
              <w:pStyle w:val="Title4"/>
              <w:rPr>
                <w:lang w:eastAsia="zh-CN"/>
              </w:rPr>
            </w:pPr>
            <w:r w:rsidRPr="009D6F7E">
              <w:rPr>
                <w:lang w:eastAsia="zh-CN"/>
              </w:rPr>
              <w:t>Information related to proposed s</w:t>
            </w:r>
            <w:r w:rsidRPr="009D6F7E">
              <w:rPr>
                <w:szCs w:val="28"/>
                <w:lang w:val="en-US"/>
              </w:rPr>
              <w:t>tudies</w:t>
            </w:r>
            <w:r w:rsidRPr="009D6F7E">
              <w:rPr>
                <w:lang w:eastAsia="zh-CN"/>
              </w:rPr>
              <w:t xml:space="preserve"> under WRC-19 Resolution 731 </w:t>
            </w:r>
          </w:p>
        </w:tc>
      </w:tr>
    </w:tbl>
    <w:p w14:paraId="2E5C0148" w14:textId="77777777" w:rsidR="00F3422C" w:rsidRPr="009D6F7E" w:rsidRDefault="00F3422C" w:rsidP="00F3422C">
      <w:pPr>
        <w:rPr>
          <w:rFonts w:ascii="Times New Roman" w:hAnsi="Times New Roman" w:cs="Times New Roman"/>
          <w:lang w:eastAsia="zh-CN"/>
        </w:rPr>
      </w:pPr>
    </w:p>
    <w:p w14:paraId="5074209D" w14:textId="3249DF11" w:rsidR="00F3422C" w:rsidRPr="009D6F7E" w:rsidDel="00976453" w:rsidRDefault="00F3422C" w:rsidP="00F3422C">
      <w:pPr>
        <w:rPr>
          <w:del w:id="229" w:author="Author"/>
          <w:rFonts w:ascii="Times New Roman" w:hAnsi="Times New Roman" w:cs="Times New Roman"/>
          <w:sz w:val="24"/>
          <w:szCs w:val="24"/>
          <w:lang w:eastAsia="zh-CN"/>
          <w:rPrChange w:id="230" w:author="Author">
            <w:rPr>
              <w:del w:id="231" w:author="Author"/>
              <w:rFonts w:ascii="Times New Roman" w:hAnsi="Times New Roman" w:cs="Times New Roman"/>
              <w:lang w:eastAsia="zh-CN"/>
            </w:rPr>
          </w:rPrChange>
        </w:rPr>
      </w:pPr>
      <w:del w:id="232" w:author="Author">
        <w:r w:rsidRPr="009D6F7E" w:rsidDel="00976453">
          <w:rPr>
            <w:rFonts w:ascii="Times New Roman" w:hAnsi="Times New Roman" w:cs="Times New Roman"/>
            <w:sz w:val="24"/>
            <w:szCs w:val="24"/>
            <w:lang w:eastAsia="zh-CN"/>
            <w:rPrChange w:id="233" w:author="Author">
              <w:rPr>
                <w:rFonts w:ascii="Times New Roman" w:hAnsi="Times New Roman" w:cs="Times New Roman"/>
                <w:lang w:eastAsia="zh-CN"/>
              </w:rPr>
            </w:rPrChange>
          </w:rPr>
          <w:delText xml:space="preserve">In accordance with invites the ITU-R 1 of WRC Resolution 731, Working Party (WP) 1A is considering if and under what technical conditions sharing is possible between active and passive services in the frequency bands above 71 GHz.  </w:delText>
        </w:r>
      </w:del>
    </w:p>
    <w:p w14:paraId="1213FD6E" w14:textId="5BC5C0E0" w:rsidR="00F3422C" w:rsidRPr="009D6F7E" w:rsidDel="00976453" w:rsidRDefault="00F3422C" w:rsidP="00F3422C">
      <w:pPr>
        <w:rPr>
          <w:del w:id="234" w:author="Author"/>
          <w:rFonts w:ascii="Times New Roman" w:hAnsi="Times New Roman" w:cs="Times New Roman"/>
          <w:sz w:val="24"/>
          <w:szCs w:val="24"/>
          <w:lang w:eastAsia="zh-CN"/>
          <w:rPrChange w:id="235" w:author="Author">
            <w:rPr>
              <w:del w:id="236" w:author="Author"/>
              <w:rFonts w:ascii="Times New Roman" w:hAnsi="Times New Roman" w:cs="Times New Roman"/>
              <w:lang w:eastAsia="zh-CN"/>
            </w:rPr>
          </w:rPrChange>
        </w:rPr>
      </w:pPr>
      <w:commentRangeStart w:id="237"/>
      <w:del w:id="238" w:author="Author">
        <w:r w:rsidRPr="009D6F7E" w:rsidDel="00976453">
          <w:rPr>
            <w:rFonts w:ascii="Times New Roman" w:hAnsi="Times New Roman" w:cs="Times New Roman"/>
            <w:sz w:val="24"/>
            <w:szCs w:val="24"/>
            <w:lang w:eastAsia="zh-CN"/>
            <w:rPrChange w:id="239" w:author="Author">
              <w:rPr>
                <w:rFonts w:ascii="Times New Roman" w:hAnsi="Times New Roman" w:cs="Times New Roman"/>
                <w:lang w:eastAsia="zh-CN"/>
              </w:rPr>
            </w:rPrChange>
          </w:rPr>
          <w:delText xml:space="preserve">The proposed studies are focusing only on EESS (passive) protection and not RAS protection since RAS facilities at these frequencies are typically located in high altitude arid sites such as in Northern Chile in order to avoid degradation by the atmosphere.  </w:delText>
        </w:r>
        <w:commentRangeEnd w:id="237"/>
        <w:r w:rsidR="00976453" w:rsidRPr="009D6F7E" w:rsidDel="00976453">
          <w:rPr>
            <w:rStyle w:val="CommentReference"/>
            <w:rFonts w:ascii="Times New Roman" w:hAnsi="Times New Roman" w:cs="Times New Roman"/>
            <w:sz w:val="24"/>
            <w:szCs w:val="24"/>
            <w:rPrChange w:id="240" w:author="Author">
              <w:rPr>
                <w:rStyle w:val="CommentReference"/>
              </w:rPr>
            </w:rPrChange>
          </w:rPr>
          <w:commentReference w:id="237"/>
        </w:r>
        <w:r w:rsidRPr="009D6F7E" w:rsidDel="00976453">
          <w:rPr>
            <w:rFonts w:ascii="Times New Roman" w:hAnsi="Times New Roman" w:cs="Times New Roman"/>
            <w:sz w:val="24"/>
            <w:szCs w:val="24"/>
            <w:lang w:eastAsia="zh-CN"/>
            <w:rPrChange w:id="241" w:author="Author">
              <w:rPr>
                <w:rFonts w:ascii="Times New Roman" w:hAnsi="Times New Roman" w:cs="Times New Roman"/>
                <w:lang w:eastAsia="zh-CN"/>
              </w:rPr>
            </w:rPrChange>
          </w:rPr>
          <w:delText xml:space="preserve">These facilities are best protected by restrictive zones surrounding them which will have little impact on communications networks due to the nature of the siting of these RAS receivers. </w:delText>
        </w:r>
      </w:del>
      <w:ins w:id="242" w:author="Author">
        <w:del w:id="243" w:author="Author">
          <w:r w:rsidR="003F7601" w:rsidRPr="009D6F7E" w:rsidDel="00976453">
            <w:rPr>
              <w:rFonts w:ascii="Times New Roman" w:hAnsi="Times New Roman" w:cs="Times New Roman"/>
              <w:sz w:val="24"/>
              <w:szCs w:val="24"/>
              <w:lang w:eastAsia="zh-CN"/>
              <w:rPrChange w:id="244" w:author="Author">
                <w:rPr>
                  <w:rFonts w:ascii="Times New Roman" w:hAnsi="Times New Roman" w:cs="Times New Roman"/>
                  <w:lang w:eastAsia="zh-CN"/>
                </w:rPr>
              </w:rPrChange>
            </w:rPr>
            <w:delText>[</w:delText>
          </w:r>
        </w:del>
      </w:ins>
      <w:del w:id="245" w:author="Author">
        <w:r w:rsidRPr="009D6F7E" w:rsidDel="00976453">
          <w:rPr>
            <w:rFonts w:ascii="Times New Roman" w:hAnsi="Times New Roman" w:cs="Times New Roman"/>
            <w:sz w:val="24"/>
            <w:szCs w:val="24"/>
            <w:lang w:eastAsia="zh-CN"/>
            <w:rPrChange w:id="246" w:author="Author">
              <w:rPr>
                <w:rFonts w:ascii="Times New Roman" w:hAnsi="Times New Roman" w:cs="Times New Roman"/>
                <w:lang w:eastAsia="zh-CN"/>
              </w:rPr>
            </w:rPrChange>
          </w:rPr>
          <w:delText>Thus the coordination approach of Recommendation  ITU-R  RA.1031-2 used at lower bands may be adequate  here.</w:delText>
        </w:r>
      </w:del>
      <w:ins w:id="247" w:author="Author">
        <w:del w:id="248" w:author="Author">
          <w:r w:rsidR="003F7601" w:rsidRPr="009D6F7E" w:rsidDel="00976453">
            <w:rPr>
              <w:rFonts w:ascii="Times New Roman" w:hAnsi="Times New Roman" w:cs="Times New Roman"/>
              <w:sz w:val="24"/>
              <w:szCs w:val="24"/>
              <w:lang w:eastAsia="zh-CN"/>
              <w:rPrChange w:id="249" w:author="Author">
                <w:rPr>
                  <w:rFonts w:ascii="Times New Roman" w:hAnsi="Times New Roman" w:cs="Times New Roman"/>
                  <w:lang w:eastAsia="zh-CN"/>
                </w:rPr>
              </w:rPrChange>
            </w:rPr>
            <w:delText>]</w:delText>
          </w:r>
        </w:del>
      </w:ins>
      <w:del w:id="250" w:author="Author">
        <w:r w:rsidRPr="009D6F7E" w:rsidDel="00976453">
          <w:rPr>
            <w:rFonts w:ascii="Times New Roman" w:hAnsi="Times New Roman" w:cs="Times New Roman"/>
            <w:sz w:val="24"/>
            <w:szCs w:val="24"/>
            <w:lang w:eastAsia="zh-CN"/>
            <w:rPrChange w:id="251" w:author="Author">
              <w:rPr>
                <w:rFonts w:ascii="Times New Roman" w:hAnsi="Times New Roman" w:cs="Times New Roman"/>
                <w:lang w:eastAsia="zh-CN"/>
              </w:rPr>
            </w:rPrChange>
          </w:rPr>
          <w:delText xml:space="preserve"> Thus, while protection issues with Radio Astronomy need to be considered, it is not a focus of the proposed work at this time but will have to be addressed before any sharing is allowed.  </w:delText>
        </w:r>
      </w:del>
    </w:p>
    <w:p w14:paraId="7A0B6C95" w14:textId="77777777" w:rsidR="00806AEF" w:rsidRPr="009D6F7E" w:rsidRDefault="00806AEF" w:rsidP="00806AEF">
      <w:pPr>
        <w:rPr>
          <w:ins w:id="252" w:author="Author"/>
          <w:rFonts w:ascii="Times New Roman" w:hAnsi="Times New Roman" w:cs="Times New Roman"/>
          <w:sz w:val="24"/>
          <w:szCs w:val="24"/>
          <w:lang w:eastAsia="zh-CN"/>
          <w:rPrChange w:id="253" w:author="Author">
            <w:rPr>
              <w:ins w:id="254" w:author="Author"/>
              <w:lang w:eastAsia="zh-CN"/>
            </w:rPr>
          </w:rPrChange>
        </w:rPr>
      </w:pPr>
      <w:ins w:id="255" w:author="Author">
        <w:r w:rsidRPr="009D6F7E">
          <w:rPr>
            <w:rFonts w:ascii="Times New Roman" w:hAnsi="Times New Roman" w:cs="Times New Roman"/>
            <w:sz w:val="24"/>
            <w:szCs w:val="24"/>
            <w:lang w:eastAsia="zh-CN"/>
            <w:rPrChange w:id="256" w:author="Author">
              <w:rPr>
                <w:lang w:eastAsia="zh-CN"/>
              </w:rPr>
            </w:rPrChange>
          </w:rPr>
          <w:t xml:space="preserve">In accordance with invites the ITU-R 1 of WRC Resolution 731, Working Party (WP) 1A is considering whether and under what technical conditions sharing is possible between active and passive services in the frequency bands above 71 </w:t>
        </w:r>
        <w:bookmarkStart w:id="257" w:name="_GoBack"/>
        <w:r w:rsidRPr="009D6F7E">
          <w:rPr>
            <w:rFonts w:ascii="Times New Roman" w:hAnsi="Times New Roman" w:cs="Times New Roman"/>
            <w:sz w:val="24"/>
            <w:szCs w:val="24"/>
            <w:lang w:eastAsia="zh-CN"/>
            <w:rPrChange w:id="258" w:author="Author">
              <w:rPr>
                <w:lang w:eastAsia="zh-CN"/>
              </w:rPr>
            </w:rPrChange>
          </w:rPr>
          <w:t>GHz</w:t>
        </w:r>
        <w:bookmarkEnd w:id="257"/>
        <w:r w:rsidRPr="009D6F7E">
          <w:rPr>
            <w:rFonts w:ascii="Times New Roman" w:hAnsi="Times New Roman" w:cs="Times New Roman"/>
            <w:sz w:val="24"/>
            <w:szCs w:val="24"/>
            <w:lang w:eastAsia="zh-CN"/>
            <w:rPrChange w:id="259" w:author="Author">
              <w:rPr>
                <w:lang w:eastAsia="zh-CN"/>
              </w:rPr>
            </w:rPrChange>
          </w:rPr>
          <w:t xml:space="preserve">.  </w:t>
        </w:r>
        <w:r w:rsidRPr="009D6F7E">
          <w:rPr>
            <w:rFonts w:ascii="Times New Roman" w:hAnsi="Times New Roman" w:cs="Times New Roman"/>
            <w:bCs/>
            <w:sz w:val="24"/>
            <w:szCs w:val="24"/>
            <w:lang w:eastAsia="ja-JP"/>
            <w:rPrChange w:id="260" w:author="Author">
              <w:rPr>
                <w:bCs/>
                <w:szCs w:val="24"/>
                <w:highlight w:val="green"/>
                <w:lang w:eastAsia="ja-JP"/>
              </w:rPr>
            </w:rPrChange>
          </w:rPr>
          <w:t>WP 1A would be pleased to cooperate with Study Group 7, including WP 7C and WP 7D, in this effort.</w:t>
        </w:r>
      </w:ins>
    </w:p>
    <w:p w14:paraId="23517FB3" w14:textId="77777777" w:rsidR="00806AEF" w:rsidRPr="009D6F7E" w:rsidRDefault="00806AEF" w:rsidP="00806AEF">
      <w:pPr>
        <w:rPr>
          <w:ins w:id="261" w:author="Author"/>
          <w:rFonts w:ascii="Times New Roman" w:hAnsi="Times New Roman" w:cs="Times New Roman"/>
          <w:sz w:val="24"/>
          <w:szCs w:val="24"/>
          <w:lang w:eastAsia="zh-CN"/>
          <w:rPrChange w:id="262" w:author="Author">
            <w:rPr>
              <w:ins w:id="263" w:author="Author"/>
              <w:lang w:eastAsia="zh-CN"/>
            </w:rPr>
          </w:rPrChange>
        </w:rPr>
      </w:pPr>
      <w:ins w:id="264" w:author="Author">
        <w:r w:rsidRPr="009D6F7E">
          <w:rPr>
            <w:rFonts w:ascii="Times New Roman" w:hAnsi="Times New Roman" w:cs="Times New Roman"/>
            <w:sz w:val="24"/>
            <w:szCs w:val="24"/>
            <w:lang w:eastAsia="zh-CN"/>
            <w:rPrChange w:id="265" w:author="Author">
              <w:rPr>
                <w:lang w:eastAsia="zh-CN"/>
              </w:rPr>
            </w:rPrChange>
          </w:rPr>
          <w:t xml:space="preserve">For </w:t>
        </w:r>
        <w:r w:rsidRPr="009D6F7E">
          <w:rPr>
            <w:rFonts w:ascii="Times New Roman" w:hAnsi="Times New Roman" w:cs="Times New Roman"/>
            <w:sz w:val="24"/>
            <w:szCs w:val="24"/>
            <w:lang w:eastAsia="zh-CN"/>
            <w:rPrChange w:id="266" w:author="Author">
              <w:rPr>
                <w:highlight w:val="green"/>
                <w:lang w:eastAsia="zh-CN"/>
              </w:rPr>
            </w:rPrChange>
          </w:rPr>
          <w:t>the purpose of conducting</w:t>
        </w:r>
        <w:r w:rsidRPr="009D6F7E">
          <w:rPr>
            <w:rFonts w:ascii="Times New Roman" w:hAnsi="Times New Roman" w:cs="Times New Roman"/>
            <w:sz w:val="24"/>
            <w:szCs w:val="24"/>
            <w:lang w:eastAsia="zh-CN"/>
            <w:rPrChange w:id="267" w:author="Author">
              <w:rPr>
                <w:lang w:eastAsia="zh-CN"/>
              </w:rPr>
            </w:rPrChange>
          </w:rPr>
          <w:t xml:space="preserve"> timely studies on Res. 731 to protect </w:t>
        </w:r>
        <w:r w:rsidRPr="009D6F7E">
          <w:rPr>
            <w:rFonts w:ascii="Times New Roman" w:hAnsi="Times New Roman" w:cs="Times New Roman"/>
            <w:sz w:val="24"/>
            <w:szCs w:val="24"/>
            <w:lang w:eastAsia="zh-CN"/>
            <w:rPrChange w:id="268" w:author="Author">
              <w:rPr>
                <w:highlight w:val="yellow"/>
                <w:lang w:eastAsia="zh-CN"/>
              </w:rPr>
            </w:rPrChange>
          </w:rPr>
          <w:t>earth exploration-satellite service (</w:t>
        </w:r>
        <w:r w:rsidRPr="009D6F7E">
          <w:rPr>
            <w:rFonts w:ascii="Times New Roman" w:hAnsi="Times New Roman" w:cs="Times New Roman"/>
            <w:sz w:val="24"/>
            <w:szCs w:val="24"/>
            <w:lang w:eastAsia="zh-CN"/>
            <w:rPrChange w:id="269" w:author="Author">
              <w:rPr>
                <w:lang w:eastAsia="zh-CN"/>
              </w:rPr>
            </w:rPrChange>
          </w:rPr>
          <w:t>EESS</w:t>
        </w:r>
        <w:r w:rsidRPr="009D6F7E">
          <w:rPr>
            <w:rFonts w:ascii="Times New Roman" w:hAnsi="Times New Roman" w:cs="Times New Roman"/>
            <w:sz w:val="24"/>
            <w:szCs w:val="24"/>
            <w:lang w:eastAsia="zh-CN"/>
            <w:rPrChange w:id="270" w:author="Author">
              <w:rPr>
                <w:highlight w:val="yellow"/>
                <w:lang w:eastAsia="zh-CN"/>
              </w:rPr>
            </w:rPrChange>
          </w:rPr>
          <w:t>)</w:t>
        </w:r>
        <w:r w:rsidRPr="009D6F7E">
          <w:rPr>
            <w:rFonts w:ascii="Times New Roman" w:hAnsi="Times New Roman" w:cs="Times New Roman"/>
            <w:sz w:val="24"/>
            <w:szCs w:val="24"/>
            <w:lang w:eastAsia="zh-CN"/>
            <w:rPrChange w:id="271" w:author="Author">
              <w:rPr>
                <w:lang w:eastAsia="zh-CN"/>
              </w:rPr>
            </w:rPrChange>
          </w:rPr>
          <w:t xml:space="preserve"> (passive) </w:t>
        </w:r>
        <w:r w:rsidRPr="009D6F7E">
          <w:rPr>
            <w:rFonts w:ascii="Times New Roman" w:hAnsi="Times New Roman" w:cs="Times New Roman"/>
            <w:sz w:val="24"/>
            <w:szCs w:val="24"/>
            <w:lang w:eastAsia="zh-CN"/>
            <w:rPrChange w:id="272" w:author="Author">
              <w:rPr>
                <w:highlight w:val="green"/>
                <w:lang w:eastAsia="zh-CN"/>
              </w:rPr>
            </w:rPrChange>
          </w:rPr>
          <w:t>and radio astronomy (RAS)</w:t>
        </w:r>
        <w:r w:rsidRPr="009D6F7E">
          <w:rPr>
            <w:rFonts w:ascii="Times New Roman" w:hAnsi="Times New Roman" w:cs="Times New Roman"/>
            <w:sz w:val="24"/>
            <w:szCs w:val="24"/>
            <w:lang w:eastAsia="zh-CN"/>
            <w:rPrChange w:id="273" w:author="Author">
              <w:rPr>
                <w:lang w:eastAsia="zh-CN"/>
              </w:rPr>
            </w:rPrChange>
          </w:rPr>
          <w:t xml:space="preserve"> sensors above 71 GHz, WP 1A requests the viewpoints of  WP 7C</w:t>
        </w:r>
        <w:r w:rsidRPr="009D6F7E">
          <w:rPr>
            <w:rFonts w:ascii="Times New Roman" w:hAnsi="Times New Roman" w:cs="Times New Roman"/>
            <w:sz w:val="24"/>
            <w:szCs w:val="24"/>
            <w:lang w:eastAsia="zh-CN"/>
            <w:rPrChange w:id="274" w:author="Author">
              <w:rPr>
                <w:highlight w:val="green"/>
                <w:lang w:eastAsia="zh-CN"/>
              </w:rPr>
            </w:rPrChange>
          </w:rPr>
          <w:t xml:space="preserve"> and 7D</w:t>
        </w:r>
        <w:r w:rsidRPr="009D6F7E">
          <w:rPr>
            <w:rFonts w:ascii="Times New Roman" w:hAnsi="Times New Roman" w:cs="Times New Roman"/>
            <w:sz w:val="24"/>
            <w:szCs w:val="24"/>
            <w:lang w:eastAsia="zh-CN"/>
            <w:rPrChange w:id="275" w:author="Author">
              <w:rPr>
                <w:lang w:eastAsia="zh-CN"/>
              </w:rPr>
            </w:rPrChange>
          </w:rPr>
          <w:t xml:space="preserve"> on its planned approach to addressing this complex sharing issue.  </w:t>
        </w:r>
      </w:ins>
    </w:p>
    <w:p w14:paraId="089CBB57" w14:textId="454EE59D" w:rsidR="00806AEF" w:rsidRPr="009D6F7E" w:rsidDel="009D6F7E" w:rsidRDefault="00806AEF">
      <w:pPr>
        <w:rPr>
          <w:ins w:id="276" w:author="Author"/>
          <w:del w:id="277" w:author="Author"/>
          <w:rFonts w:ascii="Times New Roman" w:hAnsi="Times New Roman" w:cs="Times New Roman"/>
          <w:sz w:val="24"/>
          <w:szCs w:val="24"/>
          <w:lang w:eastAsia="zh-CN"/>
          <w:rPrChange w:id="278" w:author="Author">
            <w:rPr>
              <w:ins w:id="279" w:author="Author"/>
              <w:del w:id="280" w:author="Author"/>
              <w:lang w:eastAsia="zh-CN"/>
            </w:rPr>
          </w:rPrChange>
        </w:rPr>
      </w:pPr>
      <w:ins w:id="281" w:author="Author">
        <w:r w:rsidRPr="009D6F7E">
          <w:rPr>
            <w:rFonts w:ascii="Times New Roman" w:hAnsi="Times New Roman" w:cs="Times New Roman"/>
            <w:sz w:val="24"/>
            <w:szCs w:val="24"/>
            <w:lang w:eastAsia="zh-CN"/>
            <w:rPrChange w:id="282" w:author="Author">
              <w:rPr>
                <w:lang w:eastAsia="zh-CN"/>
              </w:rPr>
            </w:rPrChange>
          </w:rPr>
          <w:t xml:space="preserve">In studies for Report  ITU-R  F.2239 and for WRC-19 AI 1.15, the basic approach taken was to start with assumptions for fixed service (FS) transmitter characteristics and specific deployments in </w:t>
        </w:r>
        <w:r w:rsidRPr="009D6F7E">
          <w:rPr>
            <w:rFonts w:ascii="Times New Roman" w:hAnsi="Times New Roman" w:cs="Times New Roman"/>
            <w:sz w:val="24"/>
            <w:szCs w:val="24"/>
            <w:lang w:eastAsia="zh-CN"/>
            <w:rPrChange w:id="283" w:author="Author">
              <w:rPr>
                <w:highlight w:val="green"/>
                <w:lang w:eastAsia="zh-CN"/>
              </w:rPr>
            </w:rPrChange>
          </w:rPr>
          <w:t>specific</w:t>
        </w:r>
        <w:r w:rsidRPr="009D6F7E">
          <w:rPr>
            <w:rFonts w:ascii="Times New Roman" w:hAnsi="Times New Roman" w:cs="Times New Roman"/>
            <w:sz w:val="24"/>
            <w:szCs w:val="24"/>
            <w:lang w:eastAsia="zh-CN"/>
            <w:rPrChange w:id="284" w:author="Author">
              <w:rPr>
                <w:lang w:eastAsia="zh-CN"/>
              </w:rPr>
            </w:rPrChange>
          </w:rPr>
          <w:t xml:space="preserve"> band ranges and to study the impact on EESS (passive) systems using the protection level given in Recommendation ITU-R RS.2017.  In a parallel liaison statement, WP5C is being asked for system characteristics including antenna parameters and deployment models.  </w:t>
        </w:r>
        <w:commentRangeStart w:id="285"/>
        <w:del w:id="286" w:author="Author">
          <w:r w:rsidRPr="009D6F7E" w:rsidDel="009D6F7E">
            <w:rPr>
              <w:rFonts w:ascii="Times New Roman" w:hAnsi="Times New Roman" w:cs="Times New Roman"/>
              <w:strike/>
              <w:sz w:val="24"/>
              <w:szCs w:val="24"/>
              <w:lang w:eastAsia="zh-CN"/>
              <w:rPrChange w:id="287" w:author="Author">
                <w:rPr>
                  <w:strike/>
                  <w:highlight w:val="yellow"/>
                  <w:lang w:eastAsia="zh-CN"/>
                </w:rPr>
              </w:rPrChange>
            </w:rPr>
            <w:delText xml:space="preserve">If interference free sharing with EESS (passive) is possible with these parameters, sharing proposals will be based on them. </w:delText>
          </w:r>
          <w:commentRangeEnd w:id="285"/>
          <w:r w:rsidRPr="009D6F7E" w:rsidDel="009D6F7E">
            <w:rPr>
              <w:rStyle w:val="CommentReference"/>
              <w:rFonts w:ascii="Times New Roman" w:hAnsi="Times New Roman" w:cs="Times New Roman"/>
              <w:sz w:val="24"/>
              <w:szCs w:val="24"/>
              <w:rPrChange w:id="288" w:author="Author">
                <w:rPr>
                  <w:rStyle w:val="CommentReference"/>
                  <w:highlight w:val="yellow"/>
                </w:rPr>
              </w:rPrChange>
            </w:rPr>
            <w:commentReference w:id="285"/>
          </w:r>
        </w:del>
      </w:ins>
    </w:p>
    <w:p w14:paraId="7FCBACC1" w14:textId="7ECB9A43" w:rsidR="00806AEF" w:rsidRPr="009D6F7E" w:rsidDel="009D6F7E" w:rsidRDefault="00806AEF">
      <w:pPr>
        <w:rPr>
          <w:ins w:id="289" w:author="Author"/>
          <w:del w:id="290" w:author="Author"/>
          <w:rFonts w:ascii="Times New Roman" w:hAnsi="Times New Roman" w:cs="Times New Roman"/>
          <w:sz w:val="24"/>
          <w:szCs w:val="24"/>
          <w:lang w:eastAsia="zh-CN"/>
          <w:rPrChange w:id="291" w:author="Author">
            <w:rPr>
              <w:ins w:id="292" w:author="Author"/>
              <w:del w:id="293" w:author="Author"/>
              <w:lang w:eastAsia="zh-CN"/>
            </w:rPr>
          </w:rPrChange>
        </w:rPr>
      </w:pPr>
    </w:p>
    <w:p w14:paraId="43AF5223" w14:textId="1F3E5F02" w:rsidR="00806AEF" w:rsidRPr="009D6F7E" w:rsidDel="009D6F7E" w:rsidRDefault="00806AEF">
      <w:pPr>
        <w:rPr>
          <w:ins w:id="294" w:author="Author"/>
          <w:del w:id="295" w:author="Author"/>
          <w:rFonts w:ascii="Times New Roman" w:hAnsi="Times New Roman" w:cs="Times New Roman"/>
          <w:strike/>
          <w:sz w:val="24"/>
          <w:szCs w:val="24"/>
          <w:lang w:eastAsia="zh-CN"/>
          <w:rPrChange w:id="296" w:author="Author">
            <w:rPr>
              <w:ins w:id="297" w:author="Author"/>
              <w:del w:id="298" w:author="Author"/>
              <w:strike/>
              <w:lang w:eastAsia="zh-CN"/>
            </w:rPr>
          </w:rPrChange>
        </w:rPr>
      </w:pPr>
      <w:commentRangeStart w:id="299"/>
      <w:ins w:id="300" w:author="Author">
        <w:del w:id="301" w:author="Author">
          <w:r w:rsidRPr="009D6F7E" w:rsidDel="009D6F7E">
            <w:rPr>
              <w:rFonts w:ascii="Times New Roman" w:hAnsi="Times New Roman" w:cs="Times New Roman"/>
              <w:sz w:val="24"/>
              <w:szCs w:val="24"/>
              <w:lang w:eastAsia="zh-CN"/>
              <w:rPrChange w:id="302" w:author="Author">
                <w:rPr>
                  <w:lang w:eastAsia="zh-CN"/>
                </w:rPr>
              </w:rPrChange>
            </w:rPr>
            <w:delText xml:space="preserve"> </w:delText>
          </w:r>
          <w:r w:rsidRPr="009D6F7E" w:rsidDel="009D6F7E">
            <w:rPr>
              <w:rFonts w:ascii="Times New Roman" w:hAnsi="Times New Roman" w:cs="Times New Roman"/>
              <w:strike/>
              <w:sz w:val="24"/>
              <w:szCs w:val="24"/>
              <w:lang w:eastAsia="zh-CN"/>
              <w:rPrChange w:id="303" w:author="Author">
                <w:rPr>
                  <w:strike/>
                  <w:highlight w:val="yellow"/>
                  <w:lang w:eastAsia="zh-CN"/>
                </w:rPr>
              </w:rPrChange>
            </w:rPr>
            <w:delText xml:space="preserve">But However, the framework of Res. 731 is different from AI 1.15 and requests ITU-R “to continue its  studies to determine if and under what conditions sharing  is  possible  between active and passive services.”  </w:delText>
          </w:r>
          <w:commentRangeStart w:id="304"/>
          <w:r w:rsidRPr="009D6F7E" w:rsidDel="009D6F7E">
            <w:rPr>
              <w:rFonts w:ascii="Times New Roman" w:hAnsi="Times New Roman" w:cs="Times New Roman"/>
              <w:strike/>
              <w:sz w:val="24"/>
              <w:szCs w:val="24"/>
              <w:lang w:eastAsia="zh-CN"/>
              <w:rPrChange w:id="305" w:author="Author">
                <w:rPr>
                  <w:strike/>
                  <w:highlight w:val="yellow"/>
                  <w:lang w:eastAsia="zh-CN"/>
                </w:rPr>
              </w:rPrChange>
            </w:rPr>
            <w:delText>Thus, if reasonable sharing is not possible with the FIXEDFS parameters received from WP5C, the study may consider combination of technical and deployment parameters might permit interference-free sharing along with constructive FIXEDFS use of such bands.</w:delText>
          </w:r>
          <w:commentRangeEnd w:id="304"/>
          <w:r w:rsidRPr="009D6F7E" w:rsidDel="009D6F7E">
            <w:rPr>
              <w:rStyle w:val="CommentReference"/>
              <w:rFonts w:ascii="Times New Roman" w:hAnsi="Times New Roman" w:cs="Times New Roman"/>
              <w:strike/>
              <w:sz w:val="24"/>
              <w:szCs w:val="24"/>
              <w:rPrChange w:id="306" w:author="Author">
                <w:rPr>
                  <w:rStyle w:val="CommentReference"/>
                  <w:strike/>
                  <w:highlight w:val="yellow"/>
                </w:rPr>
              </w:rPrChange>
            </w:rPr>
            <w:commentReference w:id="304"/>
          </w:r>
          <w:commentRangeEnd w:id="299"/>
          <w:r w:rsidRPr="009D6F7E" w:rsidDel="009D6F7E">
            <w:rPr>
              <w:rStyle w:val="CommentReference"/>
              <w:rFonts w:ascii="Times New Roman" w:hAnsi="Times New Roman" w:cs="Times New Roman"/>
              <w:strike/>
              <w:sz w:val="24"/>
              <w:szCs w:val="24"/>
              <w:rPrChange w:id="307" w:author="Author">
                <w:rPr>
                  <w:rStyle w:val="CommentReference"/>
                  <w:strike/>
                  <w:highlight w:val="yellow"/>
                </w:rPr>
              </w:rPrChange>
            </w:rPr>
            <w:commentReference w:id="299"/>
          </w:r>
        </w:del>
      </w:ins>
    </w:p>
    <w:p w14:paraId="37EEE374" w14:textId="77777777" w:rsidR="00806AEF" w:rsidRPr="009D6F7E" w:rsidDel="009D6F7E" w:rsidRDefault="00806AEF" w:rsidP="00806AEF">
      <w:pPr>
        <w:rPr>
          <w:ins w:id="308" w:author="Author"/>
          <w:del w:id="309" w:author="Author"/>
          <w:rFonts w:ascii="Times New Roman" w:hAnsi="Times New Roman" w:cs="Times New Roman"/>
          <w:sz w:val="24"/>
          <w:szCs w:val="24"/>
          <w:lang w:eastAsia="zh-CN"/>
          <w:rPrChange w:id="310" w:author="Author">
            <w:rPr>
              <w:ins w:id="311" w:author="Author"/>
              <w:del w:id="312" w:author="Author"/>
              <w:lang w:eastAsia="zh-CN"/>
            </w:rPr>
          </w:rPrChange>
        </w:rPr>
      </w:pPr>
    </w:p>
    <w:p w14:paraId="6298B1B4" w14:textId="77777777" w:rsidR="00806AEF" w:rsidRPr="009D6F7E" w:rsidRDefault="00806AEF" w:rsidP="00806AEF">
      <w:pPr>
        <w:rPr>
          <w:ins w:id="313" w:author="Author"/>
          <w:rFonts w:ascii="Times New Roman" w:hAnsi="Times New Roman" w:cs="Times New Roman"/>
          <w:sz w:val="24"/>
          <w:szCs w:val="24"/>
          <w:lang w:eastAsia="zh-CN"/>
          <w:rPrChange w:id="314" w:author="Author">
            <w:rPr>
              <w:ins w:id="315" w:author="Author"/>
              <w:lang w:eastAsia="zh-CN"/>
            </w:rPr>
          </w:rPrChange>
        </w:rPr>
      </w:pPr>
    </w:p>
    <w:p w14:paraId="16E63B0F" w14:textId="77777777" w:rsidR="00806AEF" w:rsidRPr="009D6F7E" w:rsidRDefault="00806AEF" w:rsidP="00806AEF">
      <w:pPr>
        <w:rPr>
          <w:ins w:id="316" w:author="Author"/>
          <w:rFonts w:ascii="Times New Roman" w:hAnsi="Times New Roman" w:cs="Times New Roman"/>
          <w:sz w:val="24"/>
          <w:szCs w:val="24"/>
          <w:lang w:eastAsia="zh-CN"/>
          <w:rPrChange w:id="317" w:author="Author">
            <w:rPr>
              <w:ins w:id="318" w:author="Author"/>
              <w:lang w:eastAsia="zh-CN"/>
            </w:rPr>
          </w:rPrChange>
        </w:rPr>
      </w:pPr>
    </w:p>
    <w:p w14:paraId="19745ACF" w14:textId="566DC949" w:rsidR="00806AEF" w:rsidRPr="009D6F7E" w:rsidDel="009D6F7E" w:rsidRDefault="00806AEF" w:rsidP="00806AEF">
      <w:pPr>
        <w:rPr>
          <w:ins w:id="319" w:author="Author"/>
          <w:del w:id="320" w:author="Author"/>
          <w:rFonts w:ascii="Times New Roman" w:hAnsi="Times New Roman" w:cs="Times New Roman"/>
          <w:bCs/>
          <w:sz w:val="24"/>
          <w:szCs w:val="24"/>
          <w:lang w:eastAsia="ja-JP"/>
          <w:rPrChange w:id="321" w:author="Author">
            <w:rPr>
              <w:ins w:id="322" w:author="Author"/>
              <w:del w:id="323" w:author="Author"/>
              <w:bCs/>
              <w:szCs w:val="24"/>
              <w:lang w:eastAsia="ja-JP"/>
            </w:rPr>
          </w:rPrChange>
        </w:rPr>
      </w:pPr>
      <w:ins w:id="324" w:author="Author">
        <w:r w:rsidRPr="009D6F7E">
          <w:rPr>
            <w:rFonts w:ascii="Times New Roman" w:hAnsi="Times New Roman" w:cs="Times New Roman"/>
            <w:sz w:val="24"/>
            <w:szCs w:val="24"/>
            <w:lang w:eastAsia="zh-CN"/>
            <w:rPrChange w:id="325" w:author="Author">
              <w:rPr>
                <w:lang w:eastAsia="zh-CN"/>
              </w:rPr>
            </w:rPrChange>
          </w:rPr>
          <w:t>To this end we are considering a different approach for a new proposed technical evaluation of mitigation methods and seek your inputs</w:t>
        </w:r>
        <w:r w:rsidR="009D6F7E">
          <w:rPr>
            <w:rFonts w:ascii="Times New Roman" w:hAnsi="Times New Roman" w:cs="Times New Roman"/>
            <w:bCs/>
            <w:sz w:val="24"/>
            <w:szCs w:val="24"/>
            <w:lang w:eastAsia="ja-JP"/>
          </w:rPr>
          <w:t xml:space="preserve">.  </w:t>
        </w:r>
        <w:del w:id="326" w:author="Author">
          <w:r w:rsidRPr="009D6F7E" w:rsidDel="009D6F7E">
            <w:rPr>
              <w:rFonts w:ascii="Times New Roman" w:hAnsi="Times New Roman" w:cs="Times New Roman"/>
              <w:sz w:val="24"/>
              <w:szCs w:val="24"/>
              <w:lang w:eastAsia="zh-CN"/>
              <w:rPrChange w:id="327" w:author="Author">
                <w:rPr>
                  <w:lang w:eastAsia="zh-CN"/>
                </w:rPr>
              </w:rPrChange>
            </w:rPr>
            <w:delText>.</w:delText>
          </w:r>
        </w:del>
      </w:ins>
    </w:p>
    <w:p w14:paraId="1FCC7F0F" w14:textId="1C262CAC" w:rsidR="00806AEF" w:rsidRPr="009D6F7E" w:rsidRDefault="00806AEF" w:rsidP="00806AEF">
      <w:pPr>
        <w:rPr>
          <w:ins w:id="328" w:author="Author"/>
          <w:rFonts w:ascii="Times New Roman" w:hAnsi="Times New Roman" w:cs="Times New Roman"/>
          <w:bCs/>
          <w:sz w:val="24"/>
          <w:szCs w:val="24"/>
          <w:lang w:eastAsia="ja-JP"/>
          <w:rPrChange w:id="329" w:author="Author">
            <w:rPr>
              <w:ins w:id="330" w:author="Author"/>
              <w:bCs/>
              <w:szCs w:val="24"/>
              <w:lang w:eastAsia="ja-JP"/>
            </w:rPr>
          </w:rPrChange>
        </w:rPr>
      </w:pPr>
      <w:ins w:id="331" w:author="Author">
        <w:r w:rsidRPr="009D6F7E">
          <w:rPr>
            <w:rFonts w:ascii="Times New Roman" w:hAnsi="Times New Roman" w:cs="Times New Roman"/>
            <w:bCs/>
            <w:sz w:val="24"/>
            <w:szCs w:val="24"/>
            <w:lang w:eastAsia="ja-JP"/>
            <w:rPrChange w:id="332" w:author="Author">
              <w:rPr>
                <w:bCs/>
                <w:szCs w:val="24"/>
                <w:lang w:eastAsia="ja-JP"/>
              </w:rPr>
            </w:rPrChange>
          </w:rPr>
          <w:t xml:space="preserve">WP 1A is considering developing a method of calculating an EIRP mask as a function of elevation angle to determine the impact between the fixed service and passive services in the </w:t>
        </w:r>
        <w:r w:rsidRPr="009D6F7E">
          <w:rPr>
            <w:rFonts w:ascii="Times New Roman" w:hAnsi="Times New Roman" w:cs="Times New Roman"/>
            <w:bCs/>
            <w:sz w:val="24"/>
            <w:szCs w:val="24"/>
            <w:rPrChange w:id="333" w:author="Author">
              <w:rPr>
                <w:bCs/>
                <w:szCs w:val="24"/>
              </w:rPr>
            </w:rPrChange>
          </w:rPr>
          <w:t>1</w:t>
        </w:r>
        <w:r w:rsidRPr="009D6F7E">
          <w:rPr>
            <w:rFonts w:ascii="Times New Roman" w:hAnsi="Times New Roman" w:cs="Times New Roman"/>
            <w:bCs/>
            <w:sz w:val="24"/>
            <w:szCs w:val="24"/>
          </w:rPr>
          <w:t>passive bands above 71 GHz</w:t>
        </w:r>
        <w:r w:rsidRPr="009D6F7E">
          <w:rPr>
            <w:rFonts w:ascii="Times New Roman" w:hAnsi="Times New Roman" w:cs="Times New Roman"/>
            <w:bCs/>
            <w:sz w:val="24"/>
            <w:szCs w:val="24"/>
            <w:lang w:eastAsia="ja-JP"/>
            <w:rPrChange w:id="334" w:author="Author">
              <w:rPr>
                <w:bCs/>
                <w:szCs w:val="24"/>
                <w:lang w:eastAsia="ja-JP"/>
              </w:rPr>
            </w:rPrChange>
          </w:rPr>
          <w:t xml:space="preserve">.  Aggregate interference potential is a key issue so the study will review the maximum geographic density of FS transmitters in these bands that is consistent with interference-free sharing taking into account the effects of aggregate interference and as invited in WRC Resolution 731.  </w:t>
        </w:r>
      </w:ins>
    </w:p>
    <w:p w14:paraId="5AF989F7" w14:textId="7F8C737C" w:rsidR="00806AEF" w:rsidRPr="009D6F7E" w:rsidRDefault="00806AEF" w:rsidP="00806AEF">
      <w:pPr>
        <w:rPr>
          <w:ins w:id="335" w:author="Author"/>
          <w:rFonts w:ascii="Times New Roman" w:hAnsi="Times New Roman" w:cs="Times New Roman"/>
          <w:sz w:val="24"/>
          <w:szCs w:val="24"/>
          <w:lang w:eastAsia="zh-CN"/>
          <w:rPrChange w:id="336" w:author="Author">
            <w:rPr>
              <w:ins w:id="337" w:author="Author"/>
              <w:bCs/>
              <w:szCs w:val="24"/>
              <w:lang w:eastAsia="ja-JP"/>
            </w:rPr>
          </w:rPrChange>
        </w:rPr>
      </w:pPr>
      <w:ins w:id="338" w:author="Author">
        <w:r w:rsidRPr="009D6F7E">
          <w:rPr>
            <w:rFonts w:ascii="Times New Roman" w:hAnsi="Times New Roman" w:cs="Times New Roman"/>
            <w:sz w:val="24"/>
            <w:szCs w:val="24"/>
            <w:lang w:eastAsia="zh-CN"/>
            <w:rPrChange w:id="339" w:author="Author">
              <w:rPr>
                <w:highlight w:val="green"/>
                <w:lang w:eastAsia="zh-CN"/>
              </w:rPr>
            </w:rPrChange>
          </w:rPr>
          <w:t>WP1A notes that RAS facilities at these frequencies are typically located in remote and/or high altitude, arid sites in order to avoid terrestrial interference and reduce atmospheric absorption.  These facilities are best protected by geographic exclusion and coordination zones, and studies should be completed, including aggregate interference, to determine whether sharing is feasible and under what conditions. For the RAS service, it is noted that Figures 1 and 2 in Recommendation ITU-R RA.1031-2 only go up to 40 GHz and Report ITU-R RA.2189-1 begins considering sharing and compatibility at 275 GHz.  It is kindly requested that WP 7D provide updates to the relevant Recommendation and/or Report for the frequency range 71 GHz – 275 GHz.</w:t>
        </w:r>
      </w:ins>
    </w:p>
    <w:p w14:paraId="322EB023" w14:textId="5A70641F" w:rsidR="00806AEF" w:rsidRPr="009D6F7E" w:rsidRDefault="00806AEF" w:rsidP="00806AEF">
      <w:pPr>
        <w:rPr>
          <w:ins w:id="340" w:author="Author"/>
          <w:rFonts w:ascii="Times New Roman" w:hAnsi="Times New Roman" w:cs="Times New Roman"/>
          <w:bCs/>
          <w:sz w:val="24"/>
          <w:szCs w:val="24"/>
          <w:lang w:eastAsia="ja-JP"/>
          <w:rPrChange w:id="341" w:author="Author">
            <w:rPr>
              <w:ins w:id="342" w:author="Author"/>
              <w:bCs/>
              <w:szCs w:val="24"/>
              <w:lang w:eastAsia="ja-JP"/>
            </w:rPr>
          </w:rPrChange>
        </w:rPr>
      </w:pPr>
      <w:ins w:id="343" w:author="Author">
        <w:r w:rsidRPr="009D6F7E">
          <w:rPr>
            <w:rFonts w:ascii="Times New Roman" w:hAnsi="Times New Roman" w:cs="Times New Roman"/>
            <w:bCs/>
            <w:sz w:val="24"/>
            <w:szCs w:val="24"/>
            <w:lang w:eastAsia="ja-JP"/>
            <w:rPrChange w:id="344" w:author="Author">
              <w:rPr>
                <w:bCs/>
                <w:szCs w:val="24"/>
                <w:lang w:eastAsia="ja-JP"/>
              </w:rPr>
            </w:rPrChange>
          </w:rPr>
          <w:t>WP 7C is invited to provide information on these topics for EESS (passive) sensors operating in the ranges around the passive bands</w:t>
        </w:r>
        <w:r w:rsidRPr="009D6F7E">
          <w:rPr>
            <w:rFonts w:ascii="Times New Roman" w:hAnsi="Times New Roman" w:cs="Times New Roman"/>
            <w:bCs/>
            <w:sz w:val="24"/>
            <w:szCs w:val="24"/>
            <w:lang w:eastAsia="ja-JP"/>
          </w:rPr>
          <w:t xml:space="preserve"> above 71 GHz.</w:t>
        </w:r>
      </w:ins>
    </w:p>
    <w:p w14:paraId="4427EC4E" w14:textId="77777777" w:rsidR="00806AEF" w:rsidRPr="009D6F7E" w:rsidRDefault="00806AEF" w:rsidP="00806AEF">
      <w:pPr>
        <w:rPr>
          <w:ins w:id="345" w:author="Author"/>
          <w:rFonts w:ascii="Times New Roman" w:hAnsi="Times New Roman" w:cs="Times New Roman"/>
          <w:bCs/>
          <w:sz w:val="24"/>
          <w:szCs w:val="24"/>
          <w:lang w:eastAsia="ja-JP"/>
          <w:rPrChange w:id="346" w:author="Author">
            <w:rPr>
              <w:ins w:id="347" w:author="Author"/>
              <w:bCs/>
              <w:szCs w:val="24"/>
              <w:lang w:eastAsia="ja-JP"/>
            </w:rPr>
          </w:rPrChange>
        </w:rPr>
      </w:pPr>
    </w:p>
    <w:p w14:paraId="4AA15203" w14:textId="0F43B737" w:rsidR="00806AEF" w:rsidRPr="00806AEF" w:rsidRDefault="00806AEF" w:rsidP="00806AEF">
      <w:pPr>
        <w:rPr>
          <w:ins w:id="348" w:author="Author"/>
          <w:rFonts w:ascii="Times New Roman" w:hAnsi="Times New Roman" w:cs="Times New Roman"/>
          <w:bCs/>
          <w:strike/>
          <w:sz w:val="24"/>
          <w:szCs w:val="24"/>
          <w:lang w:eastAsia="ja-JP"/>
          <w:rPrChange w:id="349" w:author="Author">
            <w:rPr>
              <w:ins w:id="350" w:author="Author"/>
              <w:bCs/>
              <w:strike/>
              <w:szCs w:val="24"/>
              <w:lang w:eastAsia="ja-JP"/>
            </w:rPr>
          </w:rPrChange>
        </w:rPr>
      </w:pPr>
      <w:commentRangeStart w:id="351"/>
      <w:ins w:id="352" w:author="Author">
        <w:r w:rsidRPr="009D6F7E">
          <w:rPr>
            <w:rFonts w:ascii="Times New Roman" w:hAnsi="Times New Roman" w:cs="Times New Roman"/>
            <w:bCs/>
            <w:sz w:val="24"/>
            <w:szCs w:val="24"/>
            <w:lang w:eastAsia="ja-JP"/>
            <w:rPrChange w:id="353" w:author="Author">
              <w:rPr>
                <w:bCs/>
                <w:szCs w:val="24"/>
                <w:highlight w:val="green"/>
                <w:lang w:eastAsia="ja-JP"/>
              </w:rPr>
            </w:rPrChange>
          </w:rPr>
          <w:t xml:space="preserve">WP 7D is invited to provide information on these topics for RAS sensors in the frequency range 71 GHz – 275 GHz, including those bands allocated to the RAS service and those frequency bands immediately adjacent to RAS allocations.   </w:t>
        </w:r>
        <w:del w:id="354" w:author="Author">
          <w:r w:rsidRPr="009D6F7E" w:rsidDel="009D6F7E">
            <w:rPr>
              <w:rFonts w:ascii="Times New Roman" w:hAnsi="Times New Roman" w:cs="Times New Roman"/>
              <w:bCs/>
              <w:strike/>
              <w:sz w:val="24"/>
              <w:szCs w:val="24"/>
              <w:lang w:eastAsia="ja-JP"/>
              <w:rPrChange w:id="355" w:author="Author">
                <w:rPr>
                  <w:bCs/>
                  <w:strike/>
                  <w:szCs w:val="24"/>
                  <w:highlight w:val="green"/>
                  <w:lang w:eastAsia="ja-JP"/>
                </w:rPr>
              </w:rPrChange>
            </w:rPr>
            <w:delText>operating in the ranges 116 – 118 GHz, 148.5 – 151.5, and 226 – 231.5 GHz</w:delText>
          </w:r>
          <w:r w:rsidRPr="009D6F7E" w:rsidDel="009D6F7E">
            <w:rPr>
              <w:rFonts w:ascii="Times New Roman" w:hAnsi="Times New Roman" w:cs="Times New Roman"/>
              <w:bCs/>
              <w:sz w:val="24"/>
              <w:szCs w:val="24"/>
              <w:lang w:eastAsia="ja-JP"/>
              <w:rPrChange w:id="356" w:author="Author">
                <w:rPr>
                  <w:bCs/>
                  <w:szCs w:val="24"/>
                  <w:highlight w:val="green"/>
                  <w:lang w:eastAsia="ja-JP"/>
                </w:rPr>
              </w:rPrChange>
            </w:rPr>
            <w:delText xml:space="preserve"> </w:delText>
          </w:r>
          <w:r w:rsidRPr="009D6F7E" w:rsidDel="009D6F7E">
            <w:rPr>
              <w:rFonts w:ascii="Times New Roman" w:hAnsi="Times New Roman" w:cs="Times New Roman"/>
              <w:bCs/>
              <w:strike/>
              <w:sz w:val="24"/>
              <w:szCs w:val="24"/>
              <w:lang w:eastAsia="ja-JP"/>
              <w:rPrChange w:id="357" w:author="Author">
                <w:rPr>
                  <w:bCs/>
                  <w:strike/>
                  <w:szCs w:val="24"/>
                  <w:highlight w:val="green"/>
                  <w:lang w:eastAsia="ja-JP"/>
                </w:rPr>
              </w:rPrChange>
            </w:rPr>
            <w:delText>and immediately adjacent frequency bands allocated to RAS on a primary basis</w:delText>
          </w:r>
          <w:r w:rsidRPr="009D6F7E" w:rsidDel="009D6F7E">
            <w:rPr>
              <w:rFonts w:ascii="Times New Roman" w:hAnsi="Times New Roman" w:cs="Times New Roman"/>
              <w:bCs/>
              <w:sz w:val="24"/>
              <w:szCs w:val="24"/>
              <w:lang w:eastAsia="ja-JP"/>
              <w:rPrChange w:id="358" w:author="Author">
                <w:rPr>
                  <w:bCs/>
                  <w:szCs w:val="24"/>
                  <w:highlight w:val="green"/>
                  <w:lang w:eastAsia="ja-JP"/>
                </w:rPr>
              </w:rPrChange>
            </w:rPr>
            <w:delText xml:space="preserve"> </w:delText>
          </w:r>
          <w:r w:rsidRPr="009D6F7E" w:rsidDel="009D6F7E">
            <w:rPr>
              <w:rFonts w:ascii="Times New Roman" w:hAnsi="Times New Roman" w:cs="Times New Roman"/>
              <w:bCs/>
              <w:strike/>
              <w:sz w:val="24"/>
              <w:szCs w:val="24"/>
              <w:lang w:eastAsia="ja-JP"/>
              <w:rPrChange w:id="359" w:author="Author">
                <w:rPr>
                  <w:bCs/>
                  <w:strike/>
                  <w:szCs w:val="24"/>
                  <w:highlight w:val="green"/>
                  <w:lang w:eastAsia="ja-JP"/>
                </w:rPr>
              </w:rPrChange>
            </w:rPr>
            <w:delText>at 109.5 -116 GHz, 136 – 148.5 GHz, 151.5 – 158.5 GHz, and 200 – 226 GHz.</w:delText>
          </w:r>
          <w:commentRangeEnd w:id="351"/>
          <w:r w:rsidRPr="009D6F7E" w:rsidDel="009D6F7E">
            <w:rPr>
              <w:rStyle w:val="CommentReference"/>
              <w:rFonts w:ascii="Times New Roman" w:hAnsi="Times New Roman" w:cs="Times New Roman"/>
              <w:sz w:val="24"/>
              <w:szCs w:val="24"/>
              <w:rPrChange w:id="360" w:author="Author">
                <w:rPr>
                  <w:rStyle w:val="CommentReference"/>
                </w:rPr>
              </w:rPrChange>
            </w:rPr>
            <w:commentReference w:id="351"/>
          </w:r>
        </w:del>
      </w:ins>
    </w:p>
    <w:p w14:paraId="29D42996" w14:textId="77777777" w:rsidR="00806AEF" w:rsidRPr="00806AEF" w:rsidRDefault="00806AEF" w:rsidP="00806AEF">
      <w:pPr>
        <w:rPr>
          <w:ins w:id="361" w:author="Author"/>
          <w:rFonts w:ascii="Times New Roman" w:hAnsi="Times New Roman" w:cs="Times New Roman"/>
          <w:bCs/>
          <w:sz w:val="24"/>
          <w:szCs w:val="24"/>
          <w:lang w:eastAsia="ja-JP"/>
          <w:rPrChange w:id="362" w:author="Author">
            <w:rPr>
              <w:ins w:id="363" w:author="Author"/>
              <w:bCs/>
              <w:szCs w:val="24"/>
              <w:lang w:eastAsia="ja-JP"/>
            </w:rPr>
          </w:rPrChange>
        </w:rPr>
      </w:pPr>
    </w:p>
    <w:p w14:paraId="4E806169" w14:textId="0BF87EA6" w:rsidR="00976453" w:rsidDel="00806AEF" w:rsidRDefault="00F3422C" w:rsidP="00DF0840">
      <w:pPr>
        <w:rPr>
          <w:ins w:id="364" w:author="Author"/>
          <w:del w:id="365" w:author="Author"/>
          <w:rFonts w:ascii="Times New Roman" w:hAnsi="Times New Roman" w:cs="Times New Roman"/>
          <w:lang w:eastAsia="zh-CN"/>
        </w:rPr>
      </w:pPr>
      <w:del w:id="366" w:author="Author">
        <w:r w:rsidRPr="00F3422C" w:rsidDel="00806AEF">
          <w:rPr>
            <w:rFonts w:ascii="Times New Roman" w:hAnsi="Times New Roman" w:cs="Times New Roman"/>
            <w:lang w:eastAsia="zh-CN"/>
          </w:rPr>
          <w:delText>For timely</w:delText>
        </w:r>
      </w:del>
      <w:ins w:id="367" w:author="Author">
        <w:del w:id="368" w:author="Author">
          <w:r w:rsidR="00976453" w:rsidDel="00806AEF">
            <w:rPr>
              <w:rFonts w:ascii="Times New Roman" w:hAnsi="Times New Roman" w:cs="Times New Roman"/>
              <w:lang w:eastAsia="zh-CN"/>
            </w:rPr>
            <w:delText>In order to initiate these</w:delText>
          </w:r>
        </w:del>
      </w:ins>
      <w:del w:id="369" w:author="Author">
        <w:r w:rsidRPr="00F3422C" w:rsidDel="00806AEF">
          <w:rPr>
            <w:rFonts w:ascii="Times New Roman" w:hAnsi="Times New Roman" w:cs="Times New Roman"/>
            <w:lang w:eastAsia="zh-CN"/>
          </w:rPr>
          <w:delText xml:space="preserve"> conducting studies on Res. 731 to protect EESS (passive) sensors above 71 GHz, WP 1A requests </w:delText>
        </w:r>
      </w:del>
      <w:ins w:id="370" w:author="Author">
        <w:del w:id="371" w:author="Author">
          <w:r w:rsidR="00976453" w:rsidDel="00806AEF">
            <w:rPr>
              <w:rFonts w:ascii="Times New Roman" w:hAnsi="Times New Roman" w:cs="Times New Roman"/>
              <w:lang w:eastAsia="zh-CN"/>
            </w:rPr>
            <w:delText xml:space="preserve">information on the technical and operational parameters for sensors operating in these bands, as well information on the protection criteria.  </w:delText>
          </w:r>
        </w:del>
      </w:ins>
    </w:p>
    <w:p w14:paraId="23EE28FF" w14:textId="176E152C" w:rsidR="00F3422C" w:rsidRPr="00F3422C" w:rsidDel="00806AEF" w:rsidRDefault="00F3422C" w:rsidP="00DF0840">
      <w:pPr>
        <w:rPr>
          <w:del w:id="372" w:author="Author"/>
          <w:rFonts w:ascii="Times New Roman" w:hAnsi="Times New Roman" w:cs="Times New Roman"/>
          <w:lang w:eastAsia="zh-CN"/>
        </w:rPr>
      </w:pPr>
      <w:del w:id="373" w:author="Author">
        <w:r w:rsidRPr="00F3422C" w:rsidDel="00806AEF">
          <w:rPr>
            <w:rFonts w:ascii="Times New Roman" w:hAnsi="Times New Roman" w:cs="Times New Roman"/>
            <w:lang w:eastAsia="zh-CN"/>
          </w:rPr>
          <w:delText xml:space="preserve">the viewpoint of WP 7C on its planned approach to addressing this complex sharing issue.  In studies for Report  ITU-R  F.2239 and for WRC-19 AI 1.15 the basic approach taken was to start with assumptions for Fixed transmitter characteristics and specific deployments in band ranges around 300 GHz and to study the impact on EESS (passive) systems using the protection level given in Recommendation ITU-R RS.2017.  In a parallel liaison statement WP5C is being asked for system characteristics including antenna parameters and deployment models.  </w:delText>
        </w:r>
        <w:commentRangeStart w:id="374"/>
        <w:r w:rsidRPr="00F3422C" w:rsidDel="00806AEF">
          <w:rPr>
            <w:rFonts w:ascii="Times New Roman" w:hAnsi="Times New Roman" w:cs="Times New Roman"/>
            <w:lang w:eastAsia="zh-CN"/>
          </w:rPr>
          <w:delText xml:space="preserve">If interference free sharing with EESS (passive) is possible with these parameters, sharing proposals will be based on them . </w:delText>
        </w:r>
        <w:commentRangeEnd w:id="374"/>
        <w:r w:rsidR="00CD3073" w:rsidDel="00806AEF">
          <w:rPr>
            <w:rStyle w:val="CommentReference"/>
          </w:rPr>
          <w:commentReference w:id="374"/>
        </w:r>
      </w:del>
      <w:ins w:id="375" w:author="Author">
        <w:del w:id="376" w:author="Author">
          <w:r w:rsidR="00CD3073" w:rsidDel="00806AEF">
            <w:rPr>
              <w:rFonts w:ascii="Times New Roman" w:hAnsi="Times New Roman" w:cs="Times New Roman"/>
              <w:lang w:eastAsia="zh-CN"/>
            </w:rPr>
            <w:delText>\</w:delText>
          </w:r>
        </w:del>
      </w:ins>
    </w:p>
    <w:p w14:paraId="02A795C8" w14:textId="23615FD8" w:rsidR="00F3422C" w:rsidRPr="00F3422C" w:rsidDel="00806AEF" w:rsidRDefault="00F3422C" w:rsidP="00F3422C">
      <w:pPr>
        <w:rPr>
          <w:del w:id="377" w:author="Author"/>
          <w:rFonts w:ascii="Times New Roman" w:hAnsi="Times New Roman" w:cs="Times New Roman"/>
          <w:lang w:eastAsia="zh-CN"/>
        </w:rPr>
      </w:pPr>
      <w:del w:id="378" w:author="Author">
        <w:r w:rsidRPr="00F3422C" w:rsidDel="00806AEF">
          <w:rPr>
            <w:rFonts w:ascii="Times New Roman" w:hAnsi="Times New Roman" w:cs="Times New Roman"/>
            <w:lang w:eastAsia="zh-CN"/>
          </w:rPr>
          <w:delText>However, the framework of Res. 731 is different from AI 1.15 and requests ITU-R “to continue its studies to determine if and under what conditions sharing is possible between active and passive services.”  Thus if reasonable sharing is not possible with the FIXED parameters received from WP5C, the study may consider combination of technical and deployment parameters might permit interference-free sharing along with constructive FIXED use of such bands</w:delText>
        </w:r>
      </w:del>
    </w:p>
    <w:p w14:paraId="7229D6A5" w14:textId="69A69D2F" w:rsidR="00F3422C" w:rsidRPr="00F3422C" w:rsidDel="00806AEF" w:rsidRDefault="00F3422C" w:rsidP="00F3422C">
      <w:pPr>
        <w:rPr>
          <w:del w:id="379" w:author="Author"/>
          <w:rFonts w:ascii="Times New Roman" w:hAnsi="Times New Roman" w:cs="Times New Roman"/>
          <w:lang w:eastAsia="zh-CN"/>
        </w:rPr>
      </w:pPr>
    </w:p>
    <w:p w14:paraId="4A1C729A" w14:textId="0265A8DC" w:rsidR="00F3422C" w:rsidRPr="00F3422C" w:rsidDel="00806AEF" w:rsidRDefault="00F3422C" w:rsidP="00F3422C">
      <w:pPr>
        <w:rPr>
          <w:del w:id="380" w:author="Author"/>
          <w:rFonts w:ascii="Times New Roman" w:hAnsi="Times New Roman" w:cs="Times New Roman"/>
          <w:lang w:eastAsia="zh-CN"/>
        </w:rPr>
      </w:pPr>
      <w:del w:id="381" w:author="Author">
        <w:r w:rsidRPr="00F3422C" w:rsidDel="00806AEF">
          <w:rPr>
            <w:rFonts w:ascii="Times New Roman" w:hAnsi="Times New Roman" w:cs="Times New Roman"/>
            <w:lang w:eastAsia="zh-CN"/>
          </w:rPr>
          <w:delText>To this end we are considering a different approach for a new proposed technical evaluation of mitigation methods and seek your inputs.</w:delText>
        </w:r>
      </w:del>
    </w:p>
    <w:p w14:paraId="406555B0" w14:textId="110BAAA2" w:rsidR="00F3422C" w:rsidRPr="00F3422C" w:rsidDel="00806AEF" w:rsidRDefault="00F3422C" w:rsidP="00F3422C">
      <w:pPr>
        <w:rPr>
          <w:del w:id="382" w:author="Author"/>
          <w:rFonts w:ascii="Times New Roman" w:hAnsi="Times New Roman" w:cs="Times New Roman"/>
          <w:lang w:eastAsia="zh-CN"/>
        </w:rPr>
      </w:pPr>
    </w:p>
    <w:p w14:paraId="0A950F51" w14:textId="079DD0DD" w:rsidR="00F3422C" w:rsidRPr="00F3422C" w:rsidDel="00806AEF" w:rsidRDefault="00F3422C" w:rsidP="00F3422C">
      <w:pPr>
        <w:rPr>
          <w:del w:id="383" w:author="Author"/>
          <w:rFonts w:ascii="Times New Roman" w:hAnsi="Times New Roman" w:cs="Times New Roman"/>
          <w:bCs/>
          <w:szCs w:val="24"/>
          <w:lang w:eastAsia="ja-JP"/>
        </w:rPr>
      </w:pPr>
    </w:p>
    <w:p w14:paraId="137949C1" w14:textId="0FACFA4F" w:rsidR="00F3422C" w:rsidRPr="00F3422C" w:rsidDel="00806AEF" w:rsidRDefault="00F3422C" w:rsidP="00F3422C">
      <w:pPr>
        <w:rPr>
          <w:del w:id="384" w:author="Author"/>
          <w:rFonts w:ascii="Times New Roman" w:hAnsi="Times New Roman" w:cs="Times New Roman"/>
          <w:bCs/>
          <w:szCs w:val="24"/>
          <w:lang w:eastAsia="ja-JP"/>
        </w:rPr>
      </w:pPr>
      <w:del w:id="385" w:author="Author">
        <w:r w:rsidRPr="00F3422C" w:rsidDel="00806AEF">
          <w:rPr>
            <w:rFonts w:ascii="Times New Roman" w:hAnsi="Times New Roman" w:cs="Times New Roman"/>
            <w:bCs/>
            <w:szCs w:val="24"/>
            <w:lang w:eastAsia="ja-JP"/>
          </w:rPr>
          <w:delText>WP 1A</w:delText>
        </w:r>
      </w:del>
      <w:ins w:id="386" w:author="Author">
        <w:del w:id="387" w:author="Author">
          <w:r w:rsidR="00070B1B" w:rsidDel="00806AEF">
            <w:rPr>
              <w:rFonts w:ascii="Times New Roman" w:hAnsi="Times New Roman" w:cs="Times New Roman"/>
              <w:bCs/>
              <w:szCs w:val="24"/>
              <w:lang w:eastAsia="ja-JP"/>
            </w:rPr>
            <w:delText xml:space="preserve"> also seeks the opinion of WP7C on its proposed approach to carrying out the studies to determine which conditions may be necessary to permit sharing between active and passive services.  On proposal included the consideration of</w:delText>
          </w:r>
        </w:del>
      </w:ins>
      <w:del w:id="388" w:author="Author">
        <w:r w:rsidRPr="00F3422C" w:rsidDel="00806AEF">
          <w:rPr>
            <w:rFonts w:ascii="Times New Roman" w:hAnsi="Times New Roman" w:cs="Times New Roman"/>
            <w:bCs/>
            <w:szCs w:val="24"/>
            <w:lang w:eastAsia="ja-JP"/>
          </w:rPr>
          <w:delText xml:space="preserve"> is considering developing a method of calculating an EIRP mask as a function of elevation angle to determine the impact between the fixed service and passive services in the </w:delText>
        </w:r>
        <w:r w:rsidRPr="00F3422C" w:rsidDel="00806AEF">
          <w:rPr>
            <w:rFonts w:ascii="Times New Roman" w:hAnsi="Times New Roman" w:cs="Times New Roman"/>
            <w:bCs/>
            <w:szCs w:val="24"/>
          </w:rPr>
          <w:delText>116-122.25 GHz, 148.5-151.5 GHz and the 226-231.5 GHz  EESS (</w:delText>
        </w:r>
        <w:r w:rsidRPr="00F3422C" w:rsidDel="00806AEF">
          <w:rPr>
            <w:rFonts w:ascii="Times New Roman" w:hAnsi="Times New Roman" w:cs="Times New Roman"/>
            <w:bCs/>
            <w:szCs w:val="24"/>
            <w:lang w:eastAsia="ja-JP"/>
          </w:rPr>
          <w:delText>passive) bands.  Aggregate interference potential is a key issue so the study will review the maximum geographic density of FIXED transmitters in these bands that is consistent with interference-free sharing taking into account the effects of aggregate interference and as invited in WRC Resolution  731.  WP 1A would be pleased to cooperate with WP 7C and WP 7D in this effort.</w:delText>
        </w:r>
      </w:del>
    </w:p>
    <w:p w14:paraId="2F0F34DA" w14:textId="77777777" w:rsidR="00F3422C" w:rsidRPr="00F3422C" w:rsidRDefault="00F3422C" w:rsidP="00F3422C">
      <w:pPr>
        <w:rPr>
          <w:rFonts w:ascii="Times New Roman" w:hAnsi="Times New Roman" w:cs="Times New Roman"/>
          <w:bCs/>
          <w:szCs w:val="24"/>
          <w:lang w:eastAsia="ja-JP"/>
        </w:rPr>
      </w:pPr>
    </w:p>
    <w:p w14:paraId="756B4A76" w14:textId="3B0131A7" w:rsidR="00F3422C" w:rsidRPr="00F3422C" w:rsidDel="00EA65EA" w:rsidRDefault="00F3422C" w:rsidP="00F3422C">
      <w:pPr>
        <w:rPr>
          <w:del w:id="389" w:author="Author"/>
          <w:rFonts w:ascii="Times New Roman" w:hAnsi="Times New Roman" w:cs="Times New Roman"/>
          <w:bCs/>
          <w:szCs w:val="24"/>
          <w:lang w:eastAsia="ja-JP"/>
        </w:rPr>
      </w:pPr>
      <w:del w:id="390" w:author="Author">
        <w:r w:rsidRPr="00F3422C" w:rsidDel="00EA65EA">
          <w:rPr>
            <w:rFonts w:ascii="Times New Roman" w:hAnsi="Times New Roman" w:cs="Times New Roman"/>
            <w:bCs/>
            <w:szCs w:val="24"/>
            <w:lang w:eastAsia="ja-JP"/>
          </w:rPr>
          <w:delText xml:space="preserve">WP 7C is invited to provide information on these topics for EESS (passive) sensors operating in the ranges around the </w:delText>
        </w:r>
        <w:r w:rsidRPr="00F3422C" w:rsidDel="00EA65EA">
          <w:rPr>
            <w:rFonts w:ascii="Times New Roman" w:hAnsi="Times New Roman" w:cs="Times New Roman"/>
            <w:bCs/>
            <w:szCs w:val="24"/>
          </w:rPr>
          <w:delText xml:space="preserve">116-122.25 GHz, 148.5-151.5 GHz and the 226-231.5 GHz  </w:delText>
        </w:r>
        <w:r w:rsidRPr="00F3422C" w:rsidDel="00EA65EA">
          <w:rPr>
            <w:rFonts w:ascii="Times New Roman" w:hAnsi="Times New Roman" w:cs="Times New Roman"/>
            <w:bCs/>
            <w:szCs w:val="24"/>
            <w:lang w:eastAsia="ja-JP"/>
          </w:rPr>
          <w:delText>passive bands.</w:delText>
        </w:r>
      </w:del>
    </w:p>
    <w:p w14:paraId="301484B5" w14:textId="37DA94B5" w:rsidR="00F3422C" w:rsidRPr="00F3422C" w:rsidDel="00EA65EA" w:rsidRDefault="00F3422C" w:rsidP="00F3422C">
      <w:pPr>
        <w:rPr>
          <w:del w:id="391" w:author="Author"/>
          <w:rFonts w:ascii="Times New Roman" w:hAnsi="Times New Roman" w:cs="Times New Roman"/>
          <w:bCs/>
          <w:szCs w:val="24"/>
          <w:lang w:eastAsia="ja-JP"/>
        </w:rPr>
      </w:pPr>
    </w:p>
    <w:p w14:paraId="1E33E6B4" w14:textId="77777777" w:rsidR="00F3422C" w:rsidRPr="00F3422C" w:rsidRDefault="00F3422C" w:rsidP="00F3422C">
      <w:pPr>
        <w:keepNext/>
        <w:keepLines/>
        <w:rPr>
          <w:rFonts w:ascii="Times New Roman" w:hAnsi="Times New Roman" w:cs="Times New Roman"/>
          <w:sz w:val="16"/>
          <w:lang w:eastAsia="zh-CN"/>
        </w:rPr>
      </w:pPr>
    </w:p>
    <w:tbl>
      <w:tblPr>
        <w:tblW w:w="10260" w:type="dxa"/>
        <w:tblLayout w:type="fixed"/>
        <w:tblLook w:val="0000" w:firstRow="0" w:lastRow="0" w:firstColumn="0" w:lastColumn="0" w:noHBand="0" w:noVBand="0"/>
      </w:tblPr>
      <w:tblGrid>
        <w:gridCol w:w="1260"/>
        <w:gridCol w:w="4410"/>
        <w:gridCol w:w="1080"/>
        <w:gridCol w:w="3510"/>
      </w:tblGrid>
      <w:tr w:rsidR="00F3422C" w:rsidRPr="00F3422C" w14:paraId="0A8409D9" w14:textId="77777777" w:rsidTr="00B71AB9">
        <w:trPr>
          <w:cantSplit/>
        </w:trPr>
        <w:tc>
          <w:tcPr>
            <w:tcW w:w="1260" w:type="dxa"/>
          </w:tcPr>
          <w:p w14:paraId="48263DCA"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Status:</w:t>
            </w:r>
          </w:p>
        </w:tc>
        <w:tc>
          <w:tcPr>
            <w:tcW w:w="4410" w:type="dxa"/>
          </w:tcPr>
          <w:p w14:paraId="7E1D4346"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For action.</w:t>
            </w:r>
          </w:p>
        </w:tc>
        <w:tc>
          <w:tcPr>
            <w:tcW w:w="4590" w:type="dxa"/>
            <w:gridSpan w:val="2"/>
          </w:tcPr>
          <w:p w14:paraId="43AACCEA"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7DA0DB9D" w14:textId="77777777" w:rsidTr="00B71AB9">
        <w:trPr>
          <w:cantSplit/>
        </w:trPr>
        <w:tc>
          <w:tcPr>
            <w:tcW w:w="1260" w:type="dxa"/>
          </w:tcPr>
          <w:p w14:paraId="067A7F56"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Deadline:</w:t>
            </w:r>
          </w:p>
        </w:tc>
        <w:tc>
          <w:tcPr>
            <w:tcW w:w="4410" w:type="dxa"/>
          </w:tcPr>
          <w:p w14:paraId="2473ADE2" w14:textId="77777777" w:rsidR="00F3422C" w:rsidRPr="00F3422C" w:rsidRDefault="00F3422C" w:rsidP="00B71AB9">
            <w:pPr>
              <w:keepNext/>
              <w:keepLines/>
              <w:tabs>
                <w:tab w:val="left" w:pos="709"/>
              </w:tabs>
              <w:rPr>
                <w:rFonts w:ascii="Times New Roman" w:hAnsi="Times New Roman" w:cs="Times New Roman"/>
              </w:rPr>
            </w:pPr>
            <w:r w:rsidRPr="00F3422C">
              <w:rPr>
                <w:rFonts w:ascii="Times New Roman" w:hAnsi="Times New Roman" w:cs="Times New Roman"/>
              </w:rPr>
              <w:t>_15 May 2021________ at the latest.</w:t>
            </w:r>
          </w:p>
        </w:tc>
        <w:tc>
          <w:tcPr>
            <w:tcW w:w="4590" w:type="dxa"/>
            <w:gridSpan w:val="2"/>
          </w:tcPr>
          <w:p w14:paraId="04E26DF4" w14:textId="77777777" w:rsidR="00F3422C" w:rsidRPr="00F3422C" w:rsidRDefault="00F3422C" w:rsidP="00B71AB9">
            <w:pPr>
              <w:keepNext/>
              <w:keepLines/>
              <w:tabs>
                <w:tab w:val="left" w:pos="709"/>
              </w:tabs>
              <w:rPr>
                <w:rFonts w:ascii="Times New Roman" w:hAnsi="Times New Roman" w:cs="Times New Roman"/>
              </w:rPr>
            </w:pPr>
          </w:p>
        </w:tc>
      </w:tr>
      <w:tr w:rsidR="00F3422C" w:rsidRPr="00F3422C" w14:paraId="14AA180F" w14:textId="77777777" w:rsidTr="00B71AB9">
        <w:trPr>
          <w:cantSplit/>
          <w:trHeight w:val="270"/>
        </w:trPr>
        <w:tc>
          <w:tcPr>
            <w:tcW w:w="1260" w:type="dxa"/>
          </w:tcPr>
          <w:p w14:paraId="1F161C29" w14:textId="77777777" w:rsidR="00F3422C" w:rsidRPr="00F3422C" w:rsidRDefault="00F3422C" w:rsidP="00B71AB9">
            <w:pPr>
              <w:keepNext/>
              <w:keepLines/>
              <w:rPr>
                <w:rFonts w:ascii="Times New Roman" w:hAnsi="Times New Roman" w:cs="Times New Roman"/>
                <w:b/>
              </w:rPr>
            </w:pPr>
            <w:r w:rsidRPr="00F3422C">
              <w:rPr>
                <w:rFonts w:ascii="Times New Roman" w:hAnsi="Times New Roman" w:cs="Times New Roman"/>
                <w:b/>
              </w:rPr>
              <w:t>Contact:</w:t>
            </w:r>
          </w:p>
        </w:tc>
        <w:tc>
          <w:tcPr>
            <w:tcW w:w="4410" w:type="dxa"/>
          </w:tcPr>
          <w:p w14:paraId="2E4309C4" w14:textId="77777777" w:rsidR="00F3422C" w:rsidRPr="00F3422C" w:rsidRDefault="00F3422C" w:rsidP="00B71AB9">
            <w:pPr>
              <w:keepNext/>
              <w:keepLines/>
              <w:tabs>
                <w:tab w:val="center" w:pos="7230"/>
              </w:tabs>
              <w:rPr>
                <w:rFonts w:ascii="Times New Roman" w:hAnsi="Times New Roman" w:cs="Times New Roman"/>
                <w:szCs w:val="24"/>
              </w:rPr>
            </w:pPr>
          </w:p>
        </w:tc>
        <w:tc>
          <w:tcPr>
            <w:tcW w:w="1080" w:type="dxa"/>
          </w:tcPr>
          <w:p w14:paraId="5CDA78DF" w14:textId="77777777" w:rsidR="00F3422C" w:rsidRPr="00F3422C" w:rsidRDefault="00F3422C" w:rsidP="00B71AB9">
            <w:pPr>
              <w:keepNext/>
              <w:keepLines/>
              <w:tabs>
                <w:tab w:val="left" w:pos="884"/>
              </w:tabs>
              <w:rPr>
                <w:rFonts w:ascii="Times New Roman" w:hAnsi="Times New Roman" w:cs="Times New Roman"/>
                <w:b/>
                <w:bCs/>
                <w:szCs w:val="24"/>
              </w:rPr>
            </w:pPr>
            <w:r w:rsidRPr="00F3422C">
              <w:rPr>
                <w:rFonts w:ascii="Times New Roman" w:hAnsi="Times New Roman" w:cs="Times New Roman"/>
                <w:b/>
                <w:bCs/>
                <w:szCs w:val="24"/>
              </w:rPr>
              <w:t>E-mails</w:t>
            </w:r>
            <w:r w:rsidRPr="00F3422C">
              <w:rPr>
                <w:rFonts w:ascii="Times New Roman" w:hAnsi="Times New Roman" w:cs="Times New Roman"/>
                <w:szCs w:val="24"/>
              </w:rPr>
              <w:t>:</w:t>
            </w:r>
          </w:p>
        </w:tc>
        <w:tc>
          <w:tcPr>
            <w:tcW w:w="3510" w:type="dxa"/>
          </w:tcPr>
          <w:p w14:paraId="445BE697" w14:textId="77777777" w:rsidR="00F3422C" w:rsidRPr="00F3422C" w:rsidRDefault="00F3422C" w:rsidP="00B71AB9">
            <w:pPr>
              <w:keepNext/>
              <w:keepLines/>
              <w:tabs>
                <w:tab w:val="left" w:pos="884"/>
              </w:tabs>
              <w:rPr>
                <w:rFonts w:ascii="Times New Roman" w:hAnsi="Times New Roman" w:cs="Times New Roman"/>
                <w:szCs w:val="24"/>
              </w:rPr>
            </w:pPr>
          </w:p>
        </w:tc>
      </w:tr>
      <w:tr w:rsidR="00F3422C" w14:paraId="72084D9C" w14:textId="77777777" w:rsidTr="00B71AB9">
        <w:trPr>
          <w:cantSplit/>
          <w:trHeight w:val="270"/>
        </w:trPr>
        <w:tc>
          <w:tcPr>
            <w:tcW w:w="1260" w:type="dxa"/>
          </w:tcPr>
          <w:p w14:paraId="5C69ABD3" w14:textId="77777777" w:rsidR="00F3422C" w:rsidRDefault="00F3422C" w:rsidP="00B71AB9">
            <w:pPr>
              <w:keepNext/>
              <w:keepLines/>
              <w:rPr>
                <w:b/>
              </w:rPr>
            </w:pPr>
          </w:p>
        </w:tc>
        <w:tc>
          <w:tcPr>
            <w:tcW w:w="4410" w:type="dxa"/>
          </w:tcPr>
          <w:p w14:paraId="5CF19637" w14:textId="77777777" w:rsidR="00F3422C" w:rsidRPr="007A6E94" w:rsidRDefault="00F3422C" w:rsidP="00B71AB9">
            <w:pPr>
              <w:keepNext/>
              <w:keepLines/>
              <w:tabs>
                <w:tab w:val="center" w:pos="7230"/>
              </w:tabs>
              <w:rPr>
                <w:szCs w:val="24"/>
              </w:rPr>
            </w:pPr>
          </w:p>
        </w:tc>
        <w:tc>
          <w:tcPr>
            <w:tcW w:w="1080" w:type="dxa"/>
          </w:tcPr>
          <w:p w14:paraId="3B1CB0A5" w14:textId="77777777" w:rsidR="00F3422C" w:rsidRPr="007A6E94" w:rsidRDefault="00F3422C" w:rsidP="00B71AB9">
            <w:pPr>
              <w:keepNext/>
              <w:keepLines/>
              <w:tabs>
                <w:tab w:val="left" w:pos="884"/>
              </w:tabs>
              <w:rPr>
                <w:b/>
                <w:bCs/>
                <w:szCs w:val="24"/>
              </w:rPr>
            </w:pPr>
          </w:p>
        </w:tc>
        <w:tc>
          <w:tcPr>
            <w:tcW w:w="3510" w:type="dxa"/>
          </w:tcPr>
          <w:p w14:paraId="56B17CA9" w14:textId="77777777" w:rsidR="00F3422C" w:rsidRPr="007A6E94" w:rsidRDefault="00F3422C" w:rsidP="00B71AB9">
            <w:pPr>
              <w:keepNext/>
              <w:keepLines/>
              <w:tabs>
                <w:tab w:val="left" w:pos="884"/>
              </w:tabs>
              <w:rPr>
                <w:szCs w:val="24"/>
              </w:rPr>
            </w:pPr>
          </w:p>
        </w:tc>
      </w:tr>
      <w:tr w:rsidR="00F3422C" w14:paraId="0F0E7854" w14:textId="77777777" w:rsidTr="00B71AB9">
        <w:trPr>
          <w:cantSplit/>
          <w:trHeight w:val="270"/>
        </w:trPr>
        <w:tc>
          <w:tcPr>
            <w:tcW w:w="1260" w:type="dxa"/>
          </w:tcPr>
          <w:p w14:paraId="4396614B" w14:textId="77777777" w:rsidR="00F3422C" w:rsidRDefault="00F3422C" w:rsidP="00B71AB9">
            <w:pPr>
              <w:rPr>
                <w:b/>
              </w:rPr>
            </w:pPr>
          </w:p>
        </w:tc>
        <w:tc>
          <w:tcPr>
            <w:tcW w:w="4410" w:type="dxa"/>
          </w:tcPr>
          <w:p w14:paraId="7B1F4B64" w14:textId="77777777" w:rsidR="00F3422C" w:rsidRDefault="00F3422C" w:rsidP="00B71AB9">
            <w:pPr>
              <w:tabs>
                <w:tab w:val="center" w:pos="7230"/>
              </w:tabs>
              <w:rPr>
                <w:szCs w:val="24"/>
              </w:rPr>
            </w:pPr>
          </w:p>
        </w:tc>
        <w:tc>
          <w:tcPr>
            <w:tcW w:w="1080" w:type="dxa"/>
          </w:tcPr>
          <w:p w14:paraId="7A9C30AA" w14:textId="77777777" w:rsidR="00F3422C" w:rsidRPr="007A6E94" w:rsidRDefault="00F3422C" w:rsidP="00B71AB9">
            <w:pPr>
              <w:tabs>
                <w:tab w:val="left" w:pos="884"/>
              </w:tabs>
              <w:rPr>
                <w:b/>
                <w:bCs/>
                <w:szCs w:val="24"/>
              </w:rPr>
            </w:pPr>
          </w:p>
        </w:tc>
        <w:tc>
          <w:tcPr>
            <w:tcW w:w="3510" w:type="dxa"/>
          </w:tcPr>
          <w:p w14:paraId="5503D4FB" w14:textId="77777777" w:rsidR="00F3422C" w:rsidRPr="007A6E94" w:rsidRDefault="00F3422C" w:rsidP="00B71AB9">
            <w:pPr>
              <w:tabs>
                <w:tab w:val="left" w:pos="884"/>
              </w:tabs>
              <w:rPr>
                <w:szCs w:val="24"/>
              </w:rPr>
            </w:pPr>
          </w:p>
        </w:tc>
      </w:tr>
    </w:tbl>
    <w:p w14:paraId="392AEB82" w14:textId="77777777" w:rsidR="00F3422C" w:rsidRDefault="00F3422C" w:rsidP="00F3422C">
      <w:pPr>
        <w:pStyle w:val="Tablefin"/>
      </w:pPr>
    </w:p>
    <w:p w14:paraId="3E99AE85" w14:textId="77777777" w:rsidR="00F3422C" w:rsidRDefault="00F3422C" w:rsidP="00F3422C">
      <w:pPr>
        <w:pStyle w:val="Reasons"/>
      </w:pPr>
    </w:p>
    <w:p w14:paraId="28C90B6B" w14:textId="77777777" w:rsidR="00F3422C" w:rsidRDefault="00F3422C" w:rsidP="00F3422C"/>
    <w:p w14:paraId="43C7DF50" w14:textId="77777777" w:rsidR="00F3422C" w:rsidRDefault="00F3422C" w:rsidP="00F3422C">
      <w:pPr>
        <w:jc w:val="center"/>
        <w:rPr>
          <w:lang w:val="fr-FR" w:eastAsia="zh-CN"/>
        </w:rPr>
      </w:pPr>
      <w:r>
        <w:rPr>
          <w:lang w:eastAsia="zh-CN"/>
        </w:rPr>
        <w:t>_______________</w:t>
      </w:r>
    </w:p>
    <w:p w14:paraId="7A1ED6EA" w14:textId="77777777" w:rsidR="00F3422C" w:rsidRDefault="00F3422C" w:rsidP="00F3422C">
      <w:pPr>
        <w:rPr>
          <w:lang w:val="fr-FR" w:eastAsia="zh-CN"/>
        </w:rPr>
      </w:pPr>
    </w:p>
    <w:p w14:paraId="6D7B227A" w14:textId="77777777" w:rsidR="00D01F67" w:rsidRDefault="00D01F67"/>
    <w:p w14:paraId="29D9262C" w14:textId="77777777" w:rsidR="00D01F67" w:rsidRDefault="00D01F67"/>
    <w:sectPr w:rsidR="00D01F6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hor" w:initials="A">
    <w:p w14:paraId="2D75FC99" w14:textId="77777777" w:rsidR="00440A56" w:rsidRDefault="00440A56" w:rsidP="00440A56">
      <w:pPr>
        <w:pStyle w:val="CommentText"/>
      </w:pPr>
      <w:r>
        <w:rPr>
          <w:rStyle w:val="CommentReference"/>
        </w:rPr>
        <w:annotationRef/>
      </w:r>
      <w:r>
        <w:t>Edits align text with language of resolution.</w:t>
      </w:r>
    </w:p>
  </w:comment>
  <w:comment w:id="5" w:author="Author" w:initials="A">
    <w:p w14:paraId="22683BF8" w14:textId="77777777" w:rsidR="00440A56" w:rsidRDefault="00440A56" w:rsidP="00440A56">
      <w:pPr>
        <w:pStyle w:val="CommentText"/>
      </w:pPr>
      <w:r>
        <w:rPr>
          <w:rStyle w:val="CommentReference"/>
        </w:rPr>
        <w:annotationRef/>
      </w:r>
      <w:r>
        <w:rPr>
          <w:noProof/>
        </w:rPr>
        <w:t>Suggest moving this before EESS since it is more straightforward and then the RAS paragraph can come first after the introductory paragraph instead of moving it after the EESS to keep the flow in order.</w:t>
      </w:r>
    </w:p>
  </w:comment>
  <w:comment w:id="26" w:author="Author" w:initials="A">
    <w:p w14:paraId="1A4237FC" w14:textId="796A7850" w:rsidR="003569D5" w:rsidRDefault="003569D5">
      <w:pPr>
        <w:pStyle w:val="CommentText"/>
      </w:pPr>
      <w:r>
        <w:rPr>
          <w:rStyle w:val="CommentReference"/>
        </w:rPr>
        <w:annotationRef/>
      </w:r>
      <w:r w:rsidR="00B03590">
        <w:rPr>
          <w:noProof/>
        </w:rPr>
        <w:t>Perhaps this is a correct statement, but it seems presumptuous because WP7D is not being given an opportunity to confirm/correct this assertion. I've added this in square brackets because I defer to my colleagues that may be more familiar with RAS and the corresponding</w:t>
      </w:r>
      <w:r w:rsidR="00D873CE">
        <w:rPr>
          <w:noProof/>
        </w:rPr>
        <w:t xml:space="preserve"> ITU-R documentation.</w:t>
      </w:r>
    </w:p>
  </w:comment>
  <w:comment w:id="23" w:author="Author" w:initials="A">
    <w:p w14:paraId="5ABEED4A" w14:textId="2E552775" w:rsidR="00473386" w:rsidRDefault="00473386">
      <w:pPr>
        <w:pStyle w:val="CommentText"/>
      </w:pPr>
      <w:r>
        <w:rPr>
          <w:rStyle w:val="CommentReference"/>
        </w:rPr>
        <w:annotationRef/>
      </w:r>
      <w:r>
        <w:t>NSF suggested modifications to be handled offline.</w:t>
      </w:r>
    </w:p>
  </w:comment>
  <w:comment w:id="37" w:author="Author" w:initials="A">
    <w:p w14:paraId="09586CFC" w14:textId="77777777" w:rsidR="00B93F46" w:rsidRDefault="00B93F46" w:rsidP="00B93F46">
      <w:pPr>
        <w:pStyle w:val="CommentText"/>
      </w:pPr>
      <w:r>
        <w:rPr>
          <w:rStyle w:val="CommentReference"/>
        </w:rPr>
        <w:annotationRef/>
      </w:r>
      <w:r>
        <w:rPr>
          <w:noProof/>
        </w:rPr>
        <w:t>added and/or arid because some are not remote; e.g. IRAM in Europe is very close to a ski resort on top of a mountain (operating 83 - 117 GHz; 129-174 GHz, etc.)</w:t>
      </w:r>
    </w:p>
  </w:comment>
  <w:comment w:id="50" w:author="Author" w:initials="A">
    <w:p w14:paraId="2059C5D5" w14:textId="77777777" w:rsidR="00B93F46" w:rsidRDefault="00B93F46" w:rsidP="00B93F46">
      <w:pPr>
        <w:pStyle w:val="CommentText"/>
      </w:pPr>
      <w:r>
        <w:rPr>
          <w:rStyle w:val="CommentReference"/>
        </w:rPr>
        <w:annotationRef/>
      </w:r>
      <w:r>
        <w:rPr>
          <w:noProof/>
        </w:rPr>
        <w:t>Don't need to state title</w:t>
      </w:r>
    </w:p>
  </w:comment>
  <w:comment w:id="58" w:author="Author" w:initials="A">
    <w:p w14:paraId="5E224D14" w14:textId="10D93E37" w:rsidR="005147F1" w:rsidRDefault="005147F1">
      <w:pPr>
        <w:pStyle w:val="CommentText"/>
      </w:pPr>
      <w:r>
        <w:rPr>
          <w:rStyle w:val="CommentReference"/>
        </w:rPr>
        <w:annotationRef/>
      </w:r>
      <w:r>
        <w:t>Suggest deleting until the fixed service parameters are supplied by WP5C.</w:t>
      </w:r>
    </w:p>
  </w:comment>
  <w:comment w:id="61" w:author="Author" w:initials="A">
    <w:p w14:paraId="139787AF" w14:textId="373CFEA5" w:rsidR="003E1965" w:rsidRDefault="003E1965">
      <w:pPr>
        <w:pStyle w:val="CommentText"/>
      </w:pPr>
      <w:r>
        <w:rPr>
          <w:rStyle w:val="CommentReference"/>
        </w:rPr>
        <w:annotationRef/>
      </w:r>
      <w:r w:rsidR="00B03590">
        <w:rPr>
          <w:noProof/>
        </w:rPr>
        <w:t>This is a very strange sentence, in my opinion. Many MIMO-based systems do not utilize beamforming.</w:t>
      </w:r>
    </w:p>
  </w:comment>
  <w:comment w:id="64" w:author="Author" w:initials="A">
    <w:p w14:paraId="79348624" w14:textId="1D3D98E2" w:rsidR="005147F1" w:rsidRDefault="005147F1">
      <w:pPr>
        <w:pStyle w:val="CommentText"/>
      </w:pPr>
      <w:r>
        <w:rPr>
          <w:rStyle w:val="CommentReference"/>
        </w:rPr>
        <w:annotationRef/>
      </w:r>
      <w:r>
        <w:t>Propose deletion as this is putting the cart before the horse.</w:t>
      </w:r>
    </w:p>
  </w:comment>
  <w:comment w:id="81" w:author="Author" w:initials="A">
    <w:p w14:paraId="2B6C61BB" w14:textId="14759A94" w:rsidR="00492F20" w:rsidRDefault="00492F20">
      <w:pPr>
        <w:pStyle w:val="CommentText"/>
      </w:pPr>
      <w:r>
        <w:rPr>
          <w:rStyle w:val="CommentReference"/>
        </w:rPr>
        <w:annotationRef/>
      </w:r>
      <w:r w:rsidR="00B03590">
        <w:rPr>
          <w:noProof/>
        </w:rPr>
        <w:t>I have some concerns with this. No matter the scenario, studies can determine some metric (EIRP/TRP below xxx) such that the protection criteria is not violated. However, just because we can find the number that works, doesn't mean that it poses a practical design constraint for the fixed service. Especially if none of the other assumptions that serve as inputs to the technical studies are realistic.</w:t>
      </w:r>
    </w:p>
  </w:comment>
  <w:comment w:id="82" w:author="Author" w:initials="A">
    <w:p w14:paraId="1846D0BF" w14:textId="3BD0979A" w:rsidR="00E44C9E" w:rsidRDefault="00E44C9E">
      <w:pPr>
        <w:pStyle w:val="CommentText"/>
      </w:pPr>
      <w:r>
        <w:rPr>
          <w:rStyle w:val="CommentReference"/>
        </w:rPr>
        <w:annotationRef/>
      </w:r>
      <w:r>
        <w:t>Lets focus on the gathering the information as the initial steps and worry about the sharing and conditions as the second step later down the road.</w:t>
      </w:r>
    </w:p>
  </w:comment>
  <w:comment w:id="91" w:author="Author" w:initials="A">
    <w:p w14:paraId="73E00F42" w14:textId="47A81052" w:rsidR="00AB3135" w:rsidRDefault="00AB3135">
      <w:pPr>
        <w:pStyle w:val="CommentText"/>
      </w:pPr>
      <w:r>
        <w:rPr>
          <w:rStyle w:val="CommentReference"/>
        </w:rPr>
        <w:annotationRef/>
      </w:r>
      <w:r w:rsidR="00B03590">
        <w:rPr>
          <w:noProof/>
        </w:rPr>
        <w:t xml:space="preserve">This is essentially </w:t>
      </w:r>
      <w:r w:rsidR="00585E9D">
        <w:rPr>
          <w:noProof/>
        </w:rPr>
        <w:t>a proposal. But the P</w:t>
      </w:r>
      <w:r w:rsidR="00B03590">
        <w:rPr>
          <w:noProof/>
        </w:rPr>
        <w:t>roposal</w:t>
      </w:r>
      <w:r w:rsidR="00585E9D">
        <w:rPr>
          <w:noProof/>
        </w:rPr>
        <w:t xml:space="preserve"> section</w:t>
      </w:r>
      <w:r w:rsidR="00B03590">
        <w:rPr>
          <w:noProof/>
        </w:rPr>
        <w:t xml:space="preserve"> has been modified such that it no longer agrees with this</w:t>
      </w:r>
      <w:r w:rsidR="00585E9D">
        <w:rPr>
          <w:noProof/>
        </w:rPr>
        <w:t>, so it's quite confusing in my opinion</w:t>
      </w:r>
      <w:r w:rsidR="00B03590">
        <w:rPr>
          <w:noProof/>
        </w:rPr>
        <w:t>.</w:t>
      </w:r>
    </w:p>
  </w:comment>
  <w:comment w:id="97" w:author="Author" w:initials="A">
    <w:p w14:paraId="7474F50C" w14:textId="45E9CF96" w:rsidR="00AB3135" w:rsidRDefault="00AB3135">
      <w:pPr>
        <w:pStyle w:val="CommentText"/>
      </w:pPr>
      <w:r>
        <w:rPr>
          <w:rStyle w:val="CommentReference"/>
        </w:rPr>
        <w:annotationRef/>
      </w:r>
      <w:r w:rsidR="00B03590">
        <w:rPr>
          <w:noProof/>
        </w:rPr>
        <w:t>I don't know the feasibility of this suggestion. This is far harder to regulate than something that can be enforced on a per-unit basis.</w:t>
      </w:r>
    </w:p>
  </w:comment>
  <w:comment w:id="102" w:author="Author" w:initials="A">
    <w:p w14:paraId="27F51A5B" w14:textId="0100E636" w:rsidR="007508D8" w:rsidRDefault="007508D8">
      <w:pPr>
        <w:pStyle w:val="CommentText"/>
      </w:pPr>
      <w:r>
        <w:rPr>
          <w:rStyle w:val="CommentReference"/>
        </w:rPr>
        <w:annotationRef/>
      </w:r>
      <w:r w:rsidR="00B03590">
        <w:rPr>
          <w:noProof/>
        </w:rPr>
        <w:t>If there is difficulty in meeting the protection criteria, this is a show-shopper. Then fixed cannot be allowed to use the band.</w:t>
      </w:r>
    </w:p>
  </w:comment>
  <w:comment w:id="106" w:author="Author" w:initials="A">
    <w:p w14:paraId="388EC06A" w14:textId="577878C0" w:rsidR="0025128F" w:rsidRDefault="0025128F">
      <w:pPr>
        <w:pStyle w:val="CommentText"/>
      </w:pPr>
      <w:r>
        <w:rPr>
          <w:rStyle w:val="CommentReference"/>
        </w:rPr>
        <w:annotationRef/>
      </w:r>
      <w:r w:rsidR="00B03590">
        <w:rPr>
          <w:noProof/>
        </w:rPr>
        <w:t>Fundamentally, it's not clear to NASA why this work is proposed to be completed within WP 1A -- especially based on the sentence given here.</w:t>
      </w:r>
    </w:p>
  </w:comment>
  <w:comment w:id="107" w:author="Author" w:initials="A">
    <w:p w14:paraId="03270378" w14:textId="2822BE22" w:rsidR="00316A00" w:rsidRDefault="00316A00">
      <w:pPr>
        <w:pStyle w:val="CommentText"/>
      </w:pPr>
      <w:r>
        <w:rPr>
          <w:rStyle w:val="CommentReference"/>
        </w:rPr>
        <w:annotationRef/>
      </w:r>
      <w:r>
        <w:t>Support retention of this last sentence.</w:t>
      </w:r>
    </w:p>
  </w:comment>
  <w:comment w:id="112" w:author="Author" w:initials="A">
    <w:p w14:paraId="3E77EA29" w14:textId="195EF7E5" w:rsidR="00AD550B" w:rsidRDefault="00AD550B">
      <w:pPr>
        <w:pStyle w:val="CommentText"/>
      </w:pPr>
      <w:r>
        <w:rPr>
          <w:rStyle w:val="CommentReference"/>
        </w:rPr>
        <w:annotationRef/>
      </w:r>
      <w:r w:rsidR="00B03590">
        <w:rPr>
          <w:noProof/>
        </w:rPr>
        <w:t>NASA strongly opposes the inclusion of these bands.</w:t>
      </w:r>
      <w:r w:rsidR="00585E9D">
        <w:rPr>
          <w:noProof/>
        </w:rPr>
        <w:t xml:space="preserve"> If feasibility of this approach cannot be first proven in the suggested band, then any expanded scope or additional discussion is moot.</w:t>
      </w:r>
    </w:p>
  </w:comment>
  <w:comment w:id="134" w:author="Author" w:initials="A">
    <w:p w14:paraId="632796E0" w14:textId="00D40611" w:rsidR="0075019F" w:rsidRDefault="0075019F">
      <w:pPr>
        <w:pStyle w:val="CommentText"/>
      </w:pPr>
      <w:r>
        <w:rPr>
          <w:rStyle w:val="CommentReference"/>
        </w:rPr>
        <w:annotationRef/>
      </w:r>
      <w:r w:rsidR="00B03590">
        <w:rPr>
          <w:noProof/>
        </w:rPr>
        <w:t>It is not appropriate for WP 1A to indicate where the satellite-based passive sensor characteristics are located. That is the role of WP 7C.</w:t>
      </w:r>
    </w:p>
  </w:comment>
  <w:comment w:id="135" w:author="Author" w:initials="A">
    <w:p w14:paraId="48370518" w14:textId="309F023A" w:rsidR="00637F7F" w:rsidRDefault="00637F7F">
      <w:pPr>
        <w:pStyle w:val="CommentText"/>
      </w:pPr>
      <w:r>
        <w:rPr>
          <w:rStyle w:val="CommentReference"/>
        </w:rPr>
        <w:annotationRef/>
      </w:r>
      <w:r>
        <w:t>Agree.</w:t>
      </w:r>
    </w:p>
  </w:comment>
  <w:comment w:id="140" w:author="Author" w:initials="A">
    <w:p w14:paraId="146A4B0F" w14:textId="1445A975" w:rsidR="007556EF" w:rsidRDefault="007556EF">
      <w:pPr>
        <w:pStyle w:val="CommentText"/>
      </w:pPr>
      <w:r>
        <w:rPr>
          <w:rStyle w:val="CommentReference"/>
        </w:rPr>
        <w:annotationRef/>
      </w:r>
      <w:r w:rsidR="00585E9D">
        <w:rPr>
          <w:noProof/>
        </w:rPr>
        <w:t>T</w:t>
      </w:r>
      <w:r w:rsidR="00B03590">
        <w:rPr>
          <w:noProof/>
        </w:rPr>
        <w:t>his</w:t>
      </w:r>
      <w:r w:rsidR="00585E9D">
        <w:rPr>
          <w:noProof/>
        </w:rPr>
        <w:t xml:space="preserve"> is something for WP 5C to tell WP 1A.</w:t>
      </w:r>
      <w:r w:rsidR="00B03590">
        <w:rPr>
          <w:noProof/>
        </w:rPr>
        <w:t xml:space="preserve"> </w:t>
      </w:r>
      <w:r w:rsidR="00585E9D">
        <w:rPr>
          <w:noProof/>
        </w:rPr>
        <w:t xml:space="preserve">We do not know </w:t>
      </w:r>
      <w:r w:rsidR="00B03590">
        <w:rPr>
          <w:noProof/>
        </w:rPr>
        <w:t>that's the only envis</w:t>
      </w:r>
      <w:r w:rsidR="00585E9D">
        <w:rPr>
          <w:noProof/>
        </w:rPr>
        <w:t>ioned fixed usage for this band.</w:t>
      </w:r>
      <w:r w:rsidR="00B03590">
        <w:rPr>
          <w:noProof/>
        </w:rPr>
        <w:t xml:space="preserve"> I'm not sure that it effects the response from the 3s</w:t>
      </w:r>
      <w:r w:rsidR="00585E9D">
        <w:rPr>
          <w:noProof/>
        </w:rPr>
        <w:t xml:space="preserve"> either</w:t>
      </w:r>
      <w:r w:rsidR="00B03590">
        <w:rPr>
          <w:noProof/>
        </w:rPr>
        <w:t>.</w:t>
      </w:r>
    </w:p>
  </w:comment>
  <w:comment w:id="141" w:author="Author" w:initials="A">
    <w:p w14:paraId="0F8005E1" w14:textId="3E9191BA" w:rsidR="00637F7F" w:rsidRDefault="00637F7F">
      <w:pPr>
        <w:pStyle w:val="CommentText"/>
      </w:pPr>
      <w:r>
        <w:rPr>
          <w:rStyle w:val="CommentReference"/>
        </w:rPr>
        <w:annotationRef/>
      </w:r>
      <w:r>
        <w:t>Agree.</w:t>
      </w:r>
    </w:p>
  </w:comment>
  <w:comment w:id="187" w:author="Author" w:initials="A">
    <w:p w14:paraId="43660235" w14:textId="3A6C6C6C" w:rsidR="00E02178" w:rsidRDefault="00E02178">
      <w:pPr>
        <w:pStyle w:val="CommentText"/>
      </w:pPr>
      <w:r>
        <w:rPr>
          <w:rStyle w:val="CommentReference"/>
        </w:rPr>
        <w:annotationRef/>
      </w:r>
      <w:r w:rsidR="00B03590">
        <w:rPr>
          <w:noProof/>
        </w:rPr>
        <w:t>Once again, this approach will always result in some answer. Whether or not that answer makes sense is the issue.</w:t>
      </w:r>
    </w:p>
  </w:comment>
  <w:comment w:id="237" w:author="Author" w:initials="A">
    <w:p w14:paraId="56FF6FD5" w14:textId="2654351C" w:rsidR="00976453" w:rsidRDefault="00976453">
      <w:pPr>
        <w:pStyle w:val="CommentText"/>
      </w:pPr>
      <w:r>
        <w:rPr>
          <w:rStyle w:val="CommentReference"/>
        </w:rPr>
        <w:annotationRef/>
      </w:r>
      <w:r>
        <w:t>Up to NSF.</w:t>
      </w:r>
    </w:p>
  </w:comment>
  <w:comment w:id="285" w:author="Author" w:initials="A">
    <w:p w14:paraId="4B4C39EE" w14:textId="77777777" w:rsidR="00806AEF" w:rsidRDefault="00806AEF" w:rsidP="00806AEF">
      <w:pPr>
        <w:pStyle w:val="CommentText"/>
      </w:pPr>
      <w:r>
        <w:rPr>
          <w:rStyle w:val="CommentReference"/>
        </w:rPr>
        <w:annotationRef/>
      </w:r>
      <w:r>
        <w:rPr>
          <w:noProof/>
        </w:rPr>
        <w:t>Suggest deleting.</w:t>
      </w:r>
    </w:p>
  </w:comment>
  <w:comment w:id="304" w:author="Author" w:initials="A">
    <w:p w14:paraId="46574284" w14:textId="77777777" w:rsidR="00806AEF" w:rsidRDefault="00806AEF" w:rsidP="00806AEF">
      <w:pPr>
        <w:pStyle w:val="CommentText"/>
      </w:pPr>
      <w:r>
        <w:rPr>
          <w:rStyle w:val="CommentReference"/>
        </w:rPr>
        <w:annotationRef/>
      </w:r>
      <w:r>
        <w:t>This sentence is unclear. It appears to say, “if sharing isn’t possible, we will study whether sharing is possible.”</w:t>
      </w:r>
    </w:p>
  </w:comment>
  <w:comment w:id="299" w:author="Author" w:initials="A">
    <w:p w14:paraId="1C9FA0BD" w14:textId="77777777" w:rsidR="00806AEF" w:rsidRDefault="00806AEF" w:rsidP="00806AEF">
      <w:pPr>
        <w:pStyle w:val="CommentText"/>
        <w:rPr>
          <w:noProof/>
        </w:rPr>
      </w:pPr>
      <w:r>
        <w:rPr>
          <w:rStyle w:val="CommentReference"/>
        </w:rPr>
        <w:annotationRef/>
      </w:r>
      <w:r>
        <w:rPr>
          <w:noProof/>
        </w:rPr>
        <w:t>Suggest that this paragraph is left out for now.  Just request the information that is needed from 7C and 7D.  You can always return and ask for more later.</w:t>
      </w:r>
    </w:p>
    <w:p w14:paraId="32E643E2" w14:textId="77777777" w:rsidR="00806AEF" w:rsidRDefault="00806AEF" w:rsidP="00806AEF">
      <w:pPr>
        <w:pStyle w:val="CommentText"/>
        <w:rPr>
          <w:noProof/>
        </w:rPr>
      </w:pPr>
    </w:p>
    <w:p w14:paraId="46C70B0B" w14:textId="77777777" w:rsidR="00806AEF" w:rsidRDefault="00806AEF" w:rsidP="00806AEF">
      <w:pPr>
        <w:pStyle w:val="CommentText"/>
      </w:pPr>
      <w:r>
        <w:rPr>
          <w:noProof/>
        </w:rPr>
        <w:t xml:space="preserve">Ask what levels need to be met at the EESS receivers; the technical and deployment characteristics should be up to the fixed services to provide. </w:t>
      </w:r>
    </w:p>
  </w:comment>
  <w:comment w:id="351" w:author="Author" w:initials="A">
    <w:p w14:paraId="5CFF8BF2" w14:textId="77777777" w:rsidR="00806AEF" w:rsidRDefault="00806AEF" w:rsidP="00806AEF">
      <w:pPr>
        <w:pStyle w:val="CommentText"/>
      </w:pPr>
      <w:r>
        <w:rPr>
          <w:rStyle w:val="CommentReference"/>
        </w:rPr>
        <w:annotationRef/>
      </w:r>
      <w:r>
        <w:rPr>
          <w:noProof/>
        </w:rPr>
        <w:t xml:space="preserve">NSF is fine with either specifying bands such as we have noted here in the text crossed out - or to simply note the range 71 - 275 GHz more generally.  </w:t>
      </w:r>
    </w:p>
  </w:comment>
  <w:comment w:id="374" w:author="Author" w:initials="A">
    <w:p w14:paraId="6AE79D9D" w14:textId="529672CA" w:rsidR="00CD3073" w:rsidRDefault="00CD3073">
      <w:pPr>
        <w:pStyle w:val="CommentText"/>
      </w:pPr>
      <w:r>
        <w:rPr>
          <w:rStyle w:val="CommentReference"/>
        </w:rPr>
        <w:annotationRef/>
      </w:r>
      <w:r w:rsidR="00B03590">
        <w:rPr>
          <w:noProof/>
        </w:rPr>
        <w:t>What exactly does this mean? I do not believe that it's appropriate to be talking about new agenda items and/or changes to the RRs at this stage.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75FC99" w15:done="0"/>
  <w15:commentEx w15:paraId="22683BF8" w15:done="0"/>
  <w15:commentEx w15:paraId="1A4237FC" w15:done="0"/>
  <w15:commentEx w15:paraId="5ABEED4A" w15:done="0"/>
  <w15:commentEx w15:paraId="09586CFC" w15:done="0"/>
  <w15:commentEx w15:paraId="2059C5D5" w15:done="0"/>
  <w15:commentEx w15:paraId="5E224D14" w15:done="0"/>
  <w15:commentEx w15:paraId="139787AF" w15:done="0"/>
  <w15:commentEx w15:paraId="79348624" w15:done="0"/>
  <w15:commentEx w15:paraId="2B6C61BB" w15:done="0"/>
  <w15:commentEx w15:paraId="1846D0BF" w15:done="0"/>
  <w15:commentEx w15:paraId="73E00F42" w15:done="0"/>
  <w15:commentEx w15:paraId="7474F50C" w15:done="0"/>
  <w15:commentEx w15:paraId="27F51A5B" w15:done="0"/>
  <w15:commentEx w15:paraId="388EC06A" w15:done="0"/>
  <w15:commentEx w15:paraId="03270378" w15:done="0"/>
  <w15:commentEx w15:paraId="3E77EA29" w15:done="0"/>
  <w15:commentEx w15:paraId="632796E0" w15:done="0"/>
  <w15:commentEx w15:paraId="48370518" w15:paraIdParent="632796E0" w15:done="0"/>
  <w15:commentEx w15:paraId="146A4B0F" w15:done="0"/>
  <w15:commentEx w15:paraId="0F8005E1" w15:paraIdParent="146A4B0F" w15:done="0"/>
  <w15:commentEx w15:paraId="43660235" w15:done="0"/>
  <w15:commentEx w15:paraId="56FF6FD5" w15:done="0"/>
  <w15:commentEx w15:paraId="4B4C39EE" w15:done="0"/>
  <w15:commentEx w15:paraId="46574284" w15:done="0"/>
  <w15:commentEx w15:paraId="46C70B0B" w15:done="0"/>
  <w15:commentEx w15:paraId="5CFF8BF2" w15:done="0"/>
  <w15:commentEx w15:paraId="6AE79D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75FC99" w16cid:durableId="23237019"/>
  <w16cid:commentId w16cid:paraId="22683BF8" w16cid:durableId="23392342"/>
  <w16cid:commentId w16cid:paraId="1A4237FC" w16cid:durableId="233888A4"/>
  <w16cid:commentId w16cid:paraId="5ABEED4A" w16cid:durableId="233888A5"/>
  <w16cid:commentId w16cid:paraId="09586CFC" w16cid:durableId="233923A6"/>
  <w16cid:commentId w16cid:paraId="2059C5D5" w16cid:durableId="23393E43"/>
  <w16cid:commentId w16cid:paraId="5E224D14" w16cid:durableId="233888A6"/>
  <w16cid:commentId w16cid:paraId="139787AF" w16cid:durableId="233888A7"/>
  <w16cid:commentId w16cid:paraId="79348624" w16cid:durableId="233888A8"/>
  <w16cid:commentId w16cid:paraId="2B6C61BB" w16cid:durableId="233888A9"/>
  <w16cid:commentId w16cid:paraId="1846D0BF" w16cid:durableId="233888AA"/>
  <w16cid:commentId w16cid:paraId="73E00F42" w16cid:durableId="233888AB"/>
  <w16cid:commentId w16cid:paraId="7474F50C" w16cid:durableId="233888AC"/>
  <w16cid:commentId w16cid:paraId="27F51A5B" w16cid:durableId="233888AD"/>
  <w16cid:commentId w16cid:paraId="388EC06A" w16cid:durableId="233888AE"/>
  <w16cid:commentId w16cid:paraId="03270378" w16cid:durableId="233888AF"/>
  <w16cid:commentId w16cid:paraId="3E77EA29" w16cid:durableId="233888B0"/>
  <w16cid:commentId w16cid:paraId="632796E0" w16cid:durableId="233888B1"/>
  <w16cid:commentId w16cid:paraId="48370518" w16cid:durableId="233888B2"/>
  <w16cid:commentId w16cid:paraId="146A4B0F" w16cid:durableId="233888B3"/>
  <w16cid:commentId w16cid:paraId="0F8005E1" w16cid:durableId="233888B4"/>
  <w16cid:commentId w16cid:paraId="43660235" w16cid:durableId="233888B5"/>
  <w16cid:commentId w16cid:paraId="56FF6FD5" w16cid:durableId="233888B6"/>
  <w16cid:commentId w16cid:paraId="4B4C39EE" w16cid:durableId="233AC8E4"/>
  <w16cid:commentId w16cid:paraId="46574284" w16cid:durableId="23382845"/>
  <w16cid:commentId w16cid:paraId="46C70B0B" w16cid:durableId="233926FD"/>
  <w16cid:commentId w16cid:paraId="5CFF8BF2" w16cid:durableId="233AE3A8"/>
  <w16cid:commentId w16cid:paraId="6AE79D9D" w16cid:durableId="233888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ACA3A" w14:textId="77777777" w:rsidR="006D45E6" w:rsidRDefault="006D45E6" w:rsidP="00FF6AD4">
      <w:pPr>
        <w:spacing w:after="0" w:line="240" w:lineRule="auto"/>
      </w:pPr>
      <w:r>
        <w:separator/>
      </w:r>
    </w:p>
  </w:endnote>
  <w:endnote w:type="continuationSeparator" w:id="0">
    <w:p w14:paraId="760BC0D9" w14:textId="77777777" w:rsidR="006D45E6" w:rsidRDefault="006D45E6" w:rsidP="00FF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4A136" w14:textId="77777777" w:rsidR="006D45E6" w:rsidRDefault="006D45E6" w:rsidP="00FF6AD4">
      <w:pPr>
        <w:spacing w:after="0" w:line="240" w:lineRule="auto"/>
      </w:pPr>
      <w:r>
        <w:separator/>
      </w:r>
    </w:p>
  </w:footnote>
  <w:footnote w:type="continuationSeparator" w:id="0">
    <w:p w14:paraId="4DA225A5" w14:textId="77777777" w:rsidR="006D45E6" w:rsidRDefault="006D45E6" w:rsidP="00FF6AD4">
      <w:pPr>
        <w:spacing w:after="0" w:line="240" w:lineRule="auto"/>
      </w:pPr>
      <w:r>
        <w:continuationSeparator/>
      </w:r>
    </w:p>
  </w:footnote>
  <w:footnote w:id="1">
    <w:p w14:paraId="11E5A593" w14:textId="316FAAF8" w:rsidR="005C5114" w:rsidRPr="00C1496A" w:rsidRDefault="005C5114">
      <w:pPr>
        <w:pStyle w:val="FootnoteText"/>
        <w:rPr>
          <w:rFonts w:ascii="Times New Roman" w:hAnsi="Times New Roman" w:cs="Times New Roman"/>
          <w:color w:val="FF0000"/>
        </w:rPr>
      </w:pPr>
      <w:r w:rsidRPr="00C1496A">
        <w:rPr>
          <w:rStyle w:val="FootnoteReference"/>
          <w:rFonts w:ascii="Times New Roman" w:hAnsi="Times New Roman" w:cs="Times New Roman"/>
        </w:rPr>
        <w:footnoteRef/>
      </w:r>
      <w:r w:rsidRPr="00C1496A">
        <w:rPr>
          <w:rFonts w:ascii="Times New Roman" w:hAnsi="Times New Roman" w:cs="Times New Roman"/>
        </w:rPr>
        <w:t xml:space="preserve">   WRC Resolution 731 was first developed at WRC-2000 and includes the invites ITU-R 1 referenced.  It was revised at WRC-19 but the invites </w:t>
      </w:r>
      <w:r w:rsidR="00742CB5" w:rsidRPr="00C1496A">
        <w:rPr>
          <w:rFonts w:ascii="Times New Roman" w:hAnsi="Times New Roman" w:cs="Times New Roman"/>
        </w:rPr>
        <w:t xml:space="preserve">to </w:t>
      </w:r>
      <w:r w:rsidRPr="00C1496A">
        <w:rPr>
          <w:rFonts w:ascii="Times New Roman" w:hAnsi="Times New Roman" w:cs="Times New Roman"/>
        </w:rPr>
        <w:t>1 was not changed.</w:t>
      </w:r>
      <w:r w:rsidR="00F2099E" w:rsidRPr="00C1496A">
        <w:rPr>
          <w:rFonts w:ascii="Times New Roman" w:hAnsi="Times New Roman" w:cs="Times New Roman"/>
        </w:rPr>
        <w:t xml:space="preserve">  </w:t>
      </w:r>
    </w:p>
  </w:footnote>
  <w:footnote w:id="2">
    <w:p w14:paraId="2F073E64" w14:textId="77777777" w:rsidR="00B93F46" w:rsidRDefault="00B93F46" w:rsidP="00B93F46">
      <w:pPr>
        <w:pStyle w:val="FootnoteText"/>
        <w:rPr>
          <w:ins w:id="44" w:author="Author"/>
        </w:rPr>
      </w:pPr>
      <w:ins w:id="45" w:author="Author">
        <w:r w:rsidRPr="009D6F7E">
          <w:rPr>
            <w:rStyle w:val="FootnoteReference"/>
            <w:rPrChange w:id="46" w:author="Author">
              <w:rPr>
                <w:rStyle w:val="FootnoteReference"/>
                <w:highlight w:val="green"/>
              </w:rPr>
            </w:rPrChange>
          </w:rPr>
          <w:footnoteRef/>
        </w:r>
        <w:r w:rsidRPr="009D6F7E">
          <w:rPr>
            <w:rPrChange w:id="47" w:author="Author">
              <w:rPr>
                <w:highlight w:val="green"/>
              </w:rPr>
            </w:rPrChange>
          </w:rPr>
          <w:t xml:space="preserve"> Available at URL: https://www.itu.int/pub/R-REP-RA.2189-1-2018</w:t>
        </w:r>
      </w:ins>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Mov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F67"/>
    <w:rsid w:val="000420EA"/>
    <w:rsid w:val="00070B1B"/>
    <w:rsid w:val="00071643"/>
    <w:rsid w:val="00093FC9"/>
    <w:rsid w:val="0009674E"/>
    <w:rsid w:val="000D521C"/>
    <w:rsid w:val="00125545"/>
    <w:rsid w:val="00154390"/>
    <w:rsid w:val="001573AA"/>
    <w:rsid w:val="00172517"/>
    <w:rsid w:val="00192158"/>
    <w:rsid w:val="001B3083"/>
    <w:rsid w:val="0025128F"/>
    <w:rsid w:val="002A25BC"/>
    <w:rsid w:val="002A629A"/>
    <w:rsid w:val="002C509F"/>
    <w:rsid w:val="00316A00"/>
    <w:rsid w:val="003569D5"/>
    <w:rsid w:val="003E1965"/>
    <w:rsid w:val="003F7601"/>
    <w:rsid w:val="00440A56"/>
    <w:rsid w:val="00457D19"/>
    <w:rsid w:val="0046752C"/>
    <w:rsid w:val="00473386"/>
    <w:rsid w:val="00492F20"/>
    <w:rsid w:val="004B0B46"/>
    <w:rsid w:val="004F6F31"/>
    <w:rsid w:val="005106C2"/>
    <w:rsid w:val="005147F1"/>
    <w:rsid w:val="00531B9F"/>
    <w:rsid w:val="005636E4"/>
    <w:rsid w:val="005703FC"/>
    <w:rsid w:val="00585466"/>
    <w:rsid w:val="00585E9D"/>
    <w:rsid w:val="005862AE"/>
    <w:rsid w:val="005A62BD"/>
    <w:rsid w:val="005B00DE"/>
    <w:rsid w:val="005B1FE7"/>
    <w:rsid w:val="005C5114"/>
    <w:rsid w:val="005C65DC"/>
    <w:rsid w:val="00637F7F"/>
    <w:rsid w:val="006505C2"/>
    <w:rsid w:val="006A4649"/>
    <w:rsid w:val="006C3886"/>
    <w:rsid w:val="006D45E6"/>
    <w:rsid w:val="006D5758"/>
    <w:rsid w:val="00724C62"/>
    <w:rsid w:val="00742CB5"/>
    <w:rsid w:val="0075019F"/>
    <w:rsid w:val="007508D8"/>
    <w:rsid w:val="007556EF"/>
    <w:rsid w:val="007727FA"/>
    <w:rsid w:val="00781F73"/>
    <w:rsid w:val="0080534E"/>
    <w:rsid w:val="00806AEF"/>
    <w:rsid w:val="008669FB"/>
    <w:rsid w:val="00874DEA"/>
    <w:rsid w:val="008D0E1D"/>
    <w:rsid w:val="00913A67"/>
    <w:rsid w:val="0092753B"/>
    <w:rsid w:val="00955428"/>
    <w:rsid w:val="00972F8E"/>
    <w:rsid w:val="00976453"/>
    <w:rsid w:val="00986565"/>
    <w:rsid w:val="009946A7"/>
    <w:rsid w:val="009977AC"/>
    <w:rsid w:val="009A3DE6"/>
    <w:rsid w:val="009C61DE"/>
    <w:rsid w:val="009D3A6A"/>
    <w:rsid w:val="009D6F7E"/>
    <w:rsid w:val="00A2580A"/>
    <w:rsid w:val="00A93C25"/>
    <w:rsid w:val="00AB3135"/>
    <w:rsid w:val="00AD550B"/>
    <w:rsid w:val="00AF7CDE"/>
    <w:rsid w:val="00B03590"/>
    <w:rsid w:val="00B16D6B"/>
    <w:rsid w:val="00B32372"/>
    <w:rsid w:val="00B42C2A"/>
    <w:rsid w:val="00B735E8"/>
    <w:rsid w:val="00B93F46"/>
    <w:rsid w:val="00BA3BD1"/>
    <w:rsid w:val="00BF4854"/>
    <w:rsid w:val="00C1496A"/>
    <w:rsid w:val="00C164F2"/>
    <w:rsid w:val="00C25B25"/>
    <w:rsid w:val="00C32923"/>
    <w:rsid w:val="00C3776F"/>
    <w:rsid w:val="00C56233"/>
    <w:rsid w:val="00C57140"/>
    <w:rsid w:val="00CB7B50"/>
    <w:rsid w:val="00CD3073"/>
    <w:rsid w:val="00CF4D20"/>
    <w:rsid w:val="00D01434"/>
    <w:rsid w:val="00D01F67"/>
    <w:rsid w:val="00D513F8"/>
    <w:rsid w:val="00D873CE"/>
    <w:rsid w:val="00DA2371"/>
    <w:rsid w:val="00DA5769"/>
    <w:rsid w:val="00DB2351"/>
    <w:rsid w:val="00DE62D3"/>
    <w:rsid w:val="00DF0840"/>
    <w:rsid w:val="00DF764C"/>
    <w:rsid w:val="00E02178"/>
    <w:rsid w:val="00E44C9E"/>
    <w:rsid w:val="00E50D8F"/>
    <w:rsid w:val="00E576C4"/>
    <w:rsid w:val="00EA65EA"/>
    <w:rsid w:val="00EC3379"/>
    <w:rsid w:val="00ED5A64"/>
    <w:rsid w:val="00F15C91"/>
    <w:rsid w:val="00F2099E"/>
    <w:rsid w:val="00F33124"/>
    <w:rsid w:val="00F3422C"/>
    <w:rsid w:val="00F62515"/>
    <w:rsid w:val="00FF0712"/>
    <w:rsid w:val="00FF6A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553C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42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7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776F"/>
    <w:rPr>
      <w:rFonts w:ascii="Times New Roman" w:hAnsi="Times New Roman" w:cs="Times New Roman"/>
      <w:sz w:val="18"/>
      <w:szCs w:val="18"/>
    </w:rPr>
  </w:style>
  <w:style w:type="character" w:styleId="CommentReference">
    <w:name w:val="annotation reference"/>
    <w:basedOn w:val="DefaultParagraphFont"/>
    <w:semiHidden/>
    <w:unhideWhenUsed/>
    <w:rsid w:val="005C5114"/>
    <w:rPr>
      <w:sz w:val="16"/>
      <w:szCs w:val="16"/>
    </w:rPr>
  </w:style>
  <w:style w:type="paragraph" w:styleId="CommentText">
    <w:name w:val="annotation text"/>
    <w:basedOn w:val="Normal"/>
    <w:link w:val="CommentTextChar"/>
    <w:semiHidden/>
    <w:unhideWhenUsed/>
    <w:rsid w:val="005C5114"/>
    <w:pPr>
      <w:spacing w:line="240" w:lineRule="auto"/>
    </w:pPr>
    <w:rPr>
      <w:sz w:val="20"/>
      <w:szCs w:val="20"/>
    </w:rPr>
  </w:style>
  <w:style w:type="character" w:customStyle="1" w:styleId="CommentTextChar">
    <w:name w:val="Comment Text Char"/>
    <w:basedOn w:val="DefaultParagraphFont"/>
    <w:link w:val="CommentText"/>
    <w:semiHidden/>
    <w:rsid w:val="005C5114"/>
    <w:rPr>
      <w:sz w:val="20"/>
      <w:szCs w:val="20"/>
    </w:rPr>
  </w:style>
  <w:style w:type="paragraph" w:styleId="CommentSubject">
    <w:name w:val="annotation subject"/>
    <w:basedOn w:val="CommentText"/>
    <w:next w:val="CommentText"/>
    <w:link w:val="CommentSubjectChar"/>
    <w:uiPriority w:val="99"/>
    <w:semiHidden/>
    <w:unhideWhenUsed/>
    <w:rsid w:val="005C5114"/>
    <w:rPr>
      <w:b/>
      <w:bCs/>
    </w:rPr>
  </w:style>
  <w:style w:type="character" w:customStyle="1" w:styleId="CommentSubjectChar">
    <w:name w:val="Comment Subject Char"/>
    <w:basedOn w:val="CommentTextChar"/>
    <w:link w:val="CommentSubject"/>
    <w:uiPriority w:val="99"/>
    <w:semiHidden/>
    <w:rsid w:val="005C5114"/>
    <w:rPr>
      <w:b/>
      <w:bCs/>
      <w:sz w:val="20"/>
      <w:szCs w:val="20"/>
    </w:rPr>
  </w:style>
  <w:style w:type="paragraph" w:styleId="FootnoteText">
    <w:name w:val="footnote text"/>
    <w:basedOn w:val="Normal"/>
    <w:link w:val="FootnoteTextChar"/>
    <w:uiPriority w:val="99"/>
    <w:semiHidden/>
    <w:unhideWhenUsed/>
    <w:rsid w:val="005C51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5114"/>
    <w:rPr>
      <w:sz w:val="20"/>
      <w:szCs w:val="20"/>
    </w:rPr>
  </w:style>
  <w:style w:type="character" w:styleId="FootnoteReference">
    <w:name w:val="footnote reference"/>
    <w:basedOn w:val="DefaultParagraphFont"/>
    <w:uiPriority w:val="99"/>
    <w:semiHidden/>
    <w:unhideWhenUsed/>
    <w:rsid w:val="005C5114"/>
    <w:rPr>
      <w:vertAlign w:val="superscript"/>
    </w:rPr>
  </w:style>
  <w:style w:type="paragraph" w:styleId="Header">
    <w:name w:val="header"/>
    <w:basedOn w:val="Normal"/>
    <w:link w:val="HeaderChar"/>
    <w:uiPriority w:val="99"/>
    <w:unhideWhenUsed/>
    <w:rsid w:val="006C38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886"/>
  </w:style>
  <w:style w:type="paragraph" w:styleId="Footer">
    <w:name w:val="footer"/>
    <w:basedOn w:val="Normal"/>
    <w:link w:val="FooterChar"/>
    <w:uiPriority w:val="99"/>
    <w:unhideWhenUsed/>
    <w:rsid w:val="006C38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886"/>
  </w:style>
  <w:style w:type="paragraph" w:customStyle="1" w:styleId="Normalaftertitle">
    <w:name w:val="Normal_after_title"/>
    <w:basedOn w:val="Normal"/>
    <w:next w:val="Normal"/>
    <w:rsid w:val="00F3422C"/>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sz w:val="24"/>
      <w:szCs w:val="20"/>
      <w:lang w:val="en-GB"/>
    </w:rPr>
  </w:style>
  <w:style w:type="paragraph" w:customStyle="1" w:styleId="Source">
    <w:name w:val="Source"/>
    <w:basedOn w:val="Normal"/>
    <w:next w:val="Normal"/>
    <w:rsid w:val="00F3422C"/>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rsid w:val="00F3422C"/>
    <w:pPr>
      <w:tabs>
        <w:tab w:val="left" w:pos="567"/>
        <w:tab w:val="left" w:pos="1701"/>
        <w:tab w:val="left" w:pos="2835"/>
      </w:tabs>
      <w:spacing w:before="240"/>
    </w:pPr>
    <w:rPr>
      <w:b w:val="0"/>
      <w:caps/>
    </w:rPr>
  </w:style>
  <w:style w:type="paragraph" w:customStyle="1" w:styleId="Title4">
    <w:name w:val="Title 4"/>
    <w:basedOn w:val="Normal"/>
    <w:next w:val="Heading1"/>
    <w:rsid w:val="00F3422C"/>
    <w:pPr>
      <w:tabs>
        <w:tab w:val="left" w:pos="1134"/>
        <w:tab w:val="left" w:pos="1871"/>
        <w:tab w:val="left" w:pos="2268"/>
      </w:tabs>
      <w:spacing w:before="240" w:after="0" w:line="240" w:lineRule="auto"/>
      <w:jc w:val="center"/>
    </w:pPr>
    <w:rPr>
      <w:rFonts w:ascii="Times New Roman" w:eastAsia="Times New Roman" w:hAnsi="Times New Roman" w:cs="Times New Roman"/>
      <w:b/>
      <w:sz w:val="28"/>
      <w:szCs w:val="20"/>
      <w:lang w:val="en-GB"/>
    </w:rPr>
  </w:style>
  <w:style w:type="paragraph" w:customStyle="1" w:styleId="Reasons">
    <w:name w:val="Reasons"/>
    <w:basedOn w:val="Normal"/>
    <w:rsid w:val="00F3422C"/>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Tablefin">
    <w:name w:val="Table_fin"/>
    <w:basedOn w:val="Normal"/>
    <w:rsid w:val="00F3422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sz w:val="20"/>
      <w:szCs w:val="20"/>
      <w:lang w:eastAsia="zh-CN"/>
    </w:rPr>
  </w:style>
  <w:style w:type="character" w:customStyle="1" w:styleId="Heading1Char">
    <w:name w:val="Heading 1 Char"/>
    <w:basedOn w:val="DefaultParagraphFont"/>
    <w:link w:val="Heading1"/>
    <w:uiPriority w:val="9"/>
    <w:rsid w:val="00F3422C"/>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3569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08245">
      <w:bodyDiv w:val="1"/>
      <w:marLeft w:val="0"/>
      <w:marRight w:val="0"/>
      <w:marTop w:val="0"/>
      <w:marBottom w:val="0"/>
      <w:divBdr>
        <w:top w:val="none" w:sz="0" w:space="0" w:color="auto"/>
        <w:left w:val="none" w:sz="0" w:space="0" w:color="auto"/>
        <w:bottom w:val="none" w:sz="0" w:space="0" w:color="auto"/>
        <w:right w:val="none" w:sz="0" w:space="0" w:color="auto"/>
      </w:divBdr>
    </w:div>
    <w:div w:id="1460108035">
      <w:bodyDiv w:val="1"/>
      <w:marLeft w:val="0"/>
      <w:marRight w:val="0"/>
      <w:marTop w:val="0"/>
      <w:marBottom w:val="0"/>
      <w:divBdr>
        <w:top w:val="none" w:sz="0" w:space="0" w:color="auto"/>
        <w:left w:val="none" w:sz="0" w:space="0" w:color="auto"/>
        <w:bottom w:val="none" w:sz="0" w:space="0" w:color="auto"/>
        <w:right w:val="none" w:sz="0" w:space="0" w:color="auto"/>
      </w:divBdr>
    </w:div>
    <w:div w:id="1825585376">
      <w:bodyDiv w:val="1"/>
      <w:marLeft w:val="0"/>
      <w:marRight w:val="0"/>
      <w:marTop w:val="0"/>
      <w:marBottom w:val="0"/>
      <w:divBdr>
        <w:top w:val="none" w:sz="0" w:space="0" w:color="auto"/>
        <w:left w:val="none" w:sz="0" w:space="0" w:color="auto"/>
        <w:bottom w:val="none" w:sz="0" w:space="0" w:color="auto"/>
        <w:right w:val="none" w:sz="0" w:space="0" w:color="auto"/>
      </w:divBdr>
    </w:div>
    <w:div w:id="208398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6514D-9449-46ED-9A93-D9980B8375D4}">
  <ds:schemaRefs>
    <ds:schemaRef ds:uri="http://schemas.microsoft.com/sharepoint/v3/contenttype/forms"/>
  </ds:schemaRefs>
</ds:datastoreItem>
</file>

<file path=customXml/itemProps2.xml><?xml version="1.0" encoding="utf-8"?>
<ds:datastoreItem xmlns:ds="http://schemas.openxmlformats.org/officeDocument/2006/customXml" ds:itemID="{60B83D1A-BC2F-422E-BDD9-117DA00D4D1E}">
  <ds:schemaRefs>
    <ds:schemaRef ds:uri="http://purl.org/dc/elements/1.1/"/>
    <ds:schemaRef ds:uri="http://schemas.openxmlformats.org/package/2006/metadata/core-properties"/>
    <ds:schemaRef ds:uri="http://purl.org/dc/dcmitype/"/>
    <ds:schemaRef ds:uri="http://purl.org/dc/terms/"/>
    <ds:schemaRef ds:uri="http://schemas.microsoft.com/office/infopath/2007/PartnerControls"/>
    <ds:schemaRef ds:uri="http://schemas.microsoft.com/office/2006/documentManagement/types"/>
    <ds:schemaRef ds:uri="http://schemas.microsoft.com/office/2006/metadata/properties"/>
    <ds:schemaRef ds:uri="93781e04-7d00-42c1-833c-427678ddbe91"/>
    <ds:schemaRef ds:uri="8dd44d20-27a5-467e-8d28-61bfbf9313d8"/>
    <ds:schemaRef ds:uri="http://www.w3.org/XML/1998/namespace"/>
  </ds:schemaRefs>
</ds:datastoreItem>
</file>

<file path=customXml/itemProps3.xml><?xml version="1.0" encoding="utf-8"?>
<ds:datastoreItem xmlns:ds="http://schemas.openxmlformats.org/officeDocument/2006/customXml" ds:itemID="{7191BF1F-CB90-4F30-AB1A-A9518140B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2FA254-BAD2-4D6A-9B21-E1E8A124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3947</Words>
  <Characters>22501</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2020-10-22T13:14:00Z</dcterms:created>
  <dcterms:modified xsi:type="dcterms:W3CDTF">2020-10-22T13:14:00Z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2020-10-14T19:30:26.2685074Z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