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E0EEA" w:rsidRPr="008A5AF1" w14:paraId="2A0FE044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AA106DC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4E90F4E5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7C629564" w14:textId="77777777" w:rsidTr="00445B52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3E1B59D5" w14:textId="40136D04" w:rsidR="00FE0EEA" w:rsidRPr="006F661E" w:rsidRDefault="00FE0EEA" w:rsidP="00F20AF5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</w:t>
            </w:r>
            <w:r w:rsidR="00F36B4E">
              <w:rPr>
                <w:szCs w:val="24"/>
              </w:rPr>
              <w:t xml:space="preserve"> </w:t>
            </w:r>
            <w:r w:rsidR="00F20AF5">
              <w:rPr>
                <w:szCs w:val="24"/>
              </w:rPr>
              <w:t>5C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A522502" w14:textId="02CB006E" w:rsidR="00FE0EEA" w:rsidRPr="006F661E" w:rsidRDefault="00FE0EEA" w:rsidP="007F2CB9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</w:t>
            </w:r>
            <w:r w:rsidR="00F20AF5">
              <w:rPr>
                <w:szCs w:val="24"/>
              </w:rPr>
              <w:t>5C</w:t>
            </w:r>
            <w:ins w:id="0" w:author="USA" w:date="2021-01-08T13:50:00Z">
              <w:r w:rsidR="007F2CB9">
                <w:rPr>
                  <w:szCs w:val="24"/>
                </w:rPr>
                <w:t>23_</w:t>
              </w:r>
            </w:ins>
            <w:del w:id="1" w:author="USA" w:date="2021-01-08T13:50:00Z">
              <w:r w:rsidR="005935CB" w:rsidDel="007F2CB9">
                <w:rPr>
                  <w:szCs w:val="24"/>
                </w:rPr>
                <w:delText>-</w:delText>
              </w:r>
              <w:r w:rsidR="00B3668E" w:rsidDel="007F2CB9">
                <w:rPr>
                  <w:szCs w:val="24"/>
                </w:rPr>
                <w:delText>XX</w:delText>
              </w:r>
            </w:del>
            <w:ins w:id="2" w:author="USA" w:date="2021-01-08T13:50:00Z">
              <w:r w:rsidR="007F2CB9">
                <w:rPr>
                  <w:szCs w:val="24"/>
                </w:rPr>
                <w:t>10_FS</w:t>
              </w:r>
            </w:ins>
            <w:bookmarkStart w:id="3" w:name="_GoBack"/>
            <w:bookmarkEnd w:id="3"/>
          </w:p>
        </w:tc>
      </w:tr>
      <w:tr w:rsidR="00FE0EEA" w:rsidRPr="008A5AF1" w14:paraId="23644380" w14:textId="77777777" w:rsidTr="00445B52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6D0A0B18" w14:textId="67D1EA66" w:rsidR="00FE0EEA" w:rsidRPr="0014430B" w:rsidRDefault="00FE0EEA" w:rsidP="00F20AF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F20AF5">
              <w:rPr>
                <w:szCs w:val="24"/>
                <w:lang w:val="pt-BR"/>
              </w:rPr>
              <w:t>WP</w:t>
            </w:r>
            <w:r w:rsidR="00F36B4E">
              <w:rPr>
                <w:szCs w:val="24"/>
                <w:lang w:val="pt-BR"/>
              </w:rPr>
              <w:t xml:space="preserve"> </w:t>
            </w:r>
            <w:r w:rsidR="00F20AF5">
              <w:rPr>
                <w:szCs w:val="24"/>
                <w:lang w:val="pt-BR"/>
              </w:rPr>
              <w:t>5</w:t>
            </w:r>
            <w:r w:rsidR="004D14A5">
              <w:rPr>
                <w:szCs w:val="24"/>
                <w:lang w:val="pt-BR"/>
              </w:rPr>
              <w:t>C</w:t>
            </w:r>
            <w:r w:rsidR="00F20AF5">
              <w:rPr>
                <w:szCs w:val="24"/>
                <w:lang w:val="pt-BR"/>
              </w:rPr>
              <w:t xml:space="preserve"> Document </w:t>
            </w:r>
            <w:r w:rsidR="004D14A5">
              <w:rPr>
                <w:szCs w:val="24"/>
                <w:lang w:val="pt-BR"/>
              </w:rPr>
              <w:t>5C/</w:t>
            </w:r>
            <w:r w:rsidR="007E1F18">
              <w:rPr>
                <w:szCs w:val="24"/>
                <w:lang w:val="pt-BR"/>
              </w:rPr>
              <w:t>102/</w:t>
            </w:r>
            <w:r w:rsidR="004D14A5">
              <w:rPr>
                <w:szCs w:val="24"/>
                <w:lang w:val="pt-BR"/>
              </w:rPr>
              <w:t>141 and WP 5B Docuement 5B/223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5589BF8" w14:textId="699AB62E" w:rsidR="00FE0EEA" w:rsidRPr="006F661E" w:rsidRDefault="00FE0EEA" w:rsidP="00FA7B1A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</w:t>
            </w:r>
            <w:r w:rsidR="00B3668E">
              <w:rPr>
                <w:szCs w:val="24"/>
              </w:rPr>
              <w:t>7</w:t>
            </w:r>
            <w:r w:rsidR="00B3668E" w:rsidRPr="00B3668E">
              <w:rPr>
                <w:szCs w:val="24"/>
                <w:vertAlign w:val="superscript"/>
              </w:rPr>
              <w:t>th</w:t>
            </w:r>
            <w:r w:rsidR="00B3668E">
              <w:rPr>
                <w:szCs w:val="24"/>
              </w:rPr>
              <w:t xml:space="preserve"> January</w:t>
            </w:r>
            <w:r w:rsidR="00E417ED">
              <w:rPr>
                <w:szCs w:val="24"/>
              </w:rPr>
              <w:t xml:space="preserve"> </w:t>
            </w:r>
            <w:r w:rsidR="00A703EC">
              <w:rPr>
                <w:szCs w:val="24"/>
              </w:rPr>
              <w:t>202</w:t>
            </w:r>
            <w:r w:rsidR="00B3668E">
              <w:rPr>
                <w:szCs w:val="24"/>
              </w:rPr>
              <w:t>1</w:t>
            </w:r>
          </w:p>
        </w:tc>
      </w:tr>
      <w:tr w:rsidR="00FE0EEA" w:rsidRPr="008A5AF1" w14:paraId="7F7BE80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87E4723" w14:textId="0575E335" w:rsidR="00FE0EEA" w:rsidRPr="00F636D5" w:rsidRDefault="00FE0EEA" w:rsidP="00F20AF5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024A52">
              <w:rPr>
                <w:rFonts w:ascii="Times New Roman" w:hAnsi="Times New Roman"/>
                <w:bCs/>
                <w:szCs w:val="24"/>
              </w:rPr>
              <w:t>Fixed Service characteristics and protection criteria for use by WP 5B for their Agenda Item 1.8 studies.</w:t>
            </w:r>
          </w:p>
        </w:tc>
      </w:tr>
      <w:tr w:rsidR="00FE0EEA" w:rsidRPr="00445B52" w14:paraId="741A38BF" w14:textId="77777777" w:rsidTr="00445B52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4F82087F" w14:textId="77777777" w:rsidR="00FE0EEA" w:rsidRPr="00445B52" w:rsidRDefault="00FE0EEA" w:rsidP="00FF4345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4A8CDEF5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19522949" w14:textId="77777777" w:rsidR="00DF3E2B" w:rsidRPr="00445B52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Don Nellis</w:t>
            </w:r>
          </w:p>
          <w:p w14:paraId="0006858E" w14:textId="77777777" w:rsidR="00FE0EEA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Federal Aviation Administration</w:t>
            </w:r>
          </w:p>
          <w:p w14:paraId="153E3643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EB4591F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 xml:space="preserve">: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bCs/>
                <w:iCs/>
                <w:szCs w:val="24"/>
              </w:rPr>
              <w:t>Michael Neale</w:t>
            </w:r>
          </w:p>
          <w:p w14:paraId="37CBC4E9" w14:textId="77777777" w:rsidR="00037ABB" w:rsidRPr="00445B52" w:rsidRDefault="00037ABB" w:rsidP="00DF3E2B">
            <w:pPr>
              <w:spacing w:before="0"/>
              <w:ind w:left="122" w:right="144"/>
              <w:rPr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="00DF3E2B" w:rsidRPr="00445B52">
              <w:rPr>
                <w:szCs w:val="24"/>
              </w:rPr>
              <w:t xml:space="preserve"> </w:t>
            </w:r>
            <w:r w:rsidR="001616A4" w:rsidRPr="00445B52">
              <w:rPr>
                <w:szCs w:val="24"/>
              </w:rPr>
              <w:t xml:space="preserve"> </w:t>
            </w:r>
            <w:r w:rsidR="00DF3E2B" w:rsidRPr="00445B52">
              <w:rPr>
                <w:szCs w:val="24"/>
              </w:rPr>
              <w:t>ACES Corporation for the FAA</w:t>
            </w:r>
          </w:p>
          <w:p w14:paraId="451FD58A" w14:textId="77777777" w:rsidR="00FE0EEA" w:rsidRDefault="00FE0EEA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4D269C3F" w14:textId="18D5955A" w:rsidR="006E09AB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5D4502CA" w14:textId="54CF55D1" w:rsidR="006E09AB" w:rsidRPr="00445B52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2119B099" w14:textId="77777777" w:rsidR="006E09AB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79FC9D83" w14:textId="311C0EA4" w:rsidR="00A77B18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6B339AE8" w14:textId="113E81FC" w:rsidR="00A77B18" w:rsidRPr="00445B52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1F4DED57" w14:textId="71C764C5" w:rsidR="006E09AB" w:rsidRPr="00445B52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0B96E9F1" w14:textId="77777777" w:rsidR="00FE0EEA" w:rsidRPr="00445B52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37997308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14DEC164" w14:textId="77777777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445B52">
              <w:rPr>
                <w:szCs w:val="24"/>
              </w:rPr>
              <w:t>(202) 267-9779</w:t>
            </w:r>
          </w:p>
          <w:p w14:paraId="40ADD7BE" w14:textId="77777777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445B52">
                <w:rPr>
                  <w:rStyle w:val="Hyperlink"/>
                  <w:szCs w:val="24"/>
                </w:rPr>
                <w:t>Donald.Nellis@faa.gov</w:t>
              </w:r>
            </w:hyperlink>
          </w:p>
          <w:p w14:paraId="683A79A0" w14:textId="77777777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2658D4A8" w14:textId="77777777" w:rsidR="00037ABB" w:rsidRPr="00445B52" w:rsidRDefault="00037ABB" w:rsidP="00AB30FB">
            <w:pPr>
              <w:spacing w:before="0"/>
              <w:ind w:left="144"/>
              <w:rPr>
                <w:szCs w:val="24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445B52">
              <w:rPr>
                <w:szCs w:val="24"/>
              </w:rPr>
              <w:t>(858) 705-8978</w:t>
            </w:r>
          </w:p>
          <w:p w14:paraId="735BB76F" w14:textId="58DA384C" w:rsidR="00AB30FB" w:rsidRDefault="00037ABB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8" w:history="1">
              <w:r w:rsidR="006E09AB" w:rsidRPr="009765AC">
                <w:rPr>
                  <w:rStyle w:val="Hyperlink"/>
                  <w:szCs w:val="24"/>
                  <w:lang w:val="fr-FR"/>
                </w:rPr>
                <w:t>michael.neale@aces-inc.com</w:t>
              </w:r>
            </w:hyperlink>
          </w:p>
          <w:p w14:paraId="2A9ED1EE" w14:textId="77777777" w:rsidR="00F20AF5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35E1F04" w14:textId="77777777" w:rsidR="00F20AF5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8E2E93A" w14:textId="29E86457" w:rsidR="00F20AF5" w:rsidRPr="00445B52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7E562B13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2A47673" w14:textId="62779E65" w:rsidR="009B0F49" w:rsidRDefault="00FE0EEA" w:rsidP="0009516A">
            <w:pPr>
              <w:jc w:val="both"/>
              <w:rPr>
                <w:szCs w:val="24"/>
              </w:rPr>
            </w:pPr>
            <w:r w:rsidRPr="00445B52">
              <w:rPr>
                <w:b/>
                <w:bCs/>
                <w:szCs w:val="24"/>
              </w:rPr>
              <w:t>Purpose/Objective:</w:t>
            </w:r>
            <w:r w:rsidRPr="00445B52">
              <w:rPr>
                <w:szCs w:val="24"/>
              </w:rPr>
              <w:t xml:space="preserve">  </w:t>
            </w:r>
            <w:r w:rsidR="001616A4" w:rsidRPr="00445B52">
              <w:rPr>
                <w:szCs w:val="24"/>
              </w:rPr>
              <w:t xml:space="preserve">The purpose of this contribution is to </w:t>
            </w:r>
            <w:r w:rsidR="0009516A">
              <w:rPr>
                <w:szCs w:val="24"/>
              </w:rPr>
              <w:t xml:space="preserve">determine </w:t>
            </w:r>
            <w:r w:rsidR="00DC4DFB">
              <w:rPr>
                <w:szCs w:val="24"/>
              </w:rPr>
              <w:t xml:space="preserve">how to </w:t>
            </w:r>
            <w:r w:rsidR="00382305">
              <w:rPr>
                <w:szCs w:val="24"/>
              </w:rPr>
              <w:t xml:space="preserve">update </w:t>
            </w:r>
            <w:r w:rsidR="004D14A5">
              <w:rPr>
                <w:szCs w:val="24"/>
              </w:rPr>
              <w:t xml:space="preserve">the </w:t>
            </w:r>
            <w:r w:rsidR="00545896">
              <w:rPr>
                <w:szCs w:val="24"/>
              </w:rPr>
              <w:t xml:space="preserve">WP 5C </w:t>
            </w:r>
            <w:r w:rsidR="004D14A5">
              <w:rPr>
                <w:szCs w:val="24"/>
              </w:rPr>
              <w:t xml:space="preserve">reply provided to WP 5B (in 5B/223) </w:t>
            </w:r>
            <w:r w:rsidR="00545896">
              <w:rPr>
                <w:szCs w:val="24"/>
              </w:rPr>
              <w:t>regarding</w:t>
            </w:r>
            <w:r w:rsidR="004D14A5">
              <w:rPr>
                <w:szCs w:val="24"/>
              </w:rPr>
              <w:t xml:space="preserve"> </w:t>
            </w:r>
            <w:r w:rsidR="00545896">
              <w:rPr>
                <w:szCs w:val="24"/>
              </w:rPr>
              <w:t>the FS characteristics to be used in WP 5B’s studies on Agenda Item 1.8 based on the information provided by Iran in 5C/</w:t>
            </w:r>
            <w:r w:rsidR="007E1F18">
              <w:rPr>
                <w:szCs w:val="24"/>
              </w:rPr>
              <w:t>102/</w:t>
            </w:r>
            <w:r w:rsidR="00545896">
              <w:rPr>
                <w:szCs w:val="24"/>
              </w:rPr>
              <w:t>141.</w:t>
            </w:r>
          </w:p>
          <w:p w14:paraId="740EFEE9" w14:textId="6334FB95" w:rsidR="00722B5A" w:rsidRPr="00445B52" w:rsidRDefault="00722B5A" w:rsidP="0009516A">
            <w:pPr>
              <w:jc w:val="both"/>
              <w:rPr>
                <w:szCs w:val="24"/>
              </w:rPr>
            </w:pPr>
          </w:p>
        </w:tc>
      </w:tr>
      <w:tr w:rsidR="00FE0EEA" w:rsidRPr="008A5AF1" w14:paraId="717C4BE0" w14:textId="77777777" w:rsidTr="005915A7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E6ADB97" w14:textId="77777777" w:rsidR="007E1F18" w:rsidRDefault="00FE0EEA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 w:rsidRPr="00445B52">
              <w:rPr>
                <w:b/>
                <w:bCs/>
                <w:szCs w:val="24"/>
              </w:rPr>
              <w:t>Abstract:</w:t>
            </w:r>
            <w:r w:rsidRPr="00445B52">
              <w:rPr>
                <w:bCs/>
                <w:szCs w:val="24"/>
              </w:rPr>
              <w:t xml:space="preserve">  </w:t>
            </w:r>
            <w:r w:rsidR="007F33DB">
              <w:rPr>
                <w:bCs/>
                <w:szCs w:val="24"/>
              </w:rPr>
              <w:t>Under WRC-23 Agenda Item 1.8</w:t>
            </w:r>
            <w:r w:rsidR="00E50932">
              <w:rPr>
                <w:bCs/>
                <w:szCs w:val="24"/>
              </w:rPr>
              <w:t>,</w:t>
            </w:r>
            <w:r w:rsidR="00F20AF5">
              <w:rPr>
                <w:bCs/>
                <w:szCs w:val="24"/>
              </w:rPr>
              <w:t xml:space="preserve"> WP</w:t>
            </w:r>
            <w:r w:rsidR="00DE55C2">
              <w:rPr>
                <w:bCs/>
                <w:szCs w:val="24"/>
              </w:rPr>
              <w:t xml:space="preserve"> </w:t>
            </w:r>
            <w:r w:rsidR="007F33DB">
              <w:rPr>
                <w:bCs/>
                <w:szCs w:val="24"/>
              </w:rPr>
              <w:t xml:space="preserve">5B is required to perform sharing and compatibility studies for Unmanned </w:t>
            </w:r>
            <w:r w:rsidR="00E50932">
              <w:rPr>
                <w:bCs/>
                <w:szCs w:val="24"/>
              </w:rPr>
              <w:t>A</w:t>
            </w:r>
            <w:r w:rsidR="007F33DB">
              <w:rPr>
                <w:bCs/>
                <w:szCs w:val="24"/>
              </w:rPr>
              <w:t xml:space="preserve">ircraft Systems Control and Non Payload Communications </w:t>
            </w:r>
            <w:r w:rsidR="00177D0A">
              <w:rPr>
                <w:bCs/>
                <w:szCs w:val="24"/>
              </w:rPr>
              <w:t>use of</w:t>
            </w:r>
            <w:r w:rsidR="001302DB">
              <w:rPr>
                <w:bCs/>
                <w:szCs w:val="24"/>
              </w:rPr>
              <w:t xml:space="preserve"> the Fixed Satellite Service.</w:t>
            </w:r>
          </w:p>
          <w:p w14:paraId="6D56A50B" w14:textId="3A7F3D99" w:rsidR="00DE55C2" w:rsidRDefault="00DE55C2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At its last meeting WP 5C received a request from WP 5B </w:t>
            </w:r>
            <w:r w:rsidR="007E1F18">
              <w:rPr>
                <w:bCs/>
                <w:szCs w:val="24"/>
              </w:rPr>
              <w:t xml:space="preserve">(5C/69) </w:t>
            </w:r>
            <w:r>
              <w:rPr>
                <w:bCs/>
                <w:szCs w:val="24"/>
              </w:rPr>
              <w:t>for characteristics and protection criteria for the FS so that the FS could be included in WP 5Bs considerations.</w:t>
            </w:r>
          </w:p>
          <w:p w14:paraId="67297042" w14:textId="58031381" w:rsidR="00DE55C2" w:rsidRDefault="00DE55C2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WP 5C replied to WP 5B (5B/223) but th</w:t>
            </w:r>
            <w:r w:rsidR="001026BF">
              <w:rPr>
                <w:bCs/>
                <w:szCs w:val="24"/>
              </w:rPr>
              <w:t>eir</w:t>
            </w:r>
            <w:r>
              <w:rPr>
                <w:bCs/>
                <w:szCs w:val="24"/>
              </w:rPr>
              <w:t xml:space="preserve"> </w:t>
            </w:r>
            <w:r w:rsidR="001026BF">
              <w:rPr>
                <w:bCs/>
                <w:szCs w:val="24"/>
              </w:rPr>
              <w:t>reply</w:t>
            </w:r>
            <w:r>
              <w:rPr>
                <w:bCs/>
                <w:szCs w:val="24"/>
              </w:rPr>
              <w:t xml:space="preserve"> </w:t>
            </w:r>
            <w:r w:rsidR="001026BF">
              <w:rPr>
                <w:bCs/>
                <w:szCs w:val="24"/>
              </w:rPr>
              <w:t>contained</w:t>
            </w:r>
            <w:r>
              <w:rPr>
                <w:bCs/>
                <w:szCs w:val="24"/>
              </w:rPr>
              <w:t xml:space="preserve"> a </w:t>
            </w:r>
            <w:r w:rsidR="001026BF">
              <w:rPr>
                <w:bCs/>
                <w:szCs w:val="24"/>
              </w:rPr>
              <w:t>paragraph</w:t>
            </w:r>
            <w:r>
              <w:rPr>
                <w:bCs/>
                <w:szCs w:val="24"/>
              </w:rPr>
              <w:t xml:space="preserve"> noting that Iran </w:t>
            </w:r>
            <w:r w:rsidR="001026BF">
              <w:rPr>
                <w:bCs/>
                <w:szCs w:val="24"/>
              </w:rPr>
              <w:t>had just provided information on its FS assignments in 5C/</w:t>
            </w:r>
            <w:r w:rsidR="00722B5A">
              <w:rPr>
                <w:bCs/>
                <w:szCs w:val="24"/>
              </w:rPr>
              <w:t>102/</w:t>
            </w:r>
            <w:r w:rsidR="001026BF">
              <w:rPr>
                <w:bCs/>
                <w:szCs w:val="24"/>
              </w:rPr>
              <w:t>1</w:t>
            </w:r>
            <w:r w:rsidR="00722B5A">
              <w:rPr>
                <w:bCs/>
                <w:szCs w:val="24"/>
              </w:rPr>
              <w:t>41</w:t>
            </w:r>
            <w:r w:rsidR="001026BF">
              <w:rPr>
                <w:bCs/>
                <w:szCs w:val="24"/>
              </w:rPr>
              <w:t xml:space="preserve"> that need to be taken into account.</w:t>
            </w:r>
          </w:p>
          <w:p w14:paraId="3E10FAFA" w14:textId="2FEA857B" w:rsidR="00EE4EDC" w:rsidRDefault="001026BF" w:rsidP="007E1F18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T</w:t>
            </w:r>
            <w:r w:rsidR="00722B5A">
              <w:rPr>
                <w:bCs/>
                <w:szCs w:val="24"/>
              </w:rPr>
              <w:t>his</w:t>
            </w:r>
            <w:r>
              <w:rPr>
                <w:bCs/>
                <w:szCs w:val="24"/>
              </w:rPr>
              <w:t xml:space="preserve"> </w:t>
            </w:r>
            <w:r w:rsidR="00722B5A">
              <w:rPr>
                <w:bCs/>
                <w:szCs w:val="24"/>
              </w:rPr>
              <w:t>contribution</w:t>
            </w:r>
            <w:r>
              <w:rPr>
                <w:bCs/>
                <w:szCs w:val="24"/>
              </w:rPr>
              <w:t xml:space="preserve"> f</w:t>
            </w:r>
            <w:r w:rsidR="00722B5A">
              <w:rPr>
                <w:bCs/>
                <w:szCs w:val="24"/>
              </w:rPr>
              <w:t>ro</w:t>
            </w:r>
            <w:r>
              <w:rPr>
                <w:bCs/>
                <w:szCs w:val="24"/>
              </w:rPr>
              <w:t xml:space="preserve">m the USA </w:t>
            </w:r>
            <w:r w:rsidR="00722B5A">
              <w:rPr>
                <w:bCs/>
                <w:szCs w:val="24"/>
              </w:rPr>
              <w:t>proposes</w:t>
            </w:r>
            <w:r>
              <w:rPr>
                <w:bCs/>
                <w:szCs w:val="24"/>
              </w:rPr>
              <w:t xml:space="preserve"> to assess the </w:t>
            </w:r>
            <w:r w:rsidR="00722B5A">
              <w:rPr>
                <w:bCs/>
                <w:szCs w:val="24"/>
              </w:rPr>
              <w:t>characteristics</w:t>
            </w:r>
            <w:r>
              <w:rPr>
                <w:bCs/>
                <w:szCs w:val="24"/>
              </w:rPr>
              <w:t xml:space="preserve"> of the </w:t>
            </w:r>
            <w:r w:rsidR="00722B5A">
              <w:rPr>
                <w:bCs/>
                <w:szCs w:val="24"/>
              </w:rPr>
              <w:t>Iranian</w:t>
            </w:r>
            <w:r>
              <w:rPr>
                <w:bCs/>
                <w:szCs w:val="24"/>
              </w:rPr>
              <w:t xml:space="preserve"> FS </w:t>
            </w:r>
            <w:r w:rsidR="00722B5A">
              <w:rPr>
                <w:bCs/>
                <w:szCs w:val="24"/>
              </w:rPr>
              <w:t>stations</w:t>
            </w:r>
            <w:r>
              <w:rPr>
                <w:bCs/>
                <w:szCs w:val="24"/>
              </w:rPr>
              <w:t xml:space="preserve"> and to </w:t>
            </w:r>
            <w:r w:rsidR="00722B5A">
              <w:rPr>
                <w:bCs/>
                <w:szCs w:val="24"/>
              </w:rPr>
              <w:t>determine</w:t>
            </w:r>
            <w:r>
              <w:rPr>
                <w:bCs/>
                <w:szCs w:val="24"/>
              </w:rPr>
              <w:t xml:space="preserve"> if </w:t>
            </w:r>
            <w:r w:rsidR="0010258F">
              <w:rPr>
                <w:bCs/>
                <w:szCs w:val="24"/>
              </w:rPr>
              <w:t xml:space="preserve">the </w:t>
            </w:r>
            <w:r w:rsidR="00722B5A">
              <w:rPr>
                <w:bCs/>
                <w:szCs w:val="24"/>
              </w:rPr>
              <w:t xml:space="preserve">Recommendation ITU-R F.758 </w:t>
            </w:r>
            <w:r w:rsidR="0010258F">
              <w:rPr>
                <w:bCs/>
                <w:szCs w:val="24"/>
              </w:rPr>
              <w:t xml:space="preserve">that WP 5C cited in their reply to WP 5B does </w:t>
            </w:r>
            <w:r w:rsidR="00C447DF">
              <w:rPr>
                <w:bCs/>
                <w:szCs w:val="24"/>
              </w:rPr>
              <w:t xml:space="preserve">or does not </w:t>
            </w:r>
            <w:r w:rsidR="007E1F18">
              <w:rPr>
                <w:bCs/>
                <w:szCs w:val="24"/>
              </w:rPr>
              <w:t>reflect the Iranian FS characteristics.</w:t>
            </w:r>
          </w:p>
          <w:p w14:paraId="2D50027D" w14:textId="4FD87518" w:rsidR="007E1F18" w:rsidRPr="00445B52" w:rsidRDefault="007E1F18" w:rsidP="007E1F18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</w:tc>
      </w:tr>
    </w:tbl>
    <w:p w14:paraId="3DB8149E" w14:textId="59FBCFE2" w:rsidR="005915A7" w:rsidRDefault="005915A7" w:rsidP="0073325C">
      <w:pPr>
        <w:rPr>
          <w:szCs w:val="24"/>
        </w:rPr>
      </w:pPr>
    </w:p>
    <w:sectPr w:rsidR="005915A7" w:rsidSect="00FE0E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A249F" w14:textId="77777777" w:rsidR="005E466F" w:rsidRDefault="005E466F">
      <w:r>
        <w:separator/>
      </w:r>
    </w:p>
  </w:endnote>
  <w:endnote w:type="continuationSeparator" w:id="0">
    <w:p w14:paraId="329595C2" w14:textId="77777777" w:rsidR="005E466F" w:rsidRDefault="005E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Arial Unicode MS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31B06" w14:textId="77777777" w:rsidR="009E5F93" w:rsidRDefault="009E5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6785" w14:textId="77777777" w:rsidR="009E5F93" w:rsidRDefault="009E5F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893AD" w14:textId="77777777" w:rsidR="009E5F93" w:rsidRDefault="009E5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3D9E1" w14:textId="77777777" w:rsidR="005E466F" w:rsidRDefault="005E466F">
      <w:r>
        <w:t>____________________</w:t>
      </w:r>
    </w:p>
  </w:footnote>
  <w:footnote w:type="continuationSeparator" w:id="0">
    <w:p w14:paraId="45841E0C" w14:textId="77777777" w:rsidR="005E466F" w:rsidRDefault="005E4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AA602" w14:textId="77777777" w:rsidR="009E5F93" w:rsidRDefault="009E5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2AC7A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11C1F" w14:textId="77777777" w:rsidR="009E5F93" w:rsidRDefault="009E5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4A52"/>
    <w:rsid w:val="00026C62"/>
    <w:rsid w:val="000328A7"/>
    <w:rsid w:val="00037ABB"/>
    <w:rsid w:val="000423A9"/>
    <w:rsid w:val="000470DC"/>
    <w:rsid w:val="00050894"/>
    <w:rsid w:val="00051FEC"/>
    <w:rsid w:val="00074F49"/>
    <w:rsid w:val="0009516A"/>
    <w:rsid w:val="000B1040"/>
    <w:rsid w:val="000B6B0C"/>
    <w:rsid w:val="000C3C3C"/>
    <w:rsid w:val="000D24F6"/>
    <w:rsid w:val="000F5349"/>
    <w:rsid w:val="0010258F"/>
    <w:rsid w:val="001026BF"/>
    <w:rsid w:val="00103467"/>
    <w:rsid w:val="00115AB5"/>
    <w:rsid w:val="001302DB"/>
    <w:rsid w:val="00142A9C"/>
    <w:rsid w:val="0014430B"/>
    <w:rsid w:val="00155EAF"/>
    <w:rsid w:val="001616A4"/>
    <w:rsid w:val="00170C40"/>
    <w:rsid w:val="00176055"/>
    <w:rsid w:val="001762AC"/>
    <w:rsid w:val="00177D0A"/>
    <w:rsid w:val="00181569"/>
    <w:rsid w:val="001A2611"/>
    <w:rsid w:val="001A2B81"/>
    <w:rsid w:val="001A3DE6"/>
    <w:rsid w:val="001C6BCC"/>
    <w:rsid w:val="001D3303"/>
    <w:rsid w:val="001D76B5"/>
    <w:rsid w:val="001F287F"/>
    <w:rsid w:val="001F392C"/>
    <w:rsid w:val="00202192"/>
    <w:rsid w:val="002071BD"/>
    <w:rsid w:val="00211DE2"/>
    <w:rsid w:val="00225C85"/>
    <w:rsid w:val="00233664"/>
    <w:rsid w:val="00246858"/>
    <w:rsid w:val="0025651B"/>
    <w:rsid w:val="00261BCA"/>
    <w:rsid w:val="0026499B"/>
    <w:rsid w:val="00272B66"/>
    <w:rsid w:val="002751E3"/>
    <w:rsid w:val="00276B8B"/>
    <w:rsid w:val="002827F0"/>
    <w:rsid w:val="00286F87"/>
    <w:rsid w:val="002968C7"/>
    <w:rsid w:val="00297CAC"/>
    <w:rsid w:val="002C44F8"/>
    <w:rsid w:val="002C6D77"/>
    <w:rsid w:val="002F41B5"/>
    <w:rsid w:val="002F5E8A"/>
    <w:rsid w:val="0030335D"/>
    <w:rsid w:val="00322B57"/>
    <w:rsid w:val="00323743"/>
    <w:rsid w:val="00326A16"/>
    <w:rsid w:val="003307DB"/>
    <w:rsid w:val="003808B6"/>
    <w:rsid w:val="00382305"/>
    <w:rsid w:val="003A0C3D"/>
    <w:rsid w:val="003B6663"/>
    <w:rsid w:val="003C13DB"/>
    <w:rsid w:val="003C2531"/>
    <w:rsid w:val="003C4879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45B52"/>
    <w:rsid w:val="004556C6"/>
    <w:rsid w:val="0045693E"/>
    <w:rsid w:val="00461607"/>
    <w:rsid w:val="0047247F"/>
    <w:rsid w:val="004758EF"/>
    <w:rsid w:val="0048791B"/>
    <w:rsid w:val="00490665"/>
    <w:rsid w:val="00493EE0"/>
    <w:rsid w:val="004C1A6F"/>
    <w:rsid w:val="004C6A62"/>
    <w:rsid w:val="004C6BA5"/>
    <w:rsid w:val="004D14A5"/>
    <w:rsid w:val="004D1E6B"/>
    <w:rsid w:val="004D45FD"/>
    <w:rsid w:val="004D6137"/>
    <w:rsid w:val="004E1EBE"/>
    <w:rsid w:val="004E1EDF"/>
    <w:rsid w:val="005011AE"/>
    <w:rsid w:val="00502661"/>
    <w:rsid w:val="005056D1"/>
    <w:rsid w:val="00511793"/>
    <w:rsid w:val="00514A3F"/>
    <w:rsid w:val="0051589C"/>
    <w:rsid w:val="00527A25"/>
    <w:rsid w:val="00545896"/>
    <w:rsid w:val="00545C87"/>
    <w:rsid w:val="005464F5"/>
    <w:rsid w:val="00552292"/>
    <w:rsid w:val="00573D1D"/>
    <w:rsid w:val="00582985"/>
    <w:rsid w:val="00586524"/>
    <w:rsid w:val="005915A7"/>
    <w:rsid w:val="005935CB"/>
    <w:rsid w:val="00595208"/>
    <w:rsid w:val="0059695B"/>
    <w:rsid w:val="005A0308"/>
    <w:rsid w:val="005B52E9"/>
    <w:rsid w:val="005B77F5"/>
    <w:rsid w:val="005B7A09"/>
    <w:rsid w:val="005C3350"/>
    <w:rsid w:val="005D2BD7"/>
    <w:rsid w:val="005E466F"/>
    <w:rsid w:val="005E5C1A"/>
    <w:rsid w:val="00646B80"/>
    <w:rsid w:val="00664890"/>
    <w:rsid w:val="006C6080"/>
    <w:rsid w:val="006D53DE"/>
    <w:rsid w:val="006E09AB"/>
    <w:rsid w:val="006E6BFC"/>
    <w:rsid w:val="006F5394"/>
    <w:rsid w:val="006F661E"/>
    <w:rsid w:val="00701806"/>
    <w:rsid w:val="00721944"/>
    <w:rsid w:val="00722B5A"/>
    <w:rsid w:val="00723BA8"/>
    <w:rsid w:val="00727E7C"/>
    <w:rsid w:val="0073325C"/>
    <w:rsid w:val="007408A4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25B7"/>
    <w:rsid w:val="007C6132"/>
    <w:rsid w:val="007E1F18"/>
    <w:rsid w:val="007F2CB9"/>
    <w:rsid w:val="007F33DB"/>
    <w:rsid w:val="00806FBC"/>
    <w:rsid w:val="00807158"/>
    <w:rsid w:val="00822DE6"/>
    <w:rsid w:val="008642E5"/>
    <w:rsid w:val="0088632A"/>
    <w:rsid w:val="00892A9D"/>
    <w:rsid w:val="008A00EC"/>
    <w:rsid w:val="008A7C67"/>
    <w:rsid w:val="008B23AE"/>
    <w:rsid w:val="008B42DB"/>
    <w:rsid w:val="008B59E4"/>
    <w:rsid w:val="008C26E8"/>
    <w:rsid w:val="008C3CDE"/>
    <w:rsid w:val="008D1CCD"/>
    <w:rsid w:val="008D1E9D"/>
    <w:rsid w:val="008D5F44"/>
    <w:rsid w:val="008E4709"/>
    <w:rsid w:val="008E5CCE"/>
    <w:rsid w:val="009076BE"/>
    <w:rsid w:val="00925636"/>
    <w:rsid w:val="00927E5E"/>
    <w:rsid w:val="009318E1"/>
    <w:rsid w:val="00943AB7"/>
    <w:rsid w:val="009465A2"/>
    <w:rsid w:val="00946EC6"/>
    <w:rsid w:val="00967DEA"/>
    <w:rsid w:val="00970E30"/>
    <w:rsid w:val="00973D61"/>
    <w:rsid w:val="00980998"/>
    <w:rsid w:val="00986D8C"/>
    <w:rsid w:val="009A43B1"/>
    <w:rsid w:val="009B0F49"/>
    <w:rsid w:val="009B746E"/>
    <w:rsid w:val="009C187E"/>
    <w:rsid w:val="009C6126"/>
    <w:rsid w:val="009D18DA"/>
    <w:rsid w:val="009E1E11"/>
    <w:rsid w:val="009E2C93"/>
    <w:rsid w:val="009E3088"/>
    <w:rsid w:val="009E5F93"/>
    <w:rsid w:val="009E7823"/>
    <w:rsid w:val="00A14235"/>
    <w:rsid w:val="00A15A16"/>
    <w:rsid w:val="00A20242"/>
    <w:rsid w:val="00A33283"/>
    <w:rsid w:val="00A54C8A"/>
    <w:rsid w:val="00A600CB"/>
    <w:rsid w:val="00A6548F"/>
    <w:rsid w:val="00A703EC"/>
    <w:rsid w:val="00A71BFB"/>
    <w:rsid w:val="00A71D9B"/>
    <w:rsid w:val="00A72792"/>
    <w:rsid w:val="00A77B18"/>
    <w:rsid w:val="00A82078"/>
    <w:rsid w:val="00A9004C"/>
    <w:rsid w:val="00A9347D"/>
    <w:rsid w:val="00AB30FB"/>
    <w:rsid w:val="00AB5F43"/>
    <w:rsid w:val="00AC3A8F"/>
    <w:rsid w:val="00AD7219"/>
    <w:rsid w:val="00AE3D63"/>
    <w:rsid w:val="00B21BB3"/>
    <w:rsid w:val="00B252A6"/>
    <w:rsid w:val="00B3668E"/>
    <w:rsid w:val="00B46C37"/>
    <w:rsid w:val="00B56EB8"/>
    <w:rsid w:val="00B72F4F"/>
    <w:rsid w:val="00B748BA"/>
    <w:rsid w:val="00BC4F4B"/>
    <w:rsid w:val="00BC688C"/>
    <w:rsid w:val="00BC6AE7"/>
    <w:rsid w:val="00BE4F28"/>
    <w:rsid w:val="00BF0224"/>
    <w:rsid w:val="00BF4F6D"/>
    <w:rsid w:val="00C07A57"/>
    <w:rsid w:val="00C23AB8"/>
    <w:rsid w:val="00C24E69"/>
    <w:rsid w:val="00C33A8B"/>
    <w:rsid w:val="00C373C4"/>
    <w:rsid w:val="00C42293"/>
    <w:rsid w:val="00C447DF"/>
    <w:rsid w:val="00C549B9"/>
    <w:rsid w:val="00C74E3E"/>
    <w:rsid w:val="00C85328"/>
    <w:rsid w:val="00C95DB0"/>
    <w:rsid w:val="00CC4A34"/>
    <w:rsid w:val="00CD470B"/>
    <w:rsid w:val="00CD617B"/>
    <w:rsid w:val="00CD7BFA"/>
    <w:rsid w:val="00CE2F80"/>
    <w:rsid w:val="00CE305B"/>
    <w:rsid w:val="00CF47CE"/>
    <w:rsid w:val="00CF78CB"/>
    <w:rsid w:val="00D05A1E"/>
    <w:rsid w:val="00D1260D"/>
    <w:rsid w:val="00D2324C"/>
    <w:rsid w:val="00D35CAF"/>
    <w:rsid w:val="00D43E00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C4289"/>
    <w:rsid w:val="00DC4DFB"/>
    <w:rsid w:val="00DE0AFE"/>
    <w:rsid w:val="00DE5034"/>
    <w:rsid w:val="00DE55C2"/>
    <w:rsid w:val="00DF3E2B"/>
    <w:rsid w:val="00DF6A76"/>
    <w:rsid w:val="00E00E7F"/>
    <w:rsid w:val="00E165EF"/>
    <w:rsid w:val="00E25712"/>
    <w:rsid w:val="00E34FFC"/>
    <w:rsid w:val="00E417ED"/>
    <w:rsid w:val="00E43937"/>
    <w:rsid w:val="00E5054A"/>
    <w:rsid w:val="00E50932"/>
    <w:rsid w:val="00E526AF"/>
    <w:rsid w:val="00E62779"/>
    <w:rsid w:val="00E70D54"/>
    <w:rsid w:val="00E818F3"/>
    <w:rsid w:val="00E81B8A"/>
    <w:rsid w:val="00EA363F"/>
    <w:rsid w:val="00EB3701"/>
    <w:rsid w:val="00EB7F8B"/>
    <w:rsid w:val="00EC5F08"/>
    <w:rsid w:val="00ED59F2"/>
    <w:rsid w:val="00ED7D3A"/>
    <w:rsid w:val="00EE37A4"/>
    <w:rsid w:val="00EE4E5A"/>
    <w:rsid w:val="00EE4EDC"/>
    <w:rsid w:val="00F055F5"/>
    <w:rsid w:val="00F20AF5"/>
    <w:rsid w:val="00F27B38"/>
    <w:rsid w:val="00F27F61"/>
    <w:rsid w:val="00F350A1"/>
    <w:rsid w:val="00F36B4E"/>
    <w:rsid w:val="00F47B25"/>
    <w:rsid w:val="00F636D5"/>
    <w:rsid w:val="00F668CB"/>
    <w:rsid w:val="00F675E3"/>
    <w:rsid w:val="00F82CAD"/>
    <w:rsid w:val="00F82FCC"/>
    <w:rsid w:val="00F8415A"/>
    <w:rsid w:val="00F92F07"/>
    <w:rsid w:val="00FA122C"/>
    <w:rsid w:val="00FA26B7"/>
    <w:rsid w:val="00FA7B1A"/>
    <w:rsid w:val="00FB60AA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1CD25D"/>
  <w15:docId w15:val="{5DF29EDF-8F16-4F93-9C93-D55611A4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E0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neale@aces-inc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/>
  <LinksUpToDate>false</LinksUpToDate>
  <CharactersWithSpaces>1764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Scott</dc:creator>
  <cp:keywords>Unrestricted</cp:keywords>
  <cp:lastModifiedBy>USA</cp:lastModifiedBy>
  <cp:revision>2</cp:revision>
  <dcterms:created xsi:type="dcterms:W3CDTF">2021-01-08T18:53:00Z</dcterms:created>
  <dcterms:modified xsi:type="dcterms:W3CDTF">2021-01-08T18:53:00Z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</Properties>
</file>