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032073" w:rsidRPr="00A02BF0" w14:paraId="19E4AFF4" w14:textId="77777777" w:rsidTr="0041209B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48D635B" w14:textId="77777777" w:rsidR="00032073" w:rsidRPr="00A02BF0" w:rsidRDefault="00032073" w:rsidP="0041209B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F299924" w14:textId="77777777" w:rsidR="00032073" w:rsidRPr="00A02BF0" w:rsidRDefault="00032073" w:rsidP="0041209B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032073" w:rsidRPr="00E87AE0" w14:paraId="1CCF95F1" w14:textId="77777777" w:rsidTr="0041209B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753EEE1E" w14:textId="77777777" w:rsidR="00032073" w:rsidRPr="00A02BF0" w:rsidRDefault="00032073" w:rsidP="0041209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A41E3DF" w14:textId="066A734A" w:rsidR="00032073" w:rsidRPr="00903E04" w:rsidRDefault="00032073" w:rsidP="0041209B">
            <w:pPr>
              <w:spacing w:after="120"/>
              <w:ind w:left="144" w:right="144"/>
            </w:pPr>
            <w:r w:rsidRPr="001B04BE">
              <w:rPr>
                <w:b/>
              </w:rPr>
              <w:t>Document No:</w:t>
            </w:r>
            <w:r w:rsidRPr="001B04BE">
              <w:t xml:space="preserve">  </w:t>
            </w:r>
            <w:ins w:id="0" w:author="USA" w:date="2021-01-26T17:28:00Z">
              <w:r w:rsidR="00CD7EF8" w:rsidRPr="00CD7EF8">
                <w:t>USWP1A23_08_FS - WD PDR Report SM.2451 on WPT-EV</w:t>
              </w:r>
            </w:ins>
            <w:del w:id="1" w:author="USA" w:date="2021-01-26T17:28:00Z">
              <w:r w:rsidRPr="001B04BE" w:rsidDel="00CD7EF8">
                <w:delText>USWP1A-</w:delText>
              </w:r>
              <w:r w:rsidR="00903E04" w:rsidDel="00CD7EF8">
                <w:delText>XX</w:delText>
              </w:r>
              <w:r w:rsidRPr="001B04BE" w:rsidDel="00CD7EF8">
                <w:delText>_Rpt_SM.2451_</w:delText>
              </w:r>
              <w:r w:rsidR="00903E04" w:rsidRPr="00903E04" w:rsidDel="00CD7EF8">
                <w:delText>Fact</w:delText>
              </w:r>
              <w:r w:rsidR="00903E04" w:rsidDel="00CD7EF8">
                <w:delText>Sheet</w:delText>
              </w:r>
            </w:del>
            <w:bookmarkStart w:id="2" w:name="_GoBack"/>
            <w:bookmarkEnd w:id="2"/>
          </w:p>
        </w:tc>
      </w:tr>
      <w:tr w:rsidR="00032073" w:rsidRPr="00A02BF0" w14:paraId="38D5B042" w14:textId="77777777" w:rsidTr="0041209B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2B7ED4E" w14:textId="77777777" w:rsidR="00032073" w:rsidRPr="00A02BF0" w:rsidRDefault="00032073" w:rsidP="0041209B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>
              <w:t>ITU-R SM.2451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17B05D" w14:textId="7A4E64AC" w:rsidR="00032073" w:rsidRPr="00A02BF0" w:rsidRDefault="00032073" w:rsidP="0041209B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903E04">
              <w:t>27</w:t>
            </w:r>
            <w:r w:rsidR="00A87A70">
              <w:t xml:space="preserve"> </w:t>
            </w:r>
            <w:r w:rsidR="00903E04">
              <w:t>January</w:t>
            </w:r>
            <w:r w:rsidR="00A87A70">
              <w:t xml:space="preserve"> </w:t>
            </w:r>
            <w:r>
              <w:t>202</w:t>
            </w:r>
            <w:r w:rsidR="00903E04">
              <w:t>1</w:t>
            </w:r>
          </w:p>
        </w:tc>
      </w:tr>
      <w:tr w:rsidR="00032073" w:rsidRPr="00A02BF0" w14:paraId="4DFBB261" w14:textId="77777777" w:rsidTr="0041209B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5ACB72B" w14:textId="4C6CB94E" w:rsidR="00032073" w:rsidRPr="00E126AC" w:rsidRDefault="00032073" w:rsidP="0041209B">
            <w:pPr>
              <w:pStyle w:val="Heading2"/>
              <w:rPr>
                <w:b w:val="0"/>
                <w:lang w:eastAsia="zh-CN"/>
              </w:rPr>
            </w:pPr>
            <w:r>
              <w:rPr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903E04">
              <w:rPr>
                <w:b w:val="0"/>
                <w:lang w:eastAsia="zh-CN"/>
              </w:rPr>
              <w:t xml:space="preserve">Continuation of previous US contribution to </w:t>
            </w:r>
            <w:r>
              <w:rPr>
                <w:b w:val="0"/>
                <w:lang w:eastAsia="zh-CN"/>
              </w:rPr>
              <w:t xml:space="preserve">update </w:t>
            </w:r>
            <w:r w:rsidR="00903E04">
              <w:rPr>
                <w:b w:val="0"/>
                <w:lang w:eastAsia="zh-CN"/>
              </w:rPr>
              <w:t xml:space="preserve">the “Working Document Towards a Preliminary Draft Revision of </w:t>
            </w:r>
            <w:r>
              <w:rPr>
                <w:b w:val="0"/>
                <w:lang w:eastAsia="zh-CN"/>
              </w:rPr>
              <w:t>Report ITU-R SM.2451</w:t>
            </w:r>
            <w:r w:rsidR="00903E04">
              <w:rPr>
                <w:b w:val="0"/>
                <w:lang w:eastAsia="zh-CN"/>
              </w:rPr>
              <w:t>”</w:t>
            </w:r>
            <w:r>
              <w:rPr>
                <w:b w:val="0"/>
                <w:lang w:eastAsia="zh-CN"/>
              </w:rPr>
              <w:t xml:space="preserve">, Assessment of impact of wireless power transmission for electric vehicle charging on radiocommunication </w:t>
            </w:r>
            <w:r w:rsidR="00E126AC">
              <w:rPr>
                <w:b w:val="0"/>
                <w:lang w:eastAsia="zh-CN"/>
              </w:rPr>
              <w:t>services.</w:t>
            </w:r>
          </w:p>
        </w:tc>
      </w:tr>
      <w:tr w:rsidR="00032073" w:rsidRPr="0078706C" w14:paraId="70902D44" w14:textId="77777777" w:rsidTr="0041209B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4BF71133" w14:textId="77777777" w:rsidR="00032073" w:rsidRPr="00A02BF0" w:rsidRDefault="00032073" w:rsidP="0041209B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605BA2D3" w14:textId="77777777" w:rsidR="00032073" w:rsidRDefault="00032073" w:rsidP="0041209B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Ky Sealy</w:t>
            </w:r>
          </w:p>
          <w:p w14:paraId="36825590" w14:textId="77777777" w:rsidR="00032073" w:rsidRDefault="00032073" w:rsidP="0041209B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Corp.</w:t>
            </w:r>
          </w:p>
          <w:p w14:paraId="41195825" w14:textId="77777777" w:rsidR="00032073" w:rsidRDefault="00032073" w:rsidP="0041209B">
            <w:pPr>
              <w:ind w:left="144" w:right="144"/>
              <w:rPr>
                <w:bCs/>
                <w:iCs/>
              </w:rPr>
            </w:pPr>
          </w:p>
          <w:p w14:paraId="04574D53" w14:textId="77777777" w:rsidR="00032073" w:rsidRDefault="00032073" w:rsidP="0041209B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Jon Sirota</w:t>
            </w:r>
          </w:p>
          <w:p w14:paraId="243E2060" w14:textId="77777777" w:rsidR="00032073" w:rsidRPr="00A02BF0" w:rsidRDefault="00032073" w:rsidP="0041209B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Corp.</w:t>
            </w:r>
            <w:r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E6CD7B1" w14:textId="77777777" w:rsidR="00032073" w:rsidRPr="00D109F5" w:rsidRDefault="00032073" w:rsidP="0041209B">
            <w:pPr>
              <w:ind w:right="144"/>
              <w:rPr>
                <w:b/>
                <w:bCs/>
              </w:rPr>
            </w:pPr>
          </w:p>
          <w:p w14:paraId="309B92D2" w14:textId="77777777" w:rsidR="00032073" w:rsidRPr="00D109F5" w:rsidRDefault="00032073" w:rsidP="0041209B">
            <w:pPr>
              <w:ind w:right="144"/>
              <w:rPr>
                <w:bCs/>
                <w:lang w:val="fr-FR"/>
              </w:rPr>
            </w:pPr>
            <w:r w:rsidRPr="00D109F5">
              <w:rPr>
                <w:b/>
                <w:bCs/>
                <w:lang w:val="fr-FR"/>
              </w:rPr>
              <w:t>Email</w:t>
            </w:r>
            <w:r w:rsidRPr="00D109F5">
              <w:rPr>
                <w:bCs/>
                <w:lang w:val="fr-FR"/>
              </w:rPr>
              <w:t xml:space="preserve">:  </w:t>
            </w:r>
            <w:r>
              <w:rPr>
                <w:bCs/>
                <w:lang w:val="fr-FR"/>
              </w:rPr>
              <w:t>ky.sealy@witricity.com</w:t>
            </w:r>
            <w:r w:rsidRPr="00D109F5">
              <w:rPr>
                <w:bCs/>
                <w:lang w:val="fr-FR"/>
              </w:rPr>
              <w:br/>
            </w:r>
            <w:r w:rsidRPr="00D109F5">
              <w:rPr>
                <w:b/>
                <w:bCs/>
                <w:lang w:val="fr-FR"/>
              </w:rPr>
              <w:t>Phone</w:t>
            </w:r>
            <w:r w:rsidRPr="00D109F5">
              <w:rPr>
                <w:bCs/>
                <w:lang w:val="fr-FR"/>
              </w:rPr>
              <w:t xml:space="preserve">:  </w:t>
            </w:r>
            <w:r>
              <w:rPr>
                <w:bCs/>
                <w:lang w:val="fr-FR"/>
              </w:rPr>
              <w:t>+1 617-926-2700 x3002</w:t>
            </w:r>
            <w:r w:rsidRPr="00D109F5">
              <w:rPr>
                <w:bCs/>
                <w:lang w:val="fr-FR"/>
              </w:rPr>
              <w:br/>
            </w:r>
          </w:p>
          <w:p w14:paraId="5B5C3CF5" w14:textId="77777777" w:rsidR="00032073" w:rsidRPr="00D109F5" w:rsidRDefault="00032073" w:rsidP="0041209B">
            <w:pPr>
              <w:ind w:right="144"/>
              <w:rPr>
                <w:bCs/>
                <w:lang w:val="fr-FR"/>
              </w:rPr>
            </w:pPr>
            <w:r w:rsidRPr="00D109F5">
              <w:rPr>
                <w:b/>
                <w:bCs/>
                <w:lang w:val="fr-FR"/>
              </w:rPr>
              <w:t>Email</w:t>
            </w:r>
            <w:r w:rsidRPr="00D109F5">
              <w:rPr>
                <w:bCs/>
                <w:lang w:val="fr-FR"/>
              </w:rPr>
              <w:t>:</w:t>
            </w:r>
            <w:r>
              <w:rPr>
                <w:bCs/>
                <w:lang w:val="fr-FR"/>
              </w:rPr>
              <w:t xml:space="preserve"> jon.sirota@witricity.com</w:t>
            </w:r>
            <w:r w:rsidRPr="00D109F5">
              <w:rPr>
                <w:bCs/>
                <w:lang w:val="fr-FR"/>
              </w:rPr>
              <w:br/>
            </w:r>
            <w:r w:rsidRPr="00D109F5">
              <w:rPr>
                <w:b/>
                <w:bCs/>
                <w:lang w:val="fr-FR"/>
              </w:rPr>
              <w:t>Phone</w:t>
            </w:r>
            <w:r w:rsidRPr="00D109F5">
              <w:rPr>
                <w:bCs/>
                <w:lang w:val="fr-FR"/>
              </w:rPr>
              <w:t xml:space="preserve">:  </w:t>
            </w:r>
            <w:r>
              <w:rPr>
                <w:bCs/>
                <w:lang w:val="fr-FR"/>
              </w:rPr>
              <w:t>+1 617-926-2700 x2239</w:t>
            </w:r>
          </w:p>
          <w:p w14:paraId="7C9B6575" w14:textId="77777777" w:rsidR="00032073" w:rsidRPr="00CC3AE1" w:rsidRDefault="00032073" w:rsidP="0041209B">
            <w:pPr>
              <w:ind w:right="144"/>
              <w:rPr>
                <w:bCs/>
                <w:lang w:val="fr-FR"/>
              </w:rPr>
            </w:pPr>
          </w:p>
        </w:tc>
      </w:tr>
      <w:tr w:rsidR="00032073" w:rsidRPr="00A02BF0" w14:paraId="4711B315" w14:textId="77777777" w:rsidTr="0041209B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6257BF7" w14:textId="526A93B6" w:rsidR="00032073" w:rsidRPr="00A02BF0" w:rsidRDefault="00032073" w:rsidP="0041209B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Proposal to </w:t>
            </w:r>
            <w:r w:rsidR="00597626">
              <w:rPr>
                <w:bCs/>
              </w:rPr>
              <w:t>finish</w:t>
            </w:r>
            <w:r>
              <w:rPr>
                <w:bCs/>
              </w:rPr>
              <w:t xml:space="preserve"> corrections</w:t>
            </w:r>
            <w:r w:rsidR="00903E04">
              <w:rPr>
                <w:bCs/>
              </w:rPr>
              <w:t>, clarifications,</w:t>
            </w:r>
            <w:r>
              <w:rPr>
                <w:bCs/>
              </w:rPr>
              <w:t xml:space="preserve"> and updates to SM.2451-0 </w:t>
            </w:r>
            <w:r w:rsidR="00903E04">
              <w:rPr>
                <w:bCs/>
              </w:rPr>
              <w:t>including the</w:t>
            </w:r>
            <w:r>
              <w:rPr>
                <w:bCs/>
              </w:rPr>
              <w:t xml:space="preserve"> </w:t>
            </w:r>
            <w:r w:rsidR="00903E04">
              <w:rPr>
                <w:bCs/>
              </w:rPr>
              <w:t>previously contributed</w:t>
            </w:r>
            <w:r>
              <w:rPr>
                <w:bCs/>
              </w:rPr>
              <w:t xml:space="preserve"> new appendix with a recent study on impact of WPT-EV on </w:t>
            </w:r>
            <w:r w:rsidR="003C456F">
              <w:rPr>
                <w:bCs/>
              </w:rPr>
              <w:t>a</w:t>
            </w:r>
            <w:r>
              <w:rPr>
                <w:bCs/>
              </w:rPr>
              <w:t xml:space="preserve">mateur </w:t>
            </w:r>
            <w:r w:rsidR="003C456F">
              <w:rPr>
                <w:bCs/>
              </w:rPr>
              <w:t>r</w:t>
            </w:r>
            <w:r>
              <w:rPr>
                <w:bCs/>
              </w:rPr>
              <w:t>adio performed on an OATS.</w:t>
            </w:r>
            <w:r w:rsidR="00597626">
              <w:rPr>
                <w:bCs/>
              </w:rPr>
              <w:t xml:space="preserve">  Subsequently the </w:t>
            </w:r>
            <w:r w:rsidR="000C29A3">
              <w:rPr>
                <w:bCs/>
              </w:rPr>
              <w:t xml:space="preserve">working </w:t>
            </w:r>
            <w:r w:rsidR="00597626">
              <w:rPr>
                <w:bCs/>
              </w:rPr>
              <w:t xml:space="preserve">document </w:t>
            </w:r>
            <w:r w:rsidR="000C29A3">
              <w:rPr>
                <w:bCs/>
              </w:rPr>
              <w:t xml:space="preserve">towards a preliminary draft </w:t>
            </w:r>
            <w:r w:rsidR="00597626">
              <w:rPr>
                <w:bCs/>
              </w:rPr>
              <w:t>should be elevated for adoption.</w:t>
            </w:r>
          </w:p>
        </w:tc>
      </w:tr>
      <w:tr w:rsidR="00032073" w:rsidRPr="00A02BF0" w14:paraId="3BB2514F" w14:textId="77777777" w:rsidTr="0041209B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B69BBA7" w14:textId="2B5BFF20" w:rsidR="00597626" w:rsidRDefault="00032073" w:rsidP="0041209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03E04">
              <w:rPr>
                <w:bCs/>
              </w:rPr>
              <w:t xml:space="preserve">The United States Delegation to WP1A </w:t>
            </w:r>
            <w:r w:rsidR="00597626">
              <w:rPr>
                <w:bCs/>
              </w:rPr>
              <w:t>contributed</w:t>
            </w:r>
            <w:r w:rsidR="00903E04">
              <w:rPr>
                <w:bCs/>
              </w:rPr>
              <w:t xml:space="preserve"> to the June 2020 meeting that was subsequently postponed until November 2020.  The contribution included the addition of a new study included in Annex 12 as well as some corrections and clarifications in the report SM.2451.  Due to the limited meeting time to finalize the working document</w:t>
            </w:r>
            <w:r w:rsidR="00597626">
              <w:rPr>
                <w:bCs/>
              </w:rPr>
              <w:t xml:space="preserve">, the meeting determined that work should </w:t>
            </w:r>
            <w:r w:rsidR="00E16B99">
              <w:rPr>
                <w:bCs/>
              </w:rPr>
              <w:t>continue</w:t>
            </w:r>
            <w:r w:rsidR="00597626">
              <w:rPr>
                <w:bCs/>
              </w:rPr>
              <w:t xml:space="preserve"> </w:t>
            </w:r>
            <w:r w:rsidR="00E16B99">
              <w:rPr>
                <w:bCs/>
              </w:rPr>
              <w:t xml:space="preserve">on </w:t>
            </w:r>
            <w:r w:rsidR="00597626">
              <w:rPr>
                <w:bCs/>
              </w:rPr>
              <w:t xml:space="preserve">the </w:t>
            </w:r>
            <w:r w:rsidR="00597626" w:rsidRPr="00597626">
              <w:rPr>
                <w:bCs/>
                <w:i/>
                <w:iCs/>
              </w:rPr>
              <w:t>Working Document Towards a Preliminary Draft Revision of Report ITU-R SM.2451-0</w:t>
            </w:r>
            <w:r w:rsidR="00597626">
              <w:rPr>
                <w:bCs/>
              </w:rPr>
              <w:t>.</w:t>
            </w:r>
          </w:p>
          <w:p w14:paraId="4D2879CA" w14:textId="77777777" w:rsidR="008539FE" w:rsidRDefault="008539FE" w:rsidP="0041209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  <w:p w14:paraId="72475A1B" w14:textId="238F90FF" w:rsidR="00597626" w:rsidRDefault="00597626" w:rsidP="0041209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>This document proposes updates in-line with the previous U</w:t>
            </w:r>
            <w:r w:rsidR="00B73C81">
              <w:rPr>
                <w:bCs/>
              </w:rPr>
              <w:t>.</w:t>
            </w:r>
            <w:r>
              <w:rPr>
                <w:bCs/>
              </w:rPr>
              <w:t>S</w:t>
            </w:r>
            <w:r w:rsidR="00B73C81">
              <w:rPr>
                <w:bCs/>
              </w:rPr>
              <w:t>.</w:t>
            </w:r>
            <w:r>
              <w:rPr>
                <w:bCs/>
              </w:rPr>
              <w:t xml:space="preserve"> contribution and proposes the following</w:t>
            </w:r>
            <w:r w:rsidR="008539FE">
              <w:rPr>
                <w:bCs/>
              </w:rPr>
              <w:t>, in addition to other editorials and clarifications</w:t>
            </w:r>
            <w:r>
              <w:rPr>
                <w:bCs/>
              </w:rPr>
              <w:t>:</w:t>
            </w:r>
          </w:p>
          <w:p w14:paraId="6D9A3FDE" w14:textId="626A97F7" w:rsidR="00597626" w:rsidRDefault="00597626" w:rsidP="00597626">
            <w:pPr>
              <w:pStyle w:val="ListParagraph"/>
              <w:numPr>
                <w:ilvl w:val="0"/>
                <w:numId w:val="15"/>
              </w:num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 xml:space="preserve">Noting that a primary point of discussion in the document is the main body text describing the results of various studies; this document proposes revised main body text to provide a well-balanced summary of the various studies – including </w:t>
            </w:r>
            <w:r w:rsidR="00167AB9">
              <w:rPr>
                <w:bCs/>
              </w:rPr>
              <w:t>background,</w:t>
            </w:r>
            <w:r>
              <w:rPr>
                <w:bCs/>
              </w:rPr>
              <w:t xml:space="preserve"> </w:t>
            </w:r>
            <w:r w:rsidR="00167AB9">
              <w:rPr>
                <w:bCs/>
              </w:rPr>
              <w:t>results,</w:t>
            </w:r>
            <w:r>
              <w:rPr>
                <w:bCs/>
              </w:rPr>
              <w:t xml:space="preserve"> AND limitations of the studies.</w:t>
            </w:r>
          </w:p>
          <w:p w14:paraId="399FED49" w14:textId="1E5833CA" w:rsidR="00032073" w:rsidRDefault="008539FE" w:rsidP="0041209B">
            <w:pPr>
              <w:pStyle w:val="ListParagraph"/>
              <w:numPr>
                <w:ilvl w:val="0"/>
                <w:numId w:val="15"/>
              </w:num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>Noting that some have expressed question or concern about the background environmental noise levels</w:t>
            </w:r>
            <w:r w:rsidR="00E16B99">
              <w:rPr>
                <w:bCs/>
              </w:rPr>
              <w:t xml:space="preserve"> in the Annex 12 study</w:t>
            </w:r>
            <w:r>
              <w:rPr>
                <w:bCs/>
              </w:rPr>
              <w:t xml:space="preserve"> and whether they represent typical conditions; this document proposes to add information to the Annex 12 study about </w:t>
            </w:r>
            <w:r>
              <w:rPr>
                <w:bCs/>
              </w:rPr>
              <w:lastRenderedPageBreak/>
              <w:t>additional data collected regarding the background</w:t>
            </w:r>
            <w:r w:rsidR="000C21EC">
              <w:rPr>
                <w:bCs/>
              </w:rPr>
              <w:t xml:space="preserve"> environmental</w:t>
            </w:r>
            <w:r>
              <w:rPr>
                <w:bCs/>
              </w:rPr>
              <w:t xml:space="preserve"> noise levels</w:t>
            </w:r>
            <w:r w:rsidR="00A86A03">
              <w:rPr>
                <w:bCs/>
              </w:rPr>
              <w:t xml:space="preserve"> at the test site</w:t>
            </w:r>
            <w:r>
              <w:rPr>
                <w:bCs/>
              </w:rPr>
              <w:t xml:space="preserve">.  Some of this data </w:t>
            </w:r>
            <w:r w:rsidR="00E16B99">
              <w:rPr>
                <w:bCs/>
              </w:rPr>
              <w:t>has</w:t>
            </w:r>
            <w:r>
              <w:rPr>
                <w:bCs/>
              </w:rPr>
              <w:t xml:space="preserve"> already</w:t>
            </w:r>
            <w:r w:rsidR="00E16B99">
              <w:rPr>
                <w:bCs/>
              </w:rPr>
              <w:t xml:space="preserve"> been</w:t>
            </w:r>
            <w:r>
              <w:rPr>
                <w:bCs/>
              </w:rPr>
              <w:t xml:space="preserve"> available and some is planned to become available during the US WP1A discussion on this contribution.</w:t>
            </w:r>
          </w:p>
          <w:p w14:paraId="518C3A93" w14:textId="77777777" w:rsidR="00E16B99" w:rsidRDefault="00E16B99" w:rsidP="00E16B9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  <w:p w14:paraId="7350D4E6" w14:textId="3D12545F" w:rsidR="00E16B99" w:rsidRDefault="00E16B99" w:rsidP="00E16B9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>For the benefit of the U.S. Delegation, additional information</w:t>
            </w:r>
            <w:r w:rsidR="00287221">
              <w:rPr>
                <w:bCs/>
              </w:rPr>
              <w:t xml:space="preserve"> is provided in the attached document. This</w:t>
            </w:r>
            <w:r>
              <w:rPr>
                <w:bCs/>
              </w:rPr>
              <w:t xml:space="preserve"> was also agreed upon by the attending</w:t>
            </w:r>
            <w:r w:rsidR="007A6C08">
              <w:rPr>
                <w:bCs/>
              </w:rPr>
              <w:t xml:space="preserve"> interested</w:t>
            </w:r>
            <w:r>
              <w:rPr>
                <w:bCs/>
              </w:rPr>
              <w:t xml:space="preserve"> U.S. November 2020 delegates to WP1A.  This information can be used by the U.S. Delegation to assist in discussions and to make any additional clarifications deemed necessary by the next meeting.</w:t>
            </w:r>
          </w:p>
          <w:bookmarkStart w:id="3" w:name="_MON_1672649376"/>
          <w:bookmarkEnd w:id="3"/>
          <w:p w14:paraId="0D100C3E" w14:textId="204593E6" w:rsidR="00E16B99" w:rsidRPr="00E16B99" w:rsidRDefault="00267989" w:rsidP="00E16B9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object w:dxaOrig="1543" w:dyaOrig="1000" w14:anchorId="2657A4D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50.25pt" o:ole="">
                  <v:imagedata r:id="rId8" o:title=""/>
                </v:shape>
                <o:OLEObject Type="Embed" ProgID="Word.Document.12" ShapeID="_x0000_i1025" DrawAspect="Icon" ObjectID="_1673187388" r:id="rId9">
                  <o:FieldCodes>\s</o:FieldCodes>
                </o:OLEObject>
              </w:object>
            </w:r>
          </w:p>
        </w:tc>
      </w:tr>
    </w:tbl>
    <w:p w14:paraId="24553CA8" w14:textId="057F58EC" w:rsidR="0010544C" w:rsidRDefault="0010544C">
      <w:pPr>
        <w:spacing w:before="0" w:after="160" w:line="259" w:lineRule="auto"/>
        <w:rPr>
          <w:rFonts w:eastAsia="Times New Roman"/>
          <w:b/>
          <w:sz w:val="28"/>
          <w:lang w:eastAsia="en-US"/>
        </w:rPr>
      </w:pPr>
    </w:p>
    <w:sectPr w:rsidR="0010544C" w:rsidSect="00032073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084CB" w14:textId="77777777" w:rsidR="00B275D8" w:rsidRDefault="00B275D8" w:rsidP="005D7479">
      <w:pPr>
        <w:spacing w:before="0"/>
      </w:pPr>
      <w:r>
        <w:separator/>
      </w:r>
    </w:p>
  </w:endnote>
  <w:endnote w:type="continuationSeparator" w:id="0">
    <w:p w14:paraId="4B176ACE" w14:textId="77777777" w:rsidR="00B275D8" w:rsidRDefault="00B275D8" w:rsidP="005D747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1000000" w:usb1="00000000" w:usb2="07040001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658F8" w14:textId="77777777" w:rsidR="00B275D8" w:rsidRDefault="00B275D8" w:rsidP="005D7479">
      <w:pPr>
        <w:spacing w:before="0"/>
      </w:pPr>
      <w:r>
        <w:separator/>
      </w:r>
    </w:p>
  </w:footnote>
  <w:footnote w:type="continuationSeparator" w:id="0">
    <w:p w14:paraId="0033710E" w14:textId="77777777" w:rsidR="00B275D8" w:rsidRDefault="00B275D8" w:rsidP="005D747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F84B4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304B64A7"/>
    <w:multiLevelType w:val="hybridMultilevel"/>
    <w:tmpl w:val="34643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67678"/>
    <w:multiLevelType w:val="hybridMultilevel"/>
    <w:tmpl w:val="7AA6A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E0007"/>
    <w:multiLevelType w:val="hybridMultilevel"/>
    <w:tmpl w:val="71D0C8D2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519047B2"/>
    <w:multiLevelType w:val="hybridMultilevel"/>
    <w:tmpl w:val="64D2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456C6"/>
    <w:multiLevelType w:val="hybridMultilevel"/>
    <w:tmpl w:val="46466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13ABE"/>
    <w:multiLevelType w:val="multilevel"/>
    <w:tmpl w:val="629A0EB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 w:numId="11">
    <w:abstractNumId w:val="5"/>
  </w:num>
  <w:num w:numId="12">
    <w:abstractNumId w:val="2"/>
  </w:num>
  <w:num w:numId="13">
    <w:abstractNumId w:val="1"/>
  </w:num>
  <w:num w:numId="14">
    <w:abstractNumId w:val="0"/>
  </w:num>
  <w:num w:numId="1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2BD"/>
    <w:rsid w:val="00002F78"/>
    <w:rsid w:val="000038CE"/>
    <w:rsid w:val="000118AF"/>
    <w:rsid w:val="000164CB"/>
    <w:rsid w:val="000229CA"/>
    <w:rsid w:val="00023C4D"/>
    <w:rsid w:val="00032073"/>
    <w:rsid w:val="000333BE"/>
    <w:rsid w:val="000351E1"/>
    <w:rsid w:val="00035421"/>
    <w:rsid w:val="000369CD"/>
    <w:rsid w:val="00041E0D"/>
    <w:rsid w:val="00042318"/>
    <w:rsid w:val="00042BF6"/>
    <w:rsid w:val="00050C33"/>
    <w:rsid w:val="00051847"/>
    <w:rsid w:val="00051E5B"/>
    <w:rsid w:val="00052D9E"/>
    <w:rsid w:val="00052E39"/>
    <w:rsid w:val="00065D1A"/>
    <w:rsid w:val="00076584"/>
    <w:rsid w:val="000817F0"/>
    <w:rsid w:val="00084671"/>
    <w:rsid w:val="000945C4"/>
    <w:rsid w:val="00097D19"/>
    <w:rsid w:val="000A0A51"/>
    <w:rsid w:val="000A63C1"/>
    <w:rsid w:val="000C194B"/>
    <w:rsid w:val="000C21EC"/>
    <w:rsid w:val="000C29A3"/>
    <w:rsid w:val="000C40AB"/>
    <w:rsid w:val="000D257A"/>
    <w:rsid w:val="000D38A7"/>
    <w:rsid w:val="000D3EF7"/>
    <w:rsid w:val="000D72AA"/>
    <w:rsid w:val="000E359C"/>
    <w:rsid w:val="000E51A3"/>
    <w:rsid w:val="000E7914"/>
    <w:rsid w:val="000F1163"/>
    <w:rsid w:val="000F52D5"/>
    <w:rsid w:val="000F695A"/>
    <w:rsid w:val="000F7755"/>
    <w:rsid w:val="00100A85"/>
    <w:rsid w:val="0010544C"/>
    <w:rsid w:val="00105BC1"/>
    <w:rsid w:val="0011047A"/>
    <w:rsid w:val="0011115F"/>
    <w:rsid w:val="00115124"/>
    <w:rsid w:val="00115CF2"/>
    <w:rsid w:val="00117330"/>
    <w:rsid w:val="0012743B"/>
    <w:rsid w:val="00130EE1"/>
    <w:rsid w:val="00135951"/>
    <w:rsid w:val="00135C8A"/>
    <w:rsid w:val="0014533D"/>
    <w:rsid w:val="00146FB1"/>
    <w:rsid w:val="00147D85"/>
    <w:rsid w:val="001663F9"/>
    <w:rsid w:val="00167AB9"/>
    <w:rsid w:val="0018553C"/>
    <w:rsid w:val="00185AA8"/>
    <w:rsid w:val="00190964"/>
    <w:rsid w:val="001A19F4"/>
    <w:rsid w:val="001A570D"/>
    <w:rsid w:val="001B04BE"/>
    <w:rsid w:val="001B7A24"/>
    <w:rsid w:val="001B7AFB"/>
    <w:rsid w:val="001C1619"/>
    <w:rsid w:val="001C5B06"/>
    <w:rsid w:val="001D66C4"/>
    <w:rsid w:val="001E103E"/>
    <w:rsid w:val="001E6CC0"/>
    <w:rsid w:val="001E74EF"/>
    <w:rsid w:val="001F52DE"/>
    <w:rsid w:val="001F63C2"/>
    <w:rsid w:val="00200E60"/>
    <w:rsid w:val="0020257F"/>
    <w:rsid w:val="00207A00"/>
    <w:rsid w:val="00212656"/>
    <w:rsid w:val="002136E7"/>
    <w:rsid w:val="002244A0"/>
    <w:rsid w:val="00234646"/>
    <w:rsid w:val="0024017D"/>
    <w:rsid w:val="002402B9"/>
    <w:rsid w:val="00242AF0"/>
    <w:rsid w:val="0024633B"/>
    <w:rsid w:val="0025068B"/>
    <w:rsid w:val="00250D37"/>
    <w:rsid w:val="00254288"/>
    <w:rsid w:val="00254AC3"/>
    <w:rsid w:val="00255248"/>
    <w:rsid w:val="00263564"/>
    <w:rsid w:val="002667A9"/>
    <w:rsid w:val="00267989"/>
    <w:rsid w:val="00267D40"/>
    <w:rsid w:val="002800A4"/>
    <w:rsid w:val="002814EA"/>
    <w:rsid w:val="0028263B"/>
    <w:rsid w:val="0028480C"/>
    <w:rsid w:val="00287221"/>
    <w:rsid w:val="00291E29"/>
    <w:rsid w:val="00295311"/>
    <w:rsid w:val="0029730F"/>
    <w:rsid w:val="002A3031"/>
    <w:rsid w:val="002A6E0E"/>
    <w:rsid w:val="002B68D0"/>
    <w:rsid w:val="002C1FDF"/>
    <w:rsid w:val="002C6555"/>
    <w:rsid w:val="002D3A2E"/>
    <w:rsid w:val="002D3EBC"/>
    <w:rsid w:val="002D4C94"/>
    <w:rsid w:val="002D6E10"/>
    <w:rsid w:val="002E4699"/>
    <w:rsid w:val="002F0037"/>
    <w:rsid w:val="002F04CA"/>
    <w:rsid w:val="002F0DEA"/>
    <w:rsid w:val="002F3D31"/>
    <w:rsid w:val="002F439B"/>
    <w:rsid w:val="003033DE"/>
    <w:rsid w:val="0030586C"/>
    <w:rsid w:val="00312267"/>
    <w:rsid w:val="00317505"/>
    <w:rsid w:val="003201BB"/>
    <w:rsid w:val="00325E46"/>
    <w:rsid w:val="00331B7B"/>
    <w:rsid w:val="0034689C"/>
    <w:rsid w:val="00353F95"/>
    <w:rsid w:val="003679B8"/>
    <w:rsid w:val="003719E9"/>
    <w:rsid w:val="00371A63"/>
    <w:rsid w:val="00374F60"/>
    <w:rsid w:val="003750C3"/>
    <w:rsid w:val="00377541"/>
    <w:rsid w:val="0038564C"/>
    <w:rsid w:val="003859C1"/>
    <w:rsid w:val="00386F44"/>
    <w:rsid w:val="003940B3"/>
    <w:rsid w:val="00396006"/>
    <w:rsid w:val="003A4BC4"/>
    <w:rsid w:val="003A5D49"/>
    <w:rsid w:val="003A7660"/>
    <w:rsid w:val="003B0BDD"/>
    <w:rsid w:val="003B21E4"/>
    <w:rsid w:val="003B4502"/>
    <w:rsid w:val="003B516C"/>
    <w:rsid w:val="003C456F"/>
    <w:rsid w:val="003C4D7E"/>
    <w:rsid w:val="003D7F5E"/>
    <w:rsid w:val="003F1ACF"/>
    <w:rsid w:val="003F1D18"/>
    <w:rsid w:val="003F2976"/>
    <w:rsid w:val="003F4A89"/>
    <w:rsid w:val="003F5F86"/>
    <w:rsid w:val="004006CC"/>
    <w:rsid w:val="00404232"/>
    <w:rsid w:val="004106B8"/>
    <w:rsid w:val="0041209B"/>
    <w:rsid w:val="004338D6"/>
    <w:rsid w:val="004416DC"/>
    <w:rsid w:val="004430FF"/>
    <w:rsid w:val="00444C89"/>
    <w:rsid w:val="00444E0F"/>
    <w:rsid w:val="00447DF8"/>
    <w:rsid w:val="00454CFA"/>
    <w:rsid w:val="00455EC2"/>
    <w:rsid w:val="00460D70"/>
    <w:rsid w:val="00463B2E"/>
    <w:rsid w:val="004641BF"/>
    <w:rsid w:val="00467867"/>
    <w:rsid w:val="004755A1"/>
    <w:rsid w:val="004775CE"/>
    <w:rsid w:val="00480B1D"/>
    <w:rsid w:val="004829B5"/>
    <w:rsid w:val="00486242"/>
    <w:rsid w:val="00491670"/>
    <w:rsid w:val="00493968"/>
    <w:rsid w:val="00496CEA"/>
    <w:rsid w:val="004A3DD4"/>
    <w:rsid w:val="004A54F8"/>
    <w:rsid w:val="004B2F2E"/>
    <w:rsid w:val="004B5931"/>
    <w:rsid w:val="004B62F6"/>
    <w:rsid w:val="004E1690"/>
    <w:rsid w:val="004E39A3"/>
    <w:rsid w:val="004E3B1B"/>
    <w:rsid w:val="004E73F9"/>
    <w:rsid w:val="004F02C2"/>
    <w:rsid w:val="004F1CEE"/>
    <w:rsid w:val="004F553C"/>
    <w:rsid w:val="0050552E"/>
    <w:rsid w:val="00514707"/>
    <w:rsid w:val="0051543F"/>
    <w:rsid w:val="00517CEB"/>
    <w:rsid w:val="00527305"/>
    <w:rsid w:val="005315EB"/>
    <w:rsid w:val="00533977"/>
    <w:rsid w:val="005345BA"/>
    <w:rsid w:val="0053717A"/>
    <w:rsid w:val="005403F3"/>
    <w:rsid w:val="0054077E"/>
    <w:rsid w:val="00543C8F"/>
    <w:rsid w:val="00544504"/>
    <w:rsid w:val="00545972"/>
    <w:rsid w:val="00553EC0"/>
    <w:rsid w:val="00561186"/>
    <w:rsid w:val="005651E7"/>
    <w:rsid w:val="0056617F"/>
    <w:rsid w:val="00570A72"/>
    <w:rsid w:val="00573804"/>
    <w:rsid w:val="0057547F"/>
    <w:rsid w:val="00576166"/>
    <w:rsid w:val="0058397E"/>
    <w:rsid w:val="00592B5A"/>
    <w:rsid w:val="00597626"/>
    <w:rsid w:val="005A635E"/>
    <w:rsid w:val="005A64B1"/>
    <w:rsid w:val="005B179C"/>
    <w:rsid w:val="005B23EC"/>
    <w:rsid w:val="005B65AB"/>
    <w:rsid w:val="005B6B45"/>
    <w:rsid w:val="005C226C"/>
    <w:rsid w:val="005D2308"/>
    <w:rsid w:val="005D2BFA"/>
    <w:rsid w:val="005D48B7"/>
    <w:rsid w:val="005D7479"/>
    <w:rsid w:val="005E2A30"/>
    <w:rsid w:val="005F0893"/>
    <w:rsid w:val="005F5173"/>
    <w:rsid w:val="00603F10"/>
    <w:rsid w:val="0060643E"/>
    <w:rsid w:val="00606B77"/>
    <w:rsid w:val="00610FC1"/>
    <w:rsid w:val="00611E4A"/>
    <w:rsid w:val="00613EAC"/>
    <w:rsid w:val="00615202"/>
    <w:rsid w:val="006235A8"/>
    <w:rsid w:val="00625711"/>
    <w:rsid w:val="00627492"/>
    <w:rsid w:val="00631F21"/>
    <w:rsid w:val="00636844"/>
    <w:rsid w:val="00640562"/>
    <w:rsid w:val="00640DD2"/>
    <w:rsid w:val="00651C58"/>
    <w:rsid w:val="0065233C"/>
    <w:rsid w:val="006575BB"/>
    <w:rsid w:val="00662D8F"/>
    <w:rsid w:val="00667682"/>
    <w:rsid w:val="0067125D"/>
    <w:rsid w:val="00673245"/>
    <w:rsid w:val="00676BFD"/>
    <w:rsid w:val="00677BC7"/>
    <w:rsid w:val="0068236C"/>
    <w:rsid w:val="00684A40"/>
    <w:rsid w:val="00686CE4"/>
    <w:rsid w:val="00686F14"/>
    <w:rsid w:val="006963E7"/>
    <w:rsid w:val="006A1C98"/>
    <w:rsid w:val="006A71D7"/>
    <w:rsid w:val="006B1F75"/>
    <w:rsid w:val="006B2DD0"/>
    <w:rsid w:val="006C0D2A"/>
    <w:rsid w:val="006C313B"/>
    <w:rsid w:val="006C3DFD"/>
    <w:rsid w:val="006C7AD8"/>
    <w:rsid w:val="006E0E13"/>
    <w:rsid w:val="006E693B"/>
    <w:rsid w:val="006F4179"/>
    <w:rsid w:val="00704AC9"/>
    <w:rsid w:val="007126FE"/>
    <w:rsid w:val="0071297E"/>
    <w:rsid w:val="00713023"/>
    <w:rsid w:val="0071485B"/>
    <w:rsid w:val="007251DD"/>
    <w:rsid w:val="00726966"/>
    <w:rsid w:val="00726F25"/>
    <w:rsid w:val="00727E0A"/>
    <w:rsid w:val="00744B77"/>
    <w:rsid w:val="0074660F"/>
    <w:rsid w:val="007475BF"/>
    <w:rsid w:val="00750F85"/>
    <w:rsid w:val="00763B97"/>
    <w:rsid w:val="007653A8"/>
    <w:rsid w:val="00774834"/>
    <w:rsid w:val="0078706C"/>
    <w:rsid w:val="00787EEC"/>
    <w:rsid w:val="00791D44"/>
    <w:rsid w:val="00793B8C"/>
    <w:rsid w:val="0079407B"/>
    <w:rsid w:val="007A6C08"/>
    <w:rsid w:val="007B1D3F"/>
    <w:rsid w:val="007B2E52"/>
    <w:rsid w:val="007B309E"/>
    <w:rsid w:val="007C08B1"/>
    <w:rsid w:val="007C135C"/>
    <w:rsid w:val="007E047D"/>
    <w:rsid w:val="007E1DC2"/>
    <w:rsid w:val="007F15A8"/>
    <w:rsid w:val="007F20A3"/>
    <w:rsid w:val="007F42D6"/>
    <w:rsid w:val="007F480B"/>
    <w:rsid w:val="00801F40"/>
    <w:rsid w:val="00802C38"/>
    <w:rsid w:val="0080484F"/>
    <w:rsid w:val="0081194B"/>
    <w:rsid w:val="0082097E"/>
    <w:rsid w:val="0082555B"/>
    <w:rsid w:val="00827E5E"/>
    <w:rsid w:val="00832040"/>
    <w:rsid w:val="00836A58"/>
    <w:rsid w:val="00837759"/>
    <w:rsid w:val="0084115A"/>
    <w:rsid w:val="00845BDA"/>
    <w:rsid w:val="008539FE"/>
    <w:rsid w:val="00855A7D"/>
    <w:rsid w:val="008618AE"/>
    <w:rsid w:val="0086481B"/>
    <w:rsid w:val="00871FA0"/>
    <w:rsid w:val="00873551"/>
    <w:rsid w:val="00880058"/>
    <w:rsid w:val="00882122"/>
    <w:rsid w:val="00883EC5"/>
    <w:rsid w:val="008843A4"/>
    <w:rsid w:val="0088459A"/>
    <w:rsid w:val="008861E4"/>
    <w:rsid w:val="00892973"/>
    <w:rsid w:val="00896392"/>
    <w:rsid w:val="008A0DAF"/>
    <w:rsid w:val="008A1C3A"/>
    <w:rsid w:val="008A2F64"/>
    <w:rsid w:val="008A3C1E"/>
    <w:rsid w:val="008A7EA7"/>
    <w:rsid w:val="008B4726"/>
    <w:rsid w:val="008B7D74"/>
    <w:rsid w:val="008C0D9B"/>
    <w:rsid w:val="008D1772"/>
    <w:rsid w:val="008F0750"/>
    <w:rsid w:val="008F1112"/>
    <w:rsid w:val="008F4952"/>
    <w:rsid w:val="008F7EAB"/>
    <w:rsid w:val="00903E04"/>
    <w:rsid w:val="0090618A"/>
    <w:rsid w:val="00906346"/>
    <w:rsid w:val="00906429"/>
    <w:rsid w:val="0090795F"/>
    <w:rsid w:val="00911AED"/>
    <w:rsid w:val="00912875"/>
    <w:rsid w:val="00917957"/>
    <w:rsid w:val="00917F11"/>
    <w:rsid w:val="00924D72"/>
    <w:rsid w:val="00942934"/>
    <w:rsid w:val="00946BB8"/>
    <w:rsid w:val="009534E5"/>
    <w:rsid w:val="00955874"/>
    <w:rsid w:val="00955E9F"/>
    <w:rsid w:val="00956561"/>
    <w:rsid w:val="009649A7"/>
    <w:rsid w:val="009655FF"/>
    <w:rsid w:val="0096585A"/>
    <w:rsid w:val="0096673A"/>
    <w:rsid w:val="00966828"/>
    <w:rsid w:val="00972A69"/>
    <w:rsid w:val="0097424D"/>
    <w:rsid w:val="00983C95"/>
    <w:rsid w:val="00983E9F"/>
    <w:rsid w:val="0099214D"/>
    <w:rsid w:val="00993002"/>
    <w:rsid w:val="009949A5"/>
    <w:rsid w:val="0099563E"/>
    <w:rsid w:val="00997D53"/>
    <w:rsid w:val="009A10FD"/>
    <w:rsid w:val="009A1F0B"/>
    <w:rsid w:val="009A3ABE"/>
    <w:rsid w:val="009B2B49"/>
    <w:rsid w:val="009B6304"/>
    <w:rsid w:val="009C069A"/>
    <w:rsid w:val="009C7399"/>
    <w:rsid w:val="009D12F6"/>
    <w:rsid w:val="009D45E6"/>
    <w:rsid w:val="009D5CA5"/>
    <w:rsid w:val="009D7E4F"/>
    <w:rsid w:val="009E2C06"/>
    <w:rsid w:val="009E511C"/>
    <w:rsid w:val="009F62CA"/>
    <w:rsid w:val="00A03157"/>
    <w:rsid w:val="00A03396"/>
    <w:rsid w:val="00A04D8A"/>
    <w:rsid w:val="00A06724"/>
    <w:rsid w:val="00A12E0B"/>
    <w:rsid w:val="00A156FC"/>
    <w:rsid w:val="00A20C96"/>
    <w:rsid w:val="00A255D2"/>
    <w:rsid w:val="00A2747D"/>
    <w:rsid w:val="00A31F56"/>
    <w:rsid w:val="00A37AB3"/>
    <w:rsid w:val="00A4068F"/>
    <w:rsid w:val="00A4239F"/>
    <w:rsid w:val="00A52604"/>
    <w:rsid w:val="00A5586D"/>
    <w:rsid w:val="00A57900"/>
    <w:rsid w:val="00A66AE0"/>
    <w:rsid w:val="00A724C1"/>
    <w:rsid w:val="00A7648B"/>
    <w:rsid w:val="00A77DE3"/>
    <w:rsid w:val="00A807DB"/>
    <w:rsid w:val="00A84DA6"/>
    <w:rsid w:val="00A86A03"/>
    <w:rsid w:val="00A87A70"/>
    <w:rsid w:val="00A87E67"/>
    <w:rsid w:val="00A912BD"/>
    <w:rsid w:val="00A94EC9"/>
    <w:rsid w:val="00AA5923"/>
    <w:rsid w:val="00AC467F"/>
    <w:rsid w:val="00AC58D1"/>
    <w:rsid w:val="00AD068A"/>
    <w:rsid w:val="00AD3CAC"/>
    <w:rsid w:val="00AD540F"/>
    <w:rsid w:val="00AD5458"/>
    <w:rsid w:val="00AE1A4D"/>
    <w:rsid w:val="00AE4F57"/>
    <w:rsid w:val="00AE5917"/>
    <w:rsid w:val="00AE6742"/>
    <w:rsid w:val="00AF2A01"/>
    <w:rsid w:val="00B011E9"/>
    <w:rsid w:val="00B04ED9"/>
    <w:rsid w:val="00B06DC8"/>
    <w:rsid w:val="00B11E24"/>
    <w:rsid w:val="00B275D8"/>
    <w:rsid w:val="00B33E4D"/>
    <w:rsid w:val="00B3604D"/>
    <w:rsid w:val="00B36B34"/>
    <w:rsid w:val="00B377D1"/>
    <w:rsid w:val="00B51606"/>
    <w:rsid w:val="00B53A5D"/>
    <w:rsid w:val="00B5447C"/>
    <w:rsid w:val="00B55F44"/>
    <w:rsid w:val="00B73C81"/>
    <w:rsid w:val="00B81F8F"/>
    <w:rsid w:val="00B838DA"/>
    <w:rsid w:val="00B84294"/>
    <w:rsid w:val="00B91155"/>
    <w:rsid w:val="00B96E4F"/>
    <w:rsid w:val="00BA0AC2"/>
    <w:rsid w:val="00BA15C8"/>
    <w:rsid w:val="00BA1D8F"/>
    <w:rsid w:val="00BA26FD"/>
    <w:rsid w:val="00BA3724"/>
    <w:rsid w:val="00BA5D63"/>
    <w:rsid w:val="00BA62EC"/>
    <w:rsid w:val="00BA6D28"/>
    <w:rsid w:val="00BB36A2"/>
    <w:rsid w:val="00BB3F64"/>
    <w:rsid w:val="00BC09A8"/>
    <w:rsid w:val="00BC2F8E"/>
    <w:rsid w:val="00BD102B"/>
    <w:rsid w:val="00BD3831"/>
    <w:rsid w:val="00BD3F2F"/>
    <w:rsid w:val="00BD4F18"/>
    <w:rsid w:val="00BE307D"/>
    <w:rsid w:val="00BF642A"/>
    <w:rsid w:val="00C02E3C"/>
    <w:rsid w:val="00C031D4"/>
    <w:rsid w:val="00C06345"/>
    <w:rsid w:val="00C066CE"/>
    <w:rsid w:val="00C072B5"/>
    <w:rsid w:val="00C20A1E"/>
    <w:rsid w:val="00C269FA"/>
    <w:rsid w:val="00C35685"/>
    <w:rsid w:val="00C414D0"/>
    <w:rsid w:val="00C41876"/>
    <w:rsid w:val="00C438CA"/>
    <w:rsid w:val="00C47576"/>
    <w:rsid w:val="00C529DF"/>
    <w:rsid w:val="00C62F98"/>
    <w:rsid w:val="00C644FB"/>
    <w:rsid w:val="00C66418"/>
    <w:rsid w:val="00C6650D"/>
    <w:rsid w:val="00C76F46"/>
    <w:rsid w:val="00C77940"/>
    <w:rsid w:val="00C81B36"/>
    <w:rsid w:val="00C85E88"/>
    <w:rsid w:val="00C86EDF"/>
    <w:rsid w:val="00C938B4"/>
    <w:rsid w:val="00CA1A73"/>
    <w:rsid w:val="00CA4F11"/>
    <w:rsid w:val="00CA55D3"/>
    <w:rsid w:val="00CA569C"/>
    <w:rsid w:val="00CB0FC9"/>
    <w:rsid w:val="00CB15DC"/>
    <w:rsid w:val="00CB2B70"/>
    <w:rsid w:val="00CB56FC"/>
    <w:rsid w:val="00CB5BC7"/>
    <w:rsid w:val="00CC0964"/>
    <w:rsid w:val="00CC1FDA"/>
    <w:rsid w:val="00CC2184"/>
    <w:rsid w:val="00CC5C39"/>
    <w:rsid w:val="00CD3EBD"/>
    <w:rsid w:val="00CD7EF8"/>
    <w:rsid w:val="00CE5E29"/>
    <w:rsid w:val="00CE642A"/>
    <w:rsid w:val="00CE6515"/>
    <w:rsid w:val="00CF262A"/>
    <w:rsid w:val="00CF2C2F"/>
    <w:rsid w:val="00CF53E9"/>
    <w:rsid w:val="00CF6F18"/>
    <w:rsid w:val="00CF7786"/>
    <w:rsid w:val="00D034CB"/>
    <w:rsid w:val="00D062CC"/>
    <w:rsid w:val="00D07215"/>
    <w:rsid w:val="00D128D5"/>
    <w:rsid w:val="00D13D4C"/>
    <w:rsid w:val="00D30EC9"/>
    <w:rsid w:val="00D34AB9"/>
    <w:rsid w:val="00D369F8"/>
    <w:rsid w:val="00D41B6A"/>
    <w:rsid w:val="00D4384C"/>
    <w:rsid w:val="00D51A34"/>
    <w:rsid w:val="00D65210"/>
    <w:rsid w:val="00D80743"/>
    <w:rsid w:val="00D8598E"/>
    <w:rsid w:val="00D91E69"/>
    <w:rsid w:val="00D92F9D"/>
    <w:rsid w:val="00D95360"/>
    <w:rsid w:val="00D96F64"/>
    <w:rsid w:val="00D973FA"/>
    <w:rsid w:val="00DA3913"/>
    <w:rsid w:val="00DC0909"/>
    <w:rsid w:val="00DC67CA"/>
    <w:rsid w:val="00DC701F"/>
    <w:rsid w:val="00DC7847"/>
    <w:rsid w:val="00DD06DE"/>
    <w:rsid w:val="00DD4C05"/>
    <w:rsid w:val="00DD4E1A"/>
    <w:rsid w:val="00DD6A65"/>
    <w:rsid w:val="00DE4A05"/>
    <w:rsid w:val="00DE6D73"/>
    <w:rsid w:val="00DE736E"/>
    <w:rsid w:val="00DF399B"/>
    <w:rsid w:val="00DF3E67"/>
    <w:rsid w:val="00DF5D23"/>
    <w:rsid w:val="00E007D0"/>
    <w:rsid w:val="00E02A63"/>
    <w:rsid w:val="00E05609"/>
    <w:rsid w:val="00E1156C"/>
    <w:rsid w:val="00E126AC"/>
    <w:rsid w:val="00E12E95"/>
    <w:rsid w:val="00E12EB6"/>
    <w:rsid w:val="00E1401C"/>
    <w:rsid w:val="00E15093"/>
    <w:rsid w:val="00E151FB"/>
    <w:rsid w:val="00E16B99"/>
    <w:rsid w:val="00E256AA"/>
    <w:rsid w:val="00E32524"/>
    <w:rsid w:val="00E360D2"/>
    <w:rsid w:val="00E446C0"/>
    <w:rsid w:val="00E4470D"/>
    <w:rsid w:val="00E527A0"/>
    <w:rsid w:val="00E53CE3"/>
    <w:rsid w:val="00E609FA"/>
    <w:rsid w:val="00E626E2"/>
    <w:rsid w:val="00E83F59"/>
    <w:rsid w:val="00E84FD2"/>
    <w:rsid w:val="00E86610"/>
    <w:rsid w:val="00E87AE0"/>
    <w:rsid w:val="00E9176B"/>
    <w:rsid w:val="00EA4336"/>
    <w:rsid w:val="00EB2C93"/>
    <w:rsid w:val="00EB318A"/>
    <w:rsid w:val="00EB3C9E"/>
    <w:rsid w:val="00EB5700"/>
    <w:rsid w:val="00EB7F33"/>
    <w:rsid w:val="00EC673F"/>
    <w:rsid w:val="00EE54EC"/>
    <w:rsid w:val="00EF21B3"/>
    <w:rsid w:val="00EF29B0"/>
    <w:rsid w:val="00EF4B17"/>
    <w:rsid w:val="00F01129"/>
    <w:rsid w:val="00F037EF"/>
    <w:rsid w:val="00F06759"/>
    <w:rsid w:val="00F1299A"/>
    <w:rsid w:val="00F12ACA"/>
    <w:rsid w:val="00F17618"/>
    <w:rsid w:val="00F20DD2"/>
    <w:rsid w:val="00F23497"/>
    <w:rsid w:val="00F3114F"/>
    <w:rsid w:val="00F359A1"/>
    <w:rsid w:val="00F37454"/>
    <w:rsid w:val="00F3769F"/>
    <w:rsid w:val="00F37FEA"/>
    <w:rsid w:val="00F5700E"/>
    <w:rsid w:val="00F60544"/>
    <w:rsid w:val="00F648B1"/>
    <w:rsid w:val="00F678A6"/>
    <w:rsid w:val="00F7359D"/>
    <w:rsid w:val="00F74088"/>
    <w:rsid w:val="00F826BB"/>
    <w:rsid w:val="00F83EE0"/>
    <w:rsid w:val="00F84B44"/>
    <w:rsid w:val="00F91004"/>
    <w:rsid w:val="00F9186B"/>
    <w:rsid w:val="00F96E74"/>
    <w:rsid w:val="00FA07EE"/>
    <w:rsid w:val="00FA2093"/>
    <w:rsid w:val="00FA29AC"/>
    <w:rsid w:val="00FB4CB8"/>
    <w:rsid w:val="00FB60E0"/>
    <w:rsid w:val="00FC0FFC"/>
    <w:rsid w:val="00FC2133"/>
    <w:rsid w:val="00FC6786"/>
    <w:rsid w:val="00FD1E5F"/>
    <w:rsid w:val="00FE2173"/>
    <w:rsid w:val="00FF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DAF80"/>
  <w15:chartTrackingRefBased/>
  <w15:docId w15:val="{79A5F5C7-B8E3-4F29-9E8B-174870924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2C2"/>
    <w:pPr>
      <w:spacing w:before="120" w:after="0" w:line="240" w:lineRule="auto"/>
    </w:pPr>
    <w:rPr>
      <w:rFonts w:ascii="Times New Roman" w:eastAsia="MS Mincho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4F02C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Cs w:val="32"/>
      <w:lang w:val="en-GB" w:eastAsia="ja-JP"/>
    </w:rPr>
  </w:style>
  <w:style w:type="paragraph" w:styleId="Heading2">
    <w:name w:val="heading 2"/>
    <w:basedOn w:val="Normal"/>
    <w:next w:val="Normal"/>
    <w:link w:val="Heading2Char"/>
    <w:rsid w:val="004F02C2"/>
    <w:pPr>
      <w:keepNext/>
      <w:numPr>
        <w:ilvl w:val="1"/>
        <w:numId w:val="9"/>
      </w:numPr>
      <w:spacing w:before="240" w:after="60"/>
      <w:outlineLvl w:val="1"/>
    </w:pPr>
    <w:rPr>
      <w:rFonts w:cs="Arial"/>
      <w:b/>
      <w:bCs/>
      <w:iCs/>
      <w:szCs w:val="28"/>
      <w:lang w:val="en-GB" w:eastAsia="ja-JP"/>
    </w:rPr>
  </w:style>
  <w:style w:type="paragraph" w:styleId="Heading3">
    <w:name w:val="heading 3"/>
    <w:basedOn w:val="Normal"/>
    <w:next w:val="Normal"/>
    <w:link w:val="Heading3Char"/>
    <w:rsid w:val="004F02C2"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Cs w:val="26"/>
      <w:lang w:val="en-GB" w:eastAsia="ja-JP"/>
    </w:rPr>
  </w:style>
  <w:style w:type="paragraph" w:styleId="Heading4">
    <w:name w:val="heading 4"/>
    <w:basedOn w:val="Normal"/>
    <w:next w:val="Normal"/>
    <w:link w:val="Heading4Char"/>
    <w:qFormat/>
    <w:rsid w:val="004F02C2"/>
    <w:pPr>
      <w:keepNext/>
      <w:numPr>
        <w:ilvl w:val="3"/>
        <w:numId w:val="9"/>
      </w:numPr>
      <w:spacing w:before="240" w:after="60"/>
      <w:outlineLvl w:val="3"/>
    </w:pPr>
    <w:rPr>
      <w:b/>
      <w:bCs/>
      <w:szCs w:val="28"/>
      <w:lang w:val="en-GB" w:eastAsia="ja-JP"/>
    </w:rPr>
  </w:style>
  <w:style w:type="paragraph" w:styleId="Heading5">
    <w:name w:val="heading 5"/>
    <w:basedOn w:val="Normal"/>
    <w:next w:val="Normal"/>
    <w:link w:val="Heading5Char"/>
    <w:qFormat/>
    <w:rsid w:val="004F02C2"/>
    <w:pPr>
      <w:numPr>
        <w:ilvl w:val="4"/>
        <w:numId w:val="9"/>
      </w:numPr>
      <w:spacing w:before="240" w:after="60"/>
      <w:outlineLvl w:val="4"/>
    </w:pPr>
    <w:rPr>
      <w:b/>
      <w:bCs/>
      <w:i/>
      <w:iCs/>
      <w:szCs w:val="26"/>
      <w:lang w:val="en-GB" w:eastAsia="ja-JP"/>
    </w:rPr>
  </w:style>
  <w:style w:type="paragraph" w:styleId="Heading6">
    <w:name w:val="heading 6"/>
    <w:basedOn w:val="Normal"/>
    <w:next w:val="Normal"/>
    <w:link w:val="Heading6Char"/>
    <w:rsid w:val="004F02C2"/>
    <w:pPr>
      <w:numPr>
        <w:ilvl w:val="5"/>
        <w:numId w:val="9"/>
      </w:numPr>
      <w:spacing w:before="240" w:after="60"/>
      <w:outlineLvl w:val="5"/>
    </w:pPr>
    <w:rPr>
      <w:b/>
      <w:bCs/>
      <w:szCs w:val="22"/>
      <w:lang w:val="en-GB" w:eastAsia="ja-JP"/>
    </w:rPr>
  </w:style>
  <w:style w:type="paragraph" w:styleId="Heading7">
    <w:name w:val="heading 7"/>
    <w:basedOn w:val="Normal"/>
    <w:next w:val="Normal"/>
    <w:link w:val="Heading7Char"/>
    <w:rsid w:val="004F02C2"/>
    <w:pPr>
      <w:numPr>
        <w:ilvl w:val="6"/>
        <w:numId w:val="9"/>
      </w:numPr>
      <w:spacing w:before="240" w:after="60"/>
      <w:outlineLvl w:val="6"/>
    </w:pPr>
    <w:rPr>
      <w:szCs w:val="24"/>
      <w:lang w:val="en-GB" w:eastAsia="ja-JP"/>
    </w:rPr>
  </w:style>
  <w:style w:type="paragraph" w:styleId="Heading8">
    <w:name w:val="heading 8"/>
    <w:basedOn w:val="Normal"/>
    <w:next w:val="Normal"/>
    <w:link w:val="Heading8Char"/>
    <w:rsid w:val="004F02C2"/>
    <w:pPr>
      <w:numPr>
        <w:ilvl w:val="7"/>
        <w:numId w:val="9"/>
      </w:numPr>
      <w:spacing w:before="240" w:after="60"/>
      <w:outlineLvl w:val="7"/>
    </w:pPr>
    <w:rPr>
      <w:i/>
      <w:iCs/>
      <w:szCs w:val="24"/>
      <w:lang w:val="en-GB" w:eastAsia="ja-JP"/>
    </w:rPr>
  </w:style>
  <w:style w:type="paragraph" w:styleId="Heading9">
    <w:name w:val="heading 9"/>
    <w:basedOn w:val="Normal"/>
    <w:next w:val="Normal"/>
    <w:link w:val="Heading9Char"/>
    <w:rsid w:val="004F02C2"/>
    <w:pPr>
      <w:numPr>
        <w:ilvl w:val="8"/>
        <w:numId w:val="9"/>
      </w:numPr>
      <w:spacing w:before="240" w:after="60"/>
      <w:outlineLvl w:val="8"/>
    </w:pPr>
    <w:rPr>
      <w:rFonts w:cs="Arial"/>
      <w:szCs w:val="22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F02C2"/>
    <w:rPr>
      <w:rFonts w:ascii="Times New Roman" w:eastAsia="MS Mincho" w:hAnsi="Times New Roman" w:cs="Arial"/>
      <w:b/>
      <w:bCs/>
      <w:kern w:val="32"/>
      <w:sz w:val="24"/>
      <w:szCs w:val="32"/>
      <w:lang w:val="en-GB" w:eastAsia="ja-JP"/>
    </w:rPr>
  </w:style>
  <w:style w:type="paragraph" w:customStyle="1" w:styleId="AnnexNotitle">
    <w:name w:val="Annex_No &amp; title"/>
    <w:basedOn w:val="Normal"/>
    <w:next w:val="Normal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Times New Roman"/>
      <w:b/>
      <w:sz w:val="28"/>
      <w:lang w:val="en-GB" w:eastAsia="en-US"/>
    </w:rPr>
  </w:style>
  <w:style w:type="paragraph" w:customStyle="1" w:styleId="AppendixNotitle">
    <w:name w:val="Appendix_No &amp; title"/>
    <w:basedOn w:val="AnnexNotitle"/>
    <w:next w:val="Normal"/>
    <w:rsid w:val="004F02C2"/>
  </w:style>
  <w:style w:type="paragraph" w:customStyle="1" w:styleId="ASN1">
    <w:name w:val="ASN.1"/>
    <w:rsid w:val="004F02C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after="0" w:line="240" w:lineRule="auto"/>
    </w:pPr>
    <w:rPr>
      <w:rFonts w:ascii="Courier New" w:eastAsia="Times New Roman" w:hAnsi="Courier New" w:cs="Times New Roman"/>
      <w:b/>
      <w:noProof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4F02C2"/>
    <w:rPr>
      <w:rFonts w:ascii="ヒラギノ角ゴ Pro W3" w:eastAsia="ヒラギノ角ゴ Pro W3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F02C2"/>
    <w:rPr>
      <w:rFonts w:ascii="ヒラギノ角ゴ Pro W3" w:eastAsia="ヒラギノ角ゴ Pro W3" w:hAnsi="Times New Roman" w:cs="Times New Roman"/>
      <w:sz w:val="18"/>
      <w:szCs w:val="18"/>
      <w:lang w:eastAsia="zh-CN"/>
    </w:rPr>
  </w:style>
  <w:style w:type="paragraph" w:styleId="Caption">
    <w:name w:val="caption"/>
    <w:basedOn w:val="Normal"/>
    <w:next w:val="Normal"/>
    <w:rsid w:val="004F02C2"/>
    <w:pPr>
      <w:spacing w:after="120"/>
      <w:jc w:val="center"/>
    </w:pPr>
    <w:rPr>
      <w:rFonts w:eastAsia="Times New Roman"/>
      <w:b/>
      <w:bCs/>
      <w:szCs w:val="24"/>
      <w:lang w:val="en-GB" w:eastAsia="en-US"/>
    </w:rPr>
  </w:style>
  <w:style w:type="character" w:styleId="CommentReference">
    <w:name w:val="annotation reference"/>
    <w:semiHidden/>
    <w:rsid w:val="004F02C2"/>
    <w:rPr>
      <w:sz w:val="16"/>
    </w:rPr>
  </w:style>
  <w:style w:type="paragraph" w:styleId="CommentText">
    <w:name w:val="annotation text"/>
    <w:basedOn w:val="Normal"/>
    <w:link w:val="CommentTextChar"/>
    <w:semiHidden/>
    <w:rsid w:val="004F02C2"/>
    <w:rPr>
      <w:rFonts w:eastAsia="Times New Roman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4F02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F02C2"/>
    <w:rPr>
      <w:rFonts w:eastAsia="MS Mincho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4F02C2"/>
    <w:rPr>
      <w:rFonts w:ascii="Times New Roman" w:eastAsia="MS Mincho" w:hAnsi="Times New Roman" w:cs="Times New Roman"/>
      <w:b/>
      <w:bCs/>
      <w:sz w:val="20"/>
      <w:szCs w:val="20"/>
      <w:lang w:eastAsia="zh-CN"/>
    </w:rPr>
  </w:style>
  <w:style w:type="character" w:styleId="Emphasis">
    <w:name w:val="Emphasis"/>
    <w:rsid w:val="004F02C2"/>
    <w:rPr>
      <w:i/>
      <w:iCs/>
    </w:rPr>
  </w:style>
  <w:style w:type="paragraph" w:customStyle="1" w:styleId="Equation">
    <w:name w:val="Equation"/>
    <w:basedOn w:val="Normal"/>
    <w:rsid w:val="004F02C2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lang w:val="en-GB" w:eastAsia="en-US"/>
    </w:rPr>
  </w:style>
  <w:style w:type="paragraph" w:customStyle="1" w:styleId="Figure">
    <w:name w:val="Figure"/>
    <w:basedOn w:val="Normal"/>
    <w:next w:val="Normal"/>
    <w:link w:val="FigureChar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Times New Roman"/>
      <w:lang w:val="en-GB" w:eastAsia="en-US"/>
    </w:rPr>
  </w:style>
  <w:style w:type="paragraph" w:customStyle="1" w:styleId="Figurelegend">
    <w:name w:val="Figure_legend"/>
    <w:basedOn w:val="Normal"/>
    <w:rsid w:val="004F02C2"/>
    <w:pPr>
      <w:keepNext/>
      <w:keepLines/>
      <w:overflowPunct w:val="0"/>
      <w:autoSpaceDE w:val="0"/>
      <w:autoSpaceDN w:val="0"/>
      <w:adjustRightInd w:val="0"/>
      <w:spacing w:before="20" w:after="20"/>
    </w:pPr>
    <w:rPr>
      <w:rFonts w:eastAsia="Times New Roman"/>
      <w:sz w:val="18"/>
      <w:lang w:val="en-GB" w:eastAsia="en-US"/>
    </w:rPr>
  </w:style>
  <w:style w:type="paragraph" w:customStyle="1" w:styleId="FigureNotitle">
    <w:name w:val="Figure_No &amp; title"/>
    <w:basedOn w:val="Normal"/>
    <w:next w:val="Normal"/>
    <w:qFormat/>
    <w:rsid w:val="004F02C2"/>
    <w:pPr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Times New Roman"/>
      <w:b/>
      <w:lang w:val="en-GB" w:eastAsia="en-US"/>
    </w:rPr>
  </w:style>
  <w:style w:type="character" w:styleId="FollowedHyperlink">
    <w:name w:val="FollowedHyperlink"/>
    <w:rsid w:val="004F02C2"/>
    <w:rPr>
      <w:color w:val="800080"/>
      <w:u w:val="single"/>
    </w:rPr>
  </w:style>
  <w:style w:type="paragraph" w:styleId="Footer">
    <w:name w:val="footer"/>
    <w:basedOn w:val="Normal"/>
    <w:link w:val="FooterChar"/>
    <w:rsid w:val="004F02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F02C2"/>
    <w:rPr>
      <w:rFonts w:ascii="Times New Roman" w:eastAsia="MS Mincho" w:hAnsi="Times New Roman" w:cs="Times New Roman"/>
      <w:sz w:val="24"/>
      <w:szCs w:val="20"/>
      <w:lang w:eastAsia="zh-CN"/>
    </w:rPr>
  </w:style>
  <w:style w:type="paragraph" w:styleId="Header">
    <w:name w:val="header"/>
    <w:basedOn w:val="Normal"/>
    <w:link w:val="HeaderChar"/>
    <w:rsid w:val="004F02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F02C2"/>
    <w:rPr>
      <w:rFonts w:ascii="Times New Roman" w:eastAsia="MS Mincho" w:hAnsi="Times New Roman" w:cs="Times New Roman"/>
      <w:sz w:val="24"/>
      <w:szCs w:val="20"/>
      <w:lang w:eastAsia="zh-CN"/>
    </w:rPr>
  </w:style>
  <w:style w:type="paragraph" w:customStyle="1" w:styleId="Heading1Centered">
    <w:name w:val="Heading 1 Centered"/>
    <w:basedOn w:val="Heading1"/>
    <w:rsid w:val="004F02C2"/>
    <w:pPr>
      <w:keepLines/>
      <w:numPr>
        <w:numId w:val="0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0"/>
      <w:jc w:val="center"/>
      <w:textAlignment w:val="baseline"/>
    </w:pPr>
    <w:rPr>
      <w:rFonts w:cs="Times New Roman"/>
      <w:kern w:val="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4F02C2"/>
    <w:rPr>
      <w:rFonts w:ascii="Times New Roman" w:eastAsia="MS Mincho" w:hAnsi="Times New Roman" w:cs="Arial"/>
      <w:b/>
      <w:bCs/>
      <w:iCs/>
      <w:sz w:val="24"/>
      <w:szCs w:val="28"/>
      <w:lang w:val="en-GB" w:eastAsia="ja-JP"/>
    </w:rPr>
  </w:style>
  <w:style w:type="character" w:customStyle="1" w:styleId="Heading3Char">
    <w:name w:val="Heading 3 Char"/>
    <w:basedOn w:val="DefaultParagraphFont"/>
    <w:link w:val="Heading3"/>
    <w:rsid w:val="004F02C2"/>
    <w:rPr>
      <w:rFonts w:ascii="Times New Roman" w:eastAsia="MS Mincho" w:hAnsi="Times New Roman" w:cs="Arial"/>
      <w:b/>
      <w:bCs/>
      <w:sz w:val="24"/>
      <w:szCs w:val="26"/>
      <w:lang w:val="en-GB" w:eastAsia="ja-JP"/>
    </w:rPr>
  </w:style>
  <w:style w:type="character" w:customStyle="1" w:styleId="Heading4Char">
    <w:name w:val="Heading 4 Char"/>
    <w:basedOn w:val="DefaultParagraphFont"/>
    <w:link w:val="Heading4"/>
    <w:rsid w:val="004F02C2"/>
    <w:rPr>
      <w:rFonts w:ascii="Times New Roman" w:eastAsia="MS Mincho" w:hAnsi="Times New Roman" w:cs="Times New Roman"/>
      <w:b/>
      <w:bCs/>
      <w:sz w:val="24"/>
      <w:szCs w:val="28"/>
      <w:lang w:val="en-GB" w:eastAsia="ja-JP"/>
    </w:rPr>
  </w:style>
  <w:style w:type="character" w:customStyle="1" w:styleId="Heading5Char">
    <w:name w:val="Heading 5 Char"/>
    <w:basedOn w:val="DefaultParagraphFont"/>
    <w:link w:val="Heading5"/>
    <w:rsid w:val="004F02C2"/>
    <w:rPr>
      <w:rFonts w:ascii="Times New Roman" w:eastAsia="MS Mincho" w:hAnsi="Times New Roman" w:cs="Times New Roman"/>
      <w:b/>
      <w:bCs/>
      <w:i/>
      <w:iCs/>
      <w:sz w:val="24"/>
      <w:szCs w:val="26"/>
      <w:lang w:val="en-GB" w:eastAsia="ja-JP"/>
    </w:rPr>
  </w:style>
  <w:style w:type="character" w:customStyle="1" w:styleId="Heading6Char">
    <w:name w:val="Heading 6 Char"/>
    <w:basedOn w:val="DefaultParagraphFont"/>
    <w:link w:val="Heading6"/>
    <w:rsid w:val="004F02C2"/>
    <w:rPr>
      <w:rFonts w:ascii="Times New Roman" w:eastAsia="MS Mincho" w:hAnsi="Times New Roman" w:cs="Times New Roman"/>
      <w:b/>
      <w:bCs/>
      <w:sz w:val="24"/>
      <w:lang w:val="en-GB" w:eastAsia="ja-JP"/>
    </w:rPr>
  </w:style>
  <w:style w:type="character" w:customStyle="1" w:styleId="Heading7Char">
    <w:name w:val="Heading 7 Char"/>
    <w:basedOn w:val="DefaultParagraphFont"/>
    <w:link w:val="Heading7"/>
    <w:rsid w:val="004F02C2"/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Heading8Char">
    <w:name w:val="Heading 8 Char"/>
    <w:basedOn w:val="DefaultParagraphFont"/>
    <w:link w:val="Heading8"/>
    <w:rsid w:val="004F02C2"/>
    <w:rPr>
      <w:rFonts w:ascii="Times New Roman" w:eastAsia="MS Mincho" w:hAnsi="Times New Roman" w:cs="Times New Roman"/>
      <w:i/>
      <w:iCs/>
      <w:sz w:val="24"/>
      <w:szCs w:val="24"/>
      <w:lang w:val="en-GB" w:eastAsia="ja-JP"/>
    </w:rPr>
  </w:style>
  <w:style w:type="character" w:customStyle="1" w:styleId="Heading9Char">
    <w:name w:val="Heading 9 Char"/>
    <w:basedOn w:val="DefaultParagraphFont"/>
    <w:link w:val="Heading9"/>
    <w:rsid w:val="004F02C2"/>
    <w:rPr>
      <w:rFonts w:ascii="Times New Roman" w:eastAsia="MS Mincho" w:hAnsi="Times New Roman" w:cs="Arial"/>
      <w:sz w:val="24"/>
      <w:lang w:val="en-GB" w:eastAsia="ja-JP"/>
    </w:rPr>
  </w:style>
  <w:style w:type="paragraph" w:customStyle="1" w:styleId="Headingb">
    <w:name w:val="Heading_b"/>
    <w:basedOn w:val="Normal"/>
    <w:next w:val="Normal"/>
    <w:qFormat/>
    <w:rsid w:val="004F02C2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b/>
      <w:lang w:val="en-GB" w:eastAsia="ja-JP"/>
    </w:rPr>
  </w:style>
  <w:style w:type="paragraph" w:customStyle="1" w:styleId="Headingi">
    <w:name w:val="Heading_i"/>
    <w:basedOn w:val="Normal"/>
    <w:next w:val="Normal"/>
    <w:rsid w:val="004F02C2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i/>
      <w:lang w:val="en-GB" w:eastAsia="ja-JP"/>
    </w:rPr>
  </w:style>
  <w:style w:type="paragraph" w:customStyle="1" w:styleId="Headingib">
    <w:name w:val="Heading_ib"/>
    <w:basedOn w:val="Headingi"/>
    <w:qFormat/>
    <w:rsid w:val="004F02C2"/>
    <w:rPr>
      <w:b/>
      <w:bCs/>
    </w:rPr>
  </w:style>
  <w:style w:type="character" w:styleId="Hyperlink">
    <w:name w:val="Hyperlink"/>
    <w:uiPriority w:val="99"/>
    <w:rsid w:val="004F02C2"/>
    <w:rPr>
      <w:color w:val="0000FF"/>
      <w:u w:val="single"/>
    </w:rPr>
  </w:style>
  <w:style w:type="paragraph" w:styleId="List2">
    <w:name w:val="List 2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566" w:hanging="283"/>
      <w:textAlignment w:val="baseline"/>
    </w:pPr>
    <w:rPr>
      <w:rFonts w:eastAsia="Times New Roman"/>
      <w:szCs w:val="24"/>
      <w:lang w:val="en-GB" w:eastAsia="en-US"/>
    </w:rPr>
  </w:style>
  <w:style w:type="paragraph" w:styleId="List3">
    <w:name w:val="List 3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849" w:hanging="283"/>
      <w:textAlignment w:val="baseline"/>
    </w:pPr>
    <w:rPr>
      <w:rFonts w:eastAsia="Times New Roman"/>
      <w:szCs w:val="24"/>
      <w:lang w:val="en-GB" w:eastAsia="en-US"/>
    </w:rPr>
  </w:style>
  <w:style w:type="paragraph" w:styleId="List4">
    <w:name w:val="List 4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1132" w:hanging="283"/>
      <w:textAlignment w:val="baseline"/>
    </w:pPr>
    <w:rPr>
      <w:rFonts w:eastAsia="Times New Roman"/>
      <w:szCs w:val="24"/>
      <w:lang w:val="en-GB" w:eastAsia="en-US"/>
    </w:rPr>
  </w:style>
  <w:style w:type="paragraph" w:styleId="List5">
    <w:name w:val="List 5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1415" w:hanging="283"/>
      <w:textAlignment w:val="baseline"/>
    </w:pPr>
    <w:rPr>
      <w:rFonts w:eastAsia="Times New Roman"/>
      <w:szCs w:val="24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4F02C2"/>
    <w:pPr>
      <w:tabs>
        <w:tab w:val="left" w:pos="794"/>
        <w:tab w:val="left" w:pos="1191"/>
        <w:tab w:val="left" w:pos="1588"/>
        <w:tab w:val="left" w:pos="1985"/>
      </w:tabs>
      <w:spacing w:before="320"/>
    </w:pPr>
    <w:rPr>
      <w:rFonts w:eastAsia="SimSun"/>
      <w:lang w:val="en-GB" w:eastAsia="en-US"/>
    </w:rPr>
  </w:style>
  <w:style w:type="paragraph" w:customStyle="1" w:styleId="Normalaftertitle0">
    <w:name w:val="Normal_after_title"/>
    <w:basedOn w:val="Normal"/>
    <w:next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textAlignment w:val="baseline"/>
    </w:pPr>
    <w:rPr>
      <w:rFonts w:eastAsia="SimSun"/>
      <w:lang w:val="en-GB" w:eastAsia="en-US"/>
    </w:rPr>
  </w:style>
  <w:style w:type="character" w:styleId="PageNumber">
    <w:name w:val="page number"/>
    <w:basedOn w:val="DefaultParagraphFont"/>
    <w:rsid w:val="004F02C2"/>
  </w:style>
  <w:style w:type="paragraph" w:styleId="Quote">
    <w:name w:val="Quote"/>
    <w:basedOn w:val="Normal"/>
    <w:next w:val="Normal"/>
    <w:link w:val="QuoteChar"/>
    <w:uiPriority w:val="29"/>
    <w:rsid w:val="004F02C2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4F02C2"/>
    <w:rPr>
      <w:rFonts w:ascii="Times New Roman" w:eastAsia="MS Mincho" w:hAnsi="Times New Roman" w:cs="Times New Roman"/>
      <w:i/>
      <w:iCs/>
      <w:color w:val="404040"/>
      <w:sz w:val="24"/>
      <w:szCs w:val="20"/>
      <w:lang w:eastAsia="zh-CN"/>
    </w:rPr>
  </w:style>
  <w:style w:type="paragraph" w:customStyle="1" w:styleId="RecNo">
    <w:name w:val="Rec_No"/>
    <w:basedOn w:val="Normal"/>
    <w:next w:val="Normal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b/>
      <w:sz w:val="28"/>
      <w:lang w:val="en-GB" w:eastAsia="en-US"/>
    </w:rPr>
  </w:style>
  <w:style w:type="paragraph" w:customStyle="1" w:styleId="Rectitle">
    <w:name w:val="Rec_title"/>
    <w:basedOn w:val="Normal"/>
    <w:next w:val="Normalaftertitle0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rFonts w:eastAsia="SimSun"/>
      <w:b/>
      <w:sz w:val="28"/>
      <w:lang w:val="en-GB" w:eastAsia="en-US"/>
    </w:rPr>
  </w:style>
  <w:style w:type="character" w:styleId="Strong">
    <w:name w:val="Strong"/>
    <w:rsid w:val="004F02C2"/>
    <w:rPr>
      <w:b/>
      <w:bCs/>
    </w:rPr>
  </w:style>
  <w:style w:type="table" w:styleId="TableGrid">
    <w:name w:val="Table Grid"/>
    <w:basedOn w:val="TableNormal"/>
    <w:rsid w:val="004F0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4F02C2"/>
    <w:pPr>
      <w:tabs>
        <w:tab w:val="right" w:leader="dot" w:pos="9639"/>
      </w:tabs>
      <w:overflowPunct w:val="0"/>
      <w:autoSpaceDE w:val="0"/>
      <w:autoSpaceDN w:val="0"/>
      <w:adjustRightInd w:val="0"/>
      <w:textAlignment w:val="baseline"/>
    </w:pPr>
    <w:rPr>
      <w:smallCaps/>
      <w:sz w:val="20"/>
      <w:szCs w:val="24"/>
      <w:lang w:val="en-GB" w:eastAsia="en-US"/>
    </w:rPr>
  </w:style>
  <w:style w:type="paragraph" w:customStyle="1" w:styleId="Tablehead">
    <w:name w:val="Table_head"/>
    <w:basedOn w:val="Normal"/>
    <w:next w:val="Normal"/>
    <w:link w:val="TableheadChar"/>
    <w:qFormat/>
    <w:rsid w:val="004F02C2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eastAsia="Times New Roman"/>
      <w:b/>
      <w:sz w:val="22"/>
      <w:lang w:val="en-GB" w:eastAsia="en-US"/>
    </w:rPr>
  </w:style>
  <w:style w:type="paragraph" w:customStyle="1" w:styleId="Tablelegend">
    <w:name w:val="Table_legend"/>
    <w:basedOn w:val="Normal"/>
    <w:rsid w:val="004F02C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after="40"/>
      <w:textAlignment w:val="baseline"/>
    </w:pPr>
    <w:rPr>
      <w:rFonts w:eastAsia="Times New Roman"/>
      <w:sz w:val="22"/>
      <w:lang w:val="en-GB" w:eastAsia="en-US"/>
    </w:rPr>
  </w:style>
  <w:style w:type="paragraph" w:customStyle="1" w:styleId="TableNotitle">
    <w:name w:val="Table_No &amp; title"/>
    <w:basedOn w:val="Normal"/>
    <w:next w:val="Normal"/>
    <w:qFormat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eastAsia="Times New Roman"/>
      <w:b/>
      <w:lang w:val="en-GB" w:eastAsia="en-US"/>
    </w:rPr>
  </w:style>
  <w:style w:type="paragraph" w:customStyle="1" w:styleId="Tabletext">
    <w:name w:val="Table_text"/>
    <w:basedOn w:val="Normal"/>
    <w:link w:val="TabletextChar"/>
    <w:qFormat/>
    <w:rsid w:val="004F02C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/>
      <w:sz w:val="22"/>
      <w:lang w:val="en-GB" w:eastAsia="en-US"/>
    </w:rPr>
  </w:style>
  <w:style w:type="paragraph" w:customStyle="1" w:styleId="toc0">
    <w:name w:val="toc 0"/>
    <w:basedOn w:val="Normal"/>
    <w:next w:val="TOC1"/>
    <w:rsid w:val="004F02C2"/>
    <w:pPr>
      <w:tabs>
        <w:tab w:val="right" w:pos="9639"/>
      </w:tabs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b/>
      <w:lang w:val="en-GB" w:eastAsia="en-US"/>
    </w:rPr>
  </w:style>
  <w:style w:type="paragraph" w:styleId="TOC1">
    <w:name w:val="toc 1"/>
    <w:basedOn w:val="Normal"/>
    <w:next w:val="Normal"/>
    <w:autoRedefine/>
    <w:uiPriority w:val="39"/>
    <w:rsid w:val="004F02C2"/>
    <w:pPr>
      <w:spacing w:after="120"/>
    </w:pPr>
    <w:rPr>
      <w:b/>
      <w:bCs/>
      <w:caps/>
      <w:sz w:val="20"/>
      <w:szCs w:val="24"/>
    </w:rPr>
  </w:style>
  <w:style w:type="paragraph" w:styleId="TOC2">
    <w:name w:val="toc 2"/>
    <w:basedOn w:val="Normal"/>
    <w:next w:val="Normal"/>
    <w:autoRedefine/>
    <w:uiPriority w:val="39"/>
    <w:rsid w:val="004F02C2"/>
    <w:pPr>
      <w:spacing w:before="0"/>
      <w:ind w:left="240"/>
    </w:pPr>
    <w:rPr>
      <w:smallCaps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4F02C2"/>
    <w:pPr>
      <w:spacing w:before="0"/>
      <w:ind w:left="480"/>
    </w:pPr>
    <w:rPr>
      <w:i/>
      <w:iCs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4F02C2"/>
    <w:pPr>
      <w:spacing w:before="0"/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4F02C2"/>
    <w:pPr>
      <w:spacing w:before="0"/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4F02C2"/>
    <w:pPr>
      <w:spacing w:before="0"/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4F02C2"/>
    <w:pPr>
      <w:spacing w:before="0"/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4F02C2"/>
    <w:pPr>
      <w:spacing w:before="0"/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4F02C2"/>
    <w:pPr>
      <w:spacing w:before="0"/>
      <w:ind w:left="1920"/>
    </w:pPr>
    <w:rPr>
      <w:sz w:val="18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F02C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SimSun" w:hAnsi="Cambria" w:cs="Times New Roman"/>
      <w:color w:val="365F91"/>
      <w:kern w:val="0"/>
      <w:sz w:val="28"/>
      <w:szCs w:val="28"/>
      <w:lang w:val="en-US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F15A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750C3"/>
    <w:pPr>
      <w:ind w:left="720"/>
      <w:contextualSpacing/>
    </w:pPr>
  </w:style>
  <w:style w:type="paragraph" w:customStyle="1" w:styleId="TabletitleBR">
    <w:name w:val="Table_title_BR"/>
    <w:basedOn w:val="Normal"/>
    <w:next w:val="Normal"/>
    <w:qFormat/>
    <w:rsid w:val="0003207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 w:after="120" w:line="259" w:lineRule="auto"/>
      <w:jc w:val="center"/>
      <w:textAlignment w:val="baseline"/>
    </w:pPr>
    <w:rPr>
      <w:rFonts w:eastAsia="Times New Roman"/>
      <w:b/>
      <w:lang w:eastAsia="en-US"/>
    </w:rPr>
  </w:style>
  <w:style w:type="paragraph" w:customStyle="1" w:styleId="enumlev1">
    <w:name w:val="enumlev1"/>
    <w:basedOn w:val="Normal"/>
    <w:link w:val="enumlev1Char"/>
    <w:rsid w:val="0041209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ind w:left="794" w:hanging="794"/>
      <w:jc w:val="both"/>
      <w:textAlignment w:val="baseline"/>
    </w:pPr>
    <w:rPr>
      <w:rFonts w:eastAsia="Times New Roman"/>
      <w:lang w:val="fr-FR" w:eastAsia="en-US"/>
    </w:rPr>
  </w:style>
  <w:style w:type="character" w:customStyle="1" w:styleId="enumlev1Char">
    <w:name w:val="enumlev1 Char"/>
    <w:basedOn w:val="DefaultParagraphFont"/>
    <w:link w:val="enumlev1"/>
    <w:rsid w:val="0041209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rsid w:val="0041209B"/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TableNo">
    <w:name w:val="Table_No"/>
    <w:basedOn w:val="Normal"/>
    <w:next w:val="Normal"/>
    <w:link w:val="TableNoChar"/>
    <w:qFormat/>
    <w:rsid w:val="0041209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eastAsia="Times New Roman"/>
      <w:lang w:val="fr-FR" w:eastAsia="en-US"/>
    </w:rPr>
  </w:style>
  <w:style w:type="character" w:customStyle="1" w:styleId="TableNoChar">
    <w:name w:val="Table_No Char"/>
    <w:link w:val="TableNo"/>
    <w:qFormat/>
    <w:locked/>
    <w:rsid w:val="0041209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textChar">
    <w:name w:val="Table_text Char"/>
    <w:basedOn w:val="DefaultParagraphFont"/>
    <w:link w:val="Tabletext"/>
    <w:qFormat/>
    <w:locked/>
    <w:rsid w:val="0041209B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FigureNo">
    <w:name w:val="Figure_No"/>
    <w:basedOn w:val="Normal"/>
    <w:next w:val="Figuretitle"/>
    <w:link w:val="FigureNoChar"/>
    <w:rsid w:val="0041209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Times New Roman"/>
      <w:caps/>
      <w:sz w:val="18"/>
      <w:lang w:val="fr-FR" w:eastAsia="en-US"/>
    </w:rPr>
  </w:style>
  <w:style w:type="paragraph" w:customStyle="1" w:styleId="Figuretitle">
    <w:name w:val="Figure_title"/>
    <w:basedOn w:val="Normal"/>
    <w:next w:val="Figure"/>
    <w:link w:val="FiguretitleChar"/>
    <w:rsid w:val="0041209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 w:after="120"/>
      <w:jc w:val="center"/>
      <w:textAlignment w:val="baseline"/>
    </w:pPr>
    <w:rPr>
      <w:rFonts w:eastAsia="Times New Roman"/>
      <w:b/>
      <w:sz w:val="18"/>
      <w:lang w:val="fr-FR" w:eastAsia="en-US"/>
    </w:rPr>
  </w:style>
  <w:style w:type="character" w:customStyle="1" w:styleId="FigureChar">
    <w:name w:val="Figure Char"/>
    <w:link w:val="Figure"/>
    <w:locked/>
    <w:rsid w:val="0041209B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guretitleChar">
    <w:name w:val="Figure_title Char"/>
    <w:link w:val="Figuretitle"/>
    <w:locked/>
    <w:rsid w:val="0041209B"/>
    <w:rPr>
      <w:rFonts w:ascii="Times New Roman" w:eastAsia="Times New Roman" w:hAnsi="Times New Roman" w:cs="Times New Roman"/>
      <w:b/>
      <w:sz w:val="18"/>
      <w:szCs w:val="20"/>
      <w:lang w:val="fr-FR"/>
    </w:rPr>
  </w:style>
  <w:style w:type="character" w:customStyle="1" w:styleId="FigureNoChar">
    <w:name w:val="Figure_No Char"/>
    <w:link w:val="FigureNo"/>
    <w:locked/>
    <w:rsid w:val="0041209B"/>
    <w:rPr>
      <w:rFonts w:ascii="Times New Roman" w:eastAsia="Times New Roman" w:hAnsi="Times New Roman" w:cs="Times New Roman"/>
      <w:caps/>
      <w:sz w:val="18"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qFormat/>
    <w:rsid w:val="0041209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 w:after="120"/>
      <w:jc w:val="center"/>
      <w:textAlignment w:val="baseline"/>
    </w:pPr>
    <w:rPr>
      <w:rFonts w:eastAsia="Times New Roman"/>
      <w:b/>
      <w:lang w:val="fr-FR" w:eastAsia="en-US"/>
    </w:rPr>
  </w:style>
  <w:style w:type="character" w:customStyle="1" w:styleId="TabletitleChar">
    <w:name w:val="Table_title Char"/>
    <w:link w:val="Tabletitle"/>
    <w:qFormat/>
    <w:locked/>
    <w:rsid w:val="0041209B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styleId="FootnoteReference">
    <w:name w:val="footnote reference"/>
    <w:basedOn w:val="DefaultParagraphFont"/>
    <w:rsid w:val="0041209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41209B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255" w:hanging="255"/>
      <w:jc w:val="both"/>
      <w:textAlignment w:val="baseline"/>
    </w:pPr>
    <w:rPr>
      <w:rFonts w:eastAsia="Times New Roman"/>
      <w:sz w:val="22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rsid w:val="0041209B"/>
    <w:rPr>
      <w:rFonts w:ascii="Times New Roman" w:eastAsia="Times New Roman" w:hAnsi="Times New Roman" w:cs="Times New Roman"/>
      <w:szCs w:val="20"/>
      <w:lang w:val="fr-FR"/>
    </w:rPr>
  </w:style>
  <w:style w:type="paragraph" w:styleId="Revision">
    <w:name w:val="Revision"/>
    <w:hidden/>
    <w:uiPriority w:val="99"/>
    <w:semiHidden/>
    <w:rsid w:val="004006CC"/>
    <w:pPr>
      <w:spacing w:after="0" w:line="240" w:lineRule="auto"/>
    </w:pPr>
    <w:rPr>
      <w:rFonts w:ascii="Times New Roman" w:eastAsia="MS Mincho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6C27C-8541-4AFD-B9CF-1CE401FA8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 Sealy;USA</dc:creator>
  <cp:keywords/>
  <dc:description/>
  <cp:lastModifiedBy>USA</cp:lastModifiedBy>
  <cp:revision>2</cp:revision>
  <dcterms:created xsi:type="dcterms:W3CDTF">2021-01-26T22:29:00Z</dcterms:created>
  <dcterms:modified xsi:type="dcterms:W3CDTF">2021-01-26T22:29:00Z</dcterms:modified>
</cp:coreProperties>
</file>