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032073" w:rsidRPr="00A02BF0" w14:paraId="19E4AFF4" w14:textId="77777777" w:rsidTr="0041209B">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48D635B" w14:textId="77777777" w:rsidR="00032073" w:rsidRPr="00A02BF0" w:rsidRDefault="00032073" w:rsidP="0041209B">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1F299924" w14:textId="77777777" w:rsidR="00032073" w:rsidRPr="00A02BF0" w:rsidRDefault="00032073" w:rsidP="0041209B">
            <w:pPr>
              <w:pStyle w:val="TabletitleBR"/>
              <w:rPr>
                <w:spacing w:val="-3"/>
                <w:szCs w:val="24"/>
              </w:rPr>
            </w:pPr>
            <w:r w:rsidRPr="00A02BF0">
              <w:rPr>
                <w:spacing w:val="-3"/>
                <w:szCs w:val="24"/>
              </w:rPr>
              <w:t>Fact Sheet</w:t>
            </w:r>
          </w:p>
        </w:tc>
      </w:tr>
      <w:tr w:rsidR="00032073" w:rsidRPr="00E87AE0" w14:paraId="1CCF95F1" w14:textId="77777777" w:rsidTr="0041209B">
        <w:trPr>
          <w:trHeight w:val="951"/>
        </w:trPr>
        <w:tc>
          <w:tcPr>
            <w:tcW w:w="3984" w:type="dxa"/>
            <w:tcBorders>
              <w:left w:val="double" w:sz="6" w:space="0" w:color="auto"/>
            </w:tcBorders>
          </w:tcPr>
          <w:p w14:paraId="753EEE1E" w14:textId="77777777" w:rsidR="00032073" w:rsidRPr="00A02BF0" w:rsidRDefault="00032073" w:rsidP="0041209B">
            <w:pPr>
              <w:spacing w:after="120"/>
              <w:ind w:left="900" w:right="144" w:hanging="756"/>
            </w:pPr>
            <w:r w:rsidRPr="00A02BF0">
              <w:rPr>
                <w:b/>
              </w:rPr>
              <w:t>Working Party:</w:t>
            </w:r>
            <w:r w:rsidRPr="00A02BF0">
              <w:t xml:space="preserve">  ITU-R WP </w:t>
            </w:r>
            <w:r>
              <w:t>1A</w:t>
            </w:r>
          </w:p>
        </w:tc>
        <w:tc>
          <w:tcPr>
            <w:tcW w:w="5409" w:type="dxa"/>
            <w:tcBorders>
              <w:right w:val="double" w:sz="6" w:space="0" w:color="auto"/>
            </w:tcBorders>
          </w:tcPr>
          <w:p w14:paraId="0A41E3DF" w14:textId="41A6E114" w:rsidR="00032073" w:rsidRPr="00903E04" w:rsidRDefault="00032073" w:rsidP="0041209B">
            <w:pPr>
              <w:spacing w:after="120"/>
              <w:ind w:left="144" w:right="144"/>
            </w:pPr>
            <w:r w:rsidRPr="001B04BE">
              <w:rPr>
                <w:b/>
              </w:rPr>
              <w:t>Document No:</w:t>
            </w:r>
            <w:r w:rsidRPr="001B04BE">
              <w:t xml:space="preserve">  </w:t>
            </w:r>
            <w:ins w:id="0" w:author="USA" w:date="2021-01-26T17:30:00Z">
              <w:r w:rsidR="0042027B" w:rsidRPr="0042027B">
                <w:t>USWP1A23_09_FS - WD PDNR ITU-R Recommendation or Report SM.[WPT-EMISSIONS]</w:t>
              </w:r>
            </w:ins>
            <w:del w:id="1" w:author="USA" w:date="2021-01-26T17:30:00Z">
              <w:r w:rsidRPr="001B04BE" w:rsidDel="0042027B">
                <w:delText>USWP1A-</w:delText>
              </w:r>
              <w:r w:rsidR="00903E04" w:rsidDel="0042027B">
                <w:delText>XX</w:delText>
              </w:r>
              <w:r w:rsidRPr="001B04BE" w:rsidDel="0042027B">
                <w:delText>_</w:delText>
              </w:r>
              <w:r w:rsidR="00021A95" w:rsidDel="0042027B">
                <w:delText>SM.[WPT-EMISSIONS]</w:delText>
              </w:r>
              <w:r w:rsidRPr="001B04BE" w:rsidDel="0042027B">
                <w:delText>_</w:delText>
              </w:r>
              <w:r w:rsidR="00903E04" w:rsidRPr="00903E04" w:rsidDel="0042027B">
                <w:delText>Fact</w:delText>
              </w:r>
              <w:r w:rsidR="00903E04" w:rsidDel="0042027B">
                <w:delText>Sheet</w:delText>
              </w:r>
            </w:del>
            <w:bookmarkStart w:id="2" w:name="_GoBack"/>
            <w:bookmarkEnd w:id="2"/>
          </w:p>
        </w:tc>
      </w:tr>
      <w:tr w:rsidR="00032073" w:rsidRPr="00A02BF0" w14:paraId="38D5B042" w14:textId="77777777" w:rsidTr="0041209B">
        <w:trPr>
          <w:trHeight w:val="378"/>
        </w:trPr>
        <w:tc>
          <w:tcPr>
            <w:tcW w:w="3984" w:type="dxa"/>
            <w:tcBorders>
              <w:left w:val="double" w:sz="6" w:space="0" w:color="auto"/>
            </w:tcBorders>
          </w:tcPr>
          <w:p w14:paraId="62B7ED4E" w14:textId="1F5B6832" w:rsidR="00032073" w:rsidRPr="00A02BF0" w:rsidRDefault="00032073" w:rsidP="0041209B">
            <w:pPr>
              <w:ind w:left="144" w:right="144"/>
            </w:pPr>
            <w:r w:rsidRPr="00A02BF0">
              <w:rPr>
                <w:b/>
              </w:rPr>
              <w:t>Ref:</w:t>
            </w:r>
            <w:r>
              <w:rPr>
                <w:b/>
              </w:rPr>
              <w:t xml:space="preserve">  </w:t>
            </w:r>
            <w:r>
              <w:t>ITU-R SM.</w:t>
            </w:r>
            <w:r w:rsidR="002A6933">
              <w:t>[WPT-EMISSIONS]</w:t>
            </w:r>
            <w:r>
              <w:rPr>
                <w:b/>
              </w:rPr>
              <w:br/>
            </w:r>
            <w:r w:rsidRPr="00B96F28">
              <w:t xml:space="preserve"> </w:t>
            </w:r>
          </w:p>
        </w:tc>
        <w:tc>
          <w:tcPr>
            <w:tcW w:w="5409" w:type="dxa"/>
            <w:tcBorders>
              <w:right w:val="double" w:sz="6" w:space="0" w:color="auto"/>
            </w:tcBorders>
          </w:tcPr>
          <w:p w14:paraId="4517B05D" w14:textId="7A4E64AC" w:rsidR="00032073" w:rsidRPr="00A02BF0" w:rsidRDefault="00032073" w:rsidP="0041209B">
            <w:pPr>
              <w:tabs>
                <w:tab w:val="left" w:pos="162"/>
              </w:tabs>
              <w:ind w:left="612" w:right="144" w:hanging="468"/>
            </w:pPr>
            <w:r w:rsidRPr="00A02BF0">
              <w:rPr>
                <w:b/>
              </w:rPr>
              <w:t>Date:</w:t>
            </w:r>
            <w:r w:rsidRPr="00A02BF0">
              <w:t xml:space="preserve">  </w:t>
            </w:r>
            <w:r w:rsidR="00903E04">
              <w:t>27</w:t>
            </w:r>
            <w:r w:rsidR="00A87A70">
              <w:t xml:space="preserve"> </w:t>
            </w:r>
            <w:r w:rsidR="00903E04">
              <w:t>January</w:t>
            </w:r>
            <w:r w:rsidR="00A87A70">
              <w:t xml:space="preserve"> </w:t>
            </w:r>
            <w:r>
              <w:t>202</w:t>
            </w:r>
            <w:r w:rsidR="00903E04">
              <w:t>1</w:t>
            </w:r>
          </w:p>
        </w:tc>
      </w:tr>
      <w:tr w:rsidR="00032073" w:rsidRPr="00A02BF0" w14:paraId="4DFBB261" w14:textId="77777777" w:rsidTr="0041209B">
        <w:trPr>
          <w:trHeight w:val="459"/>
        </w:trPr>
        <w:tc>
          <w:tcPr>
            <w:tcW w:w="9393" w:type="dxa"/>
            <w:gridSpan w:val="2"/>
            <w:tcBorders>
              <w:left w:val="double" w:sz="6" w:space="0" w:color="auto"/>
              <w:right w:val="double" w:sz="6" w:space="0" w:color="auto"/>
            </w:tcBorders>
          </w:tcPr>
          <w:p w14:paraId="05ACB72B" w14:textId="551E36B1" w:rsidR="00032073" w:rsidRPr="00E126AC" w:rsidRDefault="00032073" w:rsidP="0041209B">
            <w:pPr>
              <w:pStyle w:val="Heading2"/>
              <w:rPr>
                <w:b w:val="0"/>
                <w:lang w:eastAsia="zh-CN"/>
              </w:rPr>
            </w:pPr>
            <w:r>
              <w:rPr>
                <w:szCs w:val="24"/>
              </w:rPr>
              <w:t xml:space="preserve">Document Title:  </w:t>
            </w:r>
            <w:r w:rsidRPr="00642C8A">
              <w:rPr>
                <w:b w:val="0"/>
                <w:lang w:eastAsia="zh-CN"/>
              </w:rPr>
              <w:t xml:space="preserve"> </w:t>
            </w:r>
            <w:r w:rsidR="00903E04">
              <w:rPr>
                <w:b w:val="0"/>
                <w:lang w:eastAsia="zh-CN"/>
              </w:rPr>
              <w:t xml:space="preserve">Continuation of previous US contribution to </w:t>
            </w:r>
            <w:r w:rsidR="00021A95">
              <w:rPr>
                <w:b w:val="0"/>
                <w:lang w:eastAsia="zh-CN"/>
              </w:rPr>
              <w:t xml:space="preserve">suppress or deprecate </w:t>
            </w:r>
            <w:r w:rsidR="00021A95" w:rsidRPr="00021A95">
              <w:rPr>
                <w:b w:val="0"/>
                <w:i/>
                <w:iCs w:val="0"/>
                <w:lang w:eastAsia="zh-CN"/>
              </w:rPr>
              <w:t>Working Document Towards a Preliminary Draft New Recommendation [Report] ITU-R SM.[WPT-EMISSIONS]</w:t>
            </w:r>
            <w:r w:rsidR="00021A95">
              <w:rPr>
                <w:b w:val="0"/>
                <w:lang w:eastAsia="zh-CN"/>
              </w:rPr>
              <w:t xml:space="preserve"> to status of a Working Document Towards a Preliminary Draft New Report ITU-R SM.[WPT-EMISSIONS].</w:t>
            </w:r>
          </w:p>
        </w:tc>
      </w:tr>
      <w:tr w:rsidR="00032073" w:rsidRPr="0078706C" w14:paraId="70902D44" w14:textId="77777777" w:rsidTr="0041209B">
        <w:trPr>
          <w:trHeight w:val="1960"/>
        </w:trPr>
        <w:tc>
          <w:tcPr>
            <w:tcW w:w="3984" w:type="dxa"/>
            <w:tcBorders>
              <w:left w:val="double" w:sz="6" w:space="0" w:color="auto"/>
            </w:tcBorders>
          </w:tcPr>
          <w:p w14:paraId="4BF71133" w14:textId="77777777" w:rsidR="00032073" w:rsidRPr="00A02BF0" w:rsidRDefault="00032073" w:rsidP="0041209B">
            <w:pPr>
              <w:ind w:left="144" w:right="144"/>
              <w:rPr>
                <w:b/>
              </w:rPr>
            </w:pPr>
            <w:r w:rsidRPr="00A02BF0">
              <w:rPr>
                <w:b/>
              </w:rPr>
              <w:t>Author(s)/Contributors(s):</w:t>
            </w:r>
          </w:p>
          <w:p w14:paraId="605BA2D3" w14:textId="77777777" w:rsidR="00032073" w:rsidRDefault="00032073" w:rsidP="0041209B">
            <w:pPr>
              <w:ind w:left="144" w:right="144"/>
              <w:rPr>
                <w:bCs/>
                <w:iCs/>
              </w:rPr>
            </w:pPr>
            <w:r>
              <w:rPr>
                <w:bCs/>
                <w:iCs/>
              </w:rPr>
              <w:t>Ky Sealy</w:t>
            </w:r>
          </w:p>
          <w:p w14:paraId="36825590" w14:textId="77777777" w:rsidR="00032073" w:rsidRDefault="00032073" w:rsidP="0041209B">
            <w:pPr>
              <w:ind w:left="144" w:right="144"/>
              <w:rPr>
                <w:bCs/>
                <w:iCs/>
              </w:rPr>
            </w:pPr>
            <w:r>
              <w:rPr>
                <w:bCs/>
                <w:iCs/>
              </w:rPr>
              <w:t>WiTricity Corp.</w:t>
            </w:r>
          </w:p>
          <w:p w14:paraId="41195825" w14:textId="77777777" w:rsidR="00032073" w:rsidRDefault="00032073" w:rsidP="0041209B">
            <w:pPr>
              <w:ind w:left="144" w:right="144"/>
              <w:rPr>
                <w:bCs/>
                <w:iCs/>
              </w:rPr>
            </w:pPr>
          </w:p>
          <w:p w14:paraId="04574D53" w14:textId="77777777" w:rsidR="00032073" w:rsidRDefault="00032073" w:rsidP="0041209B">
            <w:pPr>
              <w:ind w:left="144" w:right="144"/>
              <w:rPr>
                <w:bCs/>
                <w:iCs/>
              </w:rPr>
            </w:pPr>
            <w:r>
              <w:rPr>
                <w:bCs/>
                <w:iCs/>
              </w:rPr>
              <w:t>Jon Sirota</w:t>
            </w:r>
          </w:p>
          <w:p w14:paraId="243E2060" w14:textId="77777777" w:rsidR="00032073" w:rsidRPr="00A02BF0" w:rsidRDefault="00032073" w:rsidP="0041209B">
            <w:pPr>
              <w:ind w:left="144" w:right="144"/>
              <w:rPr>
                <w:bCs/>
                <w:iCs/>
              </w:rPr>
            </w:pPr>
            <w:r>
              <w:rPr>
                <w:bCs/>
                <w:iCs/>
              </w:rPr>
              <w:t>WiTricity Corp.</w:t>
            </w:r>
            <w:r w:rsidRPr="00A02BF0">
              <w:rPr>
                <w:bCs/>
                <w:iCs/>
              </w:rPr>
              <w:br/>
            </w:r>
          </w:p>
        </w:tc>
        <w:tc>
          <w:tcPr>
            <w:tcW w:w="5409" w:type="dxa"/>
            <w:tcBorders>
              <w:right w:val="double" w:sz="6" w:space="0" w:color="auto"/>
            </w:tcBorders>
          </w:tcPr>
          <w:p w14:paraId="7E6CD7B1" w14:textId="77777777" w:rsidR="00032073" w:rsidRPr="00D109F5" w:rsidRDefault="00032073" w:rsidP="0041209B">
            <w:pPr>
              <w:ind w:right="144"/>
              <w:rPr>
                <w:b/>
                <w:bCs/>
              </w:rPr>
            </w:pPr>
          </w:p>
          <w:p w14:paraId="309B92D2" w14:textId="77777777" w:rsidR="00032073" w:rsidRPr="00D109F5" w:rsidRDefault="00032073" w:rsidP="0041209B">
            <w:pPr>
              <w:ind w:right="144"/>
              <w:rPr>
                <w:bCs/>
                <w:lang w:val="fr-FR"/>
              </w:rPr>
            </w:pPr>
            <w:r w:rsidRPr="00D109F5">
              <w:rPr>
                <w:b/>
                <w:bCs/>
                <w:lang w:val="fr-FR"/>
              </w:rPr>
              <w:t>Email</w:t>
            </w:r>
            <w:r w:rsidRPr="00D109F5">
              <w:rPr>
                <w:bCs/>
                <w:lang w:val="fr-FR"/>
              </w:rPr>
              <w:t xml:space="preserve">:  </w:t>
            </w:r>
            <w:r>
              <w:rPr>
                <w:bCs/>
                <w:lang w:val="fr-FR"/>
              </w:rPr>
              <w:t>ky.sealy@witricity.com</w:t>
            </w:r>
            <w:r w:rsidRPr="00D109F5">
              <w:rPr>
                <w:bCs/>
                <w:lang w:val="fr-FR"/>
              </w:rPr>
              <w:br/>
            </w:r>
            <w:r w:rsidRPr="00D109F5">
              <w:rPr>
                <w:b/>
                <w:bCs/>
                <w:lang w:val="fr-FR"/>
              </w:rPr>
              <w:t>Phone</w:t>
            </w:r>
            <w:r w:rsidRPr="00D109F5">
              <w:rPr>
                <w:bCs/>
                <w:lang w:val="fr-FR"/>
              </w:rPr>
              <w:t xml:space="preserve">:  </w:t>
            </w:r>
            <w:r>
              <w:rPr>
                <w:bCs/>
                <w:lang w:val="fr-FR"/>
              </w:rPr>
              <w:t>+1 617-926-2700 x3002</w:t>
            </w:r>
            <w:r w:rsidRPr="00D109F5">
              <w:rPr>
                <w:bCs/>
                <w:lang w:val="fr-FR"/>
              </w:rPr>
              <w:br/>
            </w:r>
          </w:p>
          <w:p w14:paraId="5B5C3CF5" w14:textId="77777777" w:rsidR="00032073" w:rsidRPr="00D109F5" w:rsidRDefault="00032073" w:rsidP="0041209B">
            <w:pPr>
              <w:ind w:right="144"/>
              <w:rPr>
                <w:bCs/>
                <w:lang w:val="fr-FR"/>
              </w:rPr>
            </w:pPr>
            <w:r w:rsidRPr="00D109F5">
              <w:rPr>
                <w:b/>
                <w:bCs/>
                <w:lang w:val="fr-FR"/>
              </w:rPr>
              <w:t>Email</w:t>
            </w:r>
            <w:r w:rsidRPr="00D109F5">
              <w:rPr>
                <w:bCs/>
                <w:lang w:val="fr-FR"/>
              </w:rPr>
              <w:t>:</w:t>
            </w:r>
            <w:r>
              <w:rPr>
                <w:bCs/>
                <w:lang w:val="fr-FR"/>
              </w:rPr>
              <w:t xml:space="preserve"> jon.sirota@witricity.com</w:t>
            </w:r>
            <w:r w:rsidRPr="00D109F5">
              <w:rPr>
                <w:bCs/>
                <w:lang w:val="fr-FR"/>
              </w:rPr>
              <w:br/>
            </w:r>
            <w:r w:rsidRPr="00D109F5">
              <w:rPr>
                <w:b/>
                <w:bCs/>
                <w:lang w:val="fr-FR"/>
              </w:rPr>
              <w:t>Phone</w:t>
            </w:r>
            <w:r w:rsidRPr="00D109F5">
              <w:rPr>
                <w:bCs/>
                <w:lang w:val="fr-FR"/>
              </w:rPr>
              <w:t xml:space="preserve">:  </w:t>
            </w:r>
            <w:r>
              <w:rPr>
                <w:bCs/>
                <w:lang w:val="fr-FR"/>
              </w:rPr>
              <w:t>+1 617-926-2700 x2239</w:t>
            </w:r>
          </w:p>
          <w:p w14:paraId="7C9B6575" w14:textId="77777777" w:rsidR="00032073" w:rsidRPr="00CC3AE1" w:rsidRDefault="00032073" w:rsidP="0041209B">
            <w:pPr>
              <w:ind w:right="144"/>
              <w:rPr>
                <w:bCs/>
                <w:lang w:val="fr-FR"/>
              </w:rPr>
            </w:pPr>
          </w:p>
        </w:tc>
      </w:tr>
      <w:tr w:rsidR="00032073" w:rsidRPr="00A02BF0" w14:paraId="4711B315" w14:textId="77777777" w:rsidTr="0041209B">
        <w:trPr>
          <w:trHeight w:val="541"/>
        </w:trPr>
        <w:tc>
          <w:tcPr>
            <w:tcW w:w="9393" w:type="dxa"/>
            <w:gridSpan w:val="2"/>
            <w:tcBorders>
              <w:left w:val="double" w:sz="6" w:space="0" w:color="auto"/>
              <w:right w:val="double" w:sz="6" w:space="0" w:color="auto"/>
            </w:tcBorders>
          </w:tcPr>
          <w:p w14:paraId="66257BF7" w14:textId="061A5419" w:rsidR="00032073" w:rsidRPr="00A02BF0" w:rsidRDefault="00032073" w:rsidP="0041209B">
            <w:pPr>
              <w:spacing w:after="120"/>
              <w:ind w:right="144"/>
            </w:pPr>
            <w:r w:rsidRPr="00A02BF0">
              <w:rPr>
                <w:b/>
              </w:rPr>
              <w:t>Purpose/Objective:</w:t>
            </w:r>
            <w:r w:rsidRPr="00A02BF0">
              <w:rPr>
                <w:bCs/>
              </w:rPr>
              <w:t xml:space="preserve"> </w:t>
            </w:r>
            <w:r w:rsidR="00EC3225">
              <w:rPr>
                <w:bCs/>
              </w:rPr>
              <w:t>The purpose of this fact sheet is not to provide another redundant contribution on this topic</w:t>
            </w:r>
            <w:r w:rsidR="004E1CE0">
              <w:rPr>
                <w:bCs/>
              </w:rPr>
              <w:t xml:space="preserve"> to ITU-R WP1A</w:t>
            </w:r>
            <w:r w:rsidR="00EC3225">
              <w:rPr>
                <w:bCs/>
              </w:rPr>
              <w:t xml:space="preserve"> but rather to propose continuation of the U.S. Delegation’s previous position on this document and to provide helpful information to the U.S. Delegates for the next meeting on this topic.</w:t>
            </w:r>
            <w:r w:rsidR="00177687">
              <w:rPr>
                <w:bCs/>
              </w:rPr>
              <w:t xml:space="preserve">  It is anticipated that contributions from other Sector Members or Delegations m</w:t>
            </w:r>
            <w:r w:rsidR="006E1F83">
              <w:rPr>
                <w:bCs/>
              </w:rPr>
              <w:t>ight</w:t>
            </w:r>
            <w:r w:rsidR="00177687">
              <w:rPr>
                <w:bCs/>
              </w:rPr>
              <w:t xml:space="preserve"> be made towards this document so the US delegation should have appropriate information on hand to determine appropriate positions and responses to those contributions.</w:t>
            </w:r>
          </w:p>
        </w:tc>
      </w:tr>
      <w:tr w:rsidR="00032073" w:rsidRPr="00A02BF0" w14:paraId="3BB2514F" w14:textId="77777777" w:rsidTr="0041209B">
        <w:trPr>
          <w:trHeight w:val="1380"/>
        </w:trPr>
        <w:tc>
          <w:tcPr>
            <w:tcW w:w="9393" w:type="dxa"/>
            <w:gridSpan w:val="2"/>
            <w:tcBorders>
              <w:left w:val="double" w:sz="6" w:space="0" w:color="auto"/>
              <w:bottom w:val="single" w:sz="12" w:space="0" w:color="auto"/>
              <w:right w:val="double" w:sz="6" w:space="0" w:color="auto"/>
            </w:tcBorders>
          </w:tcPr>
          <w:p w14:paraId="2E8F476C" w14:textId="0F269BBD" w:rsidR="00E16B99" w:rsidRDefault="00032073" w:rsidP="00EC3225">
            <w:pPr>
              <w:tabs>
                <w:tab w:val="left" w:pos="794"/>
                <w:tab w:val="left" w:pos="1191"/>
                <w:tab w:val="left" w:pos="1588"/>
                <w:tab w:val="left" w:pos="1985"/>
              </w:tabs>
              <w:suppressAutoHyphens/>
              <w:rPr>
                <w:bCs/>
              </w:rPr>
            </w:pPr>
            <w:r w:rsidRPr="00A02BF0">
              <w:rPr>
                <w:b/>
              </w:rPr>
              <w:t>Abstract:</w:t>
            </w:r>
            <w:r w:rsidRPr="00A02BF0">
              <w:rPr>
                <w:bCs/>
              </w:rPr>
              <w:t xml:space="preserve">  </w:t>
            </w:r>
            <w:r w:rsidR="00EC3225">
              <w:rPr>
                <w:bCs/>
              </w:rPr>
              <w:t xml:space="preserve">The U.S. previously proposed to suppress this document or at most continue working on the document only as a Report.  </w:t>
            </w:r>
            <w:r w:rsidR="00651001">
              <w:rPr>
                <w:bCs/>
              </w:rPr>
              <w:t xml:space="preserve">At the </w:t>
            </w:r>
            <w:r w:rsidR="00EC3225">
              <w:rPr>
                <w:bCs/>
              </w:rPr>
              <w:t xml:space="preserve">meeting </w:t>
            </w:r>
            <w:r w:rsidR="00651001">
              <w:rPr>
                <w:bCs/>
              </w:rPr>
              <w:t xml:space="preserve">it </w:t>
            </w:r>
            <w:r w:rsidR="00EC3225">
              <w:rPr>
                <w:bCs/>
              </w:rPr>
              <w:t>was determined to continue work on the document with consideration as a Report although no further substantive updates were made to the document.</w:t>
            </w:r>
          </w:p>
          <w:p w14:paraId="19DD8FCD" w14:textId="14146DFE" w:rsidR="00177687" w:rsidRDefault="00177687" w:rsidP="00EC3225">
            <w:pPr>
              <w:tabs>
                <w:tab w:val="left" w:pos="794"/>
                <w:tab w:val="left" w:pos="1191"/>
                <w:tab w:val="left" w:pos="1588"/>
                <w:tab w:val="left" w:pos="1985"/>
              </w:tabs>
              <w:suppressAutoHyphens/>
              <w:rPr>
                <w:bCs/>
              </w:rPr>
            </w:pPr>
          </w:p>
          <w:p w14:paraId="6ECC5FD2" w14:textId="43733BC2" w:rsidR="00177687" w:rsidRDefault="00177687" w:rsidP="00EC3225">
            <w:pPr>
              <w:tabs>
                <w:tab w:val="left" w:pos="794"/>
                <w:tab w:val="left" w:pos="1191"/>
                <w:tab w:val="left" w:pos="1588"/>
                <w:tab w:val="left" w:pos="1985"/>
              </w:tabs>
              <w:suppressAutoHyphens/>
              <w:rPr>
                <w:bCs/>
              </w:rPr>
            </w:pPr>
            <w:r>
              <w:rPr>
                <w:bCs/>
              </w:rPr>
              <w:t xml:space="preserve">In previous contributions on this document, including in Japan’s November 2020 contribution (duplicated from their own previous contribution), some members and delegations have suggested that limits be based on ITU-R Recommendation P.372 Man-Made Noise (MMN) levels.  Fundamentally this suggestion is flawed due to the fact that levels in ITU-R P.372 are based on statistical median measurements of white-gaussian noise (WGN) only, with all single-carrier noise (SCN), and impact noise (IN) removed as indicated in ITU-R </w:t>
            </w:r>
            <w:r w:rsidR="006E1F83">
              <w:rPr>
                <w:bCs/>
              </w:rPr>
              <w:t xml:space="preserve">Recommendation </w:t>
            </w:r>
            <w:r>
              <w:rPr>
                <w:bCs/>
              </w:rPr>
              <w:t>SM.1753, which is the basis for the MMN levels.</w:t>
            </w:r>
            <w:r w:rsidR="00B93D9E">
              <w:rPr>
                <w:bCs/>
              </w:rPr>
              <w:t xml:space="preserve">  Furthermore, these P.372 measurements are taken over several seasons and across </w:t>
            </w:r>
            <w:r w:rsidR="00651001">
              <w:rPr>
                <w:bCs/>
              </w:rPr>
              <w:t>24-</w:t>
            </w:r>
            <w:r w:rsidR="00B93D9E">
              <w:rPr>
                <w:bCs/>
              </w:rPr>
              <w:t>hour periods to obtain the statistical results.</w:t>
            </w:r>
            <w:r>
              <w:rPr>
                <w:bCs/>
              </w:rPr>
              <w:t xml:space="preserve">  </w:t>
            </w:r>
            <w:r w:rsidR="00B93D9E">
              <w:rPr>
                <w:bCs/>
              </w:rPr>
              <w:t>Instead</w:t>
            </w:r>
            <w:r w:rsidR="006E1F83">
              <w:rPr>
                <w:bCs/>
              </w:rPr>
              <w:t>,</w:t>
            </w:r>
            <w:r>
              <w:rPr>
                <w:bCs/>
              </w:rPr>
              <w:t xml:space="preserve"> ITU-</w:t>
            </w:r>
            <w:r w:rsidR="006E1F83">
              <w:rPr>
                <w:bCs/>
              </w:rPr>
              <w:t xml:space="preserve">R Recommendation SM.329 covers “Unwanted emissions in the spurious domain” and indicates methods of measurements which are more common to </w:t>
            </w:r>
            <w:r w:rsidR="006E1F83">
              <w:rPr>
                <w:bCs/>
              </w:rPr>
              <w:lastRenderedPageBreak/>
              <w:t xml:space="preserve">EMC measurement methods used widely to resolve SCN from radio systems – including short-range devices (SRDs) for which some administrations (though not </w:t>
            </w:r>
            <w:r w:rsidR="00B93D9E">
              <w:rPr>
                <w:bCs/>
              </w:rPr>
              <w:t xml:space="preserve">necessarily </w:t>
            </w:r>
            <w:r w:rsidR="006E1F83">
              <w:rPr>
                <w:bCs/>
              </w:rPr>
              <w:t>the US – except when communication exists in-band) classify WPT.</w:t>
            </w:r>
            <w:r w:rsidR="00B93D9E">
              <w:rPr>
                <w:bCs/>
              </w:rPr>
              <w:t xml:space="preserve">  (Noting also that many administrations consider WPT as ISM).</w:t>
            </w:r>
            <w:r w:rsidR="006E1F83">
              <w:rPr>
                <w:bCs/>
              </w:rPr>
              <w:t xml:space="preserve">  ITU-R P.372 MMN has the following distinct characteristics in the spurious bands of interest</w:t>
            </w:r>
            <w:r w:rsidR="00F6157C">
              <w:rPr>
                <w:bCs/>
              </w:rPr>
              <w:t xml:space="preserve"> below 30 MHz</w:t>
            </w:r>
            <w:r w:rsidR="006E1F83">
              <w:rPr>
                <w:bCs/>
              </w:rPr>
              <w:t>:</w:t>
            </w:r>
          </w:p>
          <w:p w14:paraId="21C1F92F" w14:textId="606A6A6C" w:rsidR="006E1F83" w:rsidRDefault="006E1F83" w:rsidP="006E1F83">
            <w:pPr>
              <w:pStyle w:val="ListParagraph"/>
              <w:numPr>
                <w:ilvl w:val="0"/>
                <w:numId w:val="16"/>
              </w:numPr>
              <w:spacing w:before="0" w:after="160" w:line="259" w:lineRule="auto"/>
            </w:pPr>
            <w:r>
              <w:t xml:space="preserve">ITU-R P.372 represents ONLY WGN (not SCN) and ITU-R SM.1753 clearly indicates that both SCN and WGN are important.  ITU-R SM.1753 also clearly states that “it is virtually impossible to find a location that is not at least temporarily dominated by noise or emissions from a single source…” and that “it may be unrealistic to exclude these components from radio noise measurements.”  ITU-R SM.1753 </w:t>
            </w:r>
            <w:r w:rsidR="00C0140B">
              <w:t>also indicates</w:t>
            </w:r>
            <w:r>
              <w:t xml:space="preserve"> that “ITU-R P.372 … specifically excludes emissions from single, identifiable sources.”  ITU-R SM.1753 </w:t>
            </w:r>
            <w:r w:rsidR="00C0140B">
              <w:t>reiterates</w:t>
            </w:r>
            <w:r>
              <w:t xml:space="preserve"> how important both the SCN and WGN are to radio by noting that, “radiocommunications have to cope with all unwanted signals, whether it is noise or interference, to function properly.  For practical reasons it may therefore be desirable to measure the sum of both.”  Particularly in the HF band, it also notes that, “In the HF frequency band, it is virtually impossible to find a frequency that is free of wanted emissions for the whole 24 h measurement period.”</w:t>
            </w:r>
          </w:p>
          <w:p w14:paraId="29814F33" w14:textId="77777777" w:rsidR="006E1F83" w:rsidRDefault="006E1F83" w:rsidP="006E1F83">
            <w:pPr>
              <w:pStyle w:val="ListParagraph"/>
              <w:numPr>
                <w:ilvl w:val="0"/>
                <w:numId w:val="16"/>
              </w:numPr>
              <w:spacing w:before="0" w:after="160" w:line="259" w:lineRule="auto"/>
            </w:pPr>
            <w:r>
              <w:t>The ITU-R P.372 values that are being used by IARU/EBU are based ONLY on man-made noise (MMN) which specifically removes any natural environmental effects.  More particularly, ITU-R SM.1753 states that “Even on one frequency the radio noise level, especially when dominated by MMN, varies depending on time and location.  In frequency bands below 30 MHz, noise levels mainly change over time due to propagation conditions.”</w:t>
            </w:r>
          </w:p>
          <w:p w14:paraId="60C82A2C" w14:textId="5E10DD04" w:rsidR="006E1F83" w:rsidRDefault="006E1F83" w:rsidP="006E1F83">
            <w:pPr>
              <w:pStyle w:val="ListParagraph"/>
              <w:numPr>
                <w:ilvl w:val="0"/>
                <w:numId w:val="16"/>
              </w:numPr>
              <w:spacing w:before="0" w:after="160" w:line="259" w:lineRule="auto"/>
            </w:pPr>
            <w:r>
              <w:t xml:space="preserve">The ITU-R P.372 WGN MMN values below 30 MHz are based on median values of measurements which occurred in at least 10 locations over </w:t>
            </w:r>
            <w:r w:rsidR="00651001">
              <w:t>24-</w:t>
            </w:r>
            <w:r>
              <w:t>hour periods and across multiple seasons</w:t>
            </w:r>
            <w:r w:rsidR="008C62B6">
              <w:t xml:space="preserve">. </w:t>
            </w:r>
            <w:r>
              <w:t xml:space="preserve"> </w:t>
            </w:r>
            <w:r w:rsidR="008C62B6">
              <w:t>Specifically,</w:t>
            </w:r>
            <w:r>
              <w:t xml:space="preserve"> in ITU-R SM.1753, it states that in addition to a standard measurement period of 24 hours, it is important “To take into account variation due to seasons</w:t>
            </w:r>
            <w:r w:rsidR="008C62B6">
              <w:t>,</w:t>
            </w:r>
            <w:r>
              <w:t xml:space="preserve"> HF measurements may be repeated a number of times each year.”  This is </w:t>
            </w:r>
            <w:r w:rsidR="008C62B6">
              <w:t>noteworthy</w:t>
            </w:r>
            <w:r>
              <w:t xml:space="preserve"> considering that HF propagation conditions change frequently.</w:t>
            </w:r>
          </w:p>
          <w:p w14:paraId="0E41239A" w14:textId="492C5B3B" w:rsidR="00EC3225" w:rsidRPr="006E1F83" w:rsidRDefault="006E1F83" w:rsidP="006E1F83">
            <w:pPr>
              <w:pStyle w:val="ListParagraph"/>
              <w:numPr>
                <w:ilvl w:val="0"/>
                <w:numId w:val="16"/>
              </w:numPr>
              <w:spacing w:before="0" w:after="160" w:line="259" w:lineRule="auto"/>
            </w:pPr>
            <w:r>
              <w:t>The ITU-R P.372 WGN MMN values are based on RMS measurements – not peak.  The ITU-R P.372 values do not represent the only source of noise and clearly do not represent the dominant source of noise</w:t>
            </w:r>
            <w:r w:rsidR="005B354C">
              <w:t>,</w:t>
            </w:r>
            <w:r>
              <w:t xml:space="preserve"> which is SCN as also indicated in ITU-R SM.1753.</w:t>
            </w:r>
          </w:p>
          <w:p w14:paraId="68663691" w14:textId="183592A5" w:rsidR="00EC3225" w:rsidRDefault="00EC3225" w:rsidP="00EC3225">
            <w:pPr>
              <w:tabs>
                <w:tab w:val="left" w:pos="794"/>
                <w:tab w:val="left" w:pos="1191"/>
                <w:tab w:val="left" w:pos="1588"/>
                <w:tab w:val="left" w:pos="1985"/>
              </w:tabs>
              <w:suppressAutoHyphens/>
              <w:rPr>
                <w:bCs/>
              </w:rPr>
            </w:pPr>
            <w:r>
              <w:rPr>
                <w:bCs/>
              </w:rPr>
              <w:t>For the benefit of the U.S. Delegation, additional information</w:t>
            </w:r>
            <w:r w:rsidR="003B4D28">
              <w:rPr>
                <w:bCs/>
              </w:rPr>
              <w:t xml:space="preserve"> is provided in the attached document. This information</w:t>
            </w:r>
            <w:r>
              <w:rPr>
                <w:bCs/>
              </w:rPr>
              <w:t xml:space="preserve"> </w:t>
            </w:r>
            <w:r w:rsidR="003B4D28">
              <w:rPr>
                <w:bCs/>
              </w:rPr>
              <w:t>was</w:t>
            </w:r>
            <w:r>
              <w:rPr>
                <w:bCs/>
              </w:rPr>
              <w:t xml:space="preserve"> agreed upon by the attending </w:t>
            </w:r>
            <w:r w:rsidR="007A1321">
              <w:rPr>
                <w:bCs/>
              </w:rPr>
              <w:t xml:space="preserve">interested </w:t>
            </w:r>
            <w:r>
              <w:rPr>
                <w:bCs/>
              </w:rPr>
              <w:t>U.S. November 2020 delegates to WP1A.  This information can be used by the U.S. Delegation to assist in discussions and to make any additional clarifications and decisions deemed necessary in the next meeting.</w:t>
            </w:r>
          </w:p>
          <w:bookmarkStart w:id="3" w:name="_MON_1672650850"/>
          <w:bookmarkEnd w:id="3"/>
          <w:p w14:paraId="0D100C3E" w14:textId="0AED5455" w:rsidR="00EC3225" w:rsidRPr="00E16B99" w:rsidRDefault="00EC3225" w:rsidP="00EC3225">
            <w:pPr>
              <w:tabs>
                <w:tab w:val="left" w:pos="794"/>
                <w:tab w:val="left" w:pos="1191"/>
                <w:tab w:val="left" w:pos="1588"/>
                <w:tab w:val="left" w:pos="1985"/>
              </w:tabs>
              <w:suppressAutoHyphens/>
              <w:rPr>
                <w:bCs/>
              </w:rPr>
            </w:pPr>
            <w:r>
              <w:rPr>
                <w:bCs/>
              </w:rPr>
              <w:object w:dxaOrig="1543" w:dyaOrig="1000" w14:anchorId="4DC8F9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8" o:title=""/>
                </v:shape>
                <o:OLEObject Type="Embed" ProgID="Word.Document.12" ShapeID="_x0000_i1025" DrawAspect="Icon" ObjectID="_1673187521" r:id="rId9">
                  <o:FieldCodes>\s</o:FieldCodes>
                </o:OLEObject>
              </w:object>
            </w:r>
          </w:p>
        </w:tc>
      </w:tr>
    </w:tbl>
    <w:p w14:paraId="24553CA8" w14:textId="057F58EC" w:rsidR="0010544C" w:rsidRDefault="0010544C" w:rsidP="00EF5263">
      <w:pPr>
        <w:spacing w:before="0" w:after="160" w:line="259" w:lineRule="auto"/>
        <w:rPr>
          <w:rFonts w:eastAsia="Times New Roman"/>
          <w:b/>
          <w:sz w:val="28"/>
          <w:lang w:eastAsia="en-US"/>
        </w:rPr>
      </w:pPr>
    </w:p>
    <w:sectPr w:rsidR="0010544C" w:rsidSect="00B07647">
      <w:pgSz w:w="12240" w:h="15840"/>
      <w:pgMar w:top="1080" w:right="144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03C752" w14:textId="77777777" w:rsidR="004E37AB" w:rsidRDefault="004E37AB" w:rsidP="005D7479">
      <w:pPr>
        <w:spacing w:before="0"/>
      </w:pPr>
      <w:r>
        <w:separator/>
      </w:r>
    </w:p>
  </w:endnote>
  <w:endnote w:type="continuationSeparator" w:id="0">
    <w:p w14:paraId="6EB7668D" w14:textId="77777777" w:rsidR="004E37AB" w:rsidRDefault="004E37AB" w:rsidP="005D747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1000000" w:usb1="00000000" w:usb2="07040001"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3030A2" w14:textId="77777777" w:rsidR="004E37AB" w:rsidRDefault="004E37AB" w:rsidP="005D7479">
      <w:pPr>
        <w:spacing w:before="0"/>
      </w:pPr>
      <w:r>
        <w:separator/>
      </w:r>
    </w:p>
  </w:footnote>
  <w:footnote w:type="continuationSeparator" w:id="0">
    <w:p w14:paraId="55AB82EF" w14:textId="77777777" w:rsidR="004E37AB" w:rsidRDefault="004E37AB" w:rsidP="005D747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F84B4C4"/>
    <w:lvl w:ilvl="0">
      <w:start w:val="1"/>
      <w:numFmt w:val="decimal"/>
      <w:lvlText w:val="%1."/>
      <w:lvlJc w:val="left"/>
      <w:pPr>
        <w:tabs>
          <w:tab w:val="num" w:pos="643"/>
        </w:tabs>
        <w:ind w:left="643" w:hanging="360"/>
      </w:pPr>
    </w:lvl>
  </w:abstractNum>
  <w:abstractNum w:abstractNumId="1" w15:restartNumberingAfterBreak="0">
    <w:nsid w:val="279C3C4F"/>
    <w:multiLevelType w:val="hybridMultilevel"/>
    <w:tmpl w:val="E452C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4B64A7"/>
    <w:multiLevelType w:val="hybridMultilevel"/>
    <w:tmpl w:val="34643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067678"/>
    <w:multiLevelType w:val="hybridMultilevel"/>
    <w:tmpl w:val="7AA6A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CE0007"/>
    <w:multiLevelType w:val="hybridMultilevel"/>
    <w:tmpl w:val="71D0C8D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5" w15:restartNumberingAfterBreak="0">
    <w:nsid w:val="519047B2"/>
    <w:multiLevelType w:val="hybridMultilevel"/>
    <w:tmpl w:val="64D23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0456C6"/>
    <w:multiLevelType w:val="hybridMultilevel"/>
    <w:tmpl w:val="46466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013ABE"/>
    <w:multiLevelType w:val="multilevel"/>
    <w:tmpl w:val="629A0EB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7"/>
  </w:num>
  <w:num w:numId="2">
    <w:abstractNumId w:val="7"/>
  </w:num>
  <w:num w:numId="3">
    <w:abstractNumId w:val="7"/>
  </w:num>
  <w:num w:numId="4">
    <w:abstractNumId w:val="7"/>
  </w:num>
  <w:num w:numId="5">
    <w:abstractNumId w:val="7"/>
  </w:num>
  <w:num w:numId="6">
    <w:abstractNumId w:val="7"/>
  </w:num>
  <w:num w:numId="7">
    <w:abstractNumId w:val="7"/>
  </w:num>
  <w:num w:numId="8">
    <w:abstractNumId w:val="7"/>
  </w:num>
  <w:num w:numId="9">
    <w:abstractNumId w:val="7"/>
  </w:num>
  <w:num w:numId="10">
    <w:abstractNumId w:val="4"/>
  </w:num>
  <w:num w:numId="11">
    <w:abstractNumId w:val="6"/>
  </w:num>
  <w:num w:numId="12">
    <w:abstractNumId w:val="3"/>
  </w:num>
  <w:num w:numId="13">
    <w:abstractNumId w:val="2"/>
  </w:num>
  <w:num w:numId="14">
    <w:abstractNumId w:val="0"/>
  </w:num>
  <w:num w:numId="15">
    <w:abstractNumId w:val="5"/>
  </w:num>
  <w:num w:numId="1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2BD"/>
    <w:rsid w:val="00002F78"/>
    <w:rsid w:val="000038CE"/>
    <w:rsid w:val="000118AF"/>
    <w:rsid w:val="000164CB"/>
    <w:rsid w:val="00021A95"/>
    <w:rsid w:val="000229CA"/>
    <w:rsid w:val="00023C4D"/>
    <w:rsid w:val="00032073"/>
    <w:rsid w:val="000333BE"/>
    <w:rsid w:val="000351E1"/>
    <w:rsid w:val="00035421"/>
    <w:rsid w:val="000369CD"/>
    <w:rsid w:val="00041E0D"/>
    <w:rsid w:val="00042318"/>
    <w:rsid w:val="00042BF6"/>
    <w:rsid w:val="00050C33"/>
    <w:rsid w:val="00051847"/>
    <w:rsid w:val="00051E5B"/>
    <w:rsid w:val="00052D9E"/>
    <w:rsid w:val="00052E39"/>
    <w:rsid w:val="00055883"/>
    <w:rsid w:val="00063A28"/>
    <w:rsid w:val="00065D1A"/>
    <w:rsid w:val="00076584"/>
    <w:rsid w:val="000817F0"/>
    <w:rsid w:val="00084671"/>
    <w:rsid w:val="000945C4"/>
    <w:rsid w:val="00097D19"/>
    <w:rsid w:val="000A0A51"/>
    <w:rsid w:val="000A63C1"/>
    <w:rsid w:val="000C194B"/>
    <w:rsid w:val="000C21EC"/>
    <w:rsid w:val="000C29A3"/>
    <w:rsid w:val="000C40AB"/>
    <w:rsid w:val="000D257A"/>
    <w:rsid w:val="000D33CC"/>
    <w:rsid w:val="000D38A7"/>
    <w:rsid w:val="000D3EF7"/>
    <w:rsid w:val="000D72AA"/>
    <w:rsid w:val="000E359C"/>
    <w:rsid w:val="000E51A3"/>
    <w:rsid w:val="000E7914"/>
    <w:rsid w:val="000F1163"/>
    <w:rsid w:val="000F52D5"/>
    <w:rsid w:val="000F7755"/>
    <w:rsid w:val="00100A85"/>
    <w:rsid w:val="0010544C"/>
    <w:rsid w:val="00105BC1"/>
    <w:rsid w:val="0011047A"/>
    <w:rsid w:val="0011115F"/>
    <w:rsid w:val="00115124"/>
    <w:rsid w:val="00115CF2"/>
    <w:rsid w:val="00117330"/>
    <w:rsid w:val="0012743B"/>
    <w:rsid w:val="00130EE1"/>
    <w:rsid w:val="00135951"/>
    <w:rsid w:val="00135C8A"/>
    <w:rsid w:val="0014533D"/>
    <w:rsid w:val="00146FB1"/>
    <w:rsid w:val="00147D85"/>
    <w:rsid w:val="001663F9"/>
    <w:rsid w:val="00177687"/>
    <w:rsid w:val="0018553C"/>
    <w:rsid w:val="00185AA8"/>
    <w:rsid w:val="00190964"/>
    <w:rsid w:val="001A19F4"/>
    <w:rsid w:val="001A570D"/>
    <w:rsid w:val="001B04BE"/>
    <w:rsid w:val="001B7A24"/>
    <w:rsid w:val="001B7AFB"/>
    <w:rsid w:val="001C1619"/>
    <w:rsid w:val="001C5B06"/>
    <w:rsid w:val="001D66C4"/>
    <w:rsid w:val="001E103E"/>
    <w:rsid w:val="001E6CC0"/>
    <w:rsid w:val="001E74EF"/>
    <w:rsid w:val="001F52DE"/>
    <w:rsid w:val="001F63C2"/>
    <w:rsid w:val="00200E60"/>
    <w:rsid w:val="0020257F"/>
    <w:rsid w:val="00207A00"/>
    <w:rsid w:val="00212656"/>
    <w:rsid w:val="002136E7"/>
    <w:rsid w:val="002244A0"/>
    <w:rsid w:val="00234646"/>
    <w:rsid w:val="0024017D"/>
    <w:rsid w:val="002402B9"/>
    <w:rsid w:val="00242AF0"/>
    <w:rsid w:val="0024633B"/>
    <w:rsid w:val="0025068B"/>
    <w:rsid w:val="00250D37"/>
    <w:rsid w:val="00254288"/>
    <w:rsid w:val="00254AC3"/>
    <w:rsid w:val="00255248"/>
    <w:rsid w:val="00263564"/>
    <w:rsid w:val="002667A9"/>
    <w:rsid w:val="00267D40"/>
    <w:rsid w:val="002800A4"/>
    <w:rsid w:val="002814EA"/>
    <w:rsid w:val="0028263B"/>
    <w:rsid w:val="0028480C"/>
    <w:rsid w:val="00291E29"/>
    <w:rsid w:val="00295311"/>
    <w:rsid w:val="0029730F"/>
    <w:rsid w:val="002A3031"/>
    <w:rsid w:val="002A6933"/>
    <w:rsid w:val="002A6E0E"/>
    <w:rsid w:val="002B68D0"/>
    <w:rsid w:val="002C1FDF"/>
    <w:rsid w:val="002C6555"/>
    <w:rsid w:val="002D3A2E"/>
    <w:rsid w:val="002D3EBC"/>
    <w:rsid w:val="002D4C94"/>
    <w:rsid w:val="002D6E10"/>
    <w:rsid w:val="002E4699"/>
    <w:rsid w:val="002F0037"/>
    <w:rsid w:val="002F04CA"/>
    <w:rsid w:val="002F3D31"/>
    <w:rsid w:val="002F439B"/>
    <w:rsid w:val="003033DE"/>
    <w:rsid w:val="0030586C"/>
    <w:rsid w:val="00312267"/>
    <w:rsid w:val="00317505"/>
    <w:rsid w:val="003201BB"/>
    <w:rsid w:val="00325E46"/>
    <w:rsid w:val="00331B7B"/>
    <w:rsid w:val="0034689C"/>
    <w:rsid w:val="00353F95"/>
    <w:rsid w:val="003679B8"/>
    <w:rsid w:val="003719E9"/>
    <w:rsid w:val="00371A63"/>
    <w:rsid w:val="00374F60"/>
    <w:rsid w:val="003750C3"/>
    <w:rsid w:val="00377541"/>
    <w:rsid w:val="0038249A"/>
    <w:rsid w:val="0038564C"/>
    <w:rsid w:val="003859C1"/>
    <w:rsid w:val="00386F44"/>
    <w:rsid w:val="003940B3"/>
    <w:rsid w:val="00396006"/>
    <w:rsid w:val="003A4BC4"/>
    <w:rsid w:val="003A5D49"/>
    <w:rsid w:val="003A7660"/>
    <w:rsid w:val="003B0BDD"/>
    <w:rsid w:val="003B21E4"/>
    <w:rsid w:val="003B4502"/>
    <w:rsid w:val="003B4D28"/>
    <w:rsid w:val="003B516C"/>
    <w:rsid w:val="003C456F"/>
    <w:rsid w:val="003C4D7E"/>
    <w:rsid w:val="003D7F5E"/>
    <w:rsid w:val="003F1ACF"/>
    <w:rsid w:val="003F1D18"/>
    <w:rsid w:val="003F2976"/>
    <w:rsid w:val="003F4A89"/>
    <w:rsid w:val="003F5F86"/>
    <w:rsid w:val="004006CC"/>
    <w:rsid w:val="00404232"/>
    <w:rsid w:val="004106B8"/>
    <w:rsid w:val="0041209B"/>
    <w:rsid w:val="0042027B"/>
    <w:rsid w:val="004338D6"/>
    <w:rsid w:val="004416DC"/>
    <w:rsid w:val="004430FF"/>
    <w:rsid w:val="00444C89"/>
    <w:rsid w:val="00444E0F"/>
    <w:rsid w:val="00447DF8"/>
    <w:rsid w:val="00454CFA"/>
    <w:rsid w:val="00455EC2"/>
    <w:rsid w:val="00460D70"/>
    <w:rsid w:val="00463B2E"/>
    <w:rsid w:val="004641BF"/>
    <w:rsid w:val="00467867"/>
    <w:rsid w:val="004755A1"/>
    <w:rsid w:val="004775CE"/>
    <w:rsid w:val="00480B1D"/>
    <w:rsid w:val="004829B5"/>
    <w:rsid w:val="00486242"/>
    <w:rsid w:val="00491670"/>
    <w:rsid w:val="00493968"/>
    <w:rsid w:val="00494A0E"/>
    <w:rsid w:val="00496CEA"/>
    <w:rsid w:val="004A3DD4"/>
    <w:rsid w:val="004A54F8"/>
    <w:rsid w:val="004B0F4B"/>
    <w:rsid w:val="004B2F2E"/>
    <w:rsid w:val="004B5931"/>
    <w:rsid w:val="004B62F6"/>
    <w:rsid w:val="004E1690"/>
    <w:rsid w:val="004E1CE0"/>
    <w:rsid w:val="004E37AB"/>
    <w:rsid w:val="004E39A3"/>
    <w:rsid w:val="004E3B1B"/>
    <w:rsid w:val="004E73F9"/>
    <w:rsid w:val="004F02C2"/>
    <w:rsid w:val="004F1CEE"/>
    <w:rsid w:val="004F553C"/>
    <w:rsid w:val="0050552E"/>
    <w:rsid w:val="00514707"/>
    <w:rsid w:val="0051543F"/>
    <w:rsid w:val="00517CEB"/>
    <w:rsid w:val="00527305"/>
    <w:rsid w:val="005315EB"/>
    <w:rsid w:val="00533977"/>
    <w:rsid w:val="005345BA"/>
    <w:rsid w:val="0053717A"/>
    <w:rsid w:val="005403F3"/>
    <w:rsid w:val="0054077E"/>
    <w:rsid w:val="00543C8F"/>
    <w:rsid w:val="00544504"/>
    <w:rsid w:val="00545972"/>
    <w:rsid w:val="00553EC0"/>
    <w:rsid w:val="00561186"/>
    <w:rsid w:val="005651E7"/>
    <w:rsid w:val="0056617F"/>
    <w:rsid w:val="00570A72"/>
    <w:rsid w:val="00573804"/>
    <w:rsid w:val="0057547F"/>
    <w:rsid w:val="00576166"/>
    <w:rsid w:val="0058397E"/>
    <w:rsid w:val="00592B5A"/>
    <w:rsid w:val="00597626"/>
    <w:rsid w:val="005A635E"/>
    <w:rsid w:val="005A64B1"/>
    <w:rsid w:val="005B179C"/>
    <w:rsid w:val="005B23EC"/>
    <w:rsid w:val="005B354C"/>
    <w:rsid w:val="005B65AB"/>
    <w:rsid w:val="005B6B45"/>
    <w:rsid w:val="005C226C"/>
    <w:rsid w:val="005D2308"/>
    <w:rsid w:val="005D2BFA"/>
    <w:rsid w:val="005D48B7"/>
    <w:rsid w:val="005D7479"/>
    <w:rsid w:val="005E2A30"/>
    <w:rsid w:val="005F0893"/>
    <w:rsid w:val="005F5173"/>
    <w:rsid w:val="00603F10"/>
    <w:rsid w:val="0060643E"/>
    <w:rsid w:val="00606B77"/>
    <w:rsid w:val="00610FC1"/>
    <w:rsid w:val="00611E4A"/>
    <w:rsid w:val="00613EAC"/>
    <w:rsid w:val="00615202"/>
    <w:rsid w:val="0061756A"/>
    <w:rsid w:val="006235A8"/>
    <w:rsid w:val="00625711"/>
    <w:rsid w:val="00627492"/>
    <w:rsid w:val="00631F21"/>
    <w:rsid w:val="00636844"/>
    <w:rsid w:val="00640562"/>
    <w:rsid w:val="00640DD2"/>
    <w:rsid w:val="00651001"/>
    <w:rsid w:val="00651C58"/>
    <w:rsid w:val="0065233C"/>
    <w:rsid w:val="006575BB"/>
    <w:rsid w:val="00662D8F"/>
    <w:rsid w:val="00667682"/>
    <w:rsid w:val="0067125D"/>
    <w:rsid w:val="00673245"/>
    <w:rsid w:val="00676BFD"/>
    <w:rsid w:val="00677BC7"/>
    <w:rsid w:val="0068236C"/>
    <w:rsid w:val="00684A40"/>
    <w:rsid w:val="00686CE4"/>
    <w:rsid w:val="00686F14"/>
    <w:rsid w:val="006963E7"/>
    <w:rsid w:val="006A1C98"/>
    <w:rsid w:val="006A71D7"/>
    <w:rsid w:val="006B1F75"/>
    <w:rsid w:val="006B2DD0"/>
    <w:rsid w:val="006C0D2A"/>
    <w:rsid w:val="006C313B"/>
    <w:rsid w:val="006C3DFD"/>
    <w:rsid w:val="006C7AD8"/>
    <w:rsid w:val="006E0E13"/>
    <w:rsid w:val="006E1F83"/>
    <w:rsid w:val="006E693B"/>
    <w:rsid w:val="006F4179"/>
    <w:rsid w:val="00704AC9"/>
    <w:rsid w:val="007126FE"/>
    <w:rsid w:val="0071297E"/>
    <w:rsid w:val="00713023"/>
    <w:rsid w:val="0071485B"/>
    <w:rsid w:val="007251DD"/>
    <w:rsid w:val="00726966"/>
    <w:rsid w:val="00726F25"/>
    <w:rsid w:val="00727E0A"/>
    <w:rsid w:val="00744B77"/>
    <w:rsid w:val="0074660F"/>
    <w:rsid w:val="007475BF"/>
    <w:rsid w:val="00750F85"/>
    <w:rsid w:val="00763B97"/>
    <w:rsid w:val="007653A8"/>
    <w:rsid w:val="00774834"/>
    <w:rsid w:val="0078706C"/>
    <w:rsid w:val="00787EEC"/>
    <w:rsid w:val="00791D44"/>
    <w:rsid w:val="00793B8C"/>
    <w:rsid w:val="0079407B"/>
    <w:rsid w:val="007A1321"/>
    <w:rsid w:val="007B1D3F"/>
    <w:rsid w:val="007B2E52"/>
    <w:rsid w:val="007B309E"/>
    <w:rsid w:val="007C08B1"/>
    <w:rsid w:val="007C135C"/>
    <w:rsid w:val="007E047D"/>
    <w:rsid w:val="007E1DC2"/>
    <w:rsid w:val="007F15A8"/>
    <w:rsid w:val="007F20A3"/>
    <w:rsid w:val="007F42D6"/>
    <w:rsid w:val="007F480B"/>
    <w:rsid w:val="00801F40"/>
    <w:rsid w:val="00802C38"/>
    <w:rsid w:val="0080484F"/>
    <w:rsid w:val="0081194B"/>
    <w:rsid w:val="0082097E"/>
    <w:rsid w:val="0082555B"/>
    <w:rsid w:val="00827E5E"/>
    <w:rsid w:val="00832040"/>
    <w:rsid w:val="00836A58"/>
    <w:rsid w:val="00837759"/>
    <w:rsid w:val="0084115A"/>
    <w:rsid w:val="00845BDA"/>
    <w:rsid w:val="008539FE"/>
    <w:rsid w:val="00855A7D"/>
    <w:rsid w:val="008618AE"/>
    <w:rsid w:val="0086481B"/>
    <w:rsid w:val="00871FA0"/>
    <w:rsid w:val="00873551"/>
    <w:rsid w:val="00880058"/>
    <w:rsid w:val="00882122"/>
    <w:rsid w:val="008843A4"/>
    <w:rsid w:val="0088459A"/>
    <w:rsid w:val="008861E4"/>
    <w:rsid w:val="00892973"/>
    <w:rsid w:val="00896392"/>
    <w:rsid w:val="008A0DAF"/>
    <w:rsid w:val="008A1C3A"/>
    <w:rsid w:val="008A2F64"/>
    <w:rsid w:val="008A3C1E"/>
    <w:rsid w:val="008A7EA7"/>
    <w:rsid w:val="008B4726"/>
    <w:rsid w:val="008B7D74"/>
    <w:rsid w:val="008C0D9B"/>
    <w:rsid w:val="008C62B6"/>
    <w:rsid w:val="008D1772"/>
    <w:rsid w:val="008F0750"/>
    <w:rsid w:val="008F1112"/>
    <w:rsid w:val="008F4952"/>
    <w:rsid w:val="00903E04"/>
    <w:rsid w:val="0090618A"/>
    <w:rsid w:val="00906346"/>
    <w:rsid w:val="00906429"/>
    <w:rsid w:val="0090795F"/>
    <w:rsid w:val="00911AED"/>
    <w:rsid w:val="00912875"/>
    <w:rsid w:val="00917957"/>
    <w:rsid w:val="00917F11"/>
    <w:rsid w:val="00924D72"/>
    <w:rsid w:val="00942934"/>
    <w:rsid w:val="00946BB8"/>
    <w:rsid w:val="009534E5"/>
    <w:rsid w:val="00955874"/>
    <w:rsid w:val="00955E9F"/>
    <w:rsid w:val="00956561"/>
    <w:rsid w:val="009649A7"/>
    <w:rsid w:val="009655FF"/>
    <w:rsid w:val="0096585A"/>
    <w:rsid w:val="0096673A"/>
    <w:rsid w:val="00966828"/>
    <w:rsid w:val="00972A69"/>
    <w:rsid w:val="0097424D"/>
    <w:rsid w:val="00983C95"/>
    <w:rsid w:val="00983E9F"/>
    <w:rsid w:val="0099214D"/>
    <w:rsid w:val="00993002"/>
    <w:rsid w:val="009949A5"/>
    <w:rsid w:val="0099563E"/>
    <w:rsid w:val="00997D53"/>
    <w:rsid w:val="009A10FD"/>
    <w:rsid w:val="009A1F0B"/>
    <w:rsid w:val="009A3ABE"/>
    <w:rsid w:val="009B2B49"/>
    <w:rsid w:val="009B6304"/>
    <w:rsid w:val="009C069A"/>
    <w:rsid w:val="009C7399"/>
    <w:rsid w:val="009D45E6"/>
    <w:rsid w:val="009D5CA5"/>
    <w:rsid w:val="009D7E4F"/>
    <w:rsid w:val="009E2C06"/>
    <w:rsid w:val="009E511C"/>
    <w:rsid w:val="009F62CA"/>
    <w:rsid w:val="00A03157"/>
    <w:rsid w:val="00A03396"/>
    <w:rsid w:val="00A04D8A"/>
    <w:rsid w:val="00A06724"/>
    <w:rsid w:val="00A12E0B"/>
    <w:rsid w:val="00A156FC"/>
    <w:rsid w:val="00A20C96"/>
    <w:rsid w:val="00A255D2"/>
    <w:rsid w:val="00A2747D"/>
    <w:rsid w:val="00A31F56"/>
    <w:rsid w:val="00A37AB3"/>
    <w:rsid w:val="00A4068F"/>
    <w:rsid w:val="00A4239F"/>
    <w:rsid w:val="00A52604"/>
    <w:rsid w:val="00A5586D"/>
    <w:rsid w:val="00A57900"/>
    <w:rsid w:val="00A66AE0"/>
    <w:rsid w:val="00A724C1"/>
    <w:rsid w:val="00A7648B"/>
    <w:rsid w:val="00A77DE3"/>
    <w:rsid w:val="00A807DB"/>
    <w:rsid w:val="00A84DA6"/>
    <w:rsid w:val="00A86A03"/>
    <w:rsid w:val="00A87A70"/>
    <w:rsid w:val="00A87E67"/>
    <w:rsid w:val="00A912BD"/>
    <w:rsid w:val="00A94EC9"/>
    <w:rsid w:val="00AA5923"/>
    <w:rsid w:val="00AB5EF0"/>
    <w:rsid w:val="00AC467F"/>
    <w:rsid w:val="00AC58D1"/>
    <w:rsid w:val="00AD068A"/>
    <w:rsid w:val="00AD3CAC"/>
    <w:rsid w:val="00AD540F"/>
    <w:rsid w:val="00AD5458"/>
    <w:rsid w:val="00AE1A4D"/>
    <w:rsid w:val="00AE4F57"/>
    <w:rsid w:val="00AE5917"/>
    <w:rsid w:val="00AE6742"/>
    <w:rsid w:val="00AF2A01"/>
    <w:rsid w:val="00B011E9"/>
    <w:rsid w:val="00B04ED9"/>
    <w:rsid w:val="00B06DC8"/>
    <w:rsid w:val="00B07647"/>
    <w:rsid w:val="00B11E24"/>
    <w:rsid w:val="00B33E4D"/>
    <w:rsid w:val="00B3604D"/>
    <w:rsid w:val="00B36B34"/>
    <w:rsid w:val="00B377D1"/>
    <w:rsid w:val="00B51606"/>
    <w:rsid w:val="00B53A5D"/>
    <w:rsid w:val="00B5447C"/>
    <w:rsid w:val="00B55F44"/>
    <w:rsid w:val="00B62079"/>
    <w:rsid w:val="00B73C81"/>
    <w:rsid w:val="00B81F8F"/>
    <w:rsid w:val="00B838DA"/>
    <w:rsid w:val="00B84294"/>
    <w:rsid w:val="00B91155"/>
    <w:rsid w:val="00B93D9E"/>
    <w:rsid w:val="00B96E4F"/>
    <w:rsid w:val="00BA0AC2"/>
    <w:rsid w:val="00BA15C8"/>
    <w:rsid w:val="00BA1D8F"/>
    <w:rsid w:val="00BA26FD"/>
    <w:rsid w:val="00BA3724"/>
    <w:rsid w:val="00BA5D63"/>
    <w:rsid w:val="00BA62EC"/>
    <w:rsid w:val="00BA6D28"/>
    <w:rsid w:val="00BB36A2"/>
    <w:rsid w:val="00BB3F64"/>
    <w:rsid w:val="00BC09A8"/>
    <w:rsid w:val="00BC2F8E"/>
    <w:rsid w:val="00BD102B"/>
    <w:rsid w:val="00BD3831"/>
    <w:rsid w:val="00BD3F2F"/>
    <w:rsid w:val="00BD4F18"/>
    <w:rsid w:val="00BE307D"/>
    <w:rsid w:val="00BF642A"/>
    <w:rsid w:val="00C0140B"/>
    <w:rsid w:val="00C02E3C"/>
    <w:rsid w:val="00C031D4"/>
    <w:rsid w:val="00C06345"/>
    <w:rsid w:val="00C066CE"/>
    <w:rsid w:val="00C072B5"/>
    <w:rsid w:val="00C20A1E"/>
    <w:rsid w:val="00C269FA"/>
    <w:rsid w:val="00C33189"/>
    <w:rsid w:val="00C35685"/>
    <w:rsid w:val="00C414D0"/>
    <w:rsid w:val="00C41876"/>
    <w:rsid w:val="00C438CA"/>
    <w:rsid w:val="00C47576"/>
    <w:rsid w:val="00C529DF"/>
    <w:rsid w:val="00C62F98"/>
    <w:rsid w:val="00C644FB"/>
    <w:rsid w:val="00C66418"/>
    <w:rsid w:val="00C6650D"/>
    <w:rsid w:val="00C76F46"/>
    <w:rsid w:val="00C77940"/>
    <w:rsid w:val="00C81B36"/>
    <w:rsid w:val="00C85E88"/>
    <w:rsid w:val="00C86EDF"/>
    <w:rsid w:val="00C938B4"/>
    <w:rsid w:val="00CA1A73"/>
    <w:rsid w:val="00CA4F11"/>
    <w:rsid w:val="00CA55D3"/>
    <w:rsid w:val="00CA569C"/>
    <w:rsid w:val="00CB0FC9"/>
    <w:rsid w:val="00CB15DC"/>
    <w:rsid w:val="00CB2B70"/>
    <w:rsid w:val="00CB56FC"/>
    <w:rsid w:val="00CB5BC7"/>
    <w:rsid w:val="00CC0964"/>
    <w:rsid w:val="00CC1FDA"/>
    <w:rsid w:val="00CC2184"/>
    <w:rsid w:val="00CC5C39"/>
    <w:rsid w:val="00CD3EBD"/>
    <w:rsid w:val="00CE5E29"/>
    <w:rsid w:val="00CE642A"/>
    <w:rsid w:val="00CE6515"/>
    <w:rsid w:val="00CF262A"/>
    <w:rsid w:val="00CF2C2F"/>
    <w:rsid w:val="00CF53E9"/>
    <w:rsid w:val="00CF6F18"/>
    <w:rsid w:val="00CF7786"/>
    <w:rsid w:val="00D034CB"/>
    <w:rsid w:val="00D062CC"/>
    <w:rsid w:val="00D07215"/>
    <w:rsid w:val="00D128D5"/>
    <w:rsid w:val="00D13D4C"/>
    <w:rsid w:val="00D30EC9"/>
    <w:rsid w:val="00D34AB9"/>
    <w:rsid w:val="00D369F8"/>
    <w:rsid w:val="00D41B6A"/>
    <w:rsid w:val="00D4384C"/>
    <w:rsid w:val="00D51A34"/>
    <w:rsid w:val="00D65210"/>
    <w:rsid w:val="00D80743"/>
    <w:rsid w:val="00D8598E"/>
    <w:rsid w:val="00D91E69"/>
    <w:rsid w:val="00D92F9D"/>
    <w:rsid w:val="00D95360"/>
    <w:rsid w:val="00D96F64"/>
    <w:rsid w:val="00D973FA"/>
    <w:rsid w:val="00DA3913"/>
    <w:rsid w:val="00DC0909"/>
    <w:rsid w:val="00DC701F"/>
    <w:rsid w:val="00DC7847"/>
    <w:rsid w:val="00DD06DE"/>
    <w:rsid w:val="00DD4C05"/>
    <w:rsid w:val="00DD4E1A"/>
    <w:rsid w:val="00DD6A65"/>
    <w:rsid w:val="00DE487E"/>
    <w:rsid w:val="00DE4A05"/>
    <w:rsid w:val="00DE6D73"/>
    <w:rsid w:val="00DE736E"/>
    <w:rsid w:val="00DF399B"/>
    <w:rsid w:val="00DF3E67"/>
    <w:rsid w:val="00DF5D23"/>
    <w:rsid w:val="00E007D0"/>
    <w:rsid w:val="00E02A63"/>
    <w:rsid w:val="00E05609"/>
    <w:rsid w:val="00E1156C"/>
    <w:rsid w:val="00E126AC"/>
    <w:rsid w:val="00E12E95"/>
    <w:rsid w:val="00E12EB6"/>
    <w:rsid w:val="00E1401C"/>
    <w:rsid w:val="00E15093"/>
    <w:rsid w:val="00E151FB"/>
    <w:rsid w:val="00E16B99"/>
    <w:rsid w:val="00E256AA"/>
    <w:rsid w:val="00E32524"/>
    <w:rsid w:val="00E360D2"/>
    <w:rsid w:val="00E43541"/>
    <w:rsid w:val="00E446C0"/>
    <w:rsid w:val="00E4470D"/>
    <w:rsid w:val="00E527A0"/>
    <w:rsid w:val="00E53CE3"/>
    <w:rsid w:val="00E609FA"/>
    <w:rsid w:val="00E626E2"/>
    <w:rsid w:val="00E83F59"/>
    <w:rsid w:val="00E84FD2"/>
    <w:rsid w:val="00E86610"/>
    <w:rsid w:val="00E87AE0"/>
    <w:rsid w:val="00E9176B"/>
    <w:rsid w:val="00EA4336"/>
    <w:rsid w:val="00EB2C93"/>
    <w:rsid w:val="00EB318A"/>
    <w:rsid w:val="00EB3C9E"/>
    <w:rsid w:val="00EB5700"/>
    <w:rsid w:val="00EB7F33"/>
    <w:rsid w:val="00EC3225"/>
    <w:rsid w:val="00EC673F"/>
    <w:rsid w:val="00EE54EC"/>
    <w:rsid w:val="00EF21B3"/>
    <w:rsid w:val="00EF29B0"/>
    <w:rsid w:val="00EF4B17"/>
    <w:rsid w:val="00EF5263"/>
    <w:rsid w:val="00F01129"/>
    <w:rsid w:val="00F037EF"/>
    <w:rsid w:val="00F06759"/>
    <w:rsid w:val="00F1299A"/>
    <w:rsid w:val="00F12ACA"/>
    <w:rsid w:val="00F17618"/>
    <w:rsid w:val="00F20DD2"/>
    <w:rsid w:val="00F23497"/>
    <w:rsid w:val="00F3114F"/>
    <w:rsid w:val="00F359A1"/>
    <w:rsid w:val="00F37454"/>
    <w:rsid w:val="00F3769F"/>
    <w:rsid w:val="00F37FEA"/>
    <w:rsid w:val="00F60544"/>
    <w:rsid w:val="00F6157C"/>
    <w:rsid w:val="00F648B1"/>
    <w:rsid w:val="00F678A6"/>
    <w:rsid w:val="00F7359D"/>
    <w:rsid w:val="00F74088"/>
    <w:rsid w:val="00F826BB"/>
    <w:rsid w:val="00F83EE0"/>
    <w:rsid w:val="00F84B44"/>
    <w:rsid w:val="00F91004"/>
    <w:rsid w:val="00F9186B"/>
    <w:rsid w:val="00F96E74"/>
    <w:rsid w:val="00FA07EE"/>
    <w:rsid w:val="00FA2093"/>
    <w:rsid w:val="00FA29AC"/>
    <w:rsid w:val="00FB4CB8"/>
    <w:rsid w:val="00FB60E0"/>
    <w:rsid w:val="00FC0FFC"/>
    <w:rsid w:val="00FC2133"/>
    <w:rsid w:val="00FC6786"/>
    <w:rsid w:val="00FD1E5F"/>
    <w:rsid w:val="00FE2173"/>
    <w:rsid w:val="00FF2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DAF80"/>
  <w15:chartTrackingRefBased/>
  <w15:docId w15:val="{79A5F5C7-B8E3-4F29-9E8B-174870924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02C2"/>
    <w:pPr>
      <w:spacing w:before="120" w:after="0" w:line="240" w:lineRule="auto"/>
    </w:pPr>
    <w:rPr>
      <w:rFonts w:ascii="Times New Roman" w:eastAsia="MS Mincho" w:hAnsi="Times New Roman" w:cs="Times New Roman"/>
      <w:sz w:val="24"/>
      <w:szCs w:val="20"/>
      <w:lang w:eastAsia="zh-CN"/>
    </w:rPr>
  </w:style>
  <w:style w:type="paragraph" w:styleId="Heading1">
    <w:name w:val="heading 1"/>
    <w:basedOn w:val="Normal"/>
    <w:next w:val="Normal"/>
    <w:link w:val="Heading1Char"/>
    <w:rsid w:val="004F02C2"/>
    <w:pPr>
      <w:keepNext/>
      <w:numPr>
        <w:numId w:val="9"/>
      </w:numPr>
      <w:spacing w:before="240" w:after="60"/>
      <w:outlineLvl w:val="0"/>
    </w:pPr>
    <w:rPr>
      <w:rFonts w:cs="Arial"/>
      <w:b/>
      <w:bCs/>
      <w:kern w:val="32"/>
      <w:szCs w:val="32"/>
      <w:lang w:val="en-GB" w:eastAsia="ja-JP"/>
    </w:rPr>
  </w:style>
  <w:style w:type="paragraph" w:styleId="Heading2">
    <w:name w:val="heading 2"/>
    <w:basedOn w:val="Normal"/>
    <w:next w:val="Normal"/>
    <w:link w:val="Heading2Char"/>
    <w:rsid w:val="004F02C2"/>
    <w:pPr>
      <w:keepNext/>
      <w:numPr>
        <w:ilvl w:val="1"/>
        <w:numId w:val="9"/>
      </w:numPr>
      <w:spacing w:before="240" w:after="60"/>
      <w:outlineLvl w:val="1"/>
    </w:pPr>
    <w:rPr>
      <w:rFonts w:cs="Arial"/>
      <w:b/>
      <w:bCs/>
      <w:iCs/>
      <w:szCs w:val="28"/>
      <w:lang w:val="en-GB" w:eastAsia="ja-JP"/>
    </w:rPr>
  </w:style>
  <w:style w:type="paragraph" w:styleId="Heading3">
    <w:name w:val="heading 3"/>
    <w:basedOn w:val="Normal"/>
    <w:next w:val="Normal"/>
    <w:link w:val="Heading3Char"/>
    <w:rsid w:val="004F02C2"/>
    <w:pPr>
      <w:keepNext/>
      <w:numPr>
        <w:ilvl w:val="2"/>
        <w:numId w:val="9"/>
      </w:numPr>
      <w:spacing w:before="240" w:after="60"/>
      <w:outlineLvl w:val="2"/>
    </w:pPr>
    <w:rPr>
      <w:rFonts w:cs="Arial"/>
      <w:b/>
      <w:bCs/>
      <w:szCs w:val="26"/>
      <w:lang w:val="en-GB" w:eastAsia="ja-JP"/>
    </w:rPr>
  </w:style>
  <w:style w:type="paragraph" w:styleId="Heading4">
    <w:name w:val="heading 4"/>
    <w:basedOn w:val="Normal"/>
    <w:next w:val="Normal"/>
    <w:link w:val="Heading4Char"/>
    <w:qFormat/>
    <w:rsid w:val="004F02C2"/>
    <w:pPr>
      <w:keepNext/>
      <w:numPr>
        <w:ilvl w:val="3"/>
        <w:numId w:val="9"/>
      </w:numPr>
      <w:spacing w:before="240" w:after="60"/>
      <w:outlineLvl w:val="3"/>
    </w:pPr>
    <w:rPr>
      <w:b/>
      <w:bCs/>
      <w:szCs w:val="28"/>
      <w:lang w:val="en-GB" w:eastAsia="ja-JP"/>
    </w:rPr>
  </w:style>
  <w:style w:type="paragraph" w:styleId="Heading5">
    <w:name w:val="heading 5"/>
    <w:basedOn w:val="Normal"/>
    <w:next w:val="Normal"/>
    <w:link w:val="Heading5Char"/>
    <w:qFormat/>
    <w:rsid w:val="004F02C2"/>
    <w:pPr>
      <w:numPr>
        <w:ilvl w:val="4"/>
        <w:numId w:val="9"/>
      </w:numPr>
      <w:spacing w:before="240" w:after="60"/>
      <w:outlineLvl w:val="4"/>
    </w:pPr>
    <w:rPr>
      <w:b/>
      <w:bCs/>
      <w:i/>
      <w:iCs/>
      <w:szCs w:val="26"/>
      <w:lang w:val="en-GB" w:eastAsia="ja-JP"/>
    </w:rPr>
  </w:style>
  <w:style w:type="paragraph" w:styleId="Heading6">
    <w:name w:val="heading 6"/>
    <w:basedOn w:val="Normal"/>
    <w:next w:val="Normal"/>
    <w:link w:val="Heading6Char"/>
    <w:rsid w:val="004F02C2"/>
    <w:pPr>
      <w:numPr>
        <w:ilvl w:val="5"/>
        <w:numId w:val="9"/>
      </w:numPr>
      <w:spacing w:before="240" w:after="60"/>
      <w:outlineLvl w:val="5"/>
    </w:pPr>
    <w:rPr>
      <w:b/>
      <w:bCs/>
      <w:szCs w:val="22"/>
      <w:lang w:val="en-GB" w:eastAsia="ja-JP"/>
    </w:rPr>
  </w:style>
  <w:style w:type="paragraph" w:styleId="Heading7">
    <w:name w:val="heading 7"/>
    <w:basedOn w:val="Normal"/>
    <w:next w:val="Normal"/>
    <w:link w:val="Heading7Char"/>
    <w:rsid w:val="004F02C2"/>
    <w:pPr>
      <w:numPr>
        <w:ilvl w:val="6"/>
        <w:numId w:val="9"/>
      </w:numPr>
      <w:spacing w:before="240" w:after="60"/>
      <w:outlineLvl w:val="6"/>
    </w:pPr>
    <w:rPr>
      <w:szCs w:val="24"/>
      <w:lang w:val="en-GB" w:eastAsia="ja-JP"/>
    </w:rPr>
  </w:style>
  <w:style w:type="paragraph" w:styleId="Heading8">
    <w:name w:val="heading 8"/>
    <w:basedOn w:val="Normal"/>
    <w:next w:val="Normal"/>
    <w:link w:val="Heading8Char"/>
    <w:rsid w:val="004F02C2"/>
    <w:pPr>
      <w:numPr>
        <w:ilvl w:val="7"/>
        <w:numId w:val="9"/>
      </w:numPr>
      <w:spacing w:before="240" w:after="60"/>
      <w:outlineLvl w:val="7"/>
    </w:pPr>
    <w:rPr>
      <w:i/>
      <w:iCs/>
      <w:szCs w:val="24"/>
      <w:lang w:val="en-GB" w:eastAsia="ja-JP"/>
    </w:rPr>
  </w:style>
  <w:style w:type="paragraph" w:styleId="Heading9">
    <w:name w:val="heading 9"/>
    <w:basedOn w:val="Normal"/>
    <w:next w:val="Normal"/>
    <w:link w:val="Heading9Char"/>
    <w:rsid w:val="004F02C2"/>
    <w:pPr>
      <w:numPr>
        <w:ilvl w:val="8"/>
        <w:numId w:val="9"/>
      </w:numPr>
      <w:spacing w:before="240" w:after="60"/>
      <w:outlineLvl w:val="8"/>
    </w:pPr>
    <w:rPr>
      <w:rFonts w:cs="Arial"/>
      <w:szCs w:val="22"/>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F02C2"/>
    <w:rPr>
      <w:rFonts w:ascii="Times New Roman" w:eastAsia="MS Mincho" w:hAnsi="Times New Roman" w:cs="Arial"/>
      <w:b/>
      <w:bCs/>
      <w:kern w:val="32"/>
      <w:sz w:val="24"/>
      <w:szCs w:val="32"/>
      <w:lang w:val="en-GB" w:eastAsia="ja-JP"/>
    </w:rPr>
  </w:style>
  <w:style w:type="paragraph" w:customStyle="1" w:styleId="AnnexNotitle">
    <w:name w:val="Annex_No &amp; title"/>
    <w:basedOn w:val="Normal"/>
    <w:next w:val="Normal"/>
    <w:rsid w:val="004F02C2"/>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Times New Roman"/>
      <w:b/>
      <w:sz w:val="28"/>
      <w:lang w:val="en-GB" w:eastAsia="en-US"/>
    </w:rPr>
  </w:style>
  <w:style w:type="paragraph" w:customStyle="1" w:styleId="AppendixNotitle">
    <w:name w:val="Appendix_No &amp; title"/>
    <w:basedOn w:val="AnnexNotitle"/>
    <w:next w:val="Normal"/>
    <w:rsid w:val="004F02C2"/>
  </w:style>
  <w:style w:type="paragraph" w:customStyle="1" w:styleId="ASN1">
    <w:name w:val="ASN.1"/>
    <w:rsid w:val="004F02C2"/>
    <w:pPr>
      <w:tabs>
        <w:tab w:val="left" w:pos="567"/>
        <w:tab w:val="left" w:pos="1134"/>
        <w:tab w:val="left" w:pos="1701"/>
        <w:tab w:val="left" w:pos="2268"/>
        <w:tab w:val="left" w:pos="2835"/>
        <w:tab w:val="left" w:pos="3402"/>
        <w:tab w:val="left" w:pos="3969"/>
        <w:tab w:val="left" w:pos="4536"/>
        <w:tab w:val="left" w:pos="5103"/>
        <w:tab w:val="left" w:pos="5670"/>
      </w:tabs>
      <w:spacing w:after="0" w:line="240" w:lineRule="auto"/>
    </w:pPr>
    <w:rPr>
      <w:rFonts w:ascii="Courier New" w:eastAsia="Times New Roman" w:hAnsi="Courier New" w:cs="Times New Roman"/>
      <w:b/>
      <w:noProof/>
      <w:sz w:val="20"/>
      <w:szCs w:val="20"/>
      <w:lang w:val="en-GB"/>
    </w:rPr>
  </w:style>
  <w:style w:type="paragraph" w:styleId="BalloonText">
    <w:name w:val="Balloon Text"/>
    <w:basedOn w:val="Normal"/>
    <w:link w:val="BalloonTextChar"/>
    <w:semiHidden/>
    <w:rsid w:val="004F02C2"/>
    <w:rPr>
      <w:rFonts w:ascii="ヒラギノ角ゴ Pro W3" w:eastAsia="ヒラギノ角ゴ Pro W3"/>
      <w:sz w:val="18"/>
      <w:szCs w:val="18"/>
    </w:rPr>
  </w:style>
  <w:style w:type="character" w:customStyle="1" w:styleId="BalloonTextChar">
    <w:name w:val="Balloon Text Char"/>
    <w:basedOn w:val="DefaultParagraphFont"/>
    <w:link w:val="BalloonText"/>
    <w:semiHidden/>
    <w:rsid w:val="004F02C2"/>
    <w:rPr>
      <w:rFonts w:ascii="ヒラギノ角ゴ Pro W3" w:eastAsia="ヒラギノ角ゴ Pro W3" w:hAnsi="Times New Roman" w:cs="Times New Roman"/>
      <w:sz w:val="18"/>
      <w:szCs w:val="18"/>
      <w:lang w:eastAsia="zh-CN"/>
    </w:rPr>
  </w:style>
  <w:style w:type="paragraph" w:styleId="Caption">
    <w:name w:val="caption"/>
    <w:basedOn w:val="Normal"/>
    <w:next w:val="Normal"/>
    <w:rsid w:val="004F02C2"/>
    <w:pPr>
      <w:spacing w:after="120"/>
      <w:jc w:val="center"/>
    </w:pPr>
    <w:rPr>
      <w:rFonts w:eastAsia="Times New Roman"/>
      <w:b/>
      <w:bCs/>
      <w:szCs w:val="24"/>
      <w:lang w:val="en-GB" w:eastAsia="en-US"/>
    </w:rPr>
  </w:style>
  <w:style w:type="character" w:styleId="CommentReference">
    <w:name w:val="annotation reference"/>
    <w:semiHidden/>
    <w:rsid w:val="004F02C2"/>
    <w:rPr>
      <w:sz w:val="16"/>
    </w:rPr>
  </w:style>
  <w:style w:type="paragraph" w:styleId="CommentText">
    <w:name w:val="annotation text"/>
    <w:basedOn w:val="Normal"/>
    <w:link w:val="CommentTextChar"/>
    <w:semiHidden/>
    <w:rsid w:val="004F02C2"/>
    <w:rPr>
      <w:rFonts w:eastAsia="Times New Roman"/>
      <w:sz w:val="20"/>
      <w:lang w:eastAsia="en-US"/>
    </w:rPr>
  </w:style>
  <w:style w:type="character" w:customStyle="1" w:styleId="CommentTextChar">
    <w:name w:val="Comment Text Char"/>
    <w:basedOn w:val="DefaultParagraphFont"/>
    <w:link w:val="CommentText"/>
    <w:semiHidden/>
    <w:rsid w:val="004F02C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4F02C2"/>
    <w:rPr>
      <w:rFonts w:eastAsia="MS Mincho"/>
      <w:b/>
      <w:bCs/>
      <w:lang w:eastAsia="zh-CN"/>
    </w:rPr>
  </w:style>
  <w:style w:type="character" w:customStyle="1" w:styleId="CommentSubjectChar">
    <w:name w:val="Comment Subject Char"/>
    <w:basedOn w:val="CommentTextChar"/>
    <w:link w:val="CommentSubject"/>
    <w:semiHidden/>
    <w:rsid w:val="004F02C2"/>
    <w:rPr>
      <w:rFonts w:ascii="Times New Roman" w:eastAsia="MS Mincho" w:hAnsi="Times New Roman" w:cs="Times New Roman"/>
      <w:b/>
      <w:bCs/>
      <w:sz w:val="20"/>
      <w:szCs w:val="20"/>
      <w:lang w:eastAsia="zh-CN"/>
    </w:rPr>
  </w:style>
  <w:style w:type="character" w:styleId="Emphasis">
    <w:name w:val="Emphasis"/>
    <w:rsid w:val="004F02C2"/>
    <w:rPr>
      <w:i/>
      <w:iCs/>
    </w:rPr>
  </w:style>
  <w:style w:type="paragraph" w:customStyle="1" w:styleId="Equation">
    <w:name w:val="Equation"/>
    <w:basedOn w:val="Normal"/>
    <w:rsid w:val="004F02C2"/>
    <w:pPr>
      <w:tabs>
        <w:tab w:val="left" w:pos="794"/>
        <w:tab w:val="center" w:pos="4820"/>
        <w:tab w:val="right" w:pos="9639"/>
      </w:tabs>
      <w:overflowPunct w:val="0"/>
      <w:autoSpaceDE w:val="0"/>
      <w:autoSpaceDN w:val="0"/>
      <w:adjustRightInd w:val="0"/>
      <w:textAlignment w:val="baseline"/>
    </w:pPr>
    <w:rPr>
      <w:rFonts w:eastAsia="Times New Roman"/>
      <w:lang w:val="en-GB" w:eastAsia="en-US"/>
    </w:rPr>
  </w:style>
  <w:style w:type="paragraph" w:customStyle="1" w:styleId="Figure">
    <w:name w:val="Figure"/>
    <w:basedOn w:val="Normal"/>
    <w:next w:val="Normal"/>
    <w:link w:val="FigureChar"/>
    <w:rsid w:val="004F02C2"/>
    <w:pPr>
      <w:keepNext/>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Times New Roman"/>
      <w:lang w:val="en-GB" w:eastAsia="en-US"/>
    </w:rPr>
  </w:style>
  <w:style w:type="paragraph" w:customStyle="1" w:styleId="Figurelegend">
    <w:name w:val="Figure_legend"/>
    <w:basedOn w:val="Normal"/>
    <w:rsid w:val="004F02C2"/>
    <w:pPr>
      <w:keepNext/>
      <w:keepLines/>
      <w:overflowPunct w:val="0"/>
      <w:autoSpaceDE w:val="0"/>
      <w:autoSpaceDN w:val="0"/>
      <w:adjustRightInd w:val="0"/>
      <w:spacing w:before="20" w:after="20"/>
    </w:pPr>
    <w:rPr>
      <w:rFonts w:eastAsia="Times New Roman"/>
      <w:sz w:val="18"/>
      <w:lang w:val="en-GB" w:eastAsia="en-US"/>
    </w:rPr>
  </w:style>
  <w:style w:type="paragraph" w:customStyle="1" w:styleId="FigureNotitle">
    <w:name w:val="Figure_No &amp; title"/>
    <w:basedOn w:val="Normal"/>
    <w:next w:val="Normal"/>
    <w:qFormat/>
    <w:rsid w:val="004F02C2"/>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Times New Roman"/>
      <w:b/>
      <w:lang w:val="en-GB" w:eastAsia="en-US"/>
    </w:rPr>
  </w:style>
  <w:style w:type="character" w:styleId="FollowedHyperlink">
    <w:name w:val="FollowedHyperlink"/>
    <w:rsid w:val="004F02C2"/>
    <w:rPr>
      <w:color w:val="800080"/>
      <w:u w:val="single"/>
    </w:rPr>
  </w:style>
  <w:style w:type="paragraph" w:styleId="Footer">
    <w:name w:val="footer"/>
    <w:basedOn w:val="Normal"/>
    <w:link w:val="FooterChar"/>
    <w:rsid w:val="004F02C2"/>
    <w:pPr>
      <w:tabs>
        <w:tab w:val="center" w:pos="4320"/>
        <w:tab w:val="right" w:pos="8640"/>
      </w:tabs>
    </w:pPr>
  </w:style>
  <w:style w:type="character" w:customStyle="1" w:styleId="FooterChar">
    <w:name w:val="Footer Char"/>
    <w:basedOn w:val="DefaultParagraphFont"/>
    <w:link w:val="Footer"/>
    <w:rsid w:val="004F02C2"/>
    <w:rPr>
      <w:rFonts w:ascii="Times New Roman" w:eastAsia="MS Mincho" w:hAnsi="Times New Roman" w:cs="Times New Roman"/>
      <w:sz w:val="24"/>
      <w:szCs w:val="20"/>
      <w:lang w:eastAsia="zh-CN"/>
    </w:rPr>
  </w:style>
  <w:style w:type="paragraph" w:styleId="Header">
    <w:name w:val="header"/>
    <w:basedOn w:val="Normal"/>
    <w:link w:val="HeaderChar"/>
    <w:rsid w:val="004F02C2"/>
    <w:pPr>
      <w:tabs>
        <w:tab w:val="center" w:pos="4320"/>
        <w:tab w:val="right" w:pos="8640"/>
      </w:tabs>
    </w:pPr>
  </w:style>
  <w:style w:type="character" w:customStyle="1" w:styleId="HeaderChar">
    <w:name w:val="Header Char"/>
    <w:basedOn w:val="DefaultParagraphFont"/>
    <w:link w:val="Header"/>
    <w:rsid w:val="004F02C2"/>
    <w:rPr>
      <w:rFonts w:ascii="Times New Roman" w:eastAsia="MS Mincho" w:hAnsi="Times New Roman" w:cs="Times New Roman"/>
      <w:sz w:val="24"/>
      <w:szCs w:val="20"/>
      <w:lang w:eastAsia="zh-CN"/>
    </w:rPr>
  </w:style>
  <w:style w:type="paragraph" w:customStyle="1" w:styleId="Heading1Centered">
    <w:name w:val="Heading 1 Centered"/>
    <w:basedOn w:val="Heading1"/>
    <w:rsid w:val="004F02C2"/>
    <w:pPr>
      <w:keepLines/>
      <w:numPr>
        <w:numId w:val="0"/>
      </w:numPr>
      <w:tabs>
        <w:tab w:val="left" w:pos="794"/>
        <w:tab w:val="left" w:pos="1191"/>
        <w:tab w:val="left" w:pos="1588"/>
        <w:tab w:val="left" w:pos="1985"/>
      </w:tabs>
      <w:overflowPunct w:val="0"/>
      <w:autoSpaceDE w:val="0"/>
      <w:autoSpaceDN w:val="0"/>
      <w:adjustRightInd w:val="0"/>
      <w:spacing w:before="360" w:after="0"/>
      <w:jc w:val="center"/>
      <w:textAlignment w:val="baseline"/>
    </w:pPr>
    <w:rPr>
      <w:rFonts w:cs="Times New Roman"/>
      <w:kern w:val="0"/>
      <w:szCs w:val="20"/>
      <w:lang w:eastAsia="en-US"/>
    </w:rPr>
  </w:style>
  <w:style w:type="character" w:customStyle="1" w:styleId="Heading2Char">
    <w:name w:val="Heading 2 Char"/>
    <w:basedOn w:val="DefaultParagraphFont"/>
    <w:link w:val="Heading2"/>
    <w:rsid w:val="004F02C2"/>
    <w:rPr>
      <w:rFonts w:ascii="Times New Roman" w:eastAsia="MS Mincho" w:hAnsi="Times New Roman" w:cs="Arial"/>
      <w:b/>
      <w:bCs/>
      <w:iCs/>
      <w:sz w:val="24"/>
      <w:szCs w:val="28"/>
      <w:lang w:val="en-GB" w:eastAsia="ja-JP"/>
    </w:rPr>
  </w:style>
  <w:style w:type="character" w:customStyle="1" w:styleId="Heading3Char">
    <w:name w:val="Heading 3 Char"/>
    <w:basedOn w:val="DefaultParagraphFont"/>
    <w:link w:val="Heading3"/>
    <w:rsid w:val="004F02C2"/>
    <w:rPr>
      <w:rFonts w:ascii="Times New Roman" w:eastAsia="MS Mincho" w:hAnsi="Times New Roman" w:cs="Arial"/>
      <w:b/>
      <w:bCs/>
      <w:sz w:val="24"/>
      <w:szCs w:val="26"/>
      <w:lang w:val="en-GB" w:eastAsia="ja-JP"/>
    </w:rPr>
  </w:style>
  <w:style w:type="character" w:customStyle="1" w:styleId="Heading4Char">
    <w:name w:val="Heading 4 Char"/>
    <w:basedOn w:val="DefaultParagraphFont"/>
    <w:link w:val="Heading4"/>
    <w:rsid w:val="004F02C2"/>
    <w:rPr>
      <w:rFonts w:ascii="Times New Roman" w:eastAsia="MS Mincho" w:hAnsi="Times New Roman" w:cs="Times New Roman"/>
      <w:b/>
      <w:bCs/>
      <w:sz w:val="24"/>
      <w:szCs w:val="28"/>
      <w:lang w:val="en-GB" w:eastAsia="ja-JP"/>
    </w:rPr>
  </w:style>
  <w:style w:type="character" w:customStyle="1" w:styleId="Heading5Char">
    <w:name w:val="Heading 5 Char"/>
    <w:basedOn w:val="DefaultParagraphFont"/>
    <w:link w:val="Heading5"/>
    <w:rsid w:val="004F02C2"/>
    <w:rPr>
      <w:rFonts w:ascii="Times New Roman" w:eastAsia="MS Mincho" w:hAnsi="Times New Roman" w:cs="Times New Roman"/>
      <w:b/>
      <w:bCs/>
      <w:i/>
      <w:iCs/>
      <w:sz w:val="24"/>
      <w:szCs w:val="26"/>
      <w:lang w:val="en-GB" w:eastAsia="ja-JP"/>
    </w:rPr>
  </w:style>
  <w:style w:type="character" w:customStyle="1" w:styleId="Heading6Char">
    <w:name w:val="Heading 6 Char"/>
    <w:basedOn w:val="DefaultParagraphFont"/>
    <w:link w:val="Heading6"/>
    <w:rsid w:val="004F02C2"/>
    <w:rPr>
      <w:rFonts w:ascii="Times New Roman" w:eastAsia="MS Mincho" w:hAnsi="Times New Roman" w:cs="Times New Roman"/>
      <w:b/>
      <w:bCs/>
      <w:sz w:val="24"/>
      <w:lang w:val="en-GB" w:eastAsia="ja-JP"/>
    </w:rPr>
  </w:style>
  <w:style w:type="character" w:customStyle="1" w:styleId="Heading7Char">
    <w:name w:val="Heading 7 Char"/>
    <w:basedOn w:val="DefaultParagraphFont"/>
    <w:link w:val="Heading7"/>
    <w:rsid w:val="004F02C2"/>
    <w:rPr>
      <w:rFonts w:ascii="Times New Roman" w:eastAsia="MS Mincho" w:hAnsi="Times New Roman" w:cs="Times New Roman"/>
      <w:sz w:val="24"/>
      <w:szCs w:val="24"/>
      <w:lang w:val="en-GB" w:eastAsia="ja-JP"/>
    </w:rPr>
  </w:style>
  <w:style w:type="character" w:customStyle="1" w:styleId="Heading8Char">
    <w:name w:val="Heading 8 Char"/>
    <w:basedOn w:val="DefaultParagraphFont"/>
    <w:link w:val="Heading8"/>
    <w:rsid w:val="004F02C2"/>
    <w:rPr>
      <w:rFonts w:ascii="Times New Roman" w:eastAsia="MS Mincho" w:hAnsi="Times New Roman" w:cs="Times New Roman"/>
      <w:i/>
      <w:iCs/>
      <w:sz w:val="24"/>
      <w:szCs w:val="24"/>
      <w:lang w:val="en-GB" w:eastAsia="ja-JP"/>
    </w:rPr>
  </w:style>
  <w:style w:type="character" w:customStyle="1" w:styleId="Heading9Char">
    <w:name w:val="Heading 9 Char"/>
    <w:basedOn w:val="DefaultParagraphFont"/>
    <w:link w:val="Heading9"/>
    <w:rsid w:val="004F02C2"/>
    <w:rPr>
      <w:rFonts w:ascii="Times New Roman" w:eastAsia="MS Mincho" w:hAnsi="Times New Roman" w:cs="Arial"/>
      <w:sz w:val="24"/>
      <w:lang w:val="en-GB" w:eastAsia="ja-JP"/>
    </w:rPr>
  </w:style>
  <w:style w:type="paragraph" w:customStyle="1" w:styleId="Headingb">
    <w:name w:val="Heading_b"/>
    <w:basedOn w:val="Normal"/>
    <w:next w:val="Normal"/>
    <w:qFormat/>
    <w:rsid w:val="004F02C2"/>
    <w:pPr>
      <w:keepNext/>
      <w:tabs>
        <w:tab w:val="left" w:pos="794"/>
        <w:tab w:val="left" w:pos="1191"/>
        <w:tab w:val="left" w:pos="1588"/>
        <w:tab w:val="left" w:pos="1985"/>
      </w:tabs>
      <w:overflowPunct w:val="0"/>
      <w:autoSpaceDE w:val="0"/>
      <w:autoSpaceDN w:val="0"/>
      <w:adjustRightInd w:val="0"/>
      <w:spacing w:before="160"/>
      <w:textAlignment w:val="baseline"/>
    </w:pPr>
    <w:rPr>
      <w:b/>
      <w:lang w:val="en-GB" w:eastAsia="ja-JP"/>
    </w:rPr>
  </w:style>
  <w:style w:type="paragraph" w:customStyle="1" w:styleId="Headingi">
    <w:name w:val="Heading_i"/>
    <w:basedOn w:val="Normal"/>
    <w:next w:val="Normal"/>
    <w:rsid w:val="004F02C2"/>
    <w:pPr>
      <w:keepNext/>
      <w:tabs>
        <w:tab w:val="left" w:pos="794"/>
        <w:tab w:val="left" w:pos="1191"/>
        <w:tab w:val="left" w:pos="1588"/>
        <w:tab w:val="left" w:pos="1985"/>
      </w:tabs>
      <w:overflowPunct w:val="0"/>
      <w:autoSpaceDE w:val="0"/>
      <w:autoSpaceDN w:val="0"/>
      <w:adjustRightInd w:val="0"/>
      <w:spacing w:before="160"/>
      <w:textAlignment w:val="baseline"/>
    </w:pPr>
    <w:rPr>
      <w:i/>
      <w:lang w:val="en-GB" w:eastAsia="ja-JP"/>
    </w:rPr>
  </w:style>
  <w:style w:type="paragraph" w:customStyle="1" w:styleId="Headingib">
    <w:name w:val="Heading_ib"/>
    <w:basedOn w:val="Headingi"/>
    <w:qFormat/>
    <w:rsid w:val="004F02C2"/>
    <w:rPr>
      <w:b/>
      <w:bCs/>
    </w:rPr>
  </w:style>
  <w:style w:type="character" w:styleId="Hyperlink">
    <w:name w:val="Hyperlink"/>
    <w:uiPriority w:val="99"/>
    <w:rsid w:val="004F02C2"/>
    <w:rPr>
      <w:color w:val="0000FF"/>
      <w:u w:val="single"/>
    </w:rPr>
  </w:style>
  <w:style w:type="paragraph" w:styleId="List2">
    <w:name w:val="List 2"/>
    <w:basedOn w:val="Normal"/>
    <w:rsid w:val="004F02C2"/>
    <w:pPr>
      <w:tabs>
        <w:tab w:val="left" w:pos="794"/>
        <w:tab w:val="left" w:pos="1191"/>
        <w:tab w:val="left" w:pos="1588"/>
        <w:tab w:val="left" w:pos="1985"/>
      </w:tabs>
      <w:overflowPunct w:val="0"/>
      <w:autoSpaceDE w:val="0"/>
      <w:autoSpaceDN w:val="0"/>
      <w:adjustRightInd w:val="0"/>
      <w:ind w:left="566" w:hanging="283"/>
      <w:textAlignment w:val="baseline"/>
    </w:pPr>
    <w:rPr>
      <w:rFonts w:eastAsia="Times New Roman"/>
      <w:szCs w:val="24"/>
      <w:lang w:val="en-GB" w:eastAsia="en-US"/>
    </w:rPr>
  </w:style>
  <w:style w:type="paragraph" w:styleId="List3">
    <w:name w:val="List 3"/>
    <w:basedOn w:val="Normal"/>
    <w:rsid w:val="004F02C2"/>
    <w:pPr>
      <w:tabs>
        <w:tab w:val="left" w:pos="794"/>
        <w:tab w:val="left" w:pos="1191"/>
        <w:tab w:val="left" w:pos="1588"/>
        <w:tab w:val="left" w:pos="1985"/>
      </w:tabs>
      <w:overflowPunct w:val="0"/>
      <w:autoSpaceDE w:val="0"/>
      <w:autoSpaceDN w:val="0"/>
      <w:adjustRightInd w:val="0"/>
      <w:ind w:left="849" w:hanging="283"/>
      <w:textAlignment w:val="baseline"/>
    </w:pPr>
    <w:rPr>
      <w:rFonts w:eastAsia="Times New Roman"/>
      <w:szCs w:val="24"/>
      <w:lang w:val="en-GB" w:eastAsia="en-US"/>
    </w:rPr>
  </w:style>
  <w:style w:type="paragraph" w:styleId="List4">
    <w:name w:val="List 4"/>
    <w:basedOn w:val="Normal"/>
    <w:rsid w:val="004F02C2"/>
    <w:pPr>
      <w:tabs>
        <w:tab w:val="left" w:pos="794"/>
        <w:tab w:val="left" w:pos="1191"/>
        <w:tab w:val="left" w:pos="1588"/>
        <w:tab w:val="left" w:pos="1985"/>
      </w:tabs>
      <w:overflowPunct w:val="0"/>
      <w:autoSpaceDE w:val="0"/>
      <w:autoSpaceDN w:val="0"/>
      <w:adjustRightInd w:val="0"/>
      <w:ind w:left="1132" w:hanging="283"/>
      <w:textAlignment w:val="baseline"/>
    </w:pPr>
    <w:rPr>
      <w:rFonts w:eastAsia="Times New Roman"/>
      <w:szCs w:val="24"/>
      <w:lang w:val="en-GB" w:eastAsia="en-US"/>
    </w:rPr>
  </w:style>
  <w:style w:type="paragraph" w:styleId="List5">
    <w:name w:val="List 5"/>
    <w:basedOn w:val="Normal"/>
    <w:rsid w:val="004F02C2"/>
    <w:pPr>
      <w:tabs>
        <w:tab w:val="left" w:pos="794"/>
        <w:tab w:val="left" w:pos="1191"/>
        <w:tab w:val="left" w:pos="1588"/>
        <w:tab w:val="left" w:pos="1985"/>
      </w:tabs>
      <w:overflowPunct w:val="0"/>
      <w:autoSpaceDE w:val="0"/>
      <w:autoSpaceDN w:val="0"/>
      <w:adjustRightInd w:val="0"/>
      <w:ind w:left="1415" w:hanging="283"/>
      <w:textAlignment w:val="baseline"/>
    </w:pPr>
    <w:rPr>
      <w:rFonts w:eastAsia="Times New Roman"/>
      <w:szCs w:val="24"/>
      <w:lang w:val="en-GB" w:eastAsia="en-US"/>
    </w:rPr>
  </w:style>
  <w:style w:type="paragraph" w:customStyle="1" w:styleId="Normalaftertitle">
    <w:name w:val="Normal after title"/>
    <w:basedOn w:val="Normal"/>
    <w:next w:val="Normal"/>
    <w:rsid w:val="004F02C2"/>
    <w:pPr>
      <w:tabs>
        <w:tab w:val="left" w:pos="794"/>
        <w:tab w:val="left" w:pos="1191"/>
        <w:tab w:val="left" w:pos="1588"/>
        <w:tab w:val="left" w:pos="1985"/>
      </w:tabs>
      <w:spacing w:before="320"/>
    </w:pPr>
    <w:rPr>
      <w:rFonts w:eastAsia="SimSun"/>
      <w:lang w:val="en-GB" w:eastAsia="en-US"/>
    </w:rPr>
  </w:style>
  <w:style w:type="paragraph" w:customStyle="1" w:styleId="Normalaftertitle0">
    <w:name w:val="Normal_after_title"/>
    <w:basedOn w:val="Normal"/>
    <w:next w:val="Normal"/>
    <w:rsid w:val="004F02C2"/>
    <w:pPr>
      <w:tabs>
        <w:tab w:val="left" w:pos="794"/>
        <w:tab w:val="left" w:pos="1191"/>
        <w:tab w:val="left" w:pos="1588"/>
        <w:tab w:val="left" w:pos="1985"/>
      </w:tabs>
      <w:overflowPunct w:val="0"/>
      <w:autoSpaceDE w:val="0"/>
      <w:autoSpaceDN w:val="0"/>
      <w:adjustRightInd w:val="0"/>
      <w:spacing w:before="360"/>
      <w:textAlignment w:val="baseline"/>
    </w:pPr>
    <w:rPr>
      <w:rFonts w:eastAsia="SimSun"/>
      <w:lang w:val="en-GB" w:eastAsia="en-US"/>
    </w:rPr>
  </w:style>
  <w:style w:type="character" w:styleId="PageNumber">
    <w:name w:val="page number"/>
    <w:basedOn w:val="DefaultParagraphFont"/>
    <w:rsid w:val="004F02C2"/>
  </w:style>
  <w:style w:type="paragraph" w:styleId="Quote">
    <w:name w:val="Quote"/>
    <w:basedOn w:val="Normal"/>
    <w:next w:val="Normal"/>
    <w:link w:val="QuoteChar"/>
    <w:uiPriority w:val="29"/>
    <w:rsid w:val="004F02C2"/>
    <w:pPr>
      <w:spacing w:before="200" w:after="160"/>
      <w:ind w:left="864" w:right="864"/>
      <w:jc w:val="center"/>
    </w:pPr>
    <w:rPr>
      <w:i/>
      <w:iCs/>
      <w:color w:val="404040"/>
    </w:rPr>
  </w:style>
  <w:style w:type="character" w:customStyle="1" w:styleId="QuoteChar">
    <w:name w:val="Quote Char"/>
    <w:link w:val="Quote"/>
    <w:uiPriority w:val="29"/>
    <w:rsid w:val="004F02C2"/>
    <w:rPr>
      <w:rFonts w:ascii="Times New Roman" w:eastAsia="MS Mincho" w:hAnsi="Times New Roman" w:cs="Times New Roman"/>
      <w:i/>
      <w:iCs/>
      <w:color w:val="404040"/>
      <w:sz w:val="24"/>
      <w:szCs w:val="20"/>
      <w:lang w:eastAsia="zh-CN"/>
    </w:rPr>
  </w:style>
  <w:style w:type="paragraph" w:customStyle="1" w:styleId="RecNo">
    <w:name w:val="Rec_No"/>
    <w:basedOn w:val="Normal"/>
    <w:next w:val="Normal"/>
    <w:rsid w:val="004F02C2"/>
    <w:pPr>
      <w:keepNext/>
      <w:keepLines/>
      <w:tabs>
        <w:tab w:val="left" w:pos="794"/>
        <w:tab w:val="left" w:pos="1191"/>
        <w:tab w:val="left" w:pos="1588"/>
        <w:tab w:val="left" w:pos="1985"/>
      </w:tabs>
      <w:overflowPunct w:val="0"/>
      <w:autoSpaceDE w:val="0"/>
      <w:autoSpaceDN w:val="0"/>
      <w:adjustRightInd w:val="0"/>
      <w:textAlignment w:val="baseline"/>
    </w:pPr>
    <w:rPr>
      <w:rFonts w:eastAsia="Times New Roman"/>
      <w:b/>
      <w:sz w:val="28"/>
      <w:lang w:val="en-GB" w:eastAsia="en-US"/>
    </w:rPr>
  </w:style>
  <w:style w:type="paragraph" w:customStyle="1" w:styleId="Rectitle">
    <w:name w:val="Rec_title"/>
    <w:basedOn w:val="Normal"/>
    <w:next w:val="Normalaftertitle0"/>
    <w:rsid w:val="004F02C2"/>
    <w:pPr>
      <w:keepNext/>
      <w:keepLines/>
      <w:tabs>
        <w:tab w:val="left" w:pos="794"/>
        <w:tab w:val="left" w:pos="1191"/>
        <w:tab w:val="left" w:pos="1588"/>
        <w:tab w:val="left" w:pos="1985"/>
      </w:tabs>
      <w:overflowPunct w:val="0"/>
      <w:autoSpaceDE w:val="0"/>
      <w:autoSpaceDN w:val="0"/>
      <w:adjustRightInd w:val="0"/>
      <w:spacing w:before="360"/>
      <w:jc w:val="center"/>
      <w:textAlignment w:val="baseline"/>
    </w:pPr>
    <w:rPr>
      <w:rFonts w:eastAsia="SimSun"/>
      <w:b/>
      <w:sz w:val="28"/>
      <w:lang w:val="en-GB" w:eastAsia="en-US"/>
    </w:rPr>
  </w:style>
  <w:style w:type="character" w:styleId="Strong">
    <w:name w:val="Strong"/>
    <w:rsid w:val="004F02C2"/>
    <w:rPr>
      <w:b/>
      <w:bCs/>
    </w:rPr>
  </w:style>
  <w:style w:type="table" w:styleId="TableGrid">
    <w:name w:val="Table Grid"/>
    <w:basedOn w:val="TableNormal"/>
    <w:rsid w:val="004F02C2"/>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4F02C2"/>
    <w:pPr>
      <w:tabs>
        <w:tab w:val="right" w:leader="dot" w:pos="9639"/>
      </w:tabs>
      <w:overflowPunct w:val="0"/>
      <w:autoSpaceDE w:val="0"/>
      <w:autoSpaceDN w:val="0"/>
      <w:adjustRightInd w:val="0"/>
      <w:textAlignment w:val="baseline"/>
    </w:pPr>
    <w:rPr>
      <w:smallCaps/>
      <w:sz w:val="20"/>
      <w:szCs w:val="24"/>
      <w:lang w:val="en-GB" w:eastAsia="en-US"/>
    </w:rPr>
  </w:style>
  <w:style w:type="paragraph" w:customStyle="1" w:styleId="Tablehead">
    <w:name w:val="Table_head"/>
    <w:basedOn w:val="Normal"/>
    <w:next w:val="Normal"/>
    <w:link w:val="TableheadChar"/>
    <w:qFormat/>
    <w:rsid w:val="004F02C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eastAsia="Times New Roman"/>
      <w:b/>
      <w:sz w:val="22"/>
      <w:lang w:val="en-GB" w:eastAsia="en-US"/>
    </w:rPr>
  </w:style>
  <w:style w:type="paragraph" w:customStyle="1" w:styleId="Tablelegend">
    <w:name w:val="Table_legend"/>
    <w:basedOn w:val="Normal"/>
    <w:rsid w:val="004F02C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after="40"/>
      <w:textAlignment w:val="baseline"/>
    </w:pPr>
    <w:rPr>
      <w:rFonts w:eastAsia="Times New Roman"/>
      <w:sz w:val="22"/>
      <w:lang w:val="en-GB" w:eastAsia="en-US"/>
    </w:rPr>
  </w:style>
  <w:style w:type="paragraph" w:customStyle="1" w:styleId="TableNotitle">
    <w:name w:val="Table_No &amp; title"/>
    <w:basedOn w:val="Normal"/>
    <w:next w:val="Normal"/>
    <w:qFormat/>
    <w:rsid w:val="004F02C2"/>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rFonts w:eastAsia="Times New Roman"/>
      <w:b/>
      <w:lang w:val="en-GB" w:eastAsia="en-US"/>
    </w:rPr>
  </w:style>
  <w:style w:type="paragraph" w:customStyle="1" w:styleId="Tabletext">
    <w:name w:val="Table_text"/>
    <w:basedOn w:val="Normal"/>
    <w:link w:val="TabletextChar"/>
    <w:qFormat/>
    <w:rsid w:val="004F02C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2"/>
      <w:lang w:val="en-GB" w:eastAsia="en-US"/>
    </w:rPr>
  </w:style>
  <w:style w:type="paragraph" w:customStyle="1" w:styleId="toc0">
    <w:name w:val="toc 0"/>
    <w:basedOn w:val="Normal"/>
    <w:next w:val="TOC1"/>
    <w:rsid w:val="004F02C2"/>
    <w:pPr>
      <w:tabs>
        <w:tab w:val="right" w:pos="9639"/>
      </w:tabs>
      <w:overflowPunct w:val="0"/>
      <w:autoSpaceDE w:val="0"/>
      <w:autoSpaceDN w:val="0"/>
      <w:adjustRightInd w:val="0"/>
      <w:jc w:val="right"/>
      <w:textAlignment w:val="baseline"/>
    </w:pPr>
    <w:rPr>
      <w:rFonts w:eastAsia="Times New Roman"/>
      <w:b/>
      <w:lang w:val="en-GB" w:eastAsia="en-US"/>
    </w:rPr>
  </w:style>
  <w:style w:type="paragraph" w:styleId="TOC1">
    <w:name w:val="toc 1"/>
    <w:basedOn w:val="Normal"/>
    <w:next w:val="Normal"/>
    <w:autoRedefine/>
    <w:uiPriority w:val="39"/>
    <w:rsid w:val="004F02C2"/>
    <w:pPr>
      <w:spacing w:after="120"/>
    </w:pPr>
    <w:rPr>
      <w:b/>
      <w:bCs/>
      <w:caps/>
      <w:sz w:val="20"/>
      <w:szCs w:val="24"/>
    </w:rPr>
  </w:style>
  <w:style w:type="paragraph" w:styleId="TOC2">
    <w:name w:val="toc 2"/>
    <w:basedOn w:val="Normal"/>
    <w:next w:val="Normal"/>
    <w:autoRedefine/>
    <w:uiPriority w:val="39"/>
    <w:rsid w:val="004F02C2"/>
    <w:pPr>
      <w:spacing w:before="0"/>
      <w:ind w:left="240"/>
    </w:pPr>
    <w:rPr>
      <w:smallCaps/>
      <w:sz w:val="20"/>
      <w:szCs w:val="24"/>
    </w:rPr>
  </w:style>
  <w:style w:type="paragraph" w:styleId="TOC3">
    <w:name w:val="toc 3"/>
    <w:basedOn w:val="Normal"/>
    <w:next w:val="Normal"/>
    <w:autoRedefine/>
    <w:uiPriority w:val="39"/>
    <w:rsid w:val="004F02C2"/>
    <w:pPr>
      <w:spacing w:before="0"/>
      <w:ind w:left="480"/>
    </w:pPr>
    <w:rPr>
      <w:i/>
      <w:iCs/>
      <w:sz w:val="20"/>
      <w:szCs w:val="24"/>
    </w:rPr>
  </w:style>
  <w:style w:type="paragraph" w:styleId="TOC4">
    <w:name w:val="toc 4"/>
    <w:basedOn w:val="Normal"/>
    <w:next w:val="Normal"/>
    <w:autoRedefine/>
    <w:semiHidden/>
    <w:rsid w:val="004F02C2"/>
    <w:pPr>
      <w:spacing w:before="0"/>
      <w:ind w:left="720"/>
    </w:pPr>
    <w:rPr>
      <w:sz w:val="18"/>
      <w:szCs w:val="21"/>
    </w:rPr>
  </w:style>
  <w:style w:type="paragraph" w:styleId="TOC5">
    <w:name w:val="toc 5"/>
    <w:basedOn w:val="Normal"/>
    <w:next w:val="Normal"/>
    <w:autoRedefine/>
    <w:semiHidden/>
    <w:rsid w:val="004F02C2"/>
    <w:pPr>
      <w:spacing w:before="0"/>
      <w:ind w:left="960"/>
    </w:pPr>
    <w:rPr>
      <w:sz w:val="18"/>
      <w:szCs w:val="21"/>
    </w:rPr>
  </w:style>
  <w:style w:type="paragraph" w:styleId="TOC6">
    <w:name w:val="toc 6"/>
    <w:basedOn w:val="Normal"/>
    <w:next w:val="Normal"/>
    <w:autoRedefine/>
    <w:semiHidden/>
    <w:rsid w:val="004F02C2"/>
    <w:pPr>
      <w:spacing w:before="0"/>
      <w:ind w:left="1200"/>
    </w:pPr>
    <w:rPr>
      <w:sz w:val="18"/>
      <w:szCs w:val="21"/>
    </w:rPr>
  </w:style>
  <w:style w:type="paragraph" w:styleId="TOC7">
    <w:name w:val="toc 7"/>
    <w:basedOn w:val="Normal"/>
    <w:next w:val="Normal"/>
    <w:autoRedefine/>
    <w:semiHidden/>
    <w:rsid w:val="004F02C2"/>
    <w:pPr>
      <w:spacing w:before="0"/>
      <w:ind w:left="1440"/>
    </w:pPr>
    <w:rPr>
      <w:sz w:val="18"/>
      <w:szCs w:val="21"/>
    </w:rPr>
  </w:style>
  <w:style w:type="paragraph" w:styleId="TOC8">
    <w:name w:val="toc 8"/>
    <w:basedOn w:val="Normal"/>
    <w:next w:val="Normal"/>
    <w:autoRedefine/>
    <w:semiHidden/>
    <w:rsid w:val="004F02C2"/>
    <w:pPr>
      <w:spacing w:before="0"/>
      <w:ind w:left="1680"/>
    </w:pPr>
    <w:rPr>
      <w:sz w:val="18"/>
      <w:szCs w:val="21"/>
    </w:rPr>
  </w:style>
  <w:style w:type="paragraph" w:styleId="TOC9">
    <w:name w:val="toc 9"/>
    <w:basedOn w:val="Normal"/>
    <w:next w:val="Normal"/>
    <w:autoRedefine/>
    <w:semiHidden/>
    <w:rsid w:val="004F02C2"/>
    <w:pPr>
      <w:spacing w:before="0"/>
      <w:ind w:left="1920"/>
    </w:pPr>
    <w:rPr>
      <w:sz w:val="18"/>
      <w:szCs w:val="21"/>
    </w:rPr>
  </w:style>
  <w:style w:type="paragraph" w:styleId="TOCHeading">
    <w:name w:val="TOC Heading"/>
    <w:basedOn w:val="Heading1"/>
    <w:next w:val="Normal"/>
    <w:uiPriority w:val="39"/>
    <w:semiHidden/>
    <w:unhideWhenUsed/>
    <w:qFormat/>
    <w:rsid w:val="004F02C2"/>
    <w:pPr>
      <w:keepLines/>
      <w:numPr>
        <w:numId w:val="0"/>
      </w:numPr>
      <w:spacing w:before="480" w:after="0" w:line="276" w:lineRule="auto"/>
      <w:outlineLvl w:val="9"/>
    </w:pPr>
    <w:rPr>
      <w:rFonts w:ascii="Cambria" w:eastAsia="SimSun" w:hAnsi="Cambria" w:cs="Times New Roman"/>
      <w:color w:val="365F91"/>
      <w:kern w:val="0"/>
      <w:sz w:val="28"/>
      <w:szCs w:val="28"/>
      <w:lang w:val="en-US" w:eastAsia="en-US"/>
    </w:rPr>
  </w:style>
  <w:style w:type="character" w:customStyle="1" w:styleId="UnresolvedMention">
    <w:name w:val="Unresolved Mention"/>
    <w:basedOn w:val="DefaultParagraphFont"/>
    <w:uiPriority w:val="99"/>
    <w:semiHidden/>
    <w:unhideWhenUsed/>
    <w:rsid w:val="007F15A8"/>
    <w:rPr>
      <w:color w:val="605E5C"/>
      <w:shd w:val="clear" w:color="auto" w:fill="E1DFDD"/>
    </w:rPr>
  </w:style>
  <w:style w:type="paragraph" w:styleId="ListParagraph">
    <w:name w:val="List Paragraph"/>
    <w:basedOn w:val="Normal"/>
    <w:uiPriority w:val="34"/>
    <w:qFormat/>
    <w:rsid w:val="003750C3"/>
    <w:pPr>
      <w:ind w:left="720"/>
      <w:contextualSpacing/>
    </w:pPr>
  </w:style>
  <w:style w:type="paragraph" w:customStyle="1" w:styleId="TabletitleBR">
    <w:name w:val="Table_title_BR"/>
    <w:basedOn w:val="Normal"/>
    <w:next w:val="Normal"/>
    <w:qFormat/>
    <w:rsid w:val="00032073"/>
    <w:pPr>
      <w:keepNext/>
      <w:keepLines/>
      <w:tabs>
        <w:tab w:val="left" w:pos="794"/>
        <w:tab w:val="left" w:pos="1191"/>
        <w:tab w:val="left" w:pos="1588"/>
        <w:tab w:val="left" w:pos="1985"/>
      </w:tabs>
      <w:overflowPunct w:val="0"/>
      <w:autoSpaceDE w:val="0"/>
      <w:autoSpaceDN w:val="0"/>
      <w:adjustRightInd w:val="0"/>
      <w:spacing w:before="0" w:after="120" w:line="259" w:lineRule="auto"/>
      <w:jc w:val="center"/>
      <w:textAlignment w:val="baseline"/>
    </w:pPr>
    <w:rPr>
      <w:rFonts w:eastAsia="Times New Roman"/>
      <w:b/>
      <w:lang w:eastAsia="en-US"/>
    </w:rPr>
  </w:style>
  <w:style w:type="paragraph" w:customStyle="1" w:styleId="enumlev1">
    <w:name w:val="enumlev1"/>
    <w:basedOn w:val="Normal"/>
    <w:link w:val="enumlev1Char"/>
    <w:rsid w:val="0041209B"/>
    <w:pPr>
      <w:tabs>
        <w:tab w:val="left" w:pos="794"/>
        <w:tab w:val="left" w:pos="1191"/>
        <w:tab w:val="left" w:pos="1588"/>
        <w:tab w:val="left" w:pos="1985"/>
      </w:tabs>
      <w:overflowPunct w:val="0"/>
      <w:autoSpaceDE w:val="0"/>
      <w:autoSpaceDN w:val="0"/>
      <w:adjustRightInd w:val="0"/>
      <w:spacing w:before="80"/>
      <w:ind w:left="794" w:hanging="794"/>
      <w:jc w:val="both"/>
      <w:textAlignment w:val="baseline"/>
    </w:pPr>
    <w:rPr>
      <w:rFonts w:eastAsia="Times New Roman"/>
      <w:lang w:val="fr-FR" w:eastAsia="en-US"/>
    </w:rPr>
  </w:style>
  <w:style w:type="character" w:customStyle="1" w:styleId="enumlev1Char">
    <w:name w:val="enumlev1 Char"/>
    <w:basedOn w:val="DefaultParagraphFont"/>
    <w:link w:val="enumlev1"/>
    <w:rsid w:val="0041209B"/>
    <w:rPr>
      <w:rFonts w:ascii="Times New Roman" w:eastAsia="Times New Roman" w:hAnsi="Times New Roman" w:cs="Times New Roman"/>
      <w:sz w:val="24"/>
      <w:szCs w:val="20"/>
      <w:lang w:val="fr-FR"/>
    </w:rPr>
  </w:style>
  <w:style w:type="character" w:customStyle="1" w:styleId="TableheadChar">
    <w:name w:val="Table_head Char"/>
    <w:basedOn w:val="DefaultParagraphFont"/>
    <w:link w:val="Tablehead"/>
    <w:rsid w:val="0041209B"/>
    <w:rPr>
      <w:rFonts w:ascii="Times New Roman" w:eastAsia="Times New Roman" w:hAnsi="Times New Roman" w:cs="Times New Roman"/>
      <w:b/>
      <w:szCs w:val="20"/>
      <w:lang w:val="en-GB"/>
    </w:rPr>
  </w:style>
  <w:style w:type="paragraph" w:customStyle="1" w:styleId="TableNo">
    <w:name w:val="Table_No"/>
    <w:basedOn w:val="Normal"/>
    <w:next w:val="Normal"/>
    <w:link w:val="TableNoChar"/>
    <w:qFormat/>
    <w:rsid w:val="0041209B"/>
    <w:pPr>
      <w:keepNext/>
      <w:tabs>
        <w:tab w:val="left" w:pos="794"/>
        <w:tab w:val="left" w:pos="1191"/>
        <w:tab w:val="left" w:pos="1588"/>
        <w:tab w:val="left" w:pos="1985"/>
      </w:tabs>
      <w:overflowPunct w:val="0"/>
      <w:autoSpaceDE w:val="0"/>
      <w:autoSpaceDN w:val="0"/>
      <w:adjustRightInd w:val="0"/>
      <w:spacing w:before="360" w:after="120"/>
      <w:jc w:val="center"/>
      <w:textAlignment w:val="baseline"/>
    </w:pPr>
    <w:rPr>
      <w:rFonts w:eastAsia="Times New Roman"/>
      <w:lang w:val="fr-FR" w:eastAsia="en-US"/>
    </w:rPr>
  </w:style>
  <w:style w:type="character" w:customStyle="1" w:styleId="TableNoChar">
    <w:name w:val="Table_No Char"/>
    <w:link w:val="TableNo"/>
    <w:qFormat/>
    <w:locked/>
    <w:rsid w:val="0041209B"/>
    <w:rPr>
      <w:rFonts w:ascii="Times New Roman" w:eastAsia="Times New Roman" w:hAnsi="Times New Roman" w:cs="Times New Roman"/>
      <w:sz w:val="24"/>
      <w:szCs w:val="20"/>
      <w:lang w:val="fr-FR"/>
    </w:rPr>
  </w:style>
  <w:style w:type="character" w:customStyle="1" w:styleId="TabletextChar">
    <w:name w:val="Table_text Char"/>
    <w:basedOn w:val="DefaultParagraphFont"/>
    <w:link w:val="Tabletext"/>
    <w:qFormat/>
    <w:locked/>
    <w:rsid w:val="0041209B"/>
    <w:rPr>
      <w:rFonts w:ascii="Times New Roman" w:eastAsia="Times New Roman" w:hAnsi="Times New Roman" w:cs="Times New Roman"/>
      <w:szCs w:val="20"/>
      <w:lang w:val="en-GB"/>
    </w:rPr>
  </w:style>
  <w:style w:type="paragraph" w:customStyle="1" w:styleId="FigureNo">
    <w:name w:val="Figure_No"/>
    <w:basedOn w:val="Normal"/>
    <w:next w:val="Figuretitle"/>
    <w:link w:val="FigureNoChar"/>
    <w:rsid w:val="0041209B"/>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eastAsia="Times New Roman"/>
      <w:caps/>
      <w:sz w:val="18"/>
      <w:lang w:val="fr-FR" w:eastAsia="en-US"/>
    </w:rPr>
  </w:style>
  <w:style w:type="paragraph" w:customStyle="1" w:styleId="Figuretitle">
    <w:name w:val="Figure_title"/>
    <w:basedOn w:val="Normal"/>
    <w:next w:val="Figure"/>
    <w:link w:val="FiguretitleChar"/>
    <w:rsid w:val="0041209B"/>
    <w:pPr>
      <w:keepNext/>
      <w:tabs>
        <w:tab w:val="left" w:pos="794"/>
        <w:tab w:val="left" w:pos="1191"/>
        <w:tab w:val="left" w:pos="1588"/>
        <w:tab w:val="left" w:pos="1985"/>
      </w:tabs>
      <w:overflowPunct w:val="0"/>
      <w:autoSpaceDE w:val="0"/>
      <w:autoSpaceDN w:val="0"/>
      <w:adjustRightInd w:val="0"/>
      <w:spacing w:before="0" w:after="120"/>
      <w:jc w:val="center"/>
      <w:textAlignment w:val="baseline"/>
    </w:pPr>
    <w:rPr>
      <w:rFonts w:eastAsia="Times New Roman"/>
      <w:b/>
      <w:sz w:val="18"/>
      <w:lang w:val="fr-FR" w:eastAsia="en-US"/>
    </w:rPr>
  </w:style>
  <w:style w:type="character" w:customStyle="1" w:styleId="FigureChar">
    <w:name w:val="Figure Char"/>
    <w:link w:val="Figure"/>
    <w:locked/>
    <w:rsid w:val="0041209B"/>
    <w:rPr>
      <w:rFonts w:ascii="Times New Roman" w:eastAsia="Times New Roman" w:hAnsi="Times New Roman" w:cs="Times New Roman"/>
      <w:sz w:val="24"/>
      <w:szCs w:val="20"/>
      <w:lang w:val="en-GB"/>
    </w:rPr>
  </w:style>
  <w:style w:type="character" w:customStyle="1" w:styleId="FiguretitleChar">
    <w:name w:val="Figure_title Char"/>
    <w:link w:val="Figuretitle"/>
    <w:locked/>
    <w:rsid w:val="0041209B"/>
    <w:rPr>
      <w:rFonts w:ascii="Times New Roman" w:eastAsia="Times New Roman" w:hAnsi="Times New Roman" w:cs="Times New Roman"/>
      <w:b/>
      <w:sz w:val="18"/>
      <w:szCs w:val="20"/>
      <w:lang w:val="fr-FR"/>
    </w:rPr>
  </w:style>
  <w:style w:type="character" w:customStyle="1" w:styleId="FigureNoChar">
    <w:name w:val="Figure_No Char"/>
    <w:link w:val="FigureNo"/>
    <w:locked/>
    <w:rsid w:val="0041209B"/>
    <w:rPr>
      <w:rFonts w:ascii="Times New Roman" w:eastAsia="Times New Roman" w:hAnsi="Times New Roman" w:cs="Times New Roman"/>
      <w:caps/>
      <w:sz w:val="18"/>
      <w:szCs w:val="20"/>
      <w:lang w:val="fr-FR"/>
    </w:rPr>
  </w:style>
  <w:style w:type="paragraph" w:customStyle="1" w:styleId="Tabletitle">
    <w:name w:val="Table_title"/>
    <w:basedOn w:val="Normal"/>
    <w:next w:val="Tablehead"/>
    <w:link w:val="TabletitleChar"/>
    <w:qFormat/>
    <w:rsid w:val="0041209B"/>
    <w:pPr>
      <w:keepNext/>
      <w:tabs>
        <w:tab w:val="left" w:pos="794"/>
        <w:tab w:val="left" w:pos="1191"/>
        <w:tab w:val="left" w:pos="1588"/>
        <w:tab w:val="left" w:pos="1985"/>
      </w:tabs>
      <w:overflowPunct w:val="0"/>
      <w:autoSpaceDE w:val="0"/>
      <w:autoSpaceDN w:val="0"/>
      <w:adjustRightInd w:val="0"/>
      <w:spacing w:before="0" w:after="120"/>
      <w:jc w:val="center"/>
      <w:textAlignment w:val="baseline"/>
    </w:pPr>
    <w:rPr>
      <w:rFonts w:eastAsia="Times New Roman"/>
      <w:b/>
      <w:lang w:val="fr-FR" w:eastAsia="en-US"/>
    </w:rPr>
  </w:style>
  <w:style w:type="character" w:customStyle="1" w:styleId="TabletitleChar">
    <w:name w:val="Table_title Char"/>
    <w:link w:val="Tabletitle"/>
    <w:qFormat/>
    <w:locked/>
    <w:rsid w:val="0041209B"/>
    <w:rPr>
      <w:rFonts w:ascii="Times New Roman" w:eastAsia="Times New Roman" w:hAnsi="Times New Roman" w:cs="Times New Roman"/>
      <w:b/>
      <w:sz w:val="24"/>
      <w:szCs w:val="20"/>
      <w:lang w:val="fr-FR"/>
    </w:rPr>
  </w:style>
  <w:style w:type="character" w:styleId="FootnoteReference">
    <w:name w:val="footnote reference"/>
    <w:basedOn w:val="DefaultParagraphFont"/>
    <w:rsid w:val="0041209B"/>
    <w:rPr>
      <w:position w:val="6"/>
      <w:sz w:val="18"/>
    </w:rPr>
  </w:style>
  <w:style w:type="paragraph" w:styleId="FootnoteText">
    <w:name w:val="footnote text"/>
    <w:basedOn w:val="Normal"/>
    <w:link w:val="FootnoteTextChar"/>
    <w:rsid w:val="0041209B"/>
    <w:pPr>
      <w:keepLines/>
      <w:tabs>
        <w:tab w:val="left" w:pos="255"/>
        <w:tab w:val="left" w:pos="794"/>
        <w:tab w:val="left" w:pos="1191"/>
        <w:tab w:val="left" w:pos="1588"/>
        <w:tab w:val="left" w:pos="1985"/>
      </w:tabs>
      <w:overflowPunct w:val="0"/>
      <w:autoSpaceDE w:val="0"/>
      <w:autoSpaceDN w:val="0"/>
      <w:adjustRightInd w:val="0"/>
      <w:ind w:left="255" w:hanging="255"/>
      <w:jc w:val="both"/>
      <w:textAlignment w:val="baseline"/>
    </w:pPr>
    <w:rPr>
      <w:rFonts w:eastAsia="Times New Roman"/>
      <w:sz w:val="22"/>
      <w:lang w:val="fr-FR" w:eastAsia="en-US"/>
    </w:rPr>
  </w:style>
  <w:style w:type="character" w:customStyle="1" w:styleId="FootnoteTextChar">
    <w:name w:val="Footnote Text Char"/>
    <w:basedOn w:val="DefaultParagraphFont"/>
    <w:link w:val="FootnoteText"/>
    <w:rsid w:val="0041209B"/>
    <w:rPr>
      <w:rFonts w:ascii="Times New Roman" w:eastAsia="Times New Roman" w:hAnsi="Times New Roman" w:cs="Times New Roman"/>
      <w:szCs w:val="20"/>
      <w:lang w:val="fr-FR"/>
    </w:rPr>
  </w:style>
  <w:style w:type="paragraph" w:styleId="Revision">
    <w:name w:val="Revision"/>
    <w:hidden/>
    <w:uiPriority w:val="99"/>
    <w:semiHidden/>
    <w:rsid w:val="004006CC"/>
    <w:pPr>
      <w:spacing w:after="0" w:line="240" w:lineRule="auto"/>
    </w:pPr>
    <w:rPr>
      <w:rFonts w:ascii="Times New Roman" w:eastAsia="MS Mincho" w:hAnsi="Times New Roman" w:cs="Times New Roman"/>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135292">
      <w:bodyDiv w:val="1"/>
      <w:marLeft w:val="0"/>
      <w:marRight w:val="0"/>
      <w:marTop w:val="0"/>
      <w:marBottom w:val="0"/>
      <w:divBdr>
        <w:top w:val="none" w:sz="0" w:space="0" w:color="auto"/>
        <w:left w:val="none" w:sz="0" w:space="0" w:color="auto"/>
        <w:bottom w:val="none" w:sz="0" w:space="0" w:color="auto"/>
        <w:right w:val="none" w:sz="0" w:space="0" w:color="auto"/>
      </w:divBdr>
    </w:div>
    <w:div w:id="1709407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package" Target="embeddings/Microsoft_Word_Document.doc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46F344-FAA8-4FA0-A0E7-938DC5552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810</Words>
  <Characters>4623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 Sealy;USA</dc:creator>
  <cp:keywords/>
  <dc:description/>
  <cp:lastModifiedBy>USA</cp:lastModifiedBy>
  <cp:revision>2</cp:revision>
  <dcterms:created xsi:type="dcterms:W3CDTF">2021-01-26T22:31:00Z</dcterms:created>
  <dcterms:modified xsi:type="dcterms:W3CDTF">2021-01-26T22:31:00Z</dcterms:modified>
</cp:coreProperties>
</file>