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32073" w:rsidRPr="00A02BF0" w14:paraId="19E4AFF4" w14:textId="77777777" w:rsidTr="0041209B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48D635B" w14:textId="77777777" w:rsidR="00032073" w:rsidRPr="00A02BF0" w:rsidRDefault="00032073" w:rsidP="0041209B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F299924" w14:textId="77777777" w:rsidR="00032073" w:rsidRPr="00A02BF0" w:rsidRDefault="00032073" w:rsidP="0041209B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32073" w:rsidRPr="00E87AE0" w14:paraId="1CCF95F1" w14:textId="77777777" w:rsidTr="0041209B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53EEE1E" w14:textId="77777777" w:rsidR="00032073" w:rsidRPr="00A02BF0" w:rsidRDefault="00032073" w:rsidP="0041209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A41E3DF" w14:textId="05AEEFD9" w:rsidR="00032073" w:rsidRPr="00903E04" w:rsidRDefault="00032073" w:rsidP="008632A3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bookmarkStart w:id="0" w:name="_GoBack"/>
            <w:r w:rsidRPr="001B04BE">
              <w:t>USWP1A</w:t>
            </w:r>
            <w:r w:rsidR="008632A3">
              <w:t xml:space="preserve">23_10_FS – PDR </w:t>
            </w:r>
            <w:r w:rsidRPr="001B04BE">
              <w:t>R</w:t>
            </w:r>
            <w:r w:rsidR="008632A3">
              <w:t>e</w:t>
            </w:r>
            <w:r w:rsidRPr="001B04BE">
              <w:t>p</w:t>
            </w:r>
            <w:r w:rsidR="008632A3">
              <w:t>or</w:t>
            </w:r>
            <w:r w:rsidRPr="001B04BE">
              <w:t>t</w:t>
            </w:r>
            <w:r w:rsidR="008632A3">
              <w:t xml:space="preserve"> </w:t>
            </w:r>
            <w:r w:rsidRPr="001B04BE">
              <w:t>SM.</w:t>
            </w:r>
            <w:r w:rsidR="00830743">
              <w:t>2392</w:t>
            </w:r>
            <w:ins w:id="1" w:author="Author">
              <w:r w:rsidR="0084234A">
                <w:t xml:space="preserve"> </w:t>
              </w:r>
            </w:ins>
            <w:del w:id="2" w:author="Author">
              <w:r w:rsidR="008632A3" w:rsidDel="0084234A">
                <w:delText xml:space="preserve"> on </w:delText>
              </w:r>
            </w:del>
            <w:ins w:id="3" w:author="Author">
              <w:r w:rsidR="0084234A" w:rsidRPr="0084234A">
                <w:t>for Beam WPT on ISM Frequencies</w:t>
              </w:r>
            </w:ins>
            <w:bookmarkEnd w:id="0"/>
            <w:del w:id="4" w:author="Author">
              <w:r w:rsidR="008632A3" w:rsidDel="0084234A">
                <w:delText>WPT</w:delText>
              </w:r>
            </w:del>
          </w:p>
        </w:tc>
      </w:tr>
      <w:tr w:rsidR="00830743" w:rsidRPr="00A02BF0" w14:paraId="38D5B042" w14:textId="77777777" w:rsidTr="0041209B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2B7ED4E" w14:textId="67562B03" w:rsidR="00830743" w:rsidRPr="00A02BF0" w:rsidRDefault="00830743" w:rsidP="0083074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</w:t>
            </w:r>
            <w:r w:rsidRPr="00830743">
              <w:rPr>
                <w:bCs/>
              </w:rPr>
              <w:t>Report on the first 2019-2023 meeting of Working Party 1A</w:t>
            </w:r>
            <w:r>
              <w:rPr>
                <w:b/>
              </w:rPr>
              <w:t xml:space="preserve"> – </w:t>
            </w:r>
            <w:hyperlink r:id="rId8" w:history="1">
              <w:r w:rsidRPr="00765295">
                <w:rPr>
                  <w:rStyle w:val="Hyperlink"/>
                  <w:bCs/>
                </w:rPr>
                <w:t>Annex 06</w:t>
              </w:r>
            </w:hyperlink>
            <w:r>
              <w:rPr>
                <w:bCs/>
              </w:rPr>
              <w:t xml:space="preserve"> - </w:t>
            </w:r>
            <w:r w:rsidRPr="00830743">
              <w:rPr>
                <w:bCs/>
              </w:rPr>
              <w:t>Preliminary draft revision of Report ITU-R SM.2392-0 - Applications of wireless power transmission via radio frequency beam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17B05D" w14:textId="7A4E64AC" w:rsidR="00830743" w:rsidRPr="00A02BF0" w:rsidRDefault="00830743" w:rsidP="00830743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27 January 2021</w:t>
            </w:r>
          </w:p>
        </w:tc>
      </w:tr>
      <w:tr w:rsidR="00032073" w:rsidRPr="00A02BF0" w14:paraId="4DFBB261" w14:textId="77777777" w:rsidTr="0041209B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ACB72B" w14:textId="2D35F8A5" w:rsidR="00032073" w:rsidRPr="00E126AC" w:rsidRDefault="00032073" w:rsidP="0041209B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830743">
              <w:rPr>
                <w:b w:val="0"/>
                <w:lang w:eastAsia="zh-CN"/>
              </w:rPr>
              <w:t>Revision to</w:t>
            </w:r>
            <w:r w:rsidR="00903E04">
              <w:rPr>
                <w:b w:val="0"/>
                <w:lang w:eastAsia="zh-CN"/>
              </w:rPr>
              <w:t xml:space="preserve"> “</w:t>
            </w:r>
            <w:r w:rsidR="00830743" w:rsidRPr="00830743">
              <w:rPr>
                <w:b w:val="0"/>
                <w:lang w:eastAsia="zh-CN"/>
              </w:rPr>
              <w:t>Preliminary draft revision of Report ITU-R SM.2392-0 - Applications of wireless power transmission via radio frequency beam</w:t>
            </w:r>
            <w:r w:rsidR="00903E04">
              <w:rPr>
                <w:b w:val="0"/>
                <w:lang w:eastAsia="zh-CN"/>
              </w:rPr>
              <w:t>”</w:t>
            </w:r>
          </w:p>
        </w:tc>
      </w:tr>
      <w:tr w:rsidR="00032073" w:rsidRPr="0078706C" w14:paraId="70902D44" w14:textId="77777777" w:rsidTr="0041209B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BF71133" w14:textId="77777777" w:rsidR="00032073" w:rsidRPr="00A02BF0" w:rsidRDefault="00032073" w:rsidP="0041209B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6825590" w14:textId="61F90F27" w:rsidR="00032073" w:rsidRDefault="00991815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Kevin Graf</w:t>
            </w:r>
            <w:r>
              <w:rPr>
                <w:bCs/>
                <w:iCs/>
              </w:rPr>
              <w:br/>
              <w:t>FCC</w:t>
            </w:r>
          </w:p>
          <w:p w14:paraId="41195825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</w:p>
          <w:p w14:paraId="243E2060" w14:textId="39AEF82D" w:rsidR="00032073" w:rsidRPr="00A02BF0" w:rsidRDefault="00991815" w:rsidP="0099181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Allen Yang</w:t>
            </w:r>
            <w:r>
              <w:rPr>
                <w:bCs/>
                <w:iCs/>
              </w:rPr>
              <w:br/>
              <w:t>FCC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E6CD7B1" w14:textId="77777777" w:rsidR="00032073" w:rsidRPr="00D109F5" w:rsidRDefault="00032073" w:rsidP="0041209B">
            <w:pPr>
              <w:ind w:right="144"/>
              <w:rPr>
                <w:b/>
                <w:bCs/>
              </w:rPr>
            </w:pPr>
          </w:p>
          <w:p w14:paraId="309B92D2" w14:textId="58A3A3B4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 w:rsidR="00991815">
              <w:rPr>
                <w:bCs/>
                <w:lang w:val="fr-FR"/>
              </w:rPr>
              <w:t>Kevin.Graf@fcc</w:t>
            </w:r>
            <w:ins w:id="5" w:author="Author">
              <w:r w:rsidR="0084234A">
                <w:rPr>
                  <w:bCs/>
                  <w:lang w:val="fr-FR"/>
                </w:rPr>
                <w:t>.</w:t>
              </w:r>
            </w:ins>
            <w:del w:id="6" w:author="Author">
              <w:r w:rsidR="00991815" w:rsidDel="0084234A">
                <w:rPr>
                  <w:bCs/>
                  <w:lang w:val="fr-FR"/>
                </w:rPr>
                <w:delText>/</w:delText>
              </w:r>
            </w:del>
            <w:r w:rsidR="00991815">
              <w:rPr>
                <w:bCs/>
                <w:lang w:val="fr-FR"/>
              </w:rPr>
              <w:t>g</w:t>
            </w:r>
            <w:ins w:id="7" w:author="Author">
              <w:r w:rsidR="0084234A">
                <w:rPr>
                  <w:bCs/>
                  <w:lang w:val="fr-FR"/>
                </w:rPr>
                <w:t>o</w:t>
              </w:r>
            </w:ins>
            <w:del w:id="8" w:author="Author">
              <w:r w:rsidR="00991815" w:rsidDel="0084234A">
                <w:rPr>
                  <w:bCs/>
                  <w:lang w:val="fr-FR"/>
                </w:rPr>
                <w:delText>p</w:delText>
              </w:r>
            </w:del>
            <w:r w:rsidR="00991815">
              <w:rPr>
                <w:bCs/>
                <w:lang w:val="fr-FR"/>
              </w:rPr>
              <w:t>v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 w:rsidRPr="00D109F5">
              <w:rPr>
                <w:bCs/>
                <w:lang w:val="fr-FR"/>
              </w:rPr>
              <w:br/>
            </w:r>
          </w:p>
          <w:p w14:paraId="7C9B6575" w14:textId="26C6C77C" w:rsidR="00032073" w:rsidRPr="00CC3AE1" w:rsidRDefault="00032073" w:rsidP="00991815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r>
              <w:rPr>
                <w:bCs/>
                <w:lang w:val="fr-FR"/>
              </w:rPr>
              <w:t xml:space="preserve"> </w:t>
            </w:r>
            <w:r w:rsidR="00991815">
              <w:rPr>
                <w:bCs/>
                <w:lang w:val="fr-FR"/>
              </w:rPr>
              <w:t>Allen.Yang@fcc.gov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</w:p>
        </w:tc>
      </w:tr>
      <w:tr w:rsidR="00032073" w:rsidRPr="00A02BF0" w14:paraId="4711B315" w14:textId="77777777" w:rsidTr="0041209B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6257BF7" w14:textId="450127F6" w:rsidR="00032073" w:rsidRPr="00A02BF0" w:rsidRDefault="00032073" w:rsidP="0041209B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Proposal to </w:t>
            </w:r>
            <w:r w:rsidR="00991815">
              <w:rPr>
                <w:bCs/>
              </w:rPr>
              <w:t>improve clarity</w:t>
            </w:r>
            <w:r w:rsidR="00597626">
              <w:rPr>
                <w:bCs/>
              </w:rPr>
              <w:t>.</w:t>
            </w:r>
          </w:p>
        </w:tc>
      </w:tr>
      <w:tr w:rsidR="00032073" w:rsidRPr="00A02BF0" w14:paraId="3BB2514F" w14:textId="77777777" w:rsidTr="0041209B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D100C3E" w14:textId="074A6341" w:rsidR="00E16B99" w:rsidRPr="00E16B99" w:rsidRDefault="00032073" w:rsidP="00FE6A7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91815" w:rsidRPr="00991815">
              <w:rPr>
                <w:bCs/>
              </w:rPr>
              <w:t xml:space="preserve">The document uses a mix of potentially confusing terminology to distinguish between radiating (aka, over-the-air or at-a-distance) and non-radiating (aka, inductive/capacitive, directly coupled, or </w:t>
            </w:r>
            <w:r w:rsidR="00FE6A79" w:rsidRPr="00991815">
              <w:rPr>
                <w:bCs/>
              </w:rPr>
              <w:t>locally operated</w:t>
            </w:r>
            <w:r w:rsidR="00991815" w:rsidRPr="00991815">
              <w:rPr>
                <w:bCs/>
              </w:rPr>
              <w:t xml:space="preserve">) WPT.  The phrase “contact-based” appears to be used to mean physical </w:t>
            </w:r>
            <w:r w:rsidR="00C70E43" w:rsidRPr="00991815">
              <w:rPr>
                <w:bCs/>
              </w:rPr>
              <w:t>contact but</w:t>
            </w:r>
            <w:r w:rsidR="00991815" w:rsidRPr="00991815">
              <w:rPr>
                <w:bCs/>
              </w:rPr>
              <w:t xml:space="preserve"> could </w:t>
            </w:r>
            <w:r w:rsidR="00FE6A79">
              <w:rPr>
                <w:bCs/>
              </w:rPr>
              <w:t xml:space="preserve">potentially </w:t>
            </w:r>
            <w:r w:rsidR="00991815" w:rsidRPr="00991815">
              <w:rPr>
                <w:bCs/>
              </w:rPr>
              <w:t>be confused with electrical contact.</w:t>
            </w:r>
            <w:r w:rsidR="00FE6A79">
              <w:rPr>
                <w:bCs/>
              </w:rPr>
              <w:t xml:space="preserve"> </w:t>
            </w:r>
            <w:r w:rsidR="00C70E43">
              <w:rPr>
                <w:bCs/>
              </w:rPr>
              <w:t>A</w:t>
            </w:r>
            <w:r w:rsidR="00FE6A79">
              <w:rPr>
                <w:bCs/>
              </w:rPr>
              <w:t xml:space="preserve"> list of terms to be used consistently may be helpful. Stylistic improvements may be needed.</w:t>
            </w:r>
          </w:p>
        </w:tc>
      </w:tr>
    </w:tbl>
    <w:p w14:paraId="24553CA8" w14:textId="057F58EC" w:rsidR="0010544C" w:rsidRDefault="0010544C">
      <w:pPr>
        <w:spacing w:before="0" w:after="160" w:line="259" w:lineRule="auto"/>
        <w:rPr>
          <w:rFonts w:eastAsia="Times New Roman"/>
          <w:b/>
          <w:sz w:val="28"/>
          <w:lang w:eastAsia="en-US"/>
        </w:rPr>
      </w:pPr>
    </w:p>
    <w:sectPr w:rsidR="0010544C" w:rsidSect="000320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C39A6" w14:textId="77777777" w:rsidR="0066652F" w:rsidRDefault="0066652F" w:rsidP="005D7479">
      <w:pPr>
        <w:spacing w:before="0"/>
      </w:pPr>
      <w:r>
        <w:separator/>
      </w:r>
    </w:p>
  </w:endnote>
  <w:endnote w:type="continuationSeparator" w:id="0">
    <w:p w14:paraId="5401F57D" w14:textId="77777777" w:rsidR="0066652F" w:rsidRDefault="0066652F" w:rsidP="005D74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1000000" w:usb1="00000000" w:usb2="07040001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2ED3F" w14:textId="77777777" w:rsidR="0066652F" w:rsidRDefault="0066652F" w:rsidP="005D7479">
      <w:pPr>
        <w:spacing w:before="0"/>
      </w:pPr>
      <w:r>
        <w:separator/>
      </w:r>
    </w:p>
  </w:footnote>
  <w:footnote w:type="continuationSeparator" w:id="0">
    <w:p w14:paraId="6B7343D4" w14:textId="77777777" w:rsidR="0066652F" w:rsidRDefault="0066652F" w:rsidP="005D747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F84B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304B64A7"/>
    <w:multiLevelType w:val="hybridMultilevel"/>
    <w:tmpl w:val="3464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678"/>
    <w:multiLevelType w:val="hybridMultilevel"/>
    <w:tmpl w:val="7AA6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0007"/>
    <w:multiLevelType w:val="hybridMultilevel"/>
    <w:tmpl w:val="71D0C8D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19047B2"/>
    <w:multiLevelType w:val="hybridMultilevel"/>
    <w:tmpl w:val="64D2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56C6"/>
    <w:multiLevelType w:val="hybridMultilevel"/>
    <w:tmpl w:val="4646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ABE"/>
    <w:multiLevelType w:val="multilevel"/>
    <w:tmpl w:val="629A0E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BD"/>
    <w:rsid w:val="00002F78"/>
    <w:rsid w:val="000038CE"/>
    <w:rsid w:val="000118AF"/>
    <w:rsid w:val="000164CB"/>
    <w:rsid w:val="000229CA"/>
    <w:rsid w:val="00023C4D"/>
    <w:rsid w:val="00032073"/>
    <w:rsid w:val="000333BE"/>
    <w:rsid w:val="000351E1"/>
    <w:rsid w:val="00035421"/>
    <w:rsid w:val="000369CD"/>
    <w:rsid w:val="00041E0D"/>
    <w:rsid w:val="00042318"/>
    <w:rsid w:val="00042BF6"/>
    <w:rsid w:val="00050C33"/>
    <w:rsid w:val="00051847"/>
    <w:rsid w:val="00051E5B"/>
    <w:rsid w:val="00052D9E"/>
    <w:rsid w:val="00052E39"/>
    <w:rsid w:val="00065D1A"/>
    <w:rsid w:val="00076584"/>
    <w:rsid w:val="000817F0"/>
    <w:rsid w:val="00084671"/>
    <w:rsid w:val="000945C4"/>
    <w:rsid w:val="00097D19"/>
    <w:rsid w:val="000A0A51"/>
    <w:rsid w:val="000A63C1"/>
    <w:rsid w:val="000C194B"/>
    <w:rsid w:val="000C21EC"/>
    <w:rsid w:val="000C29A3"/>
    <w:rsid w:val="000C40AB"/>
    <w:rsid w:val="000D257A"/>
    <w:rsid w:val="000D38A7"/>
    <w:rsid w:val="000D3EF7"/>
    <w:rsid w:val="000D72AA"/>
    <w:rsid w:val="000E359C"/>
    <w:rsid w:val="000E51A3"/>
    <w:rsid w:val="000E7914"/>
    <w:rsid w:val="000F1163"/>
    <w:rsid w:val="000F52D5"/>
    <w:rsid w:val="000F695A"/>
    <w:rsid w:val="000F7755"/>
    <w:rsid w:val="00100A85"/>
    <w:rsid w:val="0010544C"/>
    <w:rsid w:val="00105BC1"/>
    <w:rsid w:val="0011047A"/>
    <w:rsid w:val="0011115F"/>
    <w:rsid w:val="00115124"/>
    <w:rsid w:val="00115CF2"/>
    <w:rsid w:val="00117330"/>
    <w:rsid w:val="0012743B"/>
    <w:rsid w:val="00130EE1"/>
    <w:rsid w:val="00135951"/>
    <w:rsid w:val="00135C8A"/>
    <w:rsid w:val="0014533D"/>
    <w:rsid w:val="00146FB1"/>
    <w:rsid w:val="00147D85"/>
    <w:rsid w:val="001663F9"/>
    <w:rsid w:val="00167AB9"/>
    <w:rsid w:val="0018553C"/>
    <w:rsid w:val="00185AA8"/>
    <w:rsid w:val="00190964"/>
    <w:rsid w:val="001A19F4"/>
    <w:rsid w:val="001A570D"/>
    <w:rsid w:val="001B04BE"/>
    <w:rsid w:val="001B7A24"/>
    <w:rsid w:val="001B7AFB"/>
    <w:rsid w:val="001C1619"/>
    <w:rsid w:val="001C5B06"/>
    <w:rsid w:val="001D66C4"/>
    <w:rsid w:val="001E103E"/>
    <w:rsid w:val="001E6CC0"/>
    <w:rsid w:val="001E74EF"/>
    <w:rsid w:val="001F52DE"/>
    <w:rsid w:val="001F63C2"/>
    <w:rsid w:val="00200E60"/>
    <w:rsid w:val="0020257F"/>
    <w:rsid w:val="00207A00"/>
    <w:rsid w:val="00212656"/>
    <w:rsid w:val="002136E7"/>
    <w:rsid w:val="002244A0"/>
    <w:rsid w:val="00234646"/>
    <w:rsid w:val="0024017D"/>
    <w:rsid w:val="002402B9"/>
    <w:rsid w:val="00242AF0"/>
    <w:rsid w:val="0024633B"/>
    <w:rsid w:val="0025068B"/>
    <w:rsid w:val="00250D37"/>
    <w:rsid w:val="00254288"/>
    <w:rsid w:val="00254AC3"/>
    <w:rsid w:val="00255248"/>
    <w:rsid w:val="00263564"/>
    <w:rsid w:val="002667A9"/>
    <w:rsid w:val="00267989"/>
    <w:rsid w:val="00267D40"/>
    <w:rsid w:val="002800A4"/>
    <w:rsid w:val="002814EA"/>
    <w:rsid w:val="0028263B"/>
    <w:rsid w:val="0028480C"/>
    <w:rsid w:val="00287221"/>
    <w:rsid w:val="00291E29"/>
    <w:rsid w:val="00295311"/>
    <w:rsid w:val="0029730F"/>
    <w:rsid w:val="002A3031"/>
    <w:rsid w:val="002A6E0E"/>
    <w:rsid w:val="002B05C5"/>
    <w:rsid w:val="002B68D0"/>
    <w:rsid w:val="002C1FDF"/>
    <w:rsid w:val="002C6555"/>
    <w:rsid w:val="002D3A2E"/>
    <w:rsid w:val="002D3EBC"/>
    <w:rsid w:val="002D4C94"/>
    <w:rsid w:val="002D6E10"/>
    <w:rsid w:val="002E4699"/>
    <w:rsid w:val="002F0037"/>
    <w:rsid w:val="002F04CA"/>
    <w:rsid w:val="002F0DEA"/>
    <w:rsid w:val="002F3D31"/>
    <w:rsid w:val="002F439B"/>
    <w:rsid w:val="003033DE"/>
    <w:rsid w:val="0030586C"/>
    <w:rsid w:val="00312267"/>
    <w:rsid w:val="00317505"/>
    <w:rsid w:val="003201BB"/>
    <w:rsid w:val="00325E46"/>
    <w:rsid w:val="00331B7B"/>
    <w:rsid w:val="0034689C"/>
    <w:rsid w:val="00353F95"/>
    <w:rsid w:val="003679B8"/>
    <w:rsid w:val="003719E9"/>
    <w:rsid w:val="00371A63"/>
    <w:rsid w:val="00374F60"/>
    <w:rsid w:val="003750C3"/>
    <w:rsid w:val="00377541"/>
    <w:rsid w:val="0038564C"/>
    <w:rsid w:val="003859C1"/>
    <w:rsid w:val="00386F44"/>
    <w:rsid w:val="003940B3"/>
    <w:rsid w:val="00396006"/>
    <w:rsid w:val="003A4BC4"/>
    <w:rsid w:val="003A5D49"/>
    <w:rsid w:val="003A7660"/>
    <w:rsid w:val="003B0BDD"/>
    <w:rsid w:val="003B21E4"/>
    <w:rsid w:val="003B4502"/>
    <w:rsid w:val="003B516C"/>
    <w:rsid w:val="003C02B9"/>
    <w:rsid w:val="003C456F"/>
    <w:rsid w:val="003C4D7E"/>
    <w:rsid w:val="003D7F5E"/>
    <w:rsid w:val="003F1ACF"/>
    <w:rsid w:val="003F1D18"/>
    <w:rsid w:val="003F2976"/>
    <w:rsid w:val="003F4A89"/>
    <w:rsid w:val="003F5F86"/>
    <w:rsid w:val="004006CC"/>
    <w:rsid w:val="00401E16"/>
    <w:rsid w:val="00404232"/>
    <w:rsid w:val="004106B8"/>
    <w:rsid w:val="0041209B"/>
    <w:rsid w:val="004338D6"/>
    <w:rsid w:val="004416DC"/>
    <w:rsid w:val="004430FF"/>
    <w:rsid w:val="00444C89"/>
    <w:rsid w:val="00444E0F"/>
    <w:rsid w:val="00447DF8"/>
    <w:rsid w:val="00454CFA"/>
    <w:rsid w:val="00455EC2"/>
    <w:rsid w:val="00460D70"/>
    <w:rsid w:val="00463B2E"/>
    <w:rsid w:val="004641BF"/>
    <w:rsid w:val="00467867"/>
    <w:rsid w:val="004755A1"/>
    <w:rsid w:val="004775CE"/>
    <w:rsid w:val="00480B1D"/>
    <w:rsid w:val="004829B5"/>
    <w:rsid w:val="00486242"/>
    <w:rsid w:val="00491670"/>
    <w:rsid w:val="00493968"/>
    <w:rsid w:val="00496CEA"/>
    <w:rsid w:val="004A3DD4"/>
    <w:rsid w:val="004A54F8"/>
    <w:rsid w:val="004B2F2E"/>
    <w:rsid w:val="004B5931"/>
    <w:rsid w:val="004B62F6"/>
    <w:rsid w:val="004E1690"/>
    <w:rsid w:val="004E39A3"/>
    <w:rsid w:val="004E3B1B"/>
    <w:rsid w:val="004E73F9"/>
    <w:rsid w:val="004F02C2"/>
    <w:rsid w:val="004F1CEE"/>
    <w:rsid w:val="004F553C"/>
    <w:rsid w:val="0050552E"/>
    <w:rsid w:val="00514707"/>
    <w:rsid w:val="0051543F"/>
    <w:rsid w:val="00517CEB"/>
    <w:rsid w:val="00527305"/>
    <w:rsid w:val="005315EB"/>
    <w:rsid w:val="00533977"/>
    <w:rsid w:val="005345BA"/>
    <w:rsid w:val="0053717A"/>
    <w:rsid w:val="005403F3"/>
    <w:rsid w:val="0054077E"/>
    <w:rsid w:val="00543C8F"/>
    <w:rsid w:val="00544504"/>
    <w:rsid w:val="00545972"/>
    <w:rsid w:val="00553EC0"/>
    <w:rsid w:val="00561186"/>
    <w:rsid w:val="005651E7"/>
    <w:rsid w:val="0056617F"/>
    <w:rsid w:val="00570A72"/>
    <w:rsid w:val="00573804"/>
    <w:rsid w:val="0057547F"/>
    <w:rsid w:val="00576166"/>
    <w:rsid w:val="0058397E"/>
    <w:rsid w:val="00592B5A"/>
    <w:rsid w:val="00597626"/>
    <w:rsid w:val="005A635E"/>
    <w:rsid w:val="005A64B1"/>
    <w:rsid w:val="005B179C"/>
    <w:rsid w:val="005B23EC"/>
    <w:rsid w:val="005B65AB"/>
    <w:rsid w:val="005B6B45"/>
    <w:rsid w:val="005C226C"/>
    <w:rsid w:val="005D2308"/>
    <w:rsid w:val="005D2BFA"/>
    <w:rsid w:val="005D48B7"/>
    <w:rsid w:val="005D7479"/>
    <w:rsid w:val="005E2A30"/>
    <w:rsid w:val="005F0893"/>
    <w:rsid w:val="005F5173"/>
    <w:rsid w:val="00603F10"/>
    <w:rsid w:val="0060643E"/>
    <w:rsid w:val="00606B77"/>
    <w:rsid w:val="00610FC1"/>
    <w:rsid w:val="00611E4A"/>
    <w:rsid w:val="00613EAC"/>
    <w:rsid w:val="00615202"/>
    <w:rsid w:val="006235A8"/>
    <w:rsid w:val="00625711"/>
    <w:rsid w:val="00627492"/>
    <w:rsid w:val="00631F21"/>
    <w:rsid w:val="00636844"/>
    <w:rsid w:val="00640562"/>
    <w:rsid w:val="00640DD2"/>
    <w:rsid w:val="00651C58"/>
    <w:rsid w:val="0065233C"/>
    <w:rsid w:val="006575BB"/>
    <w:rsid w:val="00662D8F"/>
    <w:rsid w:val="0066652F"/>
    <w:rsid w:val="00667682"/>
    <w:rsid w:val="0067125D"/>
    <w:rsid w:val="00673245"/>
    <w:rsid w:val="00676BFD"/>
    <w:rsid w:val="00677BC7"/>
    <w:rsid w:val="0068236C"/>
    <w:rsid w:val="00684A40"/>
    <w:rsid w:val="00686CE4"/>
    <w:rsid w:val="00686F14"/>
    <w:rsid w:val="006963E7"/>
    <w:rsid w:val="006A1C98"/>
    <w:rsid w:val="006A71D7"/>
    <w:rsid w:val="006B1F75"/>
    <w:rsid w:val="006B2DD0"/>
    <w:rsid w:val="006C0D2A"/>
    <w:rsid w:val="006C313B"/>
    <w:rsid w:val="006C3DFD"/>
    <w:rsid w:val="006C7AD8"/>
    <w:rsid w:val="006E0E13"/>
    <w:rsid w:val="006E693B"/>
    <w:rsid w:val="006F4179"/>
    <w:rsid w:val="00704AC9"/>
    <w:rsid w:val="007126FE"/>
    <w:rsid w:val="0071297E"/>
    <w:rsid w:val="00713023"/>
    <w:rsid w:val="0071485B"/>
    <w:rsid w:val="007251DD"/>
    <w:rsid w:val="00726966"/>
    <w:rsid w:val="00726F25"/>
    <w:rsid w:val="00727E0A"/>
    <w:rsid w:val="00744B77"/>
    <w:rsid w:val="0074660F"/>
    <w:rsid w:val="007475BF"/>
    <w:rsid w:val="00750F85"/>
    <w:rsid w:val="00763B97"/>
    <w:rsid w:val="007653A8"/>
    <w:rsid w:val="00774834"/>
    <w:rsid w:val="0078706C"/>
    <w:rsid w:val="00787EEC"/>
    <w:rsid w:val="00791D44"/>
    <w:rsid w:val="00793B8C"/>
    <w:rsid w:val="0079407B"/>
    <w:rsid w:val="007A6C08"/>
    <w:rsid w:val="007B1D3F"/>
    <w:rsid w:val="007B2E52"/>
    <w:rsid w:val="007B309E"/>
    <w:rsid w:val="007C08B1"/>
    <w:rsid w:val="007C135C"/>
    <w:rsid w:val="007E047D"/>
    <w:rsid w:val="007E1DC2"/>
    <w:rsid w:val="007F15A8"/>
    <w:rsid w:val="007F20A3"/>
    <w:rsid w:val="007F42D6"/>
    <w:rsid w:val="007F480B"/>
    <w:rsid w:val="00801F40"/>
    <w:rsid w:val="00802C38"/>
    <w:rsid w:val="0080484F"/>
    <w:rsid w:val="0081194B"/>
    <w:rsid w:val="0082097E"/>
    <w:rsid w:val="0082555B"/>
    <w:rsid w:val="00827E5E"/>
    <w:rsid w:val="00830743"/>
    <w:rsid w:val="00832040"/>
    <w:rsid w:val="00836A58"/>
    <w:rsid w:val="00837759"/>
    <w:rsid w:val="0084115A"/>
    <w:rsid w:val="0084234A"/>
    <w:rsid w:val="00845BDA"/>
    <w:rsid w:val="008539FE"/>
    <w:rsid w:val="00855A7D"/>
    <w:rsid w:val="008618AE"/>
    <w:rsid w:val="008632A3"/>
    <w:rsid w:val="0086481B"/>
    <w:rsid w:val="00871FA0"/>
    <w:rsid w:val="00873551"/>
    <w:rsid w:val="00880058"/>
    <w:rsid w:val="00882122"/>
    <w:rsid w:val="00883EC5"/>
    <w:rsid w:val="008843A4"/>
    <w:rsid w:val="0088459A"/>
    <w:rsid w:val="008861E4"/>
    <w:rsid w:val="00892973"/>
    <w:rsid w:val="00896392"/>
    <w:rsid w:val="008A0DAF"/>
    <w:rsid w:val="008A1C3A"/>
    <w:rsid w:val="008A2F64"/>
    <w:rsid w:val="008A3C1E"/>
    <w:rsid w:val="008A6878"/>
    <w:rsid w:val="008A7EA7"/>
    <w:rsid w:val="008B4726"/>
    <w:rsid w:val="008B7D74"/>
    <w:rsid w:val="008C0D9B"/>
    <w:rsid w:val="008D1772"/>
    <w:rsid w:val="008F0750"/>
    <w:rsid w:val="008F1112"/>
    <w:rsid w:val="008F4952"/>
    <w:rsid w:val="008F7EAB"/>
    <w:rsid w:val="00903E04"/>
    <w:rsid w:val="0090618A"/>
    <w:rsid w:val="00906346"/>
    <w:rsid w:val="00906429"/>
    <w:rsid w:val="0090795F"/>
    <w:rsid w:val="00911AED"/>
    <w:rsid w:val="00912875"/>
    <w:rsid w:val="00917957"/>
    <w:rsid w:val="00917F11"/>
    <w:rsid w:val="00924D72"/>
    <w:rsid w:val="00942934"/>
    <w:rsid w:val="00946BB8"/>
    <w:rsid w:val="009534E5"/>
    <w:rsid w:val="00955874"/>
    <w:rsid w:val="00955E9F"/>
    <w:rsid w:val="00956561"/>
    <w:rsid w:val="009649A7"/>
    <w:rsid w:val="009655FF"/>
    <w:rsid w:val="0096585A"/>
    <w:rsid w:val="0096673A"/>
    <w:rsid w:val="00966828"/>
    <w:rsid w:val="00972A69"/>
    <w:rsid w:val="0097424D"/>
    <w:rsid w:val="00983C95"/>
    <w:rsid w:val="00983E9F"/>
    <w:rsid w:val="00991815"/>
    <w:rsid w:val="0099214D"/>
    <w:rsid w:val="00993002"/>
    <w:rsid w:val="009949A5"/>
    <w:rsid w:val="0099563E"/>
    <w:rsid w:val="00997D53"/>
    <w:rsid w:val="009A10FD"/>
    <w:rsid w:val="009A1F0B"/>
    <w:rsid w:val="009A3ABE"/>
    <w:rsid w:val="009B2B49"/>
    <w:rsid w:val="009B6304"/>
    <w:rsid w:val="009C069A"/>
    <w:rsid w:val="009C7399"/>
    <w:rsid w:val="009D12F6"/>
    <w:rsid w:val="009D45E6"/>
    <w:rsid w:val="009D5CA5"/>
    <w:rsid w:val="009D77CA"/>
    <w:rsid w:val="009D7E4F"/>
    <w:rsid w:val="009E2C06"/>
    <w:rsid w:val="009E511C"/>
    <w:rsid w:val="009F62CA"/>
    <w:rsid w:val="00A03157"/>
    <w:rsid w:val="00A03396"/>
    <w:rsid w:val="00A04D8A"/>
    <w:rsid w:val="00A06724"/>
    <w:rsid w:val="00A12E0B"/>
    <w:rsid w:val="00A156FC"/>
    <w:rsid w:val="00A20C96"/>
    <w:rsid w:val="00A255D2"/>
    <w:rsid w:val="00A2747D"/>
    <w:rsid w:val="00A31F56"/>
    <w:rsid w:val="00A37AB3"/>
    <w:rsid w:val="00A4068F"/>
    <w:rsid w:val="00A4239F"/>
    <w:rsid w:val="00A52604"/>
    <w:rsid w:val="00A5586D"/>
    <w:rsid w:val="00A57900"/>
    <w:rsid w:val="00A66AE0"/>
    <w:rsid w:val="00A724C1"/>
    <w:rsid w:val="00A7648B"/>
    <w:rsid w:val="00A77DE3"/>
    <w:rsid w:val="00A807DB"/>
    <w:rsid w:val="00A84DA6"/>
    <w:rsid w:val="00A86A03"/>
    <w:rsid w:val="00A87A70"/>
    <w:rsid w:val="00A87E67"/>
    <w:rsid w:val="00A912BD"/>
    <w:rsid w:val="00A94EC9"/>
    <w:rsid w:val="00AA5923"/>
    <w:rsid w:val="00AC467F"/>
    <w:rsid w:val="00AC58D1"/>
    <w:rsid w:val="00AD068A"/>
    <w:rsid w:val="00AD3CAC"/>
    <w:rsid w:val="00AD540F"/>
    <w:rsid w:val="00AD5458"/>
    <w:rsid w:val="00AE1A4D"/>
    <w:rsid w:val="00AE4F57"/>
    <w:rsid w:val="00AE5917"/>
    <w:rsid w:val="00AE6742"/>
    <w:rsid w:val="00AF2A01"/>
    <w:rsid w:val="00B011E9"/>
    <w:rsid w:val="00B04ED9"/>
    <w:rsid w:val="00B06DC8"/>
    <w:rsid w:val="00B11E24"/>
    <w:rsid w:val="00B33E4D"/>
    <w:rsid w:val="00B3604D"/>
    <w:rsid w:val="00B36B34"/>
    <w:rsid w:val="00B377D1"/>
    <w:rsid w:val="00B51606"/>
    <w:rsid w:val="00B53A5D"/>
    <w:rsid w:val="00B5447C"/>
    <w:rsid w:val="00B55F44"/>
    <w:rsid w:val="00B73C81"/>
    <w:rsid w:val="00B81F8F"/>
    <w:rsid w:val="00B838DA"/>
    <w:rsid w:val="00B84294"/>
    <w:rsid w:val="00B91155"/>
    <w:rsid w:val="00B96E4F"/>
    <w:rsid w:val="00BA0AC2"/>
    <w:rsid w:val="00BA15C8"/>
    <w:rsid w:val="00BA1D8F"/>
    <w:rsid w:val="00BA26FD"/>
    <w:rsid w:val="00BA3724"/>
    <w:rsid w:val="00BA5D63"/>
    <w:rsid w:val="00BA62EC"/>
    <w:rsid w:val="00BA6D28"/>
    <w:rsid w:val="00BB36A2"/>
    <w:rsid w:val="00BB3F64"/>
    <w:rsid w:val="00BC09A8"/>
    <w:rsid w:val="00BC2F8E"/>
    <w:rsid w:val="00BD102B"/>
    <w:rsid w:val="00BD3831"/>
    <w:rsid w:val="00BD3F2F"/>
    <w:rsid w:val="00BD4F18"/>
    <w:rsid w:val="00BE307D"/>
    <w:rsid w:val="00BF642A"/>
    <w:rsid w:val="00C02E3C"/>
    <w:rsid w:val="00C031D4"/>
    <w:rsid w:val="00C06345"/>
    <w:rsid w:val="00C066CE"/>
    <w:rsid w:val="00C072B5"/>
    <w:rsid w:val="00C20A1E"/>
    <w:rsid w:val="00C269FA"/>
    <w:rsid w:val="00C35685"/>
    <w:rsid w:val="00C37F80"/>
    <w:rsid w:val="00C414D0"/>
    <w:rsid w:val="00C41876"/>
    <w:rsid w:val="00C438CA"/>
    <w:rsid w:val="00C47576"/>
    <w:rsid w:val="00C529DF"/>
    <w:rsid w:val="00C62F98"/>
    <w:rsid w:val="00C644FB"/>
    <w:rsid w:val="00C66418"/>
    <w:rsid w:val="00C6650D"/>
    <w:rsid w:val="00C70E43"/>
    <w:rsid w:val="00C76F46"/>
    <w:rsid w:val="00C77940"/>
    <w:rsid w:val="00C81B36"/>
    <w:rsid w:val="00C85E88"/>
    <w:rsid w:val="00C86EDF"/>
    <w:rsid w:val="00C938B4"/>
    <w:rsid w:val="00CA1A73"/>
    <w:rsid w:val="00CA4F11"/>
    <w:rsid w:val="00CA55D3"/>
    <w:rsid w:val="00CA569C"/>
    <w:rsid w:val="00CB0FC9"/>
    <w:rsid w:val="00CB15DC"/>
    <w:rsid w:val="00CB2B70"/>
    <w:rsid w:val="00CB56FC"/>
    <w:rsid w:val="00CB5BC7"/>
    <w:rsid w:val="00CC0964"/>
    <w:rsid w:val="00CC1FDA"/>
    <w:rsid w:val="00CC2184"/>
    <w:rsid w:val="00CC5C39"/>
    <w:rsid w:val="00CD3EBD"/>
    <w:rsid w:val="00CE5E29"/>
    <w:rsid w:val="00CE642A"/>
    <w:rsid w:val="00CE6515"/>
    <w:rsid w:val="00CF262A"/>
    <w:rsid w:val="00CF2C2F"/>
    <w:rsid w:val="00CF53E9"/>
    <w:rsid w:val="00CF6F18"/>
    <w:rsid w:val="00CF7786"/>
    <w:rsid w:val="00D034CB"/>
    <w:rsid w:val="00D062CC"/>
    <w:rsid w:val="00D07215"/>
    <w:rsid w:val="00D128D5"/>
    <w:rsid w:val="00D13D4C"/>
    <w:rsid w:val="00D30EC9"/>
    <w:rsid w:val="00D34AB9"/>
    <w:rsid w:val="00D369F8"/>
    <w:rsid w:val="00D41B6A"/>
    <w:rsid w:val="00D4384C"/>
    <w:rsid w:val="00D51A34"/>
    <w:rsid w:val="00D65210"/>
    <w:rsid w:val="00D80743"/>
    <w:rsid w:val="00D8598E"/>
    <w:rsid w:val="00D91E69"/>
    <w:rsid w:val="00D92F9D"/>
    <w:rsid w:val="00D95360"/>
    <w:rsid w:val="00D96F64"/>
    <w:rsid w:val="00D973FA"/>
    <w:rsid w:val="00DA3913"/>
    <w:rsid w:val="00DC0909"/>
    <w:rsid w:val="00DC67CA"/>
    <w:rsid w:val="00DC701F"/>
    <w:rsid w:val="00DC7847"/>
    <w:rsid w:val="00DD06DE"/>
    <w:rsid w:val="00DD4C05"/>
    <w:rsid w:val="00DD4E1A"/>
    <w:rsid w:val="00DD6A65"/>
    <w:rsid w:val="00DE4A05"/>
    <w:rsid w:val="00DE6D73"/>
    <w:rsid w:val="00DE736E"/>
    <w:rsid w:val="00DF399B"/>
    <w:rsid w:val="00DF3E67"/>
    <w:rsid w:val="00DF5D23"/>
    <w:rsid w:val="00E007D0"/>
    <w:rsid w:val="00E02A63"/>
    <w:rsid w:val="00E05609"/>
    <w:rsid w:val="00E1156C"/>
    <w:rsid w:val="00E126AC"/>
    <w:rsid w:val="00E12E95"/>
    <w:rsid w:val="00E12EB6"/>
    <w:rsid w:val="00E1401C"/>
    <w:rsid w:val="00E15093"/>
    <w:rsid w:val="00E151FB"/>
    <w:rsid w:val="00E16B99"/>
    <w:rsid w:val="00E256AA"/>
    <w:rsid w:val="00E32524"/>
    <w:rsid w:val="00E360D2"/>
    <w:rsid w:val="00E446C0"/>
    <w:rsid w:val="00E4470D"/>
    <w:rsid w:val="00E527A0"/>
    <w:rsid w:val="00E53CE3"/>
    <w:rsid w:val="00E609FA"/>
    <w:rsid w:val="00E626E2"/>
    <w:rsid w:val="00E83F59"/>
    <w:rsid w:val="00E84FD2"/>
    <w:rsid w:val="00E86610"/>
    <w:rsid w:val="00E87AE0"/>
    <w:rsid w:val="00E9176B"/>
    <w:rsid w:val="00EA4336"/>
    <w:rsid w:val="00EB2C93"/>
    <w:rsid w:val="00EB318A"/>
    <w:rsid w:val="00EB3C9E"/>
    <w:rsid w:val="00EB5700"/>
    <w:rsid w:val="00EB7F33"/>
    <w:rsid w:val="00EC673F"/>
    <w:rsid w:val="00EE54EC"/>
    <w:rsid w:val="00EF21B3"/>
    <w:rsid w:val="00EF29B0"/>
    <w:rsid w:val="00EF4B17"/>
    <w:rsid w:val="00F01129"/>
    <w:rsid w:val="00F037EF"/>
    <w:rsid w:val="00F06759"/>
    <w:rsid w:val="00F1299A"/>
    <w:rsid w:val="00F12ACA"/>
    <w:rsid w:val="00F17618"/>
    <w:rsid w:val="00F20DD2"/>
    <w:rsid w:val="00F23497"/>
    <w:rsid w:val="00F3114F"/>
    <w:rsid w:val="00F359A1"/>
    <w:rsid w:val="00F37454"/>
    <w:rsid w:val="00F3769F"/>
    <w:rsid w:val="00F37FEA"/>
    <w:rsid w:val="00F5700E"/>
    <w:rsid w:val="00F60544"/>
    <w:rsid w:val="00F648B1"/>
    <w:rsid w:val="00F678A6"/>
    <w:rsid w:val="00F7359D"/>
    <w:rsid w:val="00F74088"/>
    <w:rsid w:val="00F826BB"/>
    <w:rsid w:val="00F83EE0"/>
    <w:rsid w:val="00F84B44"/>
    <w:rsid w:val="00F91004"/>
    <w:rsid w:val="00F9186B"/>
    <w:rsid w:val="00F96E74"/>
    <w:rsid w:val="00FA07EE"/>
    <w:rsid w:val="00FA2093"/>
    <w:rsid w:val="00FA29AC"/>
    <w:rsid w:val="00FB4CB8"/>
    <w:rsid w:val="00FB60E0"/>
    <w:rsid w:val="00FC0FFC"/>
    <w:rsid w:val="00FC2133"/>
    <w:rsid w:val="00FC6786"/>
    <w:rsid w:val="00FD1E5F"/>
    <w:rsid w:val="00FE2173"/>
    <w:rsid w:val="00FE6A79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DAF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C2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4F02C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Cs w:val="32"/>
      <w:lang w:val="en-GB" w:eastAsia="ja-JP"/>
    </w:rPr>
  </w:style>
  <w:style w:type="paragraph" w:styleId="Heading2">
    <w:name w:val="heading 2"/>
    <w:basedOn w:val="Normal"/>
    <w:next w:val="Normal"/>
    <w:link w:val="Heading2Char"/>
    <w:rsid w:val="004F02C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  <w:lang w:val="en-GB" w:eastAsia="ja-JP"/>
    </w:rPr>
  </w:style>
  <w:style w:type="paragraph" w:styleId="Heading3">
    <w:name w:val="heading 3"/>
    <w:basedOn w:val="Normal"/>
    <w:next w:val="Normal"/>
    <w:link w:val="Heading3Char"/>
    <w:rsid w:val="004F02C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  <w:lang w:val="en-GB" w:eastAsia="ja-JP"/>
    </w:rPr>
  </w:style>
  <w:style w:type="paragraph" w:styleId="Heading4">
    <w:name w:val="heading 4"/>
    <w:basedOn w:val="Normal"/>
    <w:next w:val="Normal"/>
    <w:link w:val="Heading4Char"/>
    <w:qFormat/>
    <w:rsid w:val="004F02C2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lang w:val="en-GB" w:eastAsia="ja-JP"/>
    </w:rPr>
  </w:style>
  <w:style w:type="paragraph" w:styleId="Heading5">
    <w:name w:val="heading 5"/>
    <w:basedOn w:val="Normal"/>
    <w:next w:val="Normal"/>
    <w:link w:val="Heading5Char"/>
    <w:qFormat/>
    <w:rsid w:val="004F02C2"/>
    <w:pPr>
      <w:numPr>
        <w:ilvl w:val="4"/>
        <w:numId w:val="9"/>
      </w:numPr>
      <w:spacing w:before="240" w:after="60"/>
      <w:outlineLvl w:val="4"/>
    </w:pPr>
    <w:rPr>
      <w:b/>
      <w:bCs/>
      <w:i/>
      <w:iCs/>
      <w:szCs w:val="26"/>
      <w:lang w:val="en-GB" w:eastAsia="ja-JP"/>
    </w:rPr>
  </w:style>
  <w:style w:type="paragraph" w:styleId="Heading6">
    <w:name w:val="heading 6"/>
    <w:basedOn w:val="Normal"/>
    <w:next w:val="Normal"/>
    <w:link w:val="Heading6Char"/>
    <w:rsid w:val="004F02C2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en-GB" w:eastAsia="ja-JP"/>
    </w:rPr>
  </w:style>
  <w:style w:type="paragraph" w:styleId="Heading7">
    <w:name w:val="heading 7"/>
    <w:basedOn w:val="Normal"/>
    <w:next w:val="Normal"/>
    <w:link w:val="Heading7Char"/>
    <w:rsid w:val="004F02C2"/>
    <w:pPr>
      <w:numPr>
        <w:ilvl w:val="6"/>
        <w:numId w:val="9"/>
      </w:numPr>
      <w:spacing w:before="240" w:after="60"/>
      <w:outlineLvl w:val="6"/>
    </w:pPr>
    <w:rPr>
      <w:szCs w:val="24"/>
      <w:lang w:val="en-GB" w:eastAsia="ja-JP"/>
    </w:rPr>
  </w:style>
  <w:style w:type="paragraph" w:styleId="Heading8">
    <w:name w:val="heading 8"/>
    <w:basedOn w:val="Normal"/>
    <w:next w:val="Normal"/>
    <w:link w:val="Heading8Char"/>
    <w:rsid w:val="004F02C2"/>
    <w:pPr>
      <w:numPr>
        <w:ilvl w:val="7"/>
        <w:numId w:val="9"/>
      </w:numPr>
      <w:spacing w:before="240" w:after="60"/>
      <w:outlineLvl w:val="7"/>
    </w:pPr>
    <w:rPr>
      <w:i/>
      <w:iCs/>
      <w:szCs w:val="24"/>
      <w:lang w:val="en-GB" w:eastAsia="ja-JP"/>
    </w:rPr>
  </w:style>
  <w:style w:type="paragraph" w:styleId="Heading9">
    <w:name w:val="heading 9"/>
    <w:basedOn w:val="Normal"/>
    <w:next w:val="Normal"/>
    <w:link w:val="Heading9Char"/>
    <w:rsid w:val="004F02C2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02C2"/>
    <w:rPr>
      <w:rFonts w:ascii="Times New Roman" w:eastAsia="MS Mincho" w:hAnsi="Times New Roman" w:cs="Arial"/>
      <w:b/>
      <w:bCs/>
      <w:kern w:val="32"/>
      <w:sz w:val="24"/>
      <w:szCs w:val="32"/>
      <w:lang w:val="en-GB" w:eastAsia="ja-JP"/>
    </w:rPr>
  </w:style>
  <w:style w:type="paragraph" w:customStyle="1" w:styleId="AnnexNotitle">
    <w:name w:val="Annex_No &amp; title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AppendixNotitle">
    <w:name w:val="Appendix_No &amp; title"/>
    <w:basedOn w:val="AnnexNotitle"/>
    <w:next w:val="Normal"/>
    <w:rsid w:val="004F02C2"/>
  </w:style>
  <w:style w:type="paragraph" w:customStyle="1" w:styleId="ASN1">
    <w:name w:val="ASN.1"/>
    <w:rsid w:val="004F02C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0" w:line="240" w:lineRule="auto"/>
    </w:pPr>
    <w:rPr>
      <w:rFonts w:ascii="Courier New" w:eastAsia="Times New Roman" w:hAnsi="Courier New" w:cs="Times New Roman"/>
      <w:b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F02C2"/>
    <w:rPr>
      <w:rFonts w:ascii="ヒラギノ角ゴ Pro W3" w:eastAsia="ヒラギノ角ゴ Pro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02C2"/>
    <w:rPr>
      <w:rFonts w:ascii="ヒラギノ角ゴ Pro W3" w:eastAsia="ヒラギノ角ゴ Pro W3" w:hAnsi="Times New Roman" w:cs="Times New Roman"/>
      <w:sz w:val="18"/>
      <w:szCs w:val="18"/>
      <w:lang w:eastAsia="zh-CN"/>
    </w:rPr>
  </w:style>
  <w:style w:type="paragraph" w:styleId="Caption">
    <w:name w:val="caption"/>
    <w:basedOn w:val="Normal"/>
    <w:next w:val="Normal"/>
    <w:rsid w:val="004F02C2"/>
    <w:pPr>
      <w:spacing w:after="120"/>
      <w:jc w:val="center"/>
    </w:pPr>
    <w:rPr>
      <w:rFonts w:eastAsia="Times New Roman"/>
      <w:b/>
      <w:bCs/>
      <w:szCs w:val="24"/>
      <w:lang w:val="en-GB" w:eastAsia="en-US"/>
    </w:rPr>
  </w:style>
  <w:style w:type="character" w:styleId="CommentReference">
    <w:name w:val="annotation reference"/>
    <w:semiHidden/>
    <w:rsid w:val="004F02C2"/>
    <w:rPr>
      <w:sz w:val="16"/>
    </w:rPr>
  </w:style>
  <w:style w:type="paragraph" w:styleId="CommentText">
    <w:name w:val="annotation text"/>
    <w:basedOn w:val="Normal"/>
    <w:link w:val="CommentTextChar"/>
    <w:semiHidden/>
    <w:rsid w:val="004F02C2"/>
    <w:rPr>
      <w:rFonts w:eastAsia="Times New Roman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02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F02C2"/>
    <w:rPr>
      <w:rFonts w:eastAsia="MS Mincho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02C2"/>
    <w:rPr>
      <w:rFonts w:ascii="Times New Roman" w:eastAsia="MS Mincho" w:hAnsi="Times New Roman" w:cs="Times New Roman"/>
      <w:b/>
      <w:bCs/>
      <w:sz w:val="20"/>
      <w:szCs w:val="20"/>
      <w:lang w:eastAsia="zh-CN"/>
    </w:rPr>
  </w:style>
  <w:style w:type="character" w:styleId="Emphasis">
    <w:name w:val="Emphasis"/>
    <w:rsid w:val="004F02C2"/>
    <w:rPr>
      <w:i/>
      <w:iCs/>
    </w:rPr>
  </w:style>
  <w:style w:type="paragraph" w:customStyle="1" w:styleId="Equation">
    <w:name w:val="Equation"/>
    <w:basedOn w:val="Normal"/>
    <w:rsid w:val="004F02C2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customStyle="1" w:styleId="Figure">
    <w:name w:val="Figure"/>
    <w:basedOn w:val="Normal"/>
    <w:next w:val="Normal"/>
    <w:link w:val="FigureChar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lang w:val="en-GB" w:eastAsia="en-US"/>
    </w:rPr>
  </w:style>
  <w:style w:type="paragraph" w:customStyle="1" w:styleId="Figurelegend">
    <w:name w:val="Figure_legend"/>
    <w:basedOn w:val="Normal"/>
    <w:rsid w:val="004F02C2"/>
    <w:pPr>
      <w:keepNext/>
      <w:keepLines/>
      <w:overflowPunct w:val="0"/>
      <w:autoSpaceDE w:val="0"/>
      <w:autoSpaceDN w:val="0"/>
      <w:adjustRightInd w:val="0"/>
      <w:spacing w:before="20" w:after="20"/>
    </w:pPr>
    <w:rPr>
      <w:rFonts w:eastAsia="Times New Roman"/>
      <w:sz w:val="18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4F02C2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b/>
      <w:lang w:val="en-GB" w:eastAsia="en-US"/>
    </w:rPr>
  </w:style>
  <w:style w:type="character" w:styleId="FollowedHyperlink">
    <w:name w:val="FollowedHyperlink"/>
    <w:rsid w:val="004F02C2"/>
    <w:rPr>
      <w:color w:val="800080"/>
      <w:u w:val="single"/>
    </w:rPr>
  </w:style>
  <w:style w:type="paragraph" w:styleId="Footer">
    <w:name w:val="footer"/>
    <w:basedOn w:val="Normal"/>
    <w:link w:val="FooterChar"/>
    <w:rsid w:val="004F0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er">
    <w:name w:val="header"/>
    <w:basedOn w:val="Normal"/>
    <w:link w:val="HeaderChar"/>
    <w:rsid w:val="004F0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customStyle="1" w:styleId="Heading1Centered">
    <w:name w:val="Heading 1 Centered"/>
    <w:basedOn w:val="Heading1"/>
    <w:rsid w:val="004F02C2"/>
    <w:pPr>
      <w:keepLines/>
      <w:numPr>
        <w:numId w:val="0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/>
      <w:jc w:val="center"/>
      <w:textAlignment w:val="baseline"/>
    </w:pPr>
    <w:rPr>
      <w:rFonts w:cs="Times New Roman"/>
      <w:kern w:val="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4F02C2"/>
    <w:rPr>
      <w:rFonts w:ascii="Times New Roman" w:eastAsia="MS Mincho" w:hAnsi="Times New Roman" w:cs="Arial"/>
      <w:b/>
      <w:bCs/>
      <w:iCs/>
      <w:sz w:val="24"/>
      <w:szCs w:val="28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4F02C2"/>
    <w:rPr>
      <w:rFonts w:ascii="Times New Roman" w:eastAsia="MS Mincho" w:hAnsi="Times New Roman" w:cs="Arial"/>
      <w:b/>
      <w:bCs/>
      <w:sz w:val="24"/>
      <w:szCs w:val="26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4F02C2"/>
    <w:rPr>
      <w:rFonts w:ascii="Times New Roman" w:eastAsia="MS Mincho" w:hAnsi="Times New Roman" w:cs="Times New Roman"/>
      <w:b/>
      <w:bCs/>
      <w:sz w:val="24"/>
      <w:szCs w:val="28"/>
      <w:lang w:val="en-GB" w:eastAsia="ja-JP"/>
    </w:rPr>
  </w:style>
  <w:style w:type="character" w:customStyle="1" w:styleId="Heading5Char">
    <w:name w:val="Heading 5 Char"/>
    <w:basedOn w:val="DefaultParagraphFont"/>
    <w:link w:val="Heading5"/>
    <w:rsid w:val="004F02C2"/>
    <w:rPr>
      <w:rFonts w:ascii="Times New Roman" w:eastAsia="MS Mincho" w:hAnsi="Times New Roman" w:cs="Times New Roman"/>
      <w:b/>
      <w:bCs/>
      <w:i/>
      <w:iCs/>
      <w:sz w:val="24"/>
      <w:szCs w:val="26"/>
      <w:lang w:val="en-GB" w:eastAsia="ja-JP"/>
    </w:rPr>
  </w:style>
  <w:style w:type="character" w:customStyle="1" w:styleId="Heading6Char">
    <w:name w:val="Heading 6 Char"/>
    <w:basedOn w:val="DefaultParagraphFont"/>
    <w:link w:val="Heading6"/>
    <w:rsid w:val="004F02C2"/>
    <w:rPr>
      <w:rFonts w:ascii="Times New Roman" w:eastAsia="MS Mincho" w:hAnsi="Times New Roman" w:cs="Times New Roman"/>
      <w:b/>
      <w:bCs/>
      <w:sz w:val="24"/>
      <w:lang w:val="en-GB" w:eastAsia="ja-JP"/>
    </w:rPr>
  </w:style>
  <w:style w:type="character" w:customStyle="1" w:styleId="Heading7Char">
    <w:name w:val="Heading 7 Char"/>
    <w:basedOn w:val="DefaultParagraphFont"/>
    <w:link w:val="Heading7"/>
    <w:rsid w:val="004F02C2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4F02C2"/>
    <w:rPr>
      <w:rFonts w:ascii="Times New Roman" w:eastAsia="MS Mincho" w:hAnsi="Times New Roman" w:cs="Times New Roman"/>
      <w:i/>
      <w:iCs/>
      <w:sz w:val="24"/>
      <w:szCs w:val="24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4F02C2"/>
    <w:rPr>
      <w:rFonts w:ascii="Times New Roman" w:eastAsia="MS Mincho" w:hAnsi="Times New Roman" w:cs="Arial"/>
      <w:sz w:val="24"/>
      <w:lang w:val="en-GB" w:eastAsia="ja-JP"/>
    </w:rPr>
  </w:style>
  <w:style w:type="paragraph" w:customStyle="1" w:styleId="Headingb">
    <w:name w:val="Heading_b"/>
    <w:basedOn w:val="Normal"/>
    <w:next w:val="Normal"/>
    <w:qFormat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lang w:val="en-GB" w:eastAsia="ja-JP"/>
    </w:rPr>
  </w:style>
  <w:style w:type="paragraph" w:customStyle="1" w:styleId="Headingi">
    <w:name w:val="Heading_i"/>
    <w:basedOn w:val="Normal"/>
    <w:next w:val="Normal"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lang w:val="en-GB" w:eastAsia="ja-JP"/>
    </w:rPr>
  </w:style>
  <w:style w:type="paragraph" w:customStyle="1" w:styleId="Headingib">
    <w:name w:val="Heading_ib"/>
    <w:basedOn w:val="Headingi"/>
    <w:qFormat/>
    <w:rsid w:val="004F02C2"/>
    <w:rPr>
      <w:b/>
      <w:bCs/>
    </w:rPr>
  </w:style>
  <w:style w:type="character" w:styleId="Hyperlink">
    <w:name w:val="Hyperlink"/>
    <w:aliases w:val="超级链接"/>
    <w:uiPriority w:val="99"/>
    <w:qFormat/>
    <w:rsid w:val="004F02C2"/>
    <w:rPr>
      <w:color w:val="0000FF"/>
      <w:u w:val="single"/>
    </w:rPr>
  </w:style>
  <w:style w:type="paragraph" w:styleId="List2">
    <w:name w:val="List 2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566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3">
    <w:name w:val="List 3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4">
    <w:name w:val="List 4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5">
    <w:name w:val="List 5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eastAsia="Times New Roman"/>
      <w:szCs w:val="24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eastAsia="SimSun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SimSun"/>
      <w:lang w:val="en-GB" w:eastAsia="en-US"/>
    </w:rPr>
  </w:style>
  <w:style w:type="character" w:styleId="PageNumber">
    <w:name w:val="page number"/>
    <w:basedOn w:val="DefaultParagraphFont"/>
    <w:rsid w:val="004F02C2"/>
  </w:style>
  <w:style w:type="paragraph" w:styleId="Quote">
    <w:name w:val="Quote"/>
    <w:basedOn w:val="Normal"/>
    <w:next w:val="Normal"/>
    <w:link w:val="QuoteChar"/>
    <w:uiPriority w:val="29"/>
    <w:rsid w:val="004F02C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F02C2"/>
    <w:rPr>
      <w:rFonts w:ascii="Times New Roman" w:eastAsia="MS Mincho" w:hAnsi="Times New Roman" w:cs="Times New Roman"/>
      <w:i/>
      <w:iCs/>
      <w:color w:val="404040"/>
      <w:sz w:val="24"/>
      <w:szCs w:val="20"/>
      <w:lang w:eastAsia="zh-CN"/>
    </w:rPr>
  </w:style>
  <w:style w:type="paragraph" w:customStyle="1" w:styleId="RecNo">
    <w:name w:val="Rec_No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Rectitle">
    <w:name w:val="Rec_title"/>
    <w:basedOn w:val="Normal"/>
    <w:next w:val="Normalaftertitle0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SimSun"/>
      <w:b/>
      <w:sz w:val="28"/>
      <w:lang w:val="en-GB" w:eastAsia="en-US"/>
    </w:rPr>
  </w:style>
  <w:style w:type="character" w:styleId="Strong">
    <w:name w:val="Strong"/>
    <w:rsid w:val="004F02C2"/>
    <w:rPr>
      <w:b/>
      <w:bCs/>
    </w:rPr>
  </w:style>
  <w:style w:type="table" w:styleId="TableGrid">
    <w:name w:val="Table Grid"/>
    <w:basedOn w:val="TableNormal"/>
    <w:rsid w:val="004F0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4F02C2"/>
    <w:pPr>
      <w:tabs>
        <w:tab w:val="right" w:leader="dot" w:pos="9639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4"/>
      <w:lang w:val="en-GB" w:eastAsia="en-US"/>
    </w:rPr>
  </w:style>
  <w:style w:type="paragraph" w:customStyle="1" w:styleId="Tablehead">
    <w:name w:val="Table_head"/>
    <w:basedOn w:val="Normal"/>
    <w:next w:val="Normal"/>
    <w:link w:val="TableheadChar"/>
    <w:qFormat/>
    <w:rsid w:val="004F02C2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lang w:val="en-GB" w:eastAsia="en-US"/>
    </w:rPr>
  </w:style>
  <w:style w:type="paragraph" w:customStyle="1" w:styleId="Tablelegend">
    <w:name w:val="Table_legend"/>
    <w:basedOn w:val="Normal"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ableNotitle">
    <w:name w:val="Table_No &amp; title"/>
    <w:basedOn w:val="Normal"/>
    <w:next w:val="Normal"/>
    <w:qFormat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b/>
      <w:lang w:val="en-GB" w:eastAsia="en-US"/>
    </w:rPr>
  </w:style>
  <w:style w:type="paragraph" w:customStyle="1" w:styleId="Tabletext">
    <w:name w:val="Table_text"/>
    <w:basedOn w:val="Normal"/>
    <w:link w:val="TabletextChar"/>
    <w:qFormat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oc0">
    <w:name w:val="toc 0"/>
    <w:basedOn w:val="Normal"/>
    <w:next w:val="TOC1"/>
    <w:rsid w:val="004F02C2"/>
    <w:pPr>
      <w:tabs>
        <w:tab w:val="right" w:pos="9639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02C2"/>
    <w:pPr>
      <w:spacing w:after="120"/>
    </w:pPr>
    <w:rPr>
      <w:b/>
      <w:bCs/>
      <w:caps/>
      <w:sz w:val="20"/>
      <w:szCs w:val="24"/>
    </w:rPr>
  </w:style>
  <w:style w:type="paragraph" w:styleId="TOC2">
    <w:name w:val="toc 2"/>
    <w:basedOn w:val="Normal"/>
    <w:next w:val="Normal"/>
    <w:autoRedefine/>
    <w:uiPriority w:val="39"/>
    <w:rsid w:val="004F02C2"/>
    <w:pPr>
      <w:spacing w:before="0"/>
      <w:ind w:left="240"/>
    </w:pPr>
    <w:rPr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F02C2"/>
    <w:pPr>
      <w:spacing w:before="0"/>
      <w:ind w:left="480"/>
    </w:pPr>
    <w:rPr>
      <w:i/>
      <w:iCs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F02C2"/>
    <w:pPr>
      <w:spacing w:before="0"/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4F02C2"/>
    <w:pPr>
      <w:spacing w:before="0"/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4F02C2"/>
    <w:pPr>
      <w:spacing w:before="0"/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4F02C2"/>
    <w:pPr>
      <w:spacing w:before="0"/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4F02C2"/>
    <w:pPr>
      <w:spacing w:before="0"/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4F02C2"/>
    <w:pPr>
      <w:spacing w:before="0"/>
      <w:ind w:left="1920"/>
    </w:pPr>
    <w:rPr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2C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SimSun" w:hAnsi="Cambria" w:cs="Times New Roman"/>
      <w:color w:val="365F91"/>
      <w:kern w:val="0"/>
      <w:sz w:val="28"/>
      <w:szCs w:val="2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5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50C3"/>
    <w:pPr>
      <w:ind w:left="720"/>
      <w:contextualSpacing/>
    </w:pPr>
  </w:style>
  <w:style w:type="paragraph" w:customStyle="1" w:styleId="TabletitleBR">
    <w:name w:val="Table_title_BR"/>
    <w:basedOn w:val="Normal"/>
    <w:next w:val="Normal"/>
    <w:qFormat/>
    <w:rsid w:val="0003207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 w:line="259" w:lineRule="auto"/>
      <w:jc w:val="center"/>
      <w:textAlignment w:val="baseline"/>
    </w:pPr>
    <w:rPr>
      <w:rFonts w:eastAsia="Times New Roman"/>
      <w:b/>
      <w:lang w:eastAsia="en-US"/>
    </w:rPr>
  </w:style>
  <w:style w:type="paragraph" w:customStyle="1" w:styleId="enumlev1">
    <w:name w:val="enumlev1"/>
    <w:basedOn w:val="Normal"/>
    <w:link w:val="enumlev1Char"/>
    <w:rsid w:val="0041209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eastAsia="Times New Roman"/>
      <w:lang w:val="fr-FR" w:eastAsia="en-US"/>
    </w:rPr>
  </w:style>
  <w:style w:type="character" w:customStyle="1" w:styleId="enumlev1Char">
    <w:name w:val="enumlev1 Char"/>
    <w:basedOn w:val="DefaultParagraphFont"/>
    <w:link w:val="enumlev1"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rsid w:val="0041209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lang w:val="fr-FR" w:eastAsia="en-US"/>
    </w:rPr>
  </w:style>
  <w:style w:type="character" w:customStyle="1" w:styleId="TableNoChar">
    <w:name w:val="Table_No Char"/>
    <w:link w:val="TableNo"/>
    <w:qFormat/>
    <w:locked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extChar">
    <w:name w:val="Table_text Char"/>
    <w:basedOn w:val="DefaultParagraphFont"/>
    <w:link w:val="Tabletext"/>
    <w:qFormat/>
    <w:locked/>
    <w:rsid w:val="0041209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FigureNo">
    <w:name w:val="Figure_No"/>
    <w:basedOn w:val="Normal"/>
    <w:next w:val="Figuretitle"/>
    <w:link w:val="FigureNoChar"/>
    <w:rsid w:val="004120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18"/>
      <w:lang w:val="fr-FR" w:eastAsia="en-US"/>
    </w:rPr>
  </w:style>
  <w:style w:type="paragraph" w:customStyle="1" w:styleId="Figuretitle">
    <w:name w:val="Figure_title"/>
    <w:basedOn w:val="Normal"/>
    <w:next w:val="Figure"/>
    <w:link w:val="FiguretitleChar"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sz w:val="18"/>
      <w:lang w:val="fr-FR" w:eastAsia="en-US"/>
    </w:rPr>
  </w:style>
  <w:style w:type="character" w:customStyle="1" w:styleId="FigureChar">
    <w:name w:val="Figure Char"/>
    <w:link w:val="Figure"/>
    <w:locked/>
    <w:rsid w:val="0041209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titleChar">
    <w:name w:val="Figure_title Char"/>
    <w:link w:val="Figuretitle"/>
    <w:locked/>
    <w:rsid w:val="0041209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FigureNoChar">
    <w:name w:val="Figure_No Char"/>
    <w:link w:val="FigureNo"/>
    <w:locked/>
    <w:rsid w:val="0041209B"/>
    <w:rPr>
      <w:rFonts w:ascii="Times New Roman" w:eastAsia="Times New Roman" w:hAnsi="Times New Roman" w:cs="Times New Roman"/>
      <w:caps/>
      <w:sz w:val="1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lang w:val="fr-FR" w:eastAsia="en-US"/>
    </w:rPr>
  </w:style>
  <w:style w:type="character" w:customStyle="1" w:styleId="TabletitleChar">
    <w:name w:val="Table_title Char"/>
    <w:link w:val="Tabletitle"/>
    <w:qFormat/>
    <w:locked/>
    <w:rsid w:val="0041209B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styleId="FootnoteReference">
    <w:name w:val="footnote reference"/>
    <w:basedOn w:val="DefaultParagraphFont"/>
    <w:rsid w:val="0041209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41209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255" w:hanging="255"/>
      <w:jc w:val="both"/>
      <w:textAlignment w:val="baseline"/>
    </w:pPr>
    <w:rPr>
      <w:rFonts w:eastAsia="Times New Roman"/>
      <w:sz w:val="22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rsid w:val="0041209B"/>
    <w:rPr>
      <w:rFonts w:ascii="Times New Roman" w:eastAsia="Times New Roman" w:hAnsi="Times New Roman" w:cs="Times New Roman"/>
      <w:szCs w:val="20"/>
      <w:lang w:val="fr-FR"/>
    </w:rPr>
  </w:style>
  <w:style w:type="paragraph" w:styleId="Revision">
    <w:name w:val="Revision"/>
    <w:hidden/>
    <w:uiPriority w:val="99"/>
    <w:semiHidden/>
    <w:rsid w:val="004006CC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dms_ties/itu-r/md/19/wp1a/c/R19-WP1A-C-0073!N06!MSW-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4D74D-58CB-4C86-B85B-17CFFF3D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2021-01-27T17:54:00Z</dcterms:created>
  <dcterms:modified xsi:type="dcterms:W3CDTF">2021-01-27T21:19:00Z</dcterms:modified>
</cp:coreProperties>
</file>