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7C2DFBAB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984A9C3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1718CAA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5387210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0B1CCBE2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AC64663" w14:textId="1263AE0B" w:rsidR="00790A03" w:rsidRPr="00A02BF0" w:rsidRDefault="00790A03" w:rsidP="00244E3A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bookmarkStart w:id="0" w:name="_GoBack"/>
            <w:r w:rsidRPr="00A02BF0">
              <w:t>USWP</w:t>
            </w:r>
            <w:r w:rsidR="00654F3B">
              <w:t>1A</w:t>
            </w:r>
            <w:ins w:id="1" w:author="USA" w:date="2021-01-27T14:27:00Z">
              <w:r w:rsidR="00244E3A">
                <w:t>23</w:t>
              </w:r>
            </w:ins>
            <w:del w:id="2" w:author="USA" w:date="2021-01-27T14:27:00Z">
              <w:r w:rsidRPr="00A02BF0" w:rsidDel="00244E3A">
                <w:delText>-</w:delText>
              </w:r>
              <w:r w:rsidDel="00244E3A">
                <w:delText>##</w:delText>
              </w:r>
              <w:r w:rsidR="00654F3B" w:rsidDel="00244E3A">
                <w:delText>[Number assigned by WP Chair]</w:delText>
              </w:r>
            </w:del>
            <w:ins w:id="3" w:author="USA" w:date="2021-01-27T14:27:00Z">
              <w:r w:rsidR="00244E3A">
                <w:t>_11_FS – WD PDN Recommendation SM</w:t>
              </w:r>
            </w:ins>
            <w:ins w:id="4" w:author="USA" w:date="2021-01-27T14:28:00Z">
              <w:r w:rsidR="00244E3A">
                <w:t>.</w:t>
              </w:r>
            </w:ins>
            <w:ins w:id="5" w:author="USA" w:date="2021-01-27T14:27:00Z">
              <w:r w:rsidR="00244E3A">
                <w:t>[</w:t>
              </w:r>
            </w:ins>
            <w:ins w:id="6" w:author="USA" w:date="2021-01-27T14:28:00Z">
              <w:r w:rsidR="00244E3A">
                <w:t>WPT.BEAM.FRQ</w:t>
              </w:r>
            </w:ins>
            <w:ins w:id="7" w:author="USA" w:date="2021-01-27T14:27:00Z">
              <w:r w:rsidR="00244E3A">
                <w:t>]</w:t>
              </w:r>
            </w:ins>
            <w:bookmarkEnd w:id="0"/>
          </w:p>
        </w:tc>
      </w:tr>
      <w:tr w:rsidR="00790A03" w:rsidRPr="00A02BF0" w14:paraId="2A420D2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020AD41A" w14:textId="0E170864" w:rsidR="00790A03" w:rsidRPr="00A02BF0" w:rsidRDefault="00790A03" w:rsidP="00DF6E81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DF6E81" w:rsidRPr="00765295">
              <w:rPr>
                <w:bCs/>
              </w:rPr>
              <w:t xml:space="preserve"> Report on the sixth 2015-2019 meeting of Working Party 1A</w:t>
            </w:r>
            <w:r w:rsidR="00DF6E81">
              <w:rPr>
                <w:b/>
              </w:rPr>
              <w:t xml:space="preserve"> </w:t>
            </w:r>
            <w:r w:rsidR="00DF6E81" w:rsidRPr="00DF6E81">
              <w:rPr>
                <w:bCs/>
              </w:rPr>
              <w:t>–</w:t>
            </w:r>
            <w:r w:rsidR="00DC407D">
              <w:t xml:space="preserve"> </w:t>
            </w:r>
            <w:hyperlink r:id="rId6" w:history="1">
              <w:r w:rsidR="00DC407D" w:rsidRPr="00DC407D">
                <w:rPr>
                  <w:rStyle w:val="Hyperlink"/>
                </w:rPr>
                <w:t>Annex 04</w:t>
              </w:r>
            </w:hyperlink>
            <w:r w:rsidR="00DC407D">
              <w:t xml:space="preserve"> </w:t>
            </w:r>
            <w:r w:rsidR="00DF6E81">
              <w:t xml:space="preserve">– </w:t>
            </w:r>
            <w:r w:rsidR="00DC407D" w:rsidRPr="00DC407D">
              <w:rPr>
                <w:bCs/>
              </w:rPr>
              <w:t>Working document towards a preliminary draft new Recommendation ITU-R SM.[WPT.BEAM.FRQ]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47792A7" w14:textId="4C4E7900" w:rsidR="00790A03" w:rsidRPr="00A02BF0" w:rsidRDefault="00790A03" w:rsidP="00654F3B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DB5172" w:rsidRPr="00DB5172">
              <w:rPr>
                <w:highlight w:val="yellow"/>
              </w:rPr>
              <w:t>28</w:t>
            </w:r>
            <w:r w:rsidR="00C52078">
              <w:t xml:space="preserve"> </w:t>
            </w:r>
            <w:r w:rsidR="00DB5172">
              <w:t>January</w:t>
            </w:r>
            <w:r w:rsidR="00C52078">
              <w:t xml:space="preserve"> 20</w:t>
            </w:r>
            <w:r w:rsidR="00654F3B">
              <w:t>2</w:t>
            </w:r>
            <w:r w:rsidR="00DB5172">
              <w:t>1</w:t>
            </w:r>
          </w:p>
        </w:tc>
      </w:tr>
      <w:tr w:rsidR="00790A03" w:rsidRPr="00A02BF0" w14:paraId="3BFC1A40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2FE6A27" w14:textId="60D066B7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AB792D">
              <w:rPr>
                <w:b w:val="0"/>
                <w:lang w:eastAsia="zh-CN"/>
              </w:rPr>
              <w:t xml:space="preserve">Proposed revisions to </w:t>
            </w:r>
            <w:r w:rsidR="00CF14A5">
              <w:rPr>
                <w:b w:val="0"/>
                <w:lang w:eastAsia="zh-CN"/>
              </w:rPr>
              <w:t>Working Document Towards a Preliminary Draft New Recommendation ITU-R SM.[WPT.BEAM.FRQ]</w:t>
            </w:r>
          </w:p>
          <w:p w14:paraId="353B38BA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1FFF4965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187EB8E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059A4D4" w14:textId="3FB63B6A" w:rsidR="00CD2C6C" w:rsidRDefault="00CD2C6C" w:rsidP="005D752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Matthew Greenspan</w:t>
            </w:r>
          </w:p>
          <w:p w14:paraId="591C6D0B" w14:textId="3E45A1B6" w:rsidR="00790A03" w:rsidRPr="00A02BF0" w:rsidRDefault="005D7524" w:rsidP="005D752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Telecommunications Management Group, Inc. (TMG)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29020A1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290E2DC9" w14:textId="73196657" w:rsidR="00790A03" w:rsidRPr="00F022CE" w:rsidRDefault="00790A03" w:rsidP="005D7524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CD2C6C">
              <w:rPr>
                <w:bCs/>
              </w:rPr>
              <w:t>mgreenspan</w:t>
            </w:r>
            <w:r w:rsidR="005D7524">
              <w:rPr>
                <w:bCs/>
              </w:rPr>
              <w:t>@tmgtelecom.com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5D7524">
              <w:rPr>
                <w:bCs/>
              </w:rPr>
              <w:t>+1 (</w:t>
            </w:r>
            <w:r w:rsidR="00CD2C6C">
              <w:rPr>
                <w:bCs/>
              </w:rPr>
              <w:t>703</w:t>
            </w:r>
            <w:r w:rsidR="005D7524">
              <w:rPr>
                <w:bCs/>
              </w:rPr>
              <w:t xml:space="preserve">) </w:t>
            </w:r>
            <w:r w:rsidR="00CD2C6C">
              <w:rPr>
                <w:bCs/>
              </w:rPr>
              <w:t>472</w:t>
            </w:r>
            <w:r w:rsidR="005D7524">
              <w:rPr>
                <w:bCs/>
              </w:rPr>
              <w:t>-</w:t>
            </w:r>
            <w:r w:rsidR="00CD2C6C">
              <w:rPr>
                <w:bCs/>
              </w:rPr>
              <w:t>0897</w:t>
            </w:r>
          </w:p>
        </w:tc>
      </w:tr>
      <w:tr w:rsidR="00790A03" w:rsidRPr="00A02BF0" w14:paraId="26CA80F7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FAF6536" w14:textId="55628FF9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6F5107">
              <w:rPr>
                <w:bCs/>
              </w:rPr>
              <w:t xml:space="preserve">Submit further information </w:t>
            </w:r>
            <w:r w:rsidR="00D053D9">
              <w:rPr>
                <w:bCs/>
              </w:rPr>
              <w:t>on</w:t>
            </w:r>
            <w:r w:rsidR="00475FA6">
              <w:rPr>
                <w:bCs/>
              </w:rPr>
              <w:t xml:space="preserve"> frequencies </w:t>
            </w:r>
            <w:r w:rsidR="00696304">
              <w:rPr>
                <w:bCs/>
              </w:rPr>
              <w:t>with existing approvals or authorizations</w:t>
            </w:r>
            <w:r w:rsidR="00475FA6">
              <w:rPr>
                <w:bCs/>
              </w:rPr>
              <w:t xml:space="preserve"> </w:t>
            </w:r>
            <w:r w:rsidR="0007747F">
              <w:rPr>
                <w:bCs/>
              </w:rPr>
              <w:t>for use by Beam WPT systems</w:t>
            </w:r>
            <w:r w:rsidR="00696304">
              <w:rPr>
                <w:bCs/>
              </w:rPr>
              <w:t>,</w:t>
            </w:r>
            <w:r w:rsidR="003F2337">
              <w:rPr>
                <w:bCs/>
              </w:rPr>
              <w:t xml:space="preserve"> </w:t>
            </w:r>
            <w:r w:rsidR="001B23DE">
              <w:rPr>
                <w:bCs/>
              </w:rPr>
              <w:t xml:space="preserve">and elevate the status of the document </w:t>
            </w:r>
            <w:r w:rsidR="003F0E5E">
              <w:rPr>
                <w:bCs/>
              </w:rPr>
              <w:t xml:space="preserve">to </w:t>
            </w:r>
            <w:r w:rsidR="0061082A">
              <w:rPr>
                <w:bCs/>
              </w:rPr>
              <w:t>P</w:t>
            </w:r>
            <w:r w:rsidR="001B23DE">
              <w:rPr>
                <w:bCs/>
              </w:rPr>
              <w:t xml:space="preserve">reliminary </w:t>
            </w:r>
            <w:r w:rsidR="0061082A">
              <w:rPr>
                <w:bCs/>
              </w:rPr>
              <w:t>N</w:t>
            </w:r>
            <w:r w:rsidR="001B23DE">
              <w:rPr>
                <w:bCs/>
              </w:rPr>
              <w:t xml:space="preserve">ew </w:t>
            </w:r>
            <w:r w:rsidR="0061082A">
              <w:rPr>
                <w:bCs/>
              </w:rPr>
              <w:t>R</w:t>
            </w:r>
            <w:r w:rsidR="001B23DE">
              <w:rPr>
                <w:bCs/>
              </w:rPr>
              <w:t>ecommendation.</w:t>
            </w:r>
          </w:p>
        </w:tc>
      </w:tr>
      <w:tr w:rsidR="00790A03" w:rsidRPr="00A02BF0" w14:paraId="5636969C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1C24DFC" w14:textId="3BAB9C4D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403207">
              <w:rPr>
                <w:bCs/>
              </w:rPr>
              <w:t xml:space="preserve">This </w:t>
            </w:r>
            <w:r w:rsidR="007503B0">
              <w:rPr>
                <w:bCs/>
              </w:rPr>
              <w:t xml:space="preserve">contribution adds a list of existing device approvals and </w:t>
            </w:r>
            <w:r w:rsidR="00D4799E">
              <w:rPr>
                <w:bCs/>
              </w:rPr>
              <w:t>certifications for WPT systems currently operating globally</w:t>
            </w:r>
            <w:r w:rsidR="004E6D9E">
              <w:rPr>
                <w:bCs/>
              </w:rPr>
              <w:t xml:space="preserve">, </w:t>
            </w:r>
            <w:r w:rsidR="000870A0">
              <w:rPr>
                <w:bCs/>
              </w:rPr>
              <w:t>to provide</w:t>
            </w:r>
            <w:r w:rsidR="00404207">
              <w:rPr>
                <w:bCs/>
              </w:rPr>
              <w:t xml:space="preserve"> further</w:t>
            </w:r>
            <w:r w:rsidR="000870A0">
              <w:rPr>
                <w:bCs/>
              </w:rPr>
              <w:t xml:space="preserve"> context on some of the frequencies commonly designated by national governments for their use.</w:t>
            </w:r>
            <w:r w:rsidR="003F0E5E">
              <w:rPr>
                <w:bCs/>
              </w:rPr>
              <w:t xml:space="preserve"> At the same time, the document </w:t>
            </w:r>
            <w:r w:rsidR="0075362C">
              <w:rPr>
                <w:bCs/>
              </w:rPr>
              <w:t>is proposed to</w:t>
            </w:r>
            <w:r w:rsidR="003F0E5E">
              <w:rPr>
                <w:bCs/>
              </w:rPr>
              <w:t xml:space="preserve"> be elevated to the status of a </w:t>
            </w:r>
            <w:r w:rsidR="00232BB4">
              <w:rPr>
                <w:bCs/>
              </w:rPr>
              <w:t>P</w:t>
            </w:r>
            <w:r w:rsidR="003F0E5E">
              <w:rPr>
                <w:bCs/>
              </w:rPr>
              <w:t xml:space="preserve">reliminary </w:t>
            </w:r>
            <w:r w:rsidR="00232BB4">
              <w:rPr>
                <w:bCs/>
              </w:rPr>
              <w:t>N</w:t>
            </w:r>
            <w:r w:rsidR="003F0E5E">
              <w:rPr>
                <w:bCs/>
              </w:rPr>
              <w:t xml:space="preserve">ew </w:t>
            </w:r>
            <w:r w:rsidR="00232BB4">
              <w:rPr>
                <w:bCs/>
              </w:rPr>
              <w:t>R</w:t>
            </w:r>
            <w:r w:rsidR="003F0E5E">
              <w:rPr>
                <w:bCs/>
              </w:rPr>
              <w:t>ecommendation—as the detailed work plan suggests.</w:t>
            </w:r>
          </w:p>
        </w:tc>
      </w:tr>
    </w:tbl>
    <w:p w14:paraId="073CC541" w14:textId="77777777" w:rsidR="00BD51ED" w:rsidRDefault="00196ACB"/>
    <w:sectPr w:rsidR="00BD5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3C3DF" w14:textId="77777777" w:rsidR="00196ACB" w:rsidRDefault="00196ACB" w:rsidP="00D73705">
      <w:r>
        <w:separator/>
      </w:r>
    </w:p>
  </w:endnote>
  <w:endnote w:type="continuationSeparator" w:id="0">
    <w:p w14:paraId="78B52690" w14:textId="77777777" w:rsidR="00196ACB" w:rsidRDefault="00196ACB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E8E58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26002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ED919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0AF60" w14:textId="77777777" w:rsidR="00196ACB" w:rsidRDefault="00196ACB" w:rsidP="00D73705">
      <w:r>
        <w:separator/>
      </w:r>
    </w:p>
  </w:footnote>
  <w:footnote w:type="continuationSeparator" w:id="0">
    <w:p w14:paraId="7338701D" w14:textId="77777777" w:rsidR="00196ACB" w:rsidRDefault="00196ACB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8FD7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38738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CD75F" w14:textId="77777777" w:rsidR="00D73705" w:rsidRDefault="00D73705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07747F"/>
    <w:rsid w:val="000870A0"/>
    <w:rsid w:val="00196ACB"/>
    <w:rsid w:val="001B23DE"/>
    <w:rsid w:val="00212693"/>
    <w:rsid w:val="00224EA9"/>
    <w:rsid w:val="00232BB4"/>
    <w:rsid w:val="00244E3A"/>
    <w:rsid w:val="00377072"/>
    <w:rsid w:val="003F0E5E"/>
    <w:rsid w:val="003F2337"/>
    <w:rsid w:val="00403207"/>
    <w:rsid w:val="00404207"/>
    <w:rsid w:val="00434A34"/>
    <w:rsid w:val="00475FA6"/>
    <w:rsid w:val="004E6D9E"/>
    <w:rsid w:val="005555F3"/>
    <w:rsid w:val="005D7524"/>
    <w:rsid w:val="0061082A"/>
    <w:rsid w:val="006142C8"/>
    <w:rsid w:val="00636978"/>
    <w:rsid w:val="00654F3B"/>
    <w:rsid w:val="00692C55"/>
    <w:rsid w:val="00696304"/>
    <w:rsid w:val="006B723E"/>
    <w:rsid w:val="006F5107"/>
    <w:rsid w:val="00737BA3"/>
    <w:rsid w:val="007503B0"/>
    <w:rsid w:val="0075362C"/>
    <w:rsid w:val="00790A03"/>
    <w:rsid w:val="00804093"/>
    <w:rsid w:val="00817C5C"/>
    <w:rsid w:val="00873E83"/>
    <w:rsid w:val="00894A40"/>
    <w:rsid w:val="00982795"/>
    <w:rsid w:val="00996589"/>
    <w:rsid w:val="00A52220"/>
    <w:rsid w:val="00A90319"/>
    <w:rsid w:val="00AB792D"/>
    <w:rsid w:val="00BA7B9C"/>
    <w:rsid w:val="00BC2B9D"/>
    <w:rsid w:val="00BF72FA"/>
    <w:rsid w:val="00C52078"/>
    <w:rsid w:val="00CD2C6C"/>
    <w:rsid w:val="00CF14A5"/>
    <w:rsid w:val="00D053D9"/>
    <w:rsid w:val="00D4799E"/>
    <w:rsid w:val="00D73705"/>
    <w:rsid w:val="00DB5172"/>
    <w:rsid w:val="00DC407D"/>
    <w:rsid w:val="00DF6E81"/>
    <w:rsid w:val="00E658D1"/>
    <w:rsid w:val="00FE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4DF7B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F6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tu.int/dms_ties/itu-r/md/15/wp1a/c/R15-WP1A-C-0454!N04!MSW-E.doc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USA</cp:lastModifiedBy>
  <cp:revision>2</cp:revision>
  <dcterms:created xsi:type="dcterms:W3CDTF">2021-01-27T19:30:00Z</dcterms:created>
  <dcterms:modified xsi:type="dcterms:W3CDTF">2021-01-27T19:30:00Z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