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032073" w:rsidRPr="00A02BF0" w14:paraId="19E4AFF4" w14:textId="77777777" w:rsidTr="0041209B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48D635B" w14:textId="77777777" w:rsidR="00032073" w:rsidRPr="00A02BF0" w:rsidRDefault="00032073" w:rsidP="0041209B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F299924" w14:textId="77777777" w:rsidR="00032073" w:rsidRPr="00A02BF0" w:rsidRDefault="00032073" w:rsidP="0041209B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032073" w:rsidRPr="00E87AE0" w14:paraId="1CCF95F1" w14:textId="77777777" w:rsidTr="0041209B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53EEE1E" w14:textId="77777777" w:rsidR="00032073" w:rsidRPr="00A02BF0" w:rsidRDefault="00032073" w:rsidP="0041209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A41E3DF" w14:textId="0BD81E0C" w:rsidR="00032073" w:rsidRPr="00903E04" w:rsidRDefault="00032073" w:rsidP="007B7B9C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bookmarkStart w:id="0" w:name="_GoBack"/>
            <w:r w:rsidRPr="001B04BE">
              <w:t>USWP1A</w:t>
            </w:r>
            <w:ins w:id="1" w:author="Author">
              <w:r w:rsidR="007B7B9C">
                <w:t>23_</w:t>
              </w:r>
            </w:ins>
            <w:del w:id="2" w:author="Author">
              <w:r w:rsidRPr="001B04BE" w:rsidDel="007B7B9C">
                <w:delText>-</w:delText>
              </w:r>
            </w:del>
            <w:ins w:id="3" w:author="Author">
              <w:r w:rsidR="007B7B9C">
                <w:t>13</w:t>
              </w:r>
            </w:ins>
            <w:del w:id="4" w:author="Author">
              <w:r w:rsidR="00903E04" w:rsidDel="007B7B9C">
                <w:delText>XX</w:delText>
              </w:r>
            </w:del>
            <w:r w:rsidRPr="001B04BE">
              <w:t>_</w:t>
            </w:r>
            <w:ins w:id="5" w:author="Author">
              <w:r w:rsidR="007B7B9C">
                <w:t xml:space="preserve">FS – PDR </w:t>
              </w:r>
            </w:ins>
            <w:r w:rsidRPr="001B04BE">
              <w:t>R</w:t>
            </w:r>
            <w:ins w:id="6" w:author="Author">
              <w:r w:rsidR="007B7B9C">
                <w:t>e</w:t>
              </w:r>
            </w:ins>
            <w:r w:rsidRPr="001B04BE">
              <w:t>p</w:t>
            </w:r>
            <w:ins w:id="7" w:author="Author">
              <w:r w:rsidR="007B7B9C">
                <w:t>or</w:t>
              </w:r>
            </w:ins>
            <w:r w:rsidRPr="001B04BE">
              <w:t>t</w:t>
            </w:r>
            <w:ins w:id="8" w:author="Author">
              <w:r w:rsidR="007B7B9C">
                <w:t xml:space="preserve"> </w:t>
              </w:r>
            </w:ins>
            <w:del w:id="9" w:author="Author">
              <w:r w:rsidRPr="001B04BE" w:rsidDel="007B7B9C">
                <w:delText>_</w:delText>
              </w:r>
            </w:del>
            <w:r w:rsidRPr="001B04BE">
              <w:t>SM.</w:t>
            </w:r>
            <w:r w:rsidR="00830743">
              <w:t>2392</w:t>
            </w:r>
            <w:ins w:id="10" w:author="Author">
              <w:r w:rsidR="007B7B9C">
                <w:t xml:space="preserve"> for Beam WPT on ISM Frequencies</w:t>
              </w:r>
            </w:ins>
            <w:bookmarkEnd w:id="0"/>
            <w:del w:id="11" w:author="Author">
              <w:r w:rsidRPr="001B04BE" w:rsidDel="007B7B9C">
                <w:delText>_</w:delText>
              </w:r>
              <w:r w:rsidR="00903E04" w:rsidRPr="00903E04" w:rsidDel="007B7B9C">
                <w:delText>Fact</w:delText>
              </w:r>
              <w:r w:rsidR="00903E04" w:rsidDel="007B7B9C">
                <w:delText>Sheet</w:delText>
              </w:r>
            </w:del>
          </w:p>
        </w:tc>
      </w:tr>
      <w:tr w:rsidR="00830743" w:rsidRPr="00A02BF0" w14:paraId="38D5B042" w14:textId="77777777" w:rsidTr="0041209B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2B7ED4E" w14:textId="67562B03" w:rsidR="00830743" w:rsidRPr="00A02BF0" w:rsidRDefault="00830743" w:rsidP="0083074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</w:t>
            </w:r>
            <w:r w:rsidRPr="00830743">
              <w:rPr>
                <w:bCs/>
              </w:rPr>
              <w:t>Report on the first 2019-2023 meeting of Working Party 1A</w:t>
            </w:r>
            <w:r>
              <w:rPr>
                <w:b/>
              </w:rPr>
              <w:t xml:space="preserve"> – </w:t>
            </w:r>
            <w:hyperlink r:id="rId8" w:history="1">
              <w:r w:rsidRPr="00765295">
                <w:rPr>
                  <w:rStyle w:val="Hyperlink"/>
                  <w:bCs/>
                </w:rPr>
                <w:t>Annex 06</w:t>
              </w:r>
            </w:hyperlink>
            <w:r>
              <w:rPr>
                <w:bCs/>
              </w:rPr>
              <w:t xml:space="preserve"> - </w:t>
            </w:r>
            <w:r w:rsidRPr="00830743">
              <w:rPr>
                <w:bCs/>
              </w:rPr>
              <w:t>Preliminary draft revision of Report ITU-R SM.2392-0 - Applications of wireless power transmission via radio frequency beam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17B05D" w14:textId="7A4E64AC" w:rsidR="00830743" w:rsidRPr="00A02BF0" w:rsidRDefault="00830743" w:rsidP="00830743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27 January 2021</w:t>
            </w:r>
          </w:p>
        </w:tc>
      </w:tr>
      <w:tr w:rsidR="00032073" w:rsidRPr="00A02BF0" w14:paraId="4DFBB261" w14:textId="77777777" w:rsidTr="0041209B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ACB72B" w14:textId="368AB930" w:rsidR="00032073" w:rsidRPr="00E126AC" w:rsidRDefault="00032073" w:rsidP="0041209B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830743">
              <w:rPr>
                <w:b w:val="0"/>
                <w:lang w:eastAsia="zh-CN"/>
              </w:rPr>
              <w:t>Revision to</w:t>
            </w:r>
            <w:r w:rsidR="00903E04">
              <w:rPr>
                <w:b w:val="0"/>
                <w:lang w:eastAsia="zh-CN"/>
              </w:rPr>
              <w:t xml:space="preserve"> “</w:t>
            </w:r>
            <w:r w:rsidR="00830743" w:rsidRPr="00830743">
              <w:rPr>
                <w:b w:val="0"/>
                <w:lang w:eastAsia="zh-CN"/>
              </w:rPr>
              <w:t>Preliminary draft revision of Report ITU-R SM.2392-0 - Applications of wireless power transmission via radio frequency beam</w:t>
            </w:r>
            <w:r w:rsidR="00903E04">
              <w:rPr>
                <w:b w:val="0"/>
                <w:lang w:eastAsia="zh-CN"/>
              </w:rPr>
              <w:t>”</w:t>
            </w:r>
            <w:r>
              <w:rPr>
                <w:b w:val="0"/>
                <w:lang w:eastAsia="zh-CN"/>
              </w:rPr>
              <w:t xml:space="preserve">, </w:t>
            </w:r>
          </w:p>
        </w:tc>
      </w:tr>
      <w:tr w:rsidR="00032073" w:rsidRPr="0078706C" w14:paraId="70902D44" w14:textId="77777777" w:rsidTr="0041209B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BF71133" w14:textId="77777777" w:rsidR="00032073" w:rsidRPr="00A02BF0" w:rsidRDefault="00032073" w:rsidP="0041209B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3E7EA780" w14:textId="77777777" w:rsidR="000614EF" w:rsidRDefault="000614EF" w:rsidP="000614EF">
            <w:pPr>
              <w:spacing w:before="0"/>
              <w:ind w:right="144"/>
              <w:rPr>
                <w:bCs/>
                <w:iCs/>
              </w:rPr>
            </w:pPr>
          </w:p>
          <w:p w14:paraId="233E212F" w14:textId="12CD2C8B" w:rsidR="000614EF" w:rsidRDefault="000614EF" w:rsidP="000614EF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Michael Marcus</w:t>
            </w:r>
          </w:p>
          <w:p w14:paraId="039B82EE" w14:textId="1CEBF5B7" w:rsidR="000614EF" w:rsidRDefault="000614EF" w:rsidP="000614EF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Marcus Spectrum Solutions LLC</w:t>
            </w:r>
          </w:p>
          <w:p w14:paraId="41195825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</w:p>
          <w:p w14:paraId="243E2060" w14:textId="02E38347" w:rsidR="00032073" w:rsidRPr="00A02BF0" w:rsidRDefault="00032073" w:rsidP="00991815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E6CD7B1" w14:textId="77777777" w:rsidR="00032073" w:rsidRPr="00D109F5" w:rsidRDefault="00032073" w:rsidP="000614EF">
            <w:pPr>
              <w:spacing w:before="0"/>
              <w:ind w:right="144"/>
              <w:rPr>
                <w:b/>
                <w:bCs/>
              </w:rPr>
            </w:pPr>
          </w:p>
          <w:p w14:paraId="0E5E93EB" w14:textId="77777777" w:rsidR="000614EF" w:rsidRDefault="000614EF" w:rsidP="000614EF">
            <w:pPr>
              <w:spacing w:before="0"/>
              <w:ind w:right="144"/>
              <w:rPr>
                <w:b/>
                <w:bCs/>
                <w:lang w:val="fr-FR"/>
              </w:rPr>
            </w:pPr>
          </w:p>
          <w:p w14:paraId="1B3FE4D3" w14:textId="77777777" w:rsidR="000614EF" w:rsidRDefault="000614EF" w:rsidP="000614EF">
            <w:pPr>
              <w:spacing w:before="0"/>
              <w:ind w:right="144"/>
              <w:rPr>
                <w:b/>
                <w:bCs/>
                <w:lang w:val="fr-FR"/>
              </w:rPr>
            </w:pPr>
          </w:p>
          <w:p w14:paraId="7C9B6575" w14:textId="0933974C" w:rsidR="00032073" w:rsidRPr="00CC3AE1" w:rsidRDefault="00032073" w:rsidP="000614EF">
            <w:pPr>
              <w:spacing w:before="0"/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 w:rsidR="000614EF">
              <w:rPr>
                <w:bCs/>
                <w:lang w:val="fr-FR"/>
              </w:rPr>
              <w:t>mjmarcus@marcus-spectrum.com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 w:rsidR="000614EF">
              <w:rPr>
                <w:bCs/>
                <w:lang w:val="fr-FR"/>
              </w:rPr>
              <w:t>301-229-7714</w:t>
            </w:r>
            <w:r w:rsidRPr="00D109F5">
              <w:rPr>
                <w:bCs/>
                <w:lang w:val="fr-FR"/>
              </w:rPr>
              <w:br/>
            </w:r>
          </w:p>
        </w:tc>
      </w:tr>
      <w:tr w:rsidR="00032073" w:rsidRPr="00A02BF0" w14:paraId="4711B315" w14:textId="77777777" w:rsidTr="0041209B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6257BF7" w14:textId="51E88FDF" w:rsidR="00032073" w:rsidRPr="00A02BF0" w:rsidRDefault="00032073" w:rsidP="0041209B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Proposal </w:t>
            </w:r>
            <w:r w:rsidR="000614EF">
              <w:rPr>
                <w:bCs/>
              </w:rPr>
              <w:t>add additional bands for consideration</w:t>
            </w:r>
          </w:p>
        </w:tc>
      </w:tr>
      <w:tr w:rsidR="00032073" w:rsidRPr="00A02BF0" w14:paraId="3BB2514F" w14:textId="77777777" w:rsidTr="0041209B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E9B627C" w14:textId="5AA509C2" w:rsidR="003A300D" w:rsidRDefault="00032073" w:rsidP="003A300D">
            <w:pPr>
              <w:pStyle w:val="NormalWeb"/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0614EF">
              <w:rPr>
                <w:bCs/>
              </w:rPr>
              <w:t xml:space="preserve">This input will proposed edits to include new bands for beam WPT </w:t>
            </w:r>
            <w:r w:rsidR="00D86B71">
              <w:rPr>
                <w:bCs/>
              </w:rPr>
              <w:t>in two existing ISM bands:</w:t>
            </w:r>
            <w:r w:rsidR="00D86B71">
              <w:t xml:space="preserve"> </w:t>
            </w:r>
            <w:r w:rsidR="00D86B71" w:rsidRPr="00D86B71">
              <w:rPr>
                <w:bCs/>
              </w:rPr>
              <w:t>24.125 GHz</w:t>
            </w:r>
            <w:r w:rsidR="00D86B71">
              <w:rPr>
                <w:bCs/>
              </w:rPr>
              <w:t xml:space="preserve"> </w:t>
            </w:r>
            <w:r w:rsidR="00D86B71" w:rsidRPr="00D86B71">
              <w:rPr>
                <w:bCs/>
              </w:rPr>
              <w:t>± 125.0 MHz</w:t>
            </w:r>
            <w:r w:rsidR="00D86B71">
              <w:rPr>
                <w:bCs/>
              </w:rPr>
              <w:t xml:space="preserve"> and </w:t>
            </w:r>
            <w:r w:rsidR="00D86B71" w:rsidRPr="00D86B71">
              <w:rPr>
                <w:bCs/>
              </w:rPr>
              <w:t>61.25 GHz</w:t>
            </w:r>
            <w:r w:rsidR="00D86B71">
              <w:rPr>
                <w:bCs/>
              </w:rPr>
              <w:t xml:space="preserve"> </w:t>
            </w:r>
            <w:r w:rsidR="00D86B71" w:rsidRPr="00D86B71">
              <w:rPr>
                <w:bCs/>
              </w:rPr>
              <w:t>± 250.0 MHz</w:t>
            </w:r>
            <w:r w:rsidR="00D86B71">
              <w:rPr>
                <w:bCs/>
              </w:rPr>
              <w:t>.</w:t>
            </w:r>
            <w:r w:rsidR="003A300D">
              <w:rPr>
                <w:bCs/>
              </w:rPr>
              <w:t xml:space="preserve">  The 6 US companies developing beam WPT have told FCC in Docket 19-226 comments that they “</w:t>
            </w:r>
            <w:r w:rsidR="003A300D">
              <w:rPr>
                <w:rFonts w:ascii="TimesNewRomanPSMT" w:hAnsi="TimesNewRomanPSMT"/>
              </w:rPr>
              <w:t xml:space="preserve">support allowing WPT on all ISM frequencies” </w:t>
            </w:r>
          </w:p>
          <w:p w14:paraId="0D100C3E" w14:textId="6A1E1732" w:rsidR="00E16B99" w:rsidRPr="00E16B99" w:rsidRDefault="00E16B99" w:rsidP="00D86B7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24553CA8" w14:textId="057F58EC" w:rsidR="0010544C" w:rsidRDefault="0010544C">
      <w:pPr>
        <w:spacing w:before="0" w:after="160" w:line="259" w:lineRule="auto"/>
        <w:rPr>
          <w:rFonts w:eastAsia="Times New Roman"/>
          <w:b/>
          <w:sz w:val="28"/>
          <w:lang w:eastAsia="en-US"/>
        </w:rPr>
      </w:pPr>
    </w:p>
    <w:sectPr w:rsidR="0010544C" w:rsidSect="0003207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46136" w14:textId="77777777" w:rsidR="00D75C9A" w:rsidRDefault="00D75C9A" w:rsidP="005D7479">
      <w:pPr>
        <w:spacing w:before="0"/>
      </w:pPr>
      <w:r>
        <w:separator/>
      </w:r>
    </w:p>
  </w:endnote>
  <w:endnote w:type="continuationSeparator" w:id="0">
    <w:p w14:paraId="37263CB9" w14:textId="77777777" w:rsidR="00D75C9A" w:rsidRDefault="00D75C9A" w:rsidP="005D74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1000000" w:usb1="00000000" w:usb2="07040001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66F25" w14:textId="77777777" w:rsidR="00D75C9A" w:rsidRDefault="00D75C9A" w:rsidP="005D7479">
      <w:pPr>
        <w:spacing w:before="0"/>
      </w:pPr>
      <w:r>
        <w:separator/>
      </w:r>
    </w:p>
  </w:footnote>
  <w:footnote w:type="continuationSeparator" w:id="0">
    <w:p w14:paraId="742AC080" w14:textId="77777777" w:rsidR="00D75C9A" w:rsidRDefault="00D75C9A" w:rsidP="005D747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F84B4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304B64A7"/>
    <w:multiLevelType w:val="hybridMultilevel"/>
    <w:tmpl w:val="3464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7678"/>
    <w:multiLevelType w:val="hybridMultilevel"/>
    <w:tmpl w:val="7AA6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E0007"/>
    <w:multiLevelType w:val="hybridMultilevel"/>
    <w:tmpl w:val="71D0C8D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19047B2"/>
    <w:multiLevelType w:val="hybridMultilevel"/>
    <w:tmpl w:val="64D2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456C6"/>
    <w:multiLevelType w:val="hybridMultilevel"/>
    <w:tmpl w:val="46466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13ABE"/>
    <w:multiLevelType w:val="multilevel"/>
    <w:tmpl w:val="629A0E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fr-FR" w:vendorID="64" w:dllVersion="131078" w:nlCheck="1" w:checkStyle="0"/>
  <w:activeWritingStyle w:appName="MSWord" w:lang="en-US" w:vendorID="64" w:dllVersion="131078" w:nlCheck="1" w:checkStyle="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BD"/>
    <w:rsid w:val="00002F78"/>
    <w:rsid w:val="000038CE"/>
    <w:rsid w:val="000118AF"/>
    <w:rsid w:val="000164CB"/>
    <w:rsid w:val="000229CA"/>
    <w:rsid w:val="00023C4D"/>
    <w:rsid w:val="00032073"/>
    <w:rsid w:val="000333BE"/>
    <w:rsid w:val="000351E1"/>
    <w:rsid w:val="00035421"/>
    <w:rsid w:val="000369CD"/>
    <w:rsid w:val="00041E0D"/>
    <w:rsid w:val="00042318"/>
    <w:rsid w:val="00042BF6"/>
    <w:rsid w:val="00050C33"/>
    <w:rsid w:val="00051847"/>
    <w:rsid w:val="00051E5B"/>
    <w:rsid w:val="00052D9E"/>
    <w:rsid w:val="00052E39"/>
    <w:rsid w:val="000614EF"/>
    <w:rsid w:val="00065D1A"/>
    <w:rsid w:val="00076584"/>
    <w:rsid w:val="000817F0"/>
    <w:rsid w:val="00084671"/>
    <w:rsid w:val="000945C4"/>
    <w:rsid w:val="00097D19"/>
    <w:rsid w:val="000A0A51"/>
    <w:rsid w:val="000A63C1"/>
    <w:rsid w:val="000B358E"/>
    <w:rsid w:val="000C194B"/>
    <w:rsid w:val="000C21EC"/>
    <w:rsid w:val="000C29A3"/>
    <w:rsid w:val="000C40AB"/>
    <w:rsid w:val="000D257A"/>
    <w:rsid w:val="000D38A7"/>
    <w:rsid w:val="000D3EF7"/>
    <w:rsid w:val="000D72AA"/>
    <w:rsid w:val="000E359C"/>
    <w:rsid w:val="000E51A3"/>
    <w:rsid w:val="000E7914"/>
    <w:rsid w:val="000F1163"/>
    <w:rsid w:val="000F52D5"/>
    <w:rsid w:val="000F695A"/>
    <w:rsid w:val="000F7755"/>
    <w:rsid w:val="00100A85"/>
    <w:rsid w:val="0010544C"/>
    <w:rsid w:val="00105BC1"/>
    <w:rsid w:val="0011047A"/>
    <w:rsid w:val="0011115F"/>
    <w:rsid w:val="00115124"/>
    <w:rsid w:val="00115CF2"/>
    <w:rsid w:val="00117330"/>
    <w:rsid w:val="0012743B"/>
    <w:rsid w:val="00130EE1"/>
    <w:rsid w:val="00135951"/>
    <w:rsid w:val="00135C8A"/>
    <w:rsid w:val="0014533D"/>
    <w:rsid w:val="00146FB1"/>
    <w:rsid w:val="00147D85"/>
    <w:rsid w:val="001663F9"/>
    <w:rsid w:val="00167AB9"/>
    <w:rsid w:val="0018553C"/>
    <w:rsid w:val="00185AA8"/>
    <w:rsid w:val="00190964"/>
    <w:rsid w:val="001A19F4"/>
    <w:rsid w:val="001A570D"/>
    <w:rsid w:val="001B04BE"/>
    <w:rsid w:val="001B7A24"/>
    <w:rsid w:val="001B7AFB"/>
    <w:rsid w:val="001C1619"/>
    <w:rsid w:val="001C5B06"/>
    <w:rsid w:val="001D66C4"/>
    <w:rsid w:val="001E103E"/>
    <w:rsid w:val="001E6CC0"/>
    <w:rsid w:val="001E74EF"/>
    <w:rsid w:val="001F52DE"/>
    <w:rsid w:val="001F63C2"/>
    <w:rsid w:val="00200E60"/>
    <w:rsid w:val="0020257F"/>
    <w:rsid w:val="00207A00"/>
    <w:rsid w:val="00212656"/>
    <w:rsid w:val="002136E7"/>
    <w:rsid w:val="002244A0"/>
    <w:rsid w:val="00234646"/>
    <w:rsid w:val="0024017D"/>
    <w:rsid w:val="002402B9"/>
    <w:rsid w:val="00242AF0"/>
    <w:rsid w:val="0024633B"/>
    <w:rsid w:val="0025068B"/>
    <w:rsid w:val="00250D37"/>
    <w:rsid w:val="00254288"/>
    <w:rsid w:val="00254AC3"/>
    <w:rsid w:val="00255248"/>
    <w:rsid w:val="00263564"/>
    <w:rsid w:val="002667A9"/>
    <w:rsid w:val="00267989"/>
    <w:rsid w:val="00267D40"/>
    <w:rsid w:val="002800A4"/>
    <w:rsid w:val="002814EA"/>
    <w:rsid w:val="0028263B"/>
    <w:rsid w:val="0028480C"/>
    <w:rsid w:val="00287221"/>
    <w:rsid w:val="00291E29"/>
    <w:rsid w:val="00295311"/>
    <w:rsid w:val="0029730F"/>
    <w:rsid w:val="002A3031"/>
    <w:rsid w:val="002A6E0E"/>
    <w:rsid w:val="002B68D0"/>
    <w:rsid w:val="002C1FDF"/>
    <w:rsid w:val="002C6555"/>
    <w:rsid w:val="002D3A2E"/>
    <w:rsid w:val="002D3EBC"/>
    <w:rsid w:val="002D4C94"/>
    <w:rsid w:val="002D6E10"/>
    <w:rsid w:val="002E4699"/>
    <w:rsid w:val="002F0037"/>
    <w:rsid w:val="002F04CA"/>
    <w:rsid w:val="002F0DEA"/>
    <w:rsid w:val="002F3D31"/>
    <w:rsid w:val="002F439B"/>
    <w:rsid w:val="003033DE"/>
    <w:rsid w:val="0030586C"/>
    <w:rsid w:val="00312267"/>
    <w:rsid w:val="00317505"/>
    <w:rsid w:val="003201BB"/>
    <w:rsid w:val="00325E46"/>
    <w:rsid w:val="00331B7B"/>
    <w:rsid w:val="0034689C"/>
    <w:rsid w:val="00353F95"/>
    <w:rsid w:val="003679B8"/>
    <w:rsid w:val="003719E9"/>
    <w:rsid w:val="00371A63"/>
    <w:rsid w:val="00374F60"/>
    <w:rsid w:val="003750C3"/>
    <w:rsid w:val="00377541"/>
    <w:rsid w:val="0038564C"/>
    <w:rsid w:val="003859C1"/>
    <w:rsid w:val="00386F44"/>
    <w:rsid w:val="003940B3"/>
    <w:rsid w:val="00396006"/>
    <w:rsid w:val="003A300D"/>
    <w:rsid w:val="003A4BC4"/>
    <w:rsid w:val="003A5D49"/>
    <w:rsid w:val="003A7660"/>
    <w:rsid w:val="003B0BDD"/>
    <w:rsid w:val="003B21E4"/>
    <w:rsid w:val="003B4502"/>
    <w:rsid w:val="003B516C"/>
    <w:rsid w:val="003B6FD6"/>
    <w:rsid w:val="003C02B9"/>
    <w:rsid w:val="003C456F"/>
    <w:rsid w:val="003C4D7E"/>
    <w:rsid w:val="003D7F5E"/>
    <w:rsid w:val="003F1ACF"/>
    <w:rsid w:val="003F1D18"/>
    <w:rsid w:val="003F2976"/>
    <w:rsid w:val="003F4A89"/>
    <w:rsid w:val="003F5F86"/>
    <w:rsid w:val="004006CC"/>
    <w:rsid w:val="00401E16"/>
    <w:rsid w:val="00404232"/>
    <w:rsid w:val="004106B8"/>
    <w:rsid w:val="0041209B"/>
    <w:rsid w:val="004338D6"/>
    <w:rsid w:val="004416DC"/>
    <w:rsid w:val="004430FF"/>
    <w:rsid w:val="00444C89"/>
    <w:rsid w:val="00444E0F"/>
    <w:rsid w:val="00447DF8"/>
    <w:rsid w:val="00454CFA"/>
    <w:rsid w:val="00455EC2"/>
    <w:rsid w:val="00460D70"/>
    <w:rsid w:val="00463B2E"/>
    <w:rsid w:val="004641BF"/>
    <w:rsid w:val="00467867"/>
    <w:rsid w:val="004755A1"/>
    <w:rsid w:val="004775CE"/>
    <w:rsid w:val="00480B1D"/>
    <w:rsid w:val="004829B5"/>
    <w:rsid w:val="00486242"/>
    <w:rsid w:val="00491670"/>
    <w:rsid w:val="00493968"/>
    <w:rsid w:val="00496CEA"/>
    <w:rsid w:val="004A3DD4"/>
    <w:rsid w:val="004A54F8"/>
    <w:rsid w:val="004B2F2E"/>
    <w:rsid w:val="004B5931"/>
    <w:rsid w:val="004B62F6"/>
    <w:rsid w:val="004E1690"/>
    <w:rsid w:val="004E39A3"/>
    <w:rsid w:val="004E3B1B"/>
    <w:rsid w:val="004E73F9"/>
    <w:rsid w:val="004F02C2"/>
    <w:rsid w:val="004F1CEE"/>
    <w:rsid w:val="004F553C"/>
    <w:rsid w:val="0050552E"/>
    <w:rsid w:val="00514707"/>
    <w:rsid w:val="0051543F"/>
    <w:rsid w:val="00517CEB"/>
    <w:rsid w:val="00527305"/>
    <w:rsid w:val="005315EB"/>
    <w:rsid w:val="00533977"/>
    <w:rsid w:val="005345BA"/>
    <w:rsid w:val="0053717A"/>
    <w:rsid w:val="005403F3"/>
    <w:rsid w:val="0054077E"/>
    <w:rsid w:val="00543C8F"/>
    <w:rsid w:val="00544504"/>
    <w:rsid w:val="00545972"/>
    <w:rsid w:val="00553EC0"/>
    <w:rsid w:val="00561186"/>
    <w:rsid w:val="005651E7"/>
    <w:rsid w:val="0056617F"/>
    <w:rsid w:val="00570A72"/>
    <w:rsid w:val="00573804"/>
    <w:rsid w:val="0057547F"/>
    <w:rsid w:val="00576166"/>
    <w:rsid w:val="0058397E"/>
    <w:rsid w:val="00592B5A"/>
    <w:rsid w:val="00597626"/>
    <w:rsid w:val="005A635E"/>
    <w:rsid w:val="005A64B1"/>
    <w:rsid w:val="005B179C"/>
    <w:rsid w:val="005B23EC"/>
    <w:rsid w:val="005B65AB"/>
    <w:rsid w:val="005B6B45"/>
    <w:rsid w:val="005C226C"/>
    <w:rsid w:val="005D2308"/>
    <w:rsid w:val="005D2BFA"/>
    <w:rsid w:val="005D48B7"/>
    <w:rsid w:val="005D7479"/>
    <w:rsid w:val="005E2A30"/>
    <w:rsid w:val="005F0893"/>
    <w:rsid w:val="005F5173"/>
    <w:rsid w:val="00603F10"/>
    <w:rsid w:val="0060643E"/>
    <w:rsid w:val="00606B77"/>
    <w:rsid w:val="00610FC1"/>
    <w:rsid w:val="00611E4A"/>
    <w:rsid w:val="00613EAC"/>
    <w:rsid w:val="00615202"/>
    <w:rsid w:val="006235A8"/>
    <w:rsid w:val="00625711"/>
    <w:rsid w:val="00627492"/>
    <w:rsid w:val="00631F21"/>
    <w:rsid w:val="00636844"/>
    <w:rsid w:val="00640562"/>
    <w:rsid w:val="00640DD2"/>
    <w:rsid w:val="00651C58"/>
    <w:rsid w:val="0065233C"/>
    <w:rsid w:val="006575BB"/>
    <w:rsid w:val="00662D8F"/>
    <w:rsid w:val="00667682"/>
    <w:rsid w:val="0067125D"/>
    <w:rsid w:val="00673245"/>
    <w:rsid w:val="00676BFD"/>
    <w:rsid w:val="00677BC7"/>
    <w:rsid w:val="0068236C"/>
    <w:rsid w:val="00684A40"/>
    <w:rsid w:val="00686CE4"/>
    <w:rsid w:val="00686F14"/>
    <w:rsid w:val="006963E7"/>
    <w:rsid w:val="006A1C98"/>
    <w:rsid w:val="006A71D7"/>
    <w:rsid w:val="006B1F75"/>
    <w:rsid w:val="006B2DD0"/>
    <w:rsid w:val="006C0D2A"/>
    <w:rsid w:val="006C313B"/>
    <w:rsid w:val="006C3DFD"/>
    <w:rsid w:val="006C7AD8"/>
    <w:rsid w:val="006E0E13"/>
    <w:rsid w:val="006E693B"/>
    <w:rsid w:val="006F4179"/>
    <w:rsid w:val="00704AC9"/>
    <w:rsid w:val="007126FE"/>
    <w:rsid w:val="0071297E"/>
    <w:rsid w:val="00713023"/>
    <w:rsid w:val="0071485B"/>
    <w:rsid w:val="007251DD"/>
    <w:rsid w:val="00726966"/>
    <w:rsid w:val="00726F25"/>
    <w:rsid w:val="00727E0A"/>
    <w:rsid w:val="00744B77"/>
    <w:rsid w:val="0074660F"/>
    <w:rsid w:val="007475BF"/>
    <w:rsid w:val="00750F85"/>
    <w:rsid w:val="00763B97"/>
    <w:rsid w:val="007653A8"/>
    <w:rsid w:val="00774834"/>
    <w:rsid w:val="0078706C"/>
    <w:rsid w:val="00787EEC"/>
    <w:rsid w:val="00791D44"/>
    <w:rsid w:val="00793B8C"/>
    <w:rsid w:val="0079407B"/>
    <w:rsid w:val="007A6C08"/>
    <w:rsid w:val="007B1D3F"/>
    <w:rsid w:val="007B2E52"/>
    <w:rsid w:val="007B309E"/>
    <w:rsid w:val="007B7B9C"/>
    <w:rsid w:val="007C08B1"/>
    <w:rsid w:val="007C135C"/>
    <w:rsid w:val="007E047D"/>
    <w:rsid w:val="007E1DC2"/>
    <w:rsid w:val="007F15A8"/>
    <w:rsid w:val="007F20A3"/>
    <w:rsid w:val="007F42D6"/>
    <w:rsid w:val="007F480B"/>
    <w:rsid w:val="00801F40"/>
    <w:rsid w:val="00802C38"/>
    <w:rsid w:val="0080484F"/>
    <w:rsid w:val="0081194B"/>
    <w:rsid w:val="0082097E"/>
    <w:rsid w:val="0082555B"/>
    <w:rsid w:val="00827E5E"/>
    <w:rsid w:val="00830743"/>
    <w:rsid w:val="00832040"/>
    <w:rsid w:val="00836A58"/>
    <w:rsid w:val="00837759"/>
    <w:rsid w:val="0084115A"/>
    <w:rsid w:val="00845BDA"/>
    <w:rsid w:val="008539FE"/>
    <w:rsid w:val="00855A7D"/>
    <w:rsid w:val="008618AE"/>
    <w:rsid w:val="0086481B"/>
    <w:rsid w:val="00871FA0"/>
    <w:rsid w:val="00873551"/>
    <w:rsid w:val="00880058"/>
    <w:rsid w:val="00882122"/>
    <w:rsid w:val="00883EC5"/>
    <w:rsid w:val="008843A4"/>
    <w:rsid w:val="0088459A"/>
    <w:rsid w:val="008861E4"/>
    <w:rsid w:val="00892973"/>
    <w:rsid w:val="00896392"/>
    <w:rsid w:val="008A0DAF"/>
    <w:rsid w:val="008A1C3A"/>
    <w:rsid w:val="008A2F64"/>
    <w:rsid w:val="008A3C1E"/>
    <w:rsid w:val="008A6878"/>
    <w:rsid w:val="008A7EA7"/>
    <w:rsid w:val="008B4726"/>
    <w:rsid w:val="008B7D74"/>
    <w:rsid w:val="008C0D9B"/>
    <w:rsid w:val="008D1772"/>
    <w:rsid w:val="008F0750"/>
    <w:rsid w:val="008F1112"/>
    <w:rsid w:val="008F4952"/>
    <w:rsid w:val="008F7EAB"/>
    <w:rsid w:val="00903E04"/>
    <w:rsid w:val="0090618A"/>
    <w:rsid w:val="00906346"/>
    <w:rsid w:val="00906429"/>
    <w:rsid w:val="0090795F"/>
    <w:rsid w:val="00911AED"/>
    <w:rsid w:val="00912875"/>
    <w:rsid w:val="00917957"/>
    <w:rsid w:val="00917F11"/>
    <w:rsid w:val="00924D72"/>
    <w:rsid w:val="00942934"/>
    <w:rsid w:val="00946BB8"/>
    <w:rsid w:val="009534E5"/>
    <w:rsid w:val="00955874"/>
    <w:rsid w:val="00955E9F"/>
    <w:rsid w:val="00956561"/>
    <w:rsid w:val="009649A7"/>
    <w:rsid w:val="009655FF"/>
    <w:rsid w:val="0096585A"/>
    <w:rsid w:val="0096673A"/>
    <w:rsid w:val="00966828"/>
    <w:rsid w:val="00972A69"/>
    <w:rsid w:val="0097424D"/>
    <w:rsid w:val="00983C95"/>
    <w:rsid w:val="00983E9F"/>
    <w:rsid w:val="00991815"/>
    <w:rsid w:val="0099214D"/>
    <w:rsid w:val="00993002"/>
    <w:rsid w:val="009949A5"/>
    <w:rsid w:val="0099563E"/>
    <w:rsid w:val="00997D53"/>
    <w:rsid w:val="009A10FD"/>
    <w:rsid w:val="009A1F0B"/>
    <w:rsid w:val="009A3ABE"/>
    <w:rsid w:val="009B2B49"/>
    <w:rsid w:val="009B6304"/>
    <w:rsid w:val="009C069A"/>
    <w:rsid w:val="009C7399"/>
    <w:rsid w:val="009D12F6"/>
    <w:rsid w:val="009D45E6"/>
    <w:rsid w:val="009D5CA5"/>
    <w:rsid w:val="009D7E4F"/>
    <w:rsid w:val="009E2C06"/>
    <w:rsid w:val="009E511C"/>
    <w:rsid w:val="009F62CA"/>
    <w:rsid w:val="00A03157"/>
    <w:rsid w:val="00A03396"/>
    <w:rsid w:val="00A04D8A"/>
    <w:rsid w:val="00A06724"/>
    <w:rsid w:val="00A12E0B"/>
    <w:rsid w:val="00A156FC"/>
    <w:rsid w:val="00A20C96"/>
    <w:rsid w:val="00A251F4"/>
    <w:rsid w:val="00A255D2"/>
    <w:rsid w:val="00A2747D"/>
    <w:rsid w:val="00A31F56"/>
    <w:rsid w:val="00A37AB3"/>
    <w:rsid w:val="00A4068F"/>
    <w:rsid w:val="00A4239F"/>
    <w:rsid w:val="00A52604"/>
    <w:rsid w:val="00A5586D"/>
    <w:rsid w:val="00A57900"/>
    <w:rsid w:val="00A66AE0"/>
    <w:rsid w:val="00A724C1"/>
    <w:rsid w:val="00A7648B"/>
    <w:rsid w:val="00A77DE3"/>
    <w:rsid w:val="00A807DB"/>
    <w:rsid w:val="00A84DA6"/>
    <w:rsid w:val="00A86A03"/>
    <w:rsid w:val="00A87A70"/>
    <w:rsid w:val="00A87E67"/>
    <w:rsid w:val="00A912BD"/>
    <w:rsid w:val="00A94EC9"/>
    <w:rsid w:val="00AA5923"/>
    <w:rsid w:val="00AC467F"/>
    <w:rsid w:val="00AC58D1"/>
    <w:rsid w:val="00AD068A"/>
    <w:rsid w:val="00AD3CAC"/>
    <w:rsid w:val="00AD540F"/>
    <w:rsid w:val="00AD5458"/>
    <w:rsid w:val="00AE1A4D"/>
    <w:rsid w:val="00AE4F57"/>
    <w:rsid w:val="00AE5917"/>
    <w:rsid w:val="00AE6742"/>
    <w:rsid w:val="00AF2A01"/>
    <w:rsid w:val="00B011E9"/>
    <w:rsid w:val="00B04ED9"/>
    <w:rsid w:val="00B06DC8"/>
    <w:rsid w:val="00B11E24"/>
    <w:rsid w:val="00B33E4D"/>
    <w:rsid w:val="00B3604D"/>
    <w:rsid w:val="00B36B34"/>
    <w:rsid w:val="00B377D1"/>
    <w:rsid w:val="00B51606"/>
    <w:rsid w:val="00B53A5D"/>
    <w:rsid w:val="00B5447C"/>
    <w:rsid w:val="00B55F44"/>
    <w:rsid w:val="00B73C81"/>
    <w:rsid w:val="00B81F8F"/>
    <w:rsid w:val="00B838DA"/>
    <w:rsid w:val="00B84294"/>
    <w:rsid w:val="00B91155"/>
    <w:rsid w:val="00B96E4F"/>
    <w:rsid w:val="00BA0AC2"/>
    <w:rsid w:val="00BA15C8"/>
    <w:rsid w:val="00BA1D8F"/>
    <w:rsid w:val="00BA26FD"/>
    <w:rsid w:val="00BA3724"/>
    <w:rsid w:val="00BA5D63"/>
    <w:rsid w:val="00BA62EC"/>
    <w:rsid w:val="00BA6D28"/>
    <w:rsid w:val="00BB36A2"/>
    <w:rsid w:val="00BB3F64"/>
    <w:rsid w:val="00BC09A8"/>
    <w:rsid w:val="00BC2F8E"/>
    <w:rsid w:val="00BD102B"/>
    <w:rsid w:val="00BD3831"/>
    <w:rsid w:val="00BD3F2F"/>
    <w:rsid w:val="00BD4F18"/>
    <w:rsid w:val="00BE307D"/>
    <w:rsid w:val="00BF642A"/>
    <w:rsid w:val="00C02E3C"/>
    <w:rsid w:val="00C031D4"/>
    <w:rsid w:val="00C06345"/>
    <w:rsid w:val="00C066CE"/>
    <w:rsid w:val="00C072B5"/>
    <w:rsid w:val="00C20A1E"/>
    <w:rsid w:val="00C269FA"/>
    <w:rsid w:val="00C35685"/>
    <w:rsid w:val="00C414D0"/>
    <w:rsid w:val="00C41876"/>
    <w:rsid w:val="00C438CA"/>
    <w:rsid w:val="00C47576"/>
    <w:rsid w:val="00C529DF"/>
    <w:rsid w:val="00C62F98"/>
    <w:rsid w:val="00C644FB"/>
    <w:rsid w:val="00C66418"/>
    <w:rsid w:val="00C6650D"/>
    <w:rsid w:val="00C70E43"/>
    <w:rsid w:val="00C76F46"/>
    <w:rsid w:val="00C77940"/>
    <w:rsid w:val="00C81B36"/>
    <w:rsid w:val="00C85E88"/>
    <w:rsid w:val="00C86EDF"/>
    <w:rsid w:val="00C938B4"/>
    <w:rsid w:val="00CA1A73"/>
    <w:rsid w:val="00CA4F11"/>
    <w:rsid w:val="00CA55D3"/>
    <w:rsid w:val="00CA569C"/>
    <w:rsid w:val="00CB0FC9"/>
    <w:rsid w:val="00CB15DC"/>
    <w:rsid w:val="00CB2B70"/>
    <w:rsid w:val="00CB56FC"/>
    <w:rsid w:val="00CB5BC7"/>
    <w:rsid w:val="00CC0964"/>
    <w:rsid w:val="00CC1FDA"/>
    <w:rsid w:val="00CC2184"/>
    <w:rsid w:val="00CC5C39"/>
    <w:rsid w:val="00CD3EBD"/>
    <w:rsid w:val="00CE5E29"/>
    <w:rsid w:val="00CE642A"/>
    <w:rsid w:val="00CE6515"/>
    <w:rsid w:val="00CF262A"/>
    <w:rsid w:val="00CF2C2F"/>
    <w:rsid w:val="00CF53E9"/>
    <w:rsid w:val="00CF6F18"/>
    <w:rsid w:val="00CF7786"/>
    <w:rsid w:val="00D034CB"/>
    <w:rsid w:val="00D062CC"/>
    <w:rsid w:val="00D07215"/>
    <w:rsid w:val="00D128D5"/>
    <w:rsid w:val="00D13D4C"/>
    <w:rsid w:val="00D30EC9"/>
    <w:rsid w:val="00D34AB9"/>
    <w:rsid w:val="00D369F8"/>
    <w:rsid w:val="00D41B6A"/>
    <w:rsid w:val="00D4384C"/>
    <w:rsid w:val="00D51A34"/>
    <w:rsid w:val="00D65210"/>
    <w:rsid w:val="00D75C9A"/>
    <w:rsid w:val="00D80743"/>
    <w:rsid w:val="00D8598E"/>
    <w:rsid w:val="00D86B71"/>
    <w:rsid w:val="00D91E69"/>
    <w:rsid w:val="00D92F9D"/>
    <w:rsid w:val="00D95360"/>
    <w:rsid w:val="00D96F64"/>
    <w:rsid w:val="00D973FA"/>
    <w:rsid w:val="00DA3913"/>
    <w:rsid w:val="00DC0909"/>
    <w:rsid w:val="00DC67CA"/>
    <w:rsid w:val="00DC701F"/>
    <w:rsid w:val="00DC7847"/>
    <w:rsid w:val="00DD06DE"/>
    <w:rsid w:val="00DD4C05"/>
    <w:rsid w:val="00DD4E1A"/>
    <w:rsid w:val="00DD6A65"/>
    <w:rsid w:val="00DE4A05"/>
    <w:rsid w:val="00DE6D73"/>
    <w:rsid w:val="00DE736E"/>
    <w:rsid w:val="00DF399B"/>
    <w:rsid w:val="00DF3E67"/>
    <w:rsid w:val="00DF5D23"/>
    <w:rsid w:val="00E007D0"/>
    <w:rsid w:val="00E02A63"/>
    <w:rsid w:val="00E05609"/>
    <w:rsid w:val="00E1156C"/>
    <w:rsid w:val="00E126AC"/>
    <w:rsid w:val="00E12E95"/>
    <w:rsid w:val="00E12EB6"/>
    <w:rsid w:val="00E1401C"/>
    <w:rsid w:val="00E15093"/>
    <w:rsid w:val="00E151FB"/>
    <w:rsid w:val="00E16B99"/>
    <w:rsid w:val="00E256AA"/>
    <w:rsid w:val="00E32524"/>
    <w:rsid w:val="00E360D2"/>
    <w:rsid w:val="00E446C0"/>
    <w:rsid w:val="00E4470D"/>
    <w:rsid w:val="00E527A0"/>
    <w:rsid w:val="00E53CE3"/>
    <w:rsid w:val="00E609FA"/>
    <w:rsid w:val="00E626E2"/>
    <w:rsid w:val="00E83F59"/>
    <w:rsid w:val="00E84FD2"/>
    <w:rsid w:val="00E86610"/>
    <w:rsid w:val="00E87AE0"/>
    <w:rsid w:val="00E9176B"/>
    <w:rsid w:val="00EA4336"/>
    <w:rsid w:val="00EB2C93"/>
    <w:rsid w:val="00EB318A"/>
    <w:rsid w:val="00EB3C9E"/>
    <w:rsid w:val="00EB5700"/>
    <w:rsid w:val="00EB7F33"/>
    <w:rsid w:val="00EC673F"/>
    <w:rsid w:val="00EE54EC"/>
    <w:rsid w:val="00EF21B3"/>
    <w:rsid w:val="00EF29B0"/>
    <w:rsid w:val="00EF4B17"/>
    <w:rsid w:val="00F01129"/>
    <w:rsid w:val="00F037EF"/>
    <w:rsid w:val="00F06759"/>
    <w:rsid w:val="00F1299A"/>
    <w:rsid w:val="00F12ACA"/>
    <w:rsid w:val="00F17618"/>
    <w:rsid w:val="00F20DD2"/>
    <w:rsid w:val="00F23497"/>
    <w:rsid w:val="00F3114F"/>
    <w:rsid w:val="00F359A1"/>
    <w:rsid w:val="00F37454"/>
    <w:rsid w:val="00F3769F"/>
    <w:rsid w:val="00F37FEA"/>
    <w:rsid w:val="00F5700E"/>
    <w:rsid w:val="00F60544"/>
    <w:rsid w:val="00F648B1"/>
    <w:rsid w:val="00F678A6"/>
    <w:rsid w:val="00F7359D"/>
    <w:rsid w:val="00F74088"/>
    <w:rsid w:val="00F826BB"/>
    <w:rsid w:val="00F83EE0"/>
    <w:rsid w:val="00F84B44"/>
    <w:rsid w:val="00F91004"/>
    <w:rsid w:val="00F9186B"/>
    <w:rsid w:val="00F96E74"/>
    <w:rsid w:val="00FA07EE"/>
    <w:rsid w:val="00FA2093"/>
    <w:rsid w:val="00FA29AC"/>
    <w:rsid w:val="00FB4CB8"/>
    <w:rsid w:val="00FB60E0"/>
    <w:rsid w:val="00FC0FFC"/>
    <w:rsid w:val="00FC2133"/>
    <w:rsid w:val="00FC4CC1"/>
    <w:rsid w:val="00FC6786"/>
    <w:rsid w:val="00FD1E5F"/>
    <w:rsid w:val="00FE2173"/>
    <w:rsid w:val="00FE6A79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DAF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C2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4F02C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Cs w:val="32"/>
      <w:lang w:val="en-GB" w:eastAsia="ja-JP"/>
    </w:rPr>
  </w:style>
  <w:style w:type="paragraph" w:styleId="Heading2">
    <w:name w:val="heading 2"/>
    <w:basedOn w:val="Normal"/>
    <w:next w:val="Normal"/>
    <w:link w:val="Heading2Char"/>
    <w:rsid w:val="004F02C2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Cs/>
      <w:szCs w:val="28"/>
      <w:lang w:val="en-GB" w:eastAsia="ja-JP"/>
    </w:rPr>
  </w:style>
  <w:style w:type="paragraph" w:styleId="Heading3">
    <w:name w:val="heading 3"/>
    <w:basedOn w:val="Normal"/>
    <w:next w:val="Normal"/>
    <w:link w:val="Heading3Char"/>
    <w:rsid w:val="004F02C2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  <w:lang w:val="en-GB" w:eastAsia="ja-JP"/>
    </w:rPr>
  </w:style>
  <w:style w:type="paragraph" w:styleId="Heading4">
    <w:name w:val="heading 4"/>
    <w:basedOn w:val="Normal"/>
    <w:next w:val="Normal"/>
    <w:link w:val="Heading4Char"/>
    <w:qFormat/>
    <w:rsid w:val="004F02C2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lang w:val="en-GB" w:eastAsia="ja-JP"/>
    </w:rPr>
  </w:style>
  <w:style w:type="paragraph" w:styleId="Heading5">
    <w:name w:val="heading 5"/>
    <w:basedOn w:val="Normal"/>
    <w:next w:val="Normal"/>
    <w:link w:val="Heading5Char"/>
    <w:qFormat/>
    <w:rsid w:val="004F02C2"/>
    <w:pPr>
      <w:numPr>
        <w:ilvl w:val="4"/>
        <w:numId w:val="9"/>
      </w:numPr>
      <w:spacing w:before="240" w:after="60"/>
      <w:outlineLvl w:val="4"/>
    </w:pPr>
    <w:rPr>
      <w:b/>
      <w:bCs/>
      <w:i/>
      <w:iCs/>
      <w:szCs w:val="26"/>
      <w:lang w:val="en-GB" w:eastAsia="ja-JP"/>
    </w:rPr>
  </w:style>
  <w:style w:type="paragraph" w:styleId="Heading6">
    <w:name w:val="heading 6"/>
    <w:basedOn w:val="Normal"/>
    <w:next w:val="Normal"/>
    <w:link w:val="Heading6Char"/>
    <w:rsid w:val="004F02C2"/>
    <w:pPr>
      <w:numPr>
        <w:ilvl w:val="5"/>
        <w:numId w:val="9"/>
      </w:numPr>
      <w:spacing w:before="240" w:after="60"/>
      <w:outlineLvl w:val="5"/>
    </w:pPr>
    <w:rPr>
      <w:b/>
      <w:bCs/>
      <w:szCs w:val="22"/>
      <w:lang w:val="en-GB" w:eastAsia="ja-JP"/>
    </w:rPr>
  </w:style>
  <w:style w:type="paragraph" w:styleId="Heading7">
    <w:name w:val="heading 7"/>
    <w:basedOn w:val="Normal"/>
    <w:next w:val="Normal"/>
    <w:link w:val="Heading7Char"/>
    <w:rsid w:val="004F02C2"/>
    <w:pPr>
      <w:numPr>
        <w:ilvl w:val="6"/>
        <w:numId w:val="9"/>
      </w:numPr>
      <w:spacing w:before="240" w:after="60"/>
      <w:outlineLvl w:val="6"/>
    </w:pPr>
    <w:rPr>
      <w:szCs w:val="24"/>
      <w:lang w:val="en-GB" w:eastAsia="ja-JP"/>
    </w:rPr>
  </w:style>
  <w:style w:type="paragraph" w:styleId="Heading8">
    <w:name w:val="heading 8"/>
    <w:basedOn w:val="Normal"/>
    <w:next w:val="Normal"/>
    <w:link w:val="Heading8Char"/>
    <w:rsid w:val="004F02C2"/>
    <w:pPr>
      <w:numPr>
        <w:ilvl w:val="7"/>
        <w:numId w:val="9"/>
      </w:numPr>
      <w:spacing w:before="240" w:after="60"/>
      <w:outlineLvl w:val="7"/>
    </w:pPr>
    <w:rPr>
      <w:i/>
      <w:iCs/>
      <w:szCs w:val="24"/>
      <w:lang w:val="en-GB" w:eastAsia="ja-JP"/>
    </w:rPr>
  </w:style>
  <w:style w:type="paragraph" w:styleId="Heading9">
    <w:name w:val="heading 9"/>
    <w:basedOn w:val="Normal"/>
    <w:next w:val="Normal"/>
    <w:link w:val="Heading9Char"/>
    <w:rsid w:val="004F02C2"/>
    <w:pPr>
      <w:numPr>
        <w:ilvl w:val="8"/>
        <w:numId w:val="9"/>
      </w:numPr>
      <w:spacing w:before="240" w:after="60"/>
      <w:outlineLvl w:val="8"/>
    </w:pPr>
    <w:rPr>
      <w:rFonts w:cs="Arial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02C2"/>
    <w:rPr>
      <w:rFonts w:ascii="Times New Roman" w:eastAsia="MS Mincho" w:hAnsi="Times New Roman" w:cs="Arial"/>
      <w:b/>
      <w:bCs/>
      <w:kern w:val="32"/>
      <w:sz w:val="24"/>
      <w:szCs w:val="32"/>
      <w:lang w:val="en-GB" w:eastAsia="ja-JP"/>
    </w:rPr>
  </w:style>
  <w:style w:type="paragraph" w:customStyle="1" w:styleId="AnnexNotitle">
    <w:name w:val="Annex_No &amp; title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AppendixNotitle">
    <w:name w:val="Appendix_No &amp; title"/>
    <w:basedOn w:val="AnnexNotitle"/>
    <w:next w:val="Normal"/>
    <w:rsid w:val="004F02C2"/>
  </w:style>
  <w:style w:type="paragraph" w:customStyle="1" w:styleId="ASN1">
    <w:name w:val="ASN.1"/>
    <w:rsid w:val="004F02C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0" w:line="240" w:lineRule="auto"/>
    </w:pPr>
    <w:rPr>
      <w:rFonts w:ascii="Courier New" w:eastAsia="Times New Roman" w:hAnsi="Courier New" w:cs="Times New Roman"/>
      <w:b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F02C2"/>
    <w:rPr>
      <w:rFonts w:ascii="ヒラギノ角ゴ Pro W3" w:eastAsia="ヒラギノ角ゴ Pro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02C2"/>
    <w:rPr>
      <w:rFonts w:ascii="ヒラギノ角ゴ Pro W3" w:eastAsia="ヒラギノ角ゴ Pro W3" w:hAnsi="Times New Roman" w:cs="Times New Roman"/>
      <w:sz w:val="18"/>
      <w:szCs w:val="18"/>
      <w:lang w:eastAsia="zh-CN"/>
    </w:rPr>
  </w:style>
  <w:style w:type="paragraph" w:styleId="Caption">
    <w:name w:val="caption"/>
    <w:basedOn w:val="Normal"/>
    <w:next w:val="Normal"/>
    <w:rsid w:val="004F02C2"/>
    <w:pPr>
      <w:spacing w:after="120"/>
      <w:jc w:val="center"/>
    </w:pPr>
    <w:rPr>
      <w:rFonts w:eastAsia="Times New Roman"/>
      <w:b/>
      <w:bCs/>
      <w:szCs w:val="24"/>
      <w:lang w:val="en-GB" w:eastAsia="en-US"/>
    </w:rPr>
  </w:style>
  <w:style w:type="character" w:styleId="CommentReference">
    <w:name w:val="annotation reference"/>
    <w:semiHidden/>
    <w:rsid w:val="004F02C2"/>
    <w:rPr>
      <w:sz w:val="16"/>
    </w:rPr>
  </w:style>
  <w:style w:type="paragraph" w:styleId="CommentText">
    <w:name w:val="annotation text"/>
    <w:basedOn w:val="Normal"/>
    <w:link w:val="CommentTextChar"/>
    <w:semiHidden/>
    <w:rsid w:val="004F02C2"/>
    <w:rPr>
      <w:rFonts w:eastAsia="Times New Roman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F02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F02C2"/>
    <w:rPr>
      <w:rFonts w:eastAsia="MS Mincho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02C2"/>
    <w:rPr>
      <w:rFonts w:ascii="Times New Roman" w:eastAsia="MS Mincho" w:hAnsi="Times New Roman" w:cs="Times New Roman"/>
      <w:b/>
      <w:bCs/>
      <w:sz w:val="20"/>
      <w:szCs w:val="20"/>
      <w:lang w:eastAsia="zh-CN"/>
    </w:rPr>
  </w:style>
  <w:style w:type="character" w:styleId="Emphasis">
    <w:name w:val="Emphasis"/>
    <w:rsid w:val="004F02C2"/>
    <w:rPr>
      <w:i/>
      <w:iCs/>
    </w:rPr>
  </w:style>
  <w:style w:type="paragraph" w:customStyle="1" w:styleId="Equation">
    <w:name w:val="Equation"/>
    <w:basedOn w:val="Normal"/>
    <w:rsid w:val="004F02C2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customStyle="1" w:styleId="Figure">
    <w:name w:val="Figure"/>
    <w:basedOn w:val="Normal"/>
    <w:next w:val="Normal"/>
    <w:link w:val="FigureChar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lang w:val="en-GB" w:eastAsia="en-US"/>
    </w:rPr>
  </w:style>
  <w:style w:type="paragraph" w:customStyle="1" w:styleId="Figurelegend">
    <w:name w:val="Figure_legend"/>
    <w:basedOn w:val="Normal"/>
    <w:rsid w:val="004F02C2"/>
    <w:pPr>
      <w:keepNext/>
      <w:keepLines/>
      <w:overflowPunct w:val="0"/>
      <w:autoSpaceDE w:val="0"/>
      <w:autoSpaceDN w:val="0"/>
      <w:adjustRightInd w:val="0"/>
      <w:spacing w:before="20" w:after="20"/>
    </w:pPr>
    <w:rPr>
      <w:rFonts w:eastAsia="Times New Roman"/>
      <w:sz w:val="18"/>
      <w:lang w:val="en-GB" w:eastAsia="en-US"/>
    </w:rPr>
  </w:style>
  <w:style w:type="paragraph" w:customStyle="1" w:styleId="FigureNotitle">
    <w:name w:val="Figure_No &amp; title"/>
    <w:basedOn w:val="Normal"/>
    <w:next w:val="Normal"/>
    <w:qFormat/>
    <w:rsid w:val="004F02C2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b/>
      <w:lang w:val="en-GB" w:eastAsia="en-US"/>
    </w:rPr>
  </w:style>
  <w:style w:type="character" w:styleId="FollowedHyperlink">
    <w:name w:val="FollowedHyperlink"/>
    <w:rsid w:val="004F02C2"/>
    <w:rPr>
      <w:color w:val="800080"/>
      <w:u w:val="single"/>
    </w:rPr>
  </w:style>
  <w:style w:type="paragraph" w:styleId="Footer">
    <w:name w:val="footer"/>
    <w:basedOn w:val="Normal"/>
    <w:link w:val="FooterChar"/>
    <w:rsid w:val="004F0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er">
    <w:name w:val="header"/>
    <w:basedOn w:val="Normal"/>
    <w:link w:val="HeaderChar"/>
    <w:rsid w:val="004F0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customStyle="1" w:styleId="Heading1Centered">
    <w:name w:val="Heading 1 Centered"/>
    <w:basedOn w:val="Heading1"/>
    <w:rsid w:val="004F02C2"/>
    <w:pPr>
      <w:keepLines/>
      <w:numPr>
        <w:numId w:val="0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/>
      <w:jc w:val="center"/>
      <w:textAlignment w:val="baseline"/>
    </w:pPr>
    <w:rPr>
      <w:rFonts w:cs="Times New Roman"/>
      <w:kern w:val="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4F02C2"/>
    <w:rPr>
      <w:rFonts w:ascii="Times New Roman" w:eastAsia="MS Mincho" w:hAnsi="Times New Roman" w:cs="Arial"/>
      <w:b/>
      <w:bCs/>
      <w:iCs/>
      <w:sz w:val="24"/>
      <w:szCs w:val="28"/>
      <w:lang w:val="en-GB" w:eastAsia="ja-JP"/>
    </w:rPr>
  </w:style>
  <w:style w:type="character" w:customStyle="1" w:styleId="Heading3Char">
    <w:name w:val="Heading 3 Char"/>
    <w:basedOn w:val="DefaultParagraphFont"/>
    <w:link w:val="Heading3"/>
    <w:rsid w:val="004F02C2"/>
    <w:rPr>
      <w:rFonts w:ascii="Times New Roman" w:eastAsia="MS Mincho" w:hAnsi="Times New Roman" w:cs="Arial"/>
      <w:b/>
      <w:bCs/>
      <w:sz w:val="24"/>
      <w:szCs w:val="26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4F02C2"/>
    <w:rPr>
      <w:rFonts w:ascii="Times New Roman" w:eastAsia="MS Mincho" w:hAnsi="Times New Roman" w:cs="Times New Roman"/>
      <w:b/>
      <w:bCs/>
      <w:sz w:val="24"/>
      <w:szCs w:val="28"/>
      <w:lang w:val="en-GB" w:eastAsia="ja-JP"/>
    </w:rPr>
  </w:style>
  <w:style w:type="character" w:customStyle="1" w:styleId="Heading5Char">
    <w:name w:val="Heading 5 Char"/>
    <w:basedOn w:val="DefaultParagraphFont"/>
    <w:link w:val="Heading5"/>
    <w:rsid w:val="004F02C2"/>
    <w:rPr>
      <w:rFonts w:ascii="Times New Roman" w:eastAsia="MS Mincho" w:hAnsi="Times New Roman" w:cs="Times New Roman"/>
      <w:b/>
      <w:bCs/>
      <w:i/>
      <w:iCs/>
      <w:sz w:val="24"/>
      <w:szCs w:val="26"/>
      <w:lang w:val="en-GB" w:eastAsia="ja-JP"/>
    </w:rPr>
  </w:style>
  <w:style w:type="character" w:customStyle="1" w:styleId="Heading6Char">
    <w:name w:val="Heading 6 Char"/>
    <w:basedOn w:val="DefaultParagraphFont"/>
    <w:link w:val="Heading6"/>
    <w:rsid w:val="004F02C2"/>
    <w:rPr>
      <w:rFonts w:ascii="Times New Roman" w:eastAsia="MS Mincho" w:hAnsi="Times New Roman" w:cs="Times New Roman"/>
      <w:b/>
      <w:bCs/>
      <w:sz w:val="24"/>
      <w:lang w:val="en-GB" w:eastAsia="ja-JP"/>
    </w:rPr>
  </w:style>
  <w:style w:type="character" w:customStyle="1" w:styleId="Heading7Char">
    <w:name w:val="Heading 7 Char"/>
    <w:basedOn w:val="DefaultParagraphFont"/>
    <w:link w:val="Heading7"/>
    <w:rsid w:val="004F02C2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Heading8Char">
    <w:name w:val="Heading 8 Char"/>
    <w:basedOn w:val="DefaultParagraphFont"/>
    <w:link w:val="Heading8"/>
    <w:rsid w:val="004F02C2"/>
    <w:rPr>
      <w:rFonts w:ascii="Times New Roman" w:eastAsia="MS Mincho" w:hAnsi="Times New Roman" w:cs="Times New Roman"/>
      <w:i/>
      <w:iCs/>
      <w:sz w:val="24"/>
      <w:szCs w:val="24"/>
      <w:lang w:val="en-GB" w:eastAsia="ja-JP"/>
    </w:rPr>
  </w:style>
  <w:style w:type="character" w:customStyle="1" w:styleId="Heading9Char">
    <w:name w:val="Heading 9 Char"/>
    <w:basedOn w:val="DefaultParagraphFont"/>
    <w:link w:val="Heading9"/>
    <w:rsid w:val="004F02C2"/>
    <w:rPr>
      <w:rFonts w:ascii="Times New Roman" w:eastAsia="MS Mincho" w:hAnsi="Times New Roman" w:cs="Arial"/>
      <w:sz w:val="24"/>
      <w:lang w:val="en-GB" w:eastAsia="ja-JP"/>
    </w:rPr>
  </w:style>
  <w:style w:type="paragraph" w:customStyle="1" w:styleId="Headingb">
    <w:name w:val="Heading_b"/>
    <w:basedOn w:val="Normal"/>
    <w:next w:val="Normal"/>
    <w:qFormat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lang w:val="en-GB" w:eastAsia="ja-JP"/>
    </w:rPr>
  </w:style>
  <w:style w:type="paragraph" w:customStyle="1" w:styleId="Headingi">
    <w:name w:val="Heading_i"/>
    <w:basedOn w:val="Normal"/>
    <w:next w:val="Normal"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lang w:val="en-GB" w:eastAsia="ja-JP"/>
    </w:rPr>
  </w:style>
  <w:style w:type="paragraph" w:customStyle="1" w:styleId="Headingib">
    <w:name w:val="Heading_ib"/>
    <w:basedOn w:val="Headingi"/>
    <w:qFormat/>
    <w:rsid w:val="004F02C2"/>
    <w:rPr>
      <w:b/>
      <w:bCs/>
    </w:rPr>
  </w:style>
  <w:style w:type="character" w:styleId="Hyperlink">
    <w:name w:val="Hyperlink"/>
    <w:aliases w:val="超级链接"/>
    <w:uiPriority w:val="99"/>
    <w:qFormat/>
    <w:rsid w:val="004F02C2"/>
    <w:rPr>
      <w:color w:val="0000FF"/>
      <w:u w:val="single"/>
    </w:rPr>
  </w:style>
  <w:style w:type="paragraph" w:styleId="List2">
    <w:name w:val="List 2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566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3">
    <w:name w:val="List 3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4">
    <w:name w:val="List 4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5">
    <w:name w:val="List 5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eastAsia="Times New Roman"/>
      <w:szCs w:val="24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eastAsia="SimSun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SimSun"/>
      <w:lang w:val="en-GB" w:eastAsia="en-US"/>
    </w:rPr>
  </w:style>
  <w:style w:type="character" w:styleId="PageNumber">
    <w:name w:val="page number"/>
    <w:basedOn w:val="DefaultParagraphFont"/>
    <w:rsid w:val="004F02C2"/>
  </w:style>
  <w:style w:type="paragraph" w:styleId="Quote">
    <w:name w:val="Quote"/>
    <w:basedOn w:val="Normal"/>
    <w:next w:val="Normal"/>
    <w:link w:val="QuoteChar"/>
    <w:uiPriority w:val="29"/>
    <w:rsid w:val="004F02C2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4F02C2"/>
    <w:rPr>
      <w:rFonts w:ascii="Times New Roman" w:eastAsia="MS Mincho" w:hAnsi="Times New Roman" w:cs="Times New Roman"/>
      <w:i/>
      <w:iCs/>
      <w:color w:val="404040"/>
      <w:sz w:val="24"/>
      <w:szCs w:val="20"/>
      <w:lang w:eastAsia="zh-CN"/>
    </w:rPr>
  </w:style>
  <w:style w:type="paragraph" w:customStyle="1" w:styleId="RecNo">
    <w:name w:val="Rec_No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Rectitle">
    <w:name w:val="Rec_title"/>
    <w:basedOn w:val="Normal"/>
    <w:next w:val="Normalaftertitle0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SimSun"/>
      <w:b/>
      <w:sz w:val="28"/>
      <w:lang w:val="en-GB" w:eastAsia="en-US"/>
    </w:rPr>
  </w:style>
  <w:style w:type="character" w:styleId="Strong">
    <w:name w:val="Strong"/>
    <w:rsid w:val="004F02C2"/>
    <w:rPr>
      <w:b/>
      <w:bCs/>
    </w:rPr>
  </w:style>
  <w:style w:type="table" w:styleId="TableGrid">
    <w:name w:val="Table Grid"/>
    <w:basedOn w:val="TableNormal"/>
    <w:rsid w:val="004F0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4F02C2"/>
    <w:pPr>
      <w:tabs>
        <w:tab w:val="right" w:leader="dot" w:pos="9639"/>
      </w:tabs>
      <w:overflowPunct w:val="0"/>
      <w:autoSpaceDE w:val="0"/>
      <w:autoSpaceDN w:val="0"/>
      <w:adjustRightInd w:val="0"/>
      <w:textAlignment w:val="baseline"/>
    </w:pPr>
    <w:rPr>
      <w:smallCaps/>
      <w:sz w:val="20"/>
      <w:szCs w:val="24"/>
      <w:lang w:val="en-GB" w:eastAsia="en-US"/>
    </w:rPr>
  </w:style>
  <w:style w:type="paragraph" w:customStyle="1" w:styleId="Tablehead">
    <w:name w:val="Table_head"/>
    <w:basedOn w:val="Normal"/>
    <w:next w:val="Normal"/>
    <w:link w:val="TableheadChar"/>
    <w:qFormat/>
    <w:rsid w:val="004F02C2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lang w:val="en-GB" w:eastAsia="en-US"/>
    </w:rPr>
  </w:style>
  <w:style w:type="paragraph" w:customStyle="1" w:styleId="Tablelegend">
    <w:name w:val="Table_legend"/>
    <w:basedOn w:val="Normal"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ableNotitle">
    <w:name w:val="Table_No &amp; title"/>
    <w:basedOn w:val="Normal"/>
    <w:next w:val="Normal"/>
    <w:qFormat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b/>
      <w:lang w:val="en-GB" w:eastAsia="en-US"/>
    </w:rPr>
  </w:style>
  <w:style w:type="paragraph" w:customStyle="1" w:styleId="Tabletext">
    <w:name w:val="Table_text"/>
    <w:basedOn w:val="Normal"/>
    <w:link w:val="TabletextChar"/>
    <w:qFormat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oc0">
    <w:name w:val="toc 0"/>
    <w:basedOn w:val="Normal"/>
    <w:next w:val="TOC1"/>
    <w:rsid w:val="004F02C2"/>
    <w:pPr>
      <w:tabs>
        <w:tab w:val="right" w:pos="9639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4F02C2"/>
    <w:pPr>
      <w:spacing w:after="120"/>
    </w:pPr>
    <w:rPr>
      <w:b/>
      <w:bCs/>
      <w:caps/>
      <w:sz w:val="20"/>
      <w:szCs w:val="24"/>
    </w:rPr>
  </w:style>
  <w:style w:type="paragraph" w:styleId="TOC2">
    <w:name w:val="toc 2"/>
    <w:basedOn w:val="Normal"/>
    <w:next w:val="Normal"/>
    <w:autoRedefine/>
    <w:uiPriority w:val="39"/>
    <w:rsid w:val="004F02C2"/>
    <w:pPr>
      <w:spacing w:before="0"/>
      <w:ind w:left="240"/>
    </w:pPr>
    <w:rPr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F02C2"/>
    <w:pPr>
      <w:spacing w:before="0"/>
      <w:ind w:left="480"/>
    </w:pPr>
    <w:rPr>
      <w:i/>
      <w:iCs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F02C2"/>
    <w:pPr>
      <w:spacing w:before="0"/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4F02C2"/>
    <w:pPr>
      <w:spacing w:before="0"/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4F02C2"/>
    <w:pPr>
      <w:spacing w:before="0"/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4F02C2"/>
    <w:pPr>
      <w:spacing w:before="0"/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4F02C2"/>
    <w:pPr>
      <w:spacing w:before="0"/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4F02C2"/>
    <w:pPr>
      <w:spacing w:before="0"/>
      <w:ind w:left="1920"/>
    </w:pPr>
    <w:rPr>
      <w:sz w:val="1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2C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SimSun" w:hAnsi="Cambria" w:cs="Times New Roman"/>
      <w:color w:val="365F91"/>
      <w:kern w:val="0"/>
      <w:sz w:val="28"/>
      <w:szCs w:val="28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F15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50C3"/>
    <w:pPr>
      <w:ind w:left="720"/>
      <w:contextualSpacing/>
    </w:pPr>
  </w:style>
  <w:style w:type="paragraph" w:customStyle="1" w:styleId="TabletitleBR">
    <w:name w:val="Table_title_BR"/>
    <w:basedOn w:val="Normal"/>
    <w:next w:val="Normal"/>
    <w:qFormat/>
    <w:rsid w:val="0003207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 w:line="259" w:lineRule="auto"/>
      <w:jc w:val="center"/>
      <w:textAlignment w:val="baseline"/>
    </w:pPr>
    <w:rPr>
      <w:rFonts w:eastAsia="Times New Roman"/>
      <w:b/>
      <w:lang w:eastAsia="en-US"/>
    </w:rPr>
  </w:style>
  <w:style w:type="paragraph" w:customStyle="1" w:styleId="enumlev1">
    <w:name w:val="enumlev1"/>
    <w:basedOn w:val="Normal"/>
    <w:link w:val="enumlev1Char"/>
    <w:rsid w:val="0041209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jc w:val="both"/>
      <w:textAlignment w:val="baseline"/>
    </w:pPr>
    <w:rPr>
      <w:rFonts w:eastAsia="Times New Roman"/>
      <w:lang w:val="fr-FR" w:eastAsia="en-US"/>
    </w:rPr>
  </w:style>
  <w:style w:type="character" w:customStyle="1" w:styleId="enumlev1Char">
    <w:name w:val="enumlev1 Char"/>
    <w:basedOn w:val="DefaultParagraphFont"/>
    <w:link w:val="enumlev1"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rsid w:val="0041209B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lang w:val="fr-FR" w:eastAsia="en-US"/>
    </w:rPr>
  </w:style>
  <w:style w:type="character" w:customStyle="1" w:styleId="TableNoChar">
    <w:name w:val="Table_No Char"/>
    <w:link w:val="TableNo"/>
    <w:qFormat/>
    <w:locked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extChar">
    <w:name w:val="Table_text Char"/>
    <w:basedOn w:val="DefaultParagraphFont"/>
    <w:link w:val="Tabletext"/>
    <w:qFormat/>
    <w:locked/>
    <w:rsid w:val="0041209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FigureNo">
    <w:name w:val="Figure_No"/>
    <w:basedOn w:val="Normal"/>
    <w:next w:val="Figuretitle"/>
    <w:link w:val="FigureNoChar"/>
    <w:rsid w:val="004120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18"/>
      <w:lang w:val="fr-FR" w:eastAsia="en-US"/>
    </w:rPr>
  </w:style>
  <w:style w:type="paragraph" w:customStyle="1" w:styleId="Figuretitle">
    <w:name w:val="Figure_title"/>
    <w:basedOn w:val="Normal"/>
    <w:next w:val="Figure"/>
    <w:link w:val="FiguretitleChar"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sz w:val="18"/>
      <w:lang w:val="fr-FR" w:eastAsia="en-US"/>
    </w:rPr>
  </w:style>
  <w:style w:type="character" w:customStyle="1" w:styleId="FigureChar">
    <w:name w:val="Figure Char"/>
    <w:link w:val="Figure"/>
    <w:locked/>
    <w:rsid w:val="0041209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titleChar">
    <w:name w:val="Figure_title Char"/>
    <w:link w:val="Figuretitle"/>
    <w:locked/>
    <w:rsid w:val="0041209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FigureNoChar">
    <w:name w:val="Figure_No Char"/>
    <w:link w:val="FigureNo"/>
    <w:locked/>
    <w:rsid w:val="0041209B"/>
    <w:rPr>
      <w:rFonts w:ascii="Times New Roman" w:eastAsia="Times New Roman" w:hAnsi="Times New Roman" w:cs="Times New Roman"/>
      <w:caps/>
      <w:sz w:val="1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lang w:val="fr-FR" w:eastAsia="en-US"/>
    </w:rPr>
  </w:style>
  <w:style w:type="character" w:customStyle="1" w:styleId="TabletitleChar">
    <w:name w:val="Table_title Char"/>
    <w:link w:val="Tabletitle"/>
    <w:qFormat/>
    <w:locked/>
    <w:rsid w:val="0041209B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styleId="FootnoteReference">
    <w:name w:val="footnote reference"/>
    <w:basedOn w:val="DefaultParagraphFont"/>
    <w:rsid w:val="0041209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41209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255" w:hanging="255"/>
      <w:jc w:val="both"/>
      <w:textAlignment w:val="baseline"/>
    </w:pPr>
    <w:rPr>
      <w:rFonts w:eastAsia="Times New Roman"/>
      <w:sz w:val="22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rsid w:val="0041209B"/>
    <w:rPr>
      <w:rFonts w:ascii="Times New Roman" w:eastAsia="Times New Roman" w:hAnsi="Times New Roman" w:cs="Times New Roman"/>
      <w:szCs w:val="20"/>
      <w:lang w:val="fr-FR"/>
    </w:rPr>
  </w:style>
  <w:style w:type="paragraph" w:styleId="Revision">
    <w:name w:val="Revision"/>
    <w:hidden/>
    <w:uiPriority w:val="99"/>
    <w:semiHidden/>
    <w:rsid w:val="004006CC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3A300D"/>
    <w:pPr>
      <w:spacing w:before="100" w:beforeAutospacing="1" w:after="100" w:afterAutospacing="1"/>
    </w:pPr>
    <w:rPr>
      <w:rFonts w:eastAsia="Times New Roman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2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dms_ties/itu-r/md/19/wp1a/c/R19-WP1A-C-0073!N06!MSW-E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9F2B9-3F66-4268-91B0-820280DA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2021-01-27T19:55:00Z</dcterms:created>
  <dcterms:modified xsi:type="dcterms:W3CDTF">2021-01-27T19:55:00Z</dcterms:modified>
</cp:coreProperties>
</file>