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51D4FD8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3EF3F4F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C5C73D9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29C16B5A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30E4E79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6E56787" w14:textId="2326E4AE" w:rsidR="00790A03" w:rsidRPr="00A02BF0" w:rsidRDefault="00790A03" w:rsidP="0055049E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bookmarkStart w:id="0" w:name="_GoBack"/>
            <w:r w:rsidRPr="00A02BF0">
              <w:t>USWP</w:t>
            </w:r>
            <w:r w:rsidR="00654F3B">
              <w:t>1A</w:t>
            </w:r>
            <w:del w:id="1" w:author="USA" w:date="2021-01-27T16:27:00Z">
              <w:r w:rsidRPr="00A02BF0" w:rsidDel="0055049E">
                <w:delText>-</w:delText>
              </w:r>
              <w:r w:rsidDel="0055049E">
                <w:delText>##</w:delText>
              </w:r>
            </w:del>
            <w:ins w:id="2" w:author="USA" w:date="2021-01-27T16:27:00Z">
              <w:r w:rsidR="0055049E">
                <w:t xml:space="preserve">23_14_FS – WD PDR Recommendation </w:t>
              </w:r>
            </w:ins>
            <w:ins w:id="3" w:author="USA" w:date="2021-01-27T16:28:00Z">
              <w:r w:rsidR="0055049E">
                <w:t>SM.2129 on Non-beam WPT for Mobile &amp; Portable Devices</w:t>
              </w:r>
            </w:ins>
            <w:bookmarkEnd w:id="0"/>
          </w:p>
        </w:tc>
      </w:tr>
      <w:tr w:rsidR="00790A03" w:rsidRPr="00A02BF0" w14:paraId="4A757388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C403635" w14:textId="32374868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4B369F">
              <w:t>Recommendation ITU-R SM.2129-0</w:t>
            </w:r>
            <w:r w:rsidR="00356675">
              <w:t xml:space="preserve"> and</w:t>
            </w:r>
            <w:r w:rsidR="004B369F">
              <w:t xml:space="preserve"> </w:t>
            </w:r>
            <w:r w:rsidR="00356675">
              <w:t>Question ITU-R 210-3/1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66C7947" w14:textId="360EF2FA" w:rsidR="00790A03" w:rsidRPr="00A02BF0" w:rsidRDefault="00790A03" w:rsidP="00A30D7E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4B369F">
              <w:t>2</w:t>
            </w:r>
            <w:r w:rsidR="007B0B2E">
              <w:t>7</w:t>
            </w:r>
            <w:r w:rsidR="00C52078">
              <w:t xml:space="preserve"> </w:t>
            </w:r>
            <w:r w:rsidR="004B369F">
              <w:t>January</w:t>
            </w:r>
            <w:r w:rsidR="00C52078">
              <w:t xml:space="preserve"> 20</w:t>
            </w:r>
            <w:r w:rsidR="00654F3B">
              <w:t>2</w:t>
            </w:r>
            <w:r w:rsidR="004B369F">
              <w:t>1</w:t>
            </w:r>
          </w:p>
        </w:tc>
      </w:tr>
      <w:tr w:rsidR="00790A03" w:rsidRPr="00A02BF0" w14:paraId="4720CB33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D81EC1" w14:textId="75051C60" w:rsidR="00790A03" w:rsidRPr="00790A03" w:rsidRDefault="00790A03" w:rsidP="004B369F">
            <w:pPr>
              <w:pStyle w:val="Heading2"/>
              <w:rPr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4B369F" w:rsidRPr="004B369F">
              <w:rPr>
                <w:b w:val="0"/>
                <w:szCs w:val="24"/>
              </w:rPr>
              <w:t xml:space="preserve">Working document towards a preliminary Draft Revision to Recommendation ITU-R SM.2129-0 </w:t>
            </w:r>
            <w:r w:rsidR="004B369F">
              <w:rPr>
                <w:b w:val="0"/>
                <w:szCs w:val="24"/>
              </w:rPr>
              <w:t xml:space="preserve">- </w:t>
            </w:r>
            <w:r w:rsidR="004B369F" w:rsidRPr="004B369F">
              <w:rPr>
                <w:b w:val="0"/>
                <w:szCs w:val="24"/>
              </w:rPr>
              <w:t>Guidance on frequency ranges for operation of non-beam wireless power transmission systems for mobile and portable devices</w:t>
            </w:r>
          </w:p>
        </w:tc>
      </w:tr>
      <w:tr w:rsidR="00790A03" w:rsidRPr="00A02BF0" w14:paraId="7306D2B1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0202B62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7D2D2FDB" w14:textId="1AAB222F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Brandy Jo Sykes</w:t>
            </w:r>
          </w:p>
          <w:p w14:paraId="4991DBEB" w14:textId="2C2FCFA8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7BAEADD8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775031C0" w14:textId="000AA3B2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Dan </w:t>
            </w:r>
            <w:proofErr w:type="spellStart"/>
            <w:r>
              <w:rPr>
                <w:bCs/>
                <w:iCs/>
              </w:rPr>
              <w:t>Mansergh</w:t>
            </w:r>
            <w:proofErr w:type="spellEnd"/>
          </w:p>
          <w:p w14:paraId="5A917D5F" w14:textId="0FBD1A06" w:rsidR="00790A03" w:rsidRDefault="004B36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1A8391A3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1D5BE9DD" w14:textId="413E3BAB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A2779D5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0779C337" w14:textId="717EB026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4B369F">
              <w:rPr>
                <w:bCs/>
              </w:rPr>
              <w:t>brandyjo_sykes@apple.com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4B369F">
              <w:rPr>
                <w:bCs/>
              </w:rPr>
              <w:t>+44 (0) 7971 812 628</w:t>
            </w:r>
            <w:r w:rsidRPr="00A02BF0">
              <w:rPr>
                <w:bCs/>
              </w:rPr>
              <w:br/>
            </w:r>
          </w:p>
          <w:p w14:paraId="6542B87F" w14:textId="7EBC0FF5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4B369F">
              <w:rPr>
                <w:bCs/>
              </w:rPr>
              <w:t xml:space="preserve">  </w:t>
            </w:r>
            <w:r w:rsidR="004B369F" w:rsidRPr="004B369F">
              <w:rPr>
                <w:bCs/>
              </w:rPr>
              <w:t>dmansergh@apple.com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4B369F">
              <w:rPr>
                <w:bCs/>
              </w:rPr>
              <w:t>+1 (</w:t>
            </w:r>
            <w:r w:rsidR="004B369F" w:rsidRPr="004B369F">
              <w:rPr>
                <w:bCs/>
              </w:rPr>
              <w:t>415) 999</w:t>
            </w:r>
            <w:r w:rsidR="004B369F">
              <w:rPr>
                <w:bCs/>
              </w:rPr>
              <w:t xml:space="preserve"> </w:t>
            </w:r>
            <w:r w:rsidR="004B369F" w:rsidRPr="004B369F">
              <w:rPr>
                <w:bCs/>
              </w:rPr>
              <w:t>8754</w:t>
            </w:r>
          </w:p>
          <w:p w14:paraId="4BACBDB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3CF73707" w14:textId="4E122B9E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5ED5CA66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7CDD79F" w14:textId="155885B2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4B369F">
              <w:rPr>
                <w:bCs/>
              </w:rPr>
              <w:t xml:space="preserve">Propose additional frequencies ranges in Table 1 of the </w:t>
            </w:r>
            <w:r w:rsidR="004B369F">
              <w:rPr>
                <w:bCs/>
                <w:i/>
                <w:iCs/>
              </w:rPr>
              <w:t xml:space="preserve">recommends </w:t>
            </w:r>
            <w:r w:rsidR="004B369F">
              <w:rPr>
                <w:bCs/>
              </w:rPr>
              <w:t>2 for wireless power transmission systems for mobile and portable devices</w:t>
            </w:r>
          </w:p>
        </w:tc>
      </w:tr>
      <w:tr w:rsidR="00790A03" w:rsidRPr="00A02BF0" w14:paraId="2448AD2A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E1E25A9" w14:textId="77777777" w:rsidR="007B0B2E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41F71">
              <w:rPr>
                <w:bCs/>
              </w:rPr>
              <w:t xml:space="preserve">This input contribution proposes the following frequency ranges be included in Table 1 of </w:t>
            </w:r>
            <w:r w:rsidR="00941F71">
              <w:rPr>
                <w:bCs/>
                <w:i/>
                <w:iCs/>
              </w:rPr>
              <w:t xml:space="preserve">recommends </w:t>
            </w:r>
            <w:r w:rsidR="00941F71">
              <w:rPr>
                <w:bCs/>
              </w:rPr>
              <w:t xml:space="preserve">2 using induction technologies: </w:t>
            </w:r>
            <w:r w:rsidR="00586CC1" w:rsidRPr="007B0B2E">
              <w:rPr>
                <w:bCs/>
              </w:rPr>
              <w:t>300 – 400 kHz, 1610 – 1800 kHz and 1860 – 2050 kHz</w:t>
            </w:r>
            <w:r w:rsidR="006461B8">
              <w:rPr>
                <w:bCs/>
              </w:rPr>
              <w:t xml:space="preserve"> </w:t>
            </w:r>
          </w:p>
          <w:p w14:paraId="4AC28A83" w14:textId="61FA0896" w:rsidR="00790A03" w:rsidRPr="00941F71" w:rsidRDefault="006461B8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[</w:t>
            </w:r>
            <w:r w:rsidRPr="006461B8">
              <w:rPr>
                <w:bCs/>
                <w:highlight w:val="cyan"/>
              </w:rPr>
              <w:t xml:space="preserve">Editor’s Note: additional frequency ranges </w:t>
            </w:r>
            <w:r w:rsidR="007B0B2E">
              <w:rPr>
                <w:bCs/>
                <w:highlight w:val="cyan"/>
              </w:rPr>
              <w:t xml:space="preserve">to those above </w:t>
            </w:r>
            <w:r w:rsidRPr="006461B8">
              <w:rPr>
                <w:bCs/>
                <w:highlight w:val="cyan"/>
              </w:rPr>
              <w:t xml:space="preserve">may be </w:t>
            </w:r>
            <w:r w:rsidR="007B0B2E">
              <w:rPr>
                <w:bCs/>
                <w:highlight w:val="cyan"/>
              </w:rPr>
              <w:t>proposed</w:t>
            </w:r>
            <w:r w:rsidR="007B0B2E" w:rsidRPr="007B0B2E">
              <w:rPr>
                <w:bCs/>
                <w:highlight w:val="cyan"/>
              </w:rPr>
              <w:t xml:space="preserve"> for the first draft</w:t>
            </w:r>
            <w:r>
              <w:rPr>
                <w:bCs/>
              </w:rPr>
              <w:t>]</w:t>
            </w:r>
          </w:p>
        </w:tc>
      </w:tr>
    </w:tbl>
    <w:p w14:paraId="7EEC91AF" w14:textId="77777777" w:rsidR="00BD51ED" w:rsidRDefault="00D30D2D" w:rsidP="00A00FF7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1CABD" w14:textId="77777777" w:rsidR="00D30D2D" w:rsidRDefault="00D30D2D" w:rsidP="00D73705">
      <w:r>
        <w:separator/>
      </w:r>
    </w:p>
  </w:endnote>
  <w:endnote w:type="continuationSeparator" w:id="0">
    <w:p w14:paraId="2DFCE900" w14:textId="77777777" w:rsidR="00D30D2D" w:rsidRDefault="00D30D2D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074A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C7C44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534D9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88EEE" w14:textId="77777777" w:rsidR="00D30D2D" w:rsidRDefault="00D30D2D" w:rsidP="00D73705">
      <w:r>
        <w:separator/>
      </w:r>
    </w:p>
  </w:footnote>
  <w:footnote w:type="continuationSeparator" w:id="0">
    <w:p w14:paraId="7A8E7588" w14:textId="77777777" w:rsidR="00D30D2D" w:rsidRDefault="00D30D2D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3CA8D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DC574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1ECA6" w14:textId="77777777" w:rsidR="00D73705" w:rsidRDefault="00D73705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096356"/>
    <w:rsid w:val="0010649F"/>
    <w:rsid w:val="001A21EF"/>
    <w:rsid w:val="00356675"/>
    <w:rsid w:val="00377072"/>
    <w:rsid w:val="00434A34"/>
    <w:rsid w:val="004B369F"/>
    <w:rsid w:val="004B4CF6"/>
    <w:rsid w:val="0055049E"/>
    <w:rsid w:val="005555F3"/>
    <w:rsid w:val="00586CC1"/>
    <w:rsid w:val="005C183E"/>
    <w:rsid w:val="005D16C8"/>
    <w:rsid w:val="006461B8"/>
    <w:rsid w:val="00654F3B"/>
    <w:rsid w:val="00790A03"/>
    <w:rsid w:val="007B0B2E"/>
    <w:rsid w:val="0089407A"/>
    <w:rsid w:val="00941F71"/>
    <w:rsid w:val="00957E23"/>
    <w:rsid w:val="00960E13"/>
    <w:rsid w:val="00A00FF7"/>
    <w:rsid w:val="00A30D7E"/>
    <w:rsid w:val="00C52078"/>
    <w:rsid w:val="00D30D2D"/>
    <w:rsid w:val="00D40FA3"/>
    <w:rsid w:val="00D73705"/>
    <w:rsid w:val="00E658D1"/>
    <w:rsid w:val="00FB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152CE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USA</cp:lastModifiedBy>
  <cp:revision>2</cp:revision>
  <dcterms:created xsi:type="dcterms:W3CDTF">2021-01-27T21:30:00Z</dcterms:created>
  <dcterms:modified xsi:type="dcterms:W3CDTF">2021-01-27T21:30:00Z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