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4708"/>
        <w:gridCol w:w="4642"/>
      </w:tblGrid>
      <w:tr w:rsidR="00081DBD" w14:paraId="3D668FE7" w14:textId="77777777" w:rsidTr="006F7912">
        <w:tc>
          <w:tcPr>
            <w:tcW w:w="9350" w:type="dxa"/>
            <w:gridSpan w:val="2"/>
            <w:shd w:val="clear" w:color="auto" w:fill="D9D9D9" w:themeFill="background1" w:themeFillShade="D9"/>
          </w:tcPr>
          <w:p w14:paraId="24DA5AF9" w14:textId="77777777" w:rsidR="00081DBD" w:rsidRPr="00081DBD" w:rsidRDefault="00081DBD" w:rsidP="00081DBD">
            <w:pPr>
              <w:spacing w:before="120"/>
              <w:rPr>
                <w:rFonts w:ascii="Times New Roman" w:hAnsi="Times New Roman" w:cs="Times New Roman"/>
                <w:b/>
              </w:rPr>
            </w:pPr>
            <w:bookmarkStart w:id="0" w:name="_GoBack"/>
            <w:bookmarkEnd w:id="0"/>
            <w:r w:rsidRPr="00081DBD">
              <w:rPr>
                <w:rFonts w:ascii="Times New Roman" w:hAnsi="Times New Roman" w:cs="Times New Roman"/>
                <w:b/>
              </w:rPr>
              <w:t>US Radiocommunication Sector</w:t>
            </w:r>
          </w:p>
          <w:p w14:paraId="080F610B" w14:textId="77777777" w:rsidR="00081DBD" w:rsidRDefault="00081DBD" w:rsidP="00081DBD">
            <w:pPr>
              <w:spacing w:before="120"/>
            </w:pPr>
            <w:r w:rsidRPr="00081DBD">
              <w:rPr>
                <w:rFonts w:ascii="Times New Roman" w:hAnsi="Times New Roman" w:cs="Times New Roman"/>
                <w:b/>
              </w:rPr>
              <w:t>FACT SHEET</w:t>
            </w:r>
          </w:p>
        </w:tc>
      </w:tr>
      <w:tr w:rsidR="00081DBD" w:rsidRPr="00081DBD" w14:paraId="613C3F6F" w14:textId="77777777" w:rsidTr="006F7912">
        <w:trPr>
          <w:trHeight w:val="566"/>
        </w:trPr>
        <w:tc>
          <w:tcPr>
            <w:tcW w:w="4708" w:type="dxa"/>
          </w:tcPr>
          <w:p w14:paraId="672A6659" w14:textId="77777777" w:rsidR="00081DBD" w:rsidRDefault="00081DBD" w:rsidP="00081DBD">
            <w:pPr>
              <w:jc w:val="both"/>
              <w:rPr>
                <w:rFonts w:ascii="Times New Roman" w:hAnsi="Times New Roman" w:cs="Times New Roman"/>
                <w:b/>
                <w:sz w:val="24"/>
                <w:szCs w:val="24"/>
              </w:rPr>
            </w:pPr>
          </w:p>
          <w:p w14:paraId="72CA9893" w14:textId="77777777" w:rsidR="00081DBD" w:rsidRPr="00081DBD" w:rsidRDefault="00081DBD" w:rsidP="00081DBD">
            <w:pPr>
              <w:jc w:val="both"/>
              <w:rPr>
                <w:rFonts w:ascii="Times New Roman" w:hAnsi="Times New Roman" w:cs="Times New Roman"/>
                <w:sz w:val="24"/>
                <w:szCs w:val="24"/>
              </w:rPr>
            </w:pPr>
            <w:r w:rsidRPr="00081DBD">
              <w:rPr>
                <w:rFonts w:ascii="Times New Roman" w:hAnsi="Times New Roman" w:cs="Times New Roman"/>
                <w:b/>
                <w:sz w:val="24"/>
                <w:szCs w:val="24"/>
              </w:rPr>
              <w:t>Study Group:</w:t>
            </w:r>
            <w:r w:rsidR="00D80AAA">
              <w:rPr>
                <w:rFonts w:ascii="Times New Roman" w:hAnsi="Times New Roman" w:cs="Times New Roman"/>
                <w:sz w:val="24"/>
                <w:szCs w:val="24"/>
              </w:rPr>
              <w:t xml:space="preserve"> USWP 5C</w:t>
            </w:r>
          </w:p>
        </w:tc>
        <w:tc>
          <w:tcPr>
            <w:tcW w:w="4642" w:type="dxa"/>
          </w:tcPr>
          <w:p w14:paraId="0A37501D" w14:textId="77777777" w:rsidR="00081DBD" w:rsidRDefault="00081DBD" w:rsidP="00081DBD">
            <w:pPr>
              <w:jc w:val="left"/>
              <w:rPr>
                <w:rFonts w:ascii="Times New Roman" w:hAnsi="Times New Roman" w:cs="Times New Roman"/>
                <w:b/>
                <w:sz w:val="24"/>
                <w:szCs w:val="24"/>
              </w:rPr>
            </w:pPr>
          </w:p>
          <w:p w14:paraId="34D902B0" w14:textId="5D46D9FC" w:rsidR="00081DBD" w:rsidRPr="00081DBD" w:rsidRDefault="00081DBD" w:rsidP="00D80AAA">
            <w:pPr>
              <w:jc w:val="left"/>
              <w:rPr>
                <w:rFonts w:ascii="Times New Roman" w:hAnsi="Times New Roman" w:cs="Times New Roman"/>
                <w:sz w:val="24"/>
                <w:szCs w:val="24"/>
              </w:rPr>
            </w:pPr>
            <w:r w:rsidRPr="5ADF3D36">
              <w:rPr>
                <w:rFonts w:ascii="Times New Roman" w:hAnsi="Times New Roman" w:cs="Times New Roman"/>
                <w:b/>
                <w:bCs/>
                <w:sz w:val="24"/>
                <w:szCs w:val="24"/>
              </w:rPr>
              <w:t>Document No:</w:t>
            </w:r>
            <w:r w:rsidR="00873065" w:rsidRPr="5ADF3D36">
              <w:rPr>
                <w:rFonts w:ascii="Times New Roman" w:hAnsi="Times New Roman" w:cs="Times New Roman"/>
                <w:sz w:val="24"/>
                <w:szCs w:val="24"/>
              </w:rPr>
              <w:t xml:space="preserve"> </w:t>
            </w:r>
            <w:r w:rsidR="00D80AAA" w:rsidRPr="5ADF3D36">
              <w:rPr>
                <w:rFonts w:ascii="Times New Roman" w:hAnsi="Times New Roman" w:cs="Times New Roman"/>
                <w:sz w:val="24"/>
                <w:szCs w:val="24"/>
              </w:rPr>
              <w:t>USWP5C</w:t>
            </w:r>
            <w:r w:rsidR="7BF81888" w:rsidRPr="5ADF3D36">
              <w:rPr>
                <w:rFonts w:ascii="Times New Roman" w:hAnsi="Times New Roman" w:cs="Times New Roman"/>
                <w:sz w:val="24"/>
                <w:szCs w:val="24"/>
              </w:rPr>
              <w:t>23</w:t>
            </w:r>
            <w:r w:rsidR="00D80AAA" w:rsidRPr="5ADF3D36">
              <w:rPr>
                <w:rFonts w:ascii="Times New Roman" w:hAnsi="Times New Roman" w:cs="Times New Roman"/>
                <w:sz w:val="24"/>
                <w:szCs w:val="24"/>
              </w:rPr>
              <w:t>_0</w:t>
            </w:r>
            <w:r w:rsidR="27A159E9" w:rsidRPr="5ADF3D36">
              <w:rPr>
                <w:rFonts w:ascii="Times New Roman" w:hAnsi="Times New Roman" w:cs="Times New Roman"/>
                <w:sz w:val="24"/>
                <w:szCs w:val="24"/>
              </w:rPr>
              <w:t>9</w:t>
            </w:r>
            <w:r w:rsidR="00D80AAA" w:rsidRPr="5ADF3D36">
              <w:rPr>
                <w:rFonts w:ascii="Times New Roman" w:hAnsi="Times New Roman" w:cs="Times New Roman"/>
                <w:sz w:val="24"/>
                <w:szCs w:val="24"/>
              </w:rPr>
              <w:t>_FS</w:t>
            </w:r>
          </w:p>
        </w:tc>
      </w:tr>
      <w:tr w:rsidR="00081DBD" w:rsidRPr="00081DBD" w14:paraId="1155FCFF" w14:textId="77777777" w:rsidTr="006F7912">
        <w:trPr>
          <w:trHeight w:val="539"/>
        </w:trPr>
        <w:tc>
          <w:tcPr>
            <w:tcW w:w="4708" w:type="dxa"/>
          </w:tcPr>
          <w:p w14:paraId="5DAB6C7B" w14:textId="77777777" w:rsidR="00081DBD" w:rsidRDefault="00081DBD" w:rsidP="00081DBD">
            <w:pPr>
              <w:jc w:val="left"/>
              <w:rPr>
                <w:rFonts w:ascii="Times New Roman" w:hAnsi="Times New Roman" w:cs="Times New Roman"/>
                <w:b/>
                <w:sz w:val="24"/>
                <w:szCs w:val="24"/>
              </w:rPr>
            </w:pPr>
          </w:p>
          <w:p w14:paraId="3D7116BC" w14:textId="77777777" w:rsidR="00081DBD" w:rsidRDefault="00081DBD" w:rsidP="00081DBD">
            <w:pPr>
              <w:jc w:val="left"/>
              <w:rPr>
                <w:rFonts w:ascii="Times New Roman" w:hAnsi="Times New Roman" w:cs="Times New Roman"/>
                <w:sz w:val="24"/>
                <w:szCs w:val="24"/>
              </w:rPr>
            </w:pPr>
            <w:r w:rsidRPr="00081DBD">
              <w:rPr>
                <w:rFonts w:ascii="Times New Roman" w:hAnsi="Times New Roman" w:cs="Times New Roman"/>
                <w:b/>
                <w:sz w:val="24"/>
                <w:szCs w:val="24"/>
              </w:rPr>
              <w:t>Reference:</w:t>
            </w:r>
            <w:r w:rsidR="00D80AAA">
              <w:rPr>
                <w:rFonts w:ascii="Times New Roman" w:hAnsi="Times New Roman" w:cs="Times New Roman"/>
                <w:b/>
                <w:sz w:val="24"/>
                <w:szCs w:val="24"/>
              </w:rPr>
              <w:t xml:space="preserve"> </w:t>
            </w:r>
            <w:hyperlink r:id="rId10" w:history="1">
              <w:r w:rsidR="00D80AAA" w:rsidRPr="00A97769">
                <w:rPr>
                  <w:rStyle w:val="Hyperlink"/>
                  <w:rFonts w:ascii="Times New Roman" w:hAnsi="Times New Roman" w:cs="Times New Roman"/>
                  <w:sz w:val="24"/>
                  <w:szCs w:val="24"/>
                </w:rPr>
                <w:t>Annex 16 to 5C/135</w:t>
              </w:r>
            </w:hyperlink>
          </w:p>
          <w:p w14:paraId="02EB378F" w14:textId="77777777" w:rsidR="00A97769" w:rsidRPr="00081DBD" w:rsidRDefault="00A97769" w:rsidP="00081DBD">
            <w:pPr>
              <w:jc w:val="left"/>
              <w:rPr>
                <w:rFonts w:ascii="Times New Roman" w:hAnsi="Times New Roman" w:cs="Times New Roman"/>
                <w:b/>
                <w:sz w:val="24"/>
                <w:szCs w:val="24"/>
              </w:rPr>
            </w:pPr>
          </w:p>
        </w:tc>
        <w:tc>
          <w:tcPr>
            <w:tcW w:w="4642" w:type="dxa"/>
          </w:tcPr>
          <w:p w14:paraId="6A05A809" w14:textId="77777777" w:rsidR="00081DBD" w:rsidRDefault="00081DBD" w:rsidP="00081DBD">
            <w:pPr>
              <w:jc w:val="left"/>
              <w:rPr>
                <w:rFonts w:ascii="Times New Roman" w:hAnsi="Times New Roman" w:cs="Times New Roman"/>
                <w:sz w:val="24"/>
                <w:szCs w:val="24"/>
              </w:rPr>
            </w:pPr>
          </w:p>
          <w:p w14:paraId="6AA14182" w14:textId="77777777" w:rsidR="00081DBD" w:rsidRPr="00081DBD" w:rsidRDefault="00081DBD" w:rsidP="00A97769">
            <w:pPr>
              <w:jc w:val="left"/>
              <w:rPr>
                <w:rFonts w:ascii="Times New Roman" w:hAnsi="Times New Roman" w:cs="Times New Roman"/>
                <w:b/>
                <w:sz w:val="24"/>
                <w:szCs w:val="24"/>
              </w:rPr>
            </w:pPr>
            <w:r w:rsidRPr="00081DBD">
              <w:rPr>
                <w:rFonts w:ascii="Times New Roman" w:hAnsi="Times New Roman" w:cs="Times New Roman"/>
                <w:b/>
                <w:sz w:val="24"/>
                <w:szCs w:val="24"/>
              </w:rPr>
              <w:t xml:space="preserve">Date: </w:t>
            </w:r>
            <w:r w:rsidR="00A97769" w:rsidRPr="00A97769">
              <w:rPr>
                <w:rFonts w:ascii="Times New Roman" w:hAnsi="Times New Roman" w:cs="Times New Roman"/>
                <w:sz w:val="24"/>
                <w:szCs w:val="24"/>
              </w:rPr>
              <w:t>1/06/21</w:t>
            </w:r>
          </w:p>
        </w:tc>
      </w:tr>
      <w:tr w:rsidR="00081DBD" w:rsidRPr="00081DBD" w14:paraId="548CA6E8" w14:textId="77777777" w:rsidTr="006F7912">
        <w:trPr>
          <w:trHeight w:val="890"/>
        </w:trPr>
        <w:tc>
          <w:tcPr>
            <w:tcW w:w="9350" w:type="dxa"/>
            <w:gridSpan w:val="2"/>
            <w:tcBorders>
              <w:bottom w:val="single" w:sz="4" w:space="0" w:color="auto"/>
            </w:tcBorders>
          </w:tcPr>
          <w:p w14:paraId="24674393" w14:textId="77777777" w:rsidR="00081DBD" w:rsidRPr="00081DBD" w:rsidRDefault="00C772E0" w:rsidP="00D80AAA">
            <w:pPr>
              <w:jc w:val="left"/>
              <w:rPr>
                <w:rFonts w:ascii="Times New Roman" w:hAnsi="Times New Roman" w:cs="Times New Roman"/>
                <w:b/>
                <w:sz w:val="24"/>
                <w:szCs w:val="24"/>
              </w:rPr>
            </w:pPr>
            <w:r>
              <w:rPr>
                <w:rFonts w:ascii="Times New Roman" w:hAnsi="Times New Roman" w:cs="Times New Roman"/>
                <w:b/>
                <w:sz w:val="24"/>
                <w:szCs w:val="24"/>
              </w:rPr>
              <w:t>Document Title</w:t>
            </w:r>
            <w:r w:rsidR="00081DBD" w:rsidRPr="00081DBD">
              <w:rPr>
                <w:rFonts w:ascii="Times New Roman" w:hAnsi="Times New Roman" w:cs="Times New Roman"/>
                <w:b/>
                <w:sz w:val="24"/>
                <w:szCs w:val="24"/>
              </w:rPr>
              <w:t xml:space="preserve">: </w:t>
            </w:r>
            <w:r w:rsidR="00944760" w:rsidRPr="00944760">
              <w:rPr>
                <w:rFonts w:ascii="Times New Roman" w:hAnsi="Times New Roman" w:cs="Times New Roman"/>
                <w:b/>
                <w:sz w:val="24"/>
                <w:szCs w:val="24"/>
              </w:rPr>
              <w:t> </w:t>
            </w:r>
            <w:r w:rsidR="00D80AAA" w:rsidRPr="00D80AAA">
              <w:rPr>
                <w:rFonts w:ascii="Times New Roman" w:hAnsi="Times New Roman" w:cs="Times New Roman"/>
                <w:sz w:val="24"/>
                <w:szCs w:val="24"/>
              </w:rPr>
              <w:t>Fixed Service Characteristics for WRC-23 Studies</w:t>
            </w:r>
          </w:p>
        </w:tc>
      </w:tr>
      <w:tr w:rsidR="006F7912" w:rsidRPr="00081DBD" w14:paraId="75E17125" w14:textId="77777777" w:rsidTr="005C00E3">
        <w:tc>
          <w:tcPr>
            <w:tcW w:w="4708" w:type="dxa"/>
            <w:tcBorders>
              <w:right w:val="single" w:sz="4" w:space="0" w:color="auto"/>
            </w:tcBorders>
          </w:tcPr>
          <w:p w14:paraId="36E106C8" w14:textId="77777777" w:rsidR="006F7912" w:rsidRDefault="006F7912" w:rsidP="00081DBD">
            <w:pPr>
              <w:jc w:val="left"/>
              <w:rPr>
                <w:rFonts w:ascii="Times New Roman" w:hAnsi="Times New Roman" w:cs="Times New Roman"/>
                <w:b/>
                <w:sz w:val="24"/>
                <w:szCs w:val="24"/>
              </w:rPr>
            </w:pPr>
            <w:r w:rsidRPr="006F7912">
              <w:rPr>
                <w:rFonts w:ascii="Times New Roman" w:hAnsi="Times New Roman" w:cs="Times New Roman"/>
                <w:b/>
                <w:sz w:val="24"/>
                <w:szCs w:val="24"/>
              </w:rPr>
              <w:t>Author(s)/Contributors(s):</w:t>
            </w:r>
          </w:p>
          <w:p w14:paraId="3BC60B95" w14:textId="7F09D298" w:rsidR="006F7912" w:rsidRPr="00C772E0" w:rsidRDefault="006F7912" w:rsidP="00081DBD">
            <w:pPr>
              <w:jc w:val="left"/>
              <w:rPr>
                <w:rFonts w:ascii="Times New Roman" w:hAnsi="Times New Roman" w:cs="Times New Roman"/>
                <w:sz w:val="24"/>
                <w:szCs w:val="24"/>
              </w:rPr>
            </w:pPr>
            <w:r w:rsidRPr="00C772E0">
              <w:rPr>
                <w:rFonts w:ascii="Times New Roman" w:hAnsi="Times New Roman" w:cs="Times New Roman"/>
                <w:sz w:val="24"/>
                <w:szCs w:val="24"/>
              </w:rPr>
              <w:t>Michael Mullinix, CTIA</w:t>
            </w:r>
          </w:p>
          <w:p w14:paraId="37B716B7" w14:textId="77777777" w:rsidR="006F7912" w:rsidRDefault="006F7912" w:rsidP="00081DBD">
            <w:pPr>
              <w:jc w:val="left"/>
              <w:rPr>
                <w:rFonts w:ascii="Times New Roman" w:hAnsi="Times New Roman" w:cs="Times New Roman"/>
                <w:sz w:val="20"/>
                <w:szCs w:val="20"/>
              </w:rPr>
            </w:pPr>
          </w:p>
          <w:p w14:paraId="05EF3E2E" w14:textId="77777777" w:rsidR="006F7912" w:rsidRDefault="006F7912" w:rsidP="00081DBD">
            <w:pPr>
              <w:jc w:val="left"/>
              <w:rPr>
                <w:rFonts w:ascii="Times New Roman" w:hAnsi="Times New Roman" w:cs="Times New Roman"/>
                <w:sz w:val="20"/>
                <w:szCs w:val="20"/>
              </w:rPr>
            </w:pPr>
          </w:p>
          <w:p w14:paraId="60CBA4FC" w14:textId="0BC15415" w:rsidR="006F7912" w:rsidRPr="00944760" w:rsidRDefault="006F7912" w:rsidP="00944760">
            <w:pPr>
              <w:tabs>
                <w:tab w:val="left" w:pos="270"/>
                <w:tab w:val="center" w:pos="1068"/>
              </w:tabs>
              <w:jc w:val="lef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tc>
        <w:tc>
          <w:tcPr>
            <w:tcW w:w="4642" w:type="dxa"/>
            <w:tcBorders>
              <w:left w:val="nil"/>
            </w:tcBorders>
          </w:tcPr>
          <w:p w14:paraId="06F01A12" w14:textId="77777777" w:rsidR="006F7912" w:rsidRDefault="006F7912" w:rsidP="006F7912">
            <w:pPr>
              <w:jc w:val="left"/>
              <w:rPr>
                <w:rFonts w:ascii="Times New Roman" w:hAnsi="Times New Roman" w:cs="Times New Roman"/>
                <w:sz w:val="24"/>
                <w:szCs w:val="24"/>
              </w:rPr>
            </w:pPr>
          </w:p>
          <w:p w14:paraId="70EFDCEC" w14:textId="5064DE0F" w:rsidR="006F7912" w:rsidRDefault="006F7912" w:rsidP="006F7912">
            <w:pPr>
              <w:jc w:val="left"/>
              <w:rPr>
                <w:rFonts w:ascii="Times New Roman" w:hAnsi="Times New Roman" w:cs="Times New Roman"/>
                <w:sz w:val="24"/>
                <w:szCs w:val="24"/>
              </w:rPr>
            </w:pPr>
            <w:r>
              <w:rPr>
                <w:rFonts w:ascii="Times New Roman" w:hAnsi="Times New Roman" w:cs="Times New Roman"/>
                <w:sz w:val="24"/>
                <w:szCs w:val="24"/>
              </w:rPr>
              <w:t>P</w:t>
            </w:r>
            <w:r w:rsidRPr="006F7912">
              <w:rPr>
                <w:rFonts w:ascii="Times New Roman" w:hAnsi="Times New Roman" w:cs="Times New Roman"/>
                <w:sz w:val="24"/>
                <w:szCs w:val="24"/>
              </w:rPr>
              <w:t>hone: 301-639-7159</w:t>
            </w:r>
          </w:p>
          <w:p w14:paraId="4620DD50" w14:textId="49411B55" w:rsidR="006F7912" w:rsidRPr="006F7912" w:rsidRDefault="006F7912" w:rsidP="00081DBD">
            <w:pPr>
              <w:jc w:val="left"/>
              <w:rPr>
                <w:rFonts w:ascii="Times New Roman" w:hAnsi="Times New Roman" w:cs="Times New Roman"/>
                <w:sz w:val="24"/>
                <w:szCs w:val="24"/>
              </w:rPr>
            </w:pPr>
            <w:r w:rsidRPr="006F7912">
              <w:rPr>
                <w:rFonts w:ascii="Times New Roman" w:hAnsi="Times New Roman" w:cs="Times New Roman"/>
                <w:sz w:val="24"/>
                <w:szCs w:val="24"/>
              </w:rPr>
              <w:t xml:space="preserve">E-Mail: </w:t>
            </w:r>
            <w:hyperlink r:id="rId11" w:history="1">
              <w:r w:rsidRPr="006F7912">
                <w:rPr>
                  <w:rStyle w:val="Hyperlink"/>
                  <w:rFonts w:ascii="Times New Roman" w:hAnsi="Times New Roman" w:cs="Times New Roman"/>
                  <w:sz w:val="24"/>
                  <w:szCs w:val="24"/>
                </w:rPr>
                <w:t>Mmullinix@ctia.org</w:t>
              </w:r>
            </w:hyperlink>
          </w:p>
        </w:tc>
      </w:tr>
      <w:tr w:rsidR="00081DBD" w:rsidRPr="00081DBD" w14:paraId="1888F514" w14:textId="77777777" w:rsidTr="006F7912">
        <w:trPr>
          <w:trHeight w:val="818"/>
        </w:trPr>
        <w:tc>
          <w:tcPr>
            <w:tcW w:w="9350" w:type="dxa"/>
            <w:gridSpan w:val="2"/>
          </w:tcPr>
          <w:p w14:paraId="4965AB80" w14:textId="77777777" w:rsidR="00081DBD" w:rsidRPr="00081DBD" w:rsidRDefault="00081DBD" w:rsidP="00C772E0">
            <w:pPr>
              <w:jc w:val="left"/>
              <w:rPr>
                <w:rFonts w:ascii="Times New Roman" w:hAnsi="Times New Roman" w:cs="Times New Roman"/>
                <w:b/>
                <w:sz w:val="24"/>
                <w:szCs w:val="24"/>
              </w:rPr>
            </w:pPr>
            <w:r>
              <w:rPr>
                <w:rFonts w:ascii="Times New Roman" w:hAnsi="Times New Roman" w:cs="Times New Roman"/>
                <w:b/>
                <w:sz w:val="24"/>
                <w:szCs w:val="24"/>
              </w:rPr>
              <w:t xml:space="preserve">Purpose: </w:t>
            </w:r>
            <w:r w:rsidR="00944760" w:rsidRPr="00D80AAA">
              <w:rPr>
                <w:rFonts w:ascii="Times New Roman" w:hAnsi="Times New Roman" w:cs="Times New Roman"/>
                <w:sz w:val="24"/>
                <w:szCs w:val="24"/>
              </w:rPr>
              <w:t xml:space="preserve">To </w:t>
            </w:r>
            <w:r w:rsidR="00D80AAA">
              <w:rPr>
                <w:rFonts w:ascii="Times New Roman" w:hAnsi="Times New Roman" w:cs="Times New Roman"/>
                <w:sz w:val="24"/>
                <w:szCs w:val="24"/>
              </w:rPr>
              <w:t>complete the development of fixed service char</w:t>
            </w:r>
            <w:r w:rsidR="00C772E0">
              <w:rPr>
                <w:rFonts w:ascii="Times New Roman" w:hAnsi="Times New Roman" w:cs="Times New Roman"/>
                <w:sz w:val="24"/>
                <w:szCs w:val="24"/>
              </w:rPr>
              <w:t>acteristics necessary for sharing studies supporting WRC-23 agenda items 1.13, 1.16, 1.17 and 1.19.</w:t>
            </w:r>
            <w:r w:rsidR="00944760" w:rsidRPr="00D80AAA">
              <w:rPr>
                <w:rFonts w:ascii="Times New Roman" w:hAnsi="Times New Roman" w:cs="Times New Roman"/>
                <w:sz w:val="24"/>
                <w:szCs w:val="24"/>
              </w:rPr>
              <w:t xml:space="preserve">  </w:t>
            </w:r>
          </w:p>
        </w:tc>
      </w:tr>
      <w:tr w:rsidR="00CE02A7" w:rsidRPr="00081DBD" w14:paraId="67475FAA" w14:textId="77777777" w:rsidTr="006F7912">
        <w:trPr>
          <w:trHeight w:val="1070"/>
        </w:trPr>
        <w:tc>
          <w:tcPr>
            <w:tcW w:w="9350" w:type="dxa"/>
            <w:gridSpan w:val="2"/>
          </w:tcPr>
          <w:p w14:paraId="3E8C885C" w14:textId="1CA8AF12" w:rsidR="00C772E0" w:rsidRDefault="00CE02A7" w:rsidP="00CE02A7">
            <w:pPr>
              <w:jc w:val="left"/>
              <w:rPr>
                <w:rFonts w:ascii="Times New Roman" w:hAnsi="Times New Roman" w:cs="Times New Roman"/>
                <w:sz w:val="24"/>
                <w:szCs w:val="24"/>
              </w:rPr>
            </w:pPr>
            <w:r>
              <w:rPr>
                <w:rFonts w:ascii="Times New Roman" w:hAnsi="Times New Roman" w:cs="Times New Roman"/>
                <w:b/>
                <w:sz w:val="24"/>
                <w:szCs w:val="24"/>
              </w:rPr>
              <w:t>Abstract:</w:t>
            </w:r>
            <w:r w:rsidR="00CC230C">
              <w:rPr>
                <w:rFonts w:ascii="Times New Roman" w:hAnsi="Times New Roman" w:cs="Times New Roman"/>
                <w:b/>
                <w:sz w:val="24"/>
                <w:szCs w:val="24"/>
              </w:rPr>
              <w:t xml:space="preserve">  </w:t>
            </w:r>
            <w:r w:rsidR="00C772E0">
              <w:rPr>
                <w:rFonts w:ascii="Times New Roman" w:hAnsi="Times New Roman" w:cs="Times New Roman"/>
                <w:sz w:val="24"/>
                <w:szCs w:val="24"/>
              </w:rPr>
              <w:t>While WP5C has provided initial liaison statements to the responsible WPs for WRC-23 agenda items, additional contributions</w:t>
            </w:r>
            <w:r w:rsidR="00161D6E">
              <w:rPr>
                <w:rFonts w:ascii="Times New Roman" w:hAnsi="Times New Roman" w:cs="Times New Roman"/>
                <w:sz w:val="24"/>
                <w:szCs w:val="24"/>
              </w:rPr>
              <w:t xml:space="preserve"> which provide updated fixed service characteristics</w:t>
            </w:r>
            <w:r w:rsidR="00C772E0">
              <w:rPr>
                <w:rFonts w:ascii="Times New Roman" w:hAnsi="Times New Roman" w:cs="Times New Roman"/>
                <w:sz w:val="24"/>
                <w:szCs w:val="24"/>
              </w:rPr>
              <w:t xml:space="preserve"> have been discussed at the previous two meetings of Working Party 5C.  In support of the CPM23-1 deadline, WP 5C has developed draft liaison statements for several agenda items, which will need to be considered at the upcoming meeting.  NOTE: This document is not intended to address the draft liaison statements for </w:t>
            </w:r>
            <w:r w:rsidR="00161D6E">
              <w:rPr>
                <w:rFonts w:ascii="Times New Roman" w:hAnsi="Times New Roman" w:cs="Times New Roman"/>
                <w:sz w:val="24"/>
                <w:szCs w:val="24"/>
              </w:rPr>
              <w:t xml:space="preserve">other </w:t>
            </w:r>
            <w:r w:rsidR="00C772E0">
              <w:rPr>
                <w:rFonts w:ascii="Times New Roman" w:hAnsi="Times New Roman" w:cs="Times New Roman"/>
                <w:sz w:val="24"/>
                <w:szCs w:val="24"/>
              </w:rPr>
              <w:t xml:space="preserve">Agenda Items </w:t>
            </w:r>
            <w:r w:rsidR="00161D6E">
              <w:rPr>
                <w:rFonts w:ascii="Times New Roman" w:hAnsi="Times New Roman" w:cs="Times New Roman"/>
                <w:sz w:val="24"/>
                <w:szCs w:val="24"/>
              </w:rPr>
              <w:t>(</w:t>
            </w:r>
            <w:r w:rsidR="00C772E0">
              <w:rPr>
                <w:rFonts w:ascii="Times New Roman" w:hAnsi="Times New Roman" w:cs="Times New Roman"/>
                <w:sz w:val="24"/>
                <w:szCs w:val="24"/>
              </w:rPr>
              <w:t>1.2 and 1.5 in Annex 16 to 5C/135</w:t>
            </w:r>
            <w:r w:rsidR="00161D6E">
              <w:rPr>
                <w:rFonts w:ascii="Times New Roman" w:hAnsi="Times New Roman" w:cs="Times New Roman"/>
                <w:sz w:val="24"/>
                <w:szCs w:val="24"/>
              </w:rPr>
              <w:t>)</w:t>
            </w:r>
            <w:r w:rsidR="00C772E0">
              <w:rPr>
                <w:rFonts w:ascii="Times New Roman" w:hAnsi="Times New Roman" w:cs="Times New Roman"/>
                <w:sz w:val="24"/>
                <w:szCs w:val="24"/>
              </w:rPr>
              <w:t>.</w:t>
            </w:r>
          </w:p>
          <w:p w14:paraId="0D0B940D" w14:textId="77777777" w:rsidR="00CE02A7" w:rsidRDefault="00CE02A7" w:rsidP="00CE02A7">
            <w:pPr>
              <w:jc w:val="left"/>
              <w:rPr>
                <w:rFonts w:ascii="Times New Roman" w:hAnsi="Times New Roman" w:cs="Times New Roman"/>
                <w:b/>
                <w:sz w:val="24"/>
                <w:szCs w:val="24"/>
              </w:rPr>
            </w:pPr>
          </w:p>
          <w:p w14:paraId="0E27B00A" w14:textId="77777777" w:rsidR="00CE02A7" w:rsidRDefault="00CE02A7" w:rsidP="00CE02A7">
            <w:pPr>
              <w:jc w:val="left"/>
              <w:rPr>
                <w:rFonts w:ascii="Times New Roman" w:hAnsi="Times New Roman" w:cs="Times New Roman"/>
                <w:b/>
                <w:sz w:val="24"/>
                <w:szCs w:val="24"/>
              </w:rPr>
            </w:pPr>
          </w:p>
          <w:p w14:paraId="60061E4C" w14:textId="77777777" w:rsidR="00CE02A7" w:rsidRDefault="00CE02A7" w:rsidP="00CE02A7">
            <w:pPr>
              <w:jc w:val="left"/>
              <w:rPr>
                <w:rFonts w:ascii="Times New Roman" w:hAnsi="Times New Roman" w:cs="Times New Roman"/>
                <w:b/>
                <w:sz w:val="24"/>
                <w:szCs w:val="24"/>
              </w:rPr>
            </w:pPr>
          </w:p>
          <w:p w14:paraId="44EAFD9C" w14:textId="77777777" w:rsidR="00CE02A7" w:rsidRPr="00081DBD" w:rsidRDefault="00CE02A7" w:rsidP="00CE02A7">
            <w:pPr>
              <w:jc w:val="left"/>
              <w:rPr>
                <w:rFonts w:ascii="Times New Roman" w:hAnsi="Times New Roman" w:cs="Times New Roman"/>
                <w:b/>
                <w:sz w:val="24"/>
                <w:szCs w:val="24"/>
              </w:rPr>
            </w:pPr>
          </w:p>
        </w:tc>
      </w:tr>
      <w:tr w:rsidR="00CE02A7" w:rsidRPr="00081DBD" w14:paraId="73386ACA" w14:textId="77777777" w:rsidTr="006F7912">
        <w:tc>
          <w:tcPr>
            <w:tcW w:w="9350" w:type="dxa"/>
            <w:gridSpan w:val="2"/>
          </w:tcPr>
          <w:p w14:paraId="528AC0CC" w14:textId="77777777" w:rsidR="00CE02A7" w:rsidRPr="00081DBD" w:rsidRDefault="00CE02A7" w:rsidP="00CC230C">
            <w:pPr>
              <w:jc w:val="left"/>
              <w:rPr>
                <w:rFonts w:ascii="Times New Roman" w:hAnsi="Times New Roman" w:cs="Times New Roman"/>
                <w:b/>
                <w:sz w:val="24"/>
                <w:szCs w:val="24"/>
              </w:rPr>
            </w:pPr>
            <w:r>
              <w:rPr>
                <w:rFonts w:ascii="Times New Roman" w:hAnsi="Times New Roman" w:cs="Times New Roman"/>
                <w:b/>
                <w:sz w:val="24"/>
                <w:szCs w:val="24"/>
              </w:rPr>
              <w:t xml:space="preserve">Fact Sheet Preparer:         </w:t>
            </w:r>
            <w:r w:rsidR="00CC230C" w:rsidRPr="00C772E0">
              <w:rPr>
                <w:rFonts w:ascii="Times New Roman" w:hAnsi="Times New Roman" w:cs="Times New Roman"/>
                <w:sz w:val="24"/>
                <w:szCs w:val="24"/>
              </w:rPr>
              <w:t>Michael Mullinix, CTIA</w:t>
            </w:r>
          </w:p>
        </w:tc>
      </w:tr>
    </w:tbl>
    <w:p w14:paraId="4B94D5A5" w14:textId="6FF4901E" w:rsidR="00774AB5" w:rsidRDefault="00774AB5" w:rsidP="00C772E0">
      <w:pPr>
        <w:spacing w:line="240" w:lineRule="auto"/>
        <w:jc w:val="left"/>
        <w:rPr>
          <w:rFonts w:ascii="Times New Roman" w:eastAsia="Times New Roman" w:hAnsi="Times New Roman" w:cs="Times New Roman"/>
          <w:caps/>
          <w:sz w:val="28"/>
          <w:szCs w:val="20"/>
          <w:lang w:val="en-GB"/>
        </w:rPr>
      </w:pPr>
    </w:p>
    <w:p w14:paraId="1449C2BE" w14:textId="77777777" w:rsidR="00774AB5" w:rsidRDefault="00774AB5">
      <w:pPr>
        <w:rPr>
          <w:rFonts w:ascii="Times New Roman" w:eastAsia="Times New Roman" w:hAnsi="Times New Roman" w:cs="Times New Roman"/>
          <w:caps/>
          <w:sz w:val="28"/>
          <w:szCs w:val="20"/>
          <w:lang w:val="en-GB"/>
        </w:rPr>
      </w:pPr>
      <w:r>
        <w:rPr>
          <w:rFonts w:ascii="Times New Roman" w:eastAsia="Times New Roman" w:hAnsi="Times New Roman" w:cs="Times New Roman"/>
          <w:caps/>
          <w:sz w:val="28"/>
          <w:szCs w:val="20"/>
          <w:lang w:val="en-GB"/>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74AB5" w14:paraId="3BB1CF8F" w14:textId="77777777" w:rsidTr="00BF34B7">
        <w:trPr>
          <w:cantSplit/>
        </w:trPr>
        <w:tc>
          <w:tcPr>
            <w:tcW w:w="6487" w:type="dxa"/>
            <w:vAlign w:val="center"/>
          </w:tcPr>
          <w:p w14:paraId="576F8BA4" w14:textId="77777777" w:rsidR="00774AB5" w:rsidRPr="00D8032B" w:rsidRDefault="00774AB5" w:rsidP="00BF34B7">
            <w:pPr>
              <w:shd w:val="solid" w:color="FFFFFF" w:fill="FFFFFF"/>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6D4CF076" w14:textId="77777777" w:rsidR="00774AB5" w:rsidRDefault="00774AB5" w:rsidP="00BF34B7">
            <w:pPr>
              <w:shd w:val="solid" w:color="FFFFFF" w:fill="FFFFFF"/>
              <w:spacing w:line="240" w:lineRule="atLeast"/>
            </w:pPr>
            <w:bookmarkStart w:id="1" w:name="ditulogo"/>
            <w:bookmarkEnd w:id="1"/>
            <w:r>
              <w:rPr>
                <w:noProof/>
              </w:rPr>
              <w:drawing>
                <wp:inline distT="0" distB="0" distL="0" distR="0" wp14:anchorId="2822EDB1" wp14:editId="5F055E9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774AB5" w:rsidRPr="0051782D" w14:paraId="000DCCFC" w14:textId="77777777" w:rsidTr="00BF34B7">
        <w:trPr>
          <w:cantSplit/>
        </w:trPr>
        <w:tc>
          <w:tcPr>
            <w:tcW w:w="6487" w:type="dxa"/>
            <w:tcBorders>
              <w:bottom w:val="single" w:sz="12" w:space="0" w:color="auto"/>
            </w:tcBorders>
          </w:tcPr>
          <w:p w14:paraId="2F7481FC" w14:textId="77777777" w:rsidR="00774AB5" w:rsidRPr="00163271" w:rsidRDefault="00774AB5" w:rsidP="00BF34B7">
            <w:pPr>
              <w:shd w:val="solid" w:color="FFFFFF" w:fill="FFFFFF"/>
              <w:spacing w:after="48"/>
              <w:rPr>
                <w:rFonts w:ascii="Verdana" w:hAnsi="Verdana" w:cs="Times New Roman Bold"/>
                <w:b/>
              </w:rPr>
            </w:pPr>
          </w:p>
        </w:tc>
        <w:tc>
          <w:tcPr>
            <w:tcW w:w="3402" w:type="dxa"/>
            <w:tcBorders>
              <w:bottom w:val="single" w:sz="12" w:space="0" w:color="auto"/>
            </w:tcBorders>
          </w:tcPr>
          <w:p w14:paraId="23AB5CA4" w14:textId="77777777" w:rsidR="00774AB5" w:rsidRPr="0051782D" w:rsidRDefault="00774AB5" w:rsidP="00BF34B7">
            <w:pPr>
              <w:shd w:val="solid" w:color="FFFFFF" w:fill="FFFFFF"/>
              <w:spacing w:after="48" w:line="240" w:lineRule="atLeast"/>
            </w:pPr>
          </w:p>
        </w:tc>
      </w:tr>
      <w:tr w:rsidR="00774AB5" w14:paraId="3C031EAB" w14:textId="77777777" w:rsidTr="00BF34B7">
        <w:trPr>
          <w:cantSplit/>
        </w:trPr>
        <w:tc>
          <w:tcPr>
            <w:tcW w:w="6487" w:type="dxa"/>
            <w:tcBorders>
              <w:top w:val="single" w:sz="12" w:space="0" w:color="auto"/>
            </w:tcBorders>
          </w:tcPr>
          <w:p w14:paraId="2C7D8503" w14:textId="77777777" w:rsidR="00774AB5" w:rsidRPr="0051782D" w:rsidRDefault="00774AB5" w:rsidP="00BF34B7">
            <w:pPr>
              <w:shd w:val="solid" w:color="FFFFFF" w:fill="FFFFFF"/>
              <w:spacing w:after="48"/>
              <w:rPr>
                <w:rFonts w:ascii="Verdana" w:hAnsi="Verdana" w:cs="Times New Roman Bold"/>
                <w:bCs/>
              </w:rPr>
            </w:pPr>
          </w:p>
        </w:tc>
        <w:tc>
          <w:tcPr>
            <w:tcW w:w="3402" w:type="dxa"/>
            <w:tcBorders>
              <w:top w:val="single" w:sz="12" w:space="0" w:color="auto"/>
            </w:tcBorders>
          </w:tcPr>
          <w:p w14:paraId="66649709" w14:textId="77777777" w:rsidR="00774AB5" w:rsidRPr="00710D66" w:rsidRDefault="00774AB5" w:rsidP="00BF34B7">
            <w:pPr>
              <w:shd w:val="solid" w:color="FFFFFF" w:fill="FFFFFF"/>
              <w:spacing w:after="48" w:line="240" w:lineRule="atLeast"/>
            </w:pPr>
          </w:p>
        </w:tc>
      </w:tr>
      <w:tr w:rsidR="00774AB5" w14:paraId="03DA042F" w14:textId="77777777" w:rsidTr="00BF34B7">
        <w:trPr>
          <w:cantSplit/>
        </w:trPr>
        <w:tc>
          <w:tcPr>
            <w:tcW w:w="6487" w:type="dxa"/>
            <w:vMerge w:val="restart"/>
          </w:tcPr>
          <w:p w14:paraId="5EBC5D43" w14:textId="77777777" w:rsidR="00774AB5" w:rsidRDefault="00774AB5" w:rsidP="00774AB5">
            <w:pPr>
              <w:shd w:val="solid" w:color="FFFFFF" w:fill="FFFFFF"/>
              <w:spacing w:after="240"/>
              <w:ind w:left="1134" w:hanging="1134"/>
              <w:jc w:val="both"/>
              <w:rPr>
                <w:rFonts w:ascii="Verdana" w:hAnsi="Verdana"/>
                <w:sz w:val="20"/>
              </w:rPr>
            </w:pPr>
            <w:bookmarkStart w:id="2" w:name="recibido"/>
            <w:bookmarkStart w:id="3" w:name="dnum" w:colFirst="1" w:colLast="1"/>
            <w:bookmarkEnd w:id="2"/>
            <w:r>
              <w:rPr>
                <w:rFonts w:ascii="Verdana" w:hAnsi="Verdana"/>
                <w:sz w:val="20"/>
              </w:rPr>
              <w:t>Received:</w:t>
            </w:r>
            <w:r>
              <w:rPr>
                <w:rFonts w:ascii="Verdana" w:hAnsi="Verdana"/>
                <w:sz w:val="20"/>
              </w:rPr>
              <w:tab/>
              <w:t xml:space="preserve"> </w:t>
            </w:r>
            <w:r w:rsidRPr="008614B2">
              <w:rPr>
                <w:rFonts w:ascii="Verdana" w:hAnsi="Verdana"/>
                <w:i/>
                <w:sz w:val="20"/>
              </w:rPr>
              <w:t>Date</w:t>
            </w:r>
            <w:r>
              <w:rPr>
                <w:rFonts w:ascii="Verdana" w:hAnsi="Verdana"/>
                <w:sz w:val="20"/>
              </w:rPr>
              <w:t xml:space="preserve"> 2021</w:t>
            </w:r>
          </w:p>
          <w:p w14:paraId="7B52B6B1" w14:textId="50F59A83" w:rsidR="00774AB5" w:rsidRPr="00982084" w:rsidRDefault="00774AB5" w:rsidP="00774AB5">
            <w:pPr>
              <w:shd w:val="solid" w:color="FFFFFF" w:fill="FFFFFF"/>
              <w:spacing w:after="240"/>
              <w:ind w:left="1134" w:hanging="1134"/>
              <w:jc w:val="both"/>
              <w:rPr>
                <w:rFonts w:ascii="Verdana" w:hAnsi="Verdana"/>
                <w:sz w:val="20"/>
              </w:rPr>
            </w:pPr>
            <w:r>
              <w:rPr>
                <w:rFonts w:ascii="Verdana" w:hAnsi="Verdana"/>
                <w:sz w:val="20"/>
              </w:rPr>
              <w:t xml:space="preserve">Reference: Annex 16 to Document </w:t>
            </w:r>
            <w:hyperlink r:id="rId13" w:history="1">
              <w:r w:rsidRPr="00774AB5">
                <w:rPr>
                  <w:rStyle w:val="Hyperlink"/>
                  <w:rFonts w:ascii="Verdana" w:hAnsi="Verdana"/>
                  <w:sz w:val="20"/>
                </w:rPr>
                <w:t>5C/135</w:t>
              </w:r>
            </w:hyperlink>
            <w:r>
              <w:rPr>
                <w:rFonts w:ascii="Verdana" w:hAnsi="Verdana"/>
                <w:sz w:val="20"/>
              </w:rPr>
              <w:tab/>
            </w:r>
          </w:p>
        </w:tc>
        <w:tc>
          <w:tcPr>
            <w:tcW w:w="3402" w:type="dxa"/>
          </w:tcPr>
          <w:p w14:paraId="2F379EF6" w14:textId="77777777" w:rsidR="00774AB5" w:rsidRPr="008614B2" w:rsidRDefault="00774AB5" w:rsidP="00BF34B7">
            <w:pPr>
              <w:shd w:val="solid" w:color="FFFFFF" w:fill="FFFFFF"/>
              <w:spacing w:line="240" w:lineRule="atLeast"/>
              <w:rPr>
                <w:rFonts w:ascii="Verdana" w:hAnsi="Verdana"/>
                <w:sz w:val="20"/>
                <w:lang w:eastAsia="zh-CN"/>
              </w:rPr>
            </w:pPr>
            <w:r>
              <w:rPr>
                <w:rFonts w:ascii="Verdana" w:hAnsi="Verdana"/>
                <w:b/>
                <w:sz w:val="20"/>
                <w:lang w:eastAsia="zh-CN"/>
              </w:rPr>
              <w:t>Document XX/-E</w:t>
            </w:r>
          </w:p>
        </w:tc>
      </w:tr>
      <w:tr w:rsidR="00774AB5" w14:paraId="115F91EA" w14:textId="77777777" w:rsidTr="00BF34B7">
        <w:trPr>
          <w:cantSplit/>
        </w:trPr>
        <w:tc>
          <w:tcPr>
            <w:tcW w:w="6487" w:type="dxa"/>
            <w:vMerge/>
          </w:tcPr>
          <w:p w14:paraId="5DDF371E" w14:textId="77777777" w:rsidR="00774AB5" w:rsidRDefault="00774AB5" w:rsidP="00BF34B7">
            <w:pPr>
              <w:spacing w:before="60"/>
              <w:rPr>
                <w:b/>
                <w:smallCaps/>
                <w:sz w:val="32"/>
                <w:lang w:eastAsia="zh-CN"/>
              </w:rPr>
            </w:pPr>
            <w:bookmarkStart w:id="4" w:name="ddate" w:colFirst="1" w:colLast="1"/>
            <w:bookmarkEnd w:id="3"/>
          </w:p>
        </w:tc>
        <w:tc>
          <w:tcPr>
            <w:tcW w:w="3402" w:type="dxa"/>
          </w:tcPr>
          <w:p w14:paraId="57527501" w14:textId="77777777" w:rsidR="00774AB5" w:rsidRPr="008614B2" w:rsidRDefault="00774AB5" w:rsidP="00BF34B7">
            <w:pPr>
              <w:shd w:val="solid" w:color="FFFFFF" w:fill="FFFFFF"/>
              <w:spacing w:line="240" w:lineRule="atLeast"/>
              <w:rPr>
                <w:rFonts w:ascii="Verdana" w:hAnsi="Verdana"/>
                <w:sz w:val="20"/>
                <w:lang w:eastAsia="zh-CN"/>
              </w:rPr>
            </w:pPr>
            <w:r w:rsidRPr="008614B2">
              <w:rPr>
                <w:rFonts w:ascii="Verdana" w:hAnsi="Verdana"/>
                <w:b/>
                <w:i/>
                <w:sz w:val="20"/>
                <w:lang w:eastAsia="zh-CN"/>
              </w:rPr>
              <w:t>Date</w:t>
            </w:r>
            <w:r>
              <w:rPr>
                <w:rFonts w:ascii="Verdana" w:hAnsi="Verdana"/>
                <w:b/>
                <w:sz w:val="20"/>
                <w:lang w:eastAsia="zh-CN"/>
              </w:rPr>
              <w:t xml:space="preserve"> 2021</w:t>
            </w:r>
          </w:p>
        </w:tc>
      </w:tr>
      <w:tr w:rsidR="00774AB5" w14:paraId="17513ED6" w14:textId="77777777" w:rsidTr="00BF34B7">
        <w:trPr>
          <w:cantSplit/>
        </w:trPr>
        <w:tc>
          <w:tcPr>
            <w:tcW w:w="6487" w:type="dxa"/>
            <w:vMerge/>
          </w:tcPr>
          <w:p w14:paraId="1A6D7CBA" w14:textId="77777777" w:rsidR="00774AB5" w:rsidRDefault="00774AB5" w:rsidP="00BF34B7">
            <w:pPr>
              <w:spacing w:before="60"/>
              <w:rPr>
                <w:b/>
                <w:smallCaps/>
                <w:sz w:val="32"/>
                <w:lang w:eastAsia="zh-CN"/>
              </w:rPr>
            </w:pPr>
            <w:bookmarkStart w:id="5" w:name="dorlang" w:colFirst="1" w:colLast="1"/>
            <w:bookmarkEnd w:id="4"/>
          </w:p>
        </w:tc>
        <w:tc>
          <w:tcPr>
            <w:tcW w:w="3402" w:type="dxa"/>
          </w:tcPr>
          <w:p w14:paraId="7556A051" w14:textId="77777777" w:rsidR="00774AB5" w:rsidRPr="008614B2" w:rsidRDefault="00774AB5" w:rsidP="00BF34B7">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Original: English</w:t>
            </w:r>
          </w:p>
        </w:tc>
      </w:tr>
      <w:tr w:rsidR="00774AB5" w14:paraId="2C17EA27" w14:textId="77777777" w:rsidTr="00BF34B7">
        <w:trPr>
          <w:cantSplit/>
        </w:trPr>
        <w:tc>
          <w:tcPr>
            <w:tcW w:w="9889" w:type="dxa"/>
            <w:gridSpan w:val="2"/>
          </w:tcPr>
          <w:p w14:paraId="22E45184" w14:textId="69CC9BFB" w:rsidR="00774AB5" w:rsidRDefault="00774AB5" w:rsidP="00774AB5">
            <w:pPr>
              <w:pStyle w:val="Source"/>
              <w:rPr>
                <w:lang w:eastAsia="zh-CN"/>
              </w:rPr>
            </w:pPr>
            <w:bookmarkStart w:id="6" w:name="dsource" w:colFirst="0" w:colLast="0"/>
            <w:bookmarkEnd w:id="5"/>
            <w:r>
              <w:rPr>
                <w:lang w:eastAsia="zh-CN"/>
              </w:rPr>
              <w:t>United States of America</w:t>
            </w:r>
          </w:p>
        </w:tc>
      </w:tr>
      <w:tr w:rsidR="00774AB5" w14:paraId="1398C4BB" w14:textId="77777777" w:rsidTr="00BF34B7">
        <w:trPr>
          <w:cantSplit/>
        </w:trPr>
        <w:tc>
          <w:tcPr>
            <w:tcW w:w="9889" w:type="dxa"/>
            <w:gridSpan w:val="2"/>
          </w:tcPr>
          <w:p w14:paraId="2C7EB2A9" w14:textId="3318B930" w:rsidR="00774AB5" w:rsidRDefault="00774AB5" w:rsidP="00BF34B7">
            <w:pPr>
              <w:pStyle w:val="Title1"/>
              <w:rPr>
                <w:lang w:eastAsia="zh-CN"/>
              </w:rPr>
            </w:pPr>
            <w:bookmarkStart w:id="7" w:name="drec" w:colFirst="0" w:colLast="0"/>
            <w:bookmarkEnd w:id="6"/>
            <w:r>
              <w:rPr>
                <w:lang w:eastAsia="zh-CN"/>
              </w:rPr>
              <w:t>Fixed service characteristics for WRC-23 studies</w:t>
            </w:r>
          </w:p>
        </w:tc>
      </w:tr>
      <w:tr w:rsidR="00774AB5" w14:paraId="6B90ABFD" w14:textId="77777777" w:rsidTr="00BF34B7">
        <w:trPr>
          <w:cantSplit/>
        </w:trPr>
        <w:tc>
          <w:tcPr>
            <w:tcW w:w="9889" w:type="dxa"/>
            <w:gridSpan w:val="2"/>
          </w:tcPr>
          <w:p w14:paraId="66BFEA69" w14:textId="77777777" w:rsidR="00774AB5" w:rsidRDefault="00774AB5" w:rsidP="00BF34B7">
            <w:pPr>
              <w:pStyle w:val="Title1"/>
              <w:rPr>
                <w:lang w:eastAsia="zh-CN"/>
              </w:rPr>
            </w:pPr>
            <w:bookmarkStart w:id="8" w:name="dtitle1" w:colFirst="0" w:colLast="0"/>
            <w:bookmarkEnd w:id="7"/>
          </w:p>
        </w:tc>
      </w:tr>
    </w:tbl>
    <w:bookmarkEnd w:id="8"/>
    <w:p w14:paraId="61D9543B" w14:textId="4EE494A9" w:rsidR="00935BA1" w:rsidRDefault="008355D3" w:rsidP="008355D3">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Pr>
          <w:rFonts w:ascii="Times New Roman" w:eastAsia="Times New Roman" w:hAnsi="Times New Roman" w:cs="Times New Roman"/>
          <w:sz w:val="24"/>
          <w:szCs w:val="20"/>
          <w:lang w:val="en-GB"/>
        </w:rPr>
        <w:t xml:space="preserve">ITU-R Working Party 5C (WP 5C) </w:t>
      </w:r>
      <w:r w:rsidR="004472F6">
        <w:rPr>
          <w:rFonts w:ascii="Times New Roman" w:eastAsia="Times New Roman" w:hAnsi="Times New Roman" w:cs="Times New Roman"/>
          <w:sz w:val="24"/>
          <w:szCs w:val="20"/>
          <w:lang w:val="en-GB"/>
        </w:rPr>
        <w:t>was desi</w:t>
      </w:r>
      <w:r w:rsidR="00161D6E">
        <w:rPr>
          <w:rFonts w:ascii="Times New Roman" w:eastAsia="Times New Roman" w:hAnsi="Times New Roman" w:cs="Times New Roman"/>
          <w:sz w:val="24"/>
          <w:szCs w:val="20"/>
          <w:lang w:val="en-GB"/>
        </w:rPr>
        <w:t>gnated as a contributing group by</w:t>
      </w:r>
      <w:r w:rsidR="00793DFA">
        <w:rPr>
          <w:rFonts w:ascii="Times New Roman" w:eastAsia="Times New Roman" w:hAnsi="Times New Roman" w:cs="Times New Roman"/>
          <w:sz w:val="24"/>
          <w:szCs w:val="20"/>
          <w:lang w:val="en-GB"/>
        </w:rPr>
        <w:t xml:space="preserve"> CPM23-1 discussions for</w:t>
      </w:r>
      <w:r w:rsidR="004472F6">
        <w:rPr>
          <w:rFonts w:ascii="Times New Roman" w:eastAsia="Times New Roman" w:hAnsi="Times New Roman" w:cs="Times New Roman"/>
          <w:sz w:val="24"/>
          <w:szCs w:val="20"/>
          <w:lang w:val="en-GB"/>
        </w:rPr>
        <w:t xml:space="preserve"> several WRC-23 agenda items that could impact the use of existing and planned fixed service operations. </w:t>
      </w:r>
      <w:r w:rsidR="00BF4110">
        <w:rPr>
          <w:rFonts w:ascii="Times New Roman" w:eastAsia="Times New Roman" w:hAnsi="Times New Roman" w:cs="Times New Roman"/>
          <w:sz w:val="24"/>
          <w:szCs w:val="20"/>
          <w:lang w:val="en-GB"/>
        </w:rPr>
        <w:t>During the 23</w:t>
      </w:r>
      <w:r w:rsidR="00BF4110" w:rsidRPr="00BF4110">
        <w:rPr>
          <w:rFonts w:ascii="Times New Roman" w:eastAsia="Times New Roman" w:hAnsi="Times New Roman" w:cs="Times New Roman"/>
          <w:sz w:val="24"/>
          <w:szCs w:val="20"/>
          <w:vertAlign w:val="superscript"/>
          <w:lang w:val="en-GB"/>
        </w:rPr>
        <w:t>rd</w:t>
      </w:r>
      <w:r w:rsidR="00BF4110">
        <w:rPr>
          <w:rFonts w:ascii="Times New Roman" w:eastAsia="Times New Roman" w:hAnsi="Times New Roman" w:cs="Times New Roman"/>
          <w:sz w:val="24"/>
          <w:szCs w:val="20"/>
          <w:lang w:val="en-GB"/>
        </w:rPr>
        <w:t xml:space="preserve"> and 24</w:t>
      </w:r>
      <w:r w:rsidR="00BF4110" w:rsidRPr="00BF4110">
        <w:rPr>
          <w:rFonts w:ascii="Times New Roman" w:eastAsia="Times New Roman" w:hAnsi="Times New Roman" w:cs="Times New Roman"/>
          <w:sz w:val="24"/>
          <w:szCs w:val="20"/>
          <w:vertAlign w:val="superscript"/>
          <w:lang w:val="en-GB"/>
        </w:rPr>
        <w:t>th</w:t>
      </w:r>
      <w:r w:rsidR="00BF4110">
        <w:rPr>
          <w:rFonts w:ascii="Times New Roman" w:eastAsia="Times New Roman" w:hAnsi="Times New Roman" w:cs="Times New Roman"/>
          <w:sz w:val="24"/>
          <w:szCs w:val="20"/>
          <w:lang w:val="en-GB"/>
        </w:rPr>
        <w:t xml:space="preserve"> meeting</w:t>
      </w:r>
      <w:r w:rsidR="00793DFA">
        <w:rPr>
          <w:rFonts w:ascii="Times New Roman" w:eastAsia="Times New Roman" w:hAnsi="Times New Roman" w:cs="Times New Roman"/>
          <w:sz w:val="24"/>
          <w:szCs w:val="20"/>
          <w:lang w:val="en-GB"/>
        </w:rPr>
        <w:t>s</w:t>
      </w:r>
      <w:r w:rsidR="00BF4110">
        <w:rPr>
          <w:rFonts w:ascii="Times New Roman" w:eastAsia="Times New Roman" w:hAnsi="Times New Roman" w:cs="Times New Roman"/>
          <w:sz w:val="24"/>
          <w:szCs w:val="20"/>
          <w:lang w:val="en-GB"/>
        </w:rPr>
        <w:t xml:space="preserve"> of WP 5C, liaison statements were submitted to the responsible Working Parties, providing information contained in existing ITU-R Reports and Recommendations.  In order to meet the CPM23-1 established deadline for providing service char</w:t>
      </w:r>
      <w:r w:rsidR="00CC2068">
        <w:rPr>
          <w:rFonts w:ascii="Times New Roman" w:eastAsia="Times New Roman" w:hAnsi="Times New Roman" w:cs="Times New Roman"/>
          <w:sz w:val="24"/>
          <w:szCs w:val="20"/>
          <w:lang w:val="en-GB"/>
        </w:rPr>
        <w:t>a</w:t>
      </w:r>
      <w:r w:rsidR="00BF4110">
        <w:rPr>
          <w:rFonts w:ascii="Times New Roman" w:eastAsia="Times New Roman" w:hAnsi="Times New Roman" w:cs="Times New Roman"/>
          <w:sz w:val="24"/>
          <w:szCs w:val="20"/>
          <w:lang w:val="en-GB"/>
        </w:rPr>
        <w:t>cteristics and parameters required to conduct sharing and compatibilit</w:t>
      </w:r>
      <w:r w:rsidR="00793DFA">
        <w:rPr>
          <w:rFonts w:ascii="Times New Roman" w:eastAsia="Times New Roman" w:hAnsi="Times New Roman" w:cs="Times New Roman"/>
          <w:sz w:val="24"/>
          <w:szCs w:val="20"/>
          <w:lang w:val="en-GB"/>
        </w:rPr>
        <w:t>y studies, WP 5C members have provided updated Fixed S</w:t>
      </w:r>
      <w:r w:rsidR="00CC2068">
        <w:rPr>
          <w:rFonts w:ascii="Times New Roman" w:eastAsia="Times New Roman" w:hAnsi="Times New Roman" w:cs="Times New Roman"/>
          <w:sz w:val="24"/>
          <w:szCs w:val="20"/>
          <w:lang w:val="en-GB"/>
        </w:rPr>
        <w:t xml:space="preserve">ervice characteristics that were compiled into a draft liaison statement(s) that were carried forward as an attachment to the WP 5C Chairman’s Report.  </w:t>
      </w:r>
    </w:p>
    <w:p w14:paraId="5D625031" w14:textId="0D2E0120" w:rsidR="008355D3" w:rsidRPr="008355D3" w:rsidRDefault="00CC2068" w:rsidP="008355D3">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Pr>
          <w:rFonts w:ascii="Times New Roman" w:eastAsia="Times New Roman" w:hAnsi="Times New Roman" w:cs="Times New Roman"/>
          <w:sz w:val="24"/>
          <w:szCs w:val="20"/>
          <w:lang w:val="en-GB"/>
        </w:rPr>
        <w:t xml:space="preserve">The United States supports </w:t>
      </w:r>
      <w:r w:rsidR="00793DFA">
        <w:rPr>
          <w:rFonts w:ascii="Times New Roman" w:eastAsia="Times New Roman" w:hAnsi="Times New Roman" w:cs="Times New Roman"/>
          <w:sz w:val="24"/>
          <w:szCs w:val="20"/>
          <w:lang w:val="en-GB"/>
        </w:rPr>
        <w:t xml:space="preserve">sending </w:t>
      </w:r>
      <w:r>
        <w:rPr>
          <w:rFonts w:ascii="Times New Roman" w:eastAsia="Times New Roman" w:hAnsi="Times New Roman" w:cs="Times New Roman"/>
          <w:sz w:val="24"/>
          <w:szCs w:val="20"/>
          <w:lang w:val="en-GB"/>
        </w:rPr>
        <w:t>the</w:t>
      </w:r>
      <w:r w:rsidR="00793DFA">
        <w:rPr>
          <w:rFonts w:ascii="Times New Roman" w:eastAsia="Times New Roman" w:hAnsi="Times New Roman" w:cs="Times New Roman"/>
          <w:sz w:val="24"/>
          <w:szCs w:val="20"/>
          <w:lang w:val="en-GB"/>
        </w:rPr>
        <w:t>se</w:t>
      </w:r>
      <w:r>
        <w:rPr>
          <w:rFonts w:ascii="Times New Roman" w:eastAsia="Times New Roman" w:hAnsi="Times New Roman" w:cs="Times New Roman"/>
          <w:sz w:val="24"/>
          <w:szCs w:val="20"/>
          <w:lang w:val="en-GB"/>
        </w:rPr>
        <w:t xml:space="preserve"> liaison stateme</w:t>
      </w:r>
      <w:r w:rsidR="00E50607">
        <w:rPr>
          <w:rFonts w:ascii="Times New Roman" w:eastAsia="Times New Roman" w:hAnsi="Times New Roman" w:cs="Times New Roman"/>
          <w:sz w:val="24"/>
          <w:szCs w:val="20"/>
          <w:lang w:val="en-GB"/>
        </w:rPr>
        <w:t>nts, as modified in the attachments</w:t>
      </w:r>
      <w:r w:rsidR="00A0397C">
        <w:rPr>
          <w:rFonts w:ascii="Times New Roman" w:eastAsia="Times New Roman" w:hAnsi="Times New Roman" w:cs="Times New Roman"/>
          <w:sz w:val="24"/>
          <w:szCs w:val="20"/>
          <w:lang w:val="en-GB"/>
        </w:rPr>
        <w:t>, to provide updated Fixed S</w:t>
      </w:r>
      <w:r>
        <w:rPr>
          <w:rFonts w:ascii="Times New Roman" w:eastAsia="Times New Roman" w:hAnsi="Times New Roman" w:cs="Times New Roman"/>
          <w:sz w:val="24"/>
          <w:szCs w:val="20"/>
          <w:lang w:val="en-GB"/>
        </w:rPr>
        <w:t>ervice parameters for sharing and compatibility studies for WRC-23 agenda items 1.13, 1.16, 1.17 and 1.19.</w:t>
      </w:r>
    </w:p>
    <w:p w14:paraId="2638E6A2" w14:textId="1C7ACE4A" w:rsidR="00AD11AC" w:rsidRDefault="00AD11AC">
      <w:pPr>
        <w:rPr>
          <w:rFonts w:ascii="Times New Roman" w:eastAsia="Times New Roman" w:hAnsi="Times New Roman" w:cs="Times New Roman"/>
          <w:caps/>
          <w:sz w:val="28"/>
          <w:szCs w:val="20"/>
          <w:lang w:val="en-GB"/>
        </w:rPr>
      </w:pPr>
      <w:r>
        <w:rPr>
          <w:rFonts w:ascii="Times New Roman" w:eastAsia="Times New Roman" w:hAnsi="Times New Roman" w:cs="Times New Roman"/>
          <w:caps/>
          <w:sz w:val="28"/>
          <w:szCs w:val="20"/>
          <w:lang w:val="en-GB"/>
        </w:rPr>
        <w:br w:type="page"/>
      </w:r>
    </w:p>
    <w:p w14:paraId="2E48A84D" w14:textId="7FBFEC17" w:rsidR="00B403A2" w:rsidRDefault="00B403A2" w:rsidP="00AD11AC">
      <w:pPr>
        <w:spacing w:line="240" w:lineRule="auto"/>
        <w:rPr>
          <w:rFonts w:ascii="Times New Roman" w:eastAsia="Times New Roman" w:hAnsi="Times New Roman" w:cs="Times New Roman"/>
          <w:caps/>
          <w:sz w:val="28"/>
          <w:szCs w:val="20"/>
          <w:lang w:val="en-GB"/>
        </w:rPr>
      </w:pPr>
    </w:p>
    <w:tbl>
      <w:tblPr>
        <w:tblpPr w:leftFromText="180" w:rightFromText="180" w:horzAnchor="margin" w:tblpY="-687"/>
        <w:tblW w:w="9889" w:type="dxa"/>
        <w:tblLayout w:type="fixed"/>
        <w:tblLook w:val="0000" w:firstRow="0" w:lastRow="0" w:firstColumn="0" w:lastColumn="0" w:noHBand="0" w:noVBand="0"/>
      </w:tblPr>
      <w:tblGrid>
        <w:gridCol w:w="9889"/>
      </w:tblGrid>
      <w:tr w:rsidR="00AD11AC" w:rsidRPr="00AD11AC" w14:paraId="7D2CC2DB" w14:textId="77777777" w:rsidTr="00BF34B7">
        <w:trPr>
          <w:cantSplit/>
        </w:trPr>
        <w:tc>
          <w:tcPr>
            <w:tcW w:w="9889" w:type="dxa"/>
          </w:tcPr>
          <w:p w14:paraId="502BDF12" w14:textId="79B0692D" w:rsidR="00AD11AC" w:rsidRDefault="00AD11AC" w:rsidP="00AD11AC">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r>
              <w:rPr>
                <w:rFonts w:ascii="Times New Roman" w:eastAsia="Times New Roman" w:hAnsi="Times New Roman" w:cs="Times New Roman"/>
                <w:b/>
                <w:sz w:val="28"/>
                <w:szCs w:val="20"/>
                <w:lang w:val="en-GB" w:eastAsia="zh-CN"/>
              </w:rPr>
              <w:t>ATTACHMENT 1</w:t>
            </w:r>
          </w:p>
          <w:p w14:paraId="0C7B9C6D" w14:textId="18820CA5" w:rsidR="00AD11AC" w:rsidRPr="00AD11AC" w:rsidRDefault="00AD11AC" w:rsidP="00AD11AC">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r w:rsidRPr="00AD11AC">
              <w:rPr>
                <w:rFonts w:ascii="Times New Roman" w:eastAsia="Times New Roman" w:hAnsi="Times New Roman" w:cs="Times New Roman"/>
                <w:b/>
                <w:sz w:val="28"/>
                <w:szCs w:val="20"/>
                <w:lang w:val="en-GB" w:eastAsia="zh-CN"/>
              </w:rPr>
              <w:t>Working Party 5C</w:t>
            </w:r>
            <w:r w:rsidRPr="00AD11AC">
              <w:rPr>
                <w:rFonts w:ascii="Times New Roman" w:eastAsia="Times New Roman" w:hAnsi="Times New Roman" w:cs="Times New Roman"/>
                <w:b/>
                <w:sz w:val="28"/>
                <w:szCs w:val="20"/>
                <w:lang w:val="en-GB" w:eastAsia="zh-CN"/>
              </w:rPr>
              <w:br/>
              <w:t>(WG 5C-2)</w:t>
            </w:r>
          </w:p>
        </w:tc>
      </w:tr>
      <w:tr w:rsidR="00AD11AC" w:rsidRPr="00AD11AC" w14:paraId="5A66DBD3" w14:textId="77777777" w:rsidTr="00BF34B7">
        <w:trPr>
          <w:cantSplit/>
        </w:trPr>
        <w:tc>
          <w:tcPr>
            <w:tcW w:w="9889" w:type="dxa"/>
          </w:tcPr>
          <w:p w14:paraId="393C53C7" w14:textId="77777777" w:rsidR="00AD11AC" w:rsidRPr="00AD11AC" w:rsidRDefault="00AD11AC" w:rsidP="00AD11AC">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bookmarkStart w:id="9" w:name="_Hlk51856294"/>
            <w:r w:rsidRPr="00AD11AC">
              <w:rPr>
                <w:rFonts w:ascii="Times New Roman" w:eastAsia="Times New Roman" w:hAnsi="Times New Roman" w:cs="Times New Roman"/>
                <w:sz w:val="28"/>
                <w:szCs w:val="20"/>
                <w:lang w:val="en-GB" w:eastAsia="zh-CN"/>
              </w:rPr>
              <w:t xml:space="preserve">DRAFT REPLY LIAISON STATEMENT TO WORKING PARTY 7B </w:t>
            </w:r>
            <w:r w:rsidRPr="00AD11AC">
              <w:rPr>
                <w:rFonts w:ascii="Times New Roman" w:eastAsia="Times New Roman" w:hAnsi="Times New Roman" w:cs="Times New Roman"/>
                <w:sz w:val="28"/>
                <w:szCs w:val="20"/>
                <w:lang w:val="en-GB" w:eastAsia="zh-CN"/>
              </w:rPr>
              <w:br/>
            </w:r>
            <w:bookmarkEnd w:id="9"/>
            <w:r w:rsidRPr="00AD11AC">
              <w:rPr>
                <w:rFonts w:ascii="Times New Roman" w:eastAsia="Times New Roman" w:hAnsi="Times New Roman" w:cs="Times New Roman"/>
                <w:sz w:val="28"/>
                <w:szCs w:val="20"/>
                <w:lang w:val="en-GB" w:eastAsia="zh-CN"/>
              </w:rPr>
              <w:t>(COPY FOR INFORMATION TO WORKING PARTIES 3M, 5A, 7C AND 7D)</w:t>
            </w:r>
          </w:p>
        </w:tc>
      </w:tr>
      <w:tr w:rsidR="00AD11AC" w:rsidRPr="00AD11AC" w14:paraId="62B667E2" w14:textId="77777777" w:rsidTr="00BF34B7">
        <w:trPr>
          <w:cantSplit/>
        </w:trPr>
        <w:tc>
          <w:tcPr>
            <w:tcW w:w="9889" w:type="dxa"/>
          </w:tcPr>
          <w:p w14:paraId="370C0206" w14:textId="77777777" w:rsidR="00AD11AC" w:rsidRPr="00AD11AC" w:rsidRDefault="00AD11AC" w:rsidP="00AD11AC">
            <w:pPr>
              <w:tabs>
                <w:tab w:val="left" w:pos="1134"/>
                <w:tab w:val="left" w:pos="1871"/>
                <w:tab w:val="left" w:pos="2268"/>
              </w:tabs>
              <w:spacing w:before="240" w:line="240" w:lineRule="auto"/>
              <w:rPr>
                <w:rFonts w:ascii="Times New Roman" w:eastAsia="Times New Roman" w:hAnsi="Times New Roman" w:cs="Times New Roman"/>
                <w:sz w:val="28"/>
                <w:szCs w:val="20"/>
                <w:lang w:val="en-GB"/>
              </w:rPr>
            </w:pPr>
            <w:r w:rsidRPr="00AD11AC">
              <w:rPr>
                <w:rFonts w:ascii="Times New Roman" w:eastAsia="Times New Roman" w:hAnsi="Times New Roman" w:cs="Times New Roman"/>
                <w:sz w:val="28"/>
                <w:szCs w:val="20"/>
                <w:lang w:val="en-GB"/>
              </w:rPr>
              <w:t>WRC-23 agenda item 1.13</w:t>
            </w:r>
          </w:p>
        </w:tc>
      </w:tr>
      <w:tr w:rsidR="00AD11AC" w:rsidRPr="00AD11AC" w14:paraId="735AF242" w14:textId="77777777" w:rsidTr="00BF34B7">
        <w:trPr>
          <w:cantSplit/>
        </w:trPr>
        <w:tc>
          <w:tcPr>
            <w:tcW w:w="9889" w:type="dxa"/>
          </w:tcPr>
          <w:p w14:paraId="0ABC42CA" w14:textId="77777777" w:rsidR="00AD11AC" w:rsidRPr="00AD11AC" w:rsidRDefault="00AD11AC" w:rsidP="00AD11AC">
            <w:pPr>
              <w:tabs>
                <w:tab w:val="left" w:pos="1134"/>
                <w:tab w:val="left" w:pos="1871"/>
                <w:tab w:val="left" w:pos="2268"/>
              </w:tabs>
              <w:spacing w:before="240" w:line="240" w:lineRule="auto"/>
              <w:rPr>
                <w:rFonts w:ascii="Times New Roman" w:eastAsia="Times New Roman" w:hAnsi="Times New Roman" w:cs="Times New Roman"/>
                <w:b/>
                <w:sz w:val="28"/>
                <w:szCs w:val="20"/>
                <w:lang w:val="en-GB"/>
              </w:rPr>
            </w:pPr>
            <w:r w:rsidRPr="00AD11AC">
              <w:rPr>
                <w:rFonts w:ascii="Times New Roman" w:eastAsia="Times New Roman" w:hAnsi="Times New Roman" w:cs="Times New Roman"/>
                <w:b/>
                <w:sz w:val="28"/>
                <w:szCs w:val="20"/>
                <w:lang w:val="en-GB" w:eastAsia="zh-CN"/>
              </w:rPr>
              <w:t xml:space="preserve">Characteristics and protection criteria for fixed service systems operating </w:t>
            </w:r>
            <w:r w:rsidRPr="00AD11AC">
              <w:rPr>
                <w:rFonts w:ascii="Times New Roman" w:eastAsia="Times New Roman" w:hAnsi="Times New Roman" w:cs="Times New Roman"/>
                <w:b/>
                <w:sz w:val="28"/>
                <w:szCs w:val="20"/>
                <w:lang w:val="en-GB" w:eastAsia="zh-CN"/>
              </w:rPr>
              <w:br/>
              <w:t>in the frequency band 14.8-15.35 GHz</w:t>
            </w:r>
          </w:p>
        </w:tc>
      </w:tr>
    </w:tbl>
    <w:p w14:paraId="030CB4A2" w14:textId="77777777" w:rsidR="00AD11AC" w:rsidRPr="00AD11AC" w:rsidRDefault="00AD11AC" w:rsidP="00AD11AC">
      <w:pPr>
        <w:tabs>
          <w:tab w:val="left" w:pos="1134"/>
          <w:tab w:val="left" w:pos="1871"/>
          <w:tab w:val="left" w:pos="2268"/>
        </w:tabs>
        <w:overflowPunct w:val="0"/>
        <w:autoSpaceDE w:val="0"/>
        <w:autoSpaceDN w:val="0"/>
        <w:adjustRightInd w:val="0"/>
        <w:spacing w:before="280" w:line="240" w:lineRule="auto"/>
        <w:jc w:val="left"/>
        <w:textAlignment w:val="baseline"/>
        <w:rPr>
          <w:rFonts w:ascii="Times New Roman" w:eastAsia="Times New Roman" w:hAnsi="Times New Roman" w:cs="Times New Roman"/>
          <w:sz w:val="24"/>
          <w:szCs w:val="20"/>
          <w:lang w:val="en-GB" w:eastAsia="zh-CN"/>
        </w:rPr>
      </w:pPr>
      <w:bookmarkStart w:id="10" w:name="dbreak"/>
      <w:bookmarkEnd w:id="10"/>
      <w:r w:rsidRPr="00AD11AC">
        <w:rPr>
          <w:rFonts w:ascii="Times New Roman" w:eastAsia="Times New Roman" w:hAnsi="Times New Roman" w:cs="Times New Roman"/>
          <w:sz w:val="24"/>
          <w:szCs w:val="20"/>
          <w:lang w:val="en-GB" w:eastAsia="zh-CN"/>
        </w:rPr>
        <w:t xml:space="preserve">Working Party (WP) 5C thanks WP 7B for their liaison statements contained in Document </w:t>
      </w:r>
      <w:hyperlink r:id="rId14" w:history="1">
        <w:r w:rsidRPr="00AD11AC">
          <w:rPr>
            <w:rFonts w:ascii="Times New Roman" w:eastAsia="Times New Roman" w:hAnsi="Times New Roman" w:cs="Times New Roman"/>
            <w:color w:val="0000FF" w:themeColor="hyperlink"/>
            <w:sz w:val="24"/>
            <w:szCs w:val="20"/>
            <w:u w:val="single"/>
            <w:lang w:val="en-GB" w:eastAsia="zh-CN"/>
          </w:rPr>
          <w:t>5C/83</w:t>
        </w:r>
      </w:hyperlink>
      <w:r w:rsidRPr="00AD11AC">
        <w:rPr>
          <w:rFonts w:ascii="Times New Roman" w:eastAsia="Times New Roman" w:hAnsi="Times New Roman" w:cs="Times New Roman"/>
          <w:sz w:val="24"/>
          <w:szCs w:val="20"/>
          <w:lang w:val="en-GB" w:eastAsia="zh-CN"/>
        </w:rPr>
        <w:t xml:space="preserve"> on its preparations in conducting sharing and compatibility studies with respect to the space research service for WRC-23 agenda item 1.13. WP 5C previously liaised in Document </w:t>
      </w:r>
      <w:hyperlink r:id="rId15" w:history="1">
        <w:r w:rsidRPr="00AD11AC">
          <w:rPr>
            <w:rFonts w:ascii="Times New Roman" w:eastAsia="Times New Roman" w:hAnsi="Times New Roman" w:cs="Times New Roman"/>
            <w:color w:val="0000FF" w:themeColor="hyperlink"/>
            <w:sz w:val="24"/>
            <w:szCs w:val="20"/>
            <w:u w:val="single"/>
            <w:lang w:val="en-GB" w:eastAsia="zh-CN"/>
          </w:rPr>
          <w:t>7B/31</w:t>
        </w:r>
      </w:hyperlink>
      <w:r w:rsidRPr="00AD11AC">
        <w:rPr>
          <w:rFonts w:ascii="Times New Roman" w:eastAsia="Times New Roman" w:hAnsi="Times New Roman" w:cs="Times New Roman"/>
          <w:sz w:val="24"/>
          <w:szCs w:val="20"/>
          <w:lang w:val="en-GB" w:eastAsia="zh-CN"/>
        </w:rPr>
        <w:t xml:space="preserve"> information on technical and operational characteristics, as well as protection criteria, with respect to systems operating in the fixed service (FS) in the frequency band 14.8-15.35 GHz.</w:t>
      </w:r>
    </w:p>
    <w:p w14:paraId="197A58A3" w14:textId="77777777" w:rsidR="00AD11AC" w:rsidRPr="00AD11AC" w:rsidRDefault="00AD11AC" w:rsidP="00AD11AC">
      <w:pPr>
        <w:tabs>
          <w:tab w:val="left" w:pos="1134"/>
          <w:tab w:val="left" w:pos="1871"/>
          <w:tab w:val="left" w:pos="2268"/>
        </w:tabs>
        <w:overflowPunct w:val="0"/>
        <w:autoSpaceDE w:val="0"/>
        <w:autoSpaceDN w:val="0"/>
        <w:adjustRightInd w:val="0"/>
        <w:spacing w:before="120" w:after="240" w:line="240" w:lineRule="auto"/>
        <w:jc w:val="left"/>
        <w:textAlignment w:val="baseline"/>
        <w:rPr>
          <w:rFonts w:ascii="Times New Roman" w:eastAsia="Times New Roman" w:hAnsi="Times New Roman" w:cs="Times New Roman"/>
          <w:spacing w:val="-2"/>
          <w:sz w:val="24"/>
          <w:szCs w:val="20"/>
          <w:lang w:val="en-GB" w:eastAsia="zh-CN"/>
        </w:rPr>
      </w:pPr>
      <w:r w:rsidRPr="00AD11AC">
        <w:rPr>
          <w:rFonts w:ascii="Times New Roman" w:eastAsia="Times New Roman" w:hAnsi="Times New Roman" w:cs="Times New Roman"/>
          <w:spacing w:val="-2"/>
          <w:sz w:val="24"/>
          <w:szCs w:val="20"/>
          <w:lang w:val="en-GB" w:eastAsia="zh-CN"/>
        </w:rPr>
        <w:t>WP 5C has received contributions containing information on additional fixed service parameters operating in the 14.8-15.35 GHz band. This information should be taken into account, along with the information previously provided by WP 5C, in the sharing studies for WRC-23 agenda item 1.13.</w:t>
      </w:r>
    </w:p>
    <w:p w14:paraId="05A71806" w14:textId="77777777" w:rsidR="00AD11AC" w:rsidRPr="00AD11AC" w:rsidRDefault="00AD11AC" w:rsidP="00AD11AC">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eastAsia="zh-CN"/>
        </w:rPr>
      </w:pPr>
      <w:r w:rsidRPr="00AD11AC">
        <w:rPr>
          <w:rFonts w:ascii="Times New Roman Bold" w:eastAsia="Times New Roman" w:hAnsi="Times New Roman Bold" w:cs="Times New Roman"/>
          <w:b/>
          <w:sz w:val="20"/>
          <w:szCs w:val="20"/>
          <w:lang w:val="en-GB" w:eastAsia="zh-CN"/>
        </w:rPr>
        <w:t>Additional FS parameters for 14.8-15.35 GHz</w:t>
      </w:r>
    </w:p>
    <w:tbl>
      <w:tblPr>
        <w:tblStyle w:val="TableGrid2"/>
        <w:tblW w:w="0" w:type="auto"/>
        <w:jc w:val="center"/>
        <w:tblLook w:val="04A0" w:firstRow="1" w:lastRow="0" w:firstColumn="1" w:lastColumn="0" w:noHBand="0" w:noVBand="1"/>
      </w:tblPr>
      <w:tblGrid>
        <w:gridCol w:w="2970"/>
        <w:gridCol w:w="4140"/>
      </w:tblGrid>
      <w:tr w:rsidR="00AD11AC" w:rsidRPr="00AD11AC" w14:paraId="446029BE" w14:textId="77777777" w:rsidTr="00BF34B7">
        <w:trPr>
          <w:jc w:val="center"/>
        </w:trPr>
        <w:tc>
          <w:tcPr>
            <w:tcW w:w="2970" w:type="dxa"/>
          </w:tcPr>
          <w:p w14:paraId="76514823"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Modulation</w:t>
            </w:r>
          </w:p>
        </w:tc>
        <w:tc>
          <w:tcPr>
            <w:tcW w:w="4140" w:type="dxa"/>
          </w:tcPr>
          <w:p w14:paraId="27495C21"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4QAM – 4096QAM</w:t>
            </w:r>
          </w:p>
        </w:tc>
      </w:tr>
      <w:tr w:rsidR="00AD11AC" w:rsidRPr="00AD11AC" w14:paraId="5F5D0C9E" w14:textId="77777777" w:rsidTr="00BF34B7">
        <w:trPr>
          <w:jc w:val="center"/>
        </w:trPr>
        <w:tc>
          <w:tcPr>
            <w:tcW w:w="2970" w:type="dxa"/>
          </w:tcPr>
          <w:p w14:paraId="382E2A00"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Channel spacing and receiver noise bandwidth (MHz)</w:t>
            </w:r>
          </w:p>
        </w:tc>
        <w:tc>
          <w:tcPr>
            <w:tcW w:w="4140" w:type="dxa"/>
          </w:tcPr>
          <w:p w14:paraId="5E0E22E1"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2.5, 3.5, 7, 14, 28, 40, 56,112</w:t>
            </w:r>
          </w:p>
        </w:tc>
      </w:tr>
      <w:tr w:rsidR="00AD11AC" w:rsidRPr="00AD11AC" w14:paraId="147B9EEA" w14:textId="77777777" w:rsidTr="00BF34B7">
        <w:trPr>
          <w:jc w:val="center"/>
        </w:trPr>
        <w:tc>
          <w:tcPr>
            <w:tcW w:w="2970" w:type="dxa"/>
          </w:tcPr>
          <w:p w14:paraId="0FBA0568"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TX output power range (dBW)</w:t>
            </w:r>
          </w:p>
        </w:tc>
        <w:tc>
          <w:tcPr>
            <w:tcW w:w="4140" w:type="dxa"/>
          </w:tcPr>
          <w:p w14:paraId="6E6E31DB"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−40~0</w:t>
            </w:r>
          </w:p>
        </w:tc>
      </w:tr>
      <w:tr w:rsidR="00AD11AC" w:rsidRPr="00AD11AC" w14:paraId="4437B7B4" w14:textId="77777777" w:rsidTr="00BF34B7">
        <w:trPr>
          <w:jc w:val="center"/>
        </w:trPr>
        <w:tc>
          <w:tcPr>
            <w:tcW w:w="2970" w:type="dxa"/>
          </w:tcPr>
          <w:p w14:paraId="658C3053"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Feeder/multiplexer loss range (dB)</w:t>
            </w:r>
          </w:p>
        </w:tc>
        <w:tc>
          <w:tcPr>
            <w:tcW w:w="4140" w:type="dxa"/>
          </w:tcPr>
          <w:p w14:paraId="4E26DEA1"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0~10</w:t>
            </w:r>
          </w:p>
        </w:tc>
      </w:tr>
      <w:tr w:rsidR="00AD11AC" w:rsidRPr="00AD11AC" w14:paraId="3AC2BC81" w14:textId="77777777" w:rsidTr="00BF34B7">
        <w:trPr>
          <w:jc w:val="center"/>
        </w:trPr>
        <w:tc>
          <w:tcPr>
            <w:tcW w:w="2970" w:type="dxa"/>
          </w:tcPr>
          <w:p w14:paraId="288F5FD7"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Antenna gain range (dBi)</w:t>
            </w:r>
          </w:p>
        </w:tc>
        <w:tc>
          <w:tcPr>
            <w:tcW w:w="4140" w:type="dxa"/>
          </w:tcPr>
          <w:p w14:paraId="1F5C80B7"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31.9~49</w:t>
            </w:r>
          </w:p>
        </w:tc>
      </w:tr>
      <w:tr w:rsidR="00AD11AC" w:rsidRPr="00AD11AC" w14:paraId="447420A4" w14:textId="77777777" w:rsidTr="00BF34B7">
        <w:trPr>
          <w:jc w:val="center"/>
        </w:trPr>
        <w:tc>
          <w:tcPr>
            <w:tcW w:w="2970" w:type="dxa"/>
          </w:tcPr>
          <w:p w14:paraId="5BC67A67"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Receiver noise figure typical (dB)</w:t>
            </w:r>
          </w:p>
        </w:tc>
        <w:tc>
          <w:tcPr>
            <w:tcW w:w="4140" w:type="dxa"/>
          </w:tcPr>
          <w:p w14:paraId="68529D94"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5</w:t>
            </w:r>
          </w:p>
        </w:tc>
      </w:tr>
      <w:tr w:rsidR="00AD11AC" w:rsidRPr="00AD11AC" w14:paraId="29184335" w14:textId="77777777" w:rsidTr="00BF34B7">
        <w:trPr>
          <w:jc w:val="center"/>
        </w:trPr>
        <w:tc>
          <w:tcPr>
            <w:tcW w:w="2970" w:type="dxa"/>
          </w:tcPr>
          <w:p w14:paraId="3615004E"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Antenna Pattern</w:t>
            </w:r>
          </w:p>
        </w:tc>
        <w:tc>
          <w:tcPr>
            <w:tcW w:w="4140" w:type="dxa"/>
          </w:tcPr>
          <w:p w14:paraId="5EB98A2C"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Rec. ITU-R F.699 for single-entry interference</w:t>
            </w:r>
          </w:p>
          <w:p w14:paraId="0EF6B206"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Rec. ITU-R F.1245 for aggregate interference</w:t>
            </w:r>
          </w:p>
        </w:tc>
      </w:tr>
    </w:tbl>
    <w:p w14:paraId="22D7167B" w14:textId="77777777" w:rsidR="00AD11AC" w:rsidRPr="00AD11AC" w:rsidRDefault="00AD11AC" w:rsidP="00AD11AC">
      <w:pPr>
        <w:overflowPunct w:val="0"/>
        <w:autoSpaceDE w:val="0"/>
        <w:autoSpaceDN w:val="0"/>
        <w:adjustRightInd w:val="0"/>
        <w:spacing w:line="240" w:lineRule="auto"/>
        <w:jc w:val="left"/>
        <w:textAlignment w:val="baseline"/>
        <w:rPr>
          <w:rFonts w:ascii="Times New Roman" w:eastAsia="Times New Roman" w:hAnsi="Times New Roman" w:cs="Times New Roman"/>
          <w:sz w:val="20"/>
          <w:szCs w:val="20"/>
          <w:lang w:val="en-GB" w:eastAsia="zh-CN"/>
        </w:rPr>
      </w:pPr>
    </w:p>
    <w:p w14:paraId="30863870" w14:textId="7D0E0BD4" w:rsidR="00AD11AC" w:rsidRPr="00AD11AC" w:rsidDel="00935BA1" w:rsidRDefault="00AD11AC" w:rsidP="00AD11AC">
      <w:pPr>
        <w:keepNext/>
        <w:keepLines/>
        <w:tabs>
          <w:tab w:val="left" w:pos="1134"/>
          <w:tab w:val="left" w:pos="1871"/>
          <w:tab w:val="left" w:pos="2268"/>
        </w:tabs>
        <w:overflowPunct w:val="0"/>
        <w:autoSpaceDE w:val="0"/>
        <w:autoSpaceDN w:val="0"/>
        <w:adjustRightInd w:val="0"/>
        <w:spacing w:before="120" w:line="240" w:lineRule="auto"/>
        <w:jc w:val="left"/>
        <w:textAlignment w:val="baseline"/>
        <w:rPr>
          <w:del w:id="11" w:author="USA" w:date="2021-02-04T21:42:00Z"/>
          <w:rFonts w:ascii="Times New Roman" w:eastAsia="Times New Roman" w:hAnsi="Times New Roman" w:cs="Times New Roman"/>
          <w:sz w:val="24"/>
          <w:szCs w:val="20"/>
          <w:lang w:val="en-GB" w:eastAsia="zh-CN"/>
        </w:rPr>
      </w:pPr>
      <w:del w:id="12" w:author="USA" w:date="2021-02-04T21:42:00Z">
        <w:r w:rsidRPr="00935BA1" w:rsidDel="00935BA1">
          <w:rPr>
            <w:rFonts w:ascii="Times New Roman" w:eastAsia="Times New Roman" w:hAnsi="Times New Roman" w:cs="Times New Roman"/>
            <w:sz w:val="24"/>
            <w:szCs w:val="20"/>
            <w:lang w:val="en-GB" w:eastAsia="zh-CN"/>
          </w:rPr>
          <w:delText xml:space="preserve">The system characteristics provided above may be used by WP 7B for WRC-23 agenda item 1.13. </w:delText>
        </w:r>
        <w:r w:rsidRPr="00935BA1" w:rsidDel="00935BA1">
          <w:rPr>
            <w:rFonts w:ascii="Times New Roman" w:eastAsia="Times New Roman" w:hAnsi="Times New Roman" w:cs="Times New Roman"/>
            <w:iCs/>
            <w:sz w:val="24"/>
            <w:szCs w:val="20"/>
            <w:lang w:val="en-GB"/>
          </w:rPr>
          <w:delText xml:space="preserve">Studies using this information should be assessed on the basis that these parameters are put forward by WP 5C to facilitate the work for WRC-23; and these values may be updated in the future based on inputs to WP 5C. </w:delText>
        </w:r>
        <w:r w:rsidRPr="00935BA1" w:rsidDel="00935BA1">
          <w:rPr>
            <w:rFonts w:ascii="Times New Roman" w:eastAsia="Times New Roman" w:hAnsi="Times New Roman" w:cs="Times New Roman"/>
            <w:color w:val="000000"/>
            <w:sz w:val="24"/>
            <w:szCs w:val="24"/>
            <w:shd w:val="clear" w:color="auto" w:fill="FFFFFF"/>
            <w:lang w:val="en-GB"/>
          </w:rPr>
          <w:delText>WP 5C notes the receiver noise figure in the in-force Recommendation ITU-R F.758-7 is 8 dB. The noise figure of 5 dB provided here may be used by WP 7B for WRC-23 agenda item 1.13 studies. This value may be updated in the future based on inputs to WP 5C</w:delText>
        </w:r>
      </w:del>
    </w:p>
    <w:p w14:paraId="282FECAB" w14:textId="7EA6A9C1" w:rsidR="00AD11AC" w:rsidRPr="00AD11AC" w:rsidDel="00982480" w:rsidRDefault="00AD11AC" w:rsidP="00AD11AC">
      <w:pPr>
        <w:tabs>
          <w:tab w:val="left" w:pos="1134"/>
          <w:tab w:val="left" w:pos="1871"/>
          <w:tab w:val="left" w:pos="2268"/>
        </w:tabs>
        <w:overflowPunct w:val="0"/>
        <w:autoSpaceDE w:val="0"/>
        <w:autoSpaceDN w:val="0"/>
        <w:adjustRightInd w:val="0"/>
        <w:spacing w:before="120" w:line="240" w:lineRule="auto"/>
        <w:jc w:val="left"/>
        <w:textAlignment w:val="baseline"/>
        <w:rPr>
          <w:del w:id="13" w:author="USA" w:date="2021-02-04T21:39:00Z"/>
          <w:rFonts w:ascii="Times New Roman" w:eastAsia="Times New Roman" w:hAnsi="Times New Roman" w:cs="Times New Roman"/>
          <w:sz w:val="24"/>
          <w:szCs w:val="20"/>
          <w:lang w:val="en-GB" w:eastAsia="zh-CN"/>
        </w:rPr>
      </w:pPr>
      <w:del w:id="14" w:author="USA" w:date="2021-02-04T21:39:00Z">
        <w:r w:rsidRPr="00AD11AC" w:rsidDel="00982480">
          <w:rPr>
            <w:rFonts w:ascii="Times New Roman" w:eastAsia="Times New Roman" w:hAnsi="Times New Roman" w:cs="Times New Roman"/>
            <w:sz w:val="24"/>
            <w:szCs w:val="20"/>
            <w:shd w:val="clear" w:color="auto" w:fill="FFFFFF"/>
            <w:lang w:val="en-GB"/>
          </w:rPr>
          <w:delText xml:space="preserve">WP 5С would like to mention that it has considered the administrative circular </w:delText>
        </w:r>
        <w:r w:rsidRPr="00AD11AC" w:rsidDel="00982480">
          <w:rPr>
            <w:rFonts w:ascii="Times New Roman" w:eastAsia="Times New Roman" w:hAnsi="Times New Roman" w:cs="Times New Roman"/>
            <w:sz w:val="24"/>
            <w:szCs w:val="20"/>
            <w:lang w:val="en-GB"/>
          </w:rPr>
          <w:fldChar w:fldCharType="begin"/>
        </w:r>
        <w:r w:rsidRPr="00AD11AC" w:rsidDel="00982480">
          <w:rPr>
            <w:rFonts w:ascii="Times New Roman" w:eastAsia="Times New Roman" w:hAnsi="Times New Roman" w:cs="Times New Roman"/>
            <w:sz w:val="24"/>
            <w:szCs w:val="20"/>
            <w:lang w:val="en-GB"/>
          </w:rPr>
          <w:delInstrText xml:space="preserve"> HYPERLINK "https://www.itu.int/md/R00-CACE-CIR-0955/en" </w:delInstrText>
        </w:r>
        <w:r w:rsidRPr="00AD11AC" w:rsidDel="00982480">
          <w:rPr>
            <w:rFonts w:ascii="Times New Roman" w:eastAsia="Times New Roman" w:hAnsi="Times New Roman" w:cs="Times New Roman"/>
            <w:sz w:val="24"/>
            <w:szCs w:val="20"/>
            <w:lang w:val="en-GB"/>
          </w:rPr>
          <w:fldChar w:fldCharType="separate"/>
        </w:r>
        <w:r w:rsidRPr="00AD11AC" w:rsidDel="00982480">
          <w:rPr>
            <w:rFonts w:ascii="Times New Roman" w:eastAsia="Times New Roman" w:hAnsi="Times New Roman" w:cs="Times New Roman"/>
            <w:color w:val="0000FF" w:themeColor="hyperlink"/>
            <w:sz w:val="24"/>
            <w:szCs w:val="20"/>
            <w:u w:val="single"/>
            <w:shd w:val="clear" w:color="auto" w:fill="FFFFFF"/>
            <w:lang w:val="en-GB"/>
          </w:rPr>
          <w:delText>CACE/955</w:delText>
        </w:r>
        <w:r w:rsidRPr="00AD11AC" w:rsidDel="00982480">
          <w:rPr>
            <w:rFonts w:ascii="Times New Roman" w:eastAsia="Times New Roman" w:hAnsi="Times New Roman" w:cs="Times New Roman"/>
            <w:color w:val="0000FF" w:themeColor="hyperlink"/>
            <w:sz w:val="24"/>
            <w:szCs w:val="20"/>
            <w:u w:val="single"/>
            <w:shd w:val="clear" w:color="auto" w:fill="FFFFFF"/>
            <w:lang w:val="en-GB"/>
          </w:rPr>
          <w:fldChar w:fldCharType="end"/>
        </w:r>
        <w:r w:rsidRPr="00AD11AC" w:rsidDel="00982480">
          <w:rPr>
            <w:rFonts w:ascii="Times New Roman" w:eastAsia="Times New Roman" w:hAnsi="Times New Roman" w:cs="Times New Roman"/>
            <w:sz w:val="24"/>
            <w:szCs w:val="20"/>
            <w:shd w:val="clear" w:color="auto" w:fill="FFFFFF"/>
            <w:lang w:val="en-GB"/>
          </w:rPr>
          <w:delText xml:space="preserve"> dated 18 September 2020 which encourages administrations to provide their contributions on technical characteristics, operational parameters and protection criteria for services to support the work on relevant WRC-23 agenda items to the contributing Working Parties dealing with these services. WP 5С will take into account any additional information received from the membership related to this administrative circular as well as any other available information in the BR databases together with any information in ITU-R Recommendations and Reports and further liaise with the responsible or contributing groups by the requested deadline.</w:delText>
        </w:r>
      </w:del>
    </w:p>
    <w:p w14:paraId="519716A4" w14:textId="06FA157D" w:rsidR="00AD11AC" w:rsidRPr="00AD11AC" w:rsidRDefault="00AD11AC" w:rsidP="00AD11AC">
      <w:pPr>
        <w:tabs>
          <w:tab w:val="left" w:pos="1134"/>
          <w:tab w:val="left" w:pos="1871"/>
          <w:tab w:val="left" w:pos="2268"/>
        </w:tabs>
        <w:overflowPunct w:val="0"/>
        <w:autoSpaceDE w:val="0"/>
        <w:autoSpaceDN w:val="0"/>
        <w:adjustRightInd w:val="0"/>
        <w:spacing w:before="120" w:after="360" w:line="240" w:lineRule="auto"/>
        <w:jc w:val="left"/>
        <w:textAlignment w:val="baseline"/>
        <w:rPr>
          <w:rFonts w:ascii="Times New Roman" w:eastAsia="Times New Roman" w:hAnsi="Times New Roman" w:cs="Times New Roman"/>
          <w:sz w:val="24"/>
          <w:szCs w:val="20"/>
          <w:lang w:val="en-GB" w:eastAsia="zh-CN"/>
        </w:rPr>
      </w:pPr>
      <w:r w:rsidRPr="00AD11AC">
        <w:rPr>
          <w:rFonts w:ascii="Times New Roman" w:eastAsia="Times New Roman" w:hAnsi="Times New Roman" w:cs="Times New Roman"/>
          <w:sz w:val="24"/>
          <w:szCs w:val="20"/>
          <w:lang w:val="en-GB" w:eastAsia="zh-CN"/>
        </w:rPr>
        <w:t>WP 5C requests to be kept informed on the progress of the studies under WRC-23 agenda item 1.13</w:t>
      </w:r>
      <w:del w:id="15" w:author="USA" w:date="2021-02-04T21:39:00Z">
        <w:r w:rsidRPr="00AD11AC" w:rsidDel="00982480">
          <w:rPr>
            <w:rFonts w:ascii="Times New Roman" w:eastAsia="Times New Roman" w:hAnsi="Times New Roman" w:cs="Times New Roman"/>
            <w:sz w:val="24"/>
            <w:szCs w:val="20"/>
            <w:lang w:val="en-GB" w:eastAsia="zh-CN"/>
          </w:rPr>
          <w:delText xml:space="preserve"> and will provide to WP 7B any relevant updated information as noted above,</w:delText>
        </w:r>
        <w:r w:rsidRPr="00AD11AC" w:rsidDel="00982480">
          <w:rPr>
            <w:rFonts w:ascii="Times New Roman" w:eastAsia="Times New Roman" w:hAnsi="Times New Roman" w:cs="Times New Roman"/>
            <w:sz w:val="24"/>
            <w:szCs w:val="20"/>
            <w:lang w:val="en-GB"/>
          </w:rPr>
          <w:delText xml:space="preserve"> before the CPM deadline of 15 June 2021, for studies under this WRC-23 agenda item</w:delText>
        </w:r>
      </w:del>
      <w:r w:rsidRPr="00AD11AC">
        <w:rPr>
          <w:rFonts w:ascii="Times New Roman" w:eastAsia="Times New Roman" w:hAnsi="Times New Roman" w:cs="Times New Roman"/>
          <w:sz w:val="24"/>
          <w:szCs w:val="20"/>
          <w:lang w:val="en-GB"/>
        </w:rPr>
        <w:t xml:space="preserve">. The next meeting of WP 5C is currently scheduled for </w:t>
      </w:r>
      <w:del w:id="16" w:author="USA" w:date="2021-02-04T21:39:00Z">
        <w:r w:rsidRPr="00AD11AC" w:rsidDel="00982480">
          <w:rPr>
            <w:rFonts w:ascii="Times New Roman" w:eastAsia="Times New Roman" w:hAnsi="Times New Roman" w:cs="Times New Roman"/>
            <w:sz w:val="24"/>
            <w:szCs w:val="20"/>
            <w:lang w:val="en-GB"/>
          </w:rPr>
          <w:delText xml:space="preserve">3-14 May </w:delText>
        </w:r>
      </w:del>
      <w:ins w:id="17" w:author="USA" w:date="2021-02-04T21:39:00Z">
        <w:r w:rsidR="00982480">
          <w:rPr>
            <w:rFonts w:ascii="Times New Roman" w:eastAsia="Times New Roman" w:hAnsi="Times New Roman" w:cs="Times New Roman"/>
            <w:sz w:val="24"/>
            <w:szCs w:val="20"/>
            <w:lang w:val="en-GB"/>
          </w:rPr>
          <w:t xml:space="preserve">[date] </w:t>
        </w:r>
      </w:ins>
      <w:r w:rsidRPr="00AD11AC">
        <w:rPr>
          <w:rFonts w:ascii="Times New Roman" w:eastAsia="Times New Roman" w:hAnsi="Times New Roman" w:cs="Times New Roman"/>
          <w:sz w:val="24"/>
          <w:szCs w:val="20"/>
          <w:lang w:val="en-GB"/>
        </w:rPr>
        <w:t>2021.</w:t>
      </w: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74"/>
      </w:tblGrid>
      <w:tr w:rsidR="00AD11AC" w:rsidRPr="00AD11AC" w14:paraId="09F5A2BB" w14:textId="77777777" w:rsidTr="00BF34B7">
        <w:tc>
          <w:tcPr>
            <w:tcW w:w="9360" w:type="dxa"/>
            <w:gridSpan w:val="2"/>
          </w:tcPr>
          <w:p w14:paraId="2C4C6619" w14:textId="77777777" w:rsidR="00AD11AC" w:rsidRPr="00AD11AC" w:rsidRDefault="00AD11AC" w:rsidP="00AD11AC">
            <w:pPr>
              <w:tabs>
                <w:tab w:val="left" w:pos="1134"/>
                <w:tab w:val="left" w:pos="1871"/>
                <w:tab w:val="left" w:pos="2268"/>
              </w:tabs>
              <w:overflowPunct w:val="0"/>
              <w:autoSpaceDE w:val="0"/>
              <w:autoSpaceDN w:val="0"/>
              <w:adjustRightInd w:val="0"/>
              <w:spacing w:before="120" w:after="240"/>
              <w:textAlignment w:val="baseline"/>
              <w:rPr>
                <w:rFonts w:ascii="Times New Roman" w:hAnsi="Times New Roman"/>
                <w:sz w:val="24"/>
                <w:lang w:val="en-GB"/>
              </w:rPr>
            </w:pPr>
            <w:r w:rsidRPr="00AD11AC">
              <w:rPr>
                <w:rFonts w:ascii="Times New Roman" w:hAnsi="Times New Roman"/>
                <w:b/>
                <w:sz w:val="24"/>
                <w:lang w:val="en-GB"/>
              </w:rPr>
              <w:lastRenderedPageBreak/>
              <w:t>Status:</w:t>
            </w:r>
            <w:r w:rsidRPr="00AD11AC">
              <w:rPr>
                <w:rFonts w:ascii="Times New Roman" w:hAnsi="Times New Roman"/>
                <w:sz w:val="24"/>
                <w:lang w:val="en-GB"/>
              </w:rPr>
              <w:tab/>
              <w:t>For action</w:t>
            </w:r>
          </w:p>
        </w:tc>
      </w:tr>
      <w:tr w:rsidR="00AD11AC" w:rsidRPr="00AD11AC" w14:paraId="5E3452DA" w14:textId="77777777" w:rsidTr="00BF34B7">
        <w:tc>
          <w:tcPr>
            <w:tcW w:w="4786" w:type="dxa"/>
          </w:tcPr>
          <w:p w14:paraId="2F7084A6" w14:textId="77777777" w:rsidR="00AD11AC" w:rsidRPr="00AD11AC" w:rsidRDefault="00AD11AC" w:rsidP="00AD11AC">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lang w:val="en-GB"/>
              </w:rPr>
            </w:pPr>
            <w:r w:rsidRPr="00AD11AC">
              <w:rPr>
                <w:rFonts w:ascii="Times New Roman" w:hAnsi="Times New Roman"/>
                <w:b/>
                <w:bCs/>
                <w:sz w:val="24"/>
                <w:lang w:val="en-GB"/>
              </w:rPr>
              <w:t>Contact:</w:t>
            </w:r>
            <w:r w:rsidRPr="00AD11AC">
              <w:rPr>
                <w:rFonts w:ascii="Times New Roman" w:hAnsi="Times New Roman"/>
                <w:sz w:val="24"/>
                <w:lang w:val="en-GB"/>
              </w:rPr>
              <w:tab/>
            </w:r>
            <w:r w:rsidRPr="00AD11AC">
              <w:rPr>
                <w:rFonts w:ascii="Times New Roman" w:hAnsi="Times New Roman"/>
                <w:sz w:val="24"/>
                <w:highlight w:val="yellow"/>
                <w:lang w:val="en-GB"/>
              </w:rPr>
              <w:t>Name</w:t>
            </w:r>
          </w:p>
        </w:tc>
        <w:tc>
          <w:tcPr>
            <w:tcW w:w="4574" w:type="dxa"/>
          </w:tcPr>
          <w:p w14:paraId="0A9DAE4C" w14:textId="77777777" w:rsidR="00AD11AC" w:rsidRPr="00AD11AC" w:rsidRDefault="00AD11AC" w:rsidP="00AD11AC">
            <w:pPr>
              <w:tabs>
                <w:tab w:val="left" w:pos="1134"/>
                <w:tab w:val="left" w:pos="1871"/>
                <w:tab w:val="left" w:pos="2268"/>
              </w:tabs>
              <w:overflowPunct w:val="0"/>
              <w:autoSpaceDE w:val="0"/>
              <w:autoSpaceDN w:val="0"/>
              <w:adjustRightInd w:val="0"/>
              <w:spacing w:before="120"/>
              <w:textAlignment w:val="baseline"/>
              <w:rPr>
                <w:rFonts w:ascii="Times New Roman" w:hAnsi="Times New Roman"/>
                <w:bCs/>
                <w:sz w:val="24"/>
                <w:lang w:val="en-GB"/>
              </w:rPr>
            </w:pPr>
            <w:r w:rsidRPr="00AD11AC">
              <w:rPr>
                <w:rFonts w:ascii="Times New Roman" w:hAnsi="Times New Roman"/>
                <w:b/>
                <w:sz w:val="24"/>
                <w:lang w:val="en-GB"/>
              </w:rPr>
              <w:t xml:space="preserve">E-mail: </w:t>
            </w:r>
            <w:r w:rsidRPr="00AD11AC">
              <w:rPr>
                <w:rFonts w:ascii="Times New Roman" w:hAnsi="Times New Roman"/>
                <w:bCs/>
                <w:sz w:val="24"/>
                <w:lang w:val="en-GB"/>
              </w:rPr>
              <w:tab/>
            </w:r>
            <w:r w:rsidRPr="00AD11AC">
              <w:rPr>
                <w:rFonts w:ascii="Times New Roman" w:hAnsi="Times New Roman"/>
                <w:bCs/>
                <w:sz w:val="24"/>
                <w:highlight w:val="yellow"/>
                <w:lang w:val="en-GB"/>
              </w:rPr>
              <w:t>EMAIL</w:t>
            </w:r>
            <w:r w:rsidRPr="00AD11AC">
              <w:rPr>
                <w:rFonts w:ascii="Times New Roman" w:hAnsi="Times New Roman"/>
                <w:bCs/>
                <w:sz w:val="24"/>
                <w:lang w:val="en-GB"/>
              </w:rPr>
              <w:t xml:space="preserve"> </w:t>
            </w:r>
          </w:p>
        </w:tc>
      </w:tr>
    </w:tbl>
    <w:p w14:paraId="185B6CB5" w14:textId="77777777" w:rsidR="00AD11AC" w:rsidRPr="00AD11AC" w:rsidRDefault="00AD11AC" w:rsidP="00AD11AC">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06662ABB" w14:textId="77777777" w:rsidR="00AD11AC" w:rsidRPr="00AD11AC" w:rsidRDefault="00AD11AC" w:rsidP="00AD11AC">
      <w:pPr>
        <w:tabs>
          <w:tab w:val="left" w:pos="1134"/>
          <w:tab w:val="left" w:pos="1871"/>
          <w:tab w:val="left" w:pos="2268"/>
        </w:tabs>
        <w:overflowPunct w:val="0"/>
        <w:autoSpaceDE w:val="0"/>
        <w:autoSpaceDN w:val="0"/>
        <w:adjustRightInd w:val="0"/>
        <w:spacing w:before="120" w:line="240" w:lineRule="auto"/>
        <w:textAlignment w:val="baseline"/>
        <w:rPr>
          <w:rFonts w:ascii="Times New Roman" w:eastAsia="Times New Roman" w:hAnsi="Times New Roman" w:cs="Times New Roman"/>
          <w:sz w:val="24"/>
          <w:szCs w:val="20"/>
          <w:lang w:val="en-GB" w:eastAsia="zh-CN"/>
        </w:rPr>
      </w:pPr>
      <w:r w:rsidRPr="00AD11AC">
        <w:rPr>
          <w:rFonts w:ascii="Times New Roman" w:eastAsia="Times New Roman" w:hAnsi="Times New Roman" w:cs="Times New Roman"/>
          <w:sz w:val="24"/>
          <w:szCs w:val="20"/>
          <w:lang w:val="en-GB"/>
        </w:rPr>
        <w:t>______________</w:t>
      </w:r>
    </w:p>
    <w:p w14:paraId="04807C32" w14:textId="00D11B3B" w:rsidR="00AD11AC" w:rsidRDefault="00AD11AC">
      <w:pPr>
        <w:rPr>
          <w:rFonts w:ascii="Times New Roman" w:eastAsia="Times New Roman" w:hAnsi="Times New Roman" w:cs="Times New Roman"/>
          <w:caps/>
          <w:sz w:val="28"/>
          <w:szCs w:val="20"/>
          <w:lang w:val="en-GB"/>
        </w:rPr>
      </w:pPr>
      <w:r>
        <w:rPr>
          <w:rFonts w:ascii="Times New Roman" w:eastAsia="Times New Roman" w:hAnsi="Times New Roman" w:cs="Times New Roman"/>
          <w:caps/>
          <w:sz w:val="28"/>
          <w:szCs w:val="20"/>
          <w:lang w:val="en-G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AD11AC" w:rsidRPr="00AD11AC" w14:paraId="0A3B9D91" w14:textId="77777777" w:rsidTr="00BF34B7">
        <w:trPr>
          <w:cantSplit/>
        </w:trPr>
        <w:tc>
          <w:tcPr>
            <w:tcW w:w="9889" w:type="dxa"/>
          </w:tcPr>
          <w:p w14:paraId="33F0F57C" w14:textId="254BE79C" w:rsidR="00990C13" w:rsidRDefault="00990C13" w:rsidP="00AD11AC">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r>
              <w:rPr>
                <w:rFonts w:ascii="Times New Roman" w:eastAsia="Times New Roman" w:hAnsi="Times New Roman" w:cs="Times New Roman"/>
                <w:b/>
                <w:sz w:val="28"/>
                <w:szCs w:val="20"/>
                <w:lang w:val="en-GB" w:eastAsia="zh-CN"/>
              </w:rPr>
              <w:lastRenderedPageBreak/>
              <w:t>ATTACHMENT 2</w:t>
            </w:r>
          </w:p>
          <w:p w14:paraId="1B61991D" w14:textId="1A2FB9A0" w:rsidR="00AD11AC" w:rsidRPr="00AD11AC" w:rsidRDefault="00AD11AC" w:rsidP="00AD11AC">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r w:rsidRPr="00AD11AC">
              <w:rPr>
                <w:rFonts w:ascii="Times New Roman" w:eastAsia="Times New Roman" w:hAnsi="Times New Roman" w:cs="Times New Roman"/>
                <w:b/>
                <w:sz w:val="28"/>
                <w:szCs w:val="20"/>
                <w:lang w:val="en-GB" w:eastAsia="zh-CN"/>
              </w:rPr>
              <w:t>Working Party 5C</w:t>
            </w:r>
            <w:r w:rsidRPr="00AD11AC">
              <w:rPr>
                <w:rFonts w:ascii="Times New Roman" w:eastAsia="Times New Roman" w:hAnsi="Times New Roman" w:cs="Times New Roman"/>
                <w:b/>
                <w:sz w:val="28"/>
                <w:szCs w:val="20"/>
                <w:lang w:val="en-GB" w:eastAsia="zh-CN"/>
              </w:rPr>
              <w:br/>
              <w:t>(WG 5C-2)</w:t>
            </w:r>
          </w:p>
        </w:tc>
      </w:tr>
      <w:tr w:rsidR="00AD11AC" w:rsidRPr="00AD11AC" w14:paraId="441B2842" w14:textId="77777777" w:rsidTr="00BF34B7">
        <w:trPr>
          <w:cantSplit/>
        </w:trPr>
        <w:tc>
          <w:tcPr>
            <w:tcW w:w="9889" w:type="dxa"/>
          </w:tcPr>
          <w:p w14:paraId="2C1887B6" w14:textId="77777777" w:rsidR="00AD11AC" w:rsidRPr="00AD11AC" w:rsidRDefault="00AD11AC" w:rsidP="00AD11AC">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r w:rsidRPr="00AD11AC">
              <w:rPr>
                <w:rFonts w:ascii="Times New Roman" w:eastAsia="Times New Roman" w:hAnsi="Times New Roman" w:cs="Times New Roman"/>
                <w:caps/>
                <w:sz w:val="28"/>
                <w:szCs w:val="20"/>
                <w:lang w:val="en-GB" w:eastAsia="zh-CN"/>
              </w:rPr>
              <w:t xml:space="preserve">DRAFT REPLY LIAISON STATEMENT TO WORKING PARTY 4A </w:t>
            </w:r>
            <w:r w:rsidRPr="00AD11AC">
              <w:rPr>
                <w:rFonts w:ascii="Times New Roman" w:eastAsia="Times New Roman" w:hAnsi="Times New Roman" w:cs="Times New Roman"/>
                <w:caps/>
                <w:sz w:val="28"/>
                <w:szCs w:val="20"/>
                <w:lang w:val="en-GB" w:eastAsia="zh-CN"/>
              </w:rPr>
              <w:br/>
              <w:t xml:space="preserve">(COPY TO WORKING PARTIES </w:t>
            </w:r>
            <w:r w:rsidRPr="00AD11AC">
              <w:rPr>
                <w:rFonts w:asciiTheme="majorBidi" w:eastAsia="Times New Roman" w:hAnsiTheme="majorBidi" w:cstheme="majorBidi"/>
                <w:bCs/>
                <w:caps/>
                <w:sz w:val="28"/>
                <w:szCs w:val="20"/>
                <w:lang w:val="en-GB"/>
              </w:rPr>
              <w:t xml:space="preserve">3M, 4B, 4C, 5A, 5B AND 7B </w:t>
            </w:r>
            <w:r w:rsidRPr="00AD11AC">
              <w:rPr>
                <w:rFonts w:asciiTheme="majorBidi" w:eastAsia="Times New Roman" w:hAnsiTheme="majorBidi" w:cstheme="majorBidi"/>
                <w:bCs/>
                <w:caps/>
                <w:sz w:val="28"/>
                <w:szCs w:val="20"/>
                <w:lang w:val="en-GB"/>
              </w:rPr>
              <w:br/>
              <w:t>FOR INFORMATION)</w:t>
            </w:r>
          </w:p>
        </w:tc>
      </w:tr>
      <w:tr w:rsidR="00AD11AC" w:rsidRPr="00AD11AC" w14:paraId="51783316" w14:textId="77777777" w:rsidTr="00BF34B7">
        <w:trPr>
          <w:cantSplit/>
        </w:trPr>
        <w:tc>
          <w:tcPr>
            <w:tcW w:w="9889" w:type="dxa"/>
          </w:tcPr>
          <w:p w14:paraId="60E44F54" w14:textId="77777777" w:rsidR="00AD11AC" w:rsidRPr="00AD11AC" w:rsidRDefault="00AD11AC" w:rsidP="00AD11AC">
            <w:pPr>
              <w:tabs>
                <w:tab w:val="left" w:pos="1134"/>
                <w:tab w:val="left" w:pos="1871"/>
                <w:tab w:val="left" w:pos="2268"/>
              </w:tabs>
              <w:spacing w:before="240" w:line="240" w:lineRule="auto"/>
              <w:rPr>
                <w:rFonts w:ascii="Times New Roman" w:eastAsia="Times New Roman" w:hAnsi="Times New Roman" w:cs="Times New Roman"/>
                <w:b/>
                <w:sz w:val="28"/>
                <w:szCs w:val="20"/>
                <w:lang w:val="en-GB"/>
              </w:rPr>
            </w:pPr>
            <w:r w:rsidRPr="00AD11AC">
              <w:rPr>
                <w:rFonts w:ascii="Times New Roman" w:eastAsia="Times New Roman" w:hAnsi="Times New Roman" w:cs="Times New Roman"/>
                <w:b/>
                <w:sz w:val="28"/>
                <w:szCs w:val="20"/>
                <w:lang w:val="en-GB"/>
              </w:rPr>
              <w:t>WRC-23 agenda items 1.16 and 1.17</w:t>
            </w:r>
          </w:p>
          <w:p w14:paraId="31C4442D" w14:textId="77777777" w:rsidR="00AD11AC" w:rsidRPr="00AD11AC" w:rsidRDefault="00AD11AC" w:rsidP="00AD11AC">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r w:rsidRPr="00AD11AC">
              <w:rPr>
                <w:rFonts w:ascii="Times New Roman" w:eastAsia="Times New Roman" w:hAnsi="Times New Roman" w:cs="Times New Roman"/>
                <w:b/>
                <w:sz w:val="28"/>
                <w:szCs w:val="20"/>
                <w:lang w:val="en-GB" w:eastAsia="zh-CN"/>
              </w:rPr>
              <w:t xml:space="preserve">Characteristics and protection criteria for fixed service systems operating </w:t>
            </w:r>
            <w:r w:rsidRPr="00AD11AC">
              <w:rPr>
                <w:rFonts w:ascii="Times New Roman" w:eastAsia="Times New Roman" w:hAnsi="Times New Roman" w:cs="Times New Roman"/>
                <w:b/>
                <w:sz w:val="28"/>
                <w:szCs w:val="20"/>
                <w:lang w:val="en-GB" w:eastAsia="zh-CN"/>
              </w:rPr>
              <w:br/>
              <w:t>in the frequency bands 17.7- 19.7 GHz and 27.5-29.5 GHz</w:t>
            </w:r>
          </w:p>
        </w:tc>
      </w:tr>
    </w:tbl>
    <w:p w14:paraId="0B4CAA70" w14:textId="77777777" w:rsidR="00AD11AC" w:rsidRPr="00AD11AC" w:rsidRDefault="00AD11AC" w:rsidP="00AD11AC">
      <w:pPr>
        <w:tabs>
          <w:tab w:val="left" w:pos="1134"/>
          <w:tab w:val="left" w:pos="1871"/>
          <w:tab w:val="left" w:pos="2268"/>
        </w:tabs>
        <w:overflowPunct w:val="0"/>
        <w:autoSpaceDE w:val="0"/>
        <w:autoSpaceDN w:val="0"/>
        <w:adjustRightInd w:val="0"/>
        <w:spacing w:before="280" w:line="240" w:lineRule="auto"/>
        <w:jc w:val="left"/>
        <w:textAlignment w:val="baseline"/>
        <w:rPr>
          <w:rFonts w:ascii="Times New Roman" w:eastAsia="Times New Roman" w:hAnsi="Times New Roman" w:cs="Times New Roman"/>
          <w:sz w:val="24"/>
          <w:szCs w:val="20"/>
          <w:lang w:val="en-GB" w:eastAsia="zh-CN"/>
        </w:rPr>
      </w:pPr>
      <w:r w:rsidRPr="00AD11AC">
        <w:rPr>
          <w:rFonts w:ascii="Times New Roman" w:eastAsia="Times New Roman" w:hAnsi="Times New Roman" w:cs="Times New Roman"/>
          <w:sz w:val="24"/>
          <w:szCs w:val="20"/>
          <w:lang w:val="en-GB" w:eastAsia="zh-CN"/>
        </w:rPr>
        <w:t xml:space="preserve">Working Party (WP) 5C thanks WP 4A for their liaison statements contained in Document </w:t>
      </w:r>
      <w:hyperlink r:id="rId16" w:history="1">
        <w:r w:rsidRPr="00AD11AC">
          <w:rPr>
            <w:rFonts w:ascii="Times New Roman" w:eastAsia="Times New Roman" w:hAnsi="Times New Roman" w:cs="Times New Roman"/>
            <w:color w:val="0000FF" w:themeColor="hyperlink"/>
            <w:sz w:val="24"/>
            <w:szCs w:val="20"/>
            <w:u w:val="single"/>
            <w:lang w:val="en-GB" w:eastAsia="zh-CN"/>
          </w:rPr>
          <w:t>5C/133</w:t>
        </w:r>
      </w:hyperlink>
      <w:r w:rsidRPr="00AD11AC">
        <w:rPr>
          <w:rFonts w:ascii="Times New Roman" w:eastAsia="Times New Roman" w:hAnsi="Times New Roman" w:cs="Times New Roman"/>
          <w:sz w:val="24"/>
          <w:szCs w:val="20"/>
          <w:lang w:val="en-GB" w:eastAsia="zh-CN"/>
        </w:rPr>
        <w:t xml:space="preserve"> (agenda item 1.16) and </w:t>
      </w:r>
      <w:hyperlink r:id="rId17" w:history="1">
        <w:r w:rsidRPr="00AD11AC">
          <w:rPr>
            <w:rFonts w:ascii="Times New Roman" w:eastAsia="Times New Roman" w:hAnsi="Times New Roman" w:cs="Times New Roman"/>
            <w:color w:val="0000FF" w:themeColor="hyperlink"/>
            <w:sz w:val="24"/>
            <w:szCs w:val="20"/>
            <w:u w:val="single"/>
            <w:lang w:val="en-GB" w:eastAsia="zh-CN"/>
          </w:rPr>
          <w:t>5C/131</w:t>
        </w:r>
      </w:hyperlink>
      <w:r w:rsidRPr="00AD11AC">
        <w:rPr>
          <w:rFonts w:ascii="Times New Roman" w:eastAsia="Times New Roman" w:hAnsi="Times New Roman" w:cs="Times New Roman"/>
          <w:sz w:val="24"/>
          <w:szCs w:val="20"/>
          <w:lang w:val="en-GB" w:eastAsia="zh-CN"/>
        </w:rPr>
        <w:t xml:space="preserve"> (agenda item 1.17) on its preparations for WRC-23 agenda items 1.16 and 1.17. WP 5C previously liaised in Documents </w:t>
      </w:r>
      <w:hyperlink r:id="rId18" w:history="1">
        <w:r w:rsidRPr="00AD11AC">
          <w:rPr>
            <w:rFonts w:ascii="Times New Roman" w:eastAsia="Times New Roman" w:hAnsi="Times New Roman" w:cs="Times New Roman"/>
            <w:color w:val="0000FF" w:themeColor="hyperlink"/>
            <w:spacing w:val="-2"/>
            <w:sz w:val="24"/>
            <w:szCs w:val="20"/>
            <w:u w:val="single"/>
            <w:lang w:val="en-GB"/>
          </w:rPr>
          <w:t>4A/45</w:t>
        </w:r>
      </w:hyperlink>
      <w:r w:rsidRPr="00AD11AC">
        <w:rPr>
          <w:rFonts w:ascii="Times New Roman" w:eastAsia="Times New Roman" w:hAnsi="Times New Roman" w:cs="Times New Roman"/>
          <w:spacing w:val="-2"/>
          <w:sz w:val="24"/>
          <w:szCs w:val="20"/>
          <w:lang w:val="en-GB"/>
        </w:rPr>
        <w:t xml:space="preserve"> and </w:t>
      </w:r>
      <w:hyperlink r:id="rId19" w:history="1">
        <w:r w:rsidRPr="00AD11AC">
          <w:rPr>
            <w:rFonts w:ascii="Times New Roman" w:eastAsia="Times New Roman" w:hAnsi="Times New Roman" w:cs="Times New Roman"/>
            <w:color w:val="0000FF" w:themeColor="hyperlink"/>
            <w:spacing w:val="-2"/>
            <w:sz w:val="24"/>
            <w:szCs w:val="20"/>
            <w:u w:val="single"/>
            <w:lang w:val="en-GB"/>
          </w:rPr>
          <w:t>4A/46</w:t>
        </w:r>
      </w:hyperlink>
      <w:r w:rsidRPr="00AD11AC">
        <w:rPr>
          <w:rFonts w:ascii="Times New Roman" w:eastAsia="Times New Roman" w:hAnsi="Times New Roman" w:cs="Times New Roman"/>
          <w:sz w:val="24"/>
          <w:szCs w:val="20"/>
          <w:lang w:val="en-GB" w:eastAsia="zh-CN"/>
        </w:rPr>
        <w:t xml:space="preserve"> information on technical and operational characteristics, as well as protection criteria, with respect to systems operating in the fixed service (FS) in the frequency band 17.7-19.7 GHz and 27.5-29.5 GHz.</w:t>
      </w:r>
    </w:p>
    <w:p w14:paraId="17333D31" w14:textId="77777777" w:rsidR="00AD11AC" w:rsidRPr="00AD11AC" w:rsidRDefault="00AD11AC" w:rsidP="00AD11AC">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eastAsia="zh-CN"/>
        </w:rPr>
      </w:pPr>
      <w:r w:rsidRPr="00AD11AC">
        <w:rPr>
          <w:rFonts w:ascii="Times New Roman" w:eastAsia="Times New Roman" w:hAnsi="Times New Roman" w:cs="Times New Roman"/>
          <w:sz w:val="24"/>
          <w:szCs w:val="20"/>
          <w:lang w:val="en-GB" w:eastAsia="zh-CN"/>
        </w:rPr>
        <w:t>WP 5C has received contributions containing information on additional fixed service parameters operating in the 17.7-19.7 GHz and 27.5-29.5 GHz bands. This information should be taken into account, along with the information previously provided by WP5C, in the sharing studies for WRC</w:t>
      </w:r>
      <w:r w:rsidRPr="00AD11AC">
        <w:rPr>
          <w:rFonts w:ascii="Times New Roman" w:eastAsia="Times New Roman" w:hAnsi="Times New Roman" w:cs="Times New Roman"/>
          <w:sz w:val="24"/>
          <w:szCs w:val="20"/>
          <w:lang w:val="en-GB" w:eastAsia="zh-CN"/>
        </w:rPr>
        <w:noBreakHyphen/>
        <w:t>23 agenda items 1.16 and 1.17.</w:t>
      </w:r>
    </w:p>
    <w:p w14:paraId="23BF449D" w14:textId="77777777" w:rsidR="00AD11AC" w:rsidRPr="00AD11AC" w:rsidRDefault="00AD11AC" w:rsidP="00AD11AC">
      <w:pPr>
        <w:keepNext/>
        <w:tabs>
          <w:tab w:val="left" w:pos="1134"/>
          <w:tab w:val="left" w:pos="1871"/>
          <w:tab w:val="left" w:pos="2268"/>
        </w:tabs>
        <w:overflowPunct w:val="0"/>
        <w:autoSpaceDE w:val="0"/>
        <w:autoSpaceDN w:val="0"/>
        <w:adjustRightInd w:val="0"/>
        <w:spacing w:before="240" w:after="120" w:line="240" w:lineRule="auto"/>
        <w:textAlignment w:val="baseline"/>
        <w:rPr>
          <w:rFonts w:ascii="Times New Roman" w:eastAsia="Times New Roman" w:hAnsi="Times New Roman" w:cs="Times New Roman"/>
          <w:caps/>
          <w:sz w:val="20"/>
          <w:szCs w:val="20"/>
          <w:lang w:val="en-GB" w:eastAsia="zh-CN"/>
        </w:rPr>
      </w:pPr>
      <w:r w:rsidRPr="00AD11AC">
        <w:rPr>
          <w:rFonts w:ascii="Times New Roman" w:eastAsia="Times New Roman" w:hAnsi="Times New Roman" w:cs="Times New Roman"/>
          <w:caps/>
          <w:sz w:val="20"/>
          <w:szCs w:val="20"/>
          <w:lang w:val="en-GB" w:eastAsia="zh-CN"/>
        </w:rPr>
        <w:t>Table 1</w:t>
      </w:r>
    </w:p>
    <w:p w14:paraId="7BB7FD45" w14:textId="77777777" w:rsidR="00AD11AC" w:rsidRPr="00AD11AC" w:rsidRDefault="00AD11AC" w:rsidP="00AD11AC">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eastAsia="zh-CN"/>
        </w:rPr>
      </w:pPr>
      <w:r w:rsidRPr="00AD11AC">
        <w:rPr>
          <w:rFonts w:ascii="Times New Roman Bold" w:eastAsia="Times New Roman" w:hAnsi="Times New Roman Bold" w:cs="Times New Roman"/>
          <w:b/>
          <w:sz w:val="20"/>
          <w:szCs w:val="20"/>
          <w:lang w:val="en-GB" w:eastAsia="zh-CN"/>
        </w:rPr>
        <w:t xml:space="preserve">Additional FS parameters for 17.7-19.7 GHz </w:t>
      </w:r>
    </w:p>
    <w:tbl>
      <w:tblPr>
        <w:tblStyle w:val="TableGrid3"/>
        <w:tblW w:w="0" w:type="auto"/>
        <w:jc w:val="center"/>
        <w:tblInd w:w="0" w:type="dxa"/>
        <w:tblLook w:val="04A0" w:firstRow="1" w:lastRow="0" w:firstColumn="1" w:lastColumn="0" w:noHBand="0" w:noVBand="1"/>
      </w:tblPr>
      <w:tblGrid>
        <w:gridCol w:w="3125"/>
        <w:gridCol w:w="4820"/>
      </w:tblGrid>
      <w:tr w:rsidR="00AD11AC" w:rsidRPr="00AD11AC" w14:paraId="36D0D3FA" w14:textId="77777777" w:rsidTr="00BF34B7">
        <w:trPr>
          <w:jc w:val="center"/>
        </w:trPr>
        <w:tc>
          <w:tcPr>
            <w:tcW w:w="3125" w:type="dxa"/>
            <w:tcBorders>
              <w:top w:val="single" w:sz="4" w:space="0" w:color="auto"/>
              <w:left w:val="single" w:sz="4" w:space="0" w:color="auto"/>
              <w:bottom w:val="single" w:sz="4" w:space="0" w:color="auto"/>
              <w:right w:val="single" w:sz="4" w:space="0" w:color="auto"/>
            </w:tcBorders>
            <w:hideMark/>
          </w:tcPr>
          <w:p w14:paraId="5C7C2FC8"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Modulation</w:t>
            </w:r>
          </w:p>
        </w:tc>
        <w:tc>
          <w:tcPr>
            <w:tcW w:w="4820" w:type="dxa"/>
            <w:tcBorders>
              <w:top w:val="single" w:sz="4" w:space="0" w:color="auto"/>
              <w:left w:val="single" w:sz="4" w:space="0" w:color="auto"/>
              <w:bottom w:val="single" w:sz="4" w:space="0" w:color="auto"/>
              <w:right w:val="single" w:sz="4" w:space="0" w:color="auto"/>
            </w:tcBorders>
            <w:hideMark/>
          </w:tcPr>
          <w:p w14:paraId="23420544"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4QAM – 4096QAM</w:t>
            </w:r>
          </w:p>
        </w:tc>
      </w:tr>
      <w:tr w:rsidR="00AD11AC" w:rsidRPr="00AD11AC" w14:paraId="3E3B78D6" w14:textId="77777777" w:rsidTr="00BF34B7">
        <w:trPr>
          <w:jc w:val="center"/>
        </w:trPr>
        <w:tc>
          <w:tcPr>
            <w:tcW w:w="3125" w:type="dxa"/>
            <w:tcBorders>
              <w:top w:val="single" w:sz="4" w:space="0" w:color="auto"/>
              <w:left w:val="single" w:sz="4" w:space="0" w:color="auto"/>
              <w:bottom w:val="single" w:sz="4" w:space="0" w:color="auto"/>
              <w:right w:val="single" w:sz="4" w:space="0" w:color="auto"/>
            </w:tcBorders>
            <w:hideMark/>
          </w:tcPr>
          <w:p w14:paraId="0460E23C"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Channel spacing and receiver noise bandwidth (MHz)</w:t>
            </w:r>
          </w:p>
        </w:tc>
        <w:tc>
          <w:tcPr>
            <w:tcW w:w="4820" w:type="dxa"/>
            <w:tcBorders>
              <w:top w:val="single" w:sz="4" w:space="0" w:color="auto"/>
              <w:left w:val="single" w:sz="4" w:space="0" w:color="auto"/>
              <w:bottom w:val="single" w:sz="4" w:space="0" w:color="auto"/>
              <w:right w:val="single" w:sz="4" w:space="0" w:color="auto"/>
            </w:tcBorders>
            <w:hideMark/>
          </w:tcPr>
          <w:p w14:paraId="13D3C50E"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1.25, 1.75, 2.5, 3.5, 5, 7, 7.5, 10, 13.75, 20, 27.5, 30, 40, 50, 55, 60, 110, 220</w:t>
            </w:r>
          </w:p>
        </w:tc>
      </w:tr>
      <w:tr w:rsidR="00AD11AC" w:rsidRPr="00AD11AC" w14:paraId="7CA09937" w14:textId="77777777" w:rsidTr="00BF34B7">
        <w:trPr>
          <w:jc w:val="center"/>
        </w:trPr>
        <w:tc>
          <w:tcPr>
            <w:tcW w:w="3125" w:type="dxa"/>
            <w:tcBorders>
              <w:top w:val="single" w:sz="4" w:space="0" w:color="auto"/>
              <w:left w:val="single" w:sz="4" w:space="0" w:color="auto"/>
              <w:bottom w:val="single" w:sz="4" w:space="0" w:color="auto"/>
              <w:right w:val="single" w:sz="4" w:space="0" w:color="auto"/>
            </w:tcBorders>
            <w:hideMark/>
          </w:tcPr>
          <w:p w14:paraId="0A977FEA"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TX output power range (dBW)</w:t>
            </w:r>
          </w:p>
        </w:tc>
        <w:tc>
          <w:tcPr>
            <w:tcW w:w="4820" w:type="dxa"/>
            <w:tcBorders>
              <w:top w:val="single" w:sz="4" w:space="0" w:color="auto"/>
              <w:left w:val="single" w:sz="4" w:space="0" w:color="auto"/>
              <w:bottom w:val="single" w:sz="4" w:space="0" w:color="auto"/>
              <w:right w:val="single" w:sz="4" w:space="0" w:color="auto"/>
            </w:tcBorders>
            <w:hideMark/>
          </w:tcPr>
          <w:p w14:paraId="7112E323"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-40~0</w:t>
            </w:r>
          </w:p>
        </w:tc>
      </w:tr>
      <w:tr w:rsidR="00AD11AC" w:rsidRPr="00AD11AC" w14:paraId="58F84366" w14:textId="77777777" w:rsidTr="00BF34B7">
        <w:trPr>
          <w:jc w:val="center"/>
        </w:trPr>
        <w:tc>
          <w:tcPr>
            <w:tcW w:w="3125" w:type="dxa"/>
            <w:tcBorders>
              <w:top w:val="single" w:sz="4" w:space="0" w:color="auto"/>
              <w:left w:val="single" w:sz="4" w:space="0" w:color="auto"/>
              <w:bottom w:val="single" w:sz="4" w:space="0" w:color="auto"/>
              <w:right w:val="single" w:sz="4" w:space="0" w:color="auto"/>
            </w:tcBorders>
            <w:hideMark/>
          </w:tcPr>
          <w:p w14:paraId="3822DB93"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Feeder/multiplexer loss range (dB)</w:t>
            </w:r>
          </w:p>
        </w:tc>
        <w:tc>
          <w:tcPr>
            <w:tcW w:w="4820" w:type="dxa"/>
            <w:tcBorders>
              <w:top w:val="single" w:sz="4" w:space="0" w:color="auto"/>
              <w:left w:val="single" w:sz="4" w:space="0" w:color="auto"/>
              <w:bottom w:val="single" w:sz="4" w:space="0" w:color="auto"/>
              <w:right w:val="single" w:sz="4" w:space="0" w:color="auto"/>
            </w:tcBorders>
            <w:hideMark/>
          </w:tcPr>
          <w:p w14:paraId="2C4E7557"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0~9.3</w:t>
            </w:r>
          </w:p>
        </w:tc>
      </w:tr>
      <w:tr w:rsidR="00AD11AC" w:rsidRPr="00AD11AC" w14:paraId="15001869" w14:textId="77777777" w:rsidTr="00BF34B7">
        <w:trPr>
          <w:jc w:val="center"/>
        </w:trPr>
        <w:tc>
          <w:tcPr>
            <w:tcW w:w="3125" w:type="dxa"/>
            <w:tcBorders>
              <w:top w:val="single" w:sz="4" w:space="0" w:color="auto"/>
              <w:left w:val="single" w:sz="4" w:space="0" w:color="auto"/>
              <w:bottom w:val="single" w:sz="4" w:space="0" w:color="auto"/>
              <w:right w:val="single" w:sz="4" w:space="0" w:color="auto"/>
            </w:tcBorders>
            <w:hideMark/>
          </w:tcPr>
          <w:p w14:paraId="473E941E"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Antenna gain range (dBi)</w:t>
            </w:r>
          </w:p>
        </w:tc>
        <w:tc>
          <w:tcPr>
            <w:tcW w:w="4820" w:type="dxa"/>
            <w:tcBorders>
              <w:top w:val="single" w:sz="4" w:space="0" w:color="auto"/>
              <w:left w:val="single" w:sz="4" w:space="0" w:color="auto"/>
              <w:bottom w:val="single" w:sz="4" w:space="0" w:color="auto"/>
              <w:right w:val="single" w:sz="4" w:space="0" w:color="auto"/>
            </w:tcBorders>
            <w:hideMark/>
          </w:tcPr>
          <w:p w14:paraId="46C52A99"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32~48</w:t>
            </w:r>
          </w:p>
        </w:tc>
      </w:tr>
      <w:tr w:rsidR="00AD11AC" w:rsidRPr="00AD11AC" w14:paraId="2E2C7344" w14:textId="77777777" w:rsidTr="00BF34B7">
        <w:trPr>
          <w:jc w:val="center"/>
        </w:trPr>
        <w:tc>
          <w:tcPr>
            <w:tcW w:w="3125" w:type="dxa"/>
            <w:tcBorders>
              <w:top w:val="single" w:sz="4" w:space="0" w:color="auto"/>
              <w:left w:val="single" w:sz="4" w:space="0" w:color="auto"/>
              <w:bottom w:val="single" w:sz="4" w:space="0" w:color="auto"/>
              <w:right w:val="single" w:sz="4" w:space="0" w:color="auto"/>
            </w:tcBorders>
            <w:hideMark/>
          </w:tcPr>
          <w:p w14:paraId="3FB52C0B"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Receiver noise figure typical (dB)</w:t>
            </w:r>
          </w:p>
        </w:tc>
        <w:tc>
          <w:tcPr>
            <w:tcW w:w="4820" w:type="dxa"/>
            <w:tcBorders>
              <w:top w:val="single" w:sz="4" w:space="0" w:color="auto"/>
              <w:left w:val="single" w:sz="4" w:space="0" w:color="auto"/>
              <w:bottom w:val="single" w:sz="4" w:space="0" w:color="auto"/>
              <w:right w:val="single" w:sz="4" w:space="0" w:color="auto"/>
            </w:tcBorders>
            <w:hideMark/>
          </w:tcPr>
          <w:p w14:paraId="246768CE"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5</w:t>
            </w:r>
          </w:p>
        </w:tc>
      </w:tr>
      <w:tr w:rsidR="00AD11AC" w:rsidRPr="00AD11AC" w14:paraId="3C1E1FA1" w14:textId="77777777" w:rsidTr="00BF34B7">
        <w:trPr>
          <w:jc w:val="center"/>
        </w:trPr>
        <w:tc>
          <w:tcPr>
            <w:tcW w:w="3125" w:type="dxa"/>
            <w:tcBorders>
              <w:top w:val="single" w:sz="4" w:space="0" w:color="auto"/>
              <w:left w:val="single" w:sz="4" w:space="0" w:color="auto"/>
              <w:bottom w:val="single" w:sz="4" w:space="0" w:color="auto"/>
              <w:right w:val="single" w:sz="4" w:space="0" w:color="auto"/>
            </w:tcBorders>
            <w:hideMark/>
          </w:tcPr>
          <w:p w14:paraId="7A4EB5AA"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Antenna Pattern</w:t>
            </w:r>
          </w:p>
        </w:tc>
        <w:tc>
          <w:tcPr>
            <w:tcW w:w="4820" w:type="dxa"/>
            <w:tcBorders>
              <w:top w:val="single" w:sz="4" w:space="0" w:color="auto"/>
              <w:left w:val="single" w:sz="4" w:space="0" w:color="auto"/>
              <w:bottom w:val="single" w:sz="4" w:space="0" w:color="auto"/>
              <w:right w:val="single" w:sz="4" w:space="0" w:color="auto"/>
            </w:tcBorders>
            <w:hideMark/>
          </w:tcPr>
          <w:p w14:paraId="389C4347"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Recommendation ITU-R F.699 for single-entry interference</w:t>
            </w:r>
          </w:p>
          <w:p w14:paraId="5DCDD2D5"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Recommendation ITU-R F.1245 for aggregate interference</w:t>
            </w:r>
          </w:p>
        </w:tc>
      </w:tr>
    </w:tbl>
    <w:p w14:paraId="6AB02CB1" w14:textId="77777777" w:rsidR="00AD11AC" w:rsidRPr="00AD11AC" w:rsidRDefault="00AD11AC" w:rsidP="00AD11AC">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eastAsia="zh-CN"/>
        </w:rPr>
      </w:pPr>
      <w:r w:rsidRPr="00AD11AC">
        <w:rPr>
          <w:rFonts w:ascii="Times New Roman" w:eastAsia="Times New Roman" w:hAnsi="Times New Roman" w:cs="Times New Roman"/>
          <w:caps/>
          <w:sz w:val="20"/>
          <w:szCs w:val="20"/>
          <w:lang w:val="en-GB" w:eastAsia="zh-CN"/>
        </w:rPr>
        <w:lastRenderedPageBreak/>
        <w:t>Table 2</w:t>
      </w:r>
    </w:p>
    <w:p w14:paraId="03AF6DE7" w14:textId="77777777" w:rsidR="00AD11AC" w:rsidRPr="00AD11AC" w:rsidRDefault="00AD11AC" w:rsidP="00AD11AC">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eastAsia="zh-CN"/>
        </w:rPr>
      </w:pPr>
      <w:r w:rsidRPr="00AD11AC">
        <w:rPr>
          <w:rFonts w:ascii="Times New Roman Bold" w:eastAsia="Times New Roman" w:hAnsi="Times New Roman Bold" w:cs="Times New Roman"/>
          <w:b/>
          <w:sz w:val="20"/>
          <w:szCs w:val="20"/>
          <w:lang w:val="en-GB" w:eastAsia="zh-CN"/>
        </w:rPr>
        <w:t xml:space="preserve">Additional FS parameters for 27.5-29.5 GHz </w:t>
      </w:r>
    </w:p>
    <w:tbl>
      <w:tblPr>
        <w:tblStyle w:val="TableGrid3"/>
        <w:tblW w:w="0" w:type="auto"/>
        <w:jc w:val="center"/>
        <w:tblInd w:w="0" w:type="dxa"/>
        <w:tblLook w:val="04A0" w:firstRow="1" w:lastRow="0" w:firstColumn="1" w:lastColumn="0" w:noHBand="0" w:noVBand="1"/>
      </w:tblPr>
      <w:tblGrid>
        <w:gridCol w:w="2970"/>
        <w:gridCol w:w="4140"/>
      </w:tblGrid>
      <w:tr w:rsidR="00AD11AC" w:rsidRPr="00AD11AC" w14:paraId="17E86883" w14:textId="77777777" w:rsidTr="00BF34B7">
        <w:trPr>
          <w:jc w:val="center"/>
        </w:trPr>
        <w:tc>
          <w:tcPr>
            <w:tcW w:w="2970" w:type="dxa"/>
            <w:tcBorders>
              <w:top w:val="single" w:sz="4" w:space="0" w:color="auto"/>
              <w:left w:val="single" w:sz="4" w:space="0" w:color="auto"/>
              <w:bottom w:val="single" w:sz="4" w:space="0" w:color="auto"/>
              <w:right w:val="single" w:sz="4" w:space="0" w:color="auto"/>
            </w:tcBorders>
            <w:hideMark/>
          </w:tcPr>
          <w:p w14:paraId="7C17E419"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Modulation</w:t>
            </w:r>
          </w:p>
        </w:tc>
        <w:tc>
          <w:tcPr>
            <w:tcW w:w="4140" w:type="dxa"/>
            <w:tcBorders>
              <w:top w:val="single" w:sz="4" w:space="0" w:color="auto"/>
              <w:left w:val="single" w:sz="4" w:space="0" w:color="auto"/>
              <w:bottom w:val="single" w:sz="4" w:space="0" w:color="auto"/>
              <w:right w:val="single" w:sz="4" w:space="0" w:color="auto"/>
            </w:tcBorders>
            <w:hideMark/>
          </w:tcPr>
          <w:p w14:paraId="3B96813A"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4QAM – 4096QAM</w:t>
            </w:r>
          </w:p>
        </w:tc>
      </w:tr>
      <w:tr w:rsidR="00AD11AC" w:rsidRPr="00AD11AC" w14:paraId="0A52CCC7" w14:textId="77777777" w:rsidTr="00BF34B7">
        <w:trPr>
          <w:jc w:val="center"/>
        </w:trPr>
        <w:tc>
          <w:tcPr>
            <w:tcW w:w="2970" w:type="dxa"/>
            <w:tcBorders>
              <w:top w:val="single" w:sz="4" w:space="0" w:color="auto"/>
              <w:left w:val="single" w:sz="4" w:space="0" w:color="auto"/>
              <w:bottom w:val="single" w:sz="4" w:space="0" w:color="auto"/>
              <w:right w:val="single" w:sz="4" w:space="0" w:color="auto"/>
            </w:tcBorders>
            <w:hideMark/>
          </w:tcPr>
          <w:p w14:paraId="49FE2648"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Channel spacing and receiver noise bandwidth (MHz)</w:t>
            </w:r>
          </w:p>
        </w:tc>
        <w:tc>
          <w:tcPr>
            <w:tcW w:w="4140" w:type="dxa"/>
            <w:tcBorders>
              <w:top w:val="single" w:sz="4" w:space="0" w:color="auto"/>
              <w:left w:val="single" w:sz="4" w:space="0" w:color="auto"/>
              <w:bottom w:val="single" w:sz="4" w:space="0" w:color="auto"/>
              <w:right w:val="single" w:sz="4" w:space="0" w:color="auto"/>
            </w:tcBorders>
            <w:hideMark/>
          </w:tcPr>
          <w:p w14:paraId="360F76F1"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2.5, 3.5, 7, 14, 28, 30, 40, 56, 60, 112</w:t>
            </w:r>
          </w:p>
        </w:tc>
      </w:tr>
      <w:tr w:rsidR="00AD11AC" w:rsidRPr="00AD11AC" w14:paraId="56A57F3C" w14:textId="77777777" w:rsidTr="00BF34B7">
        <w:trPr>
          <w:jc w:val="center"/>
        </w:trPr>
        <w:tc>
          <w:tcPr>
            <w:tcW w:w="2970" w:type="dxa"/>
            <w:tcBorders>
              <w:top w:val="single" w:sz="4" w:space="0" w:color="auto"/>
              <w:left w:val="single" w:sz="4" w:space="0" w:color="auto"/>
              <w:bottom w:val="single" w:sz="4" w:space="0" w:color="auto"/>
              <w:right w:val="single" w:sz="4" w:space="0" w:color="auto"/>
            </w:tcBorders>
            <w:hideMark/>
          </w:tcPr>
          <w:p w14:paraId="25869DE0"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TX output power range (dBW)</w:t>
            </w:r>
          </w:p>
        </w:tc>
        <w:tc>
          <w:tcPr>
            <w:tcW w:w="4140" w:type="dxa"/>
            <w:tcBorders>
              <w:top w:val="single" w:sz="4" w:space="0" w:color="auto"/>
              <w:left w:val="single" w:sz="4" w:space="0" w:color="auto"/>
              <w:bottom w:val="single" w:sz="4" w:space="0" w:color="auto"/>
              <w:right w:val="single" w:sz="4" w:space="0" w:color="auto"/>
            </w:tcBorders>
            <w:hideMark/>
          </w:tcPr>
          <w:p w14:paraId="38635AF7"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-40~0</w:t>
            </w:r>
          </w:p>
        </w:tc>
      </w:tr>
      <w:tr w:rsidR="00AD11AC" w:rsidRPr="00AD11AC" w14:paraId="3DECCD40" w14:textId="77777777" w:rsidTr="00BF34B7">
        <w:trPr>
          <w:jc w:val="center"/>
        </w:trPr>
        <w:tc>
          <w:tcPr>
            <w:tcW w:w="2970" w:type="dxa"/>
            <w:tcBorders>
              <w:top w:val="single" w:sz="4" w:space="0" w:color="auto"/>
              <w:left w:val="single" w:sz="4" w:space="0" w:color="auto"/>
              <w:bottom w:val="single" w:sz="4" w:space="0" w:color="auto"/>
              <w:right w:val="single" w:sz="4" w:space="0" w:color="auto"/>
            </w:tcBorders>
            <w:hideMark/>
          </w:tcPr>
          <w:p w14:paraId="260F01E8"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Feeder/multiplexer loss range (dB)</w:t>
            </w:r>
          </w:p>
        </w:tc>
        <w:tc>
          <w:tcPr>
            <w:tcW w:w="4140" w:type="dxa"/>
            <w:tcBorders>
              <w:top w:val="single" w:sz="4" w:space="0" w:color="auto"/>
              <w:left w:val="single" w:sz="4" w:space="0" w:color="auto"/>
              <w:bottom w:val="single" w:sz="4" w:space="0" w:color="auto"/>
              <w:right w:val="single" w:sz="4" w:space="0" w:color="auto"/>
            </w:tcBorders>
            <w:hideMark/>
          </w:tcPr>
          <w:p w14:paraId="28C8E458"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0~6.3</w:t>
            </w:r>
          </w:p>
        </w:tc>
      </w:tr>
      <w:tr w:rsidR="00AD11AC" w:rsidRPr="00AD11AC" w14:paraId="45D30BD5" w14:textId="77777777" w:rsidTr="00BF34B7">
        <w:trPr>
          <w:jc w:val="center"/>
        </w:trPr>
        <w:tc>
          <w:tcPr>
            <w:tcW w:w="2970" w:type="dxa"/>
            <w:tcBorders>
              <w:top w:val="single" w:sz="4" w:space="0" w:color="auto"/>
              <w:left w:val="single" w:sz="4" w:space="0" w:color="auto"/>
              <w:bottom w:val="single" w:sz="4" w:space="0" w:color="auto"/>
              <w:right w:val="single" w:sz="4" w:space="0" w:color="auto"/>
            </w:tcBorders>
            <w:hideMark/>
          </w:tcPr>
          <w:p w14:paraId="408ADC74"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Antenna gain range (dBi)</w:t>
            </w:r>
          </w:p>
        </w:tc>
        <w:tc>
          <w:tcPr>
            <w:tcW w:w="4140" w:type="dxa"/>
            <w:tcBorders>
              <w:top w:val="single" w:sz="4" w:space="0" w:color="auto"/>
              <w:left w:val="single" w:sz="4" w:space="0" w:color="auto"/>
              <w:bottom w:val="single" w:sz="4" w:space="0" w:color="auto"/>
              <w:right w:val="single" w:sz="4" w:space="0" w:color="auto"/>
            </w:tcBorders>
            <w:hideMark/>
          </w:tcPr>
          <w:p w14:paraId="2A381D91"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31.5~48</w:t>
            </w:r>
          </w:p>
        </w:tc>
      </w:tr>
      <w:tr w:rsidR="00AD11AC" w:rsidRPr="00AD11AC" w14:paraId="1BCDFF54" w14:textId="77777777" w:rsidTr="00BF34B7">
        <w:trPr>
          <w:jc w:val="center"/>
        </w:trPr>
        <w:tc>
          <w:tcPr>
            <w:tcW w:w="2970" w:type="dxa"/>
            <w:tcBorders>
              <w:top w:val="single" w:sz="4" w:space="0" w:color="auto"/>
              <w:left w:val="single" w:sz="4" w:space="0" w:color="auto"/>
              <w:bottom w:val="single" w:sz="4" w:space="0" w:color="auto"/>
              <w:right w:val="single" w:sz="4" w:space="0" w:color="auto"/>
            </w:tcBorders>
            <w:hideMark/>
          </w:tcPr>
          <w:p w14:paraId="4C79C125"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Receiver noise figure typical (dB)</w:t>
            </w:r>
          </w:p>
        </w:tc>
        <w:tc>
          <w:tcPr>
            <w:tcW w:w="4140" w:type="dxa"/>
            <w:tcBorders>
              <w:top w:val="single" w:sz="4" w:space="0" w:color="auto"/>
              <w:left w:val="single" w:sz="4" w:space="0" w:color="auto"/>
              <w:bottom w:val="single" w:sz="4" w:space="0" w:color="auto"/>
              <w:right w:val="single" w:sz="4" w:space="0" w:color="auto"/>
            </w:tcBorders>
            <w:hideMark/>
          </w:tcPr>
          <w:p w14:paraId="75F38F51"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6.5</w:t>
            </w:r>
          </w:p>
        </w:tc>
      </w:tr>
      <w:tr w:rsidR="00AD11AC" w:rsidRPr="00AD11AC" w14:paraId="6DE9EB61" w14:textId="77777777" w:rsidTr="00BF34B7">
        <w:trPr>
          <w:jc w:val="center"/>
        </w:trPr>
        <w:tc>
          <w:tcPr>
            <w:tcW w:w="2970" w:type="dxa"/>
            <w:tcBorders>
              <w:top w:val="single" w:sz="4" w:space="0" w:color="auto"/>
              <w:left w:val="single" w:sz="4" w:space="0" w:color="auto"/>
              <w:bottom w:val="single" w:sz="4" w:space="0" w:color="auto"/>
              <w:right w:val="single" w:sz="4" w:space="0" w:color="auto"/>
            </w:tcBorders>
            <w:hideMark/>
          </w:tcPr>
          <w:p w14:paraId="48C8F861"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Antenna Pattern</w:t>
            </w:r>
          </w:p>
        </w:tc>
        <w:tc>
          <w:tcPr>
            <w:tcW w:w="4140" w:type="dxa"/>
            <w:tcBorders>
              <w:top w:val="single" w:sz="4" w:space="0" w:color="auto"/>
              <w:left w:val="single" w:sz="4" w:space="0" w:color="auto"/>
              <w:bottom w:val="single" w:sz="4" w:space="0" w:color="auto"/>
              <w:right w:val="single" w:sz="4" w:space="0" w:color="auto"/>
            </w:tcBorders>
            <w:hideMark/>
          </w:tcPr>
          <w:p w14:paraId="60ED8A49"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Recommendation ITU-R F.699 for single-entry interference</w:t>
            </w:r>
          </w:p>
          <w:p w14:paraId="13DF05B0"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Recommendation ITU-R F.1245 for aggregate interference</w:t>
            </w:r>
          </w:p>
        </w:tc>
      </w:tr>
    </w:tbl>
    <w:p w14:paraId="41F7DC27" w14:textId="77777777" w:rsidR="00AD11AC" w:rsidRPr="00AD11AC" w:rsidRDefault="00AD11AC" w:rsidP="00AD11AC">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eastAsia="zh-CN"/>
        </w:rPr>
      </w:pPr>
    </w:p>
    <w:p w14:paraId="5CC59E01" w14:textId="60C15396" w:rsidR="00AD11AC" w:rsidRPr="00AD11AC" w:rsidDel="00935BA1" w:rsidRDefault="00AD11AC" w:rsidP="00AD11AC">
      <w:pPr>
        <w:tabs>
          <w:tab w:val="left" w:pos="1134"/>
          <w:tab w:val="left" w:pos="1871"/>
          <w:tab w:val="left" w:pos="2268"/>
        </w:tabs>
        <w:overflowPunct w:val="0"/>
        <w:autoSpaceDE w:val="0"/>
        <w:autoSpaceDN w:val="0"/>
        <w:adjustRightInd w:val="0"/>
        <w:spacing w:before="120" w:line="240" w:lineRule="auto"/>
        <w:jc w:val="left"/>
        <w:textAlignment w:val="baseline"/>
        <w:rPr>
          <w:del w:id="18" w:author="USA" w:date="2021-02-04T21:41:00Z"/>
          <w:rFonts w:ascii="Times New Roman" w:eastAsia="Times New Roman" w:hAnsi="Times New Roman" w:cs="Times New Roman"/>
          <w:iCs/>
          <w:sz w:val="24"/>
          <w:szCs w:val="20"/>
        </w:rPr>
      </w:pPr>
      <w:del w:id="19" w:author="USA" w:date="2021-02-04T21:41:00Z">
        <w:r w:rsidRPr="00AD11AC" w:rsidDel="00935BA1">
          <w:rPr>
            <w:rFonts w:ascii="Times New Roman" w:eastAsia="Times New Roman" w:hAnsi="Times New Roman" w:cs="Times New Roman"/>
            <w:sz w:val="24"/>
            <w:szCs w:val="20"/>
            <w:lang w:val="en-GB" w:eastAsia="zh-CN"/>
          </w:rPr>
          <w:delText xml:space="preserve">The system characteristics provided above may be used by WP 4A for WRC-23 agenda items 1.16 and 1.17. </w:delText>
        </w:r>
        <w:r w:rsidRPr="00935BA1" w:rsidDel="00935BA1">
          <w:rPr>
            <w:rFonts w:ascii="Times New Roman" w:eastAsia="Times New Roman" w:hAnsi="Times New Roman" w:cs="Times New Roman"/>
            <w:iCs/>
            <w:sz w:val="24"/>
            <w:szCs w:val="20"/>
          </w:rPr>
          <w:delText>Studies using this information should be assessed on the basis that these parameters are put forward by WP 5C to facilitate the work for WRC-23; and these values may be updated in the future based on inputs to WP 5C.</w:delText>
        </w:r>
      </w:del>
    </w:p>
    <w:p w14:paraId="244B8467" w14:textId="23B59A1A" w:rsidR="00AD11AC" w:rsidRPr="00AD11AC" w:rsidDel="00982480" w:rsidRDefault="00AD11AC" w:rsidP="00AD11AC">
      <w:pPr>
        <w:tabs>
          <w:tab w:val="left" w:pos="1134"/>
          <w:tab w:val="left" w:pos="1871"/>
          <w:tab w:val="left" w:pos="2268"/>
        </w:tabs>
        <w:overflowPunct w:val="0"/>
        <w:autoSpaceDE w:val="0"/>
        <w:autoSpaceDN w:val="0"/>
        <w:adjustRightInd w:val="0"/>
        <w:spacing w:before="120" w:line="240" w:lineRule="auto"/>
        <w:jc w:val="left"/>
        <w:textAlignment w:val="baseline"/>
        <w:rPr>
          <w:del w:id="20" w:author="USA" w:date="2021-02-04T21:40:00Z"/>
          <w:rFonts w:ascii="Times New Roman" w:eastAsia="Times New Roman" w:hAnsi="Times New Roman" w:cs="Times New Roman"/>
          <w:sz w:val="24"/>
          <w:szCs w:val="20"/>
          <w:lang w:val="en-GB" w:eastAsia="zh-CN"/>
        </w:rPr>
      </w:pPr>
      <w:del w:id="21" w:author="USA" w:date="2021-02-04T21:40:00Z">
        <w:r w:rsidRPr="00AD11AC" w:rsidDel="00982480">
          <w:rPr>
            <w:rFonts w:ascii="Times New Roman" w:eastAsia="Times New Roman" w:hAnsi="Times New Roman" w:cs="Times New Roman"/>
            <w:sz w:val="24"/>
            <w:szCs w:val="20"/>
            <w:shd w:val="clear" w:color="auto" w:fill="FFFFFF"/>
            <w:lang w:val="en-GB"/>
          </w:rPr>
          <w:delText xml:space="preserve">WP 5С would like to mention that it has considered the Administrative Circular </w:delText>
        </w:r>
        <w:r w:rsidRPr="00AD11AC" w:rsidDel="00982480">
          <w:rPr>
            <w:rFonts w:ascii="Times New Roman" w:eastAsia="Times New Roman" w:hAnsi="Times New Roman" w:cs="Times New Roman"/>
            <w:sz w:val="24"/>
            <w:szCs w:val="20"/>
            <w:lang w:val="en-GB"/>
          </w:rPr>
          <w:fldChar w:fldCharType="begin"/>
        </w:r>
        <w:r w:rsidRPr="00AD11AC" w:rsidDel="00982480">
          <w:rPr>
            <w:rFonts w:ascii="Times New Roman" w:eastAsia="Times New Roman" w:hAnsi="Times New Roman" w:cs="Times New Roman"/>
            <w:sz w:val="24"/>
            <w:szCs w:val="20"/>
            <w:lang w:val="en-GB"/>
          </w:rPr>
          <w:delInstrText xml:space="preserve"> HYPERLINK "https://www.itu.int/md/R00-CACE-CIR-0955/en" </w:delInstrText>
        </w:r>
        <w:r w:rsidRPr="00AD11AC" w:rsidDel="00982480">
          <w:rPr>
            <w:rFonts w:ascii="Times New Roman" w:eastAsia="Times New Roman" w:hAnsi="Times New Roman" w:cs="Times New Roman"/>
            <w:sz w:val="24"/>
            <w:szCs w:val="20"/>
            <w:lang w:val="en-GB"/>
          </w:rPr>
          <w:fldChar w:fldCharType="separate"/>
        </w:r>
        <w:r w:rsidRPr="00AD11AC" w:rsidDel="00982480">
          <w:rPr>
            <w:rFonts w:ascii="Times New Roman" w:eastAsia="Times New Roman" w:hAnsi="Times New Roman" w:cs="Times New Roman"/>
            <w:color w:val="0000FF" w:themeColor="hyperlink"/>
            <w:sz w:val="24"/>
            <w:szCs w:val="20"/>
            <w:u w:val="single"/>
            <w:shd w:val="clear" w:color="auto" w:fill="FFFFFF"/>
            <w:lang w:val="en-GB"/>
          </w:rPr>
          <w:delText>CACE/955</w:delText>
        </w:r>
        <w:r w:rsidRPr="00AD11AC" w:rsidDel="00982480">
          <w:rPr>
            <w:rFonts w:ascii="Times New Roman" w:eastAsia="Times New Roman" w:hAnsi="Times New Roman" w:cs="Times New Roman"/>
            <w:color w:val="0000FF" w:themeColor="hyperlink"/>
            <w:sz w:val="24"/>
            <w:szCs w:val="20"/>
            <w:u w:val="single"/>
            <w:shd w:val="clear" w:color="auto" w:fill="FFFFFF"/>
            <w:lang w:val="en-GB"/>
          </w:rPr>
          <w:fldChar w:fldCharType="end"/>
        </w:r>
        <w:r w:rsidRPr="00AD11AC" w:rsidDel="00982480">
          <w:rPr>
            <w:rFonts w:ascii="Times New Roman" w:eastAsia="Times New Roman" w:hAnsi="Times New Roman" w:cs="Times New Roman"/>
            <w:sz w:val="24"/>
            <w:szCs w:val="20"/>
            <w:shd w:val="clear" w:color="auto" w:fill="FFFFFF"/>
            <w:lang w:val="en-GB"/>
          </w:rPr>
          <w:delText xml:space="preserve"> dated 18 September 2020 which encourages administrations to provide their contributions on technical characteristics, operational parameters and protection criteria for services to support the work on relevant WRC-23 agenda items to the contributing Working Parties dealing with these services. WP 5С will take into account any additional information received from the membership related to this administrative circular as well as any other available information in the BR databases together with any information in ITU-R Recommendations and Reports and further liaise with the responsible or contributing groups by the requested deadline.</w:delText>
        </w:r>
      </w:del>
    </w:p>
    <w:p w14:paraId="00231673" w14:textId="3CD3FE06" w:rsidR="00AD11AC" w:rsidRPr="00AD11AC" w:rsidRDefault="00AD11AC" w:rsidP="00AD11AC">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eastAsia="zh-CN"/>
        </w:rPr>
      </w:pPr>
      <w:r w:rsidRPr="00AD11AC">
        <w:rPr>
          <w:rFonts w:ascii="Times New Roman" w:eastAsia="Times New Roman" w:hAnsi="Times New Roman" w:cs="Times New Roman"/>
          <w:sz w:val="24"/>
          <w:szCs w:val="20"/>
          <w:lang w:val="en-GB" w:eastAsia="zh-CN"/>
        </w:rPr>
        <w:t>WP 5C requests to be kept informed on the progress of the studies under WRC-23 agenda items 1.16 and 1.17</w:t>
      </w:r>
      <w:del w:id="22" w:author="USA" w:date="2021-02-04T21:40:00Z">
        <w:r w:rsidRPr="00AD11AC" w:rsidDel="00982480">
          <w:rPr>
            <w:rFonts w:ascii="Times New Roman" w:eastAsia="Times New Roman" w:hAnsi="Times New Roman" w:cs="Times New Roman"/>
            <w:sz w:val="24"/>
            <w:szCs w:val="20"/>
            <w:lang w:val="en-GB" w:eastAsia="zh-CN"/>
          </w:rPr>
          <w:delText xml:space="preserve"> and will provide to WP 4A any relevant updated information as noted above,</w:delText>
        </w:r>
        <w:r w:rsidRPr="00AD11AC" w:rsidDel="00982480">
          <w:rPr>
            <w:rFonts w:ascii="Times New Roman" w:eastAsia="Times New Roman" w:hAnsi="Times New Roman" w:cs="Times New Roman"/>
            <w:sz w:val="24"/>
            <w:szCs w:val="20"/>
            <w:lang w:val="en-GB"/>
          </w:rPr>
          <w:delText xml:space="preserve"> before the CPM deadline of 15 June 2021, for studies under this WRC-23 agenda item</w:delText>
        </w:r>
      </w:del>
      <w:r w:rsidRPr="00AD11AC">
        <w:rPr>
          <w:rFonts w:ascii="Times New Roman" w:eastAsia="Times New Roman" w:hAnsi="Times New Roman" w:cs="Times New Roman"/>
          <w:sz w:val="24"/>
          <w:szCs w:val="20"/>
          <w:lang w:val="en-GB"/>
        </w:rPr>
        <w:t xml:space="preserve">. The next meeting of WP 5C is currently scheduled for </w:t>
      </w:r>
      <w:ins w:id="23" w:author="USA" w:date="2021-02-04T21:40:00Z">
        <w:r w:rsidR="00935BA1">
          <w:rPr>
            <w:rFonts w:ascii="Times New Roman" w:eastAsia="Times New Roman" w:hAnsi="Times New Roman" w:cs="Times New Roman"/>
            <w:sz w:val="24"/>
            <w:szCs w:val="20"/>
            <w:lang w:val="en-GB"/>
          </w:rPr>
          <w:t>[date]</w:t>
        </w:r>
      </w:ins>
      <w:del w:id="24" w:author="USA" w:date="2021-02-04T21:40:00Z">
        <w:r w:rsidRPr="00AD11AC" w:rsidDel="00935BA1">
          <w:rPr>
            <w:rFonts w:ascii="Times New Roman" w:eastAsia="Times New Roman" w:hAnsi="Times New Roman" w:cs="Times New Roman"/>
            <w:sz w:val="24"/>
            <w:szCs w:val="20"/>
            <w:lang w:val="en-GB"/>
          </w:rPr>
          <w:delText>3-14 May</w:delText>
        </w:r>
      </w:del>
      <w:r w:rsidRPr="00AD11AC">
        <w:rPr>
          <w:rFonts w:ascii="Times New Roman" w:eastAsia="Times New Roman" w:hAnsi="Times New Roman" w:cs="Times New Roman"/>
          <w:sz w:val="24"/>
          <w:szCs w:val="20"/>
          <w:lang w:val="en-GB"/>
        </w:rPr>
        <w:t xml:space="preserve"> 2021.</w:t>
      </w:r>
    </w:p>
    <w:p w14:paraId="5D20E1A3" w14:textId="77777777" w:rsidR="00AD11AC" w:rsidRPr="00AD11AC" w:rsidRDefault="00AD11AC" w:rsidP="00AD11AC">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eastAsia="zh-CN"/>
        </w:rPr>
      </w:pPr>
    </w:p>
    <w:tbl>
      <w:tblPr>
        <w:tblStyle w:val="Grilledutableau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AD11AC" w:rsidRPr="00AD11AC" w14:paraId="47B4C33E" w14:textId="77777777" w:rsidTr="00BF34B7">
        <w:tc>
          <w:tcPr>
            <w:tcW w:w="9360" w:type="dxa"/>
            <w:gridSpan w:val="2"/>
            <w:hideMark/>
          </w:tcPr>
          <w:p w14:paraId="517D1C55" w14:textId="77777777" w:rsidR="00AD11AC" w:rsidRPr="00AD11AC" w:rsidRDefault="00AD11AC" w:rsidP="00AD11AC">
            <w:pPr>
              <w:tabs>
                <w:tab w:val="left" w:pos="1134"/>
                <w:tab w:val="left" w:pos="1871"/>
                <w:tab w:val="left" w:pos="2268"/>
              </w:tabs>
              <w:overflowPunct w:val="0"/>
              <w:autoSpaceDE w:val="0"/>
              <w:autoSpaceDN w:val="0"/>
              <w:adjustRightInd w:val="0"/>
              <w:spacing w:before="60" w:after="60"/>
              <w:textAlignment w:val="baseline"/>
              <w:rPr>
                <w:rFonts w:ascii="Times New Roman" w:hAnsi="Times New Roman"/>
                <w:sz w:val="24"/>
              </w:rPr>
            </w:pPr>
            <w:r w:rsidRPr="00AD11AC">
              <w:rPr>
                <w:rFonts w:ascii="Times New Roman" w:hAnsi="Times New Roman"/>
                <w:b/>
                <w:sz w:val="24"/>
              </w:rPr>
              <w:t>Status:</w:t>
            </w:r>
            <w:r w:rsidRPr="00AD11AC">
              <w:rPr>
                <w:rFonts w:ascii="Times New Roman" w:hAnsi="Times New Roman"/>
                <w:sz w:val="24"/>
              </w:rPr>
              <w:tab/>
              <w:t>For action</w:t>
            </w:r>
          </w:p>
        </w:tc>
      </w:tr>
      <w:tr w:rsidR="00AD11AC" w:rsidRPr="00AD11AC" w14:paraId="79B82C93" w14:textId="77777777" w:rsidTr="00BF34B7">
        <w:tc>
          <w:tcPr>
            <w:tcW w:w="9360" w:type="dxa"/>
            <w:gridSpan w:val="2"/>
          </w:tcPr>
          <w:p w14:paraId="7CB2FD9B" w14:textId="77777777" w:rsidR="00AD11AC" w:rsidRPr="00AD11AC" w:rsidRDefault="00AD11AC" w:rsidP="00AD11AC">
            <w:pPr>
              <w:tabs>
                <w:tab w:val="left" w:pos="1134"/>
                <w:tab w:val="left" w:pos="1871"/>
                <w:tab w:val="left" w:pos="2268"/>
              </w:tabs>
              <w:overflowPunct w:val="0"/>
              <w:autoSpaceDE w:val="0"/>
              <w:autoSpaceDN w:val="0"/>
              <w:adjustRightInd w:val="0"/>
              <w:spacing w:before="60" w:after="60"/>
              <w:textAlignment w:val="baseline"/>
              <w:rPr>
                <w:rFonts w:ascii="Times New Roman" w:hAnsi="Times New Roman"/>
                <w:b/>
                <w:sz w:val="24"/>
              </w:rPr>
            </w:pPr>
          </w:p>
        </w:tc>
      </w:tr>
      <w:tr w:rsidR="00AD11AC" w:rsidRPr="00AD11AC" w14:paraId="6894F929" w14:textId="77777777" w:rsidTr="00BF34B7">
        <w:tc>
          <w:tcPr>
            <w:tcW w:w="4680" w:type="dxa"/>
          </w:tcPr>
          <w:p w14:paraId="2992FA9D" w14:textId="77777777" w:rsidR="00AD11AC" w:rsidRPr="00AD11AC" w:rsidRDefault="00AD11AC" w:rsidP="00AD11AC">
            <w:pPr>
              <w:tabs>
                <w:tab w:val="left" w:pos="1134"/>
                <w:tab w:val="left" w:pos="1871"/>
                <w:tab w:val="left" w:pos="2268"/>
              </w:tabs>
              <w:overflowPunct w:val="0"/>
              <w:autoSpaceDE w:val="0"/>
              <w:autoSpaceDN w:val="0"/>
              <w:adjustRightInd w:val="0"/>
              <w:spacing w:before="60" w:after="60"/>
              <w:textAlignment w:val="baseline"/>
              <w:rPr>
                <w:rFonts w:ascii="Times New Roman" w:hAnsi="Times New Roman"/>
                <w:sz w:val="24"/>
              </w:rPr>
            </w:pPr>
            <w:r w:rsidRPr="00AD11AC">
              <w:rPr>
                <w:rFonts w:ascii="Times New Roman" w:hAnsi="Times New Roman"/>
                <w:b/>
                <w:bCs/>
                <w:sz w:val="24"/>
              </w:rPr>
              <w:t>Contact:</w:t>
            </w:r>
            <w:r w:rsidRPr="00AD11AC">
              <w:rPr>
                <w:rFonts w:ascii="Times New Roman" w:hAnsi="Times New Roman"/>
                <w:sz w:val="24"/>
              </w:rPr>
              <w:tab/>
            </w:r>
            <w:r w:rsidRPr="00AD11AC">
              <w:rPr>
                <w:rFonts w:ascii="Times New Roman" w:hAnsi="Times New Roman"/>
                <w:sz w:val="24"/>
                <w:highlight w:val="yellow"/>
              </w:rPr>
              <w:t>Name</w:t>
            </w:r>
          </w:p>
          <w:p w14:paraId="06A53294" w14:textId="77777777" w:rsidR="00AD11AC" w:rsidRPr="00AD11AC" w:rsidRDefault="00AD11AC" w:rsidP="00AD11AC">
            <w:pPr>
              <w:tabs>
                <w:tab w:val="left" w:pos="1134"/>
                <w:tab w:val="left" w:pos="1871"/>
                <w:tab w:val="left" w:pos="2268"/>
              </w:tabs>
              <w:overflowPunct w:val="0"/>
              <w:autoSpaceDE w:val="0"/>
              <w:autoSpaceDN w:val="0"/>
              <w:adjustRightInd w:val="0"/>
              <w:spacing w:before="60" w:after="60"/>
              <w:ind w:firstLine="1065"/>
              <w:textAlignment w:val="baseline"/>
              <w:rPr>
                <w:rFonts w:ascii="Times New Roman" w:hAnsi="Times New Roman"/>
                <w:bCs/>
                <w:sz w:val="24"/>
              </w:rPr>
            </w:pPr>
          </w:p>
        </w:tc>
        <w:tc>
          <w:tcPr>
            <w:tcW w:w="4680" w:type="dxa"/>
            <w:hideMark/>
          </w:tcPr>
          <w:p w14:paraId="0A920D91" w14:textId="77777777" w:rsidR="00AD11AC" w:rsidRPr="00AD11AC" w:rsidRDefault="00AD11AC" w:rsidP="00AD11AC">
            <w:pPr>
              <w:tabs>
                <w:tab w:val="left" w:pos="1134"/>
                <w:tab w:val="left" w:pos="1871"/>
                <w:tab w:val="left" w:pos="2268"/>
              </w:tabs>
              <w:overflowPunct w:val="0"/>
              <w:autoSpaceDE w:val="0"/>
              <w:autoSpaceDN w:val="0"/>
              <w:adjustRightInd w:val="0"/>
              <w:spacing w:before="60" w:after="60"/>
              <w:textAlignment w:val="baseline"/>
              <w:rPr>
                <w:rFonts w:ascii="Times New Roman" w:hAnsi="Times New Roman"/>
                <w:bCs/>
                <w:sz w:val="24"/>
              </w:rPr>
            </w:pPr>
            <w:r w:rsidRPr="00AD11AC">
              <w:rPr>
                <w:rFonts w:ascii="Times New Roman" w:hAnsi="Times New Roman"/>
                <w:bCs/>
                <w:sz w:val="24"/>
              </w:rPr>
              <w:t xml:space="preserve">E-mail: </w:t>
            </w:r>
            <w:r w:rsidRPr="00AD11AC">
              <w:rPr>
                <w:rFonts w:ascii="Times New Roman" w:hAnsi="Times New Roman"/>
                <w:bCs/>
                <w:sz w:val="24"/>
                <w:highlight w:val="yellow"/>
              </w:rPr>
              <w:t>EMAIL</w:t>
            </w:r>
            <w:r w:rsidRPr="00AD11AC">
              <w:rPr>
                <w:rFonts w:ascii="Times New Roman" w:hAnsi="Times New Roman"/>
                <w:bCs/>
                <w:sz w:val="24"/>
              </w:rPr>
              <w:t xml:space="preserve"> </w:t>
            </w:r>
          </w:p>
          <w:p w14:paraId="201F3730" w14:textId="77777777" w:rsidR="00AD11AC" w:rsidRPr="00AD11AC" w:rsidRDefault="00AD11AC" w:rsidP="00AD11AC">
            <w:pPr>
              <w:tabs>
                <w:tab w:val="left" w:pos="1134"/>
                <w:tab w:val="left" w:pos="1871"/>
                <w:tab w:val="left" w:pos="2268"/>
              </w:tabs>
              <w:overflowPunct w:val="0"/>
              <w:autoSpaceDE w:val="0"/>
              <w:autoSpaceDN w:val="0"/>
              <w:adjustRightInd w:val="0"/>
              <w:spacing w:before="60" w:after="60"/>
              <w:textAlignment w:val="baseline"/>
              <w:rPr>
                <w:rFonts w:ascii="Times New Roman" w:hAnsi="Times New Roman"/>
                <w:bCs/>
                <w:sz w:val="24"/>
              </w:rPr>
            </w:pPr>
            <w:r w:rsidRPr="00AD11AC">
              <w:rPr>
                <w:rFonts w:ascii="Times New Roman" w:hAnsi="Times New Roman"/>
                <w:bCs/>
                <w:sz w:val="24"/>
              </w:rPr>
              <w:t xml:space="preserve"> </w:t>
            </w:r>
          </w:p>
        </w:tc>
      </w:tr>
    </w:tbl>
    <w:p w14:paraId="36279A19" w14:textId="77777777" w:rsidR="00AD11AC" w:rsidRPr="00AD11AC" w:rsidRDefault="00AD11AC" w:rsidP="00AD11AC">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284F82C1" w14:textId="77777777" w:rsidR="00AD11AC" w:rsidRPr="00AD11AC" w:rsidRDefault="00AD11AC" w:rsidP="00AD11AC">
      <w:pPr>
        <w:tabs>
          <w:tab w:val="left" w:pos="1134"/>
          <w:tab w:val="left" w:pos="1871"/>
          <w:tab w:val="left" w:pos="2268"/>
        </w:tabs>
        <w:overflowPunct w:val="0"/>
        <w:autoSpaceDE w:val="0"/>
        <w:autoSpaceDN w:val="0"/>
        <w:adjustRightInd w:val="0"/>
        <w:spacing w:before="120" w:line="240" w:lineRule="auto"/>
        <w:textAlignment w:val="baseline"/>
        <w:rPr>
          <w:rFonts w:ascii="Times New Roman" w:eastAsia="Times New Roman" w:hAnsi="Times New Roman" w:cs="Times New Roman"/>
          <w:sz w:val="24"/>
          <w:szCs w:val="20"/>
          <w:lang w:val="fr-FR" w:eastAsia="zh-CN"/>
        </w:rPr>
      </w:pPr>
      <w:r w:rsidRPr="00AD11AC">
        <w:rPr>
          <w:rFonts w:ascii="Times New Roman" w:eastAsia="Times New Roman" w:hAnsi="Times New Roman" w:cs="Times New Roman"/>
          <w:sz w:val="24"/>
          <w:szCs w:val="20"/>
          <w:lang w:val="en-GB"/>
        </w:rPr>
        <w:t>______________</w:t>
      </w:r>
    </w:p>
    <w:p w14:paraId="710E570F" w14:textId="0D57FF82" w:rsidR="00AD11AC" w:rsidRDefault="00AD11AC">
      <w:pPr>
        <w:rPr>
          <w:rFonts w:ascii="Times New Roman" w:eastAsia="Times New Roman" w:hAnsi="Times New Roman" w:cs="Times New Roman"/>
          <w:caps/>
          <w:sz w:val="28"/>
          <w:szCs w:val="20"/>
          <w:lang w:val="en-GB"/>
        </w:rPr>
      </w:pPr>
      <w:r>
        <w:rPr>
          <w:rFonts w:ascii="Times New Roman" w:eastAsia="Times New Roman" w:hAnsi="Times New Roman" w:cs="Times New Roman"/>
          <w:caps/>
          <w:sz w:val="28"/>
          <w:szCs w:val="20"/>
          <w:lang w:val="en-G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990C13" w:rsidRPr="00990C13" w14:paraId="28A94B2B" w14:textId="77777777" w:rsidTr="00BF34B7">
        <w:trPr>
          <w:cantSplit/>
        </w:trPr>
        <w:tc>
          <w:tcPr>
            <w:tcW w:w="9889" w:type="dxa"/>
          </w:tcPr>
          <w:p w14:paraId="01065B6A" w14:textId="0D20874B" w:rsidR="00990C13" w:rsidRDefault="00990C13" w:rsidP="00990C13">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r>
              <w:rPr>
                <w:rFonts w:ascii="Times New Roman" w:eastAsia="Times New Roman" w:hAnsi="Times New Roman" w:cs="Times New Roman"/>
                <w:b/>
                <w:sz w:val="28"/>
                <w:szCs w:val="20"/>
                <w:lang w:val="en-GB" w:eastAsia="zh-CN"/>
              </w:rPr>
              <w:lastRenderedPageBreak/>
              <w:t>ATTACHMENT 3</w:t>
            </w:r>
          </w:p>
          <w:p w14:paraId="2C03CBAC" w14:textId="6C011819" w:rsidR="00990C13" w:rsidRPr="00990C13" w:rsidRDefault="00990C13" w:rsidP="00990C13">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r w:rsidRPr="00990C13">
              <w:rPr>
                <w:rFonts w:ascii="Times New Roman" w:eastAsia="Times New Roman" w:hAnsi="Times New Roman" w:cs="Times New Roman"/>
                <w:b/>
                <w:sz w:val="28"/>
                <w:szCs w:val="20"/>
                <w:lang w:val="en-GB" w:eastAsia="zh-CN"/>
              </w:rPr>
              <w:t>Working Party 5C</w:t>
            </w:r>
            <w:r w:rsidRPr="00990C13">
              <w:rPr>
                <w:rFonts w:ascii="Times New Roman" w:eastAsia="Times New Roman" w:hAnsi="Times New Roman" w:cs="Times New Roman"/>
                <w:b/>
                <w:sz w:val="28"/>
                <w:szCs w:val="20"/>
                <w:lang w:val="en-GB" w:eastAsia="zh-CN"/>
              </w:rPr>
              <w:br/>
              <w:t>(WG 5C-2)</w:t>
            </w:r>
          </w:p>
        </w:tc>
      </w:tr>
      <w:tr w:rsidR="00990C13" w:rsidRPr="00990C13" w14:paraId="2C206774" w14:textId="77777777" w:rsidTr="00BF34B7">
        <w:trPr>
          <w:cantSplit/>
        </w:trPr>
        <w:tc>
          <w:tcPr>
            <w:tcW w:w="9889" w:type="dxa"/>
          </w:tcPr>
          <w:p w14:paraId="01B5879E" w14:textId="77777777" w:rsidR="00990C13" w:rsidRPr="00990C13" w:rsidRDefault="00990C13" w:rsidP="00990C13">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r w:rsidRPr="00990C13">
              <w:rPr>
                <w:rFonts w:ascii="Times New Roman" w:eastAsia="Times New Roman" w:hAnsi="Times New Roman" w:cs="Times New Roman"/>
                <w:sz w:val="28"/>
                <w:szCs w:val="20"/>
                <w:lang w:val="en-GB" w:eastAsia="zh-CN"/>
              </w:rPr>
              <w:t xml:space="preserve">DRAFT REPLY LIAISON STATEMENT TO WORKING PARTY 4A </w:t>
            </w:r>
            <w:r w:rsidRPr="00990C13">
              <w:rPr>
                <w:rFonts w:ascii="Times New Roman" w:eastAsia="Times New Roman" w:hAnsi="Times New Roman" w:cs="Times New Roman"/>
                <w:sz w:val="28"/>
                <w:szCs w:val="20"/>
                <w:lang w:val="en-GB" w:eastAsia="zh-CN"/>
              </w:rPr>
              <w:br/>
              <w:t>(COPY TO WORKING PARTIES</w:t>
            </w:r>
            <w:r w:rsidRPr="00990C13">
              <w:rPr>
                <w:rFonts w:ascii="Times New Roman" w:eastAsia="Times New Roman" w:hAnsi="Times New Roman" w:cs="Times New Roman"/>
                <w:sz w:val="28"/>
                <w:szCs w:val="20"/>
                <w:lang w:val="en-GB"/>
              </w:rPr>
              <w:t xml:space="preserve"> </w:t>
            </w:r>
            <w:r w:rsidRPr="00990C13">
              <w:rPr>
                <w:rFonts w:ascii="Times New Roman" w:eastAsia="Times New Roman" w:hAnsi="Times New Roman" w:cs="Times New Roman"/>
                <w:sz w:val="28"/>
                <w:szCs w:val="20"/>
                <w:lang w:val="en-GB" w:eastAsia="zh-CN"/>
              </w:rPr>
              <w:t>3M, 5A, 5B AND 7B FOR INFORMATION)</w:t>
            </w:r>
          </w:p>
        </w:tc>
      </w:tr>
      <w:tr w:rsidR="00990C13" w:rsidRPr="00990C13" w14:paraId="5CD34F34" w14:textId="77777777" w:rsidTr="00BF34B7">
        <w:trPr>
          <w:cantSplit/>
        </w:trPr>
        <w:tc>
          <w:tcPr>
            <w:tcW w:w="9889" w:type="dxa"/>
          </w:tcPr>
          <w:p w14:paraId="722DA9AD" w14:textId="77777777" w:rsidR="00990C13" w:rsidRPr="00990C13" w:rsidRDefault="00990C13" w:rsidP="00990C13">
            <w:pPr>
              <w:tabs>
                <w:tab w:val="left" w:pos="1134"/>
                <w:tab w:val="left" w:pos="1871"/>
                <w:tab w:val="left" w:pos="2268"/>
              </w:tabs>
              <w:spacing w:before="240" w:line="240" w:lineRule="auto"/>
              <w:rPr>
                <w:rFonts w:ascii="Times New Roman" w:eastAsia="Times New Roman" w:hAnsi="Times New Roman" w:cs="Times New Roman"/>
                <w:sz w:val="28"/>
                <w:szCs w:val="20"/>
                <w:lang w:val="en-GB"/>
              </w:rPr>
            </w:pPr>
            <w:r w:rsidRPr="00990C13">
              <w:rPr>
                <w:rFonts w:ascii="Times New Roman" w:eastAsia="Times New Roman" w:hAnsi="Times New Roman" w:cs="Times New Roman"/>
                <w:sz w:val="28"/>
                <w:szCs w:val="20"/>
                <w:lang w:val="en-GB"/>
              </w:rPr>
              <w:t>WRC-23 agenda item 1.19</w:t>
            </w:r>
          </w:p>
        </w:tc>
      </w:tr>
      <w:tr w:rsidR="00990C13" w:rsidRPr="00990C13" w14:paraId="5595BA1B" w14:textId="77777777" w:rsidTr="00BF34B7">
        <w:trPr>
          <w:cantSplit/>
        </w:trPr>
        <w:tc>
          <w:tcPr>
            <w:tcW w:w="9889" w:type="dxa"/>
          </w:tcPr>
          <w:p w14:paraId="31925363" w14:textId="77777777" w:rsidR="00990C13" w:rsidRPr="00990C13" w:rsidRDefault="00990C13" w:rsidP="00990C13">
            <w:pPr>
              <w:tabs>
                <w:tab w:val="left" w:pos="1134"/>
                <w:tab w:val="left" w:pos="1871"/>
                <w:tab w:val="left" w:pos="2268"/>
              </w:tabs>
              <w:spacing w:before="240" w:line="240" w:lineRule="auto"/>
              <w:rPr>
                <w:rFonts w:ascii="Times New Roman" w:eastAsia="Times New Roman" w:hAnsi="Times New Roman" w:cs="Times New Roman"/>
                <w:b/>
                <w:sz w:val="28"/>
                <w:szCs w:val="20"/>
                <w:lang w:val="en-GB"/>
              </w:rPr>
            </w:pPr>
            <w:r w:rsidRPr="00990C13">
              <w:rPr>
                <w:rFonts w:ascii="Times New Roman" w:eastAsia="Times New Roman" w:hAnsi="Times New Roman" w:cs="Times New Roman"/>
                <w:b/>
                <w:sz w:val="28"/>
                <w:szCs w:val="20"/>
                <w:lang w:val="en-GB" w:eastAsia="zh-CN"/>
              </w:rPr>
              <w:t xml:space="preserve">Characteristics and protection criteria for fixed service systems operating </w:t>
            </w:r>
            <w:r w:rsidRPr="00990C13">
              <w:rPr>
                <w:rFonts w:ascii="Times New Roman" w:eastAsia="Times New Roman" w:hAnsi="Times New Roman" w:cs="Times New Roman"/>
                <w:b/>
                <w:sz w:val="28"/>
                <w:szCs w:val="20"/>
                <w:lang w:val="en-GB" w:eastAsia="zh-CN"/>
              </w:rPr>
              <w:br/>
              <w:t>in the frequency band 17.7- 19.7 GHz</w:t>
            </w:r>
          </w:p>
        </w:tc>
      </w:tr>
    </w:tbl>
    <w:p w14:paraId="6C11800A" w14:textId="77777777" w:rsidR="00990C13" w:rsidRPr="00990C13" w:rsidRDefault="00990C13" w:rsidP="00990C13">
      <w:pPr>
        <w:tabs>
          <w:tab w:val="left" w:pos="1134"/>
          <w:tab w:val="left" w:pos="1871"/>
          <w:tab w:val="left" w:pos="2268"/>
        </w:tabs>
        <w:overflowPunct w:val="0"/>
        <w:autoSpaceDE w:val="0"/>
        <w:autoSpaceDN w:val="0"/>
        <w:adjustRightInd w:val="0"/>
        <w:spacing w:before="280" w:line="240" w:lineRule="auto"/>
        <w:jc w:val="left"/>
        <w:textAlignment w:val="baseline"/>
        <w:rPr>
          <w:rFonts w:ascii="Times New Roman" w:eastAsia="Times New Roman" w:hAnsi="Times New Roman" w:cs="Times New Roman"/>
          <w:sz w:val="24"/>
          <w:szCs w:val="20"/>
          <w:lang w:val="en-GB" w:eastAsia="zh-CN"/>
        </w:rPr>
      </w:pPr>
      <w:r w:rsidRPr="00990C13">
        <w:rPr>
          <w:rFonts w:ascii="Times New Roman" w:eastAsia="Times New Roman" w:hAnsi="Times New Roman" w:cs="Times New Roman"/>
          <w:sz w:val="24"/>
          <w:szCs w:val="20"/>
          <w:lang w:val="en-GB" w:eastAsia="zh-CN"/>
        </w:rPr>
        <w:t xml:space="preserve">Working Party (WP) 5C thanks WP 4A for their liaison statements contained in Document </w:t>
      </w:r>
      <w:hyperlink r:id="rId20" w:history="1">
        <w:r w:rsidRPr="00990C13">
          <w:rPr>
            <w:rFonts w:ascii="Times New Roman" w:eastAsia="Times New Roman" w:hAnsi="Times New Roman" w:cs="Times New Roman"/>
            <w:color w:val="0000FF" w:themeColor="hyperlink"/>
            <w:sz w:val="24"/>
            <w:szCs w:val="20"/>
            <w:u w:val="single"/>
            <w:lang w:val="en-GB" w:eastAsia="zh-CN"/>
          </w:rPr>
          <w:t>5C/130</w:t>
        </w:r>
      </w:hyperlink>
      <w:r w:rsidRPr="00990C13">
        <w:rPr>
          <w:rFonts w:ascii="Times New Roman" w:eastAsia="Times New Roman" w:hAnsi="Times New Roman" w:cs="Times New Roman"/>
          <w:sz w:val="24"/>
          <w:szCs w:val="20"/>
          <w:lang w:val="en-GB" w:eastAsia="zh-CN"/>
        </w:rPr>
        <w:t xml:space="preserve"> on its preparations for WRC-23 agenda item 1.19. WP 5C previously liaised in Document </w:t>
      </w:r>
      <w:hyperlink r:id="rId21" w:history="1">
        <w:r w:rsidRPr="00990C13">
          <w:rPr>
            <w:rFonts w:ascii="Times New Roman" w:eastAsia="Times New Roman" w:hAnsi="Times New Roman" w:cs="Times New Roman"/>
            <w:color w:val="0000FF" w:themeColor="hyperlink"/>
            <w:spacing w:val="-2"/>
            <w:sz w:val="24"/>
            <w:szCs w:val="20"/>
            <w:u w:val="single"/>
            <w:lang w:val="en-GB"/>
          </w:rPr>
          <w:t>4A/44</w:t>
        </w:r>
      </w:hyperlink>
      <w:r w:rsidRPr="00990C13">
        <w:rPr>
          <w:rFonts w:ascii="Times New Roman" w:eastAsia="Times New Roman" w:hAnsi="Times New Roman" w:cs="Times New Roman"/>
          <w:sz w:val="24"/>
          <w:szCs w:val="20"/>
          <w:lang w:val="en-GB" w:eastAsia="zh-CN"/>
        </w:rPr>
        <w:t xml:space="preserve"> information on technical and operational characteristics, as well as protection criteria, with respect to systems operating in the fixed service (FS) in the frequency band 17.7-19.7 GHz.</w:t>
      </w:r>
    </w:p>
    <w:p w14:paraId="7669DE7D" w14:textId="77777777" w:rsidR="00990C13" w:rsidRPr="00990C13" w:rsidRDefault="00990C13" w:rsidP="00990C13">
      <w:pPr>
        <w:tabs>
          <w:tab w:val="left" w:pos="1134"/>
          <w:tab w:val="left" w:pos="1871"/>
          <w:tab w:val="left" w:pos="2268"/>
        </w:tabs>
        <w:overflowPunct w:val="0"/>
        <w:autoSpaceDE w:val="0"/>
        <w:autoSpaceDN w:val="0"/>
        <w:adjustRightInd w:val="0"/>
        <w:spacing w:before="120" w:after="360" w:line="240" w:lineRule="auto"/>
        <w:jc w:val="left"/>
        <w:textAlignment w:val="baseline"/>
        <w:rPr>
          <w:rFonts w:ascii="Times New Roman" w:eastAsia="Times New Roman" w:hAnsi="Times New Roman" w:cs="Times New Roman"/>
          <w:spacing w:val="-2"/>
          <w:sz w:val="24"/>
          <w:szCs w:val="20"/>
          <w:lang w:val="en-GB" w:eastAsia="zh-CN"/>
        </w:rPr>
      </w:pPr>
      <w:r w:rsidRPr="00990C13">
        <w:rPr>
          <w:rFonts w:ascii="Times New Roman" w:eastAsia="Times New Roman" w:hAnsi="Times New Roman" w:cs="Times New Roman"/>
          <w:spacing w:val="-2"/>
          <w:sz w:val="24"/>
          <w:szCs w:val="20"/>
          <w:lang w:val="en-GB" w:eastAsia="zh-CN"/>
        </w:rPr>
        <w:t>WP 5C has received contributions containing information on additional fixed service parameters operating in the 17.7-19.7 GHz band.  This information should be taken into account, along with the information previously provided by WP 5C, in the sharing studies for WRC-23 agenda item 1.19.</w:t>
      </w:r>
    </w:p>
    <w:p w14:paraId="5689601D" w14:textId="77777777" w:rsidR="00990C13" w:rsidRPr="00990C13" w:rsidRDefault="00990C13" w:rsidP="00990C13">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eastAsia="zh-CN"/>
        </w:rPr>
      </w:pPr>
      <w:r w:rsidRPr="00990C13">
        <w:rPr>
          <w:rFonts w:ascii="Times New Roman Bold" w:eastAsia="Times New Roman" w:hAnsi="Times New Roman Bold" w:cs="Times New Roman"/>
          <w:b/>
          <w:sz w:val="20"/>
          <w:szCs w:val="20"/>
          <w:lang w:val="en-GB" w:eastAsia="zh-CN"/>
        </w:rPr>
        <w:t>Additional FS parameters for 17.7-19.7 GHz</w:t>
      </w:r>
    </w:p>
    <w:tbl>
      <w:tblPr>
        <w:tblStyle w:val="TableGrid4"/>
        <w:tblW w:w="0" w:type="auto"/>
        <w:jc w:val="center"/>
        <w:tblLook w:val="04A0" w:firstRow="1" w:lastRow="0" w:firstColumn="1" w:lastColumn="0" w:noHBand="0" w:noVBand="1"/>
      </w:tblPr>
      <w:tblGrid>
        <w:gridCol w:w="2970"/>
        <w:gridCol w:w="4140"/>
      </w:tblGrid>
      <w:tr w:rsidR="00990C13" w:rsidRPr="00990C13" w14:paraId="57D5F1A7" w14:textId="77777777" w:rsidTr="00BF34B7">
        <w:trPr>
          <w:jc w:val="center"/>
        </w:trPr>
        <w:tc>
          <w:tcPr>
            <w:tcW w:w="2970" w:type="dxa"/>
          </w:tcPr>
          <w:p w14:paraId="6F39185E"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Modulation</w:t>
            </w:r>
          </w:p>
        </w:tc>
        <w:tc>
          <w:tcPr>
            <w:tcW w:w="4140" w:type="dxa"/>
          </w:tcPr>
          <w:p w14:paraId="7C68B433"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4QAM – 4096QAM</w:t>
            </w:r>
          </w:p>
        </w:tc>
      </w:tr>
      <w:tr w:rsidR="00990C13" w:rsidRPr="00990C13" w14:paraId="30C46AB1" w14:textId="77777777" w:rsidTr="00BF34B7">
        <w:trPr>
          <w:jc w:val="center"/>
        </w:trPr>
        <w:tc>
          <w:tcPr>
            <w:tcW w:w="2970" w:type="dxa"/>
          </w:tcPr>
          <w:p w14:paraId="45A46783"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Channel spacing and receiver noise bandwidth (MHz)</w:t>
            </w:r>
          </w:p>
        </w:tc>
        <w:tc>
          <w:tcPr>
            <w:tcW w:w="4140" w:type="dxa"/>
          </w:tcPr>
          <w:p w14:paraId="4F23F03E"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1.25, 1.75, 2.5, 3.5, 5, 7, 7.5, 10, 13.75, 20, 27.5, 30, 40, 50, 55, 60, 110, 220</w:t>
            </w:r>
          </w:p>
        </w:tc>
      </w:tr>
      <w:tr w:rsidR="00990C13" w:rsidRPr="00990C13" w14:paraId="6767E5EA" w14:textId="77777777" w:rsidTr="00BF34B7">
        <w:trPr>
          <w:jc w:val="center"/>
        </w:trPr>
        <w:tc>
          <w:tcPr>
            <w:tcW w:w="2970" w:type="dxa"/>
          </w:tcPr>
          <w:p w14:paraId="7A3DDEEA"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TX output power range (dBW)</w:t>
            </w:r>
          </w:p>
        </w:tc>
        <w:tc>
          <w:tcPr>
            <w:tcW w:w="4140" w:type="dxa"/>
          </w:tcPr>
          <w:p w14:paraId="329DB650"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-40~0</w:t>
            </w:r>
          </w:p>
        </w:tc>
      </w:tr>
      <w:tr w:rsidR="00990C13" w:rsidRPr="00990C13" w14:paraId="2D4FD38F" w14:textId="77777777" w:rsidTr="00BF34B7">
        <w:trPr>
          <w:jc w:val="center"/>
        </w:trPr>
        <w:tc>
          <w:tcPr>
            <w:tcW w:w="2970" w:type="dxa"/>
          </w:tcPr>
          <w:p w14:paraId="17EC2D75"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Feeder/multiplexer loss range (dB)</w:t>
            </w:r>
          </w:p>
        </w:tc>
        <w:tc>
          <w:tcPr>
            <w:tcW w:w="4140" w:type="dxa"/>
          </w:tcPr>
          <w:p w14:paraId="5A98A71C"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0~9.3</w:t>
            </w:r>
          </w:p>
        </w:tc>
      </w:tr>
      <w:tr w:rsidR="00990C13" w:rsidRPr="00990C13" w14:paraId="63C283E9" w14:textId="77777777" w:rsidTr="00BF34B7">
        <w:trPr>
          <w:jc w:val="center"/>
        </w:trPr>
        <w:tc>
          <w:tcPr>
            <w:tcW w:w="2970" w:type="dxa"/>
          </w:tcPr>
          <w:p w14:paraId="6A73EE7C"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Antenna gain range (dBi)</w:t>
            </w:r>
          </w:p>
        </w:tc>
        <w:tc>
          <w:tcPr>
            <w:tcW w:w="4140" w:type="dxa"/>
          </w:tcPr>
          <w:p w14:paraId="7C910D92"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32~48</w:t>
            </w:r>
          </w:p>
        </w:tc>
      </w:tr>
      <w:tr w:rsidR="00990C13" w:rsidRPr="00990C13" w14:paraId="7205BC46" w14:textId="77777777" w:rsidTr="00BF34B7">
        <w:trPr>
          <w:jc w:val="center"/>
        </w:trPr>
        <w:tc>
          <w:tcPr>
            <w:tcW w:w="2970" w:type="dxa"/>
          </w:tcPr>
          <w:p w14:paraId="384B74CF"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Receiver noise figure typical (dB)</w:t>
            </w:r>
          </w:p>
        </w:tc>
        <w:tc>
          <w:tcPr>
            <w:tcW w:w="4140" w:type="dxa"/>
          </w:tcPr>
          <w:p w14:paraId="41CD0A02"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5</w:t>
            </w:r>
          </w:p>
        </w:tc>
      </w:tr>
      <w:tr w:rsidR="00990C13" w:rsidRPr="00990C13" w14:paraId="1AE23F7F" w14:textId="77777777" w:rsidTr="00BF34B7">
        <w:trPr>
          <w:jc w:val="center"/>
        </w:trPr>
        <w:tc>
          <w:tcPr>
            <w:tcW w:w="2970" w:type="dxa"/>
          </w:tcPr>
          <w:p w14:paraId="6114C98E"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Antenna Pattern</w:t>
            </w:r>
          </w:p>
        </w:tc>
        <w:tc>
          <w:tcPr>
            <w:tcW w:w="4140" w:type="dxa"/>
          </w:tcPr>
          <w:p w14:paraId="75853DCD"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Rec. ITU-R F.699 for single-entry interference</w:t>
            </w:r>
          </w:p>
          <w:p w14:paraId="13A0CCEC"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Rec. ITU-R F.1245 for aggregate interference</w:t>
            </w:r>
          </w:p>
        </w:tc>
      </w:tr>
    </w:tbl>
    <w:p w14:paraId="74AAA2BB" w14:textId="77777777" w:rsidR="00990C13" w:rsidRPr="00990C13" w:rsidRDefault="00990C13" w:rsidP="00990C13">
      <w:pPr>
        <w:overflowPunct w:val="0"/>
        <w:autoSpaceDE w:val="0"/>
        <w:autoSpaceDN w:val="0"/>
        <w:adjustRightInd w:val="0"/>
        <w:spacing w:line="240" w:lineRule="auto"/>
        <w:jc w:val="left"/>
        <w:textAlignment w:val="baseline"/>
        <w:rPr>
          <w:rFonts w:ascii="Times New Roman" w:eastAsia="Times New Roman" w:hAnsi="Times New Roman" w:cs="Times New Roman"/>
          <w:sz w:val="20"/>
          <w:szCs w:val="20"/>
          <w:lang w:val="en-GB" w:eastAsia="zh-CN"/>
        </w:rPr>
      </w:pPr>
    </w:p>
    <w:p w14:paraId="5131D798" w14:textId="7657CCFA" w:rsidR="00990C13" w:rsidRPr="00990C13" w:rsidDel="00935BA1" w:rsidRDefault="00990C13" w:rsidP="00990C13">
      <w:pPr>
        <w:keepNext/>
        <w:keepLines/>
        <w:tabs>
          <w:tab w:val="left" w:pos="1134"/>
          <w:tab w:val="left" w:pos="1871"/>
          <w:tab w:val="left" w:pos="2268"/>
        </w:tabs>
        <w:overflowPunct w:val="0"/>
        <w:autoSpaceDE w:val="0"/>
        <w:autoSpaceDN w:val="0"/>
        <w:adjustRightInd w:val="0"/>
        <w:spacing w:before="120" w:line="240" w:lineRule="auto"/>
        <w:jc w:val="left"/>
        <w:textAlignment w:val="baseline"/>
        <w:rPr>
          <w:del w:id="25" w:author="USA" w:date="2021-02-04T21:41:00Z"/>
          <w:rFonts w:ascii="Times New Roman" w:eastAsia="Times New Roman" w:hAnsi="Times New Roman" w:cs="Times New Roman"/>
          <w:iCs/>
          <w:sz w:val="24"/>
          <w:szCs w:val="20"/>
          <w:lang w:val="en-GB"/>
        </w:rPr>
      </w:pPr>
      <w:del w:id="26" w:author="USA" w:date="2021-02-04T21:41:00Z">
        <w:r w:rsidRPr="00990C13" w:rsidDel="00935BA1">
          <w:rPr>
            <w:rFonts w:ascii="Times New Roman" w:eastAsia="Times New Roman" w:hAnsi="Times New Roman" w:cs="Times New Roman"/>
            <w:sz w:val="24"/>
            <w:szCs w:val="20"/>
            <w:lang w:val="en-GB" w:eastAsia="zh-CN"/>
          </w:rPr>
          <w:delText xml:space="preserve">The system characteristics provided above may be used by WP 4A for WRC-23 agenda item 1.19. </w:delText>
        </w:r>
        <w:r w:rsidRPr="00990C13" w:rsidDel="00935BA1">
          <w:rPr>
            <w:rFonts w:ascii="Times New Roman" w:eastAsia="Times New Roman" w:hAnsi="Times New Roman" w:cs="Times New Roman"/>
            <w:iCs/>
            <w:sz w:val="24"/>
            <w:szCs w:val="20"/>
            <w:lang w:val="en-GB"/>
          </w:rPr>
          <w:delText>Studies using this information should be assessed on the basis that these parameters are put forward by WP 5C to facilitate the work for WRC-23; and these values may be updated in the future based on inputs to WP 5C.</w:delText>
        </w:r>
      </w:del>
    </w:p>
    <w:p w14:paraId="0028BF35" w14:textId="39C15EF6" w:rsidR="00990C13" w:rsidRPr="00990C13" w:rsidDel="00935BA1" w:rsidRDefault="00990C13" w:rsidP="00990C13">
      <w:pPr>
        <w:tabs>
          <w:tab w:val="left" w:pos="1134"/>
          <w:tab w:val="left" w:pos="1871"/>
          <w:tab w:val="left" w:pos="2268"/>
        </w:tabs>
        <w:overflowPunct w:val="0"/>
        <w:autoSpaceDE w:val="0"/>
        <w:autoSpaceDN w:val="0"/>
        <w:adjustRightInd w:val="0"/>
        <w:spacing w:before="120" w:line="240" w:lineRule="auto"/>
        <w:jc w:val="left"/>
        <w:textAlignment w:val="baseline"/>
        <w:rPr>
          <w:del w:id="27" w:author="USA" w:date="2021-02-04T21:41:00Z"/>
          <w:rFonts w:ascii="Times New Roman" w:eastAsia="Times New Roman" w:hAnsi="Times New Roman" w:cs="Times New Roman"/>
          <w:sz w:val="24"/>
          <w:szCs w:val="20"/>
          <w:lang w:val="en-GB" w:eastAsia="zh-CN"/>
        </w:rPr>
      </w:pPr>
      <w:del w:id="28" w:author="USA" w:date="2021-02-04T21:41:00Z">
        <w:r w:rsidRPr="00990C13" w:rsidDel="00935BA1">
          <w:rPr>
            <w:rFonts w:ascii="Times New Roman" w:eastAsia="Times New Roman" w:hAnsi="Times New Roman" w:cs="Times New Roman"/>
            <w:sz w:val="24"/>
            <w:szCs w:val="20"/>
            <w:shd w:val="clear" w:color="auto" w:fill="FFFFFF"/>
            <w:lang w:val="en-GB"/>
          </w:rPr>
          <w:delText xml:space="preserve">WP 5С would like to mention that it has considered the administrative circular </w:delText>
        </w:r>
        <w:r w:rsidRPr="00990C13" w:rsidDel="00935BA1">
          <w:rPr>
            <w:rFonts w:ascii="Times New Roman" w:eastAsia="Times New Roman" w:hAnsi="Times New Roman" w:cs="Times New Roman"/>
            <w:sz w:val="24"/>
            <w:szCs w:val="20"/>
            <w:lang w:val="en-GB"/>
          </w:rPr>
          <w:fldChar w:fldCharType="begin"/>
        </w:r>
        <w:r w:rsidRPr="00990C13" w:rsidDel="00935BA1">
          <w:rPr>
            <w:rFonts w:ascii="Times New Roman" w:eastAsia="Times New Roman" w:hAnsi="Times New Roman" w:cs="Times New Roman"/>
            <w:sz w:val="24"/>
            <w:szCs w:val="20"/>
            <w:lang w:val="en-GB"/>
          </w:rPr>
          <w:delInstrText xml:space="preserve"> HYPERLINK "https://www.itu.int/md/R00-CACE-CIR-0955/en" </w:delInstrText>
        </w:r>
        <w:r w:rsidRPr="00990C13" w:rsidDel="00935BA1">
          <w:rPr>
            <w:rFonts w:ascii="Times New Roman" w:eastAsia="Times New Roman" w:hAnsi="Times New Roman" w:cs="Times New Roman"/>
            <w:sz w:val="24"/>
            <w:szCs w:val="20"/>
            <w:lang w:val="en-GB"/>
          </w:rPr>
          <w:fldChar w:fldCharType="separate"/>
        </w:r>
        <w:r w:rsidRPr="00990C13" w:rsidDel="00935BA1">
          <w:rPr>
            <w:rFonts w:ascii="Times New Roman" w:eastAsia="Times New Roman" w:hAnsi="Times New Roman" w:cs="Times New Roman"/>
            <w:color w:val="0000FF" w:themeColor="hyperlink"/>
            <w:sz w:val="24"/>
            <w:szCs w:val="20"/>
            <w:u w:val="single"/>
            <w:shd w:val="clear" w:color="auto" w:fill="FFFFFF"/>
            <w:lang w:val="en-GB"/>
          </w:rPr>
          <w:delText>CACE/955</w:delText>
        </w:r>
        <w:r w:rsidRPr="00990C13" w:rsidDel="00935BA1">
          <w:rPr>
            <w:rFonts w:ascii="Times New Roman" w:eastAsia="Times New Roman" w:hAnsi="Times New Roman" w:cs="Times New Roman"/>
            <w:color w:val="0000FF" w:themeColor="hyperlink"/>
            <w:sz w:val="24"/>
            <w:szCs w:val="20"/>
            <w:u w:val="single"/>
            <w:shd w:val="clear" w:color="auto" w:fill="FFFFFF"/>
            <w:lang w:val="en-GB"/>
          </w:rPr>
          <w:fldChar w:fldCharType="end"/>
        </w:r>
        <w:r w:rsidRPr="00990C13" w:rsidDel="00935BA1">
          <w:rPr>
            <w:rFonts w:ascii="Times New Roman" w:eastAsia="Times New Roman" w:hAnsi="Times New Roman" w:cs="Times New Roman"/>
            <w:sz w:val="24"/>
            <w:szCs w:val="20"/>
            <w:shd w:val="clear" w:color="auto" w:fill="FFFFFF"/>
            <w:lang w:val="en-GB"/>
          </w:rPr>
          <w:delText xml:space="preserve"> dated 18 September 2020 which encourages administrations to provide their contributions on technical characteristics, operational parameters and protection criteria for services to support the work on relevant WRC-23 agenda items to the contributing Working Parties dealing with these services. WP 5С will take into account any additional information received from the membership related to this administrative circular as well as any other available information in the BR databases together with any information in ITU-R Recommendations and Reports and further liaise with the responsible or contributing groups by the requested deadline.</w:delText>
        </w:r>
      </w:del>
    </w:p>
    <w:p w14:paraId="363C17B1" w14:textId="0658BF35" w:rsidR="00990C13" w:rsidRPr="00990C13" w:rsidRDefault="00990C13" w:rsidP="00990C13">
      <w:pPr>
        <w:tabs>
          <w:tab w:val="left" w:pos="1134"/>
          <w:tab w:val="left" w:pos="1871"/>
          <w:tab w:val="left" w:pos="2268"/>
        </w:tabs>
        <w:overflowPunct w:val="0"/>
        <w:autoSpaceDE w:val="0"/>
        <w:autoSpaceDN w:val="0"/>
        <w:adjustRightInd w:val="0"/>
        <w:spacing w:before="120" w:after="360" w:line="240" w:lineRule="auto"/>
        <w:jc w:val="left"/>
        <w:textAlignment w:val="baseline"/>
        <w:rPr>
          <w:rFonts w:ascii="Times New Roman" w:eastAsia="Times New Roman" w:hAnsi="Times New Roman" w:cs="Times New Roman"/>
          <w:sz w:val="24"/>
          <w:szCs w:val="20"/>
          <w:lang w:val="en-GB" w:eastAsia="zh-CN"/>
        </w:rPr>
      </w:pPr>
      <w:r w:rsidRPr="00990C13">
        <w:rPr>
          <w:rFonts w:ascii="Times New Roman" w:eastAsia="Times New Roman" w:hAnsi="Times New Roman" w:cs="Times New Roman"/>
          <w:sz w:val="24"/>
          <w:szCs w:val="20"/>
          <w:lang w:val="en-GB" w:eastAsia="zh-CN"/>
        </w:rPr>
        <w:t>WP 5C requests to be kept informed on the progress of the studies under WRC-23 agenda item 1.19</w:t>
      </w:r>
      <w:del w:id="29" w:author="USA" w:date="2021-02-04T21:41:00Z">
        <w:r w:rsidRPr="00990C13" w:rsidDel="00935BA1">
          <w:rPr>
            <w:rFonts w:ascii="Times New Roman" w:eastAsia="Times New Roman" w:hAnsi="Times New Roman" w:cs="Times New Roman"/>
            <w:sz w:val="24"/>
            <w:szCs w:val="20"/>
            <w:lang w:val="en-GB" w:eastAsia="zh-CN"/>
          </w:rPr>
          <w:delText xml:space="preserve"> and will provide to WP 4A any relevant updated information as noted above,</w:delText>
        </w:r>
        <w:r w:rsidRPr="00990C13" w:rsidDel="00935BA1">
          <w:rPr>
            <w:rFonts w:ascii="Times New Roman" w:eastAsia="Times New Roman" w:hAnsi="Times New Roman" w:cs="Times New Roman"/>
            <w:sz w:val="24"/>
            <w:szCs w:val="20"/>
            <w:lang w:val="en-GB"/>
          </w:rPr>
          <w:delText xml:space="preserve"> before the CPM deadline of 15 June 2021, for studies under this WRC-23 agenda item</w:delText>
        </w:r>
      </w:del>
      <w:r w:rsidRPr="00990C13">
        <w:rPr>
          <w:rFonts w:ascii="Times New Roman" w:eastAsia="Times New Roman" w:hAnsi="Times New Roman" w:cs="Times New Roman"/>
          <w:sz w:val="24"/>
          <w:szCs w:val="20"/>
          <w:lang w:val="en-GB"/>
        </w:rPr>
        <w:t xml:space="preserve">. The next meeting of WP 5C is currently scheduled for </w:t>
      </w:r>
      <w:ins w:id="30" w:author="USA" w:date="2021-02-04T21:41:00Z">
        <w:r w:rsidR="00935BA1">
          <w:rPr>
            <w:rFonts w:ascii="Times New Roman" w:eastAsia="Times New Roman" w:hAnsi="Times New Roman" w:cs="Times New Roman"/>
            <w:sz w:val="24"/>
            <w:szCs w:val="20"/>
            <w:lang w:val="en-GB"/>
          </w:rPr>
          <w:t>[date]</w:t>
        </w:r>
      </w:ins>
      <w:del w:id="31" w:author="USA" w:date="2021-02-04T21:41:00Z">
        <w:r w:rsidRPr="00990C13" w:rsidDel="00935BA1">
          <w:rPr>
            <w:rFonts w:ascii="Times New Roman" w:eastAsia="Times New Roman" w:hAnsi="Times New Roman" w:cs="Times New Roman"/>
            <w:sz w:val="24"/>
            <w:szCs w:val="20"/>
            <w:lang w:val="en-GB"/>
          </w:rPr>
          <w:delText>3–14 May</w:delText>
        </w:r>
      </w:del>
      <w:r w:rsidRPr="00990C13">
        <w:rPr>
          <w:rFonts w:ascii="Times New Roman" w:eastAsia="Times New Roman" w:hAnsi="Times New Roman" w:cs="Times New Roman"/>
          <w:sz w:val="24"/>
          <w:szCs w:val="20"/>
          <w:lang w:val="en-GB"/>
        </w:rPr>
        <w:t xml:space="preserve"> 2021.</w:t>
      </w: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290"/>
      </w:tblGrid>
      <w:tr w:rsidR="00990C13" w:rsidRPr="00990C13" w14:paraId="68C6D6CB" w14:textId="77777777" w:rsidTr="00BF34B7">
        <w:tc>
          <w:tcPr>
            <w:tcW w:w="9360" w:type="dxa"/>
            <w:gridSpan w:val="2"/>
          </w:tcPr>
          <w:p w14:paraId="3A65A710" w14:textId="77777777" w:rsidR="00990C13" w:rsidRPr="00990C13" w:rsidRDefault="00990C13" w:rsidP="00990C13">
            <w:pPr>
              <w:tabs>
                <w:tab w:val="left" w:pos="1134"/>
                <w:tab w:val="left" w:pos="1871"/>
                <w:tab w:val="left" w:pos="2268"/>
              </w:tabs>
              <w:overflowPunct w:val="0"/>
              <w:autoSpaceDE w:val="0"/>
              <w:autoSpaceDN w:val="0"/>
              <w:adjustRightInd w:val="0"/>
              <w:spacing w:before="120" w:after="240"/>
              <w:textAlignment w:val="baseline"/>
              <w:rPr>
                <w:rFonts w:ascii="Times New Roman" w:hAnsi="Times New Roman"/>
                <w:sz w:val="24"/>
                <w:lang w:val="en-GB"/>
              </w:rPr>
            </w:pPr>
            <w:r w:rsidRPr="00990C13">
              <w:rPr>
                <w:rFonts w:ascii="Times New Roman" w:hAnsi="Times New Roman"/>
                <w:b/>
                <w:sz w:val="24"/>
                <w:lang w:val="en-GB"/>
              </w:rPr>
              <w:t>Status:</w:t>
            </w:r>
            <w:r w:rsidRPr="00990C13">
              <w:rPr>
                <w:rFonts w:ascii="Times New Roman" w:hAnsi="Times New Roman"/>
                <w:sz w:val="24"/>
                <w:lang w:val="en-GB"/>
              </w:rPr>
              <w:tab/>
              <w:t>For action</w:t>
            </w:r>
          </w:p>
        </w:tc>
      </w:tr>
      <w:tr w:rsidR="00990C13" w:rsidRPr="00990C13" w14:paraId="1B084322" w14:textId="77777777" w:rsidTr="00BF34B7">
        <w:tc>
          <w:tcPr>
            <w:tcW w:w="5070" w:type="dxa"/>
          </w:tcPr>
          <w:p w14:paraId="2F2B1C9D" w14:textId="77777777" w:rsidR="00990C13" w:rsidRPr="00990C13" w:rsidRDefault="00990C13" w:rsidP="00990C13">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lang w:val="en-GB"/>
              </w:rPr>
            </w:pPr>
            <w:r w:rsidRPr="00990C13">
              <w:rPr>
                <w:rFonts w:ascii="Times New Roman" w:hAnsi="Times New Roman"/>
                <w:b/>
                <w:bCs/>
                <w:sz w:val="24"/>
                <w:lang w:val="en-GB"/>
              </w:rPr>
              <w:lastRenderedPageBreak/>
              <w:t>Contact:</w:t>
            </w:r>
            <w:r w:rsidRPr="00990C13">
              <w:rPr>
                <w:rFonts w:ascii="Times New Roman" w:hAnsi="Times New Roman"/>
                <w:sz w:val="24"/>
                <w:lang w:val="en-GB"/>
              </w:rPr>
              <w:tab/>
            </w:r>
            <w:r w:rsidRPr="00990C13">
              <w:rPr>
                <w:rFonts w:ascii="Times New Roman" w:hAnsi="Times New Roman"/>
                <w:sz w:val="24"/>
                <w:highlight w:val="yellow"/>
                <w:lang w:val="en-GB"/>
              </w:rPr>
              <w:t>Name</w:t>
            </w:r>
          </w:p>
        </w:tc>
        <w:tc>
          <w:tcPr>
            <w:tcW w:w="4290" w:type="dxa"/>
          </w:tcPr>
          <w:p w14:paraId="23F577F9" w14:textId="77777777" w:rsidR="00990C13" w:rsidRPr="00990C13" w:rsidRDefault="00990C13" w:rsidP="00990C13">
            <w:pPr>
              <w:tabs>
                <w:tab w:val="left" w:pos="1134"/>
                <w:tab w:val="left" w:pos="1871"/>
                <w:tab w:val="left" w:pos="2268"/>
              </w:tabs>
              <w:overflowPunct w:val="0"/>
              <w:autoSpaceDE w:val="0"/>
              <w:autoSpaceDN w:val="0"/>
              <w:adjustRightInd w:val="0"/>
              <w:spacing w:before="120"/>
              <w:textAlignment w:val="baseline"/>
              <w:rPr>
                <w:rFonts w:ascii="Times New Roman" w:hAnsi="Times New Roman"/>
                <w:bCs/>
                <w:sz w:val="24"/>
                <w:lang w:val="en-GB"/>
              </w:rPr>
            </w:pPr>
            <w:r w:rsidRPr="00990C13">
              <w:rPr>
                <w:rFonts w:ascii="Times New Roman" w:hAnsi="Times New Roman"/>
                <w:b/>
                <w:sz w:val="24"/>
                <w:lang w:val="en-GB"/>
              </w:rPr>
              <w:t xml:space="preserve">E-mail: </w:t>
            </w:r>
            <w:r w:rsidRPr="00990C13">
              <w:rPr>
                <w:rFonts w:ascii="Times New Roman" w:hAnsi="Times New Roman"/>
                <w:b/>
                <w:sz w:val="24"/>
                <w:lang w:val="en-GB"/>
              </w:rPr>
              <w:tab/>
            </w:r>
            <w:r w:rsidRPr="00990C13">
              <w:rPr>
                <w:rFonts w:ascii="Times New Roman" w:hAnsi="Times New Roman"/>
                <w:bCs/>
                <w:sz w:val="24"/>
                <w:highlight w:val="yellow"/>
                <w:lang w:val="en-GB"/>
              </w:rPr>
              <w:t>EMAIL</w:t>
            </w:r>
            <w:r w:rsidRPr="00990C13">
              <w:rPr>
                <w:rFonts w:ascii="Times New Roman" w:hAnsi="Times New Roman"/>
                <w:bCs/>
                <w:sz w:val="24"/>
                <w:lang w:val="en-GB"/>
              </w:rPr>
              <w:t xml:space="preserve"> </w:t>
            </w:r>
          </w:p>
        </w:tc>
      </w:tr>
    </w:tbl>
    <w:p w14:paraId="27042141" w14:textId="77777777" w:rsidR="00990C13" w:rsidRPr="00990C13" w:rsidRDefault="00990C13" w:rsidP="00990C13">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647C9367" w14:textId="77777777" w:rsidR="00990C13" w:rsidRPr="00990C13" w:rsidRDefault="00990C13" w:rsidP="00990C13">
      <w:pPr>
        <w:tabs>
          <w:tab w:val="left" w:pos="1134"/>
          <w:tab w:val="left" w:pos="1871"/>
          <w:tab w:val="left" w:pos="2268"/>
        </w:tabs>
        <w:overflowPunct w:val="0"/>
        <w:autoSpaceDE w:val="0"/>
        <w:autoSpaceDN w:val="0"/>
        <w:adjustRightInd w:val="0"/>
        <w:spacing w:before="120" w:line="240" w:lineRule="auto"/>
        <w:textAlignment w:val="baseline"/>
        <w:rPr>
          <w:rFonts w:ascii="Times New Roman" w:eastAsia="Times New Roman" w:hAnsi="Times New Roman" w:cs="Times New Roman"/>
          <w:sz w:val="24"/>
          <w:szCs w:val="20"/>
          <w:lang w:val="en-GB" w:eastAsia="zh-CN"/>
        </w:rPr>
      </w:pPr>
      <w:r w:rsidRPr="00990C13">
        <w:rPr>
          <w:rFonts w:ascii="Times New Roman" w:eastAsia="Times New Roman" w:hAnsi="Times New Roman" w:cs="Times New Roman"/>
          <w:sz w:val="24"/>
          <w:szCs w:val="20"/>
          <w:lang w:val="en-GB"/>
        </w:rPr>
        <w:t>______________</w:t>
      </w:r>
    </w:p>
    <w:p w14:paraId="03F1C618" w14:textId="77777777" w:rsidR="00AD11AC" w:rsidRPr="00C772E0" w:rsidRDefault="00AD11AC" w:rsidP="00AD11AC">
      <w:pPr>
        <w:spacing w:line="240" w:lineRule="auto"/>
        <w:jc w:val="left"/>
        <w:rPr>
          <w:rFonts w:ascii="Times New Roman" w:eastAsia="Times New Roman" w:hAnsi="Times New Roman" w:cs="Times New Roman"/>
          <w:caps/>
          <w:sz w:val="28"/>
          <w:szCs w:val="20"/>
          <w:lang w:val="en-GB"/>
        </w:rPr>
      </w:pPr>
    </w:p>
    <w:sectPr w:rsidR="00AD11AC" w:rsidRPr="00C772E0" w:rsidSect="0066476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67FC0" w14:textId="77777777" w:rsidR="00B842B7" w:rsidRDefault="00B842B7" w:rsidP="00CE02A7">
      <w:pPr>
        <w:spacing w:line="240" w:lineRule="auto"/>
      </w:pPr>
      <w:r>
        <w:separator/>
      </w:r>
    </w:p>
  </w:endnote>
  <w:endnote w:type="continuationSeparator" w:id="0">
    <w:p w14:paraId="066DCE79" w14:textId="77777777" w:rsidR="00B842B7" w:rsidRDefault="00B842B7" w:rsidP="00CE02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ABF324" w14:textId="77777777" w:rsidR="00B842B7" w:rsidRDefault="00B842B7" w:rsidP="00CE02A7">
      <w:pPr>
        <w:spacing w:line="240" w:lineRule="auto"/>
      </w:pPr>
      <w:r>
        <w:separator/>
      </w:r>
    </w:p>
  </w:footnote>
  <w:footnote w:type="continuationSeparator" w:id="0">
    <w:p w14:paraId="6282A9B5" w14:textId="77777777" w:rsidR="00B842B7" w:rsidRDefault="00B842B7" w:rsidP="00CE02A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E1CBA"/>
    <w:multiLevelType w:val="hybridMultilevel"/>
    <w:tmpl w:val="A484E2E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26179A"/>
    <w:multiLevelType w:val="hybridMultilevel"/>
    <w:tmpl w:val="3ADA4210"/>
    <w:lvl w:ilvl="0" w:tplc="BA34EF4E">
      <w:start w:val="5"/>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8C0907"/>
    <w:multiLevelType w:val="hybridMultilevel"/>
    <w:tmpl w:val="5A5CE01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1C588F"/>
    <w:multiLevelType w:val="hybridMultilevel"/>
    <w:tmpl w:val="4BB0377E"/>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DBD"/>
    <w:rsid w:val="0007544C"/>
    <w:rsid w:val="00081DBD"/>
    <w:rsid w:val="000E5E30"/>
    <w:rsid w:val="00147401"/>
    <w:rsid w:val="00161D6E"/>
    <w:rsid w:val="001F787A"/>
    <w:rsid w:val="002576A8"/>
    <w:rsid w:val="002C0A6E"/>
    <w:rsid w:val="002F12F7"/>
    <w:rsid w:val="00324551"/>
    <w:rsid w:val="004472F6"/>
    <w:rsid w:val="004E1D4A"/>
    <w:rsid w:val="00584484"/>
    <w:rsid w:val="005D38E6"/>
    <w:rsid w:val="00601772"/>
    <w:rsid w:val="00612028"/>
    <w:rsid w:val="00664766"/>
    <w:rsid w:val="006829D2"/>
    <w:rsid w:val="00692ACF"/>
    <w:rsid w:val="006B0EE7"/>
    <w:rsid w:val="006B46BF"/>
    <w:rsid w:val="006C08F1"/>
    <w:rsid w:val="006F60BC"/>
    <w:rsid w:val="006F7912"/>
    <w:rsid w:val="00707529"/>
    <w:rsid w:val="00774AB5"/>
    <w:rsid w:val="00793DFA"/>
    <w:rsid w:val="007C207C"/>
    <w:rsid w:val="007D502C"/>
    <w:rsid w:val="00816689"/>
    <w:rsid w:val="008355D3"/>
    <w:rsid w:val="008540B9"/>
    <w:rsid w:val="00873065"/>
    <w:rsid w:val="00935BA1"/>
    <w:rsid w:val="00944760"/>
    <w:rsid w:val="00982480"/>
    <w:rsid w:val="00990C13"/>
    <w:rsid w:val="00993125"/>
    <w:rsid w:val="009A1871"/>
    <w:rsid w:val="009B7B41"/>
    <w:rsid w:val="00A0397C"/>
    <w:rsid w:val="00A34D8D"/>
    <w:rsid w:val="00A97769"/>
    <w:rsid w:val="00AB21BE"/>
    <w:rsid w:val="00AD11AC"/>
    <w:rsid w:val="00B32104"/>
    <w:rsid w:val="00B403A2"/>
    <w:rsid w:val="00B7314F"/>
    <w:rsid w:val="00B81BD1"/>
    <w:rsid w:val="00B842B7"/>
    <w:rsid w:val="00BF4110"/>
    <w:rsid w:val="00C31397"/>
    <w:rsid w:val="00C52AF3"/>
    <w:rsid w:val="00C57FF2"/>
    <w:rsid w:val="00C772E0"/>
    <w:rsid w:val="00C937EA"/>
    <w:rsid w:val="00CC2068"/>
    <w:rsid w:val="00CC230C"/>
    <w:rsid w:val="00CE02A7"/>
    <w:rsid w:val="00D316E3"/>
    <w:rsid w:val="00D3545B"/>
    <w:rsid w:val="00D80AAA"/>
    <w:rsid w:val="00D94DC9"/>
    <w:rsid w:val="00E36B65"/>
    <w:rsid w:val="00E43BCF"/>
    <w:rsid w:val="00E50607"/>
    <w:rsid w:val="00E56A26"/>
    <w:rsid w:val="00EE4B90"/>
    <w:rsid w:val="00EF1555"/>
    <w:rsid w:val="00F217DB"/>
    <w:rsid w:val="00F86EAC"/>
    <w:rsid w:val="00F96E6C"/>
    <w:rsid w:val="00FB6EE7"/>
    <w:rsid w:val="00FF0F7D"/>
    <w:rsid w:val="27A159E9"/>
    <w:rsid w:val="5ADF3D36"/>
    <w:rsid w:val="7BF818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30CA0"/>
  <w15:docId w15:val="{290FB05D-6B19-4E98-BC81-E3773077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4766"/>
  </w:style>
  <w:style w:type="paragraph" w:styleId="Heading1">
    <w:name w:val="heading 1"/>
    <w:basedOn w:val="Normal"/>
    <w:next w:val="Normal"/>
    <w:link w:val="Heading1Char"/>
    <w:uiPriority w:val="9"/>
    <w:qFormat/>
    <w:rsid w:val="00B403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1DB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o"/>
    <w:basedOn w:val="Normal"/>
    <w:link w:val="HeaderChar"/>
    <w:uiPriority w:val="99"/>
    <w:unhideWhenUsed/>
    <w:rsid w:val="00CE02A7"/>
    <w:pPr>
      <w:tabs>
        <w:tab w:val="center" w:pos="4680"/>
        <w:tab w:val="right" w:pos="9360"/>
      </w:tabs>
      <w:spacing w:line="240" w:lineRule="auto"/>
    </w:pPr>
  </w:style>
  <w:style w:type="character" w:customStyle="1" w:styleId="HeaderChar">
    <w:name w:val="Header Char"/>
    <w:aliases w:val="ho Char"/>
    <w:basedOn w:val="DefaultParagraphFont"/>
    <w:link w:val="Header"/>
    <w:uiPriority w:val="99"/>
    <w:rsid w:val="00CE02A7"/>
  </w:style>
  <w:style w:type="paragraph" w:styleId="Footer">
    <w:name w:val="footer"/>
    <w:basedOn w:val="Normal"/>
    <w:link w:val="FooterChar"/>
    <w:uiPriority w:val="99"/>
    <w:unhideWhenUsed/>
    <w:rsid w:val="00CE02A7"/>
    <w:pPr>
      <w:tabs>
        <w:tab w:val="center" w:pos="4680"/>
        <w:tab w:val="right" w:pos="9360"/>
      </w:tabs>
      <w:spacing w:line="240" w:lineRule="auto"/>
    </w:pPr>
  </w:style>
  <w:style w:type="character" w:customStyle="1" w:styleId="FooterChar">
    <w:name w:val="Footer Char"/>
    <w:basedOn w:val="DefaultParagraphFont"/>
    <w:link w:val="Footer"/>
    <w:uiPriority w:val="99"/>
    <w:rsid w:val="00CE02A7"/>
  </w:style>
  <w:style w:type="character" w:customStyle="1" w:styleId="Heading1Char">
    <w:name w:val="Heading 1 Char"/>
    <w:basedOn w:val="DefaultParagraphFont"/>
    <w:link w:val="Heading1"/>
    <w:uiPriority w:val="9"/>
    <w:rsid w:val="00B403A2"/>
    <w:rPr>
      <w:rFonts w:asciiTheme="majorHAnsi" w:eastAsiaTheme="majorEastAsia" w:hAnsiTheme="majorHAnsi" w:cstheme="majorBidi"/>
      <w:b/>
      <w:bCs/>
      <w:color w:val="365F91" w:themeColor="accent1" w:themeShade="BF"/>
      <w:sz w:val="28"/>
      <w:szCs w:val="28"/>
    </w:rPr>
  </w:style>
  <w:style w:type="paragraph" w:customStyle="1" w:styleId="TableNo">
    <w:name w:val="Table_No"/>
    <w:basedOn w:val="Normal"/>
    <w:next w:val="Normal"/>
    <w:link w:val="TableNoChar"/>
    <w:uiPriority w:val="99"/>
    <w:rsid w:val="00E43BCF"/>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pPr>
    <w:rPr>
      <w:rFonts w:ascii="Times New Roman" w:eastAsia="Times New Roman" w:hAnsi="Times New Roman" w:cs="Times New Roman"/>
      <w:sz w:val="24"/>
      <w:szCs w:val="20"/>
      <w:lang w:val="fr-FR"/>
    </w:rPr>
  </w:style>
  <w:style w:type="character" w:customStyle="1" w:styleId="TableNoChar">
    <w:name w:val="Table_No Char"/>
    <w:link w:val="TableNo"/>
    <w:uiPriority w:val="99"/>
    <w:rsid w:val="00E43BCF"/>
    <w:rPr>
      <w:rFonts w:ascii="Times New Roman" w:eastAsia="Times New Roman" w:hAnsi="Times New Roman" w:cs="Times New Roman"/>
      <w:sz w:val="24"/>
      <w:szCs w:val="20"/>
      <w:lang w:val="fr-FR"/>
    </w:rPr>
  </w:style>
  <w:style w:type="paragraph" w:customStyle="1" w:styleId="Tablehead">
    <w:name w:val="Table_head"/>
    <w:basedOn w:val="Normal"/>
    <w:next w:val="Normal"/>
    <w:link w:val="TableheadChar"/>
    <w:uiPriority w:val="99"/>
    <w:rsid w:val="00E43BC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pPr>
    <w:rPr>
      <w:rFonts w:ascii="Times New Roman" w:eastAsia="Times New Roman" w:hAnsi="Times New Roman" w:cs="Times New Roman"/>
      <w:b/>
      <w:szCs w:val="20"/>
      <w:lang w:val="fr-FR"/>
    </w:rPr>
  </w:style>
  <w:style w:type="paragraph" w:customStyle="1" w:styleId="Tabletitle">
    <w:name w:val="Table_title"/>
    <w:basedOn w:val="Normal"/>
    <w:next w:val="Tablehead"/>
    <w:link w:val="TabletitleChar"/>
    <w:uiPriority w:val="99"/>
    <w:rsid w:val="00E43BCF"/>
    <w:pPr>
      <w:keepNext/>
      <w:tabs>
        <w:tab w:val="left" w:pos="794"/>
        <w:tab w:val="left" w:pos="1191"/>
        <w:tab w:val="left" w:pos="1588"/>
        <w:tab w:val="left" w:pos="1985"/>
      </w:tabs>
      <w:overflowPunct w:val="0"/>
      <w:autoSpaceDE w:val="0"/>
      <w:autoSpaceDN w:val="0"/>
      <w:adjustRightInd w:val="0"/>
      <w:spacing w:after="120" w:line="240" w:lineRule="auto"/>
      <w:textAlignment w:val="baseline"/>
    </w:pPr>
    <w:rPr>
      <w:rFonts w:ascii="Times New Roman" w:eastAsia="Times New Roman" w:hAnsi="Times New Roman" w:cs="Times New Roman"/>
      <w:b/>
      <w:sz w:val="24"/>
      <w:szCs w:val="20"/>
      <w:lang w:val="fr-FR"/>
    </w:rPr>
  </w:style>
  <w:style w:type="character" w:customStyle="1" w:styleId="TabletitleChar">
    <w:name w:val="Table_title Char"/>
    <w:link w:val="Tabletitle"/>
    <w:uiPriority w:val="99"/>
    <w:rsid w:val="00E43BCF"/>
    <w:rPr>
      <w:rFonts w:ascii="Times New Roman" w:eastAsia="Times New Roman" w:hAnsi="Times New Roman" w:cs="Times New Roman"/>
      <w:b/>
      <w:sz w:val="24"/>
      <w:szCs w:val="20"/>
      <w:lang w:val="fr-FR"/>
    </w:rPr>
  </w:style>
  <w:style w:type="character" w:customStyle="1" w:styleId="TableheadChar">
    <w:name w:val="Table_head Char"/>
    <w:basedOn w:val="DefaultParagraphFont"/>
    <w:link w:val="Tablehead"/>
    <w:uiPriority w:val="99"/>
    <w:locked/>
    <w:rsid w:val="00E43BCF"/>
    <w:rPr>
      <w:rFonts w:ascii="Times New Roman" w:eastAsia="Times New Roman" w:hAnsi="Times New Roman" w:cs="Times New Roman"/>
      <w:b/>
      <w:szCs w:val="20"/>
      <w:lang w:val="fr-FR"/>
    </w:rPr>
  </w:style>
  <w:style w:type="paragraph" w:styleId="ListParagraph">
    <w:name w:val="List Paragraph"/>
    <w:basedOn w:val="Normal"/>
    <w:uiPriority w:val="34"/>
    <w:qFormat/>
    <w:rsid w:val="00E43BCF"/>
    <w:pPr>
      <w:ind w:left="720"/>
      <w:contextualSpacing/>
    </w:pPr>
  </w:style>
  <w:style w:type="paragraph" w:customStyle="1" w:styleId="Source">
    <w:name w:val="Source"/>
    <w:basedOn w:val="Normal"/>
    <w:next w:val="Normal"/>
    <w:rsid w:val="00E36B65"/>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rsid w:val="00E36B65"/>
    <w:pPr>
      <w:tabs>
        <w:tab w:val="left" w:pos="567"/>
        <w:tab w:val="left" w:pos="1701"/>
        <w:tab w:val="left" w:pos="2835"/>
      </w:tabs>
      <w:spacing w:before="240"/>
    </w:pPr>
    <w:rPr>
      <w:b w:val="0"/>
      <w:caps/>
    </w:rPr>
  </w:style>
  <w:style w:type="character" w:styleId="Hyperlink">
    <w:name w:val="Hyperlink"/>
    <w:basedOn w:val="DefaultParagraphFont"/>
    <w:uiPriority w:val="99"/>
    <w:unhideWhenUsed/>
    <w:rsid w:val="00944760"/>
    <w:rPr>
      <w:color w:val="0000FF" w:themeColor="hyperlink"/>
      <w:u w:val="single"/>
    </w:rPr>
  </w:style>
  <w:style w:type="paragraph" w:styleId="NoSpacing">
    <w:name w:val="No Spacing"/>
    <w:uiPriority w:val="1"/>
    <w:qFormat/>
    <w:rsid w:val="009A1871"/>
    <w:pPr>
      <w:spacing w:line="240" w:lineRule="auto"/>
    </w:pPr>
  </w:style>
  <w:style w:type="paragraph" w:customStyle="1" w:styleId="xmsonormal">
    <w:name w:val="x_msonormal"/>
    <w:basedOn w:val="Normal"/>
    <w:rsid w:val="009A1871"/>
    <w:pPr>
      <w:spacing w:line="240" w:lineRule="auto"/>
      <w:jc w:val="left"/>
    </w:pPr>
    <w:rPr>
      <w:rFonts w:ascii="Times New Roman" w:hAnsi="Times New Roman" w:cs="Times New Roman"/>
      <w:sz w:val="24"/>
      <w:szCs w:val="24"/>
    </w:rPr>
  </w:style>
  <w:style w:type="table" w:customStyle="1" w:styleId="TableGrid1">
    <w:name w:val="Table Grid1"/>
    <w:basedOn w:val="TableNormal"/>
    <w:next w:val="TableGrid"/>
    <w:rsid w:val="009A1871"/>
    <w:pPr>
      <w:spacing w:line="240" w:lineRule="auto"/>
      <w:jc w:val="left"/>
    </w:pPr>
    <w:rPr>
      <w:rFonts w:ascii="CG Times" w:eastAsiaTheme="minorEastAsia"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Normal"/>
    <w:next w:val="TableGrid"/>
    <w:rsid w:val="00AD11AC"/>
    <w:pPr>
      <w:spacing w:line="240" w:lineRule="auto"/>
      <w:jc w:val="left"/>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AD11AC"/>
    <w:pPr>
      <w:spacing w:line="240" w:lineRule="auto"/>
      <w:jc w:val="left"/>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AD11AC"/>
    <w:pPr>
      <w:spacing w:line="240" w:lineRule="auto"/>
      <w:jc w:val="left"/>
    </w:pPr>
    <w:rPr>
      <w:rFonts w:ascii="CG Times" w:eastAsia="Times New Roman" w:hAnsi="CG Times"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Normal"/>
    <w:rsid w:val="00AD11AC"/>
    <w:pPr>
      <w:spacing w:line="240" w:lineRule="auto"/>
      <w:jc w:val="left"/>
    </w:pPr>
    <w:rPr>
      <w:rFonts w:ascii="CG Times" w:eastAsia="Times New Roman" w:hAnsi="CG Times"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990C13"/>
    <w:pPr>
      <w:spacing w:line="240" w:lineRule="auto"/>
      <w:jc w:val="left"/>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248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24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tu.int/md/R19-WP5C-C-0135/en" TargetMode="External"/><Relationship Id="rId18" Type="http://schemas.openxmlformats.org/officeDocument/2006/relationships/hyperlink" Target="https://www.itu.int/dms_ties/itu-r/md/19/wp4a/c/R19-WP4A-C-0045!!MSW-E.docx" TargetMode="External"/><Relationship Id="rId3" Type="http://schemas.openxmlformats.org/officeDocument/2006/relationships/customXml" Target="../customXml/item3.xml"/><Relationship Id="rId21" Type="http://schemas.openxmlformats.org/officeDocument/2006/relationships/hyperlink" Target="https://www.itu.int/md/R19-WP4A-C-0044/en" TargetMode="Externa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yperlink" Target="https://www.itu.int/dms_ties/itu-r/md/19/wp5c/c/R19-WP5C-C-0131!!MSW-E.docx" TargetMode="External"/><Relationship Id="rId2" Type="http://schemas.openxmlformats.org/officeDocument/2006/relationships/customXml" Target="../customXml/item2.xml"/><Relationship Id="rId16" Type="http://schemas.openxmlformats.org/officeDocument/2006/relationships/hyperlink" Target="https://www.itu.int/dms_ties/itu-r/md/19/wp5c/c/R19-WP5C-C-0133!!MSW-E.docx" TargetMode="External"/><Relationship Id="rId20" Type="http://schemas.openxmlformats.org/officeDocument/2006/relationships/hyperlink" Target="http://www.itu.int/md/R19-WP5C-C-0130/e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mullinix@ctia.org"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itu.int/md/meetingdoc.asp?lang=en&amp;parent=R19-WP7B-C-0031" TargetMode="External"/><Relationship Id="rId23" Type="http://schemas.microsoft.com/office/2011/relationships/people" Target="people.xml"/><Relationship Id="rId10" Type="http://schemas.openxmlformats.org/officeDocument/2006/relationships/hyperlink" Target="https://www.itu.int/md/R19-WP5C-C-0135/en" TargetMode="External"/><Relationship Id="rId19" Type="http://schemas.openxmlformats.org/officeDocument/2006/relationships/hyperlink" Target="https://www.itu.int/dms_ties/itu-r/md/19/wp4a/c/R19-WP4A-C-0046!!MSW-E.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tu.int/md/R19-WP5C-C-0083/e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F0C34F958F8F4280A9BCB307EAFF9D" ma:contentTypeVersion="13" ma:contentTypeDescription="Create a new document." ma:contentTypeScope="" ma:versionID="0bf6890721a3a3969ab405b027d785b5">
  <xsd:schema xmlns:xsd="http://www.w3.org/2001/XMLSchema" xmlns:xs="http://www.w3.org/2001/XMLSchema" xmlns:p="http://schemas.microsoft.com/office/2006/metadata/properties" xmlns:ns2="bda85abd-f79d-4654-9409-a381b876f834" xmlns:ns3="71db92ef-6cd6-48f6-b3e7-a8fd5c259805" targetNamespace="http://schemas.microsoft.com/office/2006/metadata/properties" ma:root="true" ma:fieldsID="5a81ce70ecdaf5428524ee01afeb2e48" ns2:_="" ns3:_="">
    <xsd:import namespace="bda85abd-f79d-4654-9409-a381b876f834"/>
    <xsd:import namespace="71db92ef-6cd6-48f6-b3e7-a8fd5c259805"/>
    <xsd:element name="properties">
      <xsd:complexType>
        <xsd:sequence>
          <xsd:element name="documentManagement">
            <xsd:complexType>
              <xsd:all>
                <xsd:element ref="ns2:Document_x0020_Number"/>
                <xsd:element ref="ns3:Publish_x0020_Date"/>
                <xsd:element ref="ns3:Document_x0020_Type" minOccurs="0"/>
                <xsd:element ref="ns3:Document_x0020_Status"/>
                <xsd:element ref="ns3:Author_x0028_s_x0029_" minOccurs="0"/>
                <xsd:element ref="ns3:Working_x0020_Parties" minOccurs="0"/>
                <xsd:element ref="ns2:Approved_x0020_GU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85abd-f79d-4654-9409-a381b876f834" elementFormDefault="qualified">
    <xsd:import namespace="http://schemas.microsoft.com/office/2006/documentManagement/types"/>
    <xsd:import namespace="http://schemas.microsoft.com/office/infopath/2007/PartnerControls"/>
    <xsd:element name="Document_x0020_Number" ma:index="1" ma:displayName="Document Title" ma:internalName="Document_x0020_Number">
      <xsd:simpleType>
        <xsd:restriction base="dms:Text">
          <xsd:maxLength value="255"/>
        </xsd:restriction>
      </xsd:simpleType>
    </xsd:element>
    <xsd:element name="Approved_x0020_GUID" ma:index="8" nillable="true" ma:displayName="Approved GUID" ma:internalName="Approved_x0020_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1db92ef-6cd6-48f6-b3e7-a8fd5c259805" elementFormDefault="qualified">
    <xsd:import namespace="http://schemas.microsoft.com/office/2006/documentManagement/types"/>
    <xsd:import namespace="http://schemas.microsoft.com/office/infopath/2007/PartnerControls"/>
    <xsd:element name="Publish_x0020_Date" ma:index="2" ma:displayName="Publish Date" ma:default="[today]" ma:format="DateOnly" ma:internalName="Publish_x0020_Date">
      <xsd:simpleType>
        <xsd:restriction base="dms:DateTime"/>
      </xsd:simpleType>
    </xsd:element>
    <xsd:element name="Document_x0020_Type" ma:index="3" nillable="true" ma:displayName="Document Type" ma:default="Input Document" ma:format="Dropdown" ma:internalName="Document_x0020_Type">
      <xsd:simpleType>
        <xsd:restriction base="dms:Choice">
          <xsd:enumeration value="Input Document"/>
          <xsd:enumeration value="Admin Document"/>
          <xsd:enumeration value="Working Document"/>
          <xsd:enumeration value="Agenda"/>
          <xsd:enumeration value="Minutes"/>
          <xsd:enumeration value="Work Plan"/>
          <xsd:enumeration value="Member List"/>
        </xsd:restriction>
      </xsd:simpleType>
    </xsd:element>
    <xsd:element name="Document_x0020_Status" ma:index="4" ma:displayName="Document Status" ma:default="Working" ma:description="If set to Approved, this document is viewable by all visitors." ma:format="Dropdown" ma:internalName="Document_x0020_Status">
      <xsd:simpleType>
        <xsd:restriction base="dms:Choice">
          <xsd:enumeration value="Working"/>
          <xsd:enumeration value="Approved"/>
          <xsd:enumeration value="Archived"/>
        </xsd:restriction>
      </xsd:simpleType>
    </xsd:element>
    <xsd:element name="Author_x0028_s_x0029_" ma:index="5" nillable="true" ma:displayName="Author(s)" ma:list="{8aeca92e-3ed0-44da-b5c5-c6c67be4dd3b}" ma:internalName="Author_x0028_s_x0029_" ma:showField="Full_x0020_Name" ma:web="71db92ef-6cd6-48f6-b3e7-a8fd5c259805">
      <xsd:complexType>
        <xsd:complexContent>
          <xsd:extension base="dms:MultiChoiceLookup">
            <xsd:sequence>
              <xsd:element name="Value" type="dms:Lookup" maxOccurs="unbounded" minOccurs="0" nillable="true"/>
            </xsd:sequence>
          </xsd:extension>
        </xsd:complexContent>
      </xsd:complexType>
    </xsd:element>
    <xsd:element name="Working_x0020_Parties" ma:index="6" nillable="true" ma:displayName="Working Parties" ma:default="US SG7" ma:internalName="Working_x0020_Parties" ma:requiredMultiChoice="true">
      <xsd:complexType>
        <xsd:complexContent>
          <xsd:extension base="dms:MultiChoice">
            <xsd:sequence>
              <xsd:element name="Value" maxOccurs="unbounded" minOccurs="0" nillable="true">
                <xsd:simpleType>
                  <xsd:restriction base="dms:Choice">
                    <xsd:enumeration value="US SG7"/>
                    <xsd:enumeration value="WP 7A"/>
                    <xsd:enumeration value="WP 7B"/>
                    <xsd:enumeration value="WP 7C"/>
                    <xsd:enumeration value="WP 7D"/>
                  </xsd:restriction>
                </xsd:simpleType>
              </xsd:element>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7" ma:displayName="Document Number"/>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_x0020_Date xmlns="71db92ef-6cd6-48f6-b3e7-a8fd5c259805">2020-12-04T05:00:00+00:00</Publish_x0020_Date>
    <Working_x0020_Parties xmlns="71db92ef-6cd6-48f6-b3e7-a8fd5c259805">
      <Value>WP 7B</Value>
    </Working_x0020_Parties>
    <Document_x0020_Type xmlns="71db92ef-6cd6-48f6-b3e7-a8fd5c259805">Working Document</Document_x0020_Type>
    <Document_x0020_Status xmlns="71db92ef-6cd6-48f6-b3e7-a8fd5c259805">Working</Document_x0020_Status>
    <Document_x0020_Number xmlns="bda85abd-f79d-4654-9409-a381b876f834">Preliminary draft new Recommendation ITU-R SA.[IMT-EESS/SRS COORDINATION</Document_x0020_Number>
    <Approved_x0020_GUID xmlns="bda85abd-f79d-4654-9409-a381b876f834" xsi:nil="true"/>
    <Author_x0028_s_x0029_ xmlns="71db92ef-6cd6-48f6-b3e7-a8fd5c259805">
      <Value>168</Value>
    </Author_x0028_s_x0029_>
  </documentManagement>
</p:properties>
</file>

<file path=customXml/itemProps1.xml><?xml version="1.0" encoding="utf-8"?>
<ds:datastoreItem xmlns:ds="http://schemas.openxmlformats.org/officeDocument/2006/customXml" ds:itemID="{C195C256-3F6B-4328-ACEA-3CB695B063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85abd-f79d-4654-9409-a381b876f834"/>
    <ds:schemaRef ds:uri="71db92ef-6cd6-48f6-b3e7-a8fd5c2598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51F9D3-B25E-45ED-9118-589E387BBF6F}">
  <ds:schemaRefs>
    <ds:schemaRef ds:uri="http://schemas.microsoft.com/sharepoint/v3/contenttype/forms"/>
  </ds:schemaRefs>
</ds:datastoreItem>
</file>

<file path=customXml/itemProps3.xml><?xml version="1.0" encoding="utf-8"?>
<ds:datastoreItem xmlns:ds="http://schemas.openxmlformats.org/officeDocument/2006/customXml" ds:itemID="{673D9219-701E-4803-A95A-344ED4A0F772}">
  <ds:schemaRefs>
    <ds:schemaRef ds:uri="http://schemas.microsoft.com/office/2006/metadata/properties"/>
    <ds:schemaRef ds:uri="71db92ef-6cd6-48f6-b3e7-a8fd5c259805"/>
    <ds:schemaRef ds:uri="bda85abd-f79d-4654-9409-a381b876f83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1906</Words>
  <Characters>10865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US7B015_FS</vt:lpstr>
    </vt:vector>
  </TitlesOfParts>
  <Company>NASA/ODIN</Company>
  <LinksUpToDate>false</LinksUpToDate>
  <CharactersWithSpaces>12746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US7B015_FS</dc:title>
  <dc:subject/>
  <dc:creator>LMIT-ODIN</dc:creator>
  <cp:keywords/>
  <dc:description/>
  <cp:lastModifiedBy>USA</cp:lastModifiedBy>
  <cp:revision>2</cp:revision>
  <dcterms:created xsi:type="dcterms:W3CDTF">2021-02-05T20:43:00Z</dcterms:created>
  <dcterms:modified xsi:type="dcterms:W3CDTF">2021-02-05T20:43:00Z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0x010100E1F0C34F958F8F4280A9BCB307EAFF9D</vt:lpwstr>
  </property>
  <property fmtid="{D5CDD505-2E9C-101B-9397-08002B2CF9AE}" pid="3" name="Author Test">
    <vt:lpwstr>368;#</vt:lpwstr>
  </property>
</Properties>
</file>