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7"/>
        <w:gridCol w:w="5186"/>
      </w:tblGrid>
      <w:tr w:rsidR="00A33454" w:rsidRPr="00A33454" w14:paraId="0D3B48E8" w14:textId="77777777" w:rsidTr="00F45D7A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37019E5" w14:textId="77777777" w:rsidR="00A33454" w:rsidRPr="00A33454" w:rsidRDefault="00A33454" w:rsidP="00A33454">
            <w:pPr>
              <w:tabs>
                <w:tab w:val="center" w:pos="4680"/>
              </w:tabs>
              <w:suppressAutoHyphens/>
              <w:spacing w:before="0"/>
              <w:jc w:val="center"/>
              <w:rPr>
                <w:b/>
                <w:spacing w:val="-3"/>
                <w:szCs w:val="24"/>
              </w:rPr>
            </w:pPr>
            <w:r w:rsidRPr="00A33454">
              <w:rPr>
                <w:b/>
              </w:rPr>
              <w:br w:type="page"/>
            </w:r>
            <w:r w:rsidRPr="00A33454">
              <w:rPr>
                <w:b/>
                <w:spacing w:val="-3"/>
                <w:szCs w:val="24"/>
              </w:rPr>
              <w:t>U.S. Radiocommunications Sector</w:t>
            </w:r>
          </w:p>
          <w:p w14:paraId="2E9E62A6" w14:textId="77777777" w:rsidR="00A33454" w:rsidRPr="00A33454" w:rsidRDefault="00A33454" w:rsidP="00A33454">
            <w:pPr>
              <w:keepNext/>
              <w:keepLines/>
              <w:spacing w:before="0" w:after="120"/>
              <w:jc w:val="center"/>
              <w:rPr>
                <w:b/>
                <w:spacing w:val="-3"/>
                <w:szCs w:val="24"/>
              </w:rPr>
            </w:pPr>
            <w:r w:rsidRPr="00A33454">
              <w:rPr>
                <w:b/>
                <w:spacing w:val="-3"/>
                <w:szCs w:val="24"/>
              </w:rPr>
              <w:t>Fact Sheet</w:t>
            </w:r>
          </w:p>
        </w:tc>
      </w:tr>
      <w:tr w:rsidR="00A33454" w:rsidRPr="00A33454" w14:paraId="19DAC9E9" w14:textId="77777777" w:rsidTr="00F45D7A">
        <w:trPr>
          <w:trHeight w:val="723"/>
        </w:trPr>
        <w:tc>
          <w:tcPr>
            <w:tcW w:w="4207" w:type="dxa"/>
            <w:tcBorders>
              <w:left w:val="double" w:sz="6" w:space="0" w:color="auto"/>
            </w:tcBorders>
          </w:tcPr>
          <w:p w14:paraId="3668B483" w14:textId="77777777" w:rsidR="00A33454" w:rsidRPr="00A33454" w:rsidRDefault="00A33454" w:rsidP="00A33454">
            <w:pPr>
              <w:spacing w:after="120"/>
              <w:ind w:left="900" w:right="144" w:hanging="756"/>
              <w:rPr>
                <w:szCs w:val="24"/>
              </w:rPr>
            </w:pPr>
            <w:r w:rsidRPr="00A33454">
              <w:rPr>
                <w:b/>
                <w:szCs w:val="24"/>
              </w:rPr>
              <w:t>Working Party:</w:t>
            </w:r>
            <w:r w:rsidRPr="00A33454">
              <w:rPr>
                <w:szCs w:val="24"/>
              </w:rPr>
              <w:t xml:space="preserve">  ITU-R WP 5C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69E1E353" w14:textId="00EDDB77" w:rsidR="00A33454" w:rsidRPr="00A33454" w:rsidRDefault="00A33454" w:rsidP="00444A28">
            <w:pPr>
              <w:spacing w:after="120"/>
              <w:ind w:left="144" w:right="144"/>
              <w:rPr>
                <w:szCs w:val="24"/>
              </w:rPr>
            </w:pPr>
            <w:r w:rsidRPr="00A33454">
              <w:rPr>
                <w:b/>
                <w:szCs w:val="24"/>
              </w:rPr>
              <w:t>Document No:</w:t>
            </w:r>
            <w:r w:rsidRPr="00A33454">
              <w:rPr>
                <w:szCs w:val="24"/>
              </w:rPr>
              <w:t xml:space="preserve">  USWP5C</w:t>
            </w:r>
            <w:ins w:id="0" w:author="USA" w:date="2021-02-08T11:56:00Z">
              <w:r w:rsidR="00444A28">
                <w:rPr>
                  <w:szCs w:val="24"/>
                </w:rPr>
                <w:t>23</w:t>
              </w:r>
            </w:ins>
            <w:r w:rsidRPr="00A33454">
              <w:rPr>
                <w:szCs w:val="24"/>
              </w:rPr>
              <w:t>_10_</w:t>
            </w:r>
            <w:del w:id="1" w:author="USA" w:date="2021-02-08T11:56:00Z">
              <w:r w:rsidRPr="00A33454" w:rsidDel="00444A28">
                <w:rPr>
                  <w:szCs w:val="24"/>
                </w:rPr>
                <w:delText>F</w:delText>
              </w:r>
              <w:r w:rsidDel="00444A28">
                <w:rPr>
                  <w:szCs w:val="24"/>
                </w:rPr>
                <w:delText>irst Draft</w:delText>
              </w:r>
            </w:del>
            <w:ins w:id="2" w:author="USA" w:date="2021-02-08T11:56:00Z">
              <w:r w:rsidR="00444A28">
                <w:rPr>
                  <w:szCs w:val="24"/>
                </w:rPr>
                <w:t>rev1</w:t>
              </w:r>
            </w:ins>
            <w:bookmarkStart w:id="3" w:name="_GoBack"/>
            <w:bookmarkEnd w:id="3"/>
          </w:p>
        </w:tc>
      </w:tr>
      <w:tr w:rsidR="00A33454" w:rsidRPr="00A33454" w14:paraId="400CB8B1" w14:textId="77777777" w:rsidTr="00F45D7A">
        <w:trPr>
          <w:trHeight w:val="378"/>
        </w:trPr>
        <w:tc>
          <w:tcPr>
            <w:tcW w:w="4207" w:type="dxa"/>
            <w:tcBorders>
              <w:left w:val="double" w:sz="6" w:space="0" w:color="auto"/>
            </w:tcBorders>
          </w:tcPr>
          <w:p w14:paraId="7980B28D" w14:textId="77777777" w:rsidR="00A33454" w:rsidRPr="00A33454" w:rsidRDefault="00A33454" w:rsidP="00A33454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A33454">
              <w:rPr>
                <w:b/>
                <w:szCs w:val="24"/>
                <w:lang w:val="pt-BR"/>
              </w:rPr>
              <w:t>Ref:</w:t>
            </w:r>
            <w:r w:rsidRPr="00A33454">
              <w:rPr>
                <w:szCs w:val="24"/>
                <w:lang w:val="pt-BR"/>
              </w:rPr>
              <w:tab/>
              <w:t>WP 5C Document 5C/102/141 and WP 5B Docuement 5B/223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594ED34B" w14:textId="25C6F128" w:rsidR="00A33454" w:rsidRPr="00A33454" w:rsidRDefault="00A33454" w:rsidP="00A33454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A33454">
              <w:rPr>
                <w:b/>
                <w:szCs w:val="24"/>
              </w:rPr>
              <w:t>Date:</w:t>
            </w:r>
            <w:r w:rsidRPr="00A33454">
              <w:rPr>
                <w:szCs w:val="24"/>
              </w:rPr>
              <w:t xml:space="preserve"> </w:t>
            </w:r>
            <w:r>
              <w:rPr>
                <w:szCs w:val="24"/>
              </w:rPr>
              <w:t>8</w:t>
            </w:r>
            <w:r w:rsidRPr="00A33454">
              <w:rPr>
                <w:szCs w:val="24"/>
                <w:vertAlign w:val="superscript"/>
              </w:rPr>
              <w:t>th</w:t>
            </w:r>
            <w:r>
              <w:rPr>
                <w:szCs w:val="24"/>
              </w:rPr>
              <w:t xml:space="preserve"> February</w:t>
            </w:r>
            <w:r w:rsidRPr="00A33454">
              <w:rPr>
                <w:szCs w:val="24"/>
              </w:rPr>
              <w:t xml:space="preserve"> 2021</w:t>
            </w:r>
          </w:p>
        </w:tc>
      </w:tr>
      <w:tr w:rsidR="00A33454" w:rsidRPr="00A33454" w14:paraId="44C84205" w14:textId="77777777" w:rsidTr="00F45D7A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3162CFA" w14:textId="4C48C4D5" w:rsidR="00A33454" w:rsidRPr="00A33454" w:rsidRDefault="00A33454" w:rsidP="00A33454">
            <w:pPr>
              <w:spacing w:before="0" w:after="120"/>
              <w:ind w:left="187"/>
              <w:rPr>
                <w:szCs w:val="24"/>
              </w:rPr>
            </w:pPr>
            <w:r w:rsidRPr="00A33454">
              <w:rPr>
                <w:b/>
                <w:bCs/>
                <w:szCs w:val="24"/>
              </w:rPr>
              <w:t>Document Title:</w:t>
            </w:r>
            <w:r w:rsidRPr="00A33454">
              <w:rPr>
                <w:bCs/>
                <w:szCs w:val="24"/>
              </w:rPr>
              <w:t xml:space="preserve"> Fixed Service </w:t>
            </w:r>
            <w:r w:rsidR="00B12BB1">
              <w:rPr>
                <w:bCs/>
                <w:szCs w:val="24"/>
              </w:rPr>
              <w:t xml:space="preserve">technical and operational </w:t>
            </w:r>
            <w:r w:rsidRPr="00A33454">
              <w:rPr>
                <w:bCs/>
                <w:szCs w:val="24"/>
              </w:rPr>
              <w:t>characteristics for use by WP 5B for their Agenda Item 1.8 studies.</w:t>
            </w:r>
          </w:p>
        </w:tc>
      </w:tr>
      <w:tr w:rsidR="00A33454" w:rsidRPr="00A33454" w14:paraId="7CC53D6C" w14:textId="77777777" w:rsidTr="00F45D7A">
        <w:trPr>
          <w:trHeight w:val="1960"/>
        </w:trPr>
        <w:tc>
          <w:tcPr>
            <w:tcW w:w="4207" w:type="dxa"/>
            <w:tcBorders>
              <w:left w:val="double" w:sz="6" w:space="0" w:color="auto"/>
            </w:tcBorders>
          </w:tcPr>
          <w:p w14:paraId="5199936E" w14:textId="77777777" w:rsidR="00A33454" w:rsidRPr="00A33454" w:rsidRDefault="00A33454" w:rsidP="00A33454">
            <w:pPr>
              <w:ind w:left="144" w:right="144"/>
              <w:rPr>
                <w:b/>
                <w:szCs w:val="24"/>
              </w:rPr>
            </w:pPr>
            <w:r w:rsidRPr="00A33454">
              <w:rPr>
                <w:b/>
                <w:szCs w:val="24"/>
              </w:rPr>
              <w:t>Author(s)/Contributors(s):</w:t>
            </w:r>
          </w:p>
          <w:p w14:paraId="0BB9C618" w14:textId="77777777" w:rsidR="00A33454" w:rsidRPr="00A33454" w:rsidRDefault="00A33454" w:rsidP="00A33454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70F1461B" w14:textId="77777777" w:rsidR="00A33454" w:rsidRPr="00A33454" w:rsidRDefault="00A33454" w:rsidP="00A33454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eastAsia="Calibri"/>
                <w:bCs/>
                <w:iCs/>
                <w:szCs w:val="24"/>
              </w:rPr>
            </w:pPr>
            <w:r w:rsidRPr="00A33454">
              <w:rPr>
                <w:bCs/>
                <w:iCs/>
                <w:szCs w:val="24"/>
              </w:rPr>
              <w:t xml:space="preserve">Name:  </w:t>
            </w:r>
            <w:r w:rsidRPr="00A33454">
              <w:rPr>
                <w:rFonts w:eastAsia="Calibri"/>
                <w:bCs/>
                <w:iCs/>
                <w:szCs w:val="24"/>
              </w:rPr>
              <w:t>Don Nellis</w:t>
            </w:r>
          </w:p>
          <w:p w14:paraId="731B6D45" w14:textId="77777777" w:rsidR="00A33454" w:rsidRPr="00A33454" w:rsidRDefault="00A33454" w:rsidP="00A33454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A33454">
              <w:rPr>
                <w:bCs/>
                <w:iCs/>
                <w:szCs w:val="24"/>
              </w:rPr>
              <w:t xml:space="preserve">Org:  </w:t>
            </w:r>
            <w:r w:rsidRPr="00A33454">
              <w:rPr>
                <w:rFonts w:eastAsia="Calibri"/>
                <w:bCs/>
                <w:iCs/>
                <w:szCs w:val="24"/>
              </w:rPr>
              <w:t>Federal Aviation Administration</w:t>
            </w:r>
          </w:p>
          <w:p w14:paraId="7E3BECD2" w14:textId="77777777" w:rsidR="00A33454" w:rsidRPr="00A33454" w:rsidRDefault="00A33454" w:rsidP="00A33454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5BF91EC3" w14:textId="77777777" w:rsidR="00A33454" w:rsidRPr="00A33454" w:rsidRDefault="00A33454" w:rsidP="00A33454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A33454">
              <w:rPr>
                <w:bCs/>
                <w:iCs/>
                <w:szCs w:val="24"/>
              </w:rPr>
              <w:t>Name:  Michael Neale</w:t>
            </w:r>
          </w:p>
          <w:p w14:paraId="7F1DFD05" w14:textId="77777777" w:rsidR="00A33454" w:rsidRPr="00A33454" w:rsidRDefault="00A33454" w:rsidP="00A33454">
            <w:pPr>
              <w:spacing w:before="0"/>
              <w:ind w:left="122" w:right="144"/>
              <w:rPr>
                <w:szCs w:val="24"/>
              </w:rPr>
            </w:pPr>
            <w:r w:rsidRPr="00A33454">
              <w:rPr>
                <w:bCs/>
                <w:iCs/>
                <w:szCs w:val="24"/>
              </w:rPr>
              <w:t>Org:</w:t>
            </w:r>
            <w:r w:rsidRPr="00A33454">
              <w:rPr>
                <w:szCs w:val="24"/>
              </w:rPr>
              <w:t xml:space="preserve">  ACES Corporation for the FAA</w:t>
            </w:r>
          </w:p>
          <w:p w14:paraId="3C80B562" w14:textId="77777777" w:rsidR="00A33454" w:rsidRPr="00A33454" w:rsidRDefault="00A33454" w:rsidP="00A33454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30BB4127" w14:textId="77777777" w:rsidR="00A33454" w:rsidRPr="00A33454" w:rsidRDefault="00A33454" w:rsidP="00A33454">
            <w:pPr>
              <w:spacing w:before="0"/>
              <w:ind w:left="122" w:right="144"/>
              <w:rPr>
                <w:szCs w:val="24"/>
              </w:rPr>
            </w:pPr>
          </w:p>
          <w:p w14:paraId="1ABF32C3" w14:textId="77777777" w:rsidR="00A33454" w:rsidRPr="00A33454" w:rsidRDefault="00A33454" w:rsidP="00A33454">
            <w:pPr>
              <w:spacing w:before="0"/>
              <w:ind w:left="122" w:right="144"/>
              <w:rPr>
                <w:szCs w:val="24"/>
              </w:rPr>
            </w:pPr>
          </w:p>
          <w:p w14:paraId="340B2228" w14:textId="77777777" w:rsidR="00A33454" w:rsidRPr="00A33454" w:rsidRDefault="00A33454" w:rsidP="00A33454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2A2A1EAA" w14:textId="77777777" w:rsidR="00A33454" w:rsidRPr="00A33454" w:rsidRDefault="00A33454" w:rsidP="00A33454">
            <w:pPr>
              <w:spacing w:before="0"/>
              <w:ind w:left="122" w:right="144"/>
              <w:rPr>
                <w:szCs w:val="24"/>
              </w:rPr>
            </w:pPr>
          </w:p>
          <w:p w14:paraId="2CE73A33" w14:textId="77777777" w:rsidR="00A33454" w:rsidRPr="00A33454" w:rsidRDefault="00A33454" w:rsidP="00A33454">
            <w:pPr>
              <w:spacing w:before="0"/>
              <w:ind w:left="122" w:right="144"/>
              <w:rPr>
                <w:szCs w:val="24"/>
              </w:rPr>
            </w:pPr>
          </w:p>
          <w:p w14:paraId="3DB07338" w14:textId="77777777" w:rsidR="00A33454" w:rsidRPr="00A33454" w:rsidRDefault="00A33454" w:rsidP="00A33454">
            <w:pPr>
              <w:spacing w:before="0"/>
              <w:ind w:right="144"/>
              <w:rPr>
                <w:bCs/>
                <w:iCs/>
                <w:szCs w:val="24"/>
              </w:rPr>
            </w:pP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35410A21" w14:textId="77777777" w:rsidR="00A33454" w:rsidRPr="00A33454" w:rsidRDefault="00A33454" w:rsidP="00A33454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1B2E6537" w14:textId="77777777" w:rsidR="00A33454" w:rsidRPr="00A33454" w:rsidRDefault="00A33454" w:rsidP="00A33454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DED9E8F" w14:textId="77777777" w:rsidR="00A33454" w:rsidRPr="00A33454" w:rsidRDefault="00A33454" w:rsidP="00A33454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A33454">
              <w:rPr>
                <w:bCs/>
                <w:color w:val="000000"/>
                <w:szCs w:val="24"/>
                <w:lang w:val="fr-FR"/>
              </w:rPr>
              <w:t>Phone</w:t>
            </w:r>
            <w:proofErr w:type="gramStart"/>
            <w:r w:rsidRPr="00A33454">
              <w:rPr>
                <w:bCs/>
                <w:color w:val="000000"/>
                <w:szCs w:val="24"/>
                <w:lang w:val="fr-FR"/>
              </w:rPr>
              <w:t xml:space="preserve">:  </w:t>
            </w:r>
            <w:r w:rsidRPr="00A33454">
              <w:rPr>
                <w:szCs w:val="24"/>
              </w:rPr>
              <w:t>(</w:t>
            </w:r>
            <w:proofErr w:type="gramEnd"/>
            <w:r w:rsidRPr="00A33454">
              <w:rPr>
                <w:szCs w:val="24"/>
              </w:rPr>
              <w:t>202) 267-9779</w:t>
            </w:r>
          </w:p>
          <w:p w14:paraId="7FE8BAE6" w14:textId="77777777" w:rsidR="00A33454" w:rsidRPr="00A33454" w:rsidRDefault="00A33454" w:rsidP="00A33454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A33454">
              <w:rPr>
                <w:bCs/>
                <w:color w:val="000000"/>
                <w:szCs w:val="24"/>
                <w:lang w:val="fr-FR"/>
              </w:rPr>
              <w:t xml:space="preserve">Email:  </w:t>
            </w:r>
            <w:hyperlink r:id="rId7" w:history="1">
              <w:r w:rsidRPr="00A33454">
                <w:rPr>
                  <w:color w:val="0000FF"/>
                  <w:szCs w:val="24"/>
                  <w:u w:val="single"/>
                </w:rPr>
                <w:t>Donald.Nellis@faa.gov</w:t>
              </w:r>
            </w:hyperlink>
          </w:p>
          <w:p w14:paraId="1E56F96D" w14:textId="77777777" w:rsidR="00A33454" w:rsidRPr="00A33454" w:rsidRDefault="00A33454" w:rsidP="00A33454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09AB856C" w14:textId="77777777" w:rsidR="00A33454" w:rsidRPr="00A33454" w:rsidRDefault="00A33454" w:rsidP="00A33454">
            <w:pPr>
              <w:spacing w:before="0"/>
              <w:ind w:left="144"/>
              <w:rPr>
                <w:szCs w:val="24"/>
              </w:rPr>
            </w:pPr>
            <w:r w:rsidRPr="00A33454">
              <w:rPr>
                <w:bCs/>
                <w:color w:val="000000"/>
                <w:szCs w:val="24"/>
                <w:lang w:val="fr-FR"/>
              </w:rPr>
              <w:t>Phone</w:t>
            </w:r>
            <w:proofErr w:type="gramStart"/>
            <w:r w:rsidRPr="00A33454">
              <w:rPr>
                <w:bCs/>
                <w:color w:val="000000"/>
                <w:szCs w:val="24"/>
                <w:lang w:val="fr-FR"/>
              </w:rPr>
              <w:t xml:space="preserve">:  </w:t>
            </w:r>
            <w:r w:rsidRPr="00A33454">
              <w:rPr>
                <w:szCs w:val="24"/>
              </w:rPr>
              <w:t>(</w:t>
            </w:r>
            <w:proofErr w:type="gramEnd"/>
            <w:r w:rsidRPr="00A33454">
              <w:rPr>
                <w:szCs w:val="24"/>
              </w:rPr>
              <w:t>858) 705-8978</w:t>
            </w:r>
          </w:p>
          <w:p w14:paraId="142A23E7" w14:textId="77777777" w:rsidR="00A33454" w:rsidRPr="00A33454" w:rsidRDefault="00A33454" w:rsidP="00A33454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A33454">
              <w:rPr>
                <w:bCs/>
                <w:color w:val="000000"/>
                <w:szCs w:val="24"/>
                <w:lang w:val="fr-FR"/>
              </w:rPr>
              <w:t xml:space="preserve">Email:  </w:t>
            </w:r>
            <w:hyperlink r:id="rId8" w:history="1">
              <w:r w:rsidRPr="00A33454">
                <w:rPr>
                  <w:color w:val="0000FF"/>
                  <w:szCs w:val="24"/>
                  <w:u w:val="single"/>
                  <w:lang w:val="fr-FR"/>
                </w:rPr>
                <w:t>michael.neale@aces-inc.com</w:t>
              </w:r>
            </w:hyperlink>
          </w:p>
          <w:p w14:paraId="2FB01A14" w14:textId="77777777" w:rsidR="00A33454" w:rsidRPr="00A33454" w:rsidRDefault="00A33454" w:rsidP="00A33454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1E53DD8" w14:textId="77777777" w:rsidR="00A33454" w:rsidRPr="00A33454" w:rsidRDefault="00A33454" w:rsidP="00A33454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22825360" w14:textId="77777777" w:rsidR="00A33454" w:rsidRPr="00A33454" w:rsidRDefault="00A33454" w:rsidP="00A33454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A33454" w:rsidRPr="00A33454" w14:paraId="2A72EE6F" w14:textId="77777777" w:rsidTr="00F45D7A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5D2573D" w14:textId="77777777" w:rsidR="00A33454" w:rsidRPr="00A33454" w:rsidRDefault="00A33454" w:rsidP="00A33454">
            <w:pPr>
              <w:jc w:val="both"/>
              <w:rPr>
                <w:szCs w:val="24"/>
              </w:rPr>
            </w:pPr>
            <w:r w:rsidRPr="00A33454">
              <w:rPr>
                <w:b/>
                <w:bCs/>
                <w:szCs w:val="24"/>
              </w:rPr>
              <w:t>Purpose/Objective:</w:t>
            </w:r>
            <w:r w:rsidRPr="00A33454">
              <w:rPr>
                <w:szCs w:val="24"/>
              </w:rPr>
              <w:t xml:space="preserve">  The purpose of this contribution is to determine how to update the WP 5C reply provided to WP 5B (in 5B/223) regarding the FS characteristics to be used in WP 5B’s studies on Agenda Item 1.8 based on the information provided by Iran in 5C/102/141.</w:t>
            </w:r>
          </w:p>
          <w:p w14:paraId="61699480" w14:textId="77777777" w:rsidR="00A33454" w:rsidRPr="00A33454" w:rsidRDefault="00A33454" w:rsidP="00A33454">
            <w:pPr>
              <w:jc w:val="both"/>
              <w:rPr>
                <w:szCs w:val="24"/>
              </w:rPr>
            </w:pPr>
          </w:p>
        </w:tc>
      </w:tr>
      <w:tr w:rsidR="00A33454" w:rsidRPr="00A33454" w14:paraId="56243305" w14:textId="77777777" w:rsidTr="00F45D7A">
        <w:trPr>
          <w:trHeight w:val="103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631DC70" w14:textId="2156AB6C" w:rsidR="00A33454" w:rsidRPr="00A33454" w:rsidRDefault="00A33454" w:rsidP="00A33454">
            <w:pPr>
              <w:spacing w:before="80"/>
              <w:jc w:val="both"/>
              <w:rPr>
                <w:bCs/>
                <w:szCs w:val="24"/>
              </w:rPr>
            </w:pPr>
            <w:r w:rsidRPr="00A33454">
              <w:rPr>
                <w:b/>
                <w:bCs/>
                <w:szCs w:val="24"/>
              </w:rPr>
              <w:t>Abstract:</w:t>
            </w:r>
            <w:r w:rsidRPr="00A33454">
              <w:rPr>
                <w:bCs/>
                <w:szCs w:val="24"/>
              </w:rPr>
              <w:t xml:space="preserve">  Under WRC-23 Agenda Item 1.8, WP 5B is required to perform sharing and compatibility studies for Unmanned Aircraft Systems Control and </w:t>
            </w:r>
            <w:r w:rsidR="00142ED3" w:rsidRPr="00A33454">
              <w:rPr>
                <w:bCs/>
                <w:szCs w:val="24"/>
              </w:rPr>
              <w:t>Non-Payload</w:t>
            </w:r>
            <w:r w:rsidRPr="00A33454">
              <w:rPr>
                <w:bCs/>
                <w:szCs w:val="24"/>
              </w:rPr>
              <w:t xml:space="preserve"> Communications use of the Fixed Satellite Service.</w:t>
            </w:r>
          </w:p>
          <w:p w14:paraId="11E26C70" w14:textId="77777777" w:rsidR="00A33454" w:rsidRPr="00A33454" w:rsidRDefault="00A33454" w:rsidP="00A33454">
            <w:pPr>
              <w:spacing w:before="80"/>
              <w:jc w:val="both"/>
              <w:rPr>
                <w:bCs/>
                <w:szCs w:val="24"/>
              </w:rPr>
            </w:pPr>
            <w:r w:rsidRPr="00A33454">
              <w:rPr>
                <w:bCs/>
                <w:szCs w:val="24"/>
              </w:rPr>
              <w:t>At its last meeting WP 5C received a request from WP 5B (5C/69) for characteristics and protection criteria for the FS so that the FS could be included in WP 5Bs considerations.</w:t>
            </w:r>
          </w:p>
          <w:p w14:paraId="3666BD8F" w14:textId="77777777" w:rsidR="00A33454" w:rsidRPr="00A33454" w:rsidRDefault="00A33454" w:rsidP="00A33454">
            <w:pPr>
              <w:spacing w:before="80"/>
              <w:jc w:val="both"/>
              <w:rPr>
                <w:bCs/>
                <w:szCs w:val="24"/>
              </w:rPr>
            </w:pPr>
            <w:r w:rsidRPr="00A33454">
              <w:rPr>
                <w:bCs/>
                <w:szCs w:val="24"/>
              </w:rPr>
              <w:t>WP 5C replied to WP 5B (5B/223) but their reply contained a paragraph noting that Iran had just provided information on its FS assignments in 5C/102/141 that need to be taken into account.</w:t>
            </w:r>
          </w:p>
          <w:p w14:paraId="1E82EB9F" w14:textId="568ECCED" w:rsidR="00A33454" w:rsidRPr="00A33454" w:rsidRDefault="00A33454" w:rsidP="00A33454">
            <w:pPr>
              <w:spacing w:before="80"/>
              <w:jc w:val="both"/>
              <w:rPr>
                <w:bCs/>
                <w:szCs w:val="24"/>
              </w:rPr>
            </w:pPr>
            <w:r w:rsidRPr="00A33454">
              <w:rPr>
                <w:bCs/>
                <w:szCs w:val="24"/>
              </w:rPr>
              <w:t xml:space="preserve">This contribution from the USA proposes </w:t>
            </w:r>
            <w:r w:rsidR="00142ED3">
              <w:rPr>
                <w:bCs/>
                <w:szCs w:val="24"/>
              </w:rPr>
              <w:t xml:space="preserve">a methodology </w:t>
            </w:r>
            <w:r w:rsidRPr="00A33454">
              <w:rPr>
                <w:bCs/>
                <w:szCs w:val="24"/>
              </w:rPr>
              <w:t>to assess the characteristics of the Iranian FS stations and to determine if the Recommendation</w:t>
            </w:r>
            <w:r w:rsidR="00142ED3">
              <w:rPr>
                <w:bCs/>
                <w:szCs w:val="24"/>
              </w:rPr>
              <w:t>s th</w:t>
            </w:r>
            <w:r w:rsidRPr="00A33454">
              <w:rPr>
                <w:bCs/>
                <w:szCs w:val="24"/>
              </w:rPr>
              <w:t>at WP 5C cited in their reply to WP 5B do or do not reflect the Iranian FS characteristics.</w:t>
            </w:r>
          </w:p>
          <w:p w14:paraId="1F95EFFB" w14:textId="77777777" w:rsidR="00A33454" w:rsidRPr="00A33454" w:rsidRDefault="00A33454" w:rsidP="00A33454">
            <w:pPr>
              <w:spacing w:before="80"/>
              <w:jc w:val="both"/>
              <w:rPr>
                <w:bCs/>
                <w:szCs w:val="24"/>
              </w:rPr>
            </w:pPr>
          </w:p>
        </w:tc>
      </w:tr>
    </w:tbl>
    <w:p w14:paraId="4877C1BE" w14:textId="7816AC1C" w:rsidR="00E34FFC" w:rsidRDefault="00E34FFC" w:rsidP="0073325C">
      <w:pPr>
        <w:rPr>
          <w:szCs w:val="24"/>
        </w:rPr>
      </w:pPr>
    </w:p>
    <w:p w14:paraId="1E7656A7" w14:textId="3CE6F54C" w:rsidR="005915A7" w:rsidRDefault="005915A7" w:rsidP="0073325C">
      <w:pPr>
        <w:rPr>
          <w:szCs w:val="24"/>
        </w:rPr>
      </w:pPr>
    </w:p>
    <w:p w14:paraId="2A9462E9" w14:textId="3BB905C6" w:rsidR="00DF7096" w:rsidRDefault="00DF7096" w:rsidP="002F5377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szCs w:val="24"/>
        </w:rPr>
      </w:pPr>
      <w:r>
        <w:rPr>
          <w:szCs w:val="24"/>
        </w:rPr>
        <w:br w:type="page"/>
      </w:r>
    </w:p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DF7096" w:rsidRPr="005915A7" w14:paraId="0AFFC3B0" w14:textId="77777777" w:rsidTr="008B3F58">
        <w:trPr>
          <w:cantSplit/>
        </w:trPr>
        <w:tc>
          <w:tcPr>
            <w:tcW w:w="6580" w:type="dxa"/>
            <w:vAlign w:val="center"/>
          </w:tcPr>
          <w:p w14:paraId="19A33DF8" w14:textId="77777777" w:rsidR="00DF7096" w:rsidRPr="005915A7" w:rsidRDefault="00DF7096" w:rsidP="008B3F58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5915A7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51" w:type="dxa"/>
          </w:tcPr>
          <w:p w14:paraId="268D04D9" w14:textId="77777777" w:rsidR="00DF7096" w:rsidRPr="005915A7" w:rsidRDefault="00DF7096" w:rsidP="008B3F58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</w:pPr>
            <w:bookmarkStart w:id="4" w:name="ditulogo"/>
            <w:bookmarkEnd w:id="4"/>
            <w:r w:rsidRPr="005915A7">
              <w:rPr>
                <w:noProof/>
              </w:rPr>
              <w:drawing>
                <wp:inline distT="0" distB="0" distL="0" distR="0" wp14:anchorId="1D4DB5B8" wp14:editId="494118B4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7096" w:rsidRPr="005915A7" w14:paraId="09E81069" w14:textId="77777777" w:rsidTr="008B3F58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14:paraId="1102FC06" w14:textId="77777777" w:rsidR="00DF7096" w:rsidRPr="005915A7" w:rsidRDefault="00DF7096" w:rsidP="008B3F58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14:paraId="3A8B37CA" w14:textId="77777777" w:rsidR="00DF7096" w:rsidRPr="005915A7" w:rsidRDefault="00DF7096" w:rsidP="008B3F58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DF7096" w:rsidRPr="005915A7" w14:paraId="75203C26" w14:textId="77777777" w:rsidTr="008B3F58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14:paraId="26CA3F53" w14:textId="77777777" w:rsidR="00DF7096" w:rsidRPr="005915A7" w:rsidRDefault="00DF7096" w:rsidP="008B3F58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14:paraId="37EC08F4" w14:textId="77777777" w:rsidR="00DF7096" w:rsidRPr="005915A7" w:rsidRDefault="00DF7096" w:rsidP="008B3F58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 w:line="240" w:lineRule="atLeast"/>
            </w:pPr>
          </w:p>
        </w:tc>
      </w:tr>
      <w:tr w:rsidR="00DF7096" w:rsidRPr="005915A7" w14:paraId="7AB12CA5" w14:textId="77777777" w:rsidTr="008B3F58">
        <w:trPr>
          <w:cantSplit/>
        </w:trPr>
        <w:tc>
          <w:tcPr>
            <w:tcW w:w="6580" w:type="dxa"/>
            <w:vMerge w:val="restart"/>
          </w:tcPr>
          <w:p w14:paraId="70B070E4" w14:textId="2513E576" w:rsidR="00DF7096" w:rsidRPr="005915A7" w:rsidRDefault="00DF7096" w:rsidP="008B3F5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ind w:left="1134" w:hanging="1134"/>
              <w:rPr>
                <w:rFonts w:ascii="Verdana" w:hAnsi="Verdana"/>
                <w:snapToGrid w:val="0"/>
                <w:sz w:val="20"/>
                <w:lang w:val="fr-CH"/>
              </w:rPr>
            </w:pPr>
            <w:bookmarkStart w:id="5" w:name="recibido"/>
            <w:bookmarkStart w:id="6" w:name="dnum" w:colFirst="1" w:colLast="1"/>
            <w:bookmarkEnd w:id="5"/>
            <w:r w:rsidRPr="005915A7">
              <w:rPr>
                <w:rFonts w:ascii="Verdana" w:hAnsi="Verdana"/>
                <w:snapToGrid w:val="0"/>
                <w:sz w:val="20"/>
                <w:lang w:val="fr-CH"/>
              </w:rPr>
              <w:t>Source:</w:t>
            </w:r>
            <w:r w:rsidRPr="005915A7">
              <w:rPr>
                <w:rFonts w:ascii="Verdana" w:hAnsi="Verdana"/>
                <w:snapToGrid w:val="0"/>
                <w:sz w:val="20"/>
                <w:lang w:val="fr-CH"/>
              </w:rPr>
              <w:tab/>
              <w:t>Document</w:t>
            </w:r>
            <w:r w:rsidR="002A1A89">
              <w:rPr>
                <w:rFonts w:ascii="Verdana" w:hAnsi="Verdana"/>
                <w:snapToGrid w:val="0"/>
                <w:sz w:val="20"/>
                <w:lang w:val="fr-CH"/>
              </w:rPr>
              <w:t xml:space="preserve"> </w:t>
            </w:r>
            <w:r w:rsidR="002A1A89" w:rsidRPr="00A33454">
              <w:rPr>
                <w:szCs w:val="24"/>
                <w:lang w:val="pt-BR"/>
              </w:rPr>
              <w:t>5C/102/14</w:t>
            </w:r>
            <w:r w:rsidR="002A1A89">
              <w:rPr>
                <w:szCs w:val="24"/>
                <w:lang w:val="pt-BR"/>
              </w:rPr>
              <w:t>1</w:t>
            </w:r>
            <w:r w:rsidR="00746E27">
              <w:rPr>
                <w:szCs w:val="24"/>
                <w:lang w:val="pt-BR"/>
              </w:rPr>
              <w:t xml:space="preserve"> and </w:t>
            </w:r>
            <w:r w:rsidR="00746E27" w:rsidRPr="00A33454">
              <w:rPr>
                <w:szCs w:val="24"/>
                <w:lang w:val="pt-BR"/>
              </w:rPr>
              <w:t>5B/223</w:t>
            </w:r>
          </w:p>
          <w:p w14:paraId="3BE7DB08" w14:textId="77777777" w:rsidR="00DF7096" w:rsidRPr="005915A7" w:rsidRDefault="00DF7096" w:rsidP="008B3F5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ind w:left="1134" w:hanging="1134"/>
              <w:rPr>
                <w:rFonts w:ascii="Verdana" w:hAnsi="Verdana"/>
                <w:b/>
                <w:sz w:val="20"/>
                <w:lang w:eastAsia="zh-CN"/>
              </w:rPr>
            </w:pPr>
            <w:r w:rsidRPr="005915A7">
              <w:rPr>
                <w:rFonts w:ascii="Verdana" w:hAnsi="Verdana"/>
                <w:snapToGrid w:val="0"/>
                <w:sz w:val="20"/>
              </w:rPr>
              <w:t>Subject:</w:t>
            </w:r>
            <w:r w:rsidRPr="005915A7">
              <w:rPr>
                <w:rFonts w:ascii="Verdana" w:hAnsi="Verdana"/>
                <w:snapToGrid w:val="0"/>
                <w:sz w:val="20"/>
              </w:rPr>
              <w:tab/>
              <w:t>WRC-23 Agenda item 1.8,</w:t>
            </w:r>
            <w:r w:rsidRPr="005915A7">
              <w:rPr>
                <w:rFonts w:ascii="Verdana" w:hAnsi="Verdana"/>
                <w:snapToGrid w:val="0"/>
                <w:sz w:val="20"/>
              </w:rPr>
              <w:br/>
            </w:r>
            <w:r w:rsidRPr="005915A7">
              <w:rPr>
                <w:rFonts w:ascii="Verdana" w:hAnsi="Verdana"/>
                <w:sz w:val="20"/>
                <w:lang w:eastAsia="zh-CN"/>
              </w:rPr>
              <w:t xml:space="preserve">Resolution </w:t>
            </w:r>
            <w:r w:rsidRPr="005915A7">
              <w:rPr>
                <w:rFonts w:ascii="Verdana" w:hAnsi="Verdana"/>
                <w:b/>
                <w:sz w:val="20"/>
                <w:lang w:eastAsia="zh-CN"/>
              </w:rPr>
              <w:t>155 (Rev.WRC-19)</w:t>
            </w:r>
          </w:p>
          <w:p w14:paraId="48CA93A7" w14:textId="77777777" w:rsidR="00DF7096" w:rsidRPr="005915A7" w:rsidRDefault="00DF7096" w:rsidP="008B3F5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/>
              <w:ind w:left="1138" w:hanging="1138"/>
              <w:rPr>
                <w:rFonts w:ascii="Verdana" w:hAnsi="Verdana"/>
                <w:sz w:val="20"/>
              </w:rPr>
            </w:pPr>
            <w:r w:rsidRPr="005915A7">
              <w:rPr>
                <w:rFonts w:ascii="Verdana" w:hAnsi="Verdana"/>
                <w:sz w:val="20"/>
                <w:lang w:eastAsia="zh-CN"/>
              </w:rPr>
              <w:t xml:space="preserve">                Resolution </w:t>
            </w:r>
            <w:r w:rsidRPr="005915A7">
              <w:rPr>
                <w:rFonts w:ascii="Verdana" w:hAnsi="Verdana"/>
                <w:b/>
                <w:bCs/>
                <w:sz w:val="20"/>
                <w:lang w:eastAsia="zh-CN"/>
              </w:rPr>
              <w:t>171 (WRC-19)</w:t>
            </w:r>
            <w:r w:rsidRPr="005915A7">
              <w:rPr>
                <w:b/>
                <w:lang w:eastAsia="zh-CN"/>
              </w:rPr>
              <w:t xml:space="preserve"> </w:t>
            </w:r>
          </w:p>
        </w:tc>
        <w:tc>
          <w:tcPr>
            <w:tcW w:w="3451" w:type="dxa"/>
          </w:tcPr>
          <w:p w14:paraId="1E8F4E07" w14:textId="535318D7" w:rsidR="00DF7096" w:rsidRPr="005915A7" w:rsidRDefault="00DF7096" w:rsidP="008B3F58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5915A7"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>
              <w:rPr>
                <w:rFonts w:ascii="Verdana" w:hAnsi="Verdana"/>
                <w:b/>
                <w:sz w:val="20"/>
                <w:lang w:eastAsia="zh-CN"/>
              </w:rPr>
              <w:t>5</w:t>
            </w:r>
            <w:r w:rsidR="002A1A89">
              <w:rPr>
                <w:rFonts w:ascii="Verdana" w:hAnsi="Verdana"/>
                <w:b/>
                <w:sz w:val="20"/>
                <w:lang w:eastAsia="zh-CN"/>
              </w:rPr>
              <w:t>C</w:t>
            </w:r>
            <w:r w:rsidRPr="005915A7">
              <w:rPr>
                <w:rFonts w:ascii="Verdana" w:hAnsi="Verdana"/>
                <w:b/>
                <w:sz w:val="20"/>
                <w:lang w:eastAsia="zh-CN"/>
              </w:rPr>
              <w:t>/</w:t>
            </w:r>
            <w:r w:rsidRPr="005915A7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XX</w:t>
            </w:r>
            <w:r w:rsidRPr="005915A7"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DF7096" w:rsidRPr="005915A7" w14:paraId="5AFC2F02" w14:textId="77777777" w:rsidTr="008B3F58">
        <w:trPr>
          <w:cantSplit/>
        </w:trPr>
        <w:tc>
          <w:tcPr>
            <w:tcW w:w="6580" w:type="dxa"/>
            <w:vMerge/>
          </w:tcPr>
          <w:p w14:paraId="7A0AA86E" w14:textId="77777777" w:rsidR="00DF7096" w:rsidRPr="005915A7" w:rsidRDefault="00DF7096" w:rsidP="008B3F5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60"/>
              <w:jc w:val="center"/>
              <w:rPr>
                <w:rFonts w:ascii="Verdana" w:hAnsi="Verdana"/>
                <w:b/>
                <w:smallCaps/>
                <w:sz w:val="20"/>
                <w:lang w:eastAsia="zh-CN"/>
              </w:rPr>
            </w:pPr>
            <w:bookmarkStart w:id="7" w:name="ddate" w:colFirst="1" w:colLast="1"/>
            <w:bookmarkEnd w:id="6"/>
          </w:p>
        </w:tc>
        <w:tc>
          <w:tcPr>
            <w:tcW w:w="3451" w:type="dxa"/>
          </w:tcPr>
          <w:p w14:paraId="05EC72C9" w14:textId="52607D5A" w:rsidR="00DF7096" w:rsidRPr="005915A7" w:rsidRDefault="002A1A89" w:rsidP="008B3F58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May</w:t>
            </w:r>
            <w:r w:rsidR="00DF7096" w:rsidRPr="005915A7">
              <w:rPr>
                <w:rFonts w:ascii="Verdana" w:hAnsi="Verdana"/>
                <w:b/>
                <w:sz w:val="20"/>
                <w:lang w:eastAsia="zh-CN"/>
              </w:rPr>
              <w:t xml:space="preserve"> 202</w:t>
            </w:r>
            <w:r>
              <w:rPr>
                <w:rFonts w:ascii="Verdana" w:hAnsi="Verdana"/>
                <w:b/>
                <w:sz w:val="20"/>
                <w:lang w:eastAsia="zh-CN"/>
              </w:rPr>
              <w:t>1</w:t>
            </w:r>
          </w:p>
        </w:tc>
      </w:tr>
      <w:tr w:rsidR="00DF7096" w:rsidRPr="005915A7" w14:paraId="2B623D96" w14:textId="77777777" w:rsidTr="008B3F58">
        <w:trPr>
          <w:cantSplit/>
        </w:trPr>
        <w:tc>
          <w:tcPr>
            <w:tcW w:w="6580" w:type="dxa"/>
            <w:vMerge/>
          </w:tcPr>
          <w:p w14:paraId="17A43D17" w14:textId="77777777" w:rsidR="00DF7096" w:rsidRPr="005915A7" w:rsidRDefault="00DF7096" w:rsidP="008B3F5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60"/>
              <w:jc w:val="center"/>
              <w:rPr>
                <w:rFonts w:ascii="Verdana" w:hAnsi="Verdana"/>
                <w:b/>
                <w:smallCaps/>
                <w:sz w:val="20"/>
                <w:lang w:eastAsia="zh-CN"/>
              </w:rPr>
            </w:pPr>
            <w:bookmarkStart w:id="8" w:name="dorlang" w:colFirst="1" w:colLast="1"/>
            <w:bookmarkEnd w:id="7"/>
          </w:p>
        </w:tc>
        <w:tc>
          <w:tcPr>
            <w:tcW w:w="3451" w:type="dxa"/>
          </w:tcPr>
          <w:p w14:paraId="12C85B46" w14:textId="77777777" w:rsidR="00DF7096" w:rsidRPr="005915A7" w:rsidRDefault="00DF7096" w:rsidP="008B3F58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5915A7"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DF7096" w:rsidRPr="005915A7" w14:paraId="5CA0BBB3" w14:textId="77777777" w:rsidTr="008B3F58">
        <w:trPr>
          <w:cantSplit/>
        </w:trPr>
        <w:tc>
          <w:tcPr>
            <w:tcW w:w="10031" w:type="dxa"/>
            <w:gridSpan w:val="2"/>
          </w:tcPr>
          <w:tbl>
            <w:tblPr>
              <w:tblpPr w:leftFromText="180" w:rightFromText="180" w:horzAnchor="margin" w:tblpY="-687"/>
              <w:tblW w:w="10031" w:type="dxa"/>
              <w:tblLayout w:type="fixed"/>
              <w:tblLook w:val="0000" w:firstRow="0" w:lastRow="0" w:firstColumn="0" w:lastColumn="0" w:noHBand="0" w:noVBand="0"/>
            </w:tblPr>
            <w:tblGrid>
              <w:gridCol w:w="9540"/>
              <w:gridCol w:w="491"/>
            </w:tblGrid>
            <w:tr w:rsidR="00DF7096" w:rsidRPr="005915A7" w14:paraId="4AB82F6B" w14:textId="77777777" w:rsidTr="008B3F58">
              <w:trPr>
                <w:cantSplit/>
              </w:trPr>
              <w:tc>
                <w:tcPr>
                  <w:tcW w:w="10031" w:type="dxa"/>
                  <w:gridSpan w:val="2"/>
                </w:tcPr>
                <w:p w14:paraId="72E15CF6" w14:textId="77777777" w:rsidR="00DF7096" w:rsidRPr="005915A7" w:rsidRDefault="00DF7096" w:rsidP="008B3F58">
                  <w:pPr>
                    <w:tabs>
                      <w:tab w:val="clear" w:pos="794"/>
                      <w:tab w:val="clear" w:pos="1191"/>
                      <w:tab w:val="clear" w:pos="1588"/>
                      <w:tab w:val="clear" w:pos="1985"/>
                      <w:tab w:val="left" w:pos="1134"/>
                      <w:tab w:val="left" w:pos="1871"/>
                      <w:tab w:val="left" w:pos="2268"/>
                    </w:tabs>
                    <w:spacing w:before="840"/>
                    <w:jc w:val="center"/>
                    <w:rPr>
                      <w:b/>
                      <w:sz w:val="28"/>
                      <w:lang w:eastAsia="zh-CN"/>
                    </w:rPr>
                  </w:pPr>
                  <w:bookmarkStart w:id="9" w:name="dsource" w:colFirst="0" w:colLast="0"/>
                  <w:bookmarkEnd w:id="8"/>
                  <w:r>
                    <w:rPr>
                      <w:b/>
                      <w:sz w:val="28"/>
                      <w:lang w:eastAsia="zh-CN"/>
                    </w:rPr>
                    <w:t>United Stated of America</w:t>
                  </w:r>
                </w:p>
              </w:tc>
            </w:tr>
            <w:tr w:rsidR="00DF7096" w:rsidRPr="005915A7" w14:paraId="76CC7E67" w14:textId="77777777" w:rsidTr="008B3F58">
              <w:trPr>
                <w:cantSplit/>
              </w:trPr>
              <w:tc>
                <w:tcPr>
                  <w:tcW w:w="10031" w:type="dxa"/>
                  <w:gridSpan w:val="2"/>
                </w:tcPr>
                <w:p w14:paraId="17000500" w14:textId="77777777" w:rsidR="00DF7096" w:rsidRPr="005915A7" w:rsidRDefault="00DF7096" w:rsidP="00814CA3">
                  <w:pPr>
                    <w:tabs>
                      <w:tab w:val="clear" w:pos="794"/>
                      <w:tab w:val="clear" w:pos="1191"/>
                      <w:tab w:val="clear" w:pos="1588"/>
                      <w:tab w:val="clear" w:pos="1985"/>
                      <w:tab w:val="left" w:pos="567"/>
                      <w:tab w:val="left" w:pos="1134"/>
                      <w:tab w:val="left" w:pos="1701"/>
                      <w:tab w:val="left" w:pos="1871"/>
                      <w:tab w:val="left" w:pos="2268"/>
                      <w:tab w:val="left" w:pos="2835"/>
                    </w:tabs>
                    <w:spacing w:before="240"/>
                    <w:ind w:left="-15"/>
                    <w:jc w:val="center"/>
                    <w:rPr>
                      <w:caps/>
                      <w:sz w:val="28"/>
                      <w:lang w:eastAsia="zh-CN"/>
                    </w:rPr>
                  </w:pPr>
                  <w:r w:rsidRPr="005915A7">
                    <w:rPr>
                      <w:caps/>
                      <w:sz w:val="28"/>
                      <w:lang w:eastAsia="zh-CN"/>
                    </w:rPr>
                    <w:t>REPLY Liaison statement to Working Party 5B</w:t>
                  </w:r>
                </w:p>
              </w:tc>
            </w:tr>
            <w:tr w:rsidR="00DF7096" w:rsidRPr="005915A7" w14:paraId="5A8AF0A9" w14:textId="77777777" w:rsidTr="00395564">
              <w:trPr>
                <w:gridAfter w:val="1"/>
                <w:wAfter w:w="491" w:type="dxa"/>
                <w:cantSplit/>
              </w:trPr>
              <w:tc>
                <w:tcPr>
                  <w:tcW w:w="9540" w:type="dxa"/>
                </w:tcPr>
                <w:p w14:paraId="1E1A3878" w14:textId="135E30CF" w:rsidR="00DF7096" w:rsidRPr="00CB3890" w:rsidRDefault="00CB3890" w:rsidP="00165D7B">
                  <w:pPr>
                    <w:tabs>
                      <w:tab w:val="clear" w:pos="794"/>
                      <w:tab w:val="clear" w:pos="1191"/>
                      <w:tab w:val="clear" w:pos="1588"/>
                      <w:tab w:val="clear" w:pos="1985"/>
                      <w:tab w:val="left" w:pos="1134"/>
                      <w:tab w:val="left" w:pos="1871"/>
                      <w:tab w:val="left" w:pos="2268"/>
                    </w:tabs>
                    <w:overflowPunct/>
                    <w:autoSpaceDE/>
                    <w:autoSpaceDN/>
                    <w:adjustRightInd/>
                    <w:spacing w:before="240"/>
                    <w:ind w:left="-15"/>
                    <w:jc w:val="center"/>
                    <w:textAlignment w:val="auto"/>
                    <w:rPr>
                      <w:b/>
                      <w:sz w:val="32"/>
                      <w:szCs w:val="22"/>
                    </w:rPr>
                  </w:pPr>
                  <w:r w:rsidRPr="00A33454">
                    <w:rPr>
                      <w:b/>
                      <w:sz w:val="28"/>
                      <w:szCs w:val="28"/>
                    </w:rPr>
                    <w:t xml:space="preserve">Fixed Service </w:t>
                  </w:r>
                  <w:r w:rsidR="00B12BB1">
                    <w:rPr>
                      <w:b/>
                      <w:sz w:val="28"/>
                      <w:szCs w:val="28"/>
                    </w:rPr>
                    <w:t xml:space="preserve">technical and operational </w:t>
                  </w:r>
                  <w:r w:rsidRPr="00A33454">
                    <w:rPr>
                      <w:b/>
                      <w:sz w:val="28"/>
                      <w:szCs w:val="28"/>
                    </w:rPr>
                    <w:t>characteristics for use by WP 5B for their Agenda Item 1.8 studies</w:t>
                  </w:r>
                </w:p>
                <w:p w14:paraId="6E55A9E5" w14:textId="142A42B4" w:rsidR="0004585D" w:rsidRPr="0004585D" w:rsidRDefault="00DF7096" w:rsidP="00165D7B">
                  <w:pPr>
                    <w:tabs>
                      <w:tab w:val="clear" w:pos="794"/>
                      <w:tab w:val="clear" w:pos="1191"/>
                      <w:tab w:val="clear" w:pos="1588"/>
                      <w:tab w:val="clear" w:pos="1985"/>
                      <w:tab w:val="left" w:pos="1134"/>
                      <w:tab w:val="left" w:pos="1871"/>
                      <w:tab w:val="left" w:pos="2268"/>
                    </w:tabs>
                    <w:spacing w:before="160"/>
                    <w:ind w:left="-15"/>
                    <w:jc w:val="both"/>
                    <w:rPr>
                      <w:rFonts w:ascii="Times New Roman Bold" w:eastAsia="SimSun" w:hAnsi="Times New Roman Bold" w:cs="Times New Roman Bold" w:hint="eastAsia"/>
                      <w:b/>
                      <w:lang w:eastAsia="zh-CN"/>
                    </w:rPr>
                  </w:pPr>
                  <w:r w:rsidRPr="00020948">
                    <w:rPr>
                      <w:rFonts w:ascii="Times New Roman Bold" w:eastAsia="SimSun" w:hAnsi="Times New Roman Bold" w:cs="Times New Roman Bold"/>
                      <w:b/>
                      <w:lang w:eastAsia="zh-CN"/>
                    </w:rPr>
                    <w:t>Introduction</w:t>
                  </w:r>
                </w:p>
                <w:p w14:paraId="2526FA03" w14:textId="3E5C9715" w:rsidR="005A2808" w:rsidRDefault="0017609D" w:rsidP="00165D7B">
                  <w:pPr>
                    <w:ind w:left="-15"/>
                    <w:jc w:val="both"/>
                  </w:pPr>
                  <w:r>
                    <w:t xml:space="preserve">In its 5B/223 reply </w:t>
                  </w:r>
                  <w:r w:rsidR="005A2808">
                    <w:t>to</w:t>
                  </w:r>
                  <w:r>
                    <w:t xml:space="preserve"> Working Party 5B</w:t>
                  </w:r>
                  <w:r w:rsidR="00165D7B">
                    <w:t>’</w:t>
                  </w:r>
                  <w:r>
                    <w:t xml:space="preserve">s request for </w:t>
                  </w:r>
                  <w:r w:rsidR="0038265F">
                    <w:t>“</w:t>
                  </w:r>
                  <w:r>
                    <w:t xml:space="preserve">Techncial and </w:t>
                  </w:r>
                  <w:r w:rsidR="005A2808">
                    <w:t>Operational</w:t>
                  </w:r>
                  <w:r>
                    <w:t xml:space="preserve"> </w:t>
                  </w:r>
                  <w:r w:rsidR="005A2808">
                    <w:t>Characteristics</w:t>
                  </w:r>
                  <w:r>
                    <w:t xml:space="preserve"> and Protection Criteria</w:t>
                  </w:r>
                  <w:r w:rsidR="0038265F">
                    <w:t>”</w:t>
                  </w:r>
                  <w:r>
                    <w:t xml:space="preserve"> for the Fixed </w:t>
                  </w:r>
                  <w:r w:rsidR="005A2808">
                    <w:t>Service</w:t>
                  </w:r>
                  <w:r>
                    <w:t xml:space="preserve"> </w:t>
                  </w:r>
                  <w:r w:rsidR="005A2808">
                    <w:t>Working Party 5C concluded that although it had identified a number of Recommendations that Working Party 5B should used in its sharing studies with the Fixed Service under Agenda Item 1.8 that:</w:t>
                  </w:r>
                </w:p>
                <w:p w14:paraId="409CD66F" w14:textId="2C581229" w:rsidR="005A2808" w:rsidRPr="00991E1C" w:rsidRDefault="00165D7B" w:rsidP="00165D7B">
                  <w:pPr>
                    <w:tabs>
                      <w:tab w:val="clear" w:pos="794"/>
                      <w:tab w:val="clear" w:pos="1191"/>
                      <w:tab w:val="clear" w:pos="1588"/>
                      <w:tab w:val="clear" w:pos="1985"/>
                      <w:tab w:val="left" w:pos="1134"/>
                      <w:tab w:val="left" w:pos="1871"/>
                      <w:tab w:val="left" w:pos="2268"/>
                    </w:tabs>
                    <w:jc w:val="both"/>
                    <w:rPr>
                      <w:i/>
                      <w:iCs/>
                      <w:lang w:val="en-GB" w:eastAsia="zh-CN"/>
                    </w:rPr>
                  </w:pPr>
                  <w:r>
                    <w:rPr>
                      <w:i/>
                      <w:iCs/>
                      <w:lang w:val="en-GB" w:eastAsia="zh-CN"/>
                    </w:rPr>
                    <w:t>“</w:t>
                  </w:r>
                  <w:r w:rsidR="005A2808" w:rsidRPr="00991E1C">
                    <w:rPr>
                      <w:i/>
                      <w:iCs/>
                      <w:lang w:val="en-GB" w:eastAsia="zh-CN"/>
                    </w:rPr>
                    <w:t xml:space="preserve">WP 5C would also like to indicate that it has received in Document </w:t>
                  </w:r>
                  <w:r w:rsidR="00DC54BB">
                    <w:rPr>
                      <w:i/>
                      <w:iCs/>
                      <w:lang w:val="en-GB" w:eastAsia="zh-CN"/>
                    </w:rPr>
                    <w:t xml:space="preserve">5C/102 </w:t>
                  </w:r>
                  <w:r w:rsidR="005A2808" w:rsidRPr="00991E1C">
                    <w:rPr>
                      <w:i/>
                      <w:iCs/>
                      <w:lang w:val="en-GB" w:eastAsia="zh-CN"/>
                    </w:rPr>
                    <w:t>characteristics and operational parameters of the Fixed Services of the Islamic Republic of Iran which also need to be taken into account in further action in regard to WRC-23 agenda item 1.8.</w:t>
                  </w:r>
                  <w:r>
                    <w:rPr>
                      <w:i/>
                      <w:iCs/>
                      <w:lang w:val="en-GB" w:eastAsia="zh-CN"/>
                    </w:rPr>
                    <w:t>”</w:t>
                  </w:r>
                </w:p>
                <w:p w14:paraId="5E45FB7B" w14:textId="49BD6B96" w:rsidR="005A2808" w:rsidRDefault="005A2808" w:rsidP="00165D7B">
                  <w:pPr>
                    <w:ind w:left="-15"/>
                    <w:jc w:val="both"/>
                  </w:pPr>
                  <w:r>
                    <w:t>So</w:t>
                  </w:r>
                  <w:r w:rsidR="00DC54BB">
                    <w:t>,</w:t>
                  </w:r>
                  <w:r>
                    <w:t xml:space="preserve"> Working Party 5C </w:t>
                  </w:r>
                  <w:r w:rsidR="00165D7B">
                    <w:t>w</w:t>
                  </w:r>
                  <w:r w:rsidR="007B0CE7">
                    <w:t>ill</w:t>
                  </w:r>
                  <w:r>
                    <w:t xml:space="preserve"> need to </w:t>
                  </w:r>
                  <w:r w:rsidR="00165D7B">
                    <w:t>perform</w:t>
                  </w:r>
                  <w:r>
                    <w:t xml:space="preserve"> </w:t>
                  </w:r>
                  <w:r w:rsidR="00165D7B">
                    <w:t>additional</w:t>
                  </w:r>
                  <w:r>
                    <w:t xml:space="preserve"> work to assess if </w:t>
                  </w:r>
                  <w:r w:rsidR="00165D7B">
                    <w:t>those</w:t>
                  </w:r>
                  <w:r>
                    <w:t xml:space="preserve"> </w:t>
                  </w:r>
                  <w:r w:rsidR="00165D7B">
                    <w:t>assignments</w:t>
                  </w:r>
                  <w:r>
                    <w:t xml:space="preserve"> </w:t>
                  </w:r>
                  <w:r w:rsidR="00165D7B">
                    <w:t>identified</w:t>
                  </w:r>
                  <w:r>
                    <w:t xml:space="preserve"> in </w:t>
                  </w:r>
                  <w:r w:rsidR="00165D7B">
                    <w:t xml:space="preserve">5C/102 (and its latter version 5C/141) would materially </w:t>
                  </w:r>
                  <w:r w:rsidR="00056A44">
                    <w:t>alter the reply it provided.</w:t>
                  </w:r>
                </w:p>
                <w:p w14:paraId="24B94549" w14:textId="6352103E" w:rsidR="0004585D" w:rsidRPr="0004585D" w:rsidRDefault="0004585D" w:rsidP="00165D7B">
                  <w:pPr>
                    <w:ind w:left="-15"/>
                    <w:jc w:val="both"/>
                    <w:rPr>
                      <w:b/>
                      <w:bCs/>
                    </w:rPr>
                  </w:pPr>
                  <w:r w:rsidRPr="0004585D">
                    <w:rPr>
                      <w:b/>
                      <w:bCs/>
                    </w:rPr>
                    <w:t>Proposal</w:t>
                  </w:r>
                </w:p>
                <w:p w14:paraId="4AED1C1C" w14:textId="1DD1BE33" w:rsidR="00056A44" w:rsidRDefault="00056A44" w:rsidP="00056A44">
                  <w:pPr>
                    <w:ind w:left="-15"/>
                    <w:jc w:val="both"/>
                  </w:pPr>
                  <w:r>
                    <w:t xml:space="preserve">This contribution from the United States of America </w:t>
                  </w:r>
                  <w:r w:rsidRPr="00922D68">
                    <w:t xml:space="preserve">proposes to </w:t>
                  </w:r>
                  <w:r>
                    <w:t xml:space="preserve">assist </w:t>
                  </w:r>
                  <w:r w:rsidR="007B0CE7">
                    <w:t xml:space="preserve">in </w:t>
                  </w:r>
                  <w:r w:rsidR="00B12BB1">
                    <w:t xml:space="preserve">this assessment </w:t>
                  </w:r>
                  <w:r w:rsidR="007B0CE7">
                    <w:t>by providing a methodology and approach to the work that must be undertaken</w:t>
                  </w:r>
                  <w:r w:rsidR="003173FD">
                    <w:t xml:space="preserve"> either by the authors of the original contribution, by other members of Working Party 5C</w:t>
                  </w:r>
                  <w:r w:rsidR="00A13417">
                    <w:t>,</w:t>
                  </w:r>
                  <w:r w:rsidR="003173FD">
                    <w:t xml:space="preserve"> or by the Radiocommunications Bureau.</w:t>
                  </w:r>
                </w:p>
                <w:p w14:paraId="39E89F8C" w14:textId="77777777" w:rsidR="007B0CE7" w:rsidRDefault="007B0CE7" w:rsidP="00165D7B">
                  <w:pPr>
                    <w:ind w:left="-15"/>
                    <w:jc w:val="both"/>
                    <w:rPr>
                      <w:rFonts w:hAnsi="Times"/>
                      <w:b/>
                      <w:lang w:val="en-GB"/>
                    </w:rPr>
                  </w:pPr>
                </w:p>
                <w:p w14:paraId="4FDAD7C1" w14:textId="77777777" w:rsidR="007B0CE7" w:rsidRDefault="007B0CE7" w:rsidP="00165D7B">
                  <w:pPr>
                    <w:ind w:left="-15"/>
                    <w:jc w:val="both"/>
                    <w:rPr>
                      <w:rFonts w:hAnsi="Times"/>
                      <w:b/>
                      <w:lang w:val="en-GB"/>
                    </w:rPr>
                  </w:pPr>
                </w:p>
                <w:p w14:paraId="4E7E0F11" w14:textId="2C3D89C3" w:rsidR="00DF7096" w:rsidRDefault="00DF7096" w:rsidP="00165D7B">
                  <w:pPr>
                    <w:ind w:left="-15"/>
                    <w:jc w:val="both"/>
                    <w:rPr>
                      <w:b/>
                      <w:lang w:val="en-GB"/>
                    </w:rPr>
                  </w:pPr>
                  <w:r w:rsidRPr="00720666">
                    <w:rPr>
                      <w:rFonts w:hAnsi="Times"/>
                      <w:b/>
                      <w:lang w:val="en-GB"/>
                    </w:rPr>
                    <w:t>Attachment:</w:t>
                  </w:r>
                  <w:r w:rsidRPr="00720666">
                    <w:rPr>
                      <w:rFonts w:hAnsi="Times"/>
                      <w:bCs/>
                      <w:lang w:val="en-GB"/>
                    </w:rPr>
                    <w:tab/>
                    <w:t>1</w:t>
                  </w:r>
                  <w:r w:rsidRPr="00720666">
                    <w:rPr>
                      <w:b/>
                      <w:lang w:val="en-GB"/>
                    </w:rPr>
                    <w:br w:type="page"/>
                  </w:r>
                </w:p>
                <w:p w14:paraId="4BB42F64" w14:textId="77777777" w:rsidR="00DF7096" w:rsidRPr="005915A7" w:rsidRDefault="00DF7096" w:rsidP="00165D7B">
                  <w:pPr>
                    <w:tabs>
                      <w:tab w:val="clear" w:pos="794"/>
                      <w:tab w:val="clear" w:pos="1191"/>
                      <w:tab w:val="clear" w:pos="1588"/>
                      <w:tab w:val="clear" w:pos="1985"/>
                      <w:tab w:val="left" w:pos="1134"/>
                      <w:tab w:val="left" w:pos="1871"/>
                      <w:tab w:val="left" w:pos="2268"/>
                    </w:tabs>
                    <w:overflowPunct/>
                    <w:autoSpaceDE/>
                    <w:autoSpaceDN/>
                    <w:adjustRightInd/>
                    <w:spacing w:before="240"/>
                    <w:ind w:left="-15"/>
                    <w:jc w:val="both"/>
                    <w:textAlignment w:val="auto"/>
                    <w:rPr>
                      <w:sz w:val="28"/>
                    </w:rPr>
                  </w:pPr>
                </w:p>
              </w:tc>
            </w:tr>
          </w:tbl>
          <w:p w14:paraId="54F9284A" w14:textId="5CB08A8C" w:rsidR="009E0227" w:rsidRPr="00165D7B" w:rsidRDefault="009E0227" w:rsidP="005F129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840"/>
              <w:rPr>
                <w:b/>
                <w:szCs w:val="18"/>
                <w:lang w:eastAsia="zh-CN"/>
              </w:rPr>
            </w:pPr>
          </w:p>
          <w:p w14:paraId="5C283C7D" w14:textId="494C3472" w:rsidR="005F1295" w:rsidRDefault="005F1295" w:rsidP="005F129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overflowPunct/>
              <w:autoSpaceDE/>
              <w:autoSpaceDN/>
              <w:adjustRightInd/>
              <w:spacing w:before="240"/>
              <w:ind w:left="-15"/>
              <w:jc w:val="center"/>
              <w:textAlignment w:val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ATTACHMENT</w:t>
            </w:r>
          </w:p>
          <w:p w14:paraId="0EA55C88" w14:textId="77777777" w:rsidR="005F1295" w:rsidRDefault="005F1295" w:rsidP="005F129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overflowPunct/>
              <w:autoSpaceDE/>
              <w:autoSpaceDN/>
              <w:adjustRightInd/>
              <w:spacing w:before="240"/>
              <w:ind w:left="-15"/>
              <w:jc w:val="center"/>
              <w:textAlignment w:val="auto"/>
              <w:rPr>
                <w:caps/>
                <w:sz w:val="28"/>
                <w:lang w:eastAsia="zh-CN"/>
              </w:rPr>
            </w:pPr>
            <w:r w:rsidRPr="005915A7">
              <w:rPr>
                <w:caps/>
                <w:sz w:val="28"/>
                <w:lang w:eastAsia="zh-CN"/>
              </w:rPr>
              <w:t>REPLY Liaison statement to Working Party 5B</w:t>
            </w:r>
          </w:p>
          <w:p w14:paraId="689B4917" w14:textId="14D88FE2" w:rsidR="00CB3890" w:rsidRPr="00044EC4" w:rsidRDefault="00CB3890" w:rsidP="00CB3890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overflowPunct/>
              <w:autoSpaceDE/>
              <w:autoSpaceDN/>
              <w:adjustRightInd/>
              <w:spacing w:before="240"/>
              <w:ind w:left="-15"/>
              <w:jc w:val="center"/>
              <w:textAlignment w:val="auto"/>
              <w:rPr>
                <w:b/>
                <w:sz w:val="32"/>
                <w:szCs w:val="22"/>
                <w:lang w:eastAsia="zh-CN"/>
              </w:rPr>
            </w:pPr>
            <w:r w:rsidRPr="00A33454">
              <w:rPr>
                <w:b/>
                <w:sz w:val="28"/>
                <w:szCs w:val="28"/>
              </w:rPr>
              <w:t xml:space="preserve">Fixed Service </w:t>
            </w:r>
            <w:r w:rsidR="00B12BB1">
              <w:rPr>
                <w:b/>
                <w:sz w:val="28"/>
                <w:szCs w:val="28"/>
              </w:rPr>
              <w:t xml:space="preserve">technical and operational </w:t>
            </w:r>
            <w:r w:rsidRPr="00A33454">
              <w:rPr>
                <w:b/>
                <w:sz w:val="28"/>
                <w:szCs w:val="28"/>
              </w:rPr>
              <w:t>characteristics for use by WP 5B for their Agenda Item 1.8 studies</w:t>
            </w:r>
          </w:p>
          <w:p w14:paraId="1F3F5B5D" w14:textId="758B9352" w:rsidR="009E0227" w:rsidRPr="005915A7" w:rsidRDefault="009E0227" w:rsidP="008B3F58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840"/>
              <w:jc w:val="center"/>
              <w:rPr>
                <w:b/>
                <w:sz w:val="28"/>
                <w:lang w:eastAsia="zh-CN"/>
              </w:rPr>
            </w:pPr>
          </w:p>
        </w:tc>
      </w:tr>
    </w:tbl>
    <w:bookmarkEnd w:id="9"/>
    <w:p w14:paraId="418BB864" w14:textId="6E6972AA" w:rsidR="00964C98" w:rsidRDefault="00964C98" w:rsidP="00964C98">
      <w:pPr>
        <w:keepNext/>
        <w:keepLines/>
        <w:numPr>
          <w:ilvl w:val="0"/>
          <w:numId w:val="8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268"/>
        </w:tabs>
        <w:spacing w:before="280"/>
        <w:ind w:left="1138" w:hanging="1138"/>
        <w:outlineLvl w:val="0"/>
        <w:rPr>
          <w:b/>
          <w:sz w:val="28"/>
        </w:rPr>
      </w:pPr>
      <w:r w:rsidRPr="005915A7">
        <w:rPr>
          <w:b/>
          <w:sz w:val="28"/>
        </w:rPr>
        <w:lastRenderedPageBreak/>
        <w:t>Introduction</w:t>
      </w:r>
    </w:p>
    <w:p w14:paraId="16FBB8D7" w14:textId="77777777" w:rsidR="008A5480" w:rsidRPr="00CC0F78" w:rsidRDefault="008A5480" w:rsidP="008A5480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268"/>
        </w:tabs>
        <w:ind w:left="-15"/>
        <w:jc w:val="both"/>
        <w:rPr>
          <w:lang w:val="en-GB" w:eastAsia="zh-CN"/>
        </w:rPr>
      </w:pPr>
      <w:r w:rsidRPr="00CC0F78">
        <w:rPr>
          <w:lang w:val="en-GB" w:eastAsia="zh-CN"/>
        </w:rPr>
        <w:t xml:space="preserve">Resolution </w:t>
      </w:r>
      <w:r w:rsidRPr="00CC0F78">
        <w:rPr>
          <w:b/>
          <w:lang w:val="en-GB" w:eastAsia="zh-CN"/>
        </w:rPr>
        <w:t xml:space="preserve">171 (WRC-19) </w:t>
      </w:r>
      <w:r w:rsidRPr="00CC0F78">
        <w:rPr>
          <w:i/>
          <w:iCs/>
          <w:lang w:val="en-GB" w:eastAsia="zh-CN"/>
        </w:rPr>
        <w:t>resolves to invite the ITU Radiocommunication Sector</w:t>
      </w:r>
      <w:r w:rsidRPr="00CC0F78">
        <w:rPr>
          <w:lang w:val="en-GB" w:eastAsia="zh-CN"/>
        </w:rPr>
        <w:t>:</w:t>
      </w:r>
    </w:p>
    <w:p w14:paraId="51EED1AB" w14:textId="77777777" w:rsidR="008A5480" w:rsidRPr="00C12D9E" w:rsidRDefault="008A5480" w:rsidP="008A5480">
      <w:pPr>
        <w:pStyle w:val="ListParagraph"/>
        <w:numPr>
          <w:ilvl w:val="0"/>
          <w:numId w:val="19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ind w:left="518"/>
        <w:contextualSpacing w:val="0"/>
        <w:jc w:val="both"/>
        <w:rPr>
          <w:lang w:val="en-GB" w:eastAsia="zh-CN"/>
        </w:rPr>
      </w:pPr>
      <w:r w:rsidRPr="00C12D9E">
        <w:rPr>
          <w:lang w:val="en-GB" w:eastAsia="zh-CN"/>
        </w:rPr>
        <w:t xml:space="preserve">to continue and complete in time for WRC-23 relevant studies of the technical, operational and regulatory aspects, based on the frequency bands mentioned in </w:t>
      </w:r>
      <w:r w:rsidRPr="00C12D9E">
        <w:rPr>
          <w:i/>
          <w:lang w:val="en-GB" w:eastAsia="zh-CN"/>
        </w:rPr>
        <w:t>resolves 1</w:t>
      </w:r>
      <w:r w:rsidRPr="00C12D9E">
        <w:rPr>
          <w:lang w:val="en-GB" w:eastAsia="zh-CN"/>
        </w:rPr>
        <w:t xml:space="preserve"> of Resolution </w:t>
      </w:r>
      <w:r w:rsidRPr="00C12D9E">
        <w:rPr>
          <w:b/>
          <w:lang w:val="en-GB" w:eastAsia="zh-CN"/>
        </w:rPr>
        <w:t>155 (Rev.WRC-19),</w:t>
      </w:r>
      <w:r w:rsidRPr="00C12D9E">
        <w:rPr>
          <w:lang w:val="en-GB" w:eastAsia="zh-CN"/>
        </w:rPr>
        <w:t xml:space="preserve"> in relation to the implementation of Resolution </w:t>
      </w:r>
      <w:r w:rsidRPr="00C12D9E">
        <w:rPr>
          <w:b/>
          <w:lang w:val="en-GB" w:eastAsia="zh-CN"/>
        </w:rPr>
        <w:t>155 (Rev.WRC-19)</w:t>
      </w:r>
      <w:r w:rsidRPr="00C12D9E">
        <w:rPr>
          <w:lang w:val="en-GB" w:eastAsia="zh-CN"/>
        </w:rPr>
        <w:t>, taking into account the progress obtained by ICAO in the completion of SARPs on the use of FSS for the UAS CNPC links.</w:t>
      </w:r>
    </w:p>
    <w:p w14:paraId="51EE647D" w14:textId="77777777" w:rsidR="008A5480" w:rsidRPr="00C12D9E" w:rsidRDefault="008A5480" w:rsidP="008A5480">
      <w:pPr>
        <w:pStyle w:val="ListParagraph"/>
        <w:numPr>
          <w:ilvl w:val="0"/>
          <w:numId w:val="19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ind w:left="518"/>
        <w:contextualSpacing w:val="0"/>
        <w:jc w:val="both"/>
        <w:rPr>
          <w:lang w:val="en-GB" w:eastAsia="zh-CN"/>
        </w:rPr>
      </w:pPr>
      <w:r w:rsidRPr="00C12D9E">
        <w:rPr>
          <w:lang w:val="en-GB" w:eastAsia="zh-CN"/>
        </w:rPr>
        <w:t xml:space="preserve">to review No. </w:t>
      </w:r>
      <w:r w:rsidRPr="00C12D9E">
        <w:rPr>
          <w:b/>
          <w:bCs/>
          <w:lang w:val="en-GB" w:eastAsia="zh-CN"/>
        </w:rPr>
        <w:t>5.484B</w:t>
      </w:r>
      <w:r w:rsidRPr="00C12D9E">
        <w:rPr>
          <w:lang w:val="en-GB" w:eastAsia="zh-CN"/>
        </w:rPr>
        <w:t xml:space="preserve"> and Resolution </w:t>
      </w:r>
      <w:r w:rsidRPr="00C12D9E">
        <w:rPr>
          <w:b/>
          <w:bCs/>
          <w:lang w:val="en-GB" w:eastAsia="zh-CN"/>
        </w:rPr>
        <w:t>155 (Rev.WRC-19)</w:t>
      </w:r>
      <w:r w:rsidRPr="00C12D9E">
        <w:rPr>
          <w:lang w:val="en-GB" w:eastAsia="zh-CN"/>
        </w:rPr>
        <w:t xml:space="preserve"> taking into account the results of the above studies</w:t>
      </w:r>
    </w:p>
    <w:p w14:paraId="4191E14F" w14:textId="77777777" w:rsidR="008A5480" w:rsidRDefault="008A5480" w:rsidP="008A5480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268"/>
        </w:tabs>
        <w:ind w:left="-15"/>
        <w:jc w:val="both"/>
        <w:rPr>
          <w:rFonts w:eastAsia="SimSun"/>
        </w:rPr>
      </w:pPr>
      <w:r w:rsidRPr="00CC0F78">
        <w:rPr>
          <w:lang w:val="en-GB"/>
        </w:rPr>
        <w:t>To support the required sharing and compatibility studies to be carried out within W</w:t>
      </w:r>
      <w:r>
        <w:rPr>
          <w:lang w:val="en-GB"/>
        </w:rPr>
        <w:t xml:space="preserve">orking </w:t>
      </w:r>
      <w:r w:rsidRPr="00CC0F78">
        <w:rPr>
          <w:lang w:val="en-GB"/>
        </w:rPr>
        <w:t>P</w:t>
      </w:r>
      <w:r>
        <w:rPr>
          <w:lang w:val="en-GB"/>
        </w:rPr>
        <w:t>arty</w:t>
      </w:r>
      <w:r w:rsidRPr="00CC0F78">
        <w:rPr>
          <w:lang w:val="en-GB"/>
        </w:rPr>
        <w:t xml:space="preserve"> 5B, </w:t>
      </w:r>
      <w:r>
        <w:rPr>
          <w:lang w:val="en-GB"/>
        </w:rPr>
        <w:t xml:space="preserve">Working Party 5B contacted </w:t>
      </w:r>
      <w:r w:rsidRPr="00CC0F78">
        <w:rPr>
          <w:lang w:val="en-GB"/>
        </w:rPr>
        <w:t>Working Parties responsible for potentially affected services a</w:t>
      </w:r>
      <w:r>
        <w:rPr>
          <w:lang w:val="en-GB"/>
        </w:rPr>
        <w:t>nd</w:t>
      </w:r>
      <w:r w:rsidRPr="00CC0F78">
        <w:rPr>
          <w:lang w:val="en-GB"/>
        </w:rPr>
        <w:t xml:space="preserve"> requested </w:t>
      </w:r>
      <w:r>
        <w:rPr>
          <w:lang w:val="en-GB"/>
        </w:rPr>
        <w:t xml:space="preserve">them </w:t>
      </w:r>
      <w:r w:rsidRPr="00CC0F78">
        <w:rPr>
          <w:lang w:val="en-GB"/>
        </w:rPr>
        <w:t xml:space="preserve">to provide relevant information, including technical and operational characteristics and protection criteria for the respective services allocated in, the frequency bands </w:t>
      </w:r>
      <w:r w:rsidRPr="00CC0F78">
        <w:rPr>
          <w:lang w:val="en-GB" w:eastAsia="zh-CN"/>
        </w:rPr>
        <w:t xml:space="preserve">in </w:t>
      </w:r>
      <w:r w:rsidRPr="00CC0F78">
        <w:rPr>
          <w:i/>
          <w:lang w:val="en-GB" w:eastAsia="zh-CN"/>
        </w:rPr>
        <w:t>resolves 1</w:t>
      </w:r>
      <w:r w:rsidRPr="00CC0F78">
        <w:rPr>
          <w:lang w:val="en-GB" w:eastAsia="zh-CN"/>
        </w:rPr>
        <w:t xml:space="preserve"> of Resolution </w:t>
      </w:r>
      <w:r w:rsidRPr="00CC0F78">
        <w:rPr>
          <w:b/>
          <w:lang w:val="en-GB" w:eastAsia="zh-CN"/>
        </w:rPr>
        <w:t>155 (Rev.WRC-</w:t>
      </w:r>
      <w:r>
        <w:rPr>
          <w:b/>
          <w:lang w:val="en-GB" w:eastAsia="zh-CN"/>
        </w:rPr>
        <w:t>19)</w:t>
      </w:r>
      <w:r w:rsidRPr="005A187D">
        <w:rPr>
          <w:bCs/>
          <w:lang w:val="en-GB" w:eastAsia="zh-CN"/>
        </w:rPr>
        <w:t>.</w:t>
      </w:r>
      <w:r>
        <w:rPr>
          <w:b/>
          <w:lang w:val="en-GB" w:eastAsia="zh-CN"/>
        </w:rPr>
        <w:t xml:space="preserve"> </w:t>
      </w:r>
      <w:r>
        <w:rPr>
          <w:rFonts w:eastAsia="SimSun"/>
        </w:rPr>
        <w:t xml:space="preserve">Working Party 5C is one such responsible Working Party and received 5C/69 from Working Party 5B following its July 2020 </w:t>
      </w:r>
      <w:proofErr w:type="gramStart"/>
      <w:r>
        <w:rPr>
          <w:rFonts w:eastAsia="SimSun"/>
        </w:rPr>
        <w:t>meeting.</w:t>
      </w:r>
      <w:proofErr w:type="gramEnd"/>
    </w:p>
    <w:p w14:paraId="48E5124C" w14:textId="5A096791" w:rsidR="008A5480" w:rsidRDefault="008A5480" w:rsidP="008A5480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268"/>
        </w:tabs>
        <w:ind w:left="-15"/>
        <w:jc w:val="both"/>
        <w:rPr>
          <w:lang w:eastAsia="ja-JP"/>
        </w:rPr>
      </w:pPr>
      <w:r>
        <w:rPr>
          <w:rFonts w:eastAsia="SimSun"/>
        </w:rPr>
        <w:t xml:space="preserve">At its November </w:t>
      </w:r>
      <w:r w:rsidR="0038265F">
        <w:rPr>
          <w:rFonts w:eastAsia="SimSun"/>
        </w:rPr>
        <w:t xml:space="preserve">2020 </w:t>
      </w:r>
      <w:r>
        <w:rPr>
          <w:rFonts w:eastAsia="SimSun"/>
        </w:rPr>
        <w:t>meeting W</w:t>
      </w:r>
      <w:r w:rsidR="00044EC4">
        <w:rPr>
          <w:rFonts w:eastAsia="SimSun"/>
        </w:rPr>
        <w:t xml:space="preserve">orking </w:t>
      </w:r>
      <w:r>
        <w:rPr>
          <w:rFonts w:eastAsia="SimSun"/>
        </w:rPr>
        <w:t>P</w:t>
      </w:r>
      <w:r w:rsidR="00044EC4">
        <w:rPr>
          <w:rFonts w:eastAsia="SimSun"/>
        </w:rPr>
        <w:t xml:space="preserve">arty </w:t>
      </w:r>
      <w:r>
        <w:rPr>
          <w:rFonts w:eastAsia="SimSun"/>
        </w:rPr>
        <w:t>5C developed a reply to W</w:t>
      </w:r>
      <w:r w:rsidR="00044EC4">
        <w:rPr>
          <w:rFonts w:eastAsia="SimSun"/>
        </w:rPr>
        <w:t xml:space="preserve">orking </w:t>
      </w:r>
      <w:r>
        <w:rPr>
          <w:rFonts w:eastAsia="SimSun"/>
        </w:rPr>
        <w:t>P</w:t>
      </w:r>
      <w:r w:rsidR="00044EC4">
        <w:rPr>
          <w:rFonts w:eastAsia="SimSun"/>
        </w:rPr>
        <w:t xml:space="preserve">arty </w:t>
      </w:r>
      <w:r>
        <w:rPr>
          <w:rFonts w:eastAsia="SimSun"/>
        </w:rPr>
        <w:t xml:space="preserve">5B (5B/223) </w:t>
      </w:r>
      <w:r w:rsidR="00044EC4">
        <w:rPr>
          <w:rFonts w:eastAsia="SimSun"/>
        </w:rPr>
        <w:t>which provide</w:t>
      </w:r>
      <w:r w:rsidR="0038265F">
        <w:rPr>
          <w:rFonts w:eastAsia="SimSun"/>
        </w:rPr>
        <w:t>d</w:t>
      </w:r>
      <w:r w:rsidR="00044EC4">
        <w:rPr>
          <w:rFonts w:eastAsia="SimSun"/>
        </w:rPr>
        <w:t xml:space="preserve"> </w:t>
      </w:r>
      <w:r w:rsidR="009D60F7">
        <w:rPr>
          <w:rFonts w:eastAsia="SimSun"/>
        </w:rPr>
        <w:t>references</w:t>
      </w:r>
      <w:r w:rsidR="00044EC4">
        <w:rPr>
          <w:rFonts w:eastAsia="SimSun"/>
        </w:rPr>
        <w:t xml:space="preserve"> to current </w:t>
      </w:r>
      <w:r w:rsidR="009D60F7">
        <w:rPr>
          <w:rFonts w:eastAsia="SimSun"/>
        </w:rPr>
        <w:t>Recommendations</w:t>
      </w:r>
      <w:r w:rsidR="00044EC4">
        <w:rPr>
          <w:rFonts w:eastAsia="SimSun"/>
        </w:rPr>
        <w:t xml:space="preserve"> that identify </w:t>
      </w:r>
      <w:r w:rsidR="0038265F">
        <w:rPr>
          <w:rFonts w:eastAsia="SimSun"/>
        </w:rPr>
        <w:t xml:space="preserve">technical and operational </w:t>
      </w:r>
      <w:r w:rsidR="009D60F7">
        <w:rPr>
          <w:rFonts w:eastAsia="SimSun"/>
        </w:rPr>
        <w:t>characteristics and protection criteria that are representative of the Fixed Service</w:t>
      </w:r>
      <w:r w:rsidR="00991E1C">
        <w:rPr>
          <w:rFonts w:eastAsia="SimSun"/>
        </w:rPr>
        <w:t xml:space="preserve"> </w:t>
      </w:r>
      <w:r w:rsidR="00567203">
        <w:rPr>
          <w:rFonts w:eastAsia="SimSun"/>
        </w:rPr>
        <w:t xml:space="preserve">for </w:t>
      </w:r>
      <w:r w:rsidR="00991E1C" w:rsidRPr="007A7F95">
        <w:rPr>
          <w:lang w:eastAsia="ja-JP"/>
        </w:rPr>
        <w:t>use in sharing studies</w:t>
      </w:r>
      <w:r w:rsidR="00991E1C">
        <w:rPr>
          <w:lang w:eastAsia="ja-JP"/>
        </w:rPr>
        <w:t>.</w:t>
      </w:r>
    </w:p>
    <w:p w14:paraId="3A8D0F50" w14:textId="75FADBEE" w:rsidR="00991E1C" w:rsidRDefault="00991E1C" w:rsidP="008A5480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268"/>
        </w:tabs>
        <w:ind w:left="-15"/>
        <w:jc w:val="both"/>
        <w:rPr>
          <w:rFonts w:eastAsia="SimSun"/>
        </w:rPr>
      </w:pPr>
      <w:r>
        <w:rPr>
          <w:lang w:eastAsia="ja-JP"/>
        </w:rPr>
        <w:t>However</w:t>
      </w:r>
      <w:r w:rsidR="00567203">
        <w:rPr>
          <w:lang w:eastAsia="ja-JP"/>
        </w:rPr>
        <w:t>, 5B/223</w:t>
      </w:r>
      <w:r>
        <w:rPr>
          <w:lang w:eastAsia="ja-JP"/>
        </w:rPr>
        <w:t xml:space="preserve"> also contained a statement that:</w:t>
      </w:r>
    </w:p>
    <w:p w14:paraId="13E2BE64" w14:textId="7CAEC755" w:rsidR="00044EC4" w:rsidRDefault="00044EC4" w:rsidP="008A5480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268"/>
        </w:tabs>
        <w:ind w:left="-15"/>
        <w:jc w:val="both"/>
        <w:rPr>
          <w:rFonts w:eastAsia="SimSun"/>
        </w:rPr>
      </w:pPr>
    </w:p>
    <w:p w14:paraId="1C3616E5" w14:textId="7D037FE1" w:rsidR="00991E1C" w:rsidRPr="00991E1C" w:rsidRDefault="00165D7B" w:rsidP="00991E1C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268"/>
        </w:tabs>
        <w:rPr>
          <w:i/>
          <w:iCs/>
          <w:lang w:val="en-GB" w:eastAsia="zh-CN"/>
        </w:rPr>
      </w:pPr>
      <w:r>
        <w:rPr>
          <w:i/>
          <w:iCs/>
          <w:lang w:val="en-GB" w:eastAsia="zh-CN"/>
        </w:rPr>
        <w:t>“</w:t>
      </w:r>
      <w:r w:rsidR="00991E1C" w:rsidRPr="00991E1C">
        <w:rPr>
          <w:i/>
          <w:iCs/>
          <w:lang w:val="en-GB" w:eastAsia="zh-CN"/>
        </w:rPr>
        <w:t xml:space="preserve">WP 5C would also like to indicate that it has received in Document </w:t>
      </w:r>
      <w:r>
        <w:rPr>
          <w:i/>
          <w:iCs/>
          <w:lang w:val="en-GB"/>
        </w:rPr>
        <w:t>5C/102 c</w:t>
      </w:r>
      <w:r w:rsidR="00991E1C" w:rsidRPr="00991E1C">
        <w:rPr>
          <w:i/>
          <w:iCs/>
          <w:lang w:val="en-GB" w:eastAsia="zh-CN"/>
        </w:rPr>
        <w:t>haracteristics and operational parameters of the Fixed Services of the Islamic Republic of Iran which also need to be taken into account in further action in regard to WRC-23 agenda item 1.8.</w:t>
      </w:r>
      <w:r>
        <w:rPr>
          <w:i/>
          <w:iCs/>
          <w:lang w:val="en-GB" w:eastAsia="zh-CN"/>
        </w:rPr>
        <w:t>”</w:t>
      </w:r>
    </w:p>
    <w:p w14:paraId="5822133F" w14:textId="77777777" w:rsidR="00044EC4" w:rsidRPr="00567203" w:rsidRDefault="00044EC4" w:rsidP="008A5480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268"/>
        </w:tabs>
        <w:ind w:left="-15"/>
        <w:jc w:val="both"/>
        <w:rPr>
          <w:rFonts w:eastAsia="SimSun"/>
        </w:rPr>
      </w:pPr>
    </w:p>
    <w:p w14:paraId="66B34ED5" w14:textId="604633F6" w:rsidR="008A5480" w:rsidRDefault="00991E1C" w:rsidP="008A5480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268"/>
        </w:tabs>
        <w:ind w:left="-15"/>
        <w:jc w:val="both"/>
        <w:rPr>
          <w:rFonts w:eastAsia="SimSun"/>
        </w:rPr>
      </w:pPr>
      <w:r>
        <w:rPr>
          <w:rFonts w:eastAsia="SimSun"/>
        </w:rPr>
        <w:lastRenderedPageBreak/>
        <w:t>Consequently</w:t>
      </w:r>
      <w:r w:rsidR="000733A2">
        <w:rPr>
          <w:rFonts w:eastAsia="SimSun"/>
        </w:rPr>
        <w:t xml:space="preserve">, Working Party 5C must </w:t>
      </w:r>
      <w:r>
        <w:rPr>
          <w:rFonts w:eastAsia="SimSun"/>
        </w:rPr>
        <w:t xml:space="preserve">analyze the characteristics </w:t>
      </w:r>
      <w:r w:rsidR="000733A2">
        <w:rPr>
          <w:rFonts w:eastAsia="SimSun"/>
        </w:rPr>
        <w:t>of the assignments</w:t>
      </w:r>
      <w:r>
        <w:rPr>
          <w:rFonts w:eastAsia="SimSun"/>
        </w:rPr>
        <w:t xml:space="preserve"> </w:t>
      </w:r>
      <w:r w:rsidR="000733A2">
        <w:rPr>
          <w:rFonts w:eastAsia="SimSun"/>
        </w:rPr>
        <w:t>contained in 5C/102 (latter updated to 5</w:t>
      </w:r>
      <w:r w:rsidR="00567203">
        <w:rPr>
          <w:rFonts w:eastAsia="SimSun"/>
        </w:rPr>
        <w:t>C</w:t>
      </w:r>
      <w:r w:rsidR="000733A2">
        <w:rPr>
          <w:rFonts w:eastAsia="SimSun"/>
        </w:rPr>
        <w:t xml:space="preserve">/141) </w:t>
      </w:r>
      <w:r>
        <w:rPr>
          <w:rFonts w:eastAsia="SimSun"/>
        </w:rPr>
        <w:t xml:space="preserve">to </w:t>
      </w:r>
      <w:r w:rsidR="000733A2">
        <w:rPr>
          <w:rFonts w:eastAsia="SimSun"/>
        </w:rPr>
        <w:t>assess</w:t>
      </w:r>
      <w:r>
        <w:rPr>
          <w:rFonts w:eastAsia="SimSun"/>
        </w:rPr>
        <w:t xml:space="preserve"> if they will material</w:t>
      </w:r>
      <w:r w:rsidR="000733A2">
        <w:rPr>
          <w:rFonts w:eastAsia="SimSun"/>
        </w:rPr>
        <w:t>ly</w:t>
      </w:r>
      <w:r>
        <w:rPr>
          <w:rFonts w:eastAsia="SimSun"/>
        </w:rPr>
        <w:t xml:space="preserve"> affect the analysis that Working Party 5B needs to perform.</w:t>
      </w:r>
    </w:p>
    <w:p w14:paraId="3BCE6581" w14:textId="0D6287DF" w:rsidR="00964C98" w:rsidRDefault="00964C98" w:rsidP="00964C98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268"/>
        </w:tabs>
        <w:spacing w:before="280"/>
        <w:jc w:val="both"/>
        <w:rPr>
          <w:lang w:val="en-GB"/>
        </w:rPr>
      </w:pPr>
      <w:r>
        <w:rPr>
          <w:b/>
          <w:sz w:val="28"/>
        </w:rPr>
        <w:t>2</w:t>
      </w:r>
      <w:r>
        <w:rPr>
          <w:b/>
          <w:sz w:val="28"/>
        </w:rPr>
        <w:tab/>
      </w:r>
      <w:r w:rsidRPr="005915A7">
        <w:rPr>
          <w:b/>
          <w:sz w:val="28"/>
        </w:rPr>
        <w:t xml:space="preserve">Fixed Service </w:t>
      </w:r>
      <w:bookmarkStart w:id="10" w:name="_Hlk63323406"/>
      <w:r w:rsidRPr="005915A7">
        <w:rPr>
          <w:b/>
          <w:sz w:val="28"/>
        </w:rPr>
        <w:t>Technical and Operational Characteristics</w:t>
      </w:r>
      <w:bookmarkEnd w:id="10"/>
    </w:p>
    <w:p w14:paraId="67A03D5E" w14:textId="08C7FE3B" w:rsidR="00D07AD1" w:rsidRDefault="00866C05" w:rsidP="00205813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jc w:val="both"/>
        <w:rPr>
          <w:spacing w:val="-2"/>
          <w:lang w:val="en-GB" w:eastAsia="ja-JP"/>
        </w:rPr>
      </w:pPr>
      <w:r>
        <w:rPr>
          <w:spacing w:val="-2"/>
          <w:lang w:val="en-GB" w:eastAsia="ja-JP"/>
        </w:rPr>
        <w:t>In its 5B/223 reply to Working Part 5B</w:t>
      </w:r>
      <w:r w:rsidR="00D16415">
        <w:rPr>
          <w:spacing w:val="-2"/>
          <w:lang w:val="en-GB" w:eastAsia="ja-JP"/>
        </w:rPr>
        <w:t>,</w:t>
      </w:r>
      <w:r>
        <w:rPr>
          <w:spacing w:val="-2"/>
          <w:lang w:val="en-GB" w:eastAsia="ja-JP"/>
        </w:rPr>
        <w:t xml:space="preserve"> Working Party 5C indicated that </w:t>
      </w:r>
      <w:r w:rsidR="00D07AD1" w:rsidRPr="00D07AD1">
        <w:rPr>
          <w:spacing w:val="-2"/>
          <w:lang w:val="en-GB" w:eastAsia="ja-JP"/>
        </w:rPr>
        <w:t>Recommendation ITU-R F.758</w:t>
      </w:r>
      <w:r w:rsidR="00391559">
        <w:rPr>
          <w:spacing w:val="-2"/>
          <w:lang w:val="en-GB" w:eastAsia="ja-JP"/>
        </w:rPr>
        <w:t xml:space="preserve"> was recently updated (November 2019)</w:t>
      </w:r>
      <w:r w:rsidR="0033065E">
        <w:rPr>
          <w:spacing w:val="-2"/>
          <w:lang w:val="en-GB" w:eastAsia="ja-JP"/>
        </w:rPr>
        <w:t xml:space="preserve"> and</w:t>
      </w:r>
      <w:r w:rsidR="00391559">
        <w:rPr>
          <w:spacing w:val="-2"/>
          <w:lang w:val="en-GB" w:eastAsia="ja-JP"/>
        </w:rPr>
        <w:t xml:space="preserve">, as </w:t>
      </w:r>
      <w:bookmarkStart w:id="11" w:name="_Hlk51155257"/>
      <w:r w:rsidR="00391559">
        <w:rPr>
          <w:spacing w:val="-2"/>
          <w:lang w:val="en-GB" w:eastAsia="ja-JP"/>
        </w:rPr>
        <w:t>before</w:t>
      </w:r>
      <w:r w:rsidR="0033065E">
        <w:rPr>
          <w:spacing w:val="-2"/>
          <w:lang w:val="en-GB" w:eastAsia="ja-JP"/>
        </w:rPr>
        <w:t xml:space="preserve"> in its previous reply on the same topic</w:t>
      </w:r>
      <w:bookmarkEnd w:id="11"/>
      <w:r w:rsidR="00391559">
        <w:rPr>
          <w:spacing w:val="-2"/>
          <w:lang w:val="en-GB" w:eastAsia="ja-JP"/>
        </w:rPr>
        <w:t xml:space="preserve">, </w:t>
      </w:r>
      <w:r w:rsidR="00D07AD1" w:rsidRPr="00D07AD1">
        <w:rPr>
          <w:spacing w:val="-2"/>
          <w:lang w:val="en-GB" w:eastAsia="ja-JP"/>
        </w:rPr>
        <w:t>W</w:t>
      </w:r>
      <w:r w:rsidR="00055ADB">
        <w:rPr>
          <w:spacing w:val="-2"/>
          <w:lang w:val="en-GB" w:eastAsia="ja-JP"/>
        </w:rPr>
        <w:t xml:space="preserve">orking </w:t>
      </w:r>
      <w:r w:rsidR="00D07AD1" w:rsidRPr="00D07AD1">
        <w:rPr>
          <w:spacing w:val="-2"/>
          <w:lang w:val="en-GB" w:eastAsia="ja-JP"/>
        </w:rPr>
        <w:t>P</w:t>
      </w:r>
      <w:r w:rsidR="00055ADB">
        <w:rPr>
          <w:spacing w:val="-2"/>
          <w:lang w:val="en-GB" w:eastAsia="ja-JP"/>
        </w:rPr>
        <w:t>arty</w:t>
      </w:r>
      <w:r w:rsidR="00D07AD1" w:rsidRPr="00D07AD1">
        <w:rPr>
          <w:spacing w:val="-2"/>
          <w:lang w:val="en-GB" w:eastAsia="ja-JP"/>
        </w:rPr>
        <w:t xml:space="preserve"> 5C confirm</w:t>
      </w:r>
      <w:r>
        <w:rPr>
          <w:spacing w:val="-2"/>
          <w:lang w:val="en-GB" w:eastAsia="ja-JP"/>
        </w:rPr>
        <w:t>ed</w:t>
      </w:r>
      <w:r w:rsidR="00D07AD1" w:rsidRPr="00D07AD1">
        <w:rPr>
          <w:spacing w:val="-2"/>
          <w:lang w:val="en-GB" w:eastAsia="ja-JP"/>
        </w:rPr>
        <w:t xml:space="preserve"> that the system parameters in the frequency band 10.7</w:t>
      </w:r>
      <w:r w:rsidR="00D07AD1" w:rsidRPr="00D07AD1">
        <w:rPr>
          <w:spacing w:val="-2"/>
          <w:lang w:val="en-GB" w:eastAsia="ja-JP"/>
        </w:rPr>
        <w:noBreakHyphen/>
        <w:t>11.7</w:t>
      </w:r>
      <w:r w:rsidR="00ED3CAA">
        <w:rPr>
          <w:spacing w:val="-2"/>
          <w:lang w:val="en-GB" w:eastAsia="ja-JP"/>
        </w:rPr>
        <w:t xml:space="preserve"> </w:t>
      </w:r>
      <w:r w:rsidR="00D07AD1" w:rsidRPr="00D07AD1">
        <w:rPr>
          <w:spacing w:val="-2"/>
          <w:lang w:val="en-GB" w:eastAsia="ja-JP"/>
        </w:rPr>
        <w:t xml:space="preserve">GHz of Table </w:t>
      </w:r>
      <w:r w:rsidR="0033065E">
        <w:rPr>
          <w:spacing w:val="-2"/>
          <w:lang w:val="en-GB" w:eastAsia="ja-JP"/>
        </w:rPr>
        <w:t>8</w:t>
      </w:r>
      <w:r w:rsidR="00D07AD1" w:rsidRPr="00D07AD1">
        <w:rPr>
          <w:spacing w:val="-2"/>
          <w:lang w:val="en-GB" w:eastAsia="ja-JP"/>
        </w:rPr>
        <w:t xml:space="preserve"> of Recommendation ITU-R F.758-</w:t>
      </w:r>
      <w:r w:rsidR="0033065E">
        <w:rPr>
          <w:spacing w:val="-2"/>
          <w:lang w:val="en-GB" w:eastAsia="ja-JP"/>
        </w:rPr>
        <w:t>7</w:t>
      </w:r>
      <w:r w:rsidR="00D07AD1" w:rsidRPr="00D07AD1">
        <w:rPr>
          <w:spacing w:val="-2"/>
          <w:lang w:val="en-GB" w:eastAsia="ja-JP"/>
        </w:rPr>
        <w:t xml:space="preserve"> should be used in the compatibility studies for the 10.95-12.75</w:t>
      </w:r>
      <w:r w:rsidR="00ED3CAA">
        <w:rPr>
          <w:spacing w:val="-2"/>
          <w:lang w:val="en-GB" w:eastAsia="ja-JP"/>
        </w:rPr>
        <w:t xml:space="preserve"> </w:t>
      </w:r>
      <w:r w:rsidR="00D07AD1" w:rsidRPr="00D07AD1">
        <w:rPr>
          <w:spacing w:val="-2"/>
          <w:lang w:val="en-GB" w:eastAsia="ja-JP"/>
        </w:rPr>
        <w:t xml:space="preserve">GHz frequency band of interest to </w:t>
      </w:r>
      <w:r w:rsidR="00AF71F8" w:rsidRPr="00D07AD1">
        <w:rPr>
          <w:lang w:val="en-GB"/>
        </w:rPr>
        <w:t>W</w:t>
      </w:r>
      <w:r w:rsidR="00AF71F8">
        <w:rPr>
          <w:lang w:val="en-GB"/>
        </w:rPr>
        <w:t xml:space="preserve">orking </w:t>
      </w:r>
      <w:r w:rsidR="00AF71F8" w:rsidRPr="00D07AD1">
        <w:rPr>
          <w:lang w:val="en-GB"/>
        </w:rPr>
        <w:t>P</w:t>
      </w:r>
      <w:r w:rsidR="00AF71F8">
        <w:rPr>
          <w:lang w:val="en-GB"/>
        </w:rPr>
        <w:t xml:space="preserve">arty </w:t>
      </w:r>
      <w:r w:rsidR="00D07AD1" w:rsidRPr="00D07AD1">
        <w:rPr>
          <w:spacing w:val="-2"/>
          <w:lang w:val="en-GB" w:eastAsia="ja-JP"/>
        </w:rPr>
        <w:t>5B</w:t>
      </w:r>
      <w:r w:rsidR="0038265F">
        <w:rPr>
          <w:spacing w:val="-2"/>
          <w:lang w:val="en-GB" w:eastAsia="ja-JP"/>
        </w:rPr>
        <w:t>. A</w:t>
      </w:r>
      <w:r w:rsidR="00D07AD1" w:rsidRPr="00D07AD1">
        <w:rPr>
          <w:spacing w:val="-2"/>
          <w:lang w:val="en-GB" w:eastAsia="ja-JP"/>
        </w:rPr>
        <w:t xml:space="preserve">nd that the system parameters in the frequency band </w:t>
      </w:r>
      <w:bookmarkStart w:id="12" w:name="_Hlk483711732"/>
      <w:r w:rsidR="00D07AD1" w:rsidRPr="00D07AD1">
        <w:rPr>
          <w:spacing w:val="-2"/>
          <w:lang w:val="en-GB" w:eastAsia="ja-JP"/>
        </w:rPr>
        <w:t>14.4-15.35</w:t>
      </w:r>
      <w:r w:rsidR="00ED3CAA">
        <w:rPr>
          <w:spacing w:val="-2"/>
          <w:lang w:val="en-GB" w:eastAsia="ja-JP"/>
        </w:rPr>
        <w:t xml:space="preserve"> </w:t>
      </w:r>
      <w:r w:rsidR="00D07AD1" w:rsidRPr="00D07AD1">
        <w:rPr>
          <w:spacing w:val="-2"/>
          <w:lang w:val="en-GB" w:eastAsia="ja-JP"/>
        </w:rPr>
        <w:t xml:space="preserve">GHz of Table </w:t>
      </w:r>
      <w:r w:rsidR="0033065E">
        <w:rPr>
          <w:spacing w:val="-2"/>
          <w:lang w:val="en-GB" w:eastAsia="ja-JP"/>
        </w:rPr>
        <w:t>9</w:t>
      </w:r>
      <w:r w:rsidR="00D07AD1" w:rsidRPr="00D07AD1">
        <w:rPr>
          <w:spacing w:val="-2"/>
          <w:lang w:val="en-GB" w:eastAsia="ja-JP"/>
        </w:rPr>
        <w:t xml:space="preserve"> of Recommendation ITU-R F.758-</w:t>
      </w:r>
      <w:r w:rsidR="0033065E">
        <w:rPr>
          <w:spacing w:val="-2"/>
          <w:lang w:val="en-GB" w:eastAsia="ja-JP"/>
        </w:rPr>
        <w:t>7</w:t>
      </w:r>
      <w:r w:rsidR="00D07AD1" w:rsidRPr="00D07AD1">
        <w:rPr>
          <w:spacing w:val="-2"/>
          <w:lang w:val="en-GB" w:eastAsia="ja-JP"/>
        </w:rPr>
        <w:t xml:space="preserve"> </w:t>
      </w:r>
      <w:bookmarkEnd w:id="12"/>
      <w:r w:rsidR="00D07AD1" w:rsidRPr="00D07AD1">
        <w:rPr>
          <w:spacing w:val="-2"/>
          <w:lang w:val="en-GB" w:eastAsia="ja-JP"/>
        </w:rPr>
        <w:t>should be used in compatibility studies for the 14</w:t>
      </w:r>
      <w:r w:rsidR="00D07AD1" w:rsidRPr="00D07AD1">
        <w:rPr>
          <w:spacing w:val="-2"/>
          <w:lang w:val="en-GB" w:eastAsia="ja-JP"/>
        </w:rPr>
        <w:noBreakHyphen/>
        <w:t>14.</w:t>
      </w:r>
      <w:r w:rsidR="00205813">
        <w:rPr>
          <w:spacing w:val="-2"/>
          <w:lang w:val="en-GB" w:eastAsia="ja-JP"/>
        </w:rPr>
        <w:t>47</w:t>
      </w:r>
      <w:r w:rsidR="00ED3CAA">
        <w:rPr>
          <w:spacing w:val="-2"/>
          <w:lang w:val="en-GB" w:eastAsia="ja-JP"/>
        </w:rPr>
        <w:t xml:space="preserve"> </w:t>
      </w:r>
      <w:r w:rsidR="00D07AD1" w:rsidRPr="00D07AD1">
        <w:rPr>
          <w:spacing w:val="-2"/>
          <w:lang w:val="en-GB" w:eastAsia="ja-JP"/>
        </w:rPr>
        <w:t xml:space="preserve">GHz band of interest to </w:t>
      </w:r>
      <w:r w:rsidR="00AF71F8" w:rsidRPr="00D07AD1">
        <w:rPr>
          <w:lang w:val="en-GB"/>
        </w:rPr>
        <w:t>W</w:t>
      </w:r>
      <w:r w:rsidR="00AF71F8">
        <w:rPr>
          <w:lang w:val="en-GB"/>
        </w:rPr>
        <w:t xml:space="preserve">orking </w:t>
      </w:r>
      <w:r w:rsidR="00AF71F8" w:rsidRPr="00D07AD1">
        <w:rPr>
          <w:lang w:val="en-GB"/>
        </w:rPr>
        <w:t>P</w:t>
      </w:r>
      <w:r w:rsidR="00AF71F8">
        <w:rPr>
          <w:lang w:val="en-GB"/>
        </w:rPr>
        <w:t xml:space="preserve">arty </w:t>
      </w:r>
      <w:r w:rsidR="00D07AD1" w:rsidRPr="00D07AD1">
        <w:rPr>
          <w:spacing w:val="-2"/>
          <w:lang w:val="en-GB" w:eastAsia="ja-JP"/>
        </w:rPr>
        <w:t>5B.</w:t>
      </w:r>
    </w:p>
    <w:p w14:paraId="5A7BFE55" w14:textId="5F9578BF" w:rsidR="00DD604E" w:rsidRDefault="00AF71F8" w:rsidP="0009101D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jc w:val="both"/>
        <w:rPr>
          <w:spacing w:val="-2"/>
          <w:lang w:val="en-GB" w:eastAsia="ja-JP"/>
        </w:rPr>
      </w:pPr>
      <w:r>
        <w:rPr>
          <w:spacing w:val="-2"/>
          <w:lang w:val="en-GB" w:eastAsia="ja-JP"/>
        </w:rPr>
        <w:t xml:space="preserve">Additionally, </w:t>
      </w:r>
      <w:r w:rsidR="00D16415">
        <w:rPr>
          <w:spacing w:val="-2"/>
          <w:lang w:val="en-GB" w:eastAsia="ja-JP"/>
        </w:rPr>
        <w:t>Working Party 5C also (</w:t>
      </w:r>
      <w:r>
        <w:rPr>
          <w:spacing w:val="-2"/>
          <w:lang w:val="en-GB" w:eastAsia="ja-JP"/>
        </w:rPr>
        <w:t>again as before in its previous reply on the same topic</w:t>
      </w:r>
      <w:r w:rsidR="00D16415">
        <w:rPr>
          <w:spacing w:val="-2"/>
          <w:lang w:val="en-GB" w:eastAsia="ja-JP"/>
        </w:rPr>
        <w:t>)</w:t>
      </w:r>
      <w:r>
        <w:rPr>
          <w:spacing w:val="-2"/>
          <w:lang w:val="en-GB" w:eastAsia="ja-JP"/>
        </w:rPr>
        <w:t xml:space="preserve">, </w:t>
      </w:r>
      <w:r>
        <w:rPr>
          <w:lang w:val="en-GB"/>
        </w:rPr>
        <w:t>confirm</w:t>
      </w:r>
      <w:r w:rsidR="00D16415">
        <w:rPr>
          <w:lang w:val="en-GB"/>
        </w:rPr>
        <w:t>ed</w:t>
      </w:r>
      <w:r>
        <w:rPr>
          <w:lang w:val="en-GB"/>
        </w:rPr>
        <w:t xml:space="preserve"> that the s</w:t>
      </w:r>
      <w:r w:rsidR="00D07AD1" w:rsidRPr="00D07AD1">
        <w:rPr>
          <w:spacing w:val="-2"/>
          <w:lang w:val="en-GB" w:eastAsia="ja-JP"/>
        </w:rPr>
        <w:t xml:space="preserve">tatistical antenna </w:t>
      </w:r>
      <w:r w:rsidR="002804F8">
        <w:rPr>
          <w:spacing w:val="-2"/>
          <w:lang w:val="en-GB" w:eastAsia="ja-JP"/>
        </w:rPr>
        <w:t>elevation</w:t>
      </w:r>
      <w:r w:rsidR="000A2D56">
        <w:rPr>
          <w:spacing w:val="-2"/>
          <w:lang w:val="en-GB" w:eastAsia="ja-JP"/>
        </w:rPr>
        <w:t xml:space="preserve"> and </w:t>
      </w:r>
      <w:r w:rsidR="002804F8">
        <w:rPr>
          <w:spacing w:val="-2"/>
          <w:lang w:val="en-GB" w:eastAsia="ja-JP"/>
        </w:rPr>
        <w:t xml:space="preserve">height </w:t>
      </w:r>
      <w:r w:rsidR="00D07AD1" w:rsidRPr="00D07AD1">
        <w:rPr>
          <w:spacing w:val="-2"/>
          <w:lang w:val="en-GB" w:eastAsia="ja-JP"/>
        </w:rPr>
        <w:t>information found in Recommendation ITU-R F.2086</w:t>
      </w:r>
      <w:r w:rsidR="002804F8">
        <w:rPr>
          <w:spacing w:val="-2"/>
          <w:lang w:val="en-GB" w:eastAsia="ja-JP"/>
        </w:rPr>
        <w:t>-0</w:t>
      </w:r>
      <w:r w:rsidR="00D07AD1" w:rsidRPr="00D07AD1">
        <w:rPr>
          <w:spacing w:val="-2"/>
          <w:lang w:val="en-GB" w:eastAsia="ja-JP"/>
        </w:rPr>
        <w:t>;</w:t>
      </w:r>
      <w:r w:rsidR="004D4546">
        <w:rPr>
          <w:spacing w:val="-2"/>
          <w:lang w:val="en-GB" w:eastAsia="ja-JP"/>
        </w:rPr>
        <w:t xml:space="preserve"> </w:t>
      </w:r>
      <w:r w:rsidR="00D07AD1" w:rsidRPr="00D07AD1">
        <w:rPr>
          <w:spacing w:val="-2"/>
          <w:lang w:val="en-GB" w:eastAsia="ja-JP"/>
        </w:rPr>
        <w:t>tables</w:t>
      </w:r>
      <w:r w:rsidR="004D4546">
        <w:rPr>
          <w:spacing w:val="-2"/>
          <w:lang w:val="en-GB" w:eastAsia="ja-JP"/>
        </w:rPr>
        <w:t xml:space="preserve"> </w:t>
      </w:r>
      <w:r w:rsidR="00D07AD1" w:rsidRPr="00D07AD1">
        <w:rPr>
          <w:spacing w:val="-2"/>
          <w:lang w:val="en-GB" w:eastAsia="ja-JP"/>
        </w:rPr>
        <w:t>A2-2 (10.7 11.7</w:t>
      </w:r>
      <w:r w:rsidR="00ED3CAA">
        <w:rPr>
          <w:spacing w:val="-2"/>
          <w:lang w:val="en-GB" w:eastAsia="ja-JP"/>
        </w:rPr>
        <w:t xml:space="preserve"> </w:t>
      </w:r>
      <w:r w:rsidR="00D07AD1" w:rsidRPr="00D07AD1">
        <w:rPr>
          <w:spacing w:val="-2"/>
          <w:lang w:val="en-GB" w:eastAsia="ja-JP"/>
        </w:rPr>
        <w:t>GHz) and A2-3 (14.25-14.5</w:t>
      </w:r>
      <w:r w:rsidR="00ED3CAA">
        <w:rPr>
          <w:spacing w:val="-2"/>
          <w:lang w:val="en-GB" w:eastAsia="ja-JP"/>
        </w:rPr>
        <w:t xml:space="preserve"> </w:t>
      </w:r>
      <w:r w:rsidR="00D07AD1" w:rsidRPr="00D07AD1">
        <w:rPr>
          <w:spacing w:val="-2"/>
          <w:lang w:val="en-GB" w:eastAsia="ja-JP"/>
        </w:rPr>
        <w:t>GHz)</w:t>
      </w:r>
      <w:r w:rsidR="002804F8">
        <w:rPr>
          <w:spacing w:val="-2"/>
          <w:lang w:val="en-GB" w:eastAsia="ja-JP"/>
        </w:rPr>
        <w:t xml:space="preserve"> </w:t>
      </w:r>
      <w:r w:rsidR="00406D6D">
        <w:rPr>
          <w:spacing w:val="-2"/>
          <w:lang w:val="en-GB" w:eastAsia="ja-JP"/>
        </w:rPr>
        <w:t xml:space="preserve">should </w:t>
      </w:r>
      <w:r w:rsidR="00911813">
        <w:rPr>
          <w:spacing w:val="-2"/>
          <w:lang w:val="en-GB" w:eastAsia="ja-JP"/>
        </w:rPr>
        <w:t>be</w:t>
      </w:r>
      <w:r w:rsidR="00406D6D">
        <w:rPr>
          <w:spacing w:val="-2"/>
          <w:lang w:val="en-GB" w:eastAsia="ja-JP"/>
        </w:rPr>
        <w:t xml:space="preserve"> used by Working Part 5B in its studies under Agenda Item 1.8</w:t>
      </w:r>
      <w:r w:rsidR="00D07AD1" w:rsidRPr="00D07AD1">
        <w:rPr>
          <w:spacing w:val="-2"/>
          <w:lang w:val="en-GB" w:eastAsia="ja-JP"/>
        </w:rPr>
        <w:t xml:space="preserve">. </w:t>
      </w:r>
      <w:r w:rsidR="002A42D0">
        <w:rPr>
          <w:spacing w:val="-2"/>
          <w:lang w:val="en-GB" w:eastAsia="ja-JP"/>
        </w:rPr>
        <w:t xml:space="preserve">In 5B/223, </w:t>
      </w:r>
      <w:r w:rsidR="00406D6D">
        <w:rPr>
          <w:spacing w:val="-2"/>
          <w:lang w:val="en-GB" w:eastAsia="ja-JP"/>
        </w:rPr>
        <w:t>Working Part</w:t>
      </w:r>
      <w:r w:rsidR="002A42D0">
        <w:rPr>
          <w:spacing w:val="-2"/>
          <w:lang w:val="en-GB" w:eastAsia="ja-JP"/>
        </w:rPr>
        <w:t>y</w:t>
      </w:r>
      <w:r w:rsidR="00406D6D">
        <w:rPr>
          <w:spacing w:val="-2"/>
          <w:lang w:val="en-GB" w:eastAsia="ja-JP"/>
        </w:rPr>
        <w:t xml:space="preserve"> 5C</w:t>
      </w:r>
      <w:r w:rsidR="00D16415">
        <w:rPr>
          <w:spacing w:val="-2"/>
          <w:lang w:val="en-GB" w:eastAsia="ja-JP"/>
        </w:rPr>
        <w:t xml:space="preserve"> also</w:t>
      </w:r>
      <w:r w:rsidR="00406D6D">
        <w:rPr>
          <w:spacing w:val="-2"/>
          <w:lang w:val="en-GB" w:eastAsia="ja-JP"/>
        </w:rPr>
        <w:t xml:space="preserve"> note</w:t>
      </w:r>
      <w:r w:rsidR="00D16415">
        <w:rPr>
          <w:spacing w:val="-2"/>
          <w:lang w:val="en-GB" w:eastAsia="ja-JP"/>
        </w:rPr>
        <w:t>d</w:t>
      </w:r>
      <w:r w:rsidR="00406D6D">
        <w:rPr>
          <w:spacing w:val="-2"/>
          <w:lang w:val="en-GB" w:eastAsia="ja-JP"/>
        </w:rPr>
        <w:t xml:space="preserve"> that </w:t>
      </w:r>
      <w:r w:rsidR="002A42D0" w:rsidRPr="00D07AD1">
        <w:rPr>
          <w:spacing w:val="-2"/>
          <w:lang w:val="en-GB" w:eastAsia="ja-JP"/>
        </w:rPr>
        <w:t>ITU-R F.2086</w:t>
      </w:r>
      <w:r w:rsidR="002A42D0">
        <w:rPr>
          <w:spacing w:val="-2"/>
          <w:lang w:val="en-GB" w:eastAsia="ja-JP"/>
        </w:rPr>
        <w:t>-0 wa</w:t>
      </w:r>
      <w:r w:rsidR="00D07AD1" w:rsidRPr="00D07AD1">
        <w:rPr>
          <w:spacing w:val="-2"/>
          <w:lang w:val="en-GB" w:eastAsia="ja-JP"/>
        </w:rPr>
        <w:t>s not currently being considered for revision</w:t>
      </w:r>
      <w:r w:rsidR="00055ADB">
        <w:rPr>
          <w:spacing w:val="-2"/>
          <w:lang w:val="en-GB" w:eastAsia="ja-JP"/>
        </w:rPr>
        <w:t xml:space="preserve">. </w:t>
      </w:r>
      <w:r w:rsidR="002A42D0">
        <w:rPr>
          <w:spacing w:val="-2"/>
          <w:lang w:val="en-GB" w:eastAsia="ja-JP"/>
        </w:rPr>
        <w:t>And again, as before, f</w:t>
      </w:r>
      <w:r w:rsidR="00DD604E" w:rsidRPr="00D07AD1">
        <w:rPr>
          <w:spacing w:val="-2"/>
          <w:lang w:val="en-GB" w:eastAsia="ja-JP"/>
        </w:rPr>
        <w:t>or the 14-14.47</w:t>
      </w:r>
      <w:r w:rsidR="0009101D">
        <w:rPr>
          <w:spacing w:val="-2"/>
          <w:lang w:val="en-GB" w:eastAsia="ja-JP"/>
        </w:rPr>
        <w:t xml:space="preserve"> </w:t>
      </w:r>
      <w:r w:rsidR="00DD604E" w:rsidRPr="00D07AD1">
        <w:rPr>
          <w:spacing w:val="-2"/>
          <w:lang w:val="en-GB" w:eastAsia="ja-JP"/>
        </w:rPr>
        <w:t>GHz frequency band of interest, W</w:t>
      </w:r>
      <w:r w:rsidR="00DD604E">
        <w:rPr>
          <w:spacing w:val="-2"/>
          <w:lang w:val="en-GB" w:eastAsia="ja-JP"/>
        </w:rPr>
        <w:t xml:space="preserve">orking </w:t>
      </w:r>
      <w:r w:rsidR="00DD604E" w:rsidRPr="00D07AD1">
        <w:rPr>
          <w:spacing w:val="-2"/>
          <w:lang w:val="en-GB" w:eastAsia="ja-JP"/>
        </w:rPr>
        <w:t>P</w:t>
      </w:r>
      <w:r w:rsidR="00DD604E">
        <w:rPr>
          <w:spacing w:val="-2"/>
          <w:lang w:val="en-GB" w:eastAsia="ja-JP"/>
        </w:rPr>
        <w:t>arty</w:t>
      </w:r>
      <w:r w:rsidR="00DD604E" w:rsidRPr="00D07AD1">
        <w:rPr>
          <w:spacing w:val="-2"/>
          <w:lang w:val="en-GB" w:eastAsia="ja-JP"/>
        </w:rPr>
        <w:t xml:space="preserve"> 5C recommend</w:t>
      </w:r>
      <w:r w:rsidR="00D16415">
        <w:rPr>
          <w:spacing w:val="-2"/>
          <w:lang w:val="en-GB" w:eastAsia="ja-JP"/>
        </w:rPr>
        <w:t>ed</w:t>
      </w:r>
      <w:r w:rsidR="00DD604E" w:rsidRPr="00D07AD1">
        <w:rPr>
          <w:spacing w:val="-2"/>
          <w:lang w:val="en-GB" w:eastAsia="ja-JP"/>
        </w:rPr>
        <w:t xml:space="preserve"> a maximum antenna elevation angle of 5 degrees associated </w:t>
      </w:r>
      <w:r w:rsidR="003B3A3D">
        <w:rPr>
          <w:spacing w:val="-2"/>
          <w:lang w:val="en-GB" w:eastAsia="ja-JP"/>
        </w:rPr>
        <w:t>with</w:t>
      </w:r>
      <w:r w:rsidR="00DD604E" w:rsidRPr="00D07AD1">
        <w:rPr>
          <w:spacing w:val="-2"/>
          <w:lang w:val="en-GB" w:eastAsia="ja-JP"/>
        </w:rPr>
        <w:t xml:space="preserve"> the maximum antenna gain.</w:t>
      </w:r>
    </w:p>
    <w:p w14:paraId="2769CEB4" w14:textId="16C4C09D" w:rsidR="00872380" w:rsidRPr="00D07AD1" w:rsidRDefault="00872380" w:rsidP="0009101D">
      <w:pPr>
        <w:tabs>
          <w:tab w:val="clear" w:pos="794"/>
          <w:tab w:val="clear" w:pos="1191"/>
          <w:tab w:val="clear" w:pos="1588"/>
          <w:tab w:val="clear" w:pos="1985"/>
        </w:tabs>
        <w:spacing w:after="120"/>
        <w:jc w:val="both"/>
        <w:rPr>
          <w:spacing w:val="-2"/>
          <w:lang w:val="en-GB" w:eastAsia="ja-JP"/>
        </w:rPr>
      </w:pPr>
      <w:r w:rsidRPr="00D07AD1">
        <w:rPr>
          <w:spacing w:val="-2"/>
          <w:lang w:val="en-GB" w:eastAsia="ja-JP"/>
        </w:rPr>
        <w:t>W</w:t>
      </w:r>
      <w:r>
        <w:rPr>
          <w:spacing w:val="-2"/>
          <w:lang w:val="en-GB" w:eastAsia="ja-JP"/>
        </w:rPr>
        <w:t xml:space="preserve">orking </w:t>
      </w:r>
      <w:r w:rsidRPr="00D07AD1">
        <w:rPr>
          <w:spacing w:val="-2"/>
          <w:lang w:val="en-GB" w:eastAsia="ja-JP"/>
        </w:rPr>
        <w:t>P</w:t>
      </w:r>
      <w:r>
        <w:rPr>
          <w:spacing w:val="-2"/>
          <w:lang w:val="en-GB" w:eastAsia="ja-JP"/>
        </w:rPr>
        <w:t>arty</w:t>
      </w:r>
      <w:r w:rsidRPr="00D07AD1">
        <w:rPr>
          <w:spacing w:val="-2"/>
          <w:lang w:val="en-GB" w:eastAsia="ja-JP"/>
        </w:rPr>
        <w:t xml:space="preserve"> 5C </w:t>
      </w:r>
      <w:r>
        <w:rPr>
          <w:spacing w:val="-2"/>
          <w:lang w:val="en-GB" w:eastAsia="ja-JP"/>
        </w:rPr>
        <w:t xml:space="preserve">also </w:t>
      </w:r>
      <w:r w:rsidRPr="00D07AD1">
        <w:rPr>
          <w:spacing w:val="-2"/>
          <w:lang w:val="en-GB" w:eastAsia="ja-JP"/>
        </w:rPr>
        <w:t>advise</w:t>
      </w:r>
      <w:r w:rsidR="00D16415">
        <w:rPr>
          <w:spacing w:val="-2"/>
          <w:lang w:val="en-GB" w:eastAsia="ja-JP"/>
        </w:rPr>
        <w:t>d</w:t>
      </w:r>
      <w:r w:rsidRPr="00D07AD1">
        <w:rPr>
          <w:spacing w:val="-2"/>
          <w:lang w:val="en-GB" w:eastAsia="ja-JP"/>
        </w:rPr>
        <w:t xml:space="preserve"> W</w:t>
      </w:r>
      <w:r>
        <w:rPr>
          <w:spacing w:val="-2"/>
          <w:lang w:val="en-GB" w:eastAsia="ja-JP"/>
        </w:rPr>
        <w:t xml:space="preserve">orking </w:t>
      </w:r>
      <w:r w:rsidRPr="00D07AD1">
        <w:rPr>
          <w:spacing w:val="-2"/>
          <w:lang w:val="en-GB" w:eastAsia="ja-JP"/>
        </w:rPr>
        <w:t>P</w:t>
      </w:r>
      <w:r>
        <w:rPr>
          <w:spacing w:val="-2"/>
          <w:lang w:val="en-GB" w:eastAsia="ja-JP"/>
        </w:rPr>
        <w:t>art</w:t>
      </w:r>
      <w:r w:rsidRPr="00D07AD1">
        <w:rPr>
          <w:spacing w:val="-2"/>
          <w:lang w:val="en-GB" w:eastAsia="ja-JP"/>
        </w:rPr>
        <w:t xml:space="preserve"> 5B that the following recommendations </w:t>
      </w:r>
      <w:r w:rsidR="00C94310">
        <w:rPr>
          <w:spacing w:val="-2"/>
          <w:lang w:val="en-GB" w:eastAsia="ja-JP"/>
        </w:rPr>
        <w:t>we</w:t>
      </w:r>
      <w:r w:rsidRPr="00D07AD1">
        <w:rPr>
          <w:spacing w:val="-2"/>
          <w:lang w:val="en-GB" w:eastAsia="ja-JP"/>
        </w:rPr>
        <w:t xml:space="preserve">re still the relevant source of antenna patterns for studies with the </w:t>
      </w:r>
      <w:r w:rsidR="003B3A3D">
        <w:rPr>
          <w:spacing w:val="-2"/>
          <w:lang w:val="en-GB" w:eastAsia="ja-JP"/>
        </w:rPr>
        <w:t>F</w:t>
      </w:r>
      <w:r w:rsidRPr="00D07AD1">
        <w:rPr>
          <w:spacing w:val="-2"/>
          <w:lang w:val="en-GB" w:eastAsia="ja-JP"/>
        </w:rPr>
        <w:t xml:space="preserve">ixed </w:t>
      </w:r>
      <w:r w:rsidR="003B3A3D">
        <w:rPr>
          <w:spacing w:val="-2"/>
          <w:lang w:val="en-GB" w:eastAsia="ja-JP"/>
        </w:rPr>
        <w:t>S</w:t>
      </w:r>
      <w:r w:rsidRPr="00D07AD1">
        <w:rPr>
          <w:spacing w:val="-2"/>
          <w:lang w:val="en-GB" w:eastAsia="ja-JP"/>
        </w:rPr>
        <w:t>ervice</w:t>
      </w:r>
      <w:r w:rsidR="0002085A">
        <w:rPr>
          <w:spacing w:val="-2"/>
          <w:lang w:val="en-GB" w:eastAsia="ja-JP"/>
        </w:rPr>
        <w:t xml:space="preserve"> and </w:t>
      </w:r>
      <w:r w:rsidR="0009101D">
        <w:rPr>
          <w:spacing w:val="-2"/>
          <w:lang w:val="en-GB" w:eastAsia="ja-JP"/>
        </w:rPr>
        <w:t xml:space="preserve">that they all </w:t>
      </w:r>
      <w:r w:rsidR="0002085A">
        <w:rPr>
          <w:spacing w:val="-2"/>
          <w:lang w:val="en-GB" w:eastAsia="ja-JP"/>
        </w:rPr>
        <w:t>have been recently updated</w:t>
      </w:r>
      <w:r w:rsidRPr="00D07AD1">
        <w:rPr>
          <w:spacing w:val="-2"/>
          <w:lang w:val="en-GB" w:eastAsia="ja-JP"/>
        </w:rPr>
        <w:t>:</w:t>
      </w:r>
    </w:p>
    <w:p w14:paraId="212B924E" w14:textId="4A1E4F1E" w:rsidR="00872380" w:rsidRPr="00D07AD1" w:rsidRDefault="00872380" w:rsidP="00872380">
      <w:pPr>
        <w:tabs>
          <w:tab w:val="clear" w:pos="794"/>
          <w:tab w:val="clear" w:pos="1191"/>
          <w:tab w:val="clear" w:pos="1588"/>
          <w:tab w:val="clear" w:pos="1985"/>
        </w:tabs>
        <w:spacing w:before="0" w:after="120"/>
        <w:rPr>
          <w:spacing w:val="-2"/>
          <w:lang w:val="en-GB" w:eastAsia="ja-JP"/>
        </w:rPr>
      </w:pPr>
      <w:r w:rsidRPr="00D07AD1">
        <w:rPr>
          <w:spacing w:val="-2"/>
          <w:lang w:val="en-GB" w:eastAsia="ja-JP"/>
        </w:rPr>
        <w:t>For point-</w:t>
      </w:r>
      <w:r w:rsidR="0009101D">
        <w:rPr>
          <w:spacing w:val="-2"/>
          <w:lang w:val="en-GB" w:eastAsia="ja-JP"/>
        </w:rPr>
        <w:t>to-</w:t>
      </w:r>
      <w:r w:rsidRPr="00D07AD1">
        <w:rPr>
          <w:spacing w:val="-2"/>
          <w:lang w:val="en-GB" w:eastAsia="ja-JP"/>
        </w:rPr>
        <w:t>point links:</w:t>
      </w:r>
    </w:p>
    <w:p w14:paraId="1F9875AE" w14:textId="699ED30F" w:rsidR="00872380" w:rsidRPr="005819B9" w:rsidRDefault="002615E8" w:rsidP="005819B9">
      <w:pPr>
        <w:pStyle w:val="ListParagraph"/>
        <w:numPr>
          <w:ilvl w:val="0"/>
          <w:numId w:val="15"/>
        </w:numPr>
        <w:tabs>
          <w:tab w:val="clear" w:pos="794"/>
          <w:tab w:val="clear" w:pos="1191"/>
          <w:tab w:val="clear" w:pos="1588"/>
          <w:tab w:val="clear" w:pos="1985"/>
        </w:tabs>
        <w:spacing w:before="80"/>
        <w:jc w:val="both"/>
        <w:rPr>
          <w:lang w:val="en-GB" w:eastAsia="ja-JP"/>
        </w:rPr>
      </w:pPr>
      <w:bookmarkStart w:id="13" w:name="_Hlk51157984"/>
      <w:r w:rsidRPr="005819B9">
        <w:rPr>
          <w:lang w:val="en-GB" w:eastAsia="ja-JP"/>
        </w:rPr>
        <w:t>Recommendation</w:t>
      </w:r>
      <w:bookmarkEnd w:id="13"/>
      <w:r w:rsidRPr="005819B9">
        <w:rPr>
          <w:lang w:val="en-GB" w:eastAsia="ja-JP"/>
        </w:rPr>
        <w:t xml:space="preserve"> </w:t>
      </w:r>
      <w:r w:rsidR="00872380" w:rsidRPr="005819B9">
        <w:rPr>
          <w:lang w:val="en-GB" w:eastAsia="ja-JP"/>
        </w:rPr>
        <w:t>ITU-R F.699-</w:t>
      </w:r>
      <w:r w:rsidR="00E46982" w:rsidRPr="005819B9">
        <w:rPr>
          <w:lang w:val="en-GB" w:eastAsia="ja-JP"/>
        </w:rPr>
        <w:t>8</w:t>
      </w:r>
      <w:r w:rsidR="00872380" w:rsidRPr="005819B9">
        <w:rPr>
          <w:lang w:val="en-GB" w:eastAsia="ja-JP"/>
        </w:rPr>
        <w:t xml:space="preserve">: Reference radiation patterns for fixed wireless system antennas for use in coordination studies and interference assessment in the frequency range from 100 MHz to </w:t>
      </w:r>
      <w:r w:rsidR="00175D4B" w:rsidRPr="005819B9">
        <w:rPr>
          <w:lang w:val="en-GB" w:eastAsia="ja-JP"/>
        </w:rPr>
        <w:t>86</w:t>
      </w:r>
      <w:r w:rsidR="00872380" w:rsidRPr="005819B9">
        <w:rPr>
          <w:lang w:val="en-GB" w:eastAsia="ja-JP"/>
        </w:rPr>
        <w:t xml:space="preserve"> GHz.</w:t>
      </w:r>
    </w:p>
    <w:p w14:paraId="36E768A8" w14:textId="0B175EB2" w:rsidR="00872380" w:rsidRDefault="002615E8" w:rsidP="005819B9">
      <w:pPr>
        <w:pStyle w:val="ListParagraph"/>
        <w:numPr>
          <w:ilvl w:val="0"/>
          <w:numId w:val="15"/>
        </w:numPr>
        <w:tabs>
          <w:tab w:val="clear" w:pos="794"/>
          <w:tab w:val="clear" w:pos="1191"/>
          <w:tab w:val="clear" w:pos="1588"/>
          <w:tab w:val="clear" w:pos="1985"/>
        </w:tabs>
        <w:spacing w:before="80"/>
        <w:jc w:val="both"/>
        <w:rPr>
          <w:lang w:val="en-GB" w:eastAsia="ja-JP"/>
        </w:rPr>
      </w:pPr>
      <w:r w:rsidRPr="005819B9">
        <w:rPr>
          <w:lang w:val="en-GB" w:eastAsia="ja-JP"/>
        </w:rPr>
        <w:t xml:space="preserve">Recommendation </w:t>
      </w:r>
      <w:r w:rsidR="00872380" w:rsidRPr="005819B9">
        <w:rPr>
          <w:lang w:val="en-GB" w:eastAsia="ja-JP"/>
        </w:rPr>
        <w:t>ITU-R F.1245-</w:t>
      </w:r>
      <w:r w:rsidR="00E679C2" w:rsidRPr="005819B9">
        <w:rPr>
          <w:lang w:val="en-GB" w:eastAsia="ja-JP"/>
        </w:rPr>
        <w:t>3</w:t>
      </w:r>
      <w:r w:rsidR="00872380" w:rsidRPr="005819B9">
        <w:rPr>
          <w:lang w:val="en-GB" w:eastAsia="ja-JP"/>
        </w:rPr>
        <w:t xml:space="preserve">: Mathematical model of average and related radiation patterns for line-of-sight point-to-point fixed wireless system antennas for use in certain coordination studies and interference assessment in the frequency range from 1 GHz to about </w:t>
      </w:r>
      <w:r w:rsidR="00175D4B" w:rsidRPr="005819B9">
        <w:rPr>
          <w:lang w:val="en-GB" w:eastAsia="ja-JP"/>
        </w:rPr>
        <w:t>86</w:t>
      </w:r>
      <w:r w:rsidR="00872380" w:rsidRPr="005819B9">
        <w:rPr>
          <w:lang w:val="en-GB" w:eastAsia="ja-JP"/>
        </w:rPr>
        <w:t xml:space="preserve"> GHz.</w:t>
      </w:r>
    </w:p>
    <w:p w14:paraId="5B7F0C8F" w14:textId="77777777" w:rsidR="00C94310" w:rsidRPr="00C94310" w:rsidRDefault="00C94310" w:rsidP="00165D7B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268"/>
        </w:tabs>
        <w:jc w:val="both"/>
        <w:rPr>
          <w:lang w:val="en-GB" w:eastAsia="ja-JP"/>
        </w:rPr>
      </w:pPr>
      <w:r w:rsidRPr="00C94310">
        <w:rPr>
          <w:lang w:val="en-GB" w:eastAsia="ja-JP"/>
        </w:rPr>
        <w:t xml:space="preserve">For </w:t>
      </w:r>
      <w:r w:rsidRPr="00C94310">
        <w:rPr>
          <w:lang w:val="en-GB"/>
        </w:rPr>
        <w:t>point</w:t>
      </w:r>
      <w:r w:rsidRPr="00C94310">
        <w:rPr>
          <w:lang w:val="en-GB" w:eastAsia="ja-JP"/>
        </w:rPr>
        <w:t>-to-multi point links:</w:t>
      </w:r>
    </w:p>
    <w:p w14:paraId="3411A956" w14:textId="50148198" w:rsidR="00C94310" w:rsidRPr="00C94310" w:rsidRDefault="00C94310" w:rsidP="00165D7B">
      <w:pPr>
        <w:tabs>
          <w:tab w:val="clear" w:pos="794"/>
          <w:tab w:val="clear" w:pos="1191"/>
          <w:tab w:val="clear" w:pos="1588"/>
          <w:tab w:val="clear" w:pos="1985"/>
          <w:tab w:val="left" w:pos="1871"/>
          <w:tab w:val="left" w:pos="2608"/>
          <w:tab w:val="left" w:pos="3345"/>
        </w:tabs>
        <w:spacing w:before="80"/>
        <w:ind w:left="720" w:hanging="360"/>
        <w:jc w:val="both"/>
        <w:rPr>
          <w:lang w:val="en-GB" w:eastAsia="ja-JP"/>
        </w:rPr>
      </w:pPr>
      <w:r w:rsidRPr="00C94310">
        <w:rPr>
          <w:lang w:val="en-GB" w:eastAsia="ja-JP"/>
        </w:rPr>
        <w:t>–</w:t>
      </w:r>
      <w:r w:rsidRPr="00C94310">
        <w:rPr>
          <w:lang w:val="en-GB" w:eastAsia="ja-JP"/>
        </w:rPr>
        <w:tab/>
        <w:t>Recommendation</w:t>
      </w:r>
      <w:r>
        <w:rPr>
          <w:lang w:val="en-GB" w:eastAsia="ja-JP"/>
        </w:rPr>
        <w:t xml:space="preserve"> ITU-R F.1336-5</w:t>
      </w:r>
      <w:r w:rsidRPr="00C94310">
        <w:rPr>
          <w:lang w:val="en-GB" w:eastAsia="ja-JP"/>
        </w:rPr>
        <w:t xml:space="preserve"> radiation patterns of omnidirectional, sectoral and other antennas for the fixed and mobile services for use in sharing studies in the frequency range from 400 MHz to about 70 GHz.</w:t>
      </w:r>
    </w:p>
    <w:p w14:paraId="2F965B74" w14:textId="10B7F967" w:rsidR="00C14DE8" w:rsidRPr="00C94310" w:rsidRDefault="00C14DE8" w:rsidP="00C94310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268"/>
        </w:tabs>
        <w:rPr>
          <w:b/>
          <w:bCs/>
          <w:szCs w:val="24"/>
          <w:lang w:val="en-GB" w:eastAsia="ja-JP"/>
        </w:rPr>
      </w:pPr>
      <w:r w:rsidRPr="008A5EA6">
        <w:rPr>
          <w:b/>
          <w:bCs/>
          <w:lang w:val="en-GB" w:eastAsia="ja-JP"/>
        </w:rPr>
        <w:t>2.1</w:t>
      </w:r>
      <w:r w:rsidRPr="008A5EA6">
        <w:rPr>
          <w:b/>
          <w:bCs/>
          <w:lang w:val="en-GB" w:eastAsia="ja-JP"/>
        </w:rPr>
        <w:tab/>
      </w:r>
      <w:r w:rsidRPr="00C14DE8">
        <w:rPr>
          <w:b/>
          <w:bCs/>
          <w:szCs w:val="24"/>
        </w:rPr>
        <w:t>Technical and Operational Characteristics</w:t>
      </w:r>
      <w:r w:rsidRPr="00C14DE8">
        <w:rPr>
          <w:b/>
          <w:bCs/>
          <w:szCs w:val="24"/>
          <w:lang w:val="en-GB" w:eastAsia="ja-JP"/>
        </w:rPr>
        <w:t xml:space="preserve"> Parameters </w:t>
      </w:r>
      <w:r>
        <w:rPr>
          <w:b/>
          <w:bCs/>
          <w:szCs w:val="24"/>
          <w:lang w:val="en-GB" w:eastAsia="ja-JP"/>
        </w:rPr>
        <w:t xml:space="preserve">to </w:t>
      </w:r>
      <w:r w:rsidRPr="00C14DE8">
        <w:rPr>
          <w:b/>
          <w:bCs/>
          <w:szCs w:val="24"/>
          <w:lang w:val="en-GB" w:eastAsia="ja-JP"/>
        </w:rPr>
        <w:t xml:space="preserve">be </w:t>
      </w:r>
      <w:proofErr w:type="gramStart"/>
      <w:r w:rsidRPr="00C14DE8">
        <w:rPr>
          <w:b/>
          <w:bCs/>
          <w:szCs w:val="24"/>
          <w:lang w:val="en-GB" w:eastAsia="ja-JP"/>
        </w:rPr>
        <w:t>Evaluated</w:t>
      </w:r>
      <w:proofErr w:type="gramEnd"/>
    </w:p>
    <w:p w14:paraId="394F6630" w14:textId="7860C777" w:rsidR="004D2BB0" w:rsidRDefault="004D2BB0" w:rsidP="00165D7B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240" w:after="120"/>
        <w:jc w:val="both"/>
        <w:rPr>
          <w:spacing w:val="-2"/>
          <w:lang w:val="en-GB" w:eastAsia="ja-JP"/>
        </w:rPr>
      </w:pPr>
      <w:r>
        <w:rPr>
          <w:spacing w:val="-2"/>
          <w:lang w:val="en-GB" w:eastAsia="ja-JP"/>
        </w:rPr>
        <w:t xml:space="preserve">Based on </w:t>
      </w:r>
      <w:r w:rsidR="009A0F05">
        <w:rPr>
          <w:spacing w:val="-2"/>
          <w:lang w:val="en-GB" w:eastAsia="ja-JP"/>
        </w:rPr>
        <w:t xml:space="preserve">the </w:t>
      </w:r>
      <w:r>
        <w:rPr>
          <w:spacing w:val="-2"/>
          <w:lang w:val="en-GB" w:eastAsia="ja-JP"/>
        </w:rPr>
        <w:t>Tables</w:t>
      </w:r>
      <w:r w:rsidR="009A0F05">
        <w:rPr>
          <w:spacing w:val="-2"/>
          <w:lang w:val="en-GB" w:eastAsia="ja-JP"/>
        </w:rPr>
        <w:t xml:space="preserve"> 8 and 9</w:t>
      </w:r>
      <w:r>
        <w:rPr>
          <w:spacing w:val="-2"/>
          <w:lang w:val="en-GB" w:eastAsia="ja-JP"/>
        </w:rPr>
        <w:t xml:space="preserve"> in </w:t>
      </w:r>
      <w:bookmarkStart w:id="14" w:name="_Hlk63324551"/>
      <w:r w:rsidR="00431657">
        <w:rPr>
          <w:spacing w:val="-2"/>
          <w:lang w:val="en-GB" w:eastAsia="ja-JP"/>
        </w:rPr>
        <w:t xml:space="preserve">ITU-R </w:t>
      </w:r>
      <w:r>
        <w:rPr>
          <w:spacing w:val="-2"/>
          <w:lang w:val="en-GB" w:eastAsia="ja-JP"/>
        </w:rPr>
        <w:t>F.758</w:t>
      </w:r>
      <w:bookmarkEnd w:id="14"/>
      <w:r w:rsidR="009A0F05">
        <w:rPr>
          <w:spacing w:val="-2"/>
          <w:lang w:val="en-GB" w:eastAsia="ja-JP"/>
        </w:rPr>
        <w:t xml:space="preserve">, </w:t>
      </w:r>
      <w:r w:rsidR="001B5C03">
        <w:rPr>
          <w:spacing w:val="-2"/>
          <w:lang w:val="en-GB" w:eastAsia="ja-JP"/>
        </w:rPr>
        <w:t xml:space="preserve">which were </w:t>
      </w:r>
      <w:r w:rsidR="009A0F05">
        <w:rPr>
          <w:spacing w:val="-2"/>
          <w:lang w:val="en-GB" w:eastAsia="ja-JP"/>
        </w:rPr>
        <w:t>referenced by Working Party 5C in their reply to Working Party 5B,</w:t>
      </w:r>
      <w:r>
        <w:rPr>
          <w:spacing w:val="-2"/>
          <w:lang w:val="en-GB" w:eastAsia="ja-JP"/>
        </w:rPr>
        <w:t xml:space="preserve"> </w:t>
      </w:r>
      <w:r w:rsidR="009535EC">
        <w:rPr>
          <w:spacing w:val="-2"/>
          <w:lang w:val="en-GB" w:eastAsia="ja-JP"/>
        </w:rPr>
        <w:t>the following parameters will need to be reviewed for the assignments identified in 5C/102/141.</w:t>
      </w:r>
    </w:p>
    <w:p w14:paraId="2E168194" w14:textId="77777777" w:rsidR="001A7B11" w:rsidRPr="00272290" w:rsidRDefault="001A7B11" w:rsidP="00165D7B">
      <w:pPr>
        <w:pStyle w:val="ListParagraph"/>
        <w:numPr>
          <w:ilvl w:val="0"/>
          <w:numId w:val="21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0"/>
        <w:jc w:val="both"/>
        <w:rPr>
          <w:spacing w:val="-2"/>
          <w:lang w:val="en-GB" w:eastAsia="ja-JP"/>
        </w:rPr>
      </w:pPr>
      <w:r w:rsidRPr="00272290">
        <w:rPr>
          <w:spacing w:val="-2"/>
          <w:lang w:val="en-GB" w:eastAsia="ja-JP"/>
        </w:rPr>
        <w:t>Modulation</w:t>
      </w:r>
    </w:p>
    <w:p w14:paraId="3075D133" w14:textId="77777777" w:rsidR="001A7B11" w:rsidRPr="00272290" w:rsidRDefault="001A7B11" w:rsidP="00165D7B">
      <w:pPr>
        <w:pStyle w:val="ListParagraph"/>
        <w:numPr>
          <w:ilvl w:val="0"/>
          <w:numId w:val="21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0"/>
        <w:jc w:val="both"/>
        <w:rPr>
          <w:spacing w:val="-2"/>
          <w:lang w:val="en-GB" w:eastAsia="ja-JP"/>
        </w:rPr>
      </w:pPr>
      <w:r w:rsidRPr="00272290">
        <w:rPr>
          <w:spacing w:val="-2"/>
          <w:lang w:val="en-GB" w:eastAsia="ja-JP"/>
        </w:rPr>
        <w:t>Channel spacing and receiver noise bandwidth (MHz)</w:t>
      </w:r>
    </w:p>
    <w:p w14:paraId="32E7617A" w14:textId="77777777" w:rsidR="001A7B11" w:rsidRPr="00272290" w:rsidRDefault="001A7B11" w:rsidP="00165D7B">
      <w:pPr>
        <w:pStyle w:val="ListParagraph"/>
        <w:numPr>
          <w:ilvl w:val="0"/>
          <w:numId w:val="21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0"/>
        <w:jc w:val="both"/>
        <w:rPr>
          <w:spacing w:val="-2"/>
          <w:lang w:val="en-GB" w:eastAsia="ja-JP"/>
        </w:rPr>
      </w:pPr>
      <w:r w:rsidRPr="00272290">
        <w:rPr>
          <w:spacing w:val="-2"/>
          <w:lang w:val="en-GB" w:eastAsia="ja-JP"/>
        </w:rPr>
        <w:t>Tx output power range (dBW)</w:t>
      </w:r>
    </w:p>
    <w:p w14:paraId="719357E3" w14:textId="77777777" w:rsidR="001A7B11" w:rsidRPr="00272290" w:rsidRDefault="001A7B11" w:rsidP="00165D7B">
      <w:pPr>
        <w:pStyle w:val="ListParagraph"/>
        <w:numPr>
          <w:ilvl w:val="0"/>
          <w:numId w:val="21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0"/>
        <w:jc w:val="both"/>
        <w:rPr>
          <w:spacing w:val="-2"/>
          <w:lang w:val="en-GB" w:eastAsia="ja-JP"/>
        </w:rPr>
      </w:pPr>
      <w:r w:rsidRPr="00272290">
        <w:rPr>
          <w:spacing w:val="-2"/>
          <w:lang w:val="en-GB" w:eastAsia="ja-JP"/>
        </w:rPr>
        <w:t>Tx output power density range (dBW/MHz)(1)</w:t>
      </w:r>
    </w:p>
    <w:p w14:paraId="3C9FA61D" w14:textId="77777777" w:rsidR="001A7B11" w:rsidRPr="00272290" w:rsidRDefault="001A7B11" w:rsidP="00165D7B">
      <w:pPr>
        <w:pStyle w:val="ListParagraph"/>
        <w:numPr>
          <w:ilvl w:val="0"/>
          <w:numId w:val="21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0"/>
        <w:jc w:val="both"/>
        <w:rPr>
          <w:spacing w:val="-2"/>
          <w:lang w:val="en-GB" w:eastAsia="ja-JP"/>
        </w:rPr>
      </w:pPr>
      <w:r w:rsidRPr="00272290">
        <w:rPr>
          <w:spacing w:val="-2"/>
          <w:lang w:val="en-GB" w:eastAsia="ja-JP"/>
        </w:rPr>
        <w:lastRenderedPageBreak/>
        <w:t>Feeder/multiplexer loss range (dB)</w:t>
      </w:r>
    </w:p>
    <w:p w14:paraId="53B469BF" w14:textId="77777777" w:rsidR="001A7B11" w:rsidRPr="00272290" w:rsidRDefault="001A7B11" w:rsidP="00165D7B">
      <w:pPr>
        <w:pStyle w:val="ListParagraph"/>
        <w:numPr>
          <w:ilvl w:val="0"/>
          <w:numId w:val="21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0"/>
        <w:jc w:val="both"/>
        <w:rPr>
          <w:spacing w:val="-2"/>
          <w:lang w:val="en-GB" w:eastAsia="ja-JP"/>
        </w:rPr>
      </w:pPr>
      <w:r w:rsidRPr="00272290">
        <w:rPr>
          <w:spacing w:val="-2"/>
          <w:lang w:val="en-GB" w:eastAsia="ja-JP"/>
        </w:rPr>
        <w:t>Antenna gain range (dBi)</w:t>
      </w:r>
    </w:p>
    <w:p w14:paraId="4B499B9A" w14:textId="77777777" w:rsidR="001A7B11" w:rsidRPr="00272290" w:rsidRDefault="001A7B11" w:rsidP="00165D7B">
      <w:pPr>
        <w:pStyle w:val="ListParagraph"/>
        <w:numPr>
          <w:ilvl w:val="0"/>
          <w:numId w:val="21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0"/>
        <w:jc w:val="both"/>
        <w:rPr>
          <w:spacing w:val="-2"/>
          <w:lang w:val="en-GB" w:eastAsia="ja-JP"/>
        </w:rPr>
      </w:pPr>
      <w:r w:rsidRPr="00272290">
        <w:rPr>
          <w:spacing w:val="-2"/>
          <w:lang w:val="en-GB" w:eastAsia="ja-JP"/>
        </w:rPr>
        <w:t>e.i.r.p. range (dBW)</w:t>
      </w:r>
    </w:p>
    <w:p w14:paraId="61E34D44" w14:textId="77777777" w:rsidR="001A7B11" w:rsidRPr="00272290" w:rsidRDefault="001A7B11" w:rsidP="00165D7B">
      <w:pPr>
        <w:pStyle w:val="ListParagraph"/>
        <w:numPr>
          <w:ilvl w:val="0"/>
          <w:numId w:val="21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0"/>
        <w:jc w:val="both"/>
        <w:rPr>
          <w:spacing w:val="-2"/>
          <w:lang w:val="en-GB" w:eastAsia="ja-JP"/>
        </w:rPr>
      </w:pPr>
      <w:r w:rsidRPr="00272290">
        <w:rPr>
          <w:spacing w:val="-2"/>
          <w:lang w:val="en-GB" w:eastAsia="ja-JP"/>
        </w:rPr>
        <w:t>e.i.r.p. density range (dBW/MHz)(1)</w:t>
      </w:r>
    </w:p>
    <w:p w14:paraId="6818203D" w14:textId="77777777" w:rsidR="001A7B11" w:rsidRPr="00272290" w:rsidRDefault="001A7B11" w:rsidP="00165D7B">
      <w:pPr>
        <w:pStyle w:val="ListParagraph"/>
        <w:numPr>
          <w:ilvl w:val="0"/>
          <w:numId w:val="21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0"/>
        <w:jc w:val="both"/>
        <w:rPr>
          <w:spacing w:val="-2"/>
          <w:lang w:val="en-GB" w:eastAsia="ja-JP"/>
        </w:rPr>
      </w:pPr>
      <w:r w:rsidRPr="00272290">
        <w:rPr>
          <w:spacing w:val="-2"/>
          <w:lang w:val="en-GB" w:eastAsia="ja-JP"/>
        </w:rPr>
        <w:t xml:space="preserve">Receiver noise figure typical (dB) </w:t>
      </w:r>
    </w:p>
    <w:p w14:paraId="0099ABA4" w14:textId="77777777" w:rsidR="001A7B11" w:rsidRPr="00272290" w:rsidRDefault="001A7B11" w:rsidP="00165D7B">
      <w:pPr>
        <w:pStyle w:val="ListParagraph"/>
        <w:numPr>
          <w:ilvl w:val="0"/>
          <w:numId w:val="21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0"/>
        <w:jc w:val="both"/>
        <w:rPr>
          <w:spacing w:val="-2"/>
          <w:lang w:val="en-GB" w:eastAsia="ja-JP"/>
        </w:rPr>
      </w:pPr>
      <w:r w:rsidRPr="00272290">
        <w:rPr>
          <w:spacing w:val="-2"/>
          <w:lang w:val="en-GB" w:eastAsia="ja-JP"/>
        </w:rPr>
        <w:t>Receiver noise power density typical (=NRX) (dBW/MHz)</w:t>
      </w:r>
    </w:p>
    <w:p w14:paraId="225A6023" w14:textId="77777777" w:rsidR="001A7B11" w:rsidRPr="00272290" w:rsidRDefault="001A7B11" w:rsidP="00165D7B">
      <w:pPr>
        <w:pStyle w:val="ListParagraph"/>
        <w:numPr>
          <w:ilvl w:val="0"/>
          <w:numId w:val="21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0"/>
        <w:jc w:val="both"/>
        <w:rPr>
          <w:spacing w:val="-2"/>
          <w:lang w:val="en-GB" w:eastAsia="ja-JP"/>
        </w:rPr>
      </w:pPr>
      <w:r w:rsidRPr="00272290">
        <w:rPr>
          <w:spacing w:val="-2"/>
          <w:lang w:val="en-GB" w:eastAsia="ja-JP"/>
        </w:rPr>
        <w:t xml:space="preserve">Normalized Rx input level for 1 × 10−6 BER (dBW/MHz) </w:t>
      </w:r>
    </w:p>
    <w:p w14:paraId="2056651C" w14:textId="0D22DBD3" w:rsidR="004D2BB0" w:rsidRDefault="001A7B11" w:rsidP="00165D7B">
      <w:pPr>
        <w:pStyle w:val="ListParagraph"/>
        <w:numPr>
          <w:ilvl w:val="0"/>
          <w:numId w:val="21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0"/>
        <w:jc w:val="both"/>
        <w:rPr>
          <w:spacing w:val="-2"/>
          <w:lang w:val="en-GB" w:eastAsia="ja-JP"/>
        </w:rPr>
      </w:pPr>
      <w:r w:rsidRPr="00272290">
        <w:rPr>
          <w:spacing w:val="-2"/>
          <w:lang w:val="en-GB" w:eastAsia="ja-JP"/>
        </w:rPr>
        <w:t>Nominal long-term interference power density (dBW/MHz)(2)</w:t>
      </w:r>
    </w:p>
    <w:p w14:paraId="0F0C20D5" w14:textId="23D8CE25" w:rsidR="007851D2" w:rsidRDefault="00272290" w:rsidP="00165D7B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240" w:after="120"/>
        <w:jc w:val="both"/>
        <w:rPr>
          <w:spacing w:val="-2"/>
          <w:lang w:val="en-GB" w:eastAsia="ja-JP"/>
        </w:rPr>
      </w:pPr>
      <w:r>
        <w:rPr>
          <w:spacing w:val="-2"/>
          <w:lang w:val="en-GB" w:eastAsia="ja-JP"/>
        </w:rPr>
        <w:t xml:space="preserve">Based on </w:t>
      </w:r>
      <w:r w:rsidR="007851D2">
        <w:rPr>
          <w:spacing w:val="-2"/>
          <w:lang w:val="en-GB" w:eastAsia="ja-JP"/>
        </w:rPr>
        <w:t xml:space="preserve">the Tables </w:t>
      </w:r>
      <w:r w:rsidR="009A0F05">
        <w:rPr>
          <w:spacing w:val="-2"/>
          <w:lang w:val="en-GB" w:eastAsia="ja-JP"/>
        </w:rPr>
        <w:t>A</w:t>
      </w:r>
      <w:r w:rsidR="00002B49">
        <w:rPr>
          <w:spacing w:val="-2"/>
          <w:lang w:val="en-GB" w:eastAsia="ja-JP"/>
        </w:rPr>
        <w:t>2-2</w:t>
      </w:r>
      <w:r w:rsidR="009A0F05">
        <w:rPr>
          <w:spacing w:val="-2"/>
          <w:lang w:val="en-GB" w:eastAsia="ja-JP"/>
        </w:rPr>
        <w:t xml:space="preserve"> and A</w:t>
      </w:r>
      <w:r w:rsidR="00002B49">
        <w:rPr>
          <w:spacing w:val="-2"/>
          <w:lang w:val="en-GB" w:eastAsia="ja-JP"/>
        </w:rPr>
        <w:t>2-3</w:t>
      </w:r>
      <w:r w:rsidR="009A0F05">
        <w:rPr>
          <w:spacing w:val="-2"/>
          <w:lang w:val="en-GB" w:eastAsia="ja-JP"/>
        </w:rPr>
        <w:t xml:space="preserve"> </w:t>
      </w:r>
      <w:r w:rsidR="007851D2">
        <w:rPr>
          <w:spacing w:val="-2"/>
          <w:lang w:val="en-GB" w:eastAsia="ja-JP"/>
        </w:rPr>
        <w:t xml:space="preserve">in </w:t>
      </w:r>
      <w:r w:rsidRPr="00D07AD1">
        <w:rPr>
          <w:spacing w:val="-2"/>
          <w:lang w:val="en-GB" w:eastAsia="ja-JP"/>
        </w:rPr>
        <w:t>ITU-R F.2086</w:t>
      </w:r>
      <w:r>
        <w:rPr>
          <w:spacing w:val="-2"/>
          <w:lang w:val="en-GB" w:eastAsia="ja-JP"/>
        </w:rPr>
        <w:t>-0</w:t>
      </w:r>
      <w:r w:rsidR="009A0F05">
        <w:rPr>
          <w:spacing w:val="-2"/>
          <w:lang w:val="en-GB" w:eastAsia="ja-JP"/>
        </w:rPr>
        <w:t>,</w:t>
      </w:r>
      <w:r w:rsidR="007851D2">
        <w:rPr>
          <w:spacing w:val="-2"/>
          <w:lang w:val="en-GB" w:eastAsia="ja-JP"/>
        </w:rPr>
        <w:t xml:space="preserve"> </w:t>
      </w:r>
      <w:r w:rsidR="001B5C03">
        <w:rPr>
          <w:spacing w:val="-2"/>
          <w:lang w:val="en-GB" w:eastAsia="ja-JP"/>
        </w:rPr>
        <w:t xml:space="preserve">which were </w:t>
      </w:r>
      <w:r w:rsidR="009A0F05">
        <w:rPr>
          <w:spacing w:val="-2"/>
          <w:lang w:val="en-GB" w:eastAsia="ja-JP"/>
        </w:rPr>
        <w:t xml:space="preserve">referenced by Working Party 5C in their reply to Working Party 5B, </w:t>
      </w:r>
      <w:r w:rsidR="007851D2">
        <w:rPr>
          <w:spacing w:val="-2"/>
          <w:lang w:val="en-GB" w:eastAsia="ja-JP"/>
        </w:rPr>
        <w:t>the statistical distribution of the following parameters will need to be reviewed for the assignments identified in 5C/102/141.</w:t>
      </w:r>
    </w:p>
    <w:p w14:paraId="493268C5" w14:textId="3EA5251E" w:rsidR="007851D2" w:rsidRPr="007851D2" w:rsidRDefault="007851D2" w:rsidP="00165D7B">
      <w:pPr>
        <w:pStyle w:val="ListParagraph"/>
        <w:numPr>
          <w:ilvl w:val="0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0"/>
        <w:jc w:val="both"/>
        <w:rPr>
          <w:spacing w:val="-2"/>
          <w:lang w:val="en-GB" w:eastAsia="ja-JP"/>
        </w:rPr>
      </w:pPr>
      <w:r w:rsidRPr="007851D2">
        <w:rPr>
          <w:spacing w:val="-2"/>
          <w:lang w:val="en-GB" w:eastAsia="ja-JP"/>
        </w:rPr>
        <w:t>Antenna Elevation Angle</w:t>
      </w:r>
    </w:p>
    <w:p w14:paraId="608DCF21" w14:textId="726F6088" w:rsidR="007851D2" w:rsidRPr="007851D2" w:rsidRDefault="007851D2" w:rsidP="00165D7B">
      <w:pPr>
        <w:pStyle w:val="ListParagraph"/>
        <w:numPr>
          <w:ilvl w:val="0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0"/>
        <w:jc w:val="both"/>
        <w:rPr>
          <w:spacing w:val="-2"/>
          <w:lang w:val="en-GB" w:eastAsia="ja-JP"/>
        </w:rPr>
      </w:pPr>
      <w:r w:rsidRPr="007851D2">
        <w:rPr>
          <w:spacing w:val="-2"/>
          <w:lang w:val="en-GB" w:eastAsia="ja-JP"/>
        </w:rPr>
        <w:t>Antenna Height</w:t>
      </w:r>
    </w:p>
    <w:p w14:paraId="3822827B" w14:textId="43636714" w:rsidR="002E0B3B" w:rsidRDefault="00ED3CAA" w:rsidP="00165D7B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240" w:after="120"/>
        <w:jc w:val="both"/>
        <w:rPr>
          <w:b/>
          <w:sz w:val="28"/>
        </w:rPr>
      </w:pPr>
      <w:r>
        <w:rPr>
          <w:b/>
          <w:sz w:val="28"/>
        </w:rPr>
        <w:t>3</w:t>
      </w:r>
      <w:r w:rsidR="002E0B3B">
        <w:rPr>
          <w:b/>
          <w:sz w:val="28"/>
        </w:rPr>
        <w:tab/>
      </w:r>
      <w:r w:rsidR="008D74A3">
        <w:rPr>
          <w:b/>
          <w:sz w:val="28"/>
        </w:rPr>
        <w:t xml:space="preserve">Assessment of the </w:t>
      </w:r>
      <w:r w:rsidR="008D74A3" w:rsidRPr="005915A7">
        <w:rPr>
          <w:b/>
          <w:sz w:val="28"/>
        </w:rPr>
        <w:t>Technical and Operational Characteristics</w:t>
      </w:r>
      <w:r w:rsidR="008D74A3">
        <w:rPr>
          <w:b/>
          <w:sz w:val="28"/>
        </w:rPr>
        <w:t xml:space="preserve"> of the listed Assignments</w:t>
      </w:r>
    </w:p>
    <w:p w14:paraId="4787F320" w14:textId="59B1E866" w:rsidR="00833B9F" w:rsidRDefault="00833B9F" w:rsidP="00002B49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240" w:after="120"/>
        <w:jc w:val="both"/>
        <w:rPr>
          <w:bCs/>
          <w:szCs w:val="18"/>
        </w:rPr>
      </w:pPr>
      <w:r w:rsidRPr="00833B9F">
        <w:rPr>
          <w:bCs/>
          <w:szCs w:val="18"/>
        </w:rPr>
        <w:t xml:space="preserve">The </w:t>
      </w:r>
      <w:r>
        <w:rPr>
          <w:bCs/>
          <w:szCs w:val="18"/>
        </w:rPr>
        <w:t>assignments identified in 5C/102/141</w:t>
      </w:r>
      <w:r w:rsidR="008D74A3">
        <w:rPr>
          <w:bCs/>
          <w:szCs w:val="18"/>
        </w:rPr>
        <w:t xml:space="preserve"> are all contained in the </w:t>
      </w:r>
      <w:r w:rsidR="00DC54BB">
        <w:rPr>
          <w:bCs/>
          <w:szCs w:val="18"/>
        </w:rPr>
        <w:t>MIFR,</w:t>
      </w:r>
      <w:r w:rsidR="008D74A3">
        <w:rPr>
          <w:bCs/>
          <w:szCs w:val="18"/>
        </w:rPr>
        <w:t xml:space="preserve"> so it is appropriate to use the </w:t>
      </w:r>
      <w:r w:rsidR="007D5296">
        <w:rPr>
          <w:bCs/>
          <w:szCs w:val="18"/>
        </w:rPr>
        <w:t>BR IFIC</w:t>
      </w:r>
      <w:r w:rsidR="0017609D">
        <w:rPr>
          <w:bCs/>
          <w:szCs w:val="18"/>
        </w:rPr>
        <w:t xml:space="preserve"> for Terrestrial Services</w:t>
      </w:r>
      <w:r w:rsidR="007D5296">
        <w:rPr>
          <w:bCs/>
          <w:szCs w:val="18"/>
        </w:rPr>
        <w:t xml:space="preserve"> a</w:t>
      </w:r>
      <w:r w:rsidR="008D74A3">
        <w:rPr>
          <w:bCs/>
          <w:szCs w:val="18"/>
        </w:rPr>
        <w:t xml:space="preserve">s </w:t>
      </w:r>
      <w:r w:rsidR="0017609D">
        <w:rPr>
          <w:bCs/>
          <w:szCs w:val="18"/>
        </w:rPr>
        <w:t>the source of data</w:t>
      </w:r>
      <w:r w:rsidR="008D74A3">
        <w:rPr>
          <w:bCs/>
          <w:szCs w:val="18"/>
        </w:rPr>
        <w:t xml:space="preserve"> for the required assessments.</w:t>
      </w:r>
    </w:p>
    <w:p w14:paraId="443093FF" w14:textId="7B4B1DBD" w:rsidR="008D74A3" w:rsidRDefault="00AD53B6" w:rsidP="00002B49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240" w:after="120"/>
        <w:jc w:val="both"/>
        <w:rPr>
          <w:bCs/>
          <w:szCs w:val="18"/>
        </w:rPr>
      </w:pPr>
      <w:r>
        <w:rPr>
          <w:bCs/>
          <w:szCs w:val="18"/>
        </w:rPr>
        <w:t xml:space="preserve">The Preface to the BR IFIC lists all of the parameters </w:t>
      </w:r>
      <w:r w:rsidR="00002B49">
        <w:rPr>
          <w:bCs/>
          <w:szCs w:val="18"/>
        </w:rPr>
        <w:t xml:space="preserve">that </w:t>
      </w:r>
      <w:r w:rsidR="0038155E">
        <w:rPr>
          <w:bCs/>
          <w:szCs w:val="18"/>
        </w:rPr>
        <w:t xml:space="preserve">the BR IFIC contans </w:t>
      </w:r>
      <w:r>
        <w:rPr>
          <w:bCs/>
          <w:szCs w:val="18"/>
        </w:rPr>
        <w:t>associated with each assignment.</w:t>
      </w:r>
    </w:p>
    <w:p w14:paraId="6CA995BC" w14:textId="2E7CC08D" w:rsidR="00AD53B6" w:rsidRDefault="00AD53B6" w:rsidP="00002B49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240" w:after="120"/>
        <w:jc w:val="both"/>
        <w:rPr>
          <w:spacing w:val="-2"/>
          <w:lang w:val="en-GB" w:eastAsia="ja-JP"/>
        </w:rPr>
      </w:pPr>
      <w:r>
        <w:rPr>
          <w:bCs/>
          <w:szCs w:val="18"/>
        </w:rPr>
        <w:t xml:space="preserve">For The Terrestrial Services of </w:t>
      </w:r>
      <w:r w:rsidR="00002B49">
        <w:rPr>
          <w:bCs/>
          <w:szCs w:val="18"/>
        </w:rPr>
        <w:t>i</w:t>
      </w:r>
      <w:r w:rsidR="00DC54BB">
        <w:rPr>
          <w:bCs/>
          <w:szCs w:val="18"/>
        </w:rPr>
        <w:t>nterest,</w:t>
      </w:r>
      <w:r>
        <w:rPr>
          <w:bCs/>
          <w:szCs w:val="18"/>
        </w:rPr>
        <w:t xml:space="preserve"> the </w:t>
      </w:r>
      <w:r w:rsidR="00431657">
        <w:rPr>
          <w:bCs/>
          <w:szCs w:val="18"/>
        </w:rPr>
        <w:t>following</w:t>
      </w:r>
      <w:r>
        <w:rPr>
          <w:bCs/>
          <w:szCs w:val="18"/>
        </w:rPr>
        <w:t xml:space="preserve"> parameters </w:t>
      </w:r>
      <w:r w:rsidR="00431657">
        <w:rPr>
          <w:bCs/>
          <w:szCs w:val="18"/>
        </w:rPr>
        <w:t xml:space="preserve">that align with those from </w:t>
      </w:r>
      <w:r w:rsidR="00431657">
        <w:rPr>
          <w:spacing w:val="-2"/>
          <w:lang w:val="en-GB" w:eastAsia="ja-JP"/>
        </w:rPr>
        <w:t xml:space="preserve">ITU-R F.758 and </w:t>
      </w:r>
      <w:r w:rsidR="00431657" w:rsidRPr="00D07AD1">
        <w:rPr>
          <w:spacing w:val="-2"/>
          <w:lang w:val="en-GB" w:eastAsia="ja-JP"/>
        </w:rPr>
        <w:t>ITU-R F.2086</w:t>
      </w:r>
      <w:r w:rsidR="00431657">
        <w:rPr>
          <w:spacing w:val="-2"/>
          <w:lang w:val="en-GB" w:eastAsia="ja-JP"/>
        </w:rPr>
        <w:t xml:space="preserve">-0 identified in Section 2.1 will need to be extracted and compared to the values of the parameters given in ITU-R F.758 and </w:t>
      </w:r>
      <w:r w:rsidR="00431657" w:rsidRPr="00D07AD1">
        <w:rPr>
          <w:spacing w:val="-2"/>
          <w:lang w:val="en-GB" w:eastAsia="ja-JP"/>
        </w:rPr>
        <w:t>ITU-R F.2086</w:t>
      </w:r>
      <w:r w:rsidR="00431657">
        <w:rPr>
          <w:spacing w:val="-2"/>
          <w:lang w:val="en-GB" w:eastAsia="ja-JP"/>
        </w:rPr>
        <w:t>-0.</w:t>
      </w:r>
    </w:p>
    <w:p w14:paraId="6B6B7445" w14:textId="30F2D0D3" w:rsidR="0017609D" w:rsidRPr="00833B9F" w:rsidRDefault="0017609D" w:rsidP="00165D7B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240" w:after="120"/>
        <w:jc w:val="both"/>
        <w:rPr>
          <w:bCs/>
          <w:szCs w:val="18"/>
        </w:rPr>
      </w:pPr>
      <w:r w:rsidRPr="0017609D">
        <w:rPr>
          <w:spacing w:val="-2"/>
          <w:highlight w:val="yellow"/>
          <w:lang w:val="en-GB" w:eastAsia="ja-JP"/>
        </w:rPr>
        <w:t>TBD</w:t>
      </w:r>
    </w:p>
    <w:p w14:paraId="5DA75F77" w14:textId="3A77D032" w:rsidR="00A56800" w:rsidRDefault="00A56800" w:rsidP="00165D7B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280"/>
        <w:jc w:val="both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z w:val="28"/>
        </w:rPr>
        <w:tab/>
        <w:t>Summary</w:t>
      </w:r>
    </w:p>
    <w:p w14:paraId="217AE7DB" w14:textId="410EEB37" w:rsidR="0004585D" w:rsidRPr="0017609D" w:rsidRDefault="0004585D" w:rsidP="00165D7B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871"/>
          <w:tab w:val="left" w:pos="2608"/>
          <w:tab w:val="left" w:pos="3345"/>
        </w:tabs>
        <w:spacing w:before="280"/>
        <w:jc w:val="both"/>
        <w:rPr>
          <w:bCs/>
          <w:sz w:val="22"/>
          <w:szCs w:val="16"/>
        </w:rPr>
      </w:pPr>
      <w:r w:rsidRPr="0017609D">
        <w:rPr>
          <w:bCs/>
          <w:szCs w:val="18"/>
          <w:highlight w:val="yellow"/>
        </w:rPr>
        <w:t>TBD</w:t>
      </w:r>
    </w:p>
    <w:sectPr w:rsidR="0004585D" w:rsidRPr="0017609D" w:rsidSect="00DC7B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350" w:right="153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946C7" w14:textId="77777777" w:rsidR="00B04358" w:rsidRDefault="00B04358">
      <w:r>
        <w:separator/>
      </w:r>
    </w:p>
  </w:endnote>
  <w:endnote w:type="continuationSeparator" w:id="0">
    <w:p w14:paraId="54340924" w14:textId="77777777" w:rsidR="00B04358" w:rsidRDefault="00B0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31B06" w14:textId="77777777" w:rsidR="009E5F93" w:rsidRDefault="009E5F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F6785" w14:textId="77777777" w:rsidR="009E5F93" w:rsidRDefault="009E5F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893AD" w14:textId="77777777" w:rsidR="009E5F93" w:rsidRDefault="009E5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574D1" w14:textId="77777777" w:rsidR="00B04358" w:rsidRDefault="00B04358">
      <w:r>
        <w:t>____________________</w:t>
      </w:r>
    </w:p>
  </w:footnote>
  <w:footnote w:type="continuationSeparator" w:id="0">
    <w:p w14:paraId="5F502634" w14:textId="77777777" w:rsidR="00B04358" w:rsidRDefault="00B04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AA602" w14:textId="77777777" w:rsidR="009E5F93" w:rsidRDefault="009E5F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2AC7A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</w:r>
    <w:r>
      <w:rPr>
        <w:lang w:val="pt-PT"/>
      </w:rPr>
      <w:t>...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11C1F" w14:textId="77777777" w:rsidR="009E5F93" w:rsidRDefault="009E5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66BC1"/>
    <w:multiLevelType w:val="hybridMultilevel"/>
    <w:tmpl w:val="5060F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91405"/>
    <w:multiLevelType w:val="hybridMultilevel"/>
    <w:tmpl w:val="76C03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D024A"/>
    <w:multiLevelType w:val="hybridMultilevel"/>
    <w:tmpl w:val="0B2877FE"/>
    <w:lvl w:ilvl="0" w:tplc="AEBAB0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C7CB2"/>
    <w:multiLevelType w:val="hybridMultilevel"/>
    <w:tmpl w:val="C53E7852"/>
    <w:lvl w:ilvl="0" w:tplc="AEBAB0F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1D29F0"/>
    <w:multiLevelType w:val="hybridMultilevel"/>
    <w:tmpl w:val="0F164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E3294"/>
    <w:multiLevelType w:val="hybridMultilevel"/>
    <w:tmpl w:val="882A1BC6"/>
    <w:lvl w:ilvl="0" w:tplc="7F7077C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831DD"/>
    <w:multiLevelType w:val="hybridMultilevel"/>
    <w:tmpl w:val="6E98450E"/>
    <w:lvl w:ilvl="0" w:tplc="0409000F">
      <w:start w:val="1"/>
      <w:numFmt w:val="decimal"/>
      <w:lvlText w:val="%1."/>
      <w:lvlJc w:val="left"/>
      <w:pPr>
        <w:ind w:left="-429" w:hanging="360"/>
      </w:pPr>
    </w:lvl>
    <w:lvl w:ilvl="1" w:tplc="04090019" w:tentative="1">
      <w:start w:val="1"/>
      <w:numFmt w:val="lowerLetter"/>
      <w:lvlText w:val="%2."/>
      <w:lvlJc w:val="left"/>
      <w:pPr>
        <w:ind w:left="291" w:hanging="360"/>
      </w:pPr>
    </w:lvl>
    <w:lvl w:ilvl="2" w:tplc="0409001B" w:tentative="1">
      <w:start w:val="1"/>
      <w:numFmt w:val="lowerRoman"/>
      <w:lvlText w:val="%3."/>
      <w:lvlJc w:val="right"/>
      <w:pPr>
        <w:ind w:left="1011" w:hanging="180"/>
      </w:pPr>
    </w:lvl>
    <w:lvl w:ilvl="3" w:tplc="0409000F" w:tentative="1">
      <w:start w:val="1"/>
      <w:numFmt w:val="decimal"/>
      <w:lvlText w:val="%4."/>
      <w:lvlJc w:val="left"/>
      <w:pPr>
        <w:ind w:left="1731" w:hanging="360"/>
      </w:pPr>
    </w:lvl>
    <w:lvl w:ilvl="4" w:tplc="04090019" w:tentative="1">
      <w:start w:val="1"/>
      <w:numFmt w:val="lowerLetter"/>
      <w:lvlText w:val="%5."/>
      <w:lvlJc w:val="left"/>
      <w:pPr>
        <w:ind w:left="2451" w:hanging="360"/>
      </w:pPr>
    </w:lvl>
    <w:lvl w:ilvl="5" w:tplc="0409001B" w:tentative="1">
      <w:start w:val="1"/>
      <w:numFmt w:val="lowerRoman"/>
      <w:lvlText w:val="%6."/>
      <w:lvlJc w:val="right"/>
      <w:pPr>
        <w:ind w:left="3171" w:hanging="180"/>
      </w:pPr>
    </w:lvl>
    <w:lvl w:ilvl="6" w:tplc="0409000F" w:tentative="1">
      <w:start w:val="1"/>
      <w:numFmt w:val="decimal"/>
      <w:lvlText w:val="%7."/>
      <w:lvlJc w:val="left"/>
      <w:pPr>
        <w:ind w:left="3891" w:hanging="360"/>
      </w:pPr>
    </w:lvl>
    <w:lvl w:ilvl="7" w:tplc="04090019" w:tentative="1">
      <w:start w:val="1"/>
      <w:numFmt w:val="lowerLetter"/>
      <w:lvlText w:val="%8."/>
      <w:lvlJc w:val="left"/>
      <w:pPr>
        <w:ind w:left="4611" w:hanging="360"/>
      </w:pPr>
    </w:lvl>
    <w:lvl w:ilvl="8" w:tplc="0409001B" w:tentative="1">
      <w:start w:val="1"/>
      <w:numFmt w:val="lowerRoman"/>
      <w:lvlText w:val="%9."/>
      <w:lvlJc w:val="right"/>
      <w:pPr>
        <w:ind w:left="5331" w:hanging="180"/>
      </w:pPr>
    </w:lvl>
  </w:abstractNum>
  <w:abstractNum w:abstractNumId="8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9" w15:restartNumberingAfterBreak="0">
    <w:nsid w:val="284761F0"/>
    <w:multiLevelType w:val="hybridMultilevel"/>
    <w:tmpl w:val="F8E2A4C4"/>
    <w:lvl w:ilvl="0" w:tplc="AEBAB0F4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11" w15:restartNumberingAfterBreak="0">
    <w:nsid w:val="59CA6A40"/>
    <w:multiLevelType w:val="hybridMultilevel"/>
    <w:tmpl w:val="A17A5AB0"/>
    <w:lvl w:ilvl="0" w:tplc="044065A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D28DE"/>
    <w:multiLevelType w:val="hybridMultilevel"/>
    <w:tmpl w:val="3408A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4148E"/>
    <w:multiLevelType w:val="hybridMultilevel"/>
    <w:tmpl w:val="A0F6A74E"/>
    <w:lvl w:ilvl="0" w:tplc="AEBAB0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450377"/>
    <w:multiLevelType w:val="hybridMultilevel"/>
    <w:tmpl w:val="7A78D13C"/>
    <w:lvl w:ilvl="0" w:tplc="C7967C00">
      <w:start w:val="1"/>
      <w:numFmt w:val="decimal"/>
      <w:lvlText w:val="%1"/>
      <w:lvlJc w:val="left"/>
      <w:pPr>
        <w:ind w:left="-9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69" w:hanging="360"/>
      </w:pPr>
    </w:lvl>
    <w:lvl w:ilvl="2" w:tplc="0409001B" w:tentative="1">
      <w:start w:val="1"/>
      <w:numFmt w:val="lowerRoman"/>
      <w:lvlText w:val="%3."/>
      <w:lvlJc w:val="right"/>
      <w:pPr>
        <w:ind w:left="651" w:hanging="180"/>
      </w:pPr>
    </w:lvl>
    <w:lvl w:ilvl="3" w:tplc="0409000F" w:tentative="1">
      <w:start w:val="1"/>
      <w:numFmt w:val="decimal"/>
      <w:lvlText w:val="%4."/>
      <w:lvlJc w:val="left"/>
      <w:pPr>
        <w:ind w:left="1371" w:hanging="360"/>
      </w:pPr>
    </w:lvl>
    <w:lvl w:ilvl="4" w:tplc="04090019" w:tentative="1">
      <w:start w:val="1"/>
      <w:numFmt w:val="lowerLetter"/>
      <w:lvlText w:val="%5."/>
      <w:lvlJc w:val="left"/>
      <w:pPr>
        <w:ind w:left="2091" w:hanging="360"/>
      </w:pPr>
    </w:lvl>
    <w:lvl w:ilvl="5" w:tplc="0409001B" w:tentative="1">
      <w:start w:val="1"/>
      <w:numFmt w:val="lowerRoman"/>
      <w:lvlText w:val="%6."/>
      <w:lvlJc w:val="right"/>
      <w:pPr>
        <w:ind w:left="2811" w:hanging="180"/>
      </w:pPr>
    </w:lvl>
    <w:lvl w:ilvl="6" w:tplc="0409000F" w:tentative="1">
      <w:start w:val="1"/>
      <w:numFmt w:val="decimal"/>
      <w:lvlText w:val="%7."/>
      <w:lvlJc w:val="left"/>
      <w:pPr>
        <w:ind w:left="3531" w:hanging="360"/>
      </w:pPr>
    </w:lvl>
    <w:lvl w:ilvl="7" w:tplc="04090019" w:tentative="1">
      <w:start w:val="1"/>
      <w:numFmt w:val="lowerLetter"/>
      <w:lvlText w:val="%8."/>
      <w:lvlJc w:val="left"/>
      <w:pPr>
        <w:ind w:left="4251" w:hanging="360"/>
      </w:pPr>
    </w:lvl>
    <w:lvl w:ilvl="8" w:tplc="0409001B" w:tentative="1">
      <w:start w:val="1"/>
      <w:numFmt w:val="lowerRoman"/>
      <w:lvlText w:val="%9."/>
      <w:lvlJc w:val="right"/>
      <w:pPr>
        <w:ind w:left="4971" w:hanging="180"/>
      </w:pPr>
    </w:lvl>
  </w:abstractNum>
  <w:abstractNum w:abstractNumId="16" w15:restartNumberingAfterBreak="0">
    <w:nsid w:val="7045528E"/>
    <w:multiLevelType w:val="hybridMultilevel"/>
    <w:tmpl w:val="A4C0C58C"/>
    <w:lvl w:ilvl="0" w:tplc="637C038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1D53DD5"/>
    <w:multiLevelType w:val="hybridMultilevel"/>
    <w:tmpl w:val="CDA0217A"/>
    <w:lvl w:ilvl="0" w:tplc="AEBAB0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2C41D2"/>
    <w:multiLevelType w:val="hybridMultilevel"/>
    <w:tmpl w:val="C2E8C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8"/>
  </w:num>
  <w:num w:numId="4">
    <w:abstractNumId w:val="18"/>
  </w:num>
  <w:num w:numId="5">
    <w:abstractNumId w:val="12"/>
  </w:num>
  <w:num w:numId="6">
    <w:abstractNumId w:val="20"/>
  </w:num>
  <w:num w:numId="7">
    <w:abstractNumId w:val="0"/>
  </w:num>
  <w:num w:numId="8">
    <w:abstractNumId w:val="16"/>
  </w:num>
  <w:num w:numId="9">
    <w:abstractNumId w:val="5"/>
  </w:num>
  <w:num w:numId="10">
    <w:abstractNumId w:val="21"/>
  </w:num>
  <w:num w:numId="11">
    <w:abstractNumId w:val="11"/>
  </w:num>
  <w:num w:numId="12">
    <w:abstractNumId w:val="6"/>
  </w:num>
  <w:num w:numId="13">
    <w:abstractNumId w:val="13"/>
  </w:num>
  <w:num w:numId="14">
    <w:abstractNumId w:val="9"/>
  </w:num>
  <w:num w:numId="15">
    <w:abstractNumId w:val="14"/>
  </w:num>
  <w:num w:numId="16">
    <w:abstractNumId w:val="4"/>
  </w:num>
  <w:num w:numId="17">
    <w:abstractNumId w:val="3"/>
  </w:num>
  <w:num w:numId="18">
    <w:abstractNumId w:val="17"/>
  </w:num>
  <w:num w:numId="19">
    <w:abstractNumId w:val="7"/>
  </w:num>
  <w:num w:numId="20">
    <w:abstractNumId w:val="15"/>
  </w:num>
  <w:num w:numId="21">
    <w:abstractNumId w:val="1"/>
  </w:num>
  <w:num w:numId="22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fr-CH" w:vendorID="64" w:dllVersion="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fr-CH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02B49"/>
    <w:rsid w:val="00013E52"/>
    <w:rsid w:val="000146EE"/>
    <w:rsid w:val="000156BD"/>
    <w:rsid w:val="0002085A"/>
    <w:rsid w:val="00026C62"/>
    <w:rsid w:val="00030C30"/>
    <w:rsid w:val="000328A7"/>
    <w:rsid w:val="000337A6"/>
    <w:rsid w:val="00037ABB"/>
    <w:rsid w:val="000423A9"/>
    <w:rsid w:val="000439C6"/>
    <w:rsid w:val="00044EC4"/>
    <w:rsid w:val="0004585D"/>
    <w:rsid w:val="00050894"/>
    <w:rsid w:val="00051FEC"/>
    <w:rsid w:val="00055ADB"/>
    <w:rsid w:val="00056A44"/>
    <w:rsid w:val="000733A2"/>
    <w:rsid w:val="00074F49"/>
    <w:rsid w:val="0009101D"/>
    <w:rsid w:val="0009590B"/>
    <w:rsid w:val="000A2D56"/>
    <w:rsid w:val="000B1040"/>
    <w:rsid w:val="000B6B0C"/>
    <w:rsid w:val="000C3C3C"/>
    <w:rsid w:val="000D24F6"/>
    <w:rsid w:val="000E2DA4"/>
    <w:rsid w:val="000F5349"/>
    <w:rsid w:val="00103467"/>
    <w:rsid w:val="00115AB5"/>
    <w:rsid w:val="00122D13"/>
    <w:rsid w:val="001302DB"/>
    <w:rsid w:val="00142A9C"/>
    <w:rsid w:val="00142ED3"/>
    <w:rsid w:val="0014430B"/>
    <w:rsid w:val="00155EAF"/>
    <w:rsid w:val="001616A4"/>
    <w:rsid w:val="00165D7B"/>
    <w:rsid w:val="00170C40"/>
    <w:rsid w:val="00175D4B"/>
    <w:rsid w:val="00176055"/>
    <w:rsid w:val="0017609D"/>
    <w:rsid w:val="001762AC"/>
    <w:rsid w:val="00177D0A"/>
    <w:rsid w:val="00180768"/>
    <w:rsid w:val="00181569"/>
    <w:rsid w:val="001A2611"/>
    <w:rsid w:val="001A2B81"/>
    <w:rsid w:val="001A3DE6"/>
    <w:rsid w:val="001A7B11"/>
    <w:rsid w:val="001B2568"/>
    <w:rsid w:val="001B5C03"/>
    <w:rsid w:val="001C6BCC"/>
    <w:rsid w:val="001D3303"/>
    <w:rsid w:val="001D76B5"/>
    <w:rsid w:val="001E6B3B"/>
    <w:rsid w:val="001F287F"/>
    <w:rsid w:val="001F392C"/>
    <w:rsid w:val="00202192"/>
    <w:rsid w:val="00205813"/>
    <w:rsid w:val="002071BD"/>
    <w:rsid w:val="00211DE2"/>
    <w:rsid w:val="00225C85"/>
    <w:rsid w:val="00227444"/>
    <w:rsid w:val="00233664"/>
    <w:rsid w:val="00246858"/>
    <w:rsid w:val="0025651B"/>
    <w:rsid w:val="002615E8"/>
    <w:rsid w:val="00261BCA"/>
    <w:rsid w:val="00272290"/>
    <w:rsid w:val="00272B66"/>
    <w:rsid w:val="002751E3"/>
    <w:rsid w:val="00276B8B"/>
    <w:rsid w:val="002804F8"/>
    <w:rsid w:val="002827F0"/>
    <w:rsid w:val="00286F87"/>
    <w:rsid w:val="002968C7"/>
    <w:rsid w:val="00297CAC"/>
    <w:rsid w:val="002A1A89"/>
    <w:rsid w:val="002A42D0"/>
    <w:rsid w:val="002C3E6D"/>
    <w:rsid w:val="002C44F8"/>
    <w:rsid w:val="002C6D77"/>
    <w:rsid w:val="002E0B3B"/>
    <w:rsid w:val="002F14AF"/>
    <w:rsid w:val="002F41B5"/>
    <w:rsid w:val="002F5377"/>
    <w:rsid w:val="002F5E8A"/>
    <w:rsid w:val="0030335D"/>
    <w:rsid w:val="003173FD"/>
    <w:rsid w:val="00322B57"/>
    <w:rsid w:val="00323743"/>
    <w:rsid w:val="00326A16"/>
    <w:rsid w:val="0033065E"/>
    <w:rsid w:val="003307DB"/>
    <w:rsid w:val="003808B6"/>
    <w:rsid w:val="0038155E"/>
    <w:rsid w:val="0038265F"/>
    <w:rsid w:val="00391559"/>
    <w:rsid w:val="00395564"/>
    <w:rsid w:val="003A0C3D"/>
    <w:rsid w:val="003B3A3D"/>
    <w:rsid w:val="003B6663"/>
    <w:rsid w:val="003B724C"/>
    <w:rsid w:val="003C13DB"/>
    <w:rsid w:val="003C2531"/>
    <w:rsid w:val="003C4879"/>
    <w:rsid w:val="003D2487"/>
    <w:rsid w:val="003D34C9"/>
    <w:rsid w:val="003E116B"/>
    <w:rsid w:val="003F302E"/>
    <w:rsid w:val="003F7D34"/>
    <w:rsid w:val="00406D6D"/>
    <w:rsid w:val="00406EE2"/>
    <w:rsid w:val="00412607"/>
    <w:rsid w:val="004126E3"/>
    <w:rsid w:val="00424E04"/>
    <w:rsid w:val="00431657"/>
    <w:rsid w:val="004356FA"/>
    <w:rsid w:val="00435B13"/>
    <w:rsid w:val="00441294"/>
    <w:rsid w:val="00444A28"/>
    <w:rsid w:val="00445123"/>
    <w:rsid w:val="00445B52"/>
    <w:rsid w:val="00454D0F"/>
    <w:rsid w:val="004556C6"/>
    <w:rsid w:val="0045693E"/>
    <w:rsid w:val="00461607"/>
    <w:rsid w:val="0047247F"/>
    <w:rsid w:val="00474F5F"/>
    <w:rsid w:val="004758EF"/>
    <w:rsid w:val="0048791B"/>
    <w:rsid w:val="00490665"/>
    <w:rsid w:val="00493EE0"/>
    <w:rsid w:val="00494C3D"/>
    <w:rsid w:val="004A19D9"/>
    <w:rsid w:val="004C1800"/>
    <w:rsid w:val="004C1A6F"/>
    <w:rsid w:val="004C6A62"/>
    <w:rsid w:val="004C6BA5"/>
    <w:rsid w:val="004D1E6B"/>
    <w:rsid w:val="004D2BB0"/>
    <w:rsid w:val="004D4546"/>
    <w:rsid w:val="004D45FD"/>
    <w:rsid w:val="004D6137"/>
    <w:rsid w:val="004D7068"/>
    <w:rsid w:val="004E1EBE"/>
    <w:rsid w:val="004E1EDF"/>
    <w:rsid w:val="004F7121"/>
    <w:rsid w:val="005011AE"/>
    <w:rsid w:val="00502661"/>
    <w:rsid w:val="005056D1"/>
    <w:rsid w:val="00510979"/>
    <w:rsid w:val="00511793"/>
    <w:rsid w:val="00514A3F"/>
    <w:rsid w:val="0052226F"/>
    <w:rsid w:val="00527A25"/>
    <w:rsid w:val="00545C87"/>
    <w:rsid w:val="005464F5"/>
    <w:rsid w:val="00567203"/>
    <w:rsid w:val="00573D1D"/>
    <w:rsid w:val="005819B9"/>
    <w:rsid w:val="00582985"/>
    <w:rsid w:val="00586524"/>
    <w:rsid w:val="005915A7"/>
    <w:rsid w:val="005935CB"/>
    <w:rsid w:val="00595208"/>
    <w:rsid w:val="0059695B"/>
    <w:rsid w:val="005A0308"/>
    <w:rsid w:val="005A2808"/>
    <w:rsid w:val="005B52E9"/>
    <w:rsid w:val="005B77F5"/>
    <w:rsid w:val="005B7A09"/>
    <w:rsid w:val="005C3350"/>
    <w:rsid w:val="005C7A15"/>
    <w:rsid w:val="005D2BD7"/>
    <w:rsid w:val="005E5C1A"/>
    <w:rsid w:val="005F1295"/>
    <w:rsid w:val="006247B4"/>
    <w:rsid w:val="00640ACB"/>
    <w:rsid w:val="00646B80"/>
    <w:rsid w:val="00663DFB"/>
    <w:rsid w:val="00664890"/>
    <w:rsid w:val="00683931"/>
    <w:rsid w:val="006C6080"/>
    <w:rsid w:val="006D53DE"/>
    <w:rsid w:val="006D76C1"/>
    <w:rsid w:val="006D7B37"/>
    <w:rsid w:val="006E09AB"/>
    <w:rsid w:val="006E14E0"/>
    <w:rsid w:val="006E6BFC"/>
    <w:rsid w:val="006F5394"/>
    <w:rsid w:val="006F661E"/>
    <w:rsid w:val="00701806"/>
    <w:rsid w:val="007154D0"/>
    <w:rsid w:val="00721944"/>
    <w:rsid w:val="00723BA8"/>
    <w:rsid w:val="00727E7C"/>
    <w:rsid w:val="0073325C"/>
    <w:rsid w:val="007408A4"/>
    <w:rsid w:val="007423FE"/>
    <w:rsid w:val="00742EE1"/>
    <w:rsid w:val="00746E27"/>
    <w:rsid w:val="007512D4"/>
    <w:rsid w:val="00764EB5"/>
    <w:rsid w:val="00765AFA"/>
    <w:rsid w:val="00775DCC"/>
    <w:rsid w:val="00783304"/>
    <w:rsid w:val="00784DF7"/>
    <w:rsid w:val="007851D2"/>
    <w:rsid w:val="00785ADD"/>
    <w:rsid w:val="007869BE"/>
    <w:rsid w:val="007A7E9C"/>
    <w:rsid w:val="007B0CE7"/>
    <w:rsid w:val="007B3FE2"/>
    <w:rsid w:val="007C25B7"/>
    <w:rsid w:val="007C3071"/>
    <w:rsid w:val="007C6132"/>
    <w:rsid w:val="007D1516"/>
    <w:rsid w:val="007D5296"/>
    <w:rsid w:val="007E29F6"/>
    <w:rsid w:val="007F33DB"/>
    <w:rsid w:val="00806FBC"/>
    <w:rsid w:val="00807158"/>
    <w:rsid w:val="008116F0"/>
    <w:rsid w:val="00812BD1"/>
    <w:rsid w:val="00814CA3"/>
    <w:rsid w:val="00822DE6"/>
    <w:rsid w:val="0083257B"/>
    <w:rsid w:val="00833B9F"/>
    <w:rsid w:val="00836B3E"/>
    <w:rsid w:val="008639A8"/>
    <w:rsid w:val="008642E5"/>
    <w:rsid w:val="00866C05"/>
    <w:rsid w:val="00872380"/>
    <w:rsid w:val="008727D5"/>
    <w:rsid w:val="0088632A"/>
    <w:rsid w:val="00892A9D"/>
    <w:rsid w:val="008A00EC"/>
    <w:rsid w:val="008A5480"/>
    <w:rsid w:val="008A5EA6"/>
    <w:rsid w:val="008A7C67"/>
    <w:rsid w:val="008B23AE"/>
    <w:rsid w:val="008B42DB"/>
    <w:rsid w:val="008B59E4"/>
    <w:rsid w:val="008C26E8"/>
    <w:rsid w:val="008C28B6"/>
    <w:rsid w:val="008C370C"/>
    <w:rsid w:val="008C3CDE"/>
    <w:rsid w:val="008D1CCD"/>
    <w:rsid w:val="008D1E9D"/>
    <w:rsid w:val="008D5F44"/>
    <w:rsid w:val="008D74A3"/>
    <w:rsid w:val="008E4709"/>
    <w:rsid w:val="008E5CCE"/>
    <w:rsid w:val="009076BE"/>
    <w:rsid w:val="00911813"/>
    <w:rsid w:val="00925636"/>
    <w:rsid w:val="00927E5E"/>
    <w:rsid w:val="009318E1"/>
    <w:rsid w:val="00943AB7"/>
    <w:rsid w:val="009465A2"/>
    <w:rsid w:val="00946EC6"/>
    <w:rsid w:val="009535EC"/>
    <w:rsid w:val="00964C98"/>
    <w:rsid w:val="00967DEA"/>
    <w:rsid w:val="00970E30"/>
    <w:rsid w:val="00973D61"/>
    <w:rsid w:val="00980998"/>
    <w:rsid w:val="00986D8C"/>
    <w:rsid w:val="00991E1C"/>
    <w:rsid w:val="009924C3"/>
    <w:rsid w:val="009A0F05"/>
    <w:rsid w:val="009A43B1"/>
    <w:rsid w:val="009A5682"/>
    <w:rsid w:val="009B0F49"/>
    <w:rsid w:val="009B746E"/>
    <w:rsid w:val="009C187E"/>
    <w:rsid w:val="009C6126"/>
    <w:rsid w:val="009C7995"/>
    <w:rsid w:val="009D18DA"/>
    <w:rsid w:val="009D60F7"/>
    <w:rsid w:val="009D7974"/>
    <w:rsid w:val="009E0227"/>
    <w:rsid w:val="009E2C93"/>
    <w:rsid w:val="009E3088"/>
    <w:rsid w:val="009E5F93"/>
    <w:rsid w:val="009E7823"/>
    <w:rsid w:val="00A13417"/>
    <w:rsid w:val="00A14235"/>
    <w:rsid w:val="00A15A16"/>
    <w:rsid w:val="00A20242"/>
    <w:rsid w:val="00A234D6"/>
    <w:rsid w:val="00A33283"/>
    <w:rsid w:val="00A33454"/>
    <w:rsid w:val="00A54C8A"/>
    <w:rsid w:val="00A55810"/>
    <w:rsid w:val="00A56800"/>
    <w:rsid w:val="00A600CB"/>
    <w:rsid w:val="00A6548F"/>
    <w:rsid w:val="00A703EC"/>
    <w:rsid w:val="00A71BFB"/>
    <w:rsid w:val="00A71D9B"/>
    <w:rsid w:val="00A72792"/>
    <w:rsid w:val="00A77B18"/>
    <w:rsid w:val="00A82078"/>
    <w:rsid w:val="00A9004C"/>
    <w:rsid w:val="00A9347D"/>
    <w:rsid w:val="00AB30FB"/>
    <w:rsid w:val="00AB5F43"/>
    <w:rsid w:val="00AC3A8F"/>
    <w:rsid w:val="00AC5F43"/>
    <w:rsid w:val="00AD53B6"/>
    <w:rsid w:val="00AD7219"/>
    <w:rsid w:val="00AF053B"/>
    <w:rsid w:val="00AF71F8"/>
    <w:rsid w:val="00B04358"/>
    <w:rsid w:val="00B12BB1"/>
    <w:rsid w:val="00B21BB3"/>
    <w:rsid w:val="00B252A6"/>
    <w:rsid w:val="00B46C37"/>
    <w:rsid w:val="00B56EB8"/>
    <w:rsid w:val="00B72F4F"/>
    <w:rsid w:val="00B748BA"/>
    <w:rsid w:val="00B90DD8"/>
    <w:rsid w:val="00BC4F4B"/>
    <w:rsid w:val="00BC688C"/>
    <w:rsid w:val="00BC6AE7"/>
    <w:rsid w:val="00BE4F28"/>
    <w:rsid w:val="00BF0224"/>
    <w:rsid w:val="00BF4F6D"/>
    <w:rsid w:val="00C07A57"/>
    <w:rsid w:val="00C12D9E"/>
    <w:rsid w:val="00C14DE8"/>
    <w:rsid w:val="00C23AB8"/>
    <w:rsid w:val="00C24E69"/>
    <w:rsid w:val="00C33A8B"/>
    <w:rsid w:val="00C373C4"/>
    <w:rsid w:val="00C42293"/>
    <w:rsid w:val="00C437F2"/>
    <w:rsid w:val="00C549B9"/>
    <w:rsid w:val="00C74E3E"/>
    <w:rsid w:val="00C85328"/>
    <w:rsid w:val="00C94310"/>
    <w:rsid w:val="00C95DB0"/>
    <w:rsid w:val="00CB3890"/>
    <w:rsid w:val="00CD470B"/>
    <w:rsid w:val="00CD617B"/>
    <w:rsid w:val="00CD7BFA"/>
    <w:rsid w:val="00CE2F80"/>
    <w:rsid w:val="00CE305B"/>
    <w:rsid w:val="00CF47CE"/>
    <w:rsid w:val="00CF78CB"/>
    <w:rsid w:val="00D05A1E"/>
    <w:rsid w:val="00D07AD1"/>
    <w:rsid w:val="00D1260D"/>
    <w:rsid w:val="00D16415"/>
    <w:rsid w:val="00D2324C"/>
    <w:rsid w:val="00D35CAF"/>
    <w:rsid w:val="00D52A2C"/>
    <w:rsid w:val="00D638F9"/>
    <w:rsid w:val="00D6573F"/>
    <w:rsid w:val="00D67024"/>
    <w:rsid w:val="00D67554"/>
    <w:rsid w:val="00D71648"/>
    <w:rsid w:val="00D742F3"/>
    <w:rsid w:val="00D80403"/>
    <w:rsid w:val="00DA44BA"/>
    <w:rsid w:val="00DB4701"/>
    <w:rsid w:val="00DC1AD5"/>
    <w:rsid w:val="00DC4289"/>
    <w:rsid w:val="00DC54BB"/>
    <w:rsid w:val="00DC7BB3"/>
    <w:rsid w:val="00DD604E"/>
    <w:rsid w:val="00DD7014"/>
    <w:rsid w:val="00DE0AFE"/>
    <w:rsid w:val="00DE5034"/>
    <w:rsid w:val="00DF3E2B"/>
    <w:rsid w:val="00DF6A76"/>
    <w:rsid w:val="00DF7096"/>
    <w:rsid w:val="00E00E7F"/>
    <w:rsid w:val="00E016F0"/>
    <w:rsid w:val="00E125DC"/>
    <w:rsid w:val="00E16280"/>
    <w:rsid w:val="00E165EF"/>
    <w:rsid w:val="00E20329"/>
    <w:rsid w:val="00E24004"/>
    <w:rsid w:val="00E25712"/>
    <w:rsid w:val="00E32D1C"/>
    <w:rsid w:val="00E32DFB"/>
    <w:rsid w:val="00E34FFC"/>
    <w:rsid w:val="00E417ED"/>
    <w:rsid w:val="00E43937"/>
    <w:rsid w:val="00E46982"/>
    <w:rsid w:val="00E5054A"/>
    <w:rsid w:val="00E50932"/>
    <w:rsid w:val="00E526AF"/>
    <w:rsid w:val="00E536DD"/>
    <w:rsid w:val="00E60047"/>
    <w:rsid w:val="00E62779"/>
    <w:rsid w:val="00E63B35"/>
    <w:rsid w:val="00E679C2"/>
    <w:rsid w:val="00E70D54"/>
    <w:rsid w:val="00E8018A"/>
    <w:rsid w:val="00E818F3"/>
    <w:rsid w:val="00E81B8A"/>
    <w:rsid w:val="00EA0E56"/>
    <w:rsid w:val="00EA363F"/>
    <w:rsid w:val="00EB3701"/>
    <w:rsid w:val="00EB44D2"/>
    <w:rsid w:val="00EB7F8B"/>
    <w:rsid w:val="00EC5F08"/>
    <w:rsid w:val="00ED3CAA"/>
    <w:rsid w:val="00ED59F2"/>
    <w:rsid w:val="00ED7D3A"/>
    <w:rsid w:val="00EE37A4"/>
    <w:rsid w:val="00EE4E5A"/>
    <w:rsid w:val="00EE4EDC"/>
    <w:rsid w:val="00F055F5"/>
    <w:rsid w:val="00F125FC"/>
    <w:rsid w:val="00F20AF5"/>
    <w:rsid w:val="00F27B38"/>
    <w:rsid w:val="00F27F61"/>
    <w:rsid w:val="00F32507"/>
    <w:rsid w:val="00F350A1"/>
    <w:rsid w:val="00F47B25"/>
    <w:rsid w:val="00F636D5"/>
    <w:rsid w:val="00F668CB"/>
    <w:rsid w:val="00F675E3"/>
    <w:rsid w:val="00F73E6F"/>
    <w:rsid w:val="00F82CAD"/>
    <w:rsid w:val="00F82FCC"/>
    <w:rsid w:val="00F8415A"/>
    <w:rsid w:val="00F84C36"/>
    <w:rsid w:val="00F91DFF"/>
    <w:rsid w:val="00F92F07"/>
    <w:rsid w:val="00FA122C"/>
    <w:rsid w:val="00FA1708"/>
    <w:rsid w:val="00FA26B7"/>
    <w:rsid w:val="00FA54CE"/>
    <w:rsid w:val="00FA7B1A"/>
    <w:rsid w:val="00FB60AA"/>
    <w:rsid w:val="00FE0EEA"/>
    <w:rsid w:val="00FF38D5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1CD25D"/>
  <w15:docId w15:val="{5DF29EDF-8F16-4F93-9C93-D55611A4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E09AB"/>
    <w:rPr>
      <w:color w:val="605E5C"/>
      <w:shd w:val="clear" w:color="auto" w:fill="E1DFDD"/>
    </w:rPr>
  </w:style>
  <w:style w:type="table" w:customStyle="1" w:styleId="TableGrid3">
    <w:name w:val="Table Grid3"/>
    <w:basedOn w:val="TableNormal"/>
    <w:next w:val="TableGrid"/>
    <w:rsid w:val="000E2DA4"/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el.neale@aces-inc.com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onald.Nellis@faa.gov" TargetMode="Externa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1413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Company/>
  <LinksUpToDate>false</LinksUpToDate>
  <CharactersWithSpaces>9455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>Scott</dc:creator>
  <cp:keywords>Unrestricted</cp:keywords>
  <cp:lastModifiedBy>USA</cp:lastModifiedBy>
  <cp:revision>3</cp:revision>
  <cp:lastPrinted>2021-02-04T18:24:00Z</cp:lastPrinted>
  <dcterms:created xsi:type="dcterms:W3CDTF">2021-02-08T16:54:00Z</dcterms:created>
  <dcterms:modified xsi:type="dcterms:W3CDTF">2021-02-08T16:56:00Z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M SIP Document Sensitivity">
    <vt:lpwstr/>
  </property>
  <property fmtid="{D5CDD505-2E9C-101B-9397-08002B2CF9AE}" pid="3" name="Document Author">
    <vt:lpwstr>ACCT04\e301300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true</vt:bool>
  </property>
  <property fmtid="{D5CDD505-2E9C-101B-9397-08002B2CF9AE}" pid="9" name="Allow Footer Overwrite">
    <vt:bool>true</vt:bool>
  </property>
  <property fmtid="{D5CDD505-2E9C-101B-9397-08002B2CF9AE}" pid="10" name="Multiple Selected">
    <vt:lpwstr>-1</vt:lpwstr>
  </property>
  <property fmtid="{D5CDD505-2E9C-101B-9397-08002B2CF9AE}" pid="11" name="SIPLongWording">
    <vt:lpwstr>_x000d_
_x000d_
</vt:lpwstr>
  </property>
  <property fmtid="{D5CDD505-2E9C-101B-9397-08002B2CF9AE}" pid="12" name="ExpCountry">
    <vt:lpwstr/>
  </property>
</Properties>
</file>