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7652D108"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USWP5B2</w:t>
            </w:r>
            <w:r w:rsidR="00D55B52">
              <w:rPr>
                <w:rFonts w:ascii="Arial" w:hAnsi="Arial"/>
              </w:rPr>
              <w:t>6</w:t>
            </w:r>
            <w:r w:rsidR="00EA1409">
              <w:rPr>
                <w:rFonts w:ascii="Arial" w:hAnsi="Arial"/>
              </w:rPr>
              <w:t>-</w:t>
            </w:r>
            <w:r w:rsidR="00CC2AD4">
              <w:rPr>
                <w:rFonts w:ascii="Arial" w:hAnsi="Arial"/>
              </w:rPr>
              <w:t>09</w:t>
            </w:r>
            <w:r w:rsidR="00C25E19">
              <w:rPr>
                <w:rFonts w:ascii="Arial" w:hAnsi="Arial"/>
              </w:rPr>
              <w:t>R1</w:t>
            </w:r>
          </w:p>
        </w:tc>
      </w:tr>
      <w:tr w:rsidR="000D6DA7" w14:paraId="1FFDA5D2" w14:textId="77777777" w:rsidTr="00767C25">
        <w:trPr>
          <w:jc w:val="center"/>
        </w:trPr>
        <w:tc>
          <w:tcPr>
            <w:tcW w:w="4370" w:type="dxa"/>
            <w:tcBorders>
              <w:left w:val="double" w:sz="6" w:space="0" w:color="auto"/>
            </w:tcBorders>
          </w:tcPr>
          <w:p w14:paraId="35F17CA2" w14:textId="5D0C6C1D"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DE7917">
              <w:rPr>
                <w:rFonts w:ascii="Arial" w:hAnsi="Arial"/>
              </w:rPr>
              <w:t>5B/225 Annex 1 on AI 1.6</w:t>
            </w:r>
          </w:p>
        </w:tc>
        <w:tc>
          <w:tcPr>
            <w:tcW w:w="5008" w:type="dxa"/>
            <w:gridSpan w:val="2"/>
            <w:tcBorders>
              <w:right w:val="double" w:sz="6" w:space="0" w:color="auto"/>
            </w:tcBorders>
          </w:tcPr>
          <w:p w14:paraId="0C47225B" w14:textId="0C79FD46"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D55B52">
              <w:rPr>
                <w:rFonts w:ascii="Arial" w:hAnsi="Arial"/>
              </w:rPr>
              <w:t>February 0</w:t>
            </w:r>
            <w:r w:rsidR="00CC2AD4">
              <w:rPr>
                <w:rFonts w:ascii="Arial" w:hAnsi="Arial"/>
              </w:rPr>
              <w:t>8</w:t>
            </w:r>
            <w:r w:rsidR="0031401B">
              <w:rPr>
                <w:rFonts w:ascii="Arial" w:hAnsi="Arial"/>
              </w:rPr>
              <w:t>,</w:t>
            </w:r>
            <w:r w:rsidR="00D50482">
              <w:rPr>
                <w:rFonts w:ascii="Arial" w:hAnsi="Arial"/>
              </w:rPr>
              <w:t xml:space="preserve"> 20</w:t>
            </w:r>
            <w:r w:rsidR="003831C4">
              <w:rPr>
                <w:rFonts w:ascii="Arial" w:hAnsi="Arial"/>
              </w:rPr>
              <w:t>2</w:t>
            </w:r>
            <w:r w:rsidR="00D55B52">
              <w:rPr>
                <w:rFonts w:ascii="Arial" w:hAnsi="Arial"/>
              </w:rPr>
              <w:t>1</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3993F53B" w:rsidR="000D6DA7" w:rsidRPr="007349A7" w:rsidRDefault="000D6DA7" w:rsidP="005E2BF1">
            <w:pPr>
              <w:pStyle w:val="BodyTextIndent"/>
              <w:ind w:left="187"/>
              <w:jc w:val="left"/>
            </w:pPr>
            <w:r>
              <w:rPr>
                <w:rFonts w:ascii="Arial" w:hAnsi="Arial" w:cs="Arial"/>
                <w:b/>
                <w:bCs/>
              </w:rPr>
              <w:t>Document Title:</w:t>
            </w:r>
            <w:r>
              <w:rPr>
                <w:rFonts w:ascii="Arial" w:hAnsi="Arial" w:cs="Arial"/>
                <w:bCs/>
              </w:rPr>
              <w:t xml:space="preserve">  </w:t>
            </w:r>
            <w:r w:rsidR="00EA1409">
              <w:rPr>
                <w:rFonts w:ascii="Arial" w:hAnsi="Arial" w:cs="Arial"/>
                <w:bCs/>
              </w:rPr>
              <w:t>W</w:t>
            </w:r>
            <w:r w:rsidR="007F0EDA">
              <w:rPr>
                <w:rFonts w:ascii="Arial" w:hAnsi="Arial" w:cs="Arial"/>
                <w:bCs/>
              </w:rPr>
              <w:t>orking Document towards Draft CPM Text for WRC-23 Agenda Item 1.6</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 xml:space="preserve">Chris </w:t>
            </w:r>
            <w:proofErr w:type="spellStart"/>
            <w:r>
              <w:rPr>
                <w:rFonts w:ascii="Arial" w:hAnsi="Arial"/>
                <w:bCs/>
                <w:iCs/>
              </w:rPr>
              <w:t>Tourigny</w:t>
            </w:r>
            <w:proofErr w:type="spellEnd"/>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0D9E3F8A" w14:textId="77777777" w:rsidR="00220766" w:rsidRDefault="00220766"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7447057E" w14:textId="77777777" w:rsidR="000D6DA7" w:rsidRDefault="000D6DA7" w:rsidP="0056155A">
            <w:pPr>
              <w:spacing w:before="0"/>
              <w:ind w:left="144" w:right="144"/>
              <w:rPr>
                <w:rFonts w:ascii="Arial" w:hAnsi="Arial"/>
                <w:bCs/>
                <w:iCs/>
              </w:rPr>
            </w:pPr>
            <w:r>
              <w:rPr>
                <w:rFonts w:ascii="Arial" w:hAnsi="Arial"/>
                <w:bCs/>
                <w:iCs/>
              </w:rPr>
              <w:t>MITRE</w:t>
            </w:r>
          </w:p>
          <w:p w14:paraId="63AAA796" w14:textId="77777777" w:rsidR="000D6DA7" w:rsidRDefault="000D6DA7" w:rsidP="0056155A">
            <w:pPr>
              <w:spacing w:before="0"/>
              <w:ind w:right="144"/>
              <w:rPr>
                <w:rFonts w:ascii="Arial" w:hAnsi="Arial"/>
                <w:bCs/>
                <w:iCs/>
                <w:lang w:val="it-IT"/>
              </w:rPr>
            </w:pPr>
          </w:p>
          <w:p w14:paraId="24EC063A" w14:textId="77777777" w:rsidR="002B3DCA" w:rsidRDefault="002B3DCA" w:rsidP="002B3DCA">
            <w:pPr>
              <w:spacing w:before="0"/>
              <w:ind w:left="144" w:right="144"/>
              <w:rPr>
                <w:rFonts w:ascii="Arial" w:hAnsi="Arial"/>
                <w:bCs/>
                <w:iCs/>
              </w:rPr>
            </w:pPr>
            <w:r>
              <w:rPr>
                <w:rFonts w:ascii="Arial" w:hAnsi="Arial"/>
                <w:bCs/>
                <w:iCs/>
              </w:rPr>
              <w:t xml:space="preserve">Nader </w:t>
            </w:r>
            <w:proofErr w:type="spellStart"/>
            <w:r>
              <w:rPr>
                <w:rFonts w:ascii="Arial" w:hAnsi="Arial"/>
                <w:bCs/>
                <w:iCs/>
              </w:rPr>
              <w:t>Damavandi</w:t>
            </w:r>
            <w:proofErr w:type="spellEnd"/>
          </w:p>
          <w:p w14:paraId="0DB7A5A8" w14:textId="77777777" w:rsidR="002B3DCA" w:rsidRDefault="002B3DCA" w:rsidP="002B3DCA">
            <w:pPr>
              <w:spacing w:before="0"/>
              <w:ind w:left="144" w:right="144"/>
              <w:rPr>
                <w:rFonts w:ascii="Arial" w:hAnsi="Arial"/>
                <w:bCs/>
                <w:iCs/>
              </w:rPr>
            </w:pPr>
            <w:r w:rsidRPr="002B3DCA">
              <w:rPr>
                <w:rFonts w:ascii="Arial" w:hAnsi="Arial"/>
                <w:bCs/>
                <w:iCs/>
              </w:rPr>
              <w:t>Space Exploration Technologies</w:t>
            </w:r>
          </w:p>
          <w:p w14:paraId="595AD58D" w14:textId="77777777" w:rsidR="007B036F" w:rsidRDefault="007B036F" w:rsidP="002B3DCA">
            <w:pPr>
              <w:spacing w:before="0"/>
              <w:ind w:left="144" w:right="144"/>
              <w:rPr>
                <w:rFonts w:ascii="Arial" w:hAnsi="Arial"/>
                <w:bCs/>
                <w:iCs/>
              </w:rPr>
            </w:pPr>
          </w:p>
          <w:p w14:paraId="0CBF72EB" w14:textId="77777777" w:rsidR="007B036F" w:rsidRPr="00B55F77" w:rsidRDefault="007B036F" w:rsidP="007B036F">
            <w:pPr>
              <w:tabs>
                <w:tab w:val="clear" w:pos="1134"/>
                <w:tab w:val="clear" w:pos="1871"/>
                <w:tab w:val="clear" w:pos="2268"/>
                <w:tab w:val="left" w:pos="794"/>
                <w:tab w:val="left" w:pos="1191"/>
                <w:tab w:val="left" w:pos="1588"/>
                <w:tab w:val="left" w:pos="1985"/>
              </w:tabs>
              <w:spacing w:before="0"/>
              <w:ind w:left="144" w:right="144"/>
              <w:rPr>
                <w:rFonts w:ascii="Arial" w:hAnsi="Arial" w:cs="Arial"/>
                <w:bCs/>
                <w:iCs/>
                <w:szCs w:val="24"/>
                <w:lang w:val="en-US"/>
              </w:rPr>
            </w:pPr>
            <w:r w:rsidRPr="00B55F77">
              <w:rPr>
                <w:rFonts w:ascii="Arial" w:hAnsi="Arial" w:cs="Arial"/>
                <w:bCs/>
                <w:iCs/>
                <w:szCs w:val="24"/>
                <w:lang w:val="en-US"/>
              </w:rPr>
              <w:t>Damon Ladson</w:t>
            </w:r>
          </w:p>
          <w:p w14:paraId="27A85C0B" w14:textId="77777777" w:rsidR="007B036F" w:rsidRPr="007B036F" w:rsidRDefault="007B036F" w:rsidP="007B036F">
            <w:pPr>
              <w:spacing w:before="0"/>
              <w:ind w:left="144" w:right="144"/>
              <w:rPr>
                <w:rFonts w:ascii="Arial" w:hAnsi="Arial" w:cs="Arial"/>
                <w:bCs/>
                <w:iCs/>
              </w:rPr>
            </w:pPr>
            <w:r w:rsidRPr="00B55F77">
              <w:rPr>
                <w:rFonts w:ascii="Arial" w:hAnsi="Arial" w:cs="Arial"/>
                <w:bCs/>
                <w:iCs/>
                <w:szCs w:val="24"/>
                <w:lang w:val="en-US"/>
              </w:rPr>
              <w:t>Harris, Wiltshire &amp; Grannis</w:t>
            </w:r>
          </w:p>
          <w:p w14:paraId="5ADB5B2D" w14:textId="77777777" w:rsidR="002B3DCA" w:rsidRDefault="002B3DCA" w:rsidP="0056155A">
            <w:pPr>
              <w:spacing w:before="0"/>
              <w:ind w:right="144"/>
              <w:rPr>
                <w:rFonts w:ascii="Arial" w:hAnsi="Arial"/>
                <w:bCs/>
                <w:iCs/>
                <w:lang w:val="it-IT"/>
              </w:rPr>
            </w:pPr>
          </w:p>
          <w:p w14:paraId="2C45AD08" w14:textId="77777777" w:rsidR="004E415B" w:rsidRDefault="004E415B" w:rsidP="004E415B">
            <w:pPr>
              <w:spacing w:before="0"/>
              <w:ind w:left="144" w:right="144"/>
              <w:rPr>
                <w:rFonts w:ascii="Arial" w:hAnsi="Arial"/>
                <w:bCs/>
                <w:iCs/>
              </w:rPr>
            </w:pPr>
            <w:r>
              <w:rPr>
                <w:rFonts w:ascii="Arial" w:hAnsi="Arial"/>
                <w:bCs/>
                <w:iCs/>
              </w:rPr>
              <w:t>Donald Jansky</w:t>
            </w:r>
          </w:p>
          <w:p w14:paraId="00DFCE18" w14:textId="148203E0" w:rsidR="004E415B" w:rsidRPr="00F954FD" w:rsidRDefault="004E415B" w:rsidP="0056155A">
            <w:pPr>
              <w:spacing w:before="0"/>
              <w:ind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1F12312E" w14:textId="77777777" w:rsidR="00220766" w:rsidRDefault="00220766" w:rsidP="00220766">
            <w:pPr>
              <w:spacing w:before="0"/>
              <w:ind w:right="144"/>
              <w:rPr>
                <w:rFonts w:ascii="Arial" w:hAnsi="Arial"/>
                <w:bCs/>
                <w:lang w:val="fr-FR"/>
              </w:rPr>
            </w:pPr>
          </w:p>
          <w:p w14:paraId="17F57E4A" w14:textId="77777777"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703-983-1295</w:t>
            </w:r>
          </w:p>
          <w:p w14:paraId="3FFAA8C9" w14:textId="7777777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0D6DA7">
              <w:rPr>
                <w:rFonts w:ascii="Arial" w:hAnsi="Arial"/>
                <w:bCs/>
                <w:lang w:val="fr-FR"/>
              </w:rPr>
              <w:t>mtran@mitre.org</w:t>
            </w:r>
          </w:p>
          <w:p w14:paraId="0E2A00F0" w14:textId="77777777" w:rsidR="000D6DA7" w:rsidRDefault="000D6DA7" w:rsidP="0056155A">
            <w:pPr>
              <w:spacing w:before="0"/>
              <w:ind w:right="144"/>
              <w:rPr>
                <w:rFonts w:ascii="Arial" w:hAnsi="Arial"/>
                <w:bCs/>
                <w:color w:val="000000"/>
                <w:lang w:val="fr-FR"/>
              </w:rPr>
            </w:pPr>
          </w:p>
          <w:p w14:paraId="7C72A976" w14:textId="77777777" w:rsidR="002B3DCA" w:rsidRPr="00C7252B" w:rsidRDefault="002B3DCA" w:rsidP="002B3DCA">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310</w:t>
            </w:r>
            <w:r w:rsidRPr="00C7252B">
              <w:rPr>
                <w:rFonts w:ascii="Arial" w:hAnsi="Arial"/>
                <w:bCs/>
                <w:lang w:val="fr-FR"/>
              </w:rPr>
              <w:t>-</w:t>
            </w:r>
            <w:r>
              <w:rPr>
                <w:rFonts w:ascii="Arial" w:hAnsi="Arial"/>
                <w:bCs/>
                <w:lang w:val="fr-FR"/>
              </w:rPr>
              <w:t>219</w:t>
            </w:r>
            <w:r w:rsidRPr="00C7252B">
              <w:rPr>
                <w:rFonts w:ascii="Arial" w:hAnsi="Arial"/>
                <w:bCs/>
                <w:lang w:val="fr-FR"/>
              </w:rPr>
              <w:t>-</w:t>
            </w:r>
            <w:r>
              <w:rPr>
                <w:rFonts w:ascii="Arial" w:hAnsi="Arial"/>
                <w:bCs/>
                <w:lang w:val="fr-FR"/>
              </w:rPr>
              <w:t>7854</w:t>
            </w:r>
          </w:p>
          <w:p w14:paraId="55DC0F7F" w14:textId="77777777" w:rsidR="002B3DCA" w:rsidRDefault="002B3DCA" w:rsidP="002B3DCA">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nader.damavandi@spacex.com</w:t>
            </w:r>
          </w:p>
          <w:p w14:paraId="764B703F" w14:textId="77777777" w:rsidR="002B3DCA" w:rsidRDefault="002B3DCA" w:rsidP="0056155A">
            <w:pPr>
              <w:spacing w:before="0"/>
              <w:ind w:right="144"/>
              <w:rPr>
                <w:rFonts w:ascii="Arial" w:hAnsi="Arial"/>
                <w:bCs/>
                <w:color w:val="000000"/>
                <w:lang w:val="fr-FR"/>
              </w:rPr>
            </w:pPr>
          </w:p>
          <w:p w14:paraId="471E1D6B" w14:textId="77777777" w:rsidR="007B036F" w:rsidRPr="007B036F" w:rsidRDefault="007B036F" w:rsidP="00B55F77">
            <w:pPr>
              <w:spacing w:before="0"/>
              <w:ind w:left="121" w:right="144"/>
              <w:rPr>
                <w:rFonts w:ascii="Arial" w:hAnsi="Arial"/>
                <w:bCs/>
                <w:color w:val="000000"/>
                <w:lang w:val="fr-FR"/>
              </w:rPr>
            </w:pPr>
            <w:r w:rsidRPr="007B036F">
              <w:rPr>
                <w:rFonts w:ascii="Arial" w:hAnsi="Arial"/>
                <w:bCs/>
                <w:color w:val="000000"/>
                <w:lang w:val="fr-FR"/>
              </w:rPr>
              <w:t xml:space="preserve">Phone:    </w:t>
            </w:r>
            <w:r w:rsidRPr="007B036F">
              <w:rPr>
                <w:rFonts w:ascii="Arial" w:hAnsi="Arial"/>
                <w:bCs/>
                <w:color w:val="000000"/>
              </w:rPr>
              <w:t xml:space="preserve">(202) 730-1315 </w:t>
            </w:r>
          </w:p>
          <w:p w14:paraId="695B6783" w14:textId="77777777" w:rsidR="007B036F" w:rsidRPr="007B036F" w:rsidRDefault="007B036F" w:rsidP="00B55F77">
            <w:pPr>
              <w:spacing w:before="0"/>
              <w:ind w:left="121" w:right="144"/>
              <w:rPr>
                <w:rFonts w:ascii="Arial" w:hAnsi="Arial"/>
                <w:bCs/>
                <w:color w:val="000000"/>
                <w:lang w:val="fr-FR"/>
              </w:rPr>
            </w:pPr>
            <w:r w:rsidRPr="007B036F">
              <w:rPr>
                <w:rFonts w:ascii="Arial" w:hAnsi="Arial"/>
                <w:bCs/>
                <w:color w:val="000000"/>
                <w:lang w:val="fr-FR"/>
              </w:rPr>
              <w:t xml:space="preserve">Email:    </w:t>
            </w:r>
            <w:hyperlink r:id="rId11" w:history="1">
              <w:r w:rsidRPr="007B036F">
                <w:rPr>
                  <w:rStyle w:val="Hyperlink"/>
                  <w:rFonts w:ascii="Arial" w:hAnsi="Arial"/>
                  <w:bCs/>
                </w:rPr>
                <w:t>dladson@hwglaw.com</w:t>
              </w:r>
            </w:hyperlink>
            <w:r w:rsidRPr="007B036F">
              <w:rPr>
                <w:rFonts w:ascii="Arial" w:hAnsi="Arial"/>
                <w:bCs/>
                <w:color w:val="000000"/>
                <w:lang w:val="fr-FR"/>
              </w:rPr>
              <w:t xml:space="preserve"> </w:t>
            </w:r>
          </w:p>
          <w:p w14:paraId="4E77BBAB" w14:textId="77777777" w:rsidR="007B036F" w:rsidRDefault="007B036F" w:rsidP="0056155A">
            <w:pPr>
              <w:spacing w:before="0"/>
              <w:ind w:right="144"/>
              <w:rPr>
                <w:rFonts w:ascii="Arial" w:hAnsi="Arial"/>
                <w:bCs/>
                <w:color w:val="000000"/>
                <w:lang w:val="fr-FR"/>
              </w:rPr>
            </w:pPr>
          </w:p>
          <w:p w14:paraId="21056459" w14:textId="77777777" w:rsidR="004E415B" w:rsidRPr="00C7252B" w:rsidRDefault="004E415B" w:rsidP="004E415B">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202-415-1834</w:t>
            </w:r>
          </w:p>
          <w:p w14:paraId="66E76DD7" w14:textId="77777777" w:rsidR="004E415B" w:rsidRPr="00375100" w:rsidRDefault="004E415B" w:rsidP="004E415B">
            <w:pPr>
              <w:spacing w:before="0"/>
              <w:ind w:right="144"/>
              <w:rPr>
                <w:rFonts w:ascii="Arial" w:hAnsi="Arial"/>
                <w:bCs/>
                <w:lang w:val="fr-FR"/>
              </w:rPr>
            </w:pPr>
            <w:r>
              <w:rPr>
                <w:rFonts w:ascii="Arial" w:hAnsi="Arial"/>
                <w:bCs/>
                <w:lang w:val="fr-FR"/>
              </w:rPr>
              <w:t xml:space="preserve">  Email: don@jansky-barmat.com</w:t>
            </w:r>
          </w:p>
          <w:p w14:paraId="729EFE07" w14:textId="2BF76F5B" w:rsidR="004E415B" w:rsidRPr="00F954FD" w:rsidRDefault="004E415B" w:rsidP="0056155A">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1AEBFEFF" w:rsidR="000D6DA7" w:rsidRPr="00001E89" w:rsidRDefault="000D6DA7" w:rsidP="00647CCB">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D55B52">
              <w:rPr>
                <w:rFonts w:ascii="Arial" w:hAnsi="Arial"/>
                <w:bCs/>
              </w:rPr>
              <w:t xml:space="preserve"> provides</w:t>
            </w:r>
            <w:r w:rsidR="007F0EDA">
              <w:rPr>
                <w:rFonts w:ascii="Arial" w:hAnsi="Arial"/>
                <w:bCs/>
              </w:rPr>
              <w:t xml:space="preserve"> updates to the Working Document towards Draft CPM Text for WRC-23 Agenda Item 1.6</w:t>
            </w:r>
            <w:r w:rsidR="007B151D" w:rsidRPr="007B151D">
              <w:rPr>
                <w:rFonts w:ascii="Arial" w:hAnsi="Arial"/>
                <w:bCs/>
              </w:rPr>
              <w:t xml:space="preserve"> to facilitate the introduction of sub-orbital vehicles</w:t>
            </w:r>
            <w:r w:rsidR="007B151D" w:rsidRPr="00647CCB">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3412F55E"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r w:rsidR="005E7017">
              <w:rPr>
                <w:rFonts w:ascii="Arial" w:hAnsi="Arial"/>
                <w:bCs/>
              </w:rPr>
              <w:t>This contribution provides updates to the Working Document towards Draft CPM Text for WRC-23 Agenda Item 1.6</w:t>
            </w:r>
            <w:r w:rsidR="005E7017" w:rsidRPr="007B151D">
              <w:rPr>
                <w:rFonts w:ascii="Arial" w:hAnsi="Arial"/>
                <w:bCs/>
              </w:rPr>
              <w:t xml:space="preserve"> to facilitate the introduction of sub-orbital vehicles</w:t>
            </w:r>
            <w:r w:rsidR="005E7017" w:rsidRPr="00647CCB">
              <w:rPr>
                <w:rFonts w:ascii="Arial" w:hAnsi="Arial"/>
                <w:bCs/>
              </w:rPr>
              <w:t>.</w:t>
            </w:r>
          </w:p>
        </w:tc>
      </w:tr>
    </w:tbl>
    <w:p w14:paraId="50E03103" w14:textId="77777777" w:rsidR="00EF7702" w:rsidRDefault="00EF7702" w:rsidP="00192627"/>
    <w:p w14:paraId="43C5101D" w14:textId="77777777" w:rsidR="00EF7702" w:rsidRDefault="00EF7702" w:rsidP="00192627"/>
    <w:p w14:paraId="7A080212" w14:textId="77777777" w:rsidR="00EF7702" w:rsidRDefault="00EF7702" w:rsidP="00192627"/>
    <w:p w14:paraId="20446F11" w14:textId="77777777" w:rsidR="004D7C86" w:rsidRDefault="004D7C86" w:rsidP="00192627"/>
    <w:p w14:paraId="7C65A2D5" w14:textId="77777777" w:rsidR="004D7C86" w:rsidRDefault="004D7C86" w:rsidP="00192627"/>
    <w:p w14:paraId="6224C667" w14:textId="77777777" w:rsidR="004D7C86" w:rsidRDefault="004D7C86" w:rsidP="00192627"/>
    <w:p w14:paraId="37DC5587" w14:textId="77777777" w:rsidR="004D7C86" w:rsidRDefault="004D7C86" w:rsidP="00192627"/>
    <w:p w14:paraId="1AC9FC67" w14:textId="77777777" w:rsidR="009B61C1" w:rsidRDefault="009B61C1" w:rsidP="00192627"/>
    <w:p w14:paraId="51E4C585" w14:textId="77777777" w:rsidR="009B61C1" w:rsidRDefault="009B61C1" w:rsidP="00192627"/>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79A73E65" w:rsidR="009F2ED2" w:rsidRDefault="00FB34FE" w:rsidP="00C2563C">
            <w:pPr>
              <w:shd w:val="solid" w:color="FFFFFF" w:fill="FFFFFF"/>
              <w:spacing w:before="0" w:line="240" w:lineRule="atLeast"/>
            </w:pPr>
            <w:bookmarkStart w:id="1" w:name="ditulogo"/>
            <w:bookmarkEnd w:id="1"/>
            <w:r w:rsidRPr="00D71E1A">
              <w:rPr>
                <w:noProof/>
                <w:lang w:val="en-US"/>
              </w:rPr>
              <w:drawing>
                <wp:inline distT="0" distB="0" distL="0" distR="0" wp14:anchorId="20118F45" wp14:editId="5CB2172B">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0DBF7BCD"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2" w:name="recibido"/>
            <w:bookmarkStart w:id="3" w:name="dnum" w:colFirst="1" w:colLast="1"/>
            <w:bookmarkEnd w:id="2"/>
            <w:r>
              <w:rPr>
                <w:rFonts w:ascii="Verdana" w:hAnsi="Verdana"/>
                <w:sz w:val="20"/>
              </w:rPr>
              <w:t>Source</w:t>
            </w:r>
            <w:r w:rsidR="009F2ED2">
              <w:rPr>
                <w:rFonts w:ascii="Verdana" w:hAnsi="Verdana"/>
                <w:sz w:val="20"/>
              </w:rPr>
              <w:t>:</w:t>
            </w:r>
            <w:r w:rsidR="009F2ED2">
              <w:rPr>
                <w:rFonts w:ascii="Verdana" w:hAnsi="Verdana"/>
                <w:sz w:val="20"/>
              </w:rPr>
              <w:tab/>
            </w:r>
            <w:r w:rsidR="007B151D">
              <w:rPr>
                <w:rFonts w:ascii="Verdana" w:hAnsi="Verdana"/>
                <w:sz w:val="20"/>
              </w:rPr>
              <w:t>Document 5B/225 – Annex 1</w:t>
            </w:r>
          </w:p>
          <w:p w14:paraId="56C7CF62" w14:textId="0CDF78C7"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WRC-23 AI 1.</w:t>
            </w:r>
            <w:r w:rsidR="00717FFD">
              <w:rPr>
                <w:rFonts w:ascii="Verdana" w:hAnsi="Verdana"/>
                <w:sz w:val="20"/>
              </w:rPr>
              <w:t>6</w:t>
            </w:r>
            <w:r w:rsidR="007B151D">
              <w:rPr>
                <w:rFonts w:ascii="Verdana" w:hAnsi="Verdana"/>
                <w:sz w:val="20"/>
              </w:rPr>
              <w:t xml:space="preserve"> Draft CPM Text</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4" w:name="ddate" w:colFirst="1" w:colLast="1"/>
            <w:bookmarkEnd w:id="3"/>
          </w:p>
        </w:tc>
        <w:tc>
          <w:tcPr>
            <w:tcW w:w="3402" w:type="dxa"/>
          </w:tcPr>
          <w:p w14:paraId="66F7AE99" w14:textId="7A594B03" w:rsidR="009F2ED2" w:rsidRPr="00801BBD" w:rsidRDefault="007B151D" w:rsidP="00C2563C">
            <w:pPr>
              <w:shd w:val="solid" w:color="FFFFFF" w:fill="FFFFFF"/>
              <w:spacing w:before="0" w:line="240" w:lineRule="atLeast"/>
              <w:rPr>
                <w:rFonts w:ascii="Verdana" w:hAnsi="Verdana"/>
                <w:sz w:val="20"/>
                <w:lang w:eastAsia="zh-CN"/>
              </w:rPr>
            </w:pPr>
            <w:r>
              <w:rPr>
                <w:rFonts w:ascii="Verdana" w:hAnsi="Verdana"/>
                <w:b/>
                <w:iCs/>
                <w:sz w:val="20"/>
                <w:lang w:eastAsia="zh-CN"/>
              </w:rPr>
              <w:t>10</w:t>
            </w:r>
            <w:r w:rsidR="00801BBD">
              <w:rPr>
                <w:rFonts w:ascii="Verdana" w:hAnsi="Verdana"/>
                <w:b/>
                <w:iCs/>
                <w:sz w:val="20"/>
                <w:lang w:eastAsia="zh-CN"/>
              </w:rPr>
              <w:t xml:space="preserve"> </w:t>
            </w:r>
            <w:r>
              <w:rPr>
                <w:rFonts w:ascii="Verdana" w:hAnsi="Verdana"/>
                <w:b/>
                <w:iCs/>
                <w:sz w:val="20"/>
                <w:lang w:eastAsia="zh-CN"/>
              </w:rPr>
              <w:t>May</w:t>
            </w:r>
            <w:r w:rsidR="00801BBD">
              <w:rPr>
                <w:rFonts w:ascii="Verdana" w:hAnsi="Verdana"/>
                <w:b/>
                <w:iCs/>
                <w:sz w:val="20"/>
                <w:lang w:eastAsia="zh-CN"/>
              </w:rPr>
              <w:t xml:space="preserve"> 20</w:t>
            </w:r>
            <w:r w:rsidR="003831C4">
              <w:rPr>
                <w:rFonts w:ascii="Verdana" w:hAnsi="Verdana"/>
                <w:b/>
                <w:iCs/>
                <w:sz w:val="20"/>
                <w:lang w:eastAsia="zh-CN"/>
              </w:rPr>
              <w:t>2</w:t>
            </w:r>
            <w:r>
              <w:rPr>
                <w:rFonts w:ascii="Verdana" w:hAnsi="Verdana"/>
                <w:b/>
                <w:iCs/>
                <w:sz w:val="20"/>
                <w:lang w:eastAsia="zh-CN"/>
              </w:rPr>
              <w:t>1</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5" w:name="dorlang" w:colFirst="1" w:colLast="1"/>
            <w:bookmarkEnd w:id="4"/>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6" w:name="dsource" w:colFirst="0" w:colLast="0"/>
            <w:bookmarkEnd w:id="5"/>
            <w:r>
              <w:rPr>
                <w:lang w:eastAsia="zh-CN"/>
              </w:rPr>
              <w:t>United States of America</w:t>
            </w:r>
          </w:p>
        </w:tc>
      </w:tr>
      <w:tr w:rsidR="009F2ED2" w14:paraId="4C6405C7" w14:textId="77777777" w:rsidTr="00C2563C">
        <w:trPr>
          <w:cantSplit/>
        </w:trPr>
        <w:tc>
          <w:tcPr>
            <w:tcW w:w="9889" w:type="dxa"/>
            <w:gridSpan w:val="2"/>
          </w:tcPr>
          <w:p w14:paraId="0F46370F" w14:textId="1514283D" w:rsidR="009F2ED2" w:rsidRDefault="00EA1409" w:rsidP="00C2563C">
            <w:pPr>
              <w:pStyle w:val="Title1"/>
              <w:rPr>
                <w:lang w:val="en-US" w:eastAsia="zh-CN"/>
              </w:rPr>
            </w:pPr>
            <w:bookmarkStart w:id="7" w:name="drec" w:colFirst="0" w:colLast="0"/>
            <w:bookmarkEnd w:id="6"/>
            <w:r>
              <w:rPr>
                <w:lang w:val="en-US" w:eastAsia="zh-CN"/>
              </w:rPr>
              <w:t>w</w:t>
            </w:r>
            <w:r w:rsidR="007B151D">
              <w:rPr>
                <w:lang w:val="en-US" w:eastAsia="zh-CN"/>
              </w:rPr>
              <w:t>orking document towards draft cpm text for WRC-23 agenda item 1.6</w:t>
            </w:r>
          </w:p>
          <w:p w14:paraId="13BAFDD0" w14:textId="77777777" w:rsidR="00801BBD" w:rsidRPr="00801BBD" w:rsidRDefault="00801BBD" w:rsidP="00801BBD">
            <w:pPr>
              <w:rPr>
                <w:lang w:val="en-US" w:eastAsia="zh-CN"/>
              </w:rPr>
            </w:pPr>
          </w:p>
          <w:p w14:paraId="07A7D35B" w14:textId="41586302" w:rsidR="009F2ED2" w:rsidRPr="00647CCB" w:rsidRDefault="009F2ED2" w:rsidP="009F2ED2">
            <w:pPr>
              <w:pStyle w:val="Title3"/>
              <w:rPr>
                <w:b/>
                <w:lang w:val="en-US" w:eastAsia="zh-CN"/>
              </w:rPr>
            </w:pP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8" w:name="dtitle1" w:colFirst="0" w:colLast="0"/>
            <w:bookmarkEnd w:id="7"/>
          </w:p>
        </w:tc>
      </w:tr>
    </w:tbl>
    <w:p w14:paraId="40E9AD95" w14:textId="77777777" w:rsidR="009F2ED2" w:rsidRPr="00CF76AA" w:rsidRDefault="009F2ED2" w:rsidP="009F2ED2">
      <w:pPr>
        <w:rPr>
          <w:b/>
          <w:lang w:val="en-US" w:eastAsia="zh-CN"/>
        </w:rPr>
      </w:pPr>
      <w:bookmarkStart w:id="9" w:name="dbreak"/>
      <w:bookmarkEnd w:id="8"/>
      <w:bookmarkEnd w:id="9"/>
      <w:r w:rsidRPr="00CF76AA">
        <w:rPr>
          <w:b/>
          <w:lang w:val="en-US" w:eastAsia="zh-CN"/>
        </w:rPr>
        <w:t>Introduction</w:t>
      </w:r>
    </w:p>
    <w:p w14:paraId="4020931E" w14:textId="1E041C68" w:rsidR="007B151D" w:rsidRPr="00A74C6B" w:rsidRDefault="007B151D" w:rsidP="009F2ED2">
      <w:pPr>
        <w:rPr>
          <w:bCs/>
          <w:lang w:eastAsia="zh-CN"/>
        </w:rPr>
      </w:pPr>
      <w:r w:rsidRPr="007B151D">
        <w:rPr>
          <w:lang w:val="en-US" w:eastAsia="zh-CN"/>
        </w:rPr>
        <w:t xml:space="preserve">Resolution </w:t>
      </w:r>
      <w:r w:rsidRPr="00A74C6B">
        <w:rPr>
          <w:b/>
          <w:bCs/>
          <w:lang w:val="en-US" w:eastAsia="zh-CN"/>
        </w:rPr>
        <w:t>772 (WRC-19)</w:t>
      </w:r>
      <w:r w:rsidRPr="007B151D">
        <w:rPr>
          <w:lang w:val="en-US" w:eastAsia="zh-CN"/>
        </w:rPr>
        <w:t xml:space="preserve">, in preparation for Agenda Item 1.6 (WRC-23), invites the ITU-R to study the spectrum needs for stations on board sub-orbital vehicles, any appropriate modification to the Radio Regulations, excluding any new allocations or changes to the existing allocations in </w:t>
      </w:r>
      <w:r w:rsidRPr="00A74C6B">
        <w:rPr>
          <w:b/>
          <w:bCs/>
          <w:lang w:val="en-US" w:eastAsia="zh-CN"/>
        </w:rPr>
        <w:t>Article 5</w:t>
      </w:r>
      <w:r w:rsidRPr="007B151D">
        <w:rPr>
          <w:lang w:val="en-US" w:eastAsia="zh-CN"/>
        </w:rPr>
        <w:t xml:space="preserve">, and to identify whether there is a need for access to additional spectrum that should be addressed after WRC-23 by a future competent conference. </w:t>
      </w:r>
      <w:r w:rsidR="005E7017" w:rsidRPr="005E7017">
        <w:rPr>
          <w:lang w:val="en-US" w:eastAsia="zh-CN"/>
        </w:rPr>
        <w:t>This contribution provides updates to the Working Document towards Draft CPM Text for WRC-23 Agenda Item 1.6 to facilitate the introduction of sub-orbital vehicles.</w:t>
      </w:r>
    </w:p>
    <w:p w14:paraId="3C2D088C" w14:textId="77777777" w:rsidR="009F2ED2" w:rsidRDefault="009F2ED2" w:rsidP="009F2ED2">
      <w:pPr>
        <w:pStyle w:val="Normalaftertitle"/>
        <w:rPr>
          <w:lang w:val="fr-FR" w:eastAsia="zh-CN"/>
        </w:rPr>
      </w:pPr>
      <w:r w:rsidRPr="00CF76AA">
        <w:rPr>
          <w:lang w:val="en-US" w:eastAsia="zh-CN"/>
        </w:rPr>
        <w:t>Attachment:  1</w:t>
      </w:r>
    </w:p>
    <w:p w14:paraId="26ADAB9E"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F9D8E2F" w14:textId="77777777" w:rsidR="006400F6" w:rsidRDefault="009B61C1" w:rsidP="006400F6">
      <w:pPr>
        <w:pStyle w:val="Title1"/>
        <w:rPr>
          <w:lang w:val="en-US"/>
        </w:rPr>
      </w:pPr>
      <w:r>
        <w:br w:type="page"/>
      </w:r>
      <w:r w:rsidR="006400F6">
        <w:rPr>
          <w:lang w:val="en-US"/>
        </w:rPr>
        <w:lastRenderedPageBreak/>
        <w:t>ATTACHMENT</w:t>
      </w:r>
    </w:p>
    <w:p w14:paraId="0A648D59" w14:textId="5B04DC10" w:rsidR="006400F6" w:rsidRDefault="00FB34FE" w:rsidP="006400F6">
      <w:pPr>
        <w:pStyle w:val="Title2"/>
        <w:rPr>
          <w:lang w:val="en-US"/>
        </w:rPr>
      </w:pPr>
      <w:r>
        <w:t xml:space="preserve">Working document towards </w:t>
      </w:r>
      <w:r>
        <w:br/>
      </w:r>
      <w:r w:rsidRPr="008D6C29">
        <w:t>Draft CPM Text for WRC-23 agenda item 1.6</w:t>
      </w:r>
    </w:p>
    <w:p w14:paraId="4E8F54F1" w14:textId="77777777" w:rsidR="009F037B" w:rsidRPr="009F037B" w:rsidRDefault="009F037B" w:rsidP="009F037B">
      <w:pPr>
        <w:pStyle w:val="Title3"/>
        <w:rPr>
          <w:lang w:val="en-US"/>
        </w:rPr>
      </w:pPr>
    </w:p>
    <w:p w14:paraId="6AA3EDF0" w14:textId="77777777" w:rsidR="00717FFD" w:rsidRDefault="00717FFD" w:rsidP="006400F6">
      <w:pPr>
        <w:rPr>
          <w:b/>
          <w:lang w:val="en-US"/>
        </w:rPr>
      </w:pPr>
    </w:p>
    <w:p w14:paraId="4039EA13" w14:textId="77777777" w:rsidR="00FB34FE" w:rsidRPr="00DD06DC" w:rsidRDefault="00FB34FE" w:rsidP="00FB34FE">
      <w:pPr>
        <w:pStyle w:val="ChapNo"/>
      </w:pPr>
      <w:r w:rsidRPr="00DD06DC">
        <w:t xml:space="preserve">CHAPTER </w:t>
      </w:r>
      <w:r>
        <w:t>2</w:t>
      </w:r>
    </w:p>
    <w:p w14:paraId="08D5BF4F" w14:textId="77777777" w:rsidR="00FB34FE" w:rsidRPr="00DD06DC" w:rsidRDefault="00FB34FE" w:rsidP="00FB34FE">
      <w:pPr>
        <w:pStyle w:val="Chaptitle"/>
      </w:pPr>
      <w:r>
        <w:t>Aeronautical and maritime issues</w:t>
      </w:r>
    </w:p>
    <w:p w14:paraId="0B18FC77" w14:textId="77777777" w:rsidR="00FB34FE" w:rsidRPr="00DD06DC" w:rsidRDefault="00FB34FE" w:rsidP="00FB34FE">
      <w:pPr>
        <w:spacing w:before="0"/>
        <w:jc w:val="center"/>
      </w:pPr>
      <w:r w:rsidRPr="00DD06DC">
        <w:t>(Agenda items</w:t>
      </w:r>
      <w:r>
        <w:t xml:space="preserve"> 1.6, 1.7, 1.8, 1.9, 1.10, 1.11</w:t>
      </w:r>
      <w:r w:rsidRPr="00DD06DC">
        <w:t>)</w:t>
      </w:r>
    </w:p>
    <w:p w14:paraId="589A0EA3" w14:textId="77777777" w:rsidR="00FB34FE" w:rsidRPr="00DD06DC" w:rsidRDefault="00FB34FE" w:rsidP="00FB34FE">
      <w:pPr>
        <w:pStyle w:val="Agendaitem"/>
        <w:rPr>
          <w:lang w:val="en-GB"/>
        </w:rPr>
      </w:pPr>
      <w:r w:rsidRPr="00DD06DC">
        <w:rPr>
          <w:lang w:val="en-GB"/>
        </w:rPr>
        <w:t>Agenda item 1</w:t>
      </w:r>
      <w:r>
        <w:rPr>
          <w:lang w:val="en-GB"/>
        </w:rPr>
        <w:t>.6</w:t>
      </w:r>
      <w:r w:rsidRPr="00DD06DC">
        <w:rPr>
          <w:lang w:val="en-GB"/>
        </w:rPr>
        <w:t xml:space="preserve"> of Chapter </w:t>
      </w:r>
      <w:r>
        <w:rPr>
          <w:lang w:val="en-GB"/>
        </w:rPr>
        <w:t>2</w:t>
      </w:r>
    </w:p>
    <w:p w14:paraId="29305FE7" w14:textId="77777777" w:rsidR="00FB34FE" w:rsidRPr="005E3D05" w:rsidRDefault="00FB34FE" w:rsidP="00FB34FE">
      <w:pPr>
        <w:spacing w:before="0"/>
        <w:jc w:val="center"/>
      </w:pPr>
      <w:r w:rsidRPr="005E3D05">
        <w:rPr>
          <w:b/>
          <w:bCs/>
        </w:rPr>
        <w:t>(WP 5B</w:t>
      </w:r>
      <w:r w:rsidRPr="005E3D05">
        <w:rPr>
          <w:rStyle w:val="FootnoteReference"/>
          <w:b/>
          <w:bCs/>
        </w:rPr>
        <w:footnoteReference w:customMarkFollows="1" w:id="1"/>
        <w:t>*</w:t>
      </w:r>
      <w:r w:rsidRPr="005E3D05">
        <w:rPr>
          <w:b/>
          <w:bCs/>
        </w:rPr>
        <w:t xml:space="preserve"> /</w:t>
      </w:r>
      <w:r w:rsidRPr="005E3D05">
        <w:t xml:space="preserve"> </w:t>
      </w:r>
      <w:r w:rsidRPr="005E3D05">
        <w:rPr>
          <w:b/>
          <w:bCs/>
        </w:rPr>
        <w:t>WP 3M, WP 4A, WP 4C, WP 7B</w:t>
      </w:r>
      <w:r w:rsidRPr="005E3D05">
        <w:rPr>
          <w:b/>
        </w:rPr>
        <w:t>, WP 7D</w:t>
      </w:r>
      <w:r w:rsidRPr="005E3D05">
        <w:rPr>
          <w:b/>
          <w:bCs/>
        </w:rPr>
        <w:t>)</w:t>
      </w:r>
    </w:p>
    <w:p w14:paraId="3FDBEED8" w14:textId="77777777" w:rsidR="00FB34FE" w:rsidRPr="00DD06DC" w:rsidRDefault="00FB34FE" w:rsidP="00FB34FE">
      <w:pPr>
        <w:pStyle w:val="Normalaftertitle"/>
        <w:rPr>
          <w:i/>
          <w:iCs/>
        </w:rPr>
      </w:pPr>
      <w:r w:rsidRPr="005E3D05">
        <w:rPr>
          <w:i/>
          <w:iCs/>
        </w:rPr>
        <w:t>1.6</w:t>
      </w:r>
      <w:r w:rsidRPr="005E3D05">
        <w:rPr>
          <w:i/>
          <w:iCs/>
        </w:rPr>
        <w:tab/>
        <w:t xml:space="preserve">to consider, in accordance with Resolution </w:t>
      </w:r>
      <w:r w:rsidRPr="005E3D05">
        <w:rPr>
          <w:b/>
          <w:bCs/>
          <w:i/>
          <w:iCs/>
        </w:rPr>
        <w:t>772 (WRC 19)</w:t>
      </w:r>
      <w:r w:rsidRPr="005E3D05">
        <w:rPr>
          <w:i/>
          <w:iCs/>
        </w:rPr>
        <w:t>, regulatory provisions</w:t>
      </w:r>
      <w:r w:rsidRPr="00605E86">
        <w:rPr>
          <w:i/>
          <w:iCs/>
        </w:rPr>
        <w:t xml:space="preserve"> to facilitate radiocommunications for sub-orbital </w:t>
      </w:r>
      <w:proofErr w:type="gramStart"/>
      <w:r w:rsidRPr="00605E86">
        <w:rPr>
          <w:i/>
          <w:iCs/>
        </w:rPr>
        <w:t>vehicles</w:t>
      </w:r>
      <w:r w:rsidRPr="00E163EE">
        <w:rPr>
          <w:bCs/>
          <w:i/>
          <w:iCs/>
          <w:lang w:eastAsia="zh-CN"/>
        </w:rPr>
        <w:t>;</w:t>
      </w:r>
      <w:proofErr w:type="gramEnd"/>
    </w:p>
    <w:p w14:paraId="7366AAB5" w14:textId="77777777" w:rsidR="00FB34FE" w:rsidRDefault="00FB34FE" w:rsidP="00FB34FE">
      <w:pPr>
        <w:pStyle w:val="Tabletext"/>
      </w:pPr>
    </w:p>
    <w:p w14:paraId="44AFE494" w14:textId="77777777" w:rsidR="00FB34FE" w:rsidRPr="000F15B8" w:rsidRDefault="00FB34FE" w:rsidP="00FB34FE">
      <w:pPr>
        <w:pStyle w:val="Tabletext"/>
        <w:rPr>
          <w:i/>
          <w:iCs/>
          <w:sz w:val="24"/>
          <w:szCs w:val="24"/>
        </w:rPr>
      </w:pPr>
      <w:r w:rsidRPr="00605E86">
        <w:rPr>
          <w:sz w:val="24"/>
          <w:szCs w:val="24"/>
        </w:rPr>
        <w:t xml:space="preserve">Resolution </w:t>
      </w:r>
      <w:r w:rsidRPr="00605E86">
        <w:rPr>
          <w:b/>
          <w:bCs/>
          <w:sz w:val="24"/>
          <w:szCs w:val="24"/>
        </w:rPr>
        <w:t>772 (WRC 19)</w:t>
      </w:r>
      <w:r>
        <w:rPr>
          <w:sz w:val="24"/>
          <w:szCs w:val="24"/>
        </w:rPr>
        <w:t xml:space="preserve"> - </w:t>
      </w:r>
      <w:r w:rsidRPr="00605E86">
        <w:rPr>
          <w:sz w:val="24"/>
          <w:szCs w:val="24"/>
        </w:rPr>
        <w:t xml:space="preserve">Consideration of regulatory provisions to facilitate the introduction of sub-orbital </w:t>
      </w:r>
      <w:proofErr w:type="gramStart"/>
      <w:r w:rsidRPr="00605E86">
        <w:rPr>
          <w:sz w:val="24"/>
          <w:szCs w:val="24"/>
        </w:rPr>
        <w:t>vehicles</w:t>
      </w:r>
      <w:proofErr w:type="gramEnd"/>
      <w:r w:rsidRPr="00605E86">
        <w:rPr>
          <w:sz w:val="24"/>
          <w:szCs w:val="24"/>
        </w:rPr>
        <w:t xml:space="preserve"> </w:t>
      </w:r>
    </w:p>
    <w:p w14:paraId="2AE0E14D" w14:textId="77777777" w:rsidR="00FB34FE" w:rsidRPr="00DD06DC" w:rsidRDefault="00FB34FE" w:rsidP="00FB34FE">
      <w:pPr>
        <w:pStyle w:val="Heading1"/>
      </w:pPr>
      <w:r>
        <w:t>2</w:t>
      </w:r>
      <w:r w:rsidRPr="00DD06DC">
        <w:t>/1.</w:t>
      </w:r>
      <w:r>
        <w:t>6</w:t>
      </w:r>
      <w:r w:rsidRPr="00DD06DC">
        <w:t>/1</w:t>
      </w:r>
      <w:r w:rsidRPr="00DD06DC">
        <w:tab/>
        <w:t>Executive summary</w:t>
      </w:r>
    </w:p>
    <w:p w14:paraId="10301128" w14:textId="77777777" w:rsidR="00FB34FE" w:rsidRPr="005E3D05" w:rsidRDefault="00FB34FE" w:rsidP="00FB34FE">
      <w:pPr>
        <w:rPr>
          <w:i/>
          <w:iCs/>
          <w:szCs w:val="24"/>
        </w:rPr>
      </w:pPr>
      <w:r w:rsidRPr="005E3D05">
        <w:rPr>
          <w:i/>
          <w:iCs/>
          <w:szCs w:val="24"/>
        </w:rPr>
        <w:t xml:space="preserve">[Text of the executive summary, not more than half a page of text to </w:t>
      </w:r>
      <w:proofErr w:type="gramStart"/>
      <w:r w:rsidRPr="005E3D05">
        <w:rPr>
          <w:i/>
          <w:iCs/>
          <w:szCs w:val="24"/>
        </w:rPr>
        <w:t>describe briefly</w:t>
      </w:r>
      <w:proofErr w:type="gramEnd"/>
      <w:r w:rsidRPr="005E3D05">
        <w:rPr>
          <w:i/>
          <w:iCs/>
          <w:szCs w:val="24"/>
        </w:rPr>
        <w:t xml:space="preserve"> the purpose of the agenda item, summarize the results of the studies carried out and, most importantly, provide a brief description of the method(s) identified that may satisfy the agenda item</w:t>
      </w:r>
      <w:r w:rsidRPr="005E3D05">
        <w:rPr>
          <w:i/>
          <w:iCs/>
        </w:rPr>
        <w:t xml:space="preserve">. See also </w:t>
      </w:r>
      <w:r w:rsidRPr="005E3D05">
        <w:rPr>
          <w:i/>
          <w:iCs/>
          <w:lang w:val="en-US"/>
        </w:rPr>
        <w:t>§A</w:t>
      </w:r>
      <w:r w:rsidRPr="005E3D05">
        <w:rPr>
          <w:i/>
          <w:iCs/>
        </w:rPr>
        <w:t xml:space="preserve">2.1 of Annex 2 to </w:t>
      </w:r>
      <w:hyperlink r:id="rId13" w:history="1">
        <w:r w:rsidRPr="005E3D05">
          <w:rPr>
            <w:rStyle w:val="Hyperlink"/>
            <w:i/>
            <w:iCs/>
          </w:rPr>
          <w:t>Resolution ITU-R 2-8</w:t>
        </w:r>
      </w:hyperlink>
      <w:r w:rsidRPr="005E3D05">
        <w:rPr>
          <w:i/>
          <w:iCs/>
          <w:szCs w:val="24"/>
        </w:rPr>
        <w:t>]</w:t>
      </w:r>
    </w:p>
    <w:p w14:paraId="1F0ED844" w14:textId="77777777" w:rsidR="00FB34FE" w:rsidRPr="005E3D05" w:rsidRDefault="00FB34FE" w:rsidP="00FB34FE">
      <w:pPr>
        <w:pStyle w:val="Heading1"/>
      </w:pPr>
      <w:r w:rsidRPr="005E3D05">
        <w:t>2/1.6/2</w:t>
      </w:r>
      <w:r w:rsidRPr="005E3D05">
        <w:tab/>
      </w:r>
      <w:r w:rsidRPr="005D3775">
        <w:t>Background</w:t>
      </w:r>
    </w:p>
    <w:p w14:paraId="178B6D0A" w14:textId="77777777" w:rsidR="00FB34FE" w:rsidRPr="00DD06DC" w:rsidRDefault="00FB34FE" w:rsidP="00FB34FE">
      <w:pPr>
        <w:rPr>
          <w:i/>
          <w:iCs/>
          <w:szCs w:val="24"/>
        </w:rPr>
      </w:pPr>
      <w:r w:rsidRPr="005E3D05">
        <w:rPr>
          <w:i/>
          <w:iCs/>
          <w:szCs w:val="24"/>
        </w:rPr>
        <w:t xml:space="preserve">[Text of the background, not more than half a page of text to provide general information in a concise manner, </w:t>
      </w:r>
      <w:proofErr w:type="gramStart"/>
      <w:r w:rsidRPr="005E3D05">
        <w:rPr>
          <w:i/>
          <w:iCs/>
          <w:szCs w:val="24"/>
        </w:rPr>
        <w:t>in order to</w:t>
      </w:r>
      <w:proofErr w:type="gramEnd"/>
      <w:r w:rsidRPr="005E3D05">
        <w:rPr>
          <w:i/>
          <w:iCs/>
          <w:szCs w:val="24"/>
        </w:rPr>
        <w:t xml:space="preserve"> describe the rationale of the agenda items (or issue(s))</w:t>
      </w:r>
      <w:r w:rsidRPr="005E3D05">
        <w:rPr>
          <w:i/>
          <w:iCs/>
        </w:rPr>
        <w:t xml:space="preserve">. See also </w:t>
      </w:r>
      <w:r w:rsidRPr="005E3D05">
        <w:rPr>
          <w:i/>
          <w:iCs/>
          <w:lang w:val="en-US"/>
        </w:rPr>
        <w:t>§A</w:t>
      </w:r>
      <w:r w:rsidRPr="005E3D05">
        <w:rPr>
          <w:i/>
          <w:iCs/>
        </w:rPr>
        <w:t xml:space="preserve">2.2 of Annex 2 to </w:t>
      </w:r>
      <w:hyperlink r:id="rId14" w:history="1">
        <w:r w:rsidRPr="005E3D05">
          <w:rPr>
            <w:rStyle w:val="Hyperlink"/>
            <w:i/>
            <w:iCs/>
          </w:rPr>
          <w:t>Resolution ITU-R 2-8</w:t>
        </w:r>
      </w:hyperlink>
      <w:r w:rsidRPr="005E3D05">
        <w:rPr>
          <w:i/>
          <w:iCs/>
          <w:szCs w:val="24"/>
        </w:rPr>
        <w:t>]</w:t>
      </w:r>
    </w:p>
    <w:p w14:paraId="5AE2E548" w14:textId="77777777" w:rsidR="00FB34FE" w:rsidRPr="00DD06DC" w:rsidRDefault="00FB34FE" w:rsidP="00FB34FE">
      <w:pPr>
        <w:pStyle w:val="Heading1"/>
      </w:pPr>
      <w:r>
        <w:t>2</w:t>
      </w:r>
      <w:r w:rsidRPr="00DD06DC">
        <w:t>/1.</w:t>
      </w:r>
      <w:r>
        <w:t>6</w:t>
      </w:r>
      <w:r w:rsidRPr="00DD06DC">
        <w:t>/3</w:t>
      </w:r>
      <w:r w:rsidRPr="00DD06DC">
        <w:tab/>
        <w:t xml:space="preserve">Summary and </w:t>
      </w:r>
      <w:r w:rsidRPr="004209F3">
        <w:t>Analysis</w:t>
      </w:r>
      <w:r w:rsidRPr="00DD06DC">
        <w:t xml:space="preserve"> of the results of ITU-R studies</w:t>
      </w:r>
    </w:p>
    <w:p w14:paraId="4D82F464" w14:textId="77777777" w:rsidR="00FB34FE" w:rsidRPr="00DD06DC" w:rsidRDefault="00FB34FE" w:rsidP="00FB34FE">
      <w:pPr>
        <w:rPr>
          <w:i/>
          <w:iCs/>
          <w:szCs w:val="24"/>
        </w:rPr>
      </w:pPr>
      <w:r w:rsidRPr="00DD06DC">
        <w:rPr>
          <w:i/>
          <w:iCs/>
          <w:szCs w:val="24"/>
        </w:rPr>
        <w:t>[This section should contain a summary of the technical and operational studies performed within ITU-R, including a list of relevant ITU-R Recommendations. Depending on the agenda item, this section could be divided in two parts, one part dealing with the summary and the other part dealing with the analysis.</w:t>
      </w:r>
      <w:r>
        <w:rPr>
          <w:i/>
          <w:iCs/>
          <w:szCs w:val="24"/>
        </w:rPr>
        <w:t xml:space="preserve"> </w:t>
      </w:r>
      <w:r w:rsidRPr="00DD06DC">
        <w:rPr>
          <w:i/>
          <w:iCs/>
          <w:szCs w:val="24"/>
        </w:rPr>
        <w:t xml:space="preserve">The results of the ITU-R studies should also be analysed with respect to the possible methods of satisfying the agenda </w:t>
      </w:r>
      <w:proofErr w:type="gramStart"/>
      <w:r w:rsidRPr="00DD06DC">
        <w:rPr>
          <w:i/>
          <w:iCs/>
          <w:szCs w:val="24"/>
        </w:rPr>
        <w:t>item, and</w:t>
      </w:r>
      <w:proofErr w:type="gramEnd"/>
      <w:r w:rsidRPr="00DD06DC">
        <w:rPr>
          <w:i/>
          <w:iCs/>
          <w:szCs w:val="24"/>
        </w:rPr>
        <w:t xml:space="preserve"> presented in a concise manner.]</w:t>
      </w:r>
    </w:p>
    <w:p w14:paraId="33E6761F" w14:textId="77777777" w:rsidR="00FB34FE" w:rsidRPr="00DD06DC" w:rsidRDefault="00FB34FE" w:rsidP="00FB34FE">
      <w:pPr>
        <w:pStyle w:val="Heading1"/>
      </w:pPr>
      <w:r>
        <w:lastRenderedPageBreak/>
        <w:t>2</w:t>
      </w:r>
      <w:r w:rsidRPr="00DD06DC">
        <w:t>/1.</w:t>
      </w:r>
      <w:r>
        <w:t>6</w:t>
      </w:r>
      <w:r w:rsidRPr="00DD06DC">
        <w:t>/4</w:t>
      </w:r>
      <w:r w:rsidRPr="00DD06DC">
        <w:tab/>
        <w:t>Methods to satisfy the agenda item</w:t>
      </w:r>
      <w:r w:rsidRPr="00A80713">
        <w:rPr>
          <w:rStyle w:val="FootnoteReference"/>
          <w:rFonts w:ascii="Times New Roman Bold" w:hAnsi="Times New Roman Bold"/>
        </w:rPr>
        <w:footnoteReference w:customMarkFollows="1" w:id="2"/>
        <w:t>1</w:t>
      </w:r>
    </w:p>
    <w:p w14:paraId="2B4E5C47" w14:textId="77777777" w:rsidR="00FB34FE" w:rsidRPr="00DD06DC" w:rsidRDefault="00FB34FE" w:rsidP="00FB34FE">
      <w:pPr>
        <w:rPr>
          <w:i/>
          <w:iCs/>
          <w:color w:val="000000"/>
          <w:szCs w:val="24"/>
        </w:rPr>
      </w:pPr>
      <w:r w:rsidRPr="00DD06DC">
        <w:rPr>
          <w:i/>
          <w:iCs/>
          <w:szCs w:val="24"/>
        </w:rPr>
        <w:t>[</w:t>
      </w:r>
      <w:r w:rsidRPr="00DD06DC">
        <w:rPr>
          <w:i/>
          <w:iCs/>
          <w:color w:val="000000"/>
          <w:szCs w:val="24"/>
        </w:rPr>
        <w:t xml:space="preserve">This section should contain the brief description of the Method or Methods to satisfy the agenda item as per section A2.4 of Annex 2 to </w:t>
      </w:r>
      <w:hyperlink r:id="rId15" w:history="1">
        <w:r w:rsidRPr="009F5ECC">
          <w:rPr>
            <w:rStyle w:val="Hyperlink"/>
            <w:i/>
            <w:iCs/>
          </w:rPr>
          <w:t>Resolution ITU-R 2-</w:t>
        </w:r>
        <w:r>
          <w:rPr>
            <w:rStyle w:val="Hyperlink"/>
            <w:i/>
            <w:iCs/>
          </w:rPr>
          <w:t>8</w:t>
        </w:r>
      </w:hyperlink>
      <w:r w:rsidRPr="00DD06DC">
        <w:rPr>
          <w:i/>
          <w:iCs/>
          <w:color w:val="000000"/>
          <w:szCs w:val="24"/>
        </w:rPr>
        <w:t>]</w:t>
      </w:r>
    </w:p>
    <w:p w14:paraId="7836E189" w14:textId="4F457298" w:rsidR="00FB34FE" w:rsidRPr="00A80713" w:rsidRDefault="00FB34FE" w:rsidP="00FB34FE">
      <w:pPr>
        <w:pStyle w:val="Heading2"/>
      </w:pPr>
      <w:bookmarkStart w:id="10" w:name="_Hlk55741679"/>
      <w:r w:rsidRPr="00A80713">
        <w:t>2/1.</w:t>
      </w:r>
      <w:ins w:id="11" w:author="USA" w:date="2021-02-08T09:34:00Z">
        <w:r w:rsidR="00AB1F53">
          <w:t>6</w:t>
        </w:r>
      </w:ins>
      <w:del w:id="12" w:author="USA" w:date="2021-02-08T09:34:00Z">
        <w:r w:rsidR="00AB1F53" w:rsidDel="00AB1F53">
          <w:delText>9</w:delText>
        </w:r>
      </w:del>
      <w:r w:rsidRPr="00A80713">
        <w:t>/4.1</w:t>
      </w:r>
      <w:r w:rsidRPr="00A80713">
        <w:tab/>
        <w:t>Method A: [title of Method A, if any]</w:t>
      </w:r>
      <w:r w:rsidRPr="00A80713">
        <w:rPr>
          <w:rStyle w:val="FootnoteReference"/>
          <w:rFonts w:ascii="Times New Roman Bold" w:hAnsi="Times New Roman Bold"/>
        </w:rPr>
        <w:footnoteReference w:customMarkFollows="1" w:id="3"/>
        <w:t>2</w:t>
      </w:r>
    </w:p>
    <w:p w14:paraId="6C774B7D" w14:textId="77777777" w:rsidR="00FB34FE" w:rsidRPr="00A80713" w:rsidRDefault="00FB34FE" w:rsidP="00FB34FE">
      <w:pPr>
        <w:rPr>
          <w:i/>
          <w:iCs/>
        </w:rPr>
      </w:pPr>
      <w:r w:rsidRPr="00A80713">
        <w:rPr>
          <w:i/>
          <w:iCs/>
        </w:rPr>
        <w:t>[Text describing the first method to satisfy the agenda item]</w:t>
      </w:r>
    </w:p>
    <w:p w14:paraId="3797EB07" w14:textId="364A188C" w:rsidR="00FB34FE" w:rsidRPr="00A80713" w:rsidRDefault="00FB34FE" w:rsidP="00FB34FE">
      <w:pPr>
        <w:pStyle w:val="Heading2"/>
      </w:pPr>
      <w:r w:rsidRPr="00A80713">
        <w:t>2/1.</w:t>
      </w:r>
      <w:ins w:id="13" w:author="USA" w:date="2021-02-08T09:34:00Z">
        <w:r w:rsidR="00AB1F53">
          <w:t>6</w:t>
        </w:r>
      </w:ins>
      <w:del w:id="14" w:author="USA" w:date="2021-02-08T09:34:00Z">
        <w:r w:rsidRPr="00A80713" w:rsidDel="00AB1F53">
          <w:delText>9</w:delText>
        </w:r>
      </w:del>
      <w:r w:rsidRPr="00A80713">
        <w:t>/4.2</w:t>
      </w:r>
      <w:r w:rsidRPr="00A80713">
        <w:tab/>
        <w:t>Method B: [title of Method B, if any]</w:t>
      </w:r>
    </w:p>
    <w:p w14:paraId="5A2045AE" w14:textId="77777777" w:rsidR="00FB34FE" w:rsidRPr="00A80713" w:rsidRDefault="00FB34FE" w:rsidP="00FB34FE">
      <w:pPr>
        <w:rPr>
          <w:i/>
          <w:iCs/>
        </w:rPr>
      </w:pPr>
      <w:r w:rsidRPr="00A80713">
        <w:rPr>
          <w:i/>
          <w:iCs/>
        </w:rPr>
        <w:t>[Text describing the second method to satisfy the agenda item]</w:t>
      </w:r>
    </w:p>
    <w:p w14:paraId="231E11C2" w14:textId="77777777" w:rsidR="00FB34FE" w:rsidRPr="00A80713" w:rsidRDefault="00FB34FE" w:rsidP="00FB34FE">
      <w:pPr>
        <w:rPr>
          <w:i/>
          <w:iCs/>
        </w:rPr>
      </w:pPr>
      <w:r w:rsidRPr="00A80713">
        <w:rPr>
          <w:i/>
          <w:iCs/>
        </w:rPr>
        <w:t>[Additional sections with text describing other methods to satisfy the agenda item, if any]</w:t>
      </w:r>
    </w:p>
    <w:bookmarkEnd w:id="10"/>
    <w:p w14:paraId="539C0862" w14:textId="77777777" w:rsidR="00FB34FE" w:rsidRPr="00DD06DC" w:rsidRDefault="00FB34FE" w:rsidP="00FB34FE">
      <w:pPr>
        <w:pStyle w:val="Heading1"/>
      </w:pPr>
      <w:r>
        <w:t>2</w:t>
      </w:r>
      <w:r w:rsidRPr="00DD06DC">
        <w:t>/1.</w:t>
      </w:r>
      <w:r>
        <w:t>6</w:t>
      </w:r>
      <w:r w:rsidRPr="00DD06DC">
        <w:t>/5</w:t>
      </w:r>
      <w:r w:rsidRPr="00DD06DC">
        <w:tab/>
        <w:t>Regulatory and procedural considerations</w:t>
      </w:r>
    </w:p>
    <w:p w14:paraId="23FA6754" w14:textId="77777777" w:rsidR="00FB34FE" w:rsidRPr="00DD06DC" w:rsidRDefault="00FB34FE" w:rsidP="00FB34FE">
      <w:pPr>
        <w:rPr>
          <w:i/>
          <w:iCs/>
          <w:color w:val="000000"/>
          <w:szCs w:val="24"/>
        </w:rPr>
      </w:pPr>
      <w:r w:rsidRPr="00DD06DC">
        <w:rPr>
          <w:i/>
          <w:iCs/>
          <w:szCs w:val="24"/>
        </w:rPr>
        <w:t>[</w:t>
      </w:r>
      <w:r w:rsidRPr="00DD06DC">
        <w:rPr>
          <w:i/>
          <w:iCs/>
          <w:color w:val="000000"/>
          <w:szCs w:val="24"/>
        </w:rPr>
        <w:t>Example(s) of regulatory text relating to the Method(s) to satisfy the agenda item]</w:t>
      </w:r>
    </w:p>
    <w:p w14:paraId="585ABF2E" w14:textId="4383A618" w:rsidR="00FB34FE" w:rsidRPr="00A80713" w:rsidRDefault="00FB34FE" w:rsidP="00FB34FE">
      <w:pPr>
        <w:pStyle w:val="Heading2"/>
      </w:pPr>
      <w:bookmarkStart w:id="15" w:name="_Hlk55741690"/>
      <w:r w:rsidRPr="00A80713">
        <w:t>2/1.</w:t>
      </w:r>
      <w:ins w:id="16" w:author="USA" w:date="2021-02-08T09:34:00Z">
        <w:r w:rsidR="00AB1F53">
          <w:t>6</w:t>
        </w:r>
      </w:ins>
      <w:del w:id="17" w:author="USA" w:date="2021-02-08T09:34:00Z">
        <w:r w:rsidRPr="00A80713" w:rsidDel="00AB1F53">
          <w:delText>9</w:delText>
        </w:r>
      </w:del>
      <w:r w:rsidRPr="00A80713">
        <w:t>/5.1</w:t>
      </w:r>
      <w:r w:rsidRPr="00A80713">
        <w:tab/>
        <w:t>For Method A: [title of Method A, if any]</w:t>
      </w:r>
    </w:p>
    <w:p w14:paraId="2C65345C" w14:textId="77777777" w:rsidR="00FB34FE" w:rsidRPr="00A80713" w:rsidRDefault="00FB34FE" w:rsidP="00FB34FE">
      <w:pPr>
        <w:rPr>
          <w:i/>
          <w:iCs/>
        </w:rPr>
      </w:pPr>
      <w:r w:rsidRPr="00A80713">
        <w:rPr>
          <w:i/>
          <w:iCs/>
        </w:rPr>
        <w:t>[Example(s) of regulatory text for the first method to satisfy the agenda item]</w:t>
      </w:r>
    </w:p>
    <w:p w14:paraId="41966F6F" w14:textId="2C87C6B4" w:rsidR="00FB34FE" w:rsidRPr="00DD06DC" w:rsidRDefault="00FB34FE" w:rsidP="00FB34FE">
      <w:pPr>
        <w:pStyle w:val="Heading2"/>
      </w:pPr>
      <w:r>
        <w:t>2</w:t>
      </w:r>
      <w:r w:rsidRPr="00DD06DC">
        <w:t>/1.</w:t>
      </w:r>
      <w:ins w:id="18" w:author="USA" w:date="2021-02-08T09:34:00Z">
        <w:r w:rsidR="00AB1F53">
          <w:t>6</w:t>
        </w:r>
      </w:ins>
      <w:del w:id="19" w:author="USA" w:date="2021-02-08T09:34:00Z">
        <w:r w:rsidDel="00AB1F53">
          <w:delText>9</w:delText>
        </w:r>
      </w:del>
      <w:r w:rsidRPr="00DD06DC">
        <w:t>/5.2</w:t>
      </w:r>
      <w:r w:rsidRPr="00DD06DC">
        <w:tab/>
        <w:t>For Method B: [title of Method B, if any]</w:t>
      </w:r>
    </w:p>
    <w:p w14:paraId="433DD023" w14:textId="77777777" w:rsidR="00FB34FE" w:rsidRPr="00A80713" w:rsidRDefault="00FB34FE" w:rsidP="00FB34FE">
      <w:pPr>
        <w:rPr>
          <w:i/>
          <w:iCs/>
        </w:rPr>
      </w:pPr>
      <w:r w:rsidRPr="00A80713">
        <w:rPr>
          <w:i/>
          <w:iCs/>
        </w:rPr>
        <w:t>[Example(s) of regulatory text for the second method to satisfy the agenda item]</w:t>
      </w:r>
    </w:p>
    <w:p w14:paraId="3566AE40" w14:textId="77777777" w:rsidR="00FB34FE" w:rsidRPr="00A80713" w:rsidRDefault="00FB34FE" w:rsidP="00FB34FE">
      <w:pPr>
        <w:rPr>
          <w:i/>
          <w:iCs/>
        </w:rPr>
      </w:pPr>
      <w:r w:rsidRPr="00A80713">
        <w:rPr>
          <w:i/>
          <w:iCs/>
        </w:rPr>
        <w:t>[Additional sections with example(s) of regulatory text for the other methods to satisfy the agenda item, if any]</w:t>
      </w:r>
    </w:p>
    <w:bookmarkEnd w:id="15"/>
    <w:p w14:paraId="3F37976E" w14:textId="77777777" w:rsidR="00FB34FE" w:rsidRPr="00DD06DC" w:rsidRDefault="00FB34FE" w:rsidP="00FB34FE">
      <w:pPr>
        <w:tabs>
          <w:tab w:val="clear" w:pos="1134"/>
          <w:tab w:val="clear" w:pos="1871"/>
          <w:tab w:val="clear" w:pos="2268"/>
        </w:tabs>
        <w:overflowPunct/>
        <w:autoSpaceDE/>
        <w:autoSpaceDN/>
        <w:adjustRightInd/>
        <w:spacing w:before="0"/>
        <w:textAlignment w:val="auto"/>
        <w:rPr>
          <w:caps/>
          <w:sz w:val="28"/>
        </w:rPr>
      </w:pPr>
    </w:p>
    <w:p w14:paraId="52B92A0E" w14:textId="77777777" w:rsidR="00FB34FE" w:rsidRPr="00D71E1A" w:rsidRDefault="00FB34FE" w:rsidP="00FB34FE">
      <w:pPr>
        <w:jc w:val="center"/>
      </w:pPr>
    </w:p>
    <w:p w14:paraId="2DEC12CA" w14:textId="77777777" w:rsidR="0012231F" w:rsidRDefault="0012231F" w:rsidP="006400F6">
      <w:pPr>
        <w:rPr>
          <w:b/>
          <w:lang w:val="en-US"/>
        </w:rPr>
      </w:pPr>
    </w:p>
    <w:sectPr w:rsidR="0012231F" w:rsidSect="007F4EC2">
      <w:headerReference w:type="first" r:id="rId16"/>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9687D4" w14:textId="77777777" w:rsidR="00BD3515" w:rsidRDefault="00BD3515">
      <w:pPr>
        <w:spacing w:before="0"/>
      </w:pPr>
      <w:r>
        <w:separator/>
      </w:r>
    </w:p>
  </w:endnote>
  <w:endnote w:type="continuationSeparator" w:id="0">
    <w:p w14:paraId="400E5B1D" w14:textId="77777777" w:rsidR="00BD3515" w:rsidRDefault="00BD351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369F58" w14:textId="77777777" w:rsidR="00BD3515" w:rsidRDefault="00BD3515">
      <w:pPr>
        <w:spacing w:before="0"/>
      </w:pPr>
      <w:r>
        <w:separator/>
      </w:r>
    </w:p>
  </w:footnote>
  <w:footnote w:type="continuationSeparator" w:id="0">
    <w:p w14:paraId="1BECF906" w14:textId="77777777" w:rsidR="00BD3515" w:rsidRDefault="00BD3515">
      <w:pPr>
        <w:spacing w:before="0"/>
      </w:pPr>
      <w:r>
        <w:continuationSeparator/>
      </w:r>
    </w:p>
  </w:footnote>
  <w:footnote w:id="1">
    <w:p w14:paraId="248F45C9" w14:textId="77777777" w:rsidR="00FB34FE" w:rsidRPr="00376047" w:rsidRDefault="00FB34FE" w:rsidP="00FB34FE">
      <w:pPr>
        <w:pStyle w:val="FootnoteText"/>
        <w:rPr>
          <w:lang w:val="en-US"/>
        </w:rPr>
      </w:pPr>
      <w:r w:rsidRPr="005E3D05">
        <w:rPr>
          <w:rStyle w:val="FootnoteReference"/>
        </w:rPr>
        <w:t>*</w:t>
      </w:r>
      <w:r w:rsidRPr="005E3D05">
        <w:t xml:space="preserve"> </w:t>
      </w:r>
      <w:r w:rsidRPr="00220D82">
        <w:rPr>
          <w:szCs w:val="24"/>
          <w:u w:val="single"/>
        </w:rPr>
        <w:t>Note</w:t>
      </w:r>
      <w:r w:rsidRPr="00220D82">
        <w:rPr>
          <w:szCs w:val="24"/>
        </w:rPr>
        <w:t xml:space="preserve">: See relevant text in CPM23-1 meeting report (Annex 4 to BR Administrative Circular </w:t>
      </w:r>
      <w:hyperlink r:id="rId1" w:history="1">
        <w:r w:rsidRPr="00220D82">
          <w:rPr>
            <w:rStyle w:val="Hyperlink"/>
            <w:szCs w:val="24"/>
          </w:rPr>
          <w:t>CA/251</w:t>
        </w:r>
      </w:hyperlink>
      <w:r w:rsidRPr="00220D82">
        <w:rPr>
          <w:szCs w:val="24"/>
        </w:rPr>
        <w:t>) on how to facilitate the work related to satellite.</w:t>
      </w:r>
    </w:p>
  </w:footnote>
  <w:footnote w:id="2">
    <w:p w14:paraId="2774FCAC" w14:textId="77777777" w:rsidR="00FB34FE" w:rsidRPr="007A0B17" w:rsidRDefault="00FB34FE" w:rsidP="00FB34FE">
      <w:pPr>
        <w:pStyle w:val="FootnoteText"/>
        <w:rPr>
          <w:spacing w:val="-2"/>
        </w:rPr>
      </w:pPr>
      <w:r w:rsidRPr="00F422DB">
        <w:rPr>
          <w:rStyle w:val="FootnoteReference"/>
        </w:rPr>
        <w:t>1</w:t>
      </w:r>
      <w:r w:rsidRPr="00F422DB">
        <w:t xml:space="preserve"> </w:t>
      </w:r>
      <w:r w:rsidRPr="00F422DB">
        <w:tab/>
      </w:r>
      <w:r w:rsidRPr="007A0B17">
        <w:rPr>
          <w:spacing w:val="-2"/>
        </w:rPr>
        <w:t xml:space="preserve">If a single Method is proposed to satisfy a given agenda item, it does not need to bear a number as it would be the only </w:t>
      </w:r>
      <w:r w:rsidRPr="007A0B17">
        <w:rPr>
          <w:b/>
          <w:bCs/>
          <w:spacing w:val="-2"/>
        </w:rPr>
        <w:t>Method to satisfy the agenda item</w:t>
      </w:r>
      <w:r w:rsidRPr="007A0B17">
        <w:rPr>
          <w:spacing w:val="-2"/>
        </w:rPr>
        <w:t xml:space="preserve">, in both Sections </w:t>
      </w:r>
      <w:r>
        <w:rPr>
          <w:b/>
          <w:bCs/>
          <w:spacing w:val="-2"/>
        </w:rPr>
        <w:t>2</w:t>
      </w:r>
      <w:r w:rsidRPr="007A0B17">
        <w:rPr>
          <w:b/>
          <w:bCs/>
          <w:spacing w:val="-2"/>
        </w:rPr>
        <w:t>/1.</w:t>
      </w:r>
      <w:r>
        <w:rPr>
          <w:b/>
          <w:bCs/>
          <w:spacing w:val="-2"/>
        </w:rPr>
        <w:t>9</w:t>
      </w:r>
      <w:r w:rsidRPr="007A0B17">
        <w:rPr>
          <w:b/>
          <w:bCs/>
          <w:spacing w:val="-2"/>
        </w:rPr>
        <w:t>/4</w:t>
      </w:r>
      <w:r w:rsidRPr="007A0B17">
        <w:rPr>
          <w:spacing w:val="-2"/>
        </w:rPr>
        <w:t xml:space="preserve"> and </w:t>
      </w:r>
      <w:r>
        <w:rPr>
          <w:b/>
          <w:bCs/>
          <w:spacing w:val="-2"/>
        </w:rPr>
        <w:t>2</w:t>
      </w:r>
      <w:r w:rsidRPr="007A0B17">
        <w:rPr>
          <w:b/>
          <w:bCs/>
          <w:spacing w:val="-2"/>
        </w:rPr>
        <w:t>/1.</w:t>
      </w:r>
      <w:r>
        <w:rPr>
          <w:b/>
          <w:bCs/>
          <w:spacing w:val="-2"/>
        </w:rPr>
        <w:t>9</w:t>
      </w:r>
      <w:r w:rsidRPr="007A0B17">
        <w:rPr>
          <w:b/>
          <w:bCs/>
          <w:spacing w:val="-2"/>
        </w:rPr>
        <w:t>/5</w:t>
      </w:r>
      <w:r w:rsidRPr="007A0B17">
        <w:rPr>
          <w:spacing w:val="-2"/>
        </w:rPr>
        <w:t>.</w:t>
      </w:r>
    </w:p>
  </w:footnote>
  <w:footnote w:id="3">
    <w:p w14:paraId="4E0E255B" w14:textId="77777777" w:rsidR="00FB34FE" w:rsidRPr="00F422DB" w:rsidRDefault="00FB34FE" w:rsidP="00FB34FE">
      <w:pPr>
        <w:pStyle w:val="FootnoteText"/>
      </w:pPr>
      <w:r w:rsidRPr="00F422DB">
        <w:rPr>
          <w:rStyle w:val="FootnoteReference"/>
        </w:rPr>
        <w:t>2</w:t>
      </w:r>
      <w:r w:rsidRPr="00F422DB">
        <w:t xml:space="preserve"> </w:t>
      </w:r>
      <w:r w:rsidRPr="00F422DB">
        <w:tab/>
        <w:t xml:space="preserve">If alternatives are proposed to a given Method, they could be described as Sub-Methods in new sub-sections, </w:t>
      </w:r>
      <w:proofErr w:type="gramStart"/>
      <w:r w:rsidRPr="00F422DB">
        <w:t>e.g.</w:t>
      </w:r>
      <w:proofErr w:type="gramEnd"/>
      <w:r w:rsidRPr="00F422DB">
        <w:t xml:space="preserve"> Sub-Method A1 (to Method A) in sub-section </w:t>
      </w:r>
      <w:r>
        <w:rPr>
          <w:b/>
          <w:bCs/>
        </w:rPr>
        <w:t>2</w:t>
      </w:r>
      <w:r w:rsidRPr="00105A0E">
        <w:rPr>
          <w:b/>
          <w:bCs/>
        </w:rPr>
        <w:t>/1.</w:t>
      </w:r>
      <w:r>
        <w:rPr>
          <w:b/>
          <w:bCs/>
        </w:rPr>
        <w:t>9</w:t>
      </w:r>
      <w:r w:rsidRPr="00105A0E">
        <w:rPr>
          <w:b/>
          <w:bCs/>
        </w:rPr>
        <w:t>/4.1.1</w:t>
      </w:r>
      <w:r w:rsidRPr="00F422DB">
        <w:t xml:space="preserve"> and Sub-Method A2 (to Method A) in sub-section </w:t>
      </w:r>
      <w:r>
        <w:rPr>
          <w:b/>
          <w:bCs/>
        </w:rPr>
        <w:t>2</w:t>
      </w:r>
      <w:r w:rsidRPr="00DD06DC">
        <w:rPr>
          <w:b/>
          <w:bCs/>
        </w:rPr>
        <w:t>/1.</w:t>
      </w:r>
      <w:r>
        <w:rPr>
          <w:b/>
          <w:bCs/>
        </w:rPr>
        <w:t>9</w:t>
      </w:r>
      <w:r w:rsidRPr="00DD06DC">
        <w:rPr>
          <w:b/>
          <w:bCs/>
        </w:rPr>
        <w:t>/4.1.2</w:t>
      </w:r>
      <w:r w:rsidRPr="00F422DB">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F3331"/>
    <w:multiLevelType w:val="hybridMultilevel"/>
    <w:tmpl w:val="18E6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3"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7"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A661F9"/>
    <w:multiLevelType w:val="hybridMultilevel"/>
    <w:tmpl w:val="9A72A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2"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A23697D"/>
    <w:multiLevelType w:val="hybridMultilevel"/>
    <w:tmpl w:val="82127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DF05C1"/>
    <w:multiLevelType w:val="hybridMultilevel"/>
    <w:tmpl w:val="B4A6E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6"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9E1CDA"/>
    <w:multiLevelType w:val="hybridMultilevel"/>
    <w:tmpl w:val="43A0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501FF4"/>
    <w:multiLevelType w:val="hybridMultilevel"/>
    <w:tmpl w:val="3A541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5"/>
  </w:num>
  <w:num w:numId="6">
    <w:abstractNumId w:val="7"/>
  </w:num>
  <w:num w:numId="7">
    <w:abstractNumId w:val="9"/>
  </w:num>
  <w:num w:numId="8">
    <w:abstractNumId w:val="2"/>
  </w:num>
  <w:num w:numId="9">
    <w:abstractNumId w:val="15"/>
  </w:num>
  <w:num w:numId="10">
    <w:abstractNumId w:val="10"/>
  </w:num>
  <w:num w:numId="11">
    <w:abstractNumId w:val="17"/>
  </w:num>
  <w:num w:numId="12">
    <w:abstractNumId w:val="22"/>
  </w:num>
  <w:num w:numId="13">
    <w:abstractNumId w:val="27"/>
  </w:num>
  <w:num w:numId="14">
    <w:abstractNumId w:val="12"/>
  </w:num>
  <w:num w:numId="15">
    <w:abstractNumId w:val="20"/>
  </w:num>
  <w:num w:numId="16">
    <w:abstractNumId w:val="19"/>
  </w:num>
  <w:num w:numId="17">
    <w:abstractNumId w:val="18"/>
  </w:num>
  <w:num w:numId="18">
    <w:abstractNumId w:val="23"/>
  </w:num>
  <w:num w:numId="19">
    <w:abstractNumId w:val="25"/>
  </w:num>
  <w:num w:numId="20">
    <w:abstractNumId w:val="1"/>
  </w:num>
  <w:num w:numId="21">
    <w:abstractNumId w:val="26"/>
  </w:num>
  <w:num w:numId="22">
    <w:abstractNumId w:val="4"/>
  </w:num>
  <w:num w:numId="23">
    <w:abstractNumId w:val="3"/>
  </w:num>
  <w:num w:numId="24">
    <w:abstractNumId w:val="14"/>
  </w:num>
  <w:num w:numId="25">
    <w:abstractNumId w:val="8"/>
  </w:num>
  <w:num w:numId="26">
    <w:abstractNumId w:val="13"/>
  </w:num>
  <w:num w:numId="27">
    <w:abstractNumId w:val="0"/>
  </w:num>
  <w:num w:numId="28">
    <w:abstractNumId w:val="24"/>
  </w:num>
  <w:num w:numId="29">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4"/>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2034C"/>
    <w:rsid w:val="00020576"/>
    <w:rsid w:val="000241AD"/>
    <w:rsid w:val="00024699"/>
    <w:rsid w:val="00026A91"/>
    <w:rsid w:val="0002789D"/>
    <w:rsid w:val="00027ED3"/>
    <w:rsid w:val="0003444E"/>
    <w:rsid w:val="00040B25"/>
    <w:rsid w:val="00042634"/>
    <w:rsid w:val="0004613C"/>
    <w:rsid w:val="000563A7"/>
    <w:rsid w:val="000568C7"/>
    <w:rsid w:val="000641FD"/>
    <w:rsid w:val="00066CA1"/>
    <w:rsid w:val="00072535"/>
    <w:rsid w:val="000769EC"/>
    <w:rsid w:val="0007740B"/>
    <w:rsid w:val="00077D30"/>
    <w:rsid w:val="00077F30"/>
    <w:rsid w:val="00080D1E"/>
    <w:rsid w:val="00081475"/>
    <w:rsid w:val="00084229"/>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6DA7"/>
    <w:rsid w:val="000E4002"/>
    <w:rsid w:val="000E6C65"/>
    <w:rsid w:val="0010252A"/>
    <w:rsid w:val="00112096"/>
    <w:rsid w:val="00113304"/>
    <w:rsid w:val="0012231F"/>
    <w:rsid w:val="00127648"/>
    <w:rsid w:val="001307CF"/>
    <w:rsid w:val="00141AC1"/>
    <w:rsid w:val="00142CFD"/>
    <w:rsid w:val="001461A4"/>
    <w:rsid w:val="0015083E"/>
    <w:rsid w:val="00154DBA"/>
    <w:rsid w:val="00155E5B"/>
    <w:rsid w:val="00161DB2"/>
    <w:rsid w:val="0017259F"/>
    <w:rsid w:val="00174EE9"/>
    <w:rsid w:val="001830FD"/>
    <w:rsid w:val="001844EC"/>
    <w:rsid w:val="00184B3D"/>
    <w:rsid w:val="00185383"/>
    <w:rsid w:val="00191794"/>
    <w:rsid w:val="00192627"/>
    <w:rsid w:val="001A3CAE"/>
    <w:rsid w:val="001A5572"/>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6968"/>
    <w:rsid w:val="001F7D07"/>
    <w:rsid w:val="002037D1"/>
    <w:rsid w:val="0021495D"/>
    <w:rsid w:val="0021502B"/>
    <w:rsid w:val="0021550A"/>
    <w:rsid w:val="002162DB"/>
    <w:rsid w:val="00220766"/>
    <w:rsid w:val="0022086C"/>
    <w:rsid w:val="00223136"/>
    <w:rsid w:val="002257E9"/>
    <w:rsid w:val="00236A43"/>
    <w:rsid w:val="002409D5"/>
    <w:rsid w:val="00244FEF"/>
    <w:rsid w:val="00254261"/>
    <w:rsid w:val="00255ED1"/>
    <w:rsid w:val="00272245"/>
    <w:rsid w:val="00273D2C"/>
    <w:rsid w:val="00277E6A"/>
    <w:rsid w:val="00286AB4"/>
    <w:rsid w:val="00286D80"/>
    <w:rsid w:val="00286E48"/>
    <w:rsid w:val="002A0A0D"/>
    <w:rsid w:val="002B2229"/>
    <w:rsid w:val="002B3DCA"/>
    <w:rsid w:val="002B5153"/>
    <w:rsid w:val="002B586F"/>
    <w:rsid w:val="002B6B62"/>
    <w:rsid w:val="002C13C9"/>
    <w:rsid w:val="002D2949"/>
    <w:rsid w:val="002D2AB7"/>
    <w:rsid w:val="002D6C5B"/>
    <w:rsid w:val="002D7A5F"/>
    <w:rsid w:val="002E0B54"/>
    <w:rsid w:val="002E0D34"/>
    <w:rsid w:val="002E4A47"/>
    <w:rsid w:val="002E6813"/>
    <w:rsid w:val="002F0D58"/>
    <w:rsid w:val="002F4E54"/>
    <w:rsid w:val="00301A1C"/>
    <w:rsid w:val="0030527A"/>
    <w:rsid w:val="00307401"/>
    <w:rsid w:val="0031401B"/>
    <w:rsid w:val="00320E3B"/>
    <w:rsid w:val="00324A59"/>
    <w:rsid w:val="00325E95"/>
    <w:rsid w:val="00337B04"/>
    <w:rsid w:val="00341991"/>
    <w:rsid w:val="00351D78"/>
    <w:rsid w:val="003529C0"/>
    <w:rsid w:val="00355F2D"/>
    <w:rsid w:val="00364DAD"/>
    <w:rsid w:val="0037379E"/>
    <w:rsid w:val="0037399D"/>
    <w:rsid w:val="00374930"/>
    <w:rsid w:val="00381920"/>
    <w:rsid w:val="003831C4"/>
    <w:rsid w:val="0038728A"/>
    <w:rsid w:val="003934AB"/>
    <w:rsid w:val="003A2372"/>
    <w:rsid w:val="003B0273"/>
    <w:rsid w:val="003B27E2"/>
    <w:rsid w:val="003B40A8"/>
    <w:rsid w:val="003B544B"/>
    <w:rsid w:val="003C41FE"/>
    <w:rsid w:val="003D1F2B"/>
    <w:rsid w:val="003D392D"/>
    <w:rsid w:val="003E1111"/>
    <w:rsid w:val="003E1ABC"/>
    <w:rsid w:val="003E20B1"/>
    <w:rsid w:val="003E6D35"/>
    <w:rsid w:val="003E7A27"/>
    <w:rsid w:val="004001B2"/>
    <w:rsid w:val="0040587A"/>
    <w:rsid w:val="004155CF"/>
    <w:rsid w:val="00416977"/>
    <w:rsid w:val="00424028"/>
    <w:rsid w:val="0042410B"/>
    <w:rsid w:val="00425555"/>
    <w:rsid w:val="004368A3"/>
    <w:rsid w:val="00437A1A"/>
    <w:rsid w:val="00445F28"/>
    <w:rsid w:val="00446074"/>
    <w:rsid w:val="00450D17"/>
    <w:rsid w:val="004533DB"/>
    <w:rsid w:val="00456C5D"/>
    <w:rsid w:val="00460C77"/>
    <w:rsid w:val="004669B6"/>
    <w:rsid w:val="00470E7F"/>
    <w:rsid w:val="004774C5"/>
    <w:rsid w:val="00487086"/>
    <w:rsid w:val="00487476"/>
    <w:rsid w:val="00492536"/>
    <w:rsid w:val="00493226"/>
    <w:rsid w:val="004961CD"/>
    <w:rsid w:val="00497840"/>
    <w:rsid w:val="004B1C37"/>
    <w:rsid w:val="004B7A10"/>
    <w:rsid w:val="004C065B"/>
    <w:rsid w:val="004C1586"/>
    <w:rsid w:val="004C41B3"/>
    <w:rsid w:val="004C4257"/>
    <w:rsid w:val="004D64F4"/>
    <w:rsid w:val="004D7C86"/>
    <w:rsid w:val="004E415B"/>
    <w:rsid w:val="004E5C22"/>
    <w:rsid w:val="004F445B"/>
    <w:rsid w:val="004F7341"/>
    <w:rsid w:val="005001AD"/>
    <w:rsid w:val="0050288E"/>
    <w:rsid w:val="0050619A"/>
    <w:rsid w:val="00514566"/>
    <w:rsid w:val="00523BD3"/>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B8B"/>
    <w:rsid w:val="005711E4"/>
    <w:rsid w:val="00573B37"/>
    <w:rsid w:val="005751B6"/>
    <w:rsid w:val="005821ED"/>
    <w:rsid w:val="00582F1B"/>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E12A2"/>
    <w:rsid w:val="005E2BF1"/>
    <w:rsid w:val="005E2E64"/>
    <w:rsid w:val="005E667F"/>
    <w:rsid w:val="005E7017"/>
    <w:rsid w:val="005F008A"/>
    <w:rsid w:val="005F3CA9"/>
    <w:rsid w:val="006005BF"/>
    <w:rsid w:val="00600981"/>
    <w:rsid w:val="006015B5"/>
    <w:rsid w:val="006023E9"/>
    <w:rsid w:val="00605BC9"/>
    <w:rsid w:val="00613937"/>
    <w:rsid w:val="00613B4E"/>
    <w:rsid w:val="00621140"/>
    <w:rsid w:val="006260DB"/>
    <w:rsid w:val="00630EAC"/>
    <w:rsid w:val="00631CC1"/>
    <w:rsid w:val="006400F6"/>
    <w:rsid w:val="006410FA"/>
    <w:rsid w:val="00641212"/>
    <w:rsid w:val="00641FA1"/>
    <w:rsid w:val="00647CCB"/>
    <w:rsid w:val="00650E47"/>
    <w:rsid w:val="0065128A"/>
    <w:rsid w:val="00655603"/>
    <w:rsid w:val="006567E4"/>
    <w:rsid w:val="00667104"/>
    <w:rsid w:val="00667B53"/>
    <w:rsid w:val="00673E27"/>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4893"/>
    <w:rsid w:val="006D7CA5"/>
    <w:rsid w:val="006E4EC6"/>
    <w:rsid w:val="006E4FF3"/>
    <w:rsid w:val="006F2A86"/>
    <w:rsid w:val="00702E74"/>
    <w:rsid w:val="00707EA4"/>
    <w:rsid w:val="00711BF9"/>
    <w:rsid w:val="00717FFD"/>
    <w:rsid w:val="007260C9"/>
    <w:rsid w:val="00733F80"/>
    <w:rsid w:val="007341F9"/>
    <w:rsid w:val="00743CBC"/>
    <w:rsid w:val="00747ADF"/>
    <w:rsid w:val="00751527"/>
    <w:rsid w:val="00753420"/>
    <w:rsid w:val="007575BD"/>
    <w:rsid w:val="00757939"/>
    <w:rsid w:val="00765DA1"/>
    <w:rsid w:val="007727BD"/>
    <w:rsid w:val="00773F03"/>
    <w:rsid w:val="00785D4A"/>
    <w:rsid w:val="007920E8"/>
    <w:rsid w:val="00794A43"/>
    <w:rsid w:val="0079704B"/>
    <w:rsid w:val="007A2F31"/>
    <w:rsid w:val="007B036F"/>
    <w:rsid w:val="007B151D"/>
    <w:rsid w:val="007B17F7"/>
    <w:rsid w:val="007B42CC"/>
    <w:rsid w:val="007B4610"/>
    <w:rsid w:val="007C7417"/>
    <w:rsid w:val="007D1405"/>
    <w:rsid w:val="007D577F"/>
    <w:rsid w:val="007D7E82"/>
    <w:rsid w:val="007E1BED"/>
    <w:rsid w:val="007E2DF8"/>
    <w:rsid w:val="007F0EDA"/>
    <w:rsid w:val="007F4513"/>
    <w:rsid w:val="007F4940"/>
    <w:rsid w:val="007F4A91"/>
    <w:rsid w:val="007F4EC2"/>
    <w:rsid w:val="00800CCB"/>
    <w:rsid w:val="00801BBD"/>
    <w:rsid w:val="00813813"/>
    <w:rsid w:val="00820B22"/>
    <w:rsid w:val="00822E16"/>
    <w:rsid w:val="00823585"/>
    <w:rsid w:val="00830953"/>
    <w:rsid w:val="008358DE"/>
    <w:rsid w:val="008370CD"/>
    <w:rsid w:val="00841B4E"/>
    <w:rsid w:val="00841F90"/>
    <w:rsid w:val="0084240D"/>
    <w:rsid w:val="008473AA"/>
    <w:rsid w:val="008538A0"/>
    <w:rsid w:val="008600CE"/>
    <w:rsid w:val="00860DDB"/>
    <w:rsid w:val="0086282C"/>
    <w:rsid w:val="0086360B"/>
    <w:rsid w:val="00864C2D"/>
    <w:rsid w:val="008653F2"/>
    <w:rsid w:val="00875856"/>
    <w:rsid w:val="0089044C"/>
    <w:rsid w:val="00893925"/>
    <w:rsid w:val="00895C2D"/>
    <w:rsid w:val="00896F13"/>
    <w:rsid w:val="008A413C"/>
    <w:rsid w:val="008A41B1"/>
    <w:rsid w:val="008B658D"/>
    <w:rsid w:val="008B70BA"/>
    <w:rsid w:val="008B7348"/>
    <w:rsid w:val="008B7C41"/>
    <w:rsid w:val="008C0AD8"/>
    <w:rsid w:val="008C4E6E"/>
    <w:rsid w:val="008C5DF8"/>
    <w:rsid w:val="008D5C7D"/>
    <w:rsid w:val="008E189E"/>
    <w:rsid w:val="008F213E"/>
    <w:rsid w:val="008F2648"/>
    <w:rsid w:val="008F36D2"/>
    <w:rsid w:val="008F6D61"/>
    <w:rsid w:val="009013D3"/>
    <w:rsid w:val="00901C4D"/>
    <w:rsid w:val="00912199"/>
    <w:rsid w:val="00914CB4"/>
    <w:rsid w:val="00921514"/>
    <w:rsid w:val="00927B0A"/>
    <w:rsid w:val="00931E4F"/>
    <w:rsid w:val="0093755F"/>
    <w:rsid w:val="00943976"/>
    <w:rsid w:val="00943E26"/>
    <w:rsid w:val="00951A03"/>
    <w:rsid w:val="00954185"/>
    <w:rsid w:val="009562FA"/>
    <w:rsid w:val="00963A96"/>
    <w:rsid w:val="009663B9"/>
    <w:rsid w:val="00967C7F"/>
    <w:rsid w:val="00972666"/>
    <w:rsid w:val="009736B1"/>
    <w:rsid w:val="00973BCC"/>
    <w:rsid w:val="00982522"/>
    <w:rsid w:val="00995C96"/>
    <w:rsid w:val="009A1E66"/>
    <w:rsid w:val="009A5A43"/>
    <w:rsid w:val="009A5DE9"/>
    <w:rsid w:val="009B0A6B"/>
    <w:rsid w:val="009B0AEB"/>
    <w:rsid w:val="009B61C1"/>
    <w:rsid w:val="009B690E"/>
    <w:rsid w:val="009C5505"/>
    <w:rsid w:val="009C6DE8"/>
    <w:rsid w:val="009D005B"/>
    <w:rsid w:val="009D47F3"/>
    <w:rsid w:val="009D726C"/>
    <w:rsid w:val="009E0597"/>
    <w:rsid w:val="009E0B06"/>
    <w:rsid w:val="009F037B"/>
    <w:rsid w:val="009F13C7"/>
    <w:rsid w:val="009F2ED2"/>
    <w:rsid w:val="009F552C"/>
    <w:rsid w:val="00A05221"/>
    <w:rsid w:val="00A14C59"/>
    <w:rsid w:val="00A177BB"/>
    <w:rsid w:val="00A22C18"/>
    <w:rsid w:val="00A27041"/>
    <w:rsid w:val="00A31AB5"/>
    <w:rsid w:val="00A36AD1"/>
    <w:rsid w:val="00A46CF0"/>
    <w:rsid w:val="00A5190A"/>
    <w:rsid w:val="00A54B54"/>
    <w:rsid w:val="00A64CD1"/>
    <w:rsid w:val="00A66659"/>
    <w:rsid w:val="00A73ECD"/>
    <w:rsid w:val="00A74C6B"/>
    <w:rsid w:val="00A7673B"/>
    <w:rsid w:val="00A76D11"/>
    <w:rsid w:val="00A770B6"/>
    <w:rsid w:val="00A86200"/>
    <w:rsid w:val="00A931DA"/>
    <w:rsid w:val="00A94D3B"/>
    <w:rsid w:val="00AA004A"/>
    <w:rsid w:val="00AA666A"/>
    <w:rsid w:val="00AB1F53"/>
    <w:rsid w:val="00AB3FC5"/>
    <w:rsid w:val="00AC4F04"/>
    <w:rsid w:val="00AE759B"/>
    <w:rsid w:val="00AF0B78"/>
    <w:rsid w:val="00AF1AF0"/>
    <w:rsid w:val="00AF2503"/>
    <w:rsid w:val="00AF79C3"/>
    <w:rsid w:val="00AF7D8A"/>
    <w:rsid w:val="00B034A7"/>
    <w:rsid w:val="00B04BA7"/>
    <w:rsid w:val="00B06485"/>
    <w:rsid w:val="00B23168"/>
    <w:rsid w:val="00B30070"/>
    <w:rsid w:val="00B40DF3"/>
    <w:rsid w:val="00B40FB2"/>
    <w:rsid w:val="00B534A3"/>
    <w:rsid w:val="00B55EEC"/>
    <w:rsid w:val="00B55F77"/>
    <w:rsid w:val="00B60DB8"/>
    <w:rsid w:val="00B64453"/>
    <w:rsid w:val="00B76DA7"/>
    <w:rsid w:val="00B82D2E"/>
    <w:rsid w:val="00B836FD"/>
    <w:rsid w:val="00B87B27"/>
    <w:rsid w:val="00B9369D"/>
    <w:rsid w:val="00B94CB1"/>
    <w:rsid w:val="00BA06FE"/>
    <w:rsid w:val="00BA353E"/>
    <w:rsid w:val="00BA46E6"/>
    <w:rsid w:val="00BB279C"/>
    <w:rsid w:val="00BB5E19"/>
    <w:rsid w:val="00BB6075"/>
    <w:rsid w:val="00BC3E2C"/>
    <w:rsid w:val="00BD3515"/>
    <w:rsid w:val="00BE395E"/>
    <w:rsid w:val="00BE76A1"/>
    <w:rsid w:val="00BE77E2"/>
    <w:rsid w:val="00BF0D3D"/>
    <w:rsid w:val="00BF5C04"/>
    <w:rsid w:val="00C02F17"/>
    <w:rsid w:val="00C03B2F"/>
    <w:rsid w:val="00C07511"/>
    <w:rsid w:val="00C10A1F"/>
    <w:rsid w:val="00C205A8"/>
    <w:rsid w:val="00C25E19"/>
    <w:rsid w:val="00C32697"/>
    <w:rsid w:val="00C34BCE"/>
    <w:rsid w:val="00C360BB"/>
    <w:rsid w:val="00C50259"/>
    <w:rsid w:val="00C50F37"/>
    <w:rsid w:val="00C535EA"/>
    <w:rsid w:val="00C57C9F"/>
    <w:rsid w:val="00C6055E"/>
    <w:rsid w:val="00C64D0F"/>
    <w:rsid w:val="00C65881"/>
    <w:rsid w:val="00C66862"/>
    <w:rsid w:val="00C71C2D"/>
    <w:rsid w:val="00C71FB6"/>
    <w:rsid w:val="00C76C2D"/>
    <w:rsid w:val="00C811E0"/>
    <w:rsid w:val="00C8310E"/>
    <w:rsid w:val="00C8445F"/>
    <w:rsid w:val="00C864CC"/>
    <w:rsid w:val="00C95333"/>
    <w:rsid w:val="00C9550B"/>
    <w:rsid w:val="00C96287"/>
    <w:rsid w:val="00CA207A"/>
    <w:rsid w:val="00CA42A3"/>
    <w:rsid w:val="00CA61E4"/>
    <w:rsid w:val="00CA7DC7"/>
    <w:rsid w:val="00CB0A45"/>
    <w:rsid w:val="00CB330B"/>
    <w:rsid w:val="00CB3EA7"/>
    <w:rsid w:val="00CC0AC1"/>
    <w:rsid w:val="00CC2AD4"/>
    <w:rsid w:val="00CC4742"/>
    <w:rsid w:val="00CC7085"/>
    <w:rsid w:val="00CC7FA1"/>
    <w:rsid w:val="00CD5A31"/>
    <w:rsid w:val="00CE050B"/>
    <w:rsid w:val="00CE5AB9"/>
    <w:rsid w:val="00CE6BE3"/>
    <w:rsid w:val="00CF43B5"/>
    <w:rsid w:val="00CF556D"/>
    <w:rsid w:val="00CF63B4"/>
    <w:rsid w:val="00CF680E"/>
    <w:rsid w:val="00D0012D"/>
    <w:rsid w:val="00D001A2"/>
    <w:rsid w:val="00D1047E"/>
    <w:rsid w:val="00D10A8C"/>
    <w:rsid w:val="00D10F31"/>
    <w:rsid w:val="00D14550"/>
    <w:rsid w:val="00D17983"/>
    <w:rsid w:val="00D207A2"/>
    <w:rsid w:val="00D2686C"/>
    <w:rsid w:val="00D30DE8"/>
    <w:rsid w:val="00D345EF"/>
    <w:rsid w:val="00D401D9"/>
    <w:rsid w:val="00D4122B"/>
    <w:rsid w:val="00D43ECF"/>
    <w:rsid w:val="00D450BE"/>
    <w:rsid w:val="00D5012D"/>
    <w:rsid w:val="00D50482"/>
    <w:rsid w:val="00D55B52"/>
    <w:rsid w:val="00D56CD9"/>
    <w:rsid w:val="00D640E8"/>
    <w:rsid w:val="00D65880"/>
    <w:rsid w:val="00D72EFA"/>
    <w:rsid w:val="00D766D2"/>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E5B16"/>
    <w:rsid w:val="00DE62B3"/>
    <w:rsid w:val="00DE7917"/>
    <w:rsid w:val="00DF0287"/>
    <w:rsid w:val="00DF0C14"/>
    <w:rsid w:val="00DF41B1"/>
    <w:rsid w:val="00DF5A8D"/>
    <w:rsid w:val="00DF7F1E"/>
    <w:rsid w:val="00E023E5"/>
    <w:rsid w:val="00E071B7"/>
    <w:rsid w:val="00E26674"/>
    <w:rsid w:val="00E27C39"/>
    <w:rsid w:val="00E33E9F"/>
    <w:rsid w:val="00E34100"/>
    <w:rsid w:val="00E4145A"/>
    <w:rsid w:val="00E43C14"/>
    <w:rsid w:val="00E46322"/>
    <w:rsid w:val="00E5130D"/>
    <w:rsid w:val="00E54568"/>
    <w:rsid w:val="00E578A6"/>
    <w:rsid w:val="00E64215"/>
    <w:rsid w:val="00E66F16"/>
    <w:rsid w:val="00E7525A"/>
    <w:rsid w:val="00E82765"/>
    <w:rsid w:val="00E84D0F"/>
    <w:rsid w:val="00E87C18"/>
    <w:rsid w:val="00E87FB3"/>
    <w:rsid w:val="00E90E43"/>
    <w:rsid w:val="00E91E7A"/>
    <w:rsid w:val="00E965EA"/>
    <w:rsid w:val="00E96821"/>
    <w:rsid w:val="00E97A1E"/>
    <w:rsid w:val="00EA1408"/>
    <w:rsid w:val="00EA1409"/>
    <w:rsid w:val="00EA77CA"/>
    <w:rsid w:val="00EB355D"/>
    <w:rsid w:val="00EB63C9"/>
    <w:rsid w:val="00EC2A2E"/>
    <w:rsid w:val="00EC63D7"/>
    <w:rsid w:val="00ED0532"/>
    <w:rsid w:val="00ED23B8"/>
    <w:rsid w:val="00ED270C"/>
    <w:rsid w:val="00ED634F"/>
    <w:rsid w:val="00EE0324"/>
    <w:rsid w:val="00EE0AC9"/>
    <w:rsid w:val="00EE10BB"/>
    <w:rsid w:val="00EE6FA5"/>
    <w:rsid w:val="00EF24F9"/>
    <w:rsid w:val="00EF7702"/>
    <w:rsid w:val="00F125BF"/>
    <w:rsid w:val="00F16783"/>
    <w:rsid w:val="00F17B84"/>
    <w:rsid w:val="00F23AF1"/>
    <w:rsid w:val="00F26572"/>
    <w:rsid w:val="00F314EE"/>
    <w:rsid w:val="00F3430E"/>
    <w:rsid w:val="00F40002"/>
    <w:rsid w:val="00F44EC9"/>
    <w:rsid w:val="00F46948"/>
    <w:rsid w:val="00F562DD"/>
    <w:rsid w:val="00F566C1"/>
    <w:rsid w:val="00F608D0"/>
    <w:rsid w:val="00F64620"/>
    <w:rsid w:val="00F70CBE"/>
    <w:rsid w:val="00F729B6"/>
    <w:rsid w:val="00F72D02"/>
    <w:rsid w:val="00F810D9"/>
    <w:rsid w:val="00F81503"/>
    <w:rsid w:val="00F86BB9"/>
    <w:rsid w:val="00F86C5B"/>
    <w:rsid w:val="00F92978"/>
    <w:rsid w:val="00F9766E"/>
    <w:rsid w:val="00FA70FF"/>
    <w:rsid w:val="00FB34FE"/>
    <w:rsid w:val="00FB3A49"/>
    <w:rsid w:val="00FB4859"/>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uiPriority w:val="99"/>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uiPriority w:val="99"/>
    <w:rsid w:val="00696704"/>
    <w:pPr>
      <w:keepNext/>
      <w:spacing w:before="560" w:after="120"/>
      <w:jc w:val="center"/>
    </w:pPr>
    <w:rPr>
      <w:caps/>
      <w:sz w:val="20"/>
    </w:rPr>
  </w:style>
  <w:style w:type="paragraph" w:customStyle="1" w:styleId="Tabletitle">
    <w:name w:val="Table_title"/>
    <w:basedOn w:val="Normal"/>
    <w:next w:val="Tabletext"/>
    <w:link w:val="TabletitleChar"/>
    <w:uiPriority w:val="99"/>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uiPriority w:val="99"/>
    <w:rsid w:val="00696704"/>
    <w:pPr>
      <w:keepNext/>
      <w:spacing w:before="160"/>
    </w:pPr>
    <w:rPr>
      <w:rFonts w:ascii="Times" w:hAnsi="Times"/>
      <w:i/>
    </w:rPr>
  </w:style>
  <w:style w:type="paragraph" w:customStyle="1" w:styleId="Headingb">
    <w:name w:val="Heading_b"/>
    <w:basedOn w:val="Normal"/>
    <w:next w:val="Normal"/>
    <w:link w:val="HeadingbChar"/>
    <w:uiPriority w:val="99"/>
    <w:rsid w:val="00696704"/>
    <w:pPr>
      <w:keepNext/>
      <w:spacing w:before="160"/>
    </w:pPr>
    <w:rPr>
      <w:rFonts w:ascii="Times" w:hAnsi="Times"/>
      <w:b/>
    </w:rPr>
  </w:style>
  <w:style w:type="paragraph" w:customStyle="1" w:styleId="Figure">
    <w:name w:val="Figure"/>
    <w:aliases w:val="fig"/>
    <w:basedOn w:val="Normal"/>
    <w:next w:val="Figuretitle"/>
    <w:uiPriority w:val="99"/>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uiPriority w:val="99"/>
    <w:rsid w:val="00696704"/>
    <w:pPr>
      <w:spacing w:after="480"/>
    </w:pPr>
  </w:style>
  <w:style w:type="paragraph" w:customStyle="1" w:styleId="FigureNo">
    <w:name w:val="Figure_No"/>
    <w:basedOn w:val="Normal"/>
    <w:next w:val="Figuretitle"/>
    <w:link w:val="FigureNoChar"/>
    <w:uiPriority w:val="99"/>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uiPriority w:val="99"/>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uiPriority w:val="99"/>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uiPriority w:val="99"/>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FB34FE"/>
    <w:pPr>
      <w:overflowPunct/>
      <w:autoSpaceDE/>
      <w:autoSpaceDN/>
      <w:adjustRightInd/>
      <w:spacing w:before="240"/>
      <w:jc w:val="center"/>
      <w:textAlignment w:val="auto"/>
    </w:pPr>
    <w:rPr>
      <w:sz w:val="2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tu.int/pub/R-RES-R.2-8-2019"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ladson@hwglaw.com" TargetMode="External"/><Relationship Id="rId5" Type="http://schemas.openxmlformats.org/officeDocument/2006/relationships/numbering" Target="numbering.xml"/><Relationship Id="rId15" Type="http://schemas.openxmlformats.org/officeDocument/2006/relationships/hyperlink" Target="http://www.itu.int/pub/R-RES-R.2-8-2019"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tu.int/pub/R-RES-R.2-8-2019"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itu.int/md/R00-CA-CIR-0251/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2.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D01FBDD-59E0-4C19-98B2-6AEB753D9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727</Words>
  <Characters>4145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2</cp:revision>
  <dcterms:created xsi:type="dcterms:W3CDTF">2021-02-27T20:33:00Z</dcterms:created>
  <dcterms:modified xsi:type="dcterms:W3CDTF">2021-02-27T20:33:00Z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