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FD154" w14:textId="77777777" w:rsidR="006561A1" w:rsidRDefault="006561A1" w:rsidP="009B6CC7">
      <w:pPr>
        <w:pStyle w:val="RecNo"/>
        <w:rPr>
          <w:lang w:val="en-US"/>
        </w:rPr>
      </w:pPr>
    </w:p>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6561A1" w:rsidRPr="006561A1" w14:paraId="593A3F41" w14:textId="77777777" w:rsidTr="00737CA4">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314519B" w14:textId="77777777" w:rsidR="006561A1" w:rsidRPr="006561A1" w:rsidRDefault="006561A1" w:rsidP="006561A1">
            <w:pPr>
              <w:tabs>
                <w:tab w:val="center" w:pos="4680"/>
              </w:tabs>
              <w:suppressAutoHyphens/>
              <w:spacing w:before="0"/>
              <w:jc w:val="center"/>
              <w:rPr>
                <w:b/>
                <w:spacing w:val="-3"/>
                <w:szCs w:val="24"/>
                <w:lang w:val="en-GB"/>
              </w:rPr>
            </w:pPr>
            <w:r w:rsidRPr="006561A1">
              <w:rPr>
                <w:b/>
                <w:spacing w:val="-3"/>
                <w:szCs w:val="24"/>
                <w:lang w:val="en-GB"/>
              </w:rPr>
              <w:t>U.S. Radiocommunications Sector</w:t>
            </w:r>
          </w:p>
          <w:p w14:paraId="2D8B6F51" w14:textId="3F052D9D" w:rsidR="006561A1" w:rsidRPr="006561A1" w:rsidRDefault="00E633CB" w:rsidP="006561A1">
            <w:pPr>
              <w:keepNext/>
              <w:keepLines/>
              <w:spacing w:before="0" w:after="120"/>
              <w:jc w:val="center"/>
              <w:rPr>
                <w:b/>
                <w:spacing w:val="-3"/>
                <w:szCs w:val="24"/>
                <w:lang w:val="en-GB"/>
              </w:rPr>
            </w:pPr>
            <w:r>
              <w:rPr>
                <w:b/>
                <w:spacing w:val="-3"/>
                <w:szCs w:val="24"/>
                <w:lang w:val="en-GB"/>
              </w:rPr>
              <w:t>F</w:t>
            </w:r>
            <w:r w:rsidR="004B2C8D">
              <w:rPr>
                <w:b/>
                <w:spacing w:val="-3"/>
                <w:szCs w:val="24"/>
                <w:lang w:val="en-GB"/>
              </w:rPr>
              <w:t>act Sheet</w:t>
            </w:r>
          </w:p>
        </w:tc>
      </w:tr>
      <w:tr w:rsidR="006561A1" w:rsidRPr="006561A1" w14:paraId="0E66CEE7" w14:textId="77777777" w:rsidTr="00737CA4">
        <w:trPr>
          <w:trHeight w:val="951"/>
        </w:trPr>
        <w:tc>
          <w:tcPr>
            <w:tcW w:w="3984" w:type="dxa"/>
            <w:tcBorders>
              <w:left w:val="double" w:sz="6" w:space="0" w:color="auto"/>
            </w:tcBorders>
          </w:tcPr>
          <w:p w14:paraId="2A998FBC" w14:textId="77777777" w:rsidR="006561A1" w:rsidRPr="006561A1" w:rsidRDefault="006561A1" w:rsidP="006561A1">
            <w:pPr>
              <w:tabs>
                <w:tab w:val="clear" w:pos="794"/>
                <w:tab w:val="clear" w:pos="1191"/>
                <w:tab w:val="clear" w:pos="1588"/>
                <w:tab w:val="clear" w:pos="1985"/>
                <w:tab w:val="left" w:pos="1134"/>
                <w:tab w:val="left" w:pos="1871"/>
                <w:tab w:val="left" w:pos="2268"/>
              </w:tabs>
              <w:spacing w:after="120"/>
              <w:ind w:left="900" w:right="144" w:hanging="756"/>
              <w:jc w:val="left"/>
              <w:rPr>
                <w:lang w:val="en-GB"/>
              </w:rPr>
            </w:pPr>
            <w:r w:rsidRPr="006561A1">
              <w:rPr>
                <w:b/>
                <w:lang w:val="en-GB"/>
              </w:rPr>
              <w:t>Working Party:</w:t>
            </w:r>
            <w:r w:rsidRPr="006561A1">
              <w:rPr>
                <w:lang w:val="en-GB"/>
              </w:rPr>
              <w:t xml:space="preserve">  ITU-R WP 5B</w:t>
            </w:r>
          </w:p>
        </w:tc>
        <w:tc>
          <w:tcPr>
            <w:tcW w:w="5409" w:type="dxa"/>
            <w:tcBorders>
              <w:right w:val="double" w:sz="6" w:space="0" w:color="auto"/>
            </w:tcBorders>
          </w:tcPr>
          <w:p w14:paraId="602BE115" w14:textId="1E4B6E61" w:rsidR="006561A1" w:rsidRPr="006561A1" w:rsidRDefault="006561A1" w:rsidP="006561A1">
            <w:pPr>
              <w:tabs>
                <w:tab w:val="clear" w:pos="794"/>
                <w:tab w:val="clear" w:pos="1191"/>
                <w:tab w:val="clear" w:pos="1588"/>
                <w:tab w:val="clear" w:pos="1985"/>
                <w:tab w:val="left" w:pos="1134"/>
                <w:tab w:val="left" w:pos="1871"/>
                <w:tab w:val="left" w:pos="2268"/>
              </w:tabs>
              <w:spacing w:after="120"/>
              <w:ind w:left="144" w:right="144"/>
              <w:jc w:val="left"/>
              <w:rPr>
                <w:lang w:val="en-GB"/>
              </w:rPr>
            </w:pPr>
            <w:r w:rsidRPr="006561A1">
              <w:rPr>
                <w:b/>
                <w:lang w:val="en-GB"/>
              </w:rPr>
              <w:t>Document No:</w:t>
            </w:r>
            <w:r w:rsidRPr="006561A1">
              <w:rPr>
                <w:lang w:val="en-GB"/>
              </w:rPr>
              <w:t xml:space="preserve">  USWP5B26-</w:t>
            </w:r>
            <w:r w:rsidR="00A73C07">
              <w:rPr>
                <w:lang w:val="en-GB"/>
              </w:rPr>
              <w:t>24</w:t>
            </w:r>
          </w:p>
        </w:tc>
      </w:tr>
      <w:tr w:rsidR="006561A1" w:rsidRPr="006561A1" w14:paraId="03A9BBD4" w14:textId="77777777" w:rsidTr="00737CA4">
        <w:trPr>
          <w:trHeight w:val="378"/>
        </w:trPr>
        <w:tc>
          <w:tcPr>
            <w:tcW w:w="3984" w:type="dxa"/>
            <w:tcBorders>
              <w:left w:val="double" w:sz="6" w:space="0" w:color="auto"/>
            </w:tcBorders>
          </w:tcPr>
          <w:p w14:paraId="191C3974" w14:textId="77777777" w:rsidR="006561A1" w:rsidRPr="006561A1" w:rsidRDefault="006561A1" w:rsidP="006561A1">
            <w:pPr>
              <w:tabs>
                <w:tab w:val="clear" w:pos="794"/>
                <w:tab w:val="clear" w:pos="1191"/>
                <w:tab w:val="clear" w:pos="1588"/>
                <w:tab w:val="clear" w:pos="1985"/>
                <w:tab w:val="left" w:pos="1134"/>
                <w:tab w:val="left" w:pos="1871"/>
                <w:tab w:val="left" w:pos="2268"/>
              </w:tabs>
              <w:ind w:left="144" w:right="144"/>
              <w:jc w:val="left"/>
              <w:rPr>
                <w:lang w:val="en-GB"/>
              </w:rPr>
            </w:pPr>
            <w:r w:rsidRPr="006561A1">
              <w:rPr>
                <w:b/>
                <w:lang w:val="en-GB"/>
              </w:rPr>
              <w:t xml:space="preserve">Ref:  </w:t>
            </w:r>
            <w:r w:rsidRPr="006561A1">
              <w:rPr>
                <w:bCs/>
                <w:lang w:val="en-GB"/>
              </w:rPr>
              <w:t>AI 1.4 of WRC-23 (Resolution 247)</w:t>
            </w:r>
          </w:p>
        </w:tc>
        <w:tc>
          <w:tcPr>
            <w:tcW w:w="5409" w:type="dxa"/>
            <w:tcBorders>
              <w:right w:val="double" w:sz="6" w:space="0" w:color="auto"/>
            </w:tcBorders>
          </w:tcPr>
          <w:p w14:paraId="6AD4E032" w14:textId="33D77E43" w:rsidR="006561A1" w:rsidRPr="006561A1" w:rsidRDefault="006561A1" w:rsidP="006561A1">
            <w:pPr>
              <w:tabs>
                <w:tab w:val="clear" w:pos="794"/>
                <w:tab w:val="clear" w:pos="1191"/>
                <w:tab w:val="clear" w:pos="1588"/>
                <w:tab w:val="clear" w:pos="1985"/>
                <w:tab w:val="left" w:pos="162"/>
                <w:tab w:val="left" w:pos="1134"/>
                <w:tab w:val="left" w:pos="1871"/>
                <w:tab w:val="left" w:pos="2268"/>
              </w:tabs>
              <w:ind w:left="612" w:right="144" w:hanging="468"/>
              <w:jc w:val="left"/>
              <w:rPr>
                <w:lang w:val="en-GB"/>
              </w:rPr>
            </w:pPr>
            <w:r w:rsidRPr="006561A1">
              <w:rPr>
                <w:b/>
                <w:lang w:val="en-GB"/>
              </w:rPr>
              <w:t xml:space="preserve">Date: </w:t>
            </w:r>
            <w:r w:rsidRPr="006561A1">
              <w:rPr>
                <w:bCs/>
                <w:lang w:val="en-GB"/>
              </w:rPr>
              <w:t xml:space="preserve">9 </w:t>
            </w:r>
            <w:r w:rsidR="004B2C8D">
              <w:rPr>
                <w:lang w:val="en-GB"/>
              </w:rPr>
              <w:t>March</w:t>
            </w:r>
            <w:r w:rsidRPr="006561A1">
              <w:rPr>
                <w:lang w:val="en-GB"/>
              </w:rPr>
              <w:t xml:space="preserve"> 2021</w:t>
            </w:r>
          </w:p>
        </w:tc>
      </w:tr>
      <w:tr w:rsidR="006561A1" w:rsidRPr="006561A1" w14:paraId="48BA9AD3" w14:textId="77777777" w:rsidTr="00737CA4">
        <w:trPr>
          <w:trHeight w:val="459"/>
        </w:trPr>
        <w:tc>
          <w:tcPr>
            <w:tcW w:w="9393" w:type="dxa"/>
            <w:gridSpan w:val="2"/>
            <w:tcBorders>
              <w:left w:val="double" w:sz="6" w:space="0" w:color="auto"/>
              <w:right w:val="double" w:sz="6" w:space="0" w:color="auto"/>
            </w:tcBorders>
          </w:tcPr>
          <w:p w14:paraId="21976997" w14:textId="77777777" w:rsidR="006561A1" w:rsidRPr="006561A1" w:rsidRDefault="006561A1" w:rsidP="006561A1">
            <w:pPr>
              <w:tabs>
                <w:tab w:val="clear" w:pos="794"/>
                <w:tab w:val="clear" w:pos="1191"/>
                <w:tab w:val="clear" w:pos="1588"/>
                <w:tab w:val="clear" w:pos="1985"/>
                <w:tab w:val="left" w:pos="1134"/>
                <w:tab w:val="left" w:pos="1871"/>
                <w:tab w:val="left" w:pos="2268"/>
              </w:tabs>
              <w:jc w:val="left"/>
              <w:rPr>
                <w:lang w:val="en-GB" w:eastAsia="zh-CN"/>
              </w:rPr>
            </w:pPr>
            <w:r w:rsidRPr="006561A1">
              <w:rPr>
                <w:b/>
                <w:szCs w:val="24"/>
                <w:lang w:val="en-GB"/>
              </w:rPr>
              <w:t xml:space="preserve">Document Title: </w:t>
            </w:r>
            <w:r w:rsidRPr="006561A1">
              <w:rPr>
                <w:bCs/>
                <w:szCs w:val="24"/>
                <w:lang w:val="en-GB"/>
              </w:rPr>
              <w:t>W</w:t>
            </w:r>
            <w:r w:rsidRPr="006561A1">
              <w:rPr>
                <w:lang w:val="en-GB"/>
              </w:rPr>
              <w:t>orking document toward PDN</w:t>
            </w:r>
            <w:r w:rsidRPr="006561A1">
              <w:rPr>
                <w:szCs w:val="24"/>
                <w:lang w:val="en-GB"/>
              </w:rPr>
              <w:t xml:space="preserve"> Recommendation ITU-R M.[AMS-CHARACTERISTICS 1750-1850 MHz]</w:t>
            </w:r>
          </w:p>
        </w:tc>
      </w:tr>
      <w:tr w:rsidR="006561A1" w:rsidRPr="006561A1" w14:paraId="0ACE0F33" w14:textId="77777777" w:rsidTr="00737CA4">
        <w:trPr>
          <w:trHeight w:val="1960"/>
        </w:trPr>
        <w:tc>
          <w:tcPr>
            <w:tcW w:w="3984" w:type="dxa"/>
            <w:tcBorders>
              <w:left w:val="double" w:sz="6" w:space="0" w:color="auto"/>
            </w:tcBorders>
          </w:tcPr>
          <w:p w14:paraId="39D269BE" w14:textId="77777777" w:rsidR="006561A1" w:rsidRPr="006561A1" w:rsidRDefault="006561A1" w:rsidP="006561A1">
            <w:pPr>
              <w:ind w:right="144"/>
              <w:jc w:val="left"/>
              <w:rPr>
                <w:b/>
                <w:szCs w:val="24"/>
                <w:lang w:val="en-GB"/>
              </w:rPr>
            </w:pPr>
            <w:r w:rsidRPr="006561A1">
              <w:rPr>
                <w:b/>
                <w:szCs w:val="24"/>
                <w:lang w:val="en-GB"/>
              </w:rPr>
              <w:t>Author(s)/Contributors(s):</w:t>
            </w:r>
          </w:p>
          <w:p w14:paraId="582F76BD" w14:textId="77777777" w:rsidR="006561A1" w:rsidRPr="006561A1" w:rsidRDefault="006561A1" w:rsidP="006561A1">
            <w:pPr>
              <w:spacing w:before="0"/>
              <w:ind w:right="144"/>
              <w:jc w:val="left"/>
              <w:rPr>
                <w:bCs/>
                <w:iCs/>
                <w:szCs w:val="24"/>
                <w:lang w:val="en-US"/>
              </w:rPr>
            </w:pPr>
          </w:p>
          <w:p w14:paraId="2FEB0CE6"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757"/>
              <w:jc w:val="left"/>
              <w:rPr>
                <w:lang w:val="en-GB"/>
              </w:rPr>
            </w:pPr>
            <w:r w:rsidRPr="006561A1">
              <w:rPr>
                <w:lang w:val="en-GB"/>
              </w:rPr>
              <w:t>Andrew Meadows</w:t>
            </w:r>
          </w:p>
          <w:p w14:paraId="675A9E08"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757"/>
              <w:jc w:val="left"/>
              <w:rPr>
                <w:lang w:val="en-GB"/>
              </w:rPr>
            </w:pPr>
            <w:r w:rsidRPr="006561A1">
              <w:rPr>
                <w:lang w:val="en-GB"/>
              </w:rPr>
              <w:t>AFSMO</w:t>
            </w:r>
          </w:p>
          <w:p w14:paraId="1A6D87E1"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757"/>
              <w:jc w:val="left"/>
              <w:rPr>
                <w:bCs/>
                <w:iCs/>
                <w:szCs w:val="24"/>
                <w:lang w:val="en-US"/>
              </w:rPr>
            </w:pPr>
            <w:r w:rsidRPr="006561A1">
              <w:rPr>
                <w:lang w:val="en-GB"/>
              </w:rPr>
              <w:t xml:space="preserve">   </w:t>
            </w:r>
          </w:p>
          <w:p w14:paraId="77027696" w14:textId="77777777" w:rsidR="006561A1" w:rsidRPr="006561A1" w:rsidRDefault="006561A1" w:rsidP="006561A1">
            <w:pPr>
              <w:spacing w:before="0"/>
              <w:ind w:right="144"/>
              <w:jc w:val="left"/>
              <w:rPr>
                <w:bCs/>
                <w:iCs/>
                <w:szCs w:val="24"/>
                <w:lang w:val="en-US"/>
              </w:rPr>
            </w:pPr>
            <w:r w:rsidRPr="006561A1">
              <w:rPr>
                <w:bCs/>
                <w:iCs/>
                <w:szCs w:val="24"/>
                <w:lang w:val="en-US"/>
              </w:rPr>
              <w:t>Dominic Nguyen</w:t>
            </w:r>
          </w:p>
          <w:p w14:paraId="348C4D02" w14:textId="77777777" w:rsidR="006561A1" w:rsidRPr="006561A1" w:rsidRDefault="006561A1" w:rsidP="006561A1">
            <w:pPr>
              <w:spacing w:before="0"/>
              <w:ind w:right="144"/>
              <w:jc w:val="left"/>
              <w:rPr>
                <w:bCs/>
                <w:iCs/>
                <w:szCs w:val="24"/>
                <w:lang w:val="en-US"/>
              </w:rPr>
            </w:pPr>
            <w:r w:rsidRPr="006561A1">
              <w:rPr>
                <w:bCs/>
                <w:iCs/>
                <w:szCs w:val="24"/>
                <w:lang w:val="en-US"/>
              </w:rPr>
              <w:t>eSimplicity for AFSMO</w:t>
            </w:r>
          </w:p>
          <w:p w14:paraId="05730A97" w14:textId="77777777" w:rsidR="006561A1" w:rsidRPr="006561A1" w:rsidRDefault="006561A1" w:rsidP="006561A1">
            <w:pPr>
              <w:spacing w:before="0"/>
              <w:ind w:right="144"/>
              <w:jc w:val="left"/>
              <w:rPr>
                <w:bCs/>
                <w:iCs/>
                <w:szCs w:val="24"/>
                <w:lang w:val="en-US"/>
              </w:rPr>
            </w:pPr>
          </w:p>
          <w:p w14:paraId="2969F390"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rPr>
                <w:bCs/>
                <w:color w:val="000000"/>
                <w:szCs w:val="24"/>
                <w:lang w:val="en-GB"/>
              </w:rPr>
            </w:pPr>
            <w:r w:rsidRPr="006561A1">
              <w:rPr>
                <w:bCs/>
                <w:color w:val="000000"/>
                <w:szCs w:val="24"/>
                <w:lang w:val="en-GB"/>
              </w:rPr>
              <w:t>Kellen Gibson</w:t>
            </w:r>
          </w:p>
          <w:p w14:paraId="60B19156"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rPr>
                <w:bCs/>
                <w:color w:val="000000"/>
                <w:szCs w:val="24"/>
                <w:lang w:val="en-GB"/>
              </w:rPr>
            </w:pPr>
            <w:r w:rsidRPr="006561A1">
              <w:rPr>
                <w:bCs/>
                <w:color w:val="000000"/>
                <w:szCs w:val="24"/>
                <w:lang w:val="en-US"/>
              </w:rPr>
              <w:t>DSO</w:t>
            </w:r>
          </w:p>
          <w:p w14:paraId="172168A9"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rPr>
                <w:bCs/>
                <w:iCs/>
                <w:szCs w:val="24"/>
                <w:lang w:val="en-US"/>
              </w:rPr>
            </w:pPr>
          </w:p>
          <w:p w14:paraId="77B8DBC1"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rPr>
                <w:bCs/>
                <w:iCs/>
                <w:szCs w:val="24"/>
                <w:lang w:val="en-US"/>
              </w:rPr>
            </w:pPr>
            <w:r w:rsidRPr="006561A1">
              <w:rPr>
                <w:bCs/>
                <w:iCs/>
                <w:szCs w:val="24"/>
                <w:lang w:val="en-US"/>
              </w:rPr>
              <w:t>John Ashley</w:t>
            </w:r>
          </w:p>
          <w:p w14:paraId="09D37C71"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rPr>
                <w:bCs/>
                <w:iCs/>
                <w:szCs w:val="24"/>
                <w:lang w:val="en-US"/>
              </w:rPr>
            </w:pPr>
            <w:r w:rsidRPr="006561A1">
              <w:rPr>
                <w:bCs/>
                <w:iCs/>
                <w:szCs w:val="24"/>
                <w:lang w:val="en-US"/>
              </w:rPr>
              <w:t>MITRE for DSO</w:t>
            </w:r>
          </w:p>
          <w:p w14:paraId="1159C250" w14:textId="77777777" w:rsidR="006561A1" w:rsidRPr="006561A1" w:rsidRDefault="006561A1" w:rsidP="006561A1">
            <w:pPr>
              <w:spacing w:before="0"/>
              <w:ind w:right="144"/>
              <w:jc w:val="left"/>
              <w:rPr>
                <w:bCs/>
                <w:iCs/>
                <w:lang w:val="en-GB"/>
              </w:rPr>
            </w:pPr>
          </w:p>
        </w:tc>
        <w:tc>
          <w:tcPr>
            <w:tcW w:w="5409" w:type="dxa"/>
            <w:tcBorders>
              <w:right w:val="double" w:sz="6" w:space="0" w:color="auto"/>
            </w:tcBorders>
          </w:tcPr>
          <w:p w14:paraId="3B802093"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rPr>
                <w:bCs/>
                <w:color w:val="000000"/>
                <w:szCs w:val="24"/>
              </w:rPr>
            </w:pPr>
          </w:p>
          <w:p w14:paraId="3D6E7301"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rPr>
                <w:bCs/>
                <w:szCs w:val="24"/>
              </w:rPr>
            </w:pPr>
          </w:p>
          <w:p w14:paraId="513ED1C4"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195"/>
              <w:jc w:val="left"/>
              <w:rPr>
                <w:sz w:val="22"/>
                <w:lang w:val="en-US"/>
              </w:rPr>
            </w:pPr>
            <w:r w:rsidRPr="006561A1">
              <w:rPr>
                <w:bCs/>
                <w:color w:val="000000"/>
                <w:szCs w:val="24"/>
              </w:rPr>
              <w:t xml:space="preserve">Phone: </w:t>
            </w:r>
            <w:r w:rsidRPr="006561A1">
              <w:rPr>
                <w:lang w:val="en-GB"/>
              </w:rPr>
              <w:t>334-467-4720</w:t>
            </w:r>
          </w:p>
          <w:p w14:paraId="72023553"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195"/>
              <w:jc w:val="left"/>
              <w:rPr>
                <w:color w:val="0000FF"/>
                <w:szCs w:val="24"/>
                <w:u w:val="single"/>
                <w:lang w:val="en-GB"/>
              </w:rPr>
            </w:pPr>
            <w:r w:rsidRPr="006561A1">
              <w:rPr>
                <w:bCs/>
                <w:color w:val="000000"/>
                <w:szCs w:val="24"/>
              </w:rPr>
              <w:t xml:space="preserve">E-mail: </w:t>
            </w:r>
            <w:r w:rsidRPr="006561A1">
              <w:rPr>
                <w:color w:val="0000FF"/>
                <w:szCs w:val="24"/>
                <w:u w:val="single"/>
                <w:lang w:val="en-GB"/>
              </w:rPr>
              <w:t>andrew.meadows.1@us.af.mil</w:t>
            </w:r>
          </w:p>
          <w:p w14:paraId="59C4AB49"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jc w:val="left"/>
              <w:rPr>
                <w:bCs/>
                <w:szCs w:val="24"/>
                <w:lang w:val="en-GB"/>
              </w:rPr>
            </w:pPr>
          </w:p>
          <w:p w14:paraId="68EBEC5A"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jc w:val="left"/>
              <w:rPr>
                <w:bCs/>
                <w:szCs w:val="24"/>
                <w:lang w:val="en-US"/>
              </w:rPr>
            </w:pPr>
            <w:r w:rsidRPr="006561A1">
              <w:rPr>
                <w:bCs/>
                <w:szCs w:val="24"/>
                <w:lang w:val="en-GB"/>
              </w:rPr>
              <w:t>Phone: 703-606-7396</w:t>
            </w:r>
          </w:p>
          <w:p w14:paraId="3DD73AEC"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rPr>
                <w:color w:val="000000"/>
              </w:rPr>
            </w:pPr>
            <w:r w:rsidRPr="006561A1">
              <w:rPr>
                <w:bCs/>
                <w:szCs w:val="24"/>
                <w:lang w:val="en-GB"/>
              </w:rPr>
              <w:t xml:space="preserve">E-mail: </w:t>
            </w:r>
            <w:hyperlink r:id="rId8" w:history="1">
              <w:r w:rsidRPr="006561A1">
                <w:rPr>
                  <w:bCs/>
                  <w:color w:val="0000FF"/>
                  <w:szCs w:val="24"/>
                  <w:u w:val="single"/>
                  <w:lang w:val="en-GB"/>
                </w:rPr>
                <w:t>dominic.nguyen@esimplicity.com</w:t>
              </w:r>
            </w:hyperlink>
          </w:p>
          <w:p w14:paraId="04FC3DBD"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rPr>
                <w:bCs/>
                <w:color w:val="000000"/>
                <w:szCs w:val="24"/>
              </w:rPr>
            </w:pPr>
          </w:p>
          <w:p w14:paraId="5BD93282"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rPr>
                <w:bCs/>
                <w:color w:val="000000"/>
                <w:szCs w:val="24"/>
                <w:lang w:val="en-GB"/>
              </w:rPr>
            </w:pPr>
            <w:r w:rsidRPr="006561A1">
              <w:rPr>
                <w:bCs/>
                <w:color w:val="000000"/>
                <w:szCs w:val="24"/>
                <w:lang w:val="en-GB"/>
              </w:rPr>
              <w:t xml:space="preserve">Phone: 301-225-3794   </w:t>
            </w:r>
          </w:p>
          <w:p w14:paraId="36737D91"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rPr>
                <w:bCs/>
                <w:color w:val="000000"/>
                <w:szCs w:val="24"/>
                <w:lang w:val="en-GB"/>
              </w:rPr>
            </w:pPr>
            <w:r w:rsidRPr="006561A1">
              <w:rPr>
                <w:bCs/>
                <w:color w:val="000000"/>
                <w:szCs w:val="24"/>
                <w:lang w:val="en-GB"/>
              </w:rPr>
              <w:t xml:space="preserve">E-mail: </w:t>
            </w:r>
            <w:hyperlink r:id="rId9" w:history="1">
              <w:r w:rsidRPr="006561A1">
                <w:rPr>
                  <w:bCs/>
                  <w:color w:val="0000FF"/>
                  <w:szCs w:val="24"/>
                  <w:u w:val="single"/>
                  <w:lang w:val="en-GB"/>
                </w:rPr>
                <w:t>kellen.k.gibson.civ@mail.mil</w:t>
              </w:r>
            </w:hyperlink>
            <w:r w:rsidRPr="006561A1">
              <w:rPr>
                <w:bCs/>
                <w:color w:val="000000"/>
                <w:szCs w:val="24"/>
                <w:lang w:val="en-GB"/>
              </w:rPr>
              <w:t xml:space="preserve"> </w:t>
            </w:r>
          </w:p>
          <w:p w14:paraId="07A50370"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rPr>
                <w:bCs/>
                <w:color w:val="000000"/>
                <w:szCs w:val="24"/>
                <w:lang w:val="en-GB"/>
              </w:rPr>
            </w:pPr>
            <w:r w:rsidRPr="006561A1">
              <w:rPr>
                <w:bCs/>
                <w:color w:val="000000"/>
                <w:szCs w:val="24"/>
                <w:lang w:val="en-GB"/>
              </w:rPr>
              <w:t xml:space="preserve">  </w:t>
            </w:r>
          </w:p>
          <w:p w14:paraId="60819868"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textAlignment w:val="auto"/>
              <w:rPr>
                <w:bCs/>
                <w:color w:val="000000"/>
                <w:szCs w:val="24"/>
                <w:lang w:val="en-GB" w:eastAsia="zh-CN"/>
              </w:rPr>
            </w:pPr>
            <w:r w:rsidRPr="006561A1">
              <w:rPr>
                <w:bCs/>
                <w:color w:val="000000"/>
                <w:szCs w:val="24"/>
                <w:lang w:val="en-GB" w:eastAsia="zh-CN"/>
              </w:rPr>
              <w:t xml:space="preserve">Phone: </w:t>
            </w:r>
            <w:r w:rsidRPr="006561A1">
              <w:rPr>
                <w:szCs w:val="24"/>
                <w:lang w:val="en-GB"/>
              </w:rPr>
              <w:t>703-983-6544</w:t>
            </w:r>
          </w:p>
          <w:p w14:paraId="66C0BAE0"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0"/>
              <w:ind w:right="144"/>
              <w:jc w:val="left"/>
              <w:textAlignment w:val="auto"/>
              <w:rPr>
                <w:rFonts w:eastAsia="MS Mincho"/>
                <w:bCs/>
                <w:color w:val="0000FF"/>
                <w:szCs w:val="24"/>
                <w:u w:val="single"/>
                <w:lang w:val="en-GB" w:eastAsia="zh-CN"/>
              </w:rPr>
            </w:pPr>
            <w:r w:rsidRPr="006561A1">
              <w:rPr>
                <w:bCs/>
                <w:color w:val="000000"/>
                <w:szCs w:val="24"/>
                <w:lang w:val="en-GB" w:eastAsia="zh-CN"/>
              </w:rPr>
              <w:t xml:space="preserve">E-mail: </w:t>
            </w:r>
            <w:hyperlink r:id="rId10" w:history="1">
              <w:r w:rsidRPr="006561A1">
                <w:rPr>
                  <w:rFonts w:eastAsia="MS Mincho"/>
                  <w:bCs/>
                  <w:color w:val="0000FF"/>
                  <w:szCs w:val="24"/>
                  <w:u w:val="single"/>
                  <w:lang w:val="en-GB" w:eastAsia="zh-CN"/>
                </w:rPr>
                <w:t>jashley@mitre.org</w:t>
              </w:r>
            </w:hyperlink>
          </w:p>
        </w:tc>
      </w:tr>
      <w:tr w:rsidR="006561A1" w:rsidRPr="006561A1" w14:paraId="468E3DD1" w14:textId="77777777" w:rsidTr="00737CA4">
        <w:trPr>
          <w:trHeight w:val="810"/>
        </w:trPr>
        <w:tc>
          <w:tcPr>
            <w:tcW w:w="9393" w:type="dxa"/>
            <w:gridSpan w:val="2"/>
            <w:tcBorders>
              <w:left w:val="double" w:sz="6" w:space="0" w:color="auto"/>
              <w:right w:val="double" w:sz="6" w:space="0" w:color="auto"/>
            </w:tcBorders>
          </w:tcPr>
          <w:p w14:paraId="1E29D99E"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240"/>
              <w:jc w:val="left"/>
              <w:rPr>
                <w:lang w:val="en-GB"/>
              </w:rPr>
            </w:pPr>
            <w:r w:rsidRPr="006561A1">
              <w:rPr>
                <w:b/>
                <w:szCs w:val="24"/>
                <w:lang w:val="en-GB"/>
              </w:rPr>
              <w:t xml:space="preserve">Purpose: </w:t>
            </w:r>
            <w:r w:rsidRPr="006561A1">
              <w:rPr>
                <w:lang w:val="en-GB"/>
              </w:rPr>
              <w:t xml:space="preserve">To initiate work towards developing sharing characteristics for AI 1.4 studies resulting in a new </w:t>
            </w:r>
            <w:r w:rsidRPr="006561A1">
              <w:rPr>
                <w:szCs w:val="24"/>
                <w:lang w:val="en-GB"/>
              </w:rPr>
              <w:t>Recommendation ITU-R M.[AMS-CHARACTERISTICS_1750-1850 MHz].</w:t>
            </w:r>
          </w:p>
        </w:tc>
      </w:tr>
      <w:tr w:rsidR="006561A1" w:rsidRPr="006561A1" w14:paraId="5CB497D6" w14:textId="77777777" w:rsidTr="00737CA4">
        <w:trPr>
          <w:trHeight w:val="1380"/>
        </w:trPr>
        <w:tc>
          <w:tcPr>
            <w:tcW w:w="9393" w:type="dxa"/>
            <w:gridSpan w:val="2"/>
            <w:tcBorders>
              <w:left w:val="double" w:sz="6" w:space="0" w:color="auto"/>
              <w:right w:val="double" w:sz="6" w:space="0" w:color="auto"/>
            </w:tcBorders>
          </w:tcPr>
          <w:p w14:paraId="59E65656" w14:textId="77777777" w:rsidR="006561A1" w:rsidRPr="006561A1" w:rsidRDefault="006561A1" w:rsidP="006561A1">
            <w:pPr>
              <w:tabs>
                <w:tab w:val="left" w:pos="1134"/>
                <w:tab w:val="left" w:pos="1871"/>
                <w:tab w:val="left" w:pos="2268"/>
              </w:tabs>
              <w:suppressAutoHyphens/>
              <w:jc w:val="left"/>
              <w:rPr>
                <w:lang w:val="en-GB"/>
              </w:rPr>
            </w:pPr>
            <w:r w:rsidRPr="006561A1">
              <w:rPr>
                <w:b/>
                <w:lang w:val="en-GB"/>
              </w:rPr>
              <w:t>Abstract:</w:t>
            </w:r>
            <w:r w:rsidRPr="006561A1">
              <w:rPr>
                <w:bCs/>
                <w:lang w:val="en-GB"/>
              </w:rPr>
              <w:t xml:space="preserve">  </w:t>
            </w:r>
            <w:r w:rsidRPr="006561A1">
              <w:rPr>
                <w:lang w:val="en-GB"/>
              </w:rPr>
              <w:t xml:space="preserve"> </w:t>
            </w:r>
          </w:p>
          <w:p w14:paraId="748B1228" w14:textId="77777777" w:rsidR="006561A1" w:rsidRPr="006561A1" w:rsidRDefault="006561A1" w:rsidP="006561A1">
            <w:pPr>
              <w:tabs>
                <w:tab w:val="clear" w:pos="794"/>
                <w:tab w:val="clear" w:pos="1191"/>
                <w:tab w:val="clear" w:pos="1588"/>
                <w:tab w:val="clear" w:pos="1985"/>
                <w:tab w:val="left" w:pos="1134"/>
                <w:tab w:val="left" w:pos="1871"/>
                <w:tab w:val="left" w:pos="2268"/>
              </w:tabs>
              <w:jc w:val="left"/>
              <w:rPr>
                <w:szCs w:val="24"/>
                <w:lang w:val="en-GB"/>
              </w:rPr>
            </w:pPr>
            <w:r w:rsidRPr="006561A1">
              <w:rPr>
                <w:szCs w:val="24"/>
                <w:lang w:val="en-GB"/>
              </w:rPr>
              <w:t xml:space="preserve">WRC-19 approved AI 1.4 for the WRC-23 agenda, which is to conduct sharing studies between High Altitude Platform Stations as IMT Base Stations (HIBS) and existing services in </w:t>
            </w:r>
            <w:proofErr w:type="gramStart"/>
            <w:r w:rsidRPr="006561A1">
              <w:rPr>
                <w:szCs w:val="24"/>
                <w:lang w:val="en-GB"/>
              </w:rPr>
              <w:t>a number of</w:t>
            </w:r>
            <w:proofErr w:type="gramEnd"/>
            <w:r w:rsidRPr="006561A1">
              <w:rPr>
                <w:szCs w:val="24"/>
                <w:lang w:val="en-GB"/>
              </w:rPr>
              <w:t xml:space="preserve"> frequency bands. Among the frequency bands under study for WRC-23 AI 1.4, there are no ITU-R Recommendations available for Aeronautical Mobile Services in band on 1750-1850 MHz. </w:t>
            </w:r>
          </w:p>
          <w:p w14:paraId="16447E79" w14:textId="10E75807" w:rsidR="006561A1" w:rsidRPr="006561A1" w:rsidRDefault="006561A1" w:rsidP="006561A1">
            <w:pPr>
              <w:tabs>
                <w:tab w:val="clear" w:pos="794"/>
                <w:tab w:val="clear" w:pos="1191"/>
                <w:tab w:val="clear" w:pos="1588"/>
                <w:tab w:val="clear" w:pos="1985"/>
                <w:tab w:val="left" w:pos="1134"/>
                <w:tab w:val="left" w:pos="1871"/>
                <w:tab w:val="left" w:pos="2268"/>
              </w:tabs>
              <w:spacing w:before="0"/>
              <w:jc w:val="left"/>
              <w:rPr>
                <w:bCs/>
                <w:lang w:val="en-GB"/>
              </w:rPr>
            </w:pPr>
            <w:r w:rsidRPr="006561A1">
              <w:rPr>
                <w:szCs w:val="24"/>
                <w:lang w:val="en-GB"/>
              </w:rPr>
              <w:t xml:space="preserve">This contribution initiates the effort on developing a </w:t>
            </w:r>
            <w:r w:rsidRPr="006561A1">
              <w:rPr>
                <w:lang w:val="en-GB"/>
              </w:rPr>
              <w:t>working document toward PDN</w:t>
            </w:r>
            <w:r w:rsidRPr="006561A1">
              <w:rPr>
                <w:b/>
                <w:bCs/>
                <w:lang w:val="en-GB"/>
              </w:rPr>
              <w:t xml:space="preserve"> </w:t>
            </w:r>
            <w:r w:rsidRPr="006561A1">
              <w:rPr>
                <w:szCs w:val="24"/>
                <w:lang w:val="en-GB"/>
              </w:rPr>
              <w:t xml:space="preserve">Recommendation ITU-R </w:t>
            </w:r>
            <w:proofErr w:type="gramStart"/>
            <w:r w:rsidRPr="006561A1">
              <w:rPr>
                <w:szCs w:val="24"/>
                <w:lang w:val="en-GB"/>
              </w:rPr>
              <w:t>M.[</w:t>
            </w:r>
            <w:proofErr w:type="gramEnd"/>
            <w:r w:rsidRPr="006561A1">
              <w:rPr>
                <w:szCs w:val="24"/>
                <w:lang w:val="en-GB"/>
              </w:rPr>
              <w:t>AMS-CHARACTERISTICS_1750-1850 MHz]</w:t>
            </w:r>
            <w:ins w:id="0" w:author="AFSMO" w:date="2021-03-04T14:55:00Z">
              <w:r w:rsidR="00A229C5">
                <w:rPr>
                  <w:szCs w:val="24"/>
                  <w:lang w:val="en-GB"/>
                </w:rPr>
                <w:t xml:space="preserve"> and provide a draft liaison statement to inform WP</w:t>
              </w:r>
            </w:ins>
            <w:ins w:id="1" w:author="AFSMO" w:date="2021-03-04T14:56:00Z">
              <w:r w:rsidR="00A229C5">
                <w:rPr>
                  <w:szCs w:val="24"/>
                  <w:lang w:val="en-GB"/>
                </w:rPr>
                <w:t xml:space="preserve"> </w:t>
              </w:r>
            </w:ins>
            <w:ins w:id="2" w:author="AFSMO" w:date="2021-03-04T14:55:00Z">
              <w:r w:rsidR="00A229C5">
                <w:rPr>
                  <w:szCs w:val="24"/>
                  <w:lang w:val="en-GB"/>
                </w:rPr>
                <w:t>5D</w:t>
              </w:r>
            </w:ins>
            <w:ins w:id="3" w:author="AFSMO" w:date="2021-03-04T14:56:00Z">
              <w:r w:rsidR="00A229C5">
                <w:rPr>
                  <w:szCs w:val="24"/>
                  <w:lang w:val="en-GB"/>
                </w:rPr>
                <w:t xml:space="preserve"> of the Working Document</w:t>
              </w:r>
            </w:ins>
            <w:r w:rsidRPr="006561A1">
              <w:rPr>
                <w:szCs w:val="24"/>
                <w:lang w:val="en-GB"/>
              </w:rPr>
              <w:t>.</w:t>
            </w:r>
          </w:p>
        </w:tc>
      </w:tr>
      <w:tr w:rsidR="004B2C8D" w:rsidRPr="006561A1" w14:paraId="034FE012" w14:textId="77777777" w:rsidTr="004B2C8D">
        <w:trPr>
          <w:trHeight w:val="381"/>
        </w:trPr>
        <w:tc>
          <w:tcPr>
            <w:tcW w:w="9393" w:type="dxa"/>
            <w:gridSpan w:val="2"/>
            <w:tcBorders>
              <w:left w:val="double" w:sz="6" w:space="0" w:color="auto"/>
              <w:right w:val="double" w:sz="6" w:space="0" w:color="auto"/>
            </w:tcBorders>
          </w:tcPr>
          <w:p w14:paraId="2275266D" w14:textId="147E5EE8" w:rsidR="004B2C8D" w:rsidRPr="006561A1" w:rsidRDefault="004B2C8D" w:rsidP="006561A1">
            <w:pPr>
              <w:tabs>
                <w:tab w:val="left" w:pos="1134"/>
                <w:tab w:val="left" w:pos="1871"/>
                <w:tab w:val="left" w:pos="2268"/>
              </w:tabs>
              <w:suppressAutoHyphens/>
              <w:jc w:val="left"/>
              <w:rPr>
                <w:b/>
                <w:lang w:val="en-GB"/>
              </w:rPr>
            </w:pPr>
            <w:r w:rsidRPr="00111E88">
              <w:rPr>
                <w:b/>
              </w:rPr>
              <w:t xml:space="preserve">Fact </w:t>
            </w:r>
            <w:proofErr w:type="spellStart"/>
            <w:r w:rsidRPr="00111E88">
              <w:rPr>
                <w:b/>
              </w:rPr>
              <w:t>Sheet</w:t>
            </w:r>
            <w:proofErr w:type="spellEnd"/>
            <w:r w:rsidRPr="00111E88">
              <w:rPr>
                <w:b/>
              </w:rPr>
              <w:t xml:space="preserve"> </w:t>
            </w:r>
            <w:proofErr w:type="spellStart"/>
            <w:proofErr w:type="gramStart"/>
            <w:r w:rsidRPr="00111E88">
              <w:rPr>
                <w:b/>
              </w:rPr>
              <w:t>Preparer</w:t>
            </w:r>
            <w:proofErr w:type="spellEnd"/>
            <w:r w:rsidRPr="00111E88">
              <w:rPr>
                <w:b/>
              </w:rPr>
              <w:t>:</w:t>
            </w:r>
            <w:proofErr w:type="gramEnd"/>
            <w:r w:rsidRPr="00111E88">
              <w:t xml:space="preserve"> </w:t>
            </w:r>
            <w:r>
              <w:t xml:space="preserve"> Dominic Nguyen</w:t>
            </w:r>
          </w:p>
        </w:tc>
      </w:tr>
    </w:tbl>
    <w:p w14:paraId="209398FD" w14:textId="77777777" w:rsidR="006561A1" w:rsidRDefault="006561A1">
      <w:pPr>
        <w:tabs>
          <w:tab w:val="clear" w:pos="794"/>
          <w:tab w:val="clear" w:pos="1191"/>
          <w:tab w:val="clear" w:pos="1588"/>
          <w:tab w:val="clear" w:pos="1985"/>
        </w:tabs>
        <w:overflowPunct/>
        <w:autoSpaceDE/>
        <w:autoSpaceDN/>
        <w:adjustRightInd/>
        <w:spacing w:before="0"/>
        <w:jc w:val="left"/>
        <w:textAlignment w:val="auto"/>
        <w:rPr>
          <w:lang w:val="en-US"/>
        </w:rPr>
      </w:pPr>
    </w:p>
    <w:p w14:paraId="7499151B" w14:textId="77777777" w:rsidR="006561A1" w:rsidRDefault="006561A1">
      <w:pPr>
        <w:tabs>
          <w:tab w:val="clear" w:pos="794"/>
          <w:tab w:val="clear" w:pos="1191"/>
          <w:tab w:val="clear" w:pos="1588"/>
          <w:tab w:val="clear" w:pos="1985"/>
        </w:tabs>
        <w:overflowPunct/>
        <w:autoSpaceDE/>
        <w:autoSpaceDN/>
        <w:adjustRightInd/>
        <w:spacing w:before="0"/>
        <w:jc w:val="left"/>
        <w:textAlignment w:val="auto"/>
        <w:rPr>
          <w:lang w:val="en-US"/>
        </w:rPr>
      </w:pPr>
      <w:r>
        <w:rPr>
          <w:lang w:val="en-US"/>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561A1" w:rsidRPr="006561A1" w14:paraId="5E4E9CB1" w14:textId="77777777" w:rsidTr="00737CA4">
        <w:trPr>
          <w:cantSplit/>
        </w:trPr>
        <w:tc>
          <w:tcPr>
            <w:tcW w:w="6487" w:type="dxa"/>
            <w:vAlign w:val="center"/>
          </w:tcPr>
          <w:p w14:paraId="7FE38206"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jc w:val="left"/>
              <w:rPr>
                <w:rFonts w:ascii="Verdana" w:hAnsi="Verdana" w:cs="Times New Roman Bold"/>
                <w:b/>
                <w:bCs/>
                <w:sz w:val="26"/>
                <w:szCs w:val="26"/>
                <w:lang w:val="en-GB"/>
              </w:rPr>
            </w:pPr>
            <w:r w:rsidRPr="006561A1">
              <w:rPr>
                <w:rFonts w:ascii="Verdana" w:hAnsi="Verdana" w:cs="Times New Roman Bold"/>
                <w:b/>
                <w:bCs/>
                <w:sz w:val="26"/>
                <w:szCs w:val="26"/>
                <w:lang w:val="en-GB"/>
              </w:rPr>
              <w:lastRenderedPageBreak/>
              <w:t>Radiocommunication Study Groups</w:t>
            </w:r>
          </w:p>
        </w:tc>
        <w:tc>
          <w:tcPr>
            <w:tcW w:w="3402" w:type="dxa"/>
          </w:tcPr>
          <w:p w14:paraId="56002314"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lang w:val="en-GB"/>
              </w:rPr>
            </w:pPr>
            <w:bookmarkStart w:id="4" w:name="ditulogo"/>
            <w:bookmarkEnd w:id="4"/>
            <w:r w:rsidRPr="006561A1">
              <w:rPr>
                <w:noProof/>
                <w:lang w:val="en-GB" w:eastAsia="en-GB"/>
              </w:rPr>
              <w:drawing>
                <wp:inline distT="0" distB="0" distL="0" distR="0" wp14:anchorId="797EE902" wp14:editId="14BDF11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561A1" w:rsidRPr="006561A1" w14:paraId="42A0C631" w14:textId="77777777" w:rsidTr="00737CA4">
        <w:trPr>
          <w:cantSplit/>
        </w:trPr>
        <w:tc>
          <w:tcPr>
            <w:tcW w:w="6487" w:type="dxa"/>
            <w:tcBorders>
              <w:bottom w:val="single" w:sz="12" w:space="0" w:color="auto"/>
            </w:tcBorders>
          </w:tcPr>
          <w:p w14:paraId="08DE17C2"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
                <w:sz w:val="22"/>
                <w:szCs w:val="22"/>
                <w:lang w:val="en-GB"/>
              </w:rPr>
            </w:pPr>
          </w:p>
        </w:tc>
        <w:tc>
          <w:tcPr>
            <w:tcW w:w="3402" w:type="dxa"/>
            <w:tcBorders>
              <w:bottom w:val="single" w:sz="12" w:space="0" w:color="auto"/>
            </w:tcBorders>
          </w:tcPr>
          <w:p w14:paraId="4B421EB4"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sz w:val="22"/>
                <w:szCs w:val="22"/>
                <w:lang w:val="en-GB"/>
              </w:rPr>
            </w:pPr>
          </w:p>
        </w:tc>
      </w:tr>
      <w:tr w:rsidR="006561A1" w:rsidRPr="006561A1" w14:paraId="5E3A24D4" w14:textId="77777777" w:rsidTr="00737CA4">
        <w:trPr>
          <w:cantSplit/>
        </w:trPr>
        <w:tc>
          <w:tcPr>
            <w:tcW w:w="6487" w:type="dxa"/>
            <w:tcBorders>
              <w:top w:val="single" w:sz="12" w:space="0" w:color="auto"/>
            </w:tcBorders>
          </w:tcPr>
          <w:p w14:paraId="2CE027BC"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Cs/>
                <w:sz w:val="22"/>
                <w:szCs w:val="22"/>
                <w:lang w:val="en-GB"/>
              </w:rPr>
            </w:pPr>
          </w:p>
        </w:tc>
        <w:tc>
          <w:tcPr>
            <w:tcW w:w="3402" w:type="dxa"/>
            <w:tcBorders>
              <w:top w:val="single" w:sz="12" w:space="0" w:color="auto"/>
            </w:tcBorders>
          </w:tcPr>
          <w:p w14:paraId="2E611A49"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lang w:val="en-GB"/>
              </w:rPr>
            </w:pPr>
          </w:p>
        </w:tc>
      </w:tr>
      <w:tr w:rsidR="006561A1" w:rsidRPr="006561A1" w14:paraId="60F9BF71" w14:textId="77777777" w:rsidTr="00737CA4">
        <w:trPr>
          <w:cantSplit/>
        </w:trPr>
        <w:tc>
          <w:tcPr>
            <w:tcW w:w="6487" w:type="dxa"/>
            <w:vMerge w:val="restart"/>
          </w:tcPr>
          <w:p w14:paraId="77A3CFB3" w14:textId="77777777" w:rsidR="006561A1" w:rsidRPr="006561A1" w:rsidRDefault="006561A1" w:rsidP="006561A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bookmarkStart w:id="5" w:name="recibido"/>
            <w:bookmarkStart w:id="6" w:name="dnum" w:colFirst="1" w:colLast="1"/>
            <w:bookmarkEnd w:id="5"/>
            <w:r w:rsidRPr="006561A1">
              <w:rPr>
                <w:rFonts w:ascii="Verdana" w:hAnsi="Verdana"/>
                <w:sz w:val="20"/>
                <w:lang w:val="en-GB"/>
              </w:rPr>
              <w:t>Reference:</w:t>
            </w:r>
            <w:r w:rsidRPr="006561A1">
              <w:rPr>
                <w:rFonts w:ascii="Verdana" w:hAnsi="Verdana"/>
                <w:sz w:val="20"/>
                <w:lang w:val="en-GB"/>
              </w:rPr>
              <w:tab/>
            </w:r>
          </w:p>
          <w:p w14:paraId="6263FB70" w14:textId="77777777" w:rsidR="006561A1" w:rsidRPr="006561A1" w:rsidRDefault="006561A1" w:rsidP="006561A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6561A1">
              <w:rPr>
                <w:rFonts w:ascii="Verdana" w:hAnsi="Verdana"/>
                <w:sz w:val="20"/>
                <w:lang w:val="en-GB"/>
              </w:rPr>
              <w:t>Received: XX May 2021</w:t>
            </w:r>
          </w:p>
          <w:p w14:paraId="30B1E9CE" w14:textId="77777777" w:rsidR="006561A1" w:rsidRPr="006561A1" w:rsidRDefault="006561A1" w:rsidP="006561A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6561A1">
              <w:rPr>
                <w:rFonts w:ascii="Verdana" w:hAnsi="Verdana"/>
                <w:sz w:val="20"/>
                <w:lang w:val="en-GB"/>
              </w:rPr>
              <w:t>Subject:</w:t>
            </w:r>
            <w:r w:rsidRPr="006561A1">
              <w:rPr>
                <w:rFonts w:ascii="Verdana" w:hAnsi="Verdana"/>
                <w:sz w:val="20"/>
                <w:lang w:val="en-GB"/>
              </w:rPr>
              <w:tab/>
            </w:r>
          </w:p>
        </w:tc>
        <w:tc>
          <w:tcPr>
            <w:tcW w:w="3402" w:type="dxa"/>
          </w:tcPr>
          <w:p w14:paraId="34634FD0"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sidRPr="006561A1">
              <w:rPr>
                <w:rFonts w:ascii="Verdana" w:hAnsi="Verdana"/>
                <w:b/>
                <w:sz w:val="20"/>
                <w:lang w:val="en-GB" w:eastAsia="zh-CN"/>
              </w:rPr>
              <w:t>Document 5B/</w:t>
            </w:r>
          </w:p>
        </w:tc>
      </w:tr>
      <w:tr w:rsidR="006561A1" w:rsidRPr="006561A1" w14:paraId="5A08C0AC" w14:textId="77777777" w:rsidTr="00737CA4">
        <w:trPr>
          <w:cantSplit/>
        </w:trPr>
        <w:tc>
          <w:tcPr>
            <w:tcW w:w="6487" w:type="dxa"/>
            <w:vMerge/>
          </w:tcPr>
          <w:p w14:paraId="68324CEE"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7" w:name="ddate" w:colFirst="1" w:colLast="1"/>
            <w:bookmarkEnd w:id="6"/>
          </w:p>
        </w:tc>
        <w:tc>
          <w:tcPr>
            <w:tcW w:w="3402" w:type="dxa"/>
          </w:tcPr>
          <w:p w14:paraId="6CBE4277"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sidRPr="006561A1">
              <w:rPr>
                <w:rFonts w:ascii="Verdana" w:hAnsi="Verdana"/>
                <w:b/>
                <w:sz w:val="20"/>
                <w:lang w:val="en-GB" w:eastAsia="zh-CN"/>
              </w:rPr>
              <w:t>XX May 2021</w:t>
            </w:r>
          </w:p>
        </w:tc>
      </w:tr>
      <w:tr w:rsidR="006561A1" w:rsidRPr="006561A1" w14:paraId="79B81C9A" w14:textId="77777777" w:rsidTr="00737CA4">
        <w:trPr>
          <w:cantSplit/>
        </w:trPr>
        <w:tc>
          <w:tcPr>
            <w:tcW w:w="6487" w:type="dxa"/>
            <w:vMerge/>
          </w:tcPr>
          <w:p w14:paraId="1CD460A0"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8" w:name="dorlang" w:colFirst="1" w:colLast="1"/>
            <w:bookmarkEnd w:id="7"/>
          </w:p>
        </w:tc>
        <w:tc>
          <w:tcPr>
            <w:tcW w:w="3402" w:type="dxa"/>
          </w:tcPr>
          <w:p w14:paraId="1A8BA14F" w14:textId="77777777" w:rsidR="006561A1" w:rsidRPr="006561A1" w:rsidRDefault="006561A1" w:rsidP="006561A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eastAsia="SimSun" w:hAnsi="Verdana"/>
                <w:sz w:val="20"/>
                <w:lang w:val="en-GB" w:eastAsia="zh-CN"/>
              </w:rPr>
            </w:pPr>
            <w:r w:rsidRPr="006561A1">
              <w:rPr>
                <w:rFonts w:ascii="Verdana" w:eastAsia="SimSun" w:hAnsi="Verdana"/>
                <w:b/>
                <w:sz w:val="20"/>
                <w:lang w:val="en-GB" w:eastAsia="zh-CN"/>
              </w:rPr>
              <w:t>English only</w:t>
            </w:r>
          </w:p>
        </w:tc>
      </w:tr>
      <w:bookmarkEnd w:id="8"/>
      <w:tr w:rsidR="006561A1" w:rsidRPr="006561A1" w14:paraId="32DBB4F0" w14:textId="77777777" w:rsidTr="00737CA4">
        <w:trPr>
          <w:cantSplit/>
        </w:trPr>
        <w:tc>
          <w:tcPr>
            <w:tcW w:w="9889" w:type="dxa"/>
            <w:gridSpan w:val="2"/>
          </w:tcPr>
          <w:p w14:paraId="272E3609" w14:textId="77777777" w:rsidR="006561A1" w:rsidRPr="006561A1" w:rsidRDefault="006561A1" w:rsidP="006561A1">
            <w:pPr>
              <w:tabs>
                <w:tab w:val="clear" w:pos="794"/>
                <w:tab w:val="clear" w:pos="1191"/>
                <w:tab w:val="clear" w:pos="1588"/>
                <w:tab w:val="clear" w:pos="1985"/>
                <w:tab w:val="left" w:pos="1134"/>
                <w:tab w:val="left" w:pos="1871"/>
                <w:tab w:val="left" w:pos="2268"/>
              </w:tabs>
              <w:spacing w:before="840"/>
              <w:jc w:val="center"/>
              <w:rPr>
                <w:b/>
                <w:bCs/>
                <w:sz w:val="28"/>
                <w:lang w:val="en-GB" w:eastAsia="zh-CN"/>
              </w:rPr>
            </w:pPr>
            <w:r w:rsidRPr="006561A1">
              <w:rPr>
                <w:b/>
                <w:bCs/>
                <w:sz w:val="28"/>
                <w:lang w:val="en-GB" w:eastAsia="zh-CN"/>
              </w:rPr>
              <w:t>United States of America</w:t>
            </w:r>
          </w:p>
        </w:tc>
      </w:tr>
      <w:tr w:rsidR="006561A1" w:rsidRPr="006561A1" w14:paraId="2645E0F9" w14:textId="77777777" w:rsidTr="00737CA4">
        <w:trPr>
          <w:cantSplit/>
        </w:trPr>
        <w:tc>
          <w:tcPr>
            <w:tcW w:w="9889" w:type="dxa"/>
            <w:gridSpan w:val="2"/>
          </w:tcPr>
          <w:p w14:paraId="31B92179" w14:textId="77777777" w:rsidR="006561A1" w:rsidRPr="006561A1" w:rsidRDefault="006561A1" w:rsidP="006561A1">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caps/>
                <w:sz w:val="28"/>
                <w:lang w:val="en-GB" w:eastAsia="zh-CN"/>
              </w:rPr>
            </w:pPr>
            <w:r w:rsidRPr="006561A1">
              <w:rPr>
                <w:caps/>
                <w:sz w:val="28"/>
                <w:lang w:val="en-GB"/>
              </w:rPr>
              <w:t>working document toward PDN Recommendation ITU-R M.[AMS-CHARACTERISTICS_1750-1850 MHz].</w:t>
            </w:r>
          </w:p>
        </w:tc>
      </w:tr>
    </w:tbl>
    <w:p w14:paraId="61D464E8" w14:textId="77777777" w:rsidR="006561A1" w:rsidRPr="006561A1" w:rsidRDefault="006561A1" w:rsidP="006561A1">
      <w:pPr>
        <w:keepNext/>
        <w:keepLines/>
        <w:tabs>
          <w:tab w:val="clear" w:pos="794"/>
          <w:tab w:val="clear" w:pos="1191"/>
          <w:tab w:val="clear" w:pos="1588"/>
          <w:tab w:val="clear" w:pos="1985"/>
          <w:tab w:val="left" w:pos="1134"/>
          <w:tab w:val="left" w:pos="1871"/>
          <w:tab w:val="left" w:pos="2268"/>
        </w:tabs>
        <w:spacing w:after="120"/>
        <w:jc w:val="left"/>
        <w:outlineLvl w:val="0"/>
        <w:rPr>
          <w:b/>
          <w:sz w:val="28"/>
          <w:lang w:val="en-GB"/>
        </w:rPr>
      </w:pPr>
    </w:p>
    <w:p w14:paraId="2C2FF7D1" w14:textId="77777777" w:rsidR="006561A1" w:rsidRPr="006561A1" w:rsidRDefault="006561A1" w:rsidP="006561A1">
      <w:pPr>
        <w:keepNext/>
        <w:keepLines/>
        <w:tabs>
          <w:tab w:val="clear" w:pos="794"/>
          <w:tab w:val="clear" w:pos="1191"/>
          <w:tab w:val="clear" w:pos="1588"/>
          <w:tab w:val="clear" w:pos="1985"/>
          <w:tab w:val="left" w:pos="1134"/>
          <w:tab w:val="left" w:pos="1871"/>
          <w:tab w:val="left" w:pos="2268"/>
        </w:tabs>
        <w:spacing w:after="120"/>
        <w:jc w:val="left"/>
        <w:outlineLvl w:val="0"/>
        <w:rPr>
          <w:b/>
          <w:sz w:val="28"/>
          <w:lang w:val="en-GB"/>
        </w:rPr>
      </w:pPr>
      <w:r w:rsidRPr="006561A1">
        <w:rPr>
          <w:b/>
          <w:sz w:val="28"/>
          <w:lang w:val="en-GB"/>
        </w:rPr>
        <w:t>1</w:t>
      </w:r>
      <w:r w:rsidRPr="006561A1">
        <w:rPr>
          <w:b/>
          <w:sz w:val="28"/>
          <w:lang w:val="en-GB"/>
        </w:rPr>
        <w:tab/>
        <w:t>Introduction</w:t>
      </w:r>
    </w:p>
    <w:p w14:paraId="4742D71B" w14:textId="77777777" w:rsidR="006561A1" w:rsidRPr="006561A1" w:rsidRDefault="006561A1" w:rsidP="006561A1">
      <w:pPr>
        <w:tabs>
          <w:tab w:val="clear" w:pos="794"/>
          <w:tab w:val="clear" w:pos="1191"/>
          <w:tab w:val="clear" w:pos="1588"/>
          <w:tab w:val="clear" w:pos="1985"/>
          <w:tab w:val="left" w:pos="1134"/>
          <w:tab w:val="left" w:pos="1871"/>
          <w:tab w:val="left" w:pos="2268"/>
        </w:tabs>
        <w:jc w:val="left"/>
        <w:rPr>
          <w:lang w:val="en-GB"/>
        </w:rPr>
      </w:pPr>
    </w:p>
    <w:p w14:paraId="6A42F9E7" w14:textId="77777777" w:rsidR="006561A1" w:rsidRPr="006561A1" w:rsidRDefault="006561A1" w:rsidP="006561A1">
      <w:pPr>
        <w:shd w:val="clear" w:color="auto" w:fill="FFFFFF"/>
        <w:tabs>
          <w:tab w:val="clear" w:pos="794"/>
          <w:tab w:val="clear" w:pos="1191"/>
          <w:tab w:val="clear" w:pos="1588"/>
          <w:tab w:val="clear" w:pos="1985"/>
          <w:tab w:val="left" w:pos="1134"/>
          <w:tab w:val="left" w:pos="1871"/>
          <w:tab w:val="left" w:pos="2268"/>
        </w:tabs>
        <w:overflowPunct/>
        <w:autoSpaceDE/>
        <w:autoSpaceDN/>
        <w:adjustRightInd/>
        <w:spacing w:before="0"/>
        <w:jc w:val="left"/>
        <w:textAlignment w:val="auto"/>
        <w:rPr>
          <w:szCs w:val="24"/>
          <w:lang w:val="pt-BR"/>
        </w:rPr>
      </w:pPr>
      <w:r w:rsidRPr="006561A1">
        <w:rPr>
          <w:szCs w:val="24"/>
          <w:lang w:val="en-GB"/>
        </w:rPr>
        <w:t>The United States of America would like to propose a working document toward PDN Recommendation ITU-R M.[AMS-CHARACTERISTICS_1750-1850 MHZ]</w:t>
      </w:r>
      <w:r w:rsidRPr="006561A1">
        <w:rPr>
          <w:szCs w:val="24"/>
          <w:lang w:val="pt-BR"/>
        </w:rPr>
        <w:t xml:space="preserve"> </w:t>
      </w:r>
      <w:r w:rsidRPr="006561A1">
        <w:rPr>
          <w:szCs w:val="24"/>
          <w:lang w:val="en-GB"/>
        </w:rPr>
        <w:t xml:space="preserve">to update the use of the band with the latest </w:t>
      </w:r>
      <w:r w:rsidRPr="006561A1">
        <w:rPr>
          <w:szCs w:val="24"/>
          <w:lang w:val="en-US"/>
        </w:rPr>
        <w:t>radar technical characteristics</w:t>
      </w:r>
      <w:r w:rsidRPr="006561A1">
        <w:rPr>
          <w:szCs w:val="24"/>
          <w:lang w:val="en-GB"/>
        </w:rPr>
        <w:t>.</w:t>
      </w:r>
    </w:p>
    <w:p w14:paraId="2679FD9E" w14:textId="1822B74B" w:rsidR="006561A1" w:rsidRDefault="0077384E" w:rsidP="006561A1">
      <w:pPr>
        <w:tabs>
          <w:tab w:val="clear" w:pos="794"/>
          <w:tab w:val="clear" w:pos="1191"/>
          <w:tab w:val="clear" w:pos="1588"/>
          <w:tab w:val="clear" w:pos="1985"/>
          <w:tab w:val="left" w:pos="1134"/>
          <w:tab w:val="left" w:pos="1871"/>
          <w:tab w:val="left" w:pos="2268"/>
        </w:tabs>
        <w:jc w:val="left"/>
        <w:rPr>
          <w:szCs w:val="24"/>
          <w:lang w:val="en-GB" w:eastAsia="zh-CN"/>
        </w:rPr>
      </w:pPr>
      <w:r>
        <w:rPr>
          <w:szCs w:val="24"/>
          <w:lang w:val="en-GB" w:eastAsia="zh-CN"/>
        </w:rPr>
        <w:t xml:space="preserve">Annex 1 contains the technical characteristics for the Aeronautical Mobile Service in the 1750-1850 </w:t>
      </w:r>
      <w:proofErr w:type="spellStart"/>
      <w:r>
        <w:rPr>
          <w:szCs w:val="24"/>
          <w:lang w:val="en-GB" w:eastAsia="zh-CN"/>
        </w:rPr>
        <w:t>MHz.</w:t>
      </w:r>
      <w:proofErr w:type="spellEnd"/>
    </w:p>
    <w:p w14:paraId="06DE819B" w14:textId="0ACCA76B" w:rsidR="0077384E" w:rsidRPr="006561A1" w:rsidRDefault="0077384E" w:rsidP="006561A1">
      <w:pPr>
        <w:tabs>
          <w:tab w:val="clear" w:pos="794"/>
          <w:tab w:val="clear" w:pos="1191"/>
          <w:tab w:val="clear" w:pos="1588"/>
          <w:tab w:val="clear" w:pos="1985"/>
          <w:tab w:val="left" w:pos="1134"/>
          <w:tab w:val="left" w:pos="1871"/>
          <w:tab w:val="left" w:pos="2268"/>
        </w:tabs>
        <w:jc w:val="left"/>
        <w:rPr>
          <w:szCs w:val="24"/>
          <w:lang w:val="en-GB" w:eastAsia="zh-CN"/>
        </w:rPr>
      </w:pPr>
      <w:r>
        <w:rPr>
          <w:szCs w:val="24"/>
          <w:lang w:val="en-GB" w:eastAsia="zh-CN"/>
        </w:rPr>
        <w:t xml:space="preserve">Annex 2 contains a draft liaison statement from WP 5B to WP 5D for WRC-23 agenda item 1.4. </w:t>
      </w:r>
    </w:p>
    <w:p w14:paraId="3103630D" w14:textId="77777777" w:rsidR="006561A1" w:rsidRPr="006561A1" w:rsidRDefault="006561A1" w:rsidP="006561A1">
      <w:pPr>
        <w:tabs>
          <w:tab w:val="clear" w:pos="794"/>
          <w:tab w:val="clear" w:pos="1191"/>
          <w:tab w:val="clear" w:pos="1588"/>
          <w:tab w:val="clear" w:pos="1985"/>
          <w:tab w:val="left" w:pos="1134"/>
          <w:tab w:val="left" w:pos="1871"/>
          <w:tab w:val="left" w:pos="2268"/>
        </w:tabs>
        <w:jc w:val="left"/>
        <w:rPr>
          <w:szCs w:val="24"/>
          <w:lang w:val="en-GB" w:eastAsia="zh-CN"/>
        </w:rPr>
      </w:pPr>
      <w:r w:rsidRPr="006561A1">
        <w:rPr>
          <w:szCs w:val="24"/>
          <w:lang w:val="en-GB" w:eastAsia="zh-CN"/>
        </w:rPr>
        <w:t>Attachment revisions are presented for consideration.</w:t>
      </w:r>
    </w:p>
    <w:p w14:paraId="69FBBC97" w14:textId="77777777" w:rsidR="006561A1" w:rsidRPr="006561A1" w:rsidRDefault="006561A1" w:rsidP="006561A1">
      <w:pPr>
        <w:tabs>
          <w:tab w:val="clear" w:pos="794"/>
          <w:tab w:val="clear" w:pos="1191"/>
          <w:tab w:val="clear" w:pos="1588"/>
          <w:tab w:val="clear" w:pos="1985"/>
          <w:tab w:val="left" w:pos="1134"/>
          <w:tab w:val="left" w:pos="1871"/>
          <w:tab w:val="left" w:pos="2268"/>
        </w:tabs>
        <w:jc w:val="left"/>
        <w:rPr>
          <w:lang w:val="en-GB"/>
        </w:rPr>
      </w:pPr>
    </w:p>
    <w:p w14:paraId="101E672D" w14:textId="5960E0B3" w:rsidR="006561A1" w:rsidRDefault="006561A1">
      <w:pPr>
        <w:tabs>
          <w:tab w:val="clear" w:pos="794"/>
          <w:tab w:val="clear" w:pos="1191"/>
          <w:tab w:val="clear" w:pos="1588"/>
          <w:tab w:val="clear" w:pos="1985"/>
        </w:tabs>
        <w:overflowPunct/>
        <w:autoSpaceDE/>
        <w:autoSpaceDN/>
        <w:adjustRightInd/>
        <w:spacing w:before="0"/>
        <w:jc w:val="left"/>
        <w:textAlignment w:val="auto"/>
        <w:rPr>
          <w:sz w:val="28"/>
          <w:lang w:val="en-US"/>
        </w:rPr>
      </w:pPr>
      <w:r>
        <w:rPr>
          <w:lang w:val="en-US"/>
        </w:rPr>
        <w:br w:type="page"/>
      </w:r>
    </w:p>
    <w:p w14:paraId="3E565384" w14:textId="38441595" w:rsidR="00563597" w:rsidRPr="00882639" w:rsidRDefault="00563597" w:rsidP="009B6CC7">
      <w:pPr>
        <w:pStyle w:val="RecNo"/>
        <w:rPr>
          <w:lang w:val="en-US"/>
        </w:rPr>
      </w:pPr>
      <w:r w:rsidRPr="00882639">
        <w:rPr>
          <w:lang w:val="en-US"/>
        </w:rPr>
        <w:lastRenderedPageBreak/>
        <w:t xml:space="preserve">RECOMMENDATION  </w:t>
      </w:r>
      <w:r w:rsidRPr="00882639">
        <w:rPr>
          <w:rStyle w:val="href"/>
          <w:lang w:val="en-US"/>
        </w:rPr>
        <w:t>ITU-R</w:t>
      </w:r>
      <w:r w:rsidR="00CB5317">
        <w:rPr>
          <w:rStyle w:val="href"/>
          <w:lang w:val="en-US"/>
        </w:rPr>
        <w:t xml:space="preserve"> M.</w:t>
      </w:r>
      <w:r w:rsidR="00372F61" w:rsidRPr="00882639">
        <w:rPr>
          <w:rStyle w:val="href"/>
          <w:lang w:val="en-US"/>
        </w:rPr>
        <w:t xml:space="preserve">[AMS Characteristics_1 </w:t>
      </w:r>
      <w:r w:rsidR="0030522B" w:rsidRPr="00882639">
        <w:rPr>
          <w:rStyle w:val="href"/>
          <w:lang w:val="en-US"/>
        </w:rPr>
        <w:t>750</w:t>
      </w:r>
      <w:r w:rsidR="00372F61" w:rsidRPr="00882639">
        <w:rPr>
          <w:rStyle w:val="href"/>
          <w:lang w:val="en-US"/>
        </w:rPr>
        <w:t>-1 850 MHz]</w:t>
      </w:r>
      <w:r w:rsidRPr="00882639">
        <w:rPr>
          <w:rStyle w:val="href"/>
          <w:lang w:val="en-US"/>
        </w:rPr>
        <w:t xml:space="preserve">  </w:t>
      </w:r>
    </w:p>
    <w:p w14:paraId="10CED5FC" w14:textId="65E82BC5" w:rsidR="00563597" w:rsidRPr="00882639" w:rsidRDefault="00A228EF" w:rsidP="00A228EF">
      <w:pPr>
        <w:pStyle w:val="Rectitle"/>
        <w:rPr>
          <w:lang w:val="en-US"/>
        </w:rPr>
      </w:pPr>
      <w:r w:rsidRPr="00882639">
        <w:rPr>
          <w:lang w:val="en-GB"/>
        </w:rPr>
        <w:t xml:space="preserve">Technical characteristics and protection criteria for the aeronautical mobile service systems operating within the </w:t>
      </w:r>
      <w:r w:rsidR="00F53A5E" w:rsidRPr="00882639">
        <w:rPr>
          <w:lang w:val="en-GB"/>
        </w:rPr>
        <w:t xml:space="preserve">1 </w:t>
      </w:r>
      <w:r w:rsidR="0030522B" w:rsidRPr="00882639">
        <w:rPr>
          <w:lang w:val="en-GB"/>
        </w:rPr>
        <w:t>750</w:t>
      </w:r>
      <w:r w:rsidR="00F53A5E" w:rsidRPr="00882639">
        <w:rPr>
          <w:lang w:val="en-GB"/>
        </w:rPr>
        <w:t>-1 850</w:t>
      </w:r>
      <w:r w:rsidRPr="00882639">
        <w:rPr>
          <w:lang w:val="en-GB"/>
        </w:rPr>
        <w:t xml:space="preserve"> MHz frequency </w:t>
      </w:r>
      <w:proofErr w:type="gramStart"/>
      <w:r w:rsidRPr="00882639">
        <w:rPr>
          <w:lang w:val="en-GB"/>
        </w:rPr>
        <w:t>range</w:t>
      </w:r>
      <w:proofErr w:type="gramEnd"/>
    </w:p>
    <w:p w14:paraId="494BE004" w14:textId="77777777" w:rsidR="002910DE" w:rsidRPr="00882639" w:rsidRDefault="002910DE" w:rsidP="00A228EF">
      <w:pPr>
        <w:pStyle w:val="HeadingSum"/>
        <w:rPr>
          <w:lang w:val="en-GB"/>
        </w:rPr>
      </w:pPr>
      <w:bookmarkStart w:id="9" w:name="dbreak"/>
      <w:bookmarkEnd w:id="9"/>
      <w:r w:rsidRPr="00882639">
        <w:rPr>
          <w:lang w:val="en-GB"/>
        </w:rPr>
        <w:t>Scope</w:t>
      </w:r>
    </w:p>
    <w:p w14:paraId="7EDDE340" w14:textId="16E40321" w:rsidR="002910DE" w:rsidRPr="00D16087" w:rsidRDefault="002910DE" w:rsidP="00CB5317">
      <w:pPr>
        <w:pStyle w:val="Summary"/>
        <w:rPr>
          <w:lang w:val="en-US"/>
        </w:rPr>
      </w:pPr>
      <w:r w:rsidRPr="00D16087">
        <w:rPr>
          <w:lang w:val="en-US"/>
        </w:rPr>
        <w:t xml:space="preserve">This Recommendation provides information on the technical characteristics and protection criteria for systems operating in the aeronautical mobile service (AMS) planned to or currently operating within the frequency range </w:t>
      </w:r>
      <w:r w:rsidR="0030522B" w:rsidRPr="00D16087">
        <w:rPr>
          <w:lang w:val="en-US"/>
        </w:rPr>
        <w:t>1 750</w:t>
      </w:r>
      <w:r w:rsidR="00F53A5E" w:rsidRPr="00D16087">
        <w:rPr>
          <w:lang w:val="en-US"/>
        </w:rPr>
        <w:t xml:space="preserve">-1 </w:t>
      </w:r>
      <w:proofErr w:type="gramStart"/>
      <w:r w:rsidR="00F53A5E" w:rsidRPr="00D16087">
        <w:rPr>
          <w:lang w:val="en-US"/>
        </w:rPr>
        <w:t xml:space="preserve">850 </w:t>
      </w:r>
      <w:r w:rsidRPr="00D16087">
        <w:rPr>
          <w:lang w:val="en-US"/>
        </w:rPr>
        <w:t xml:space="preserve"> MHz</w:t>
      </w:r>
      <w:proofErr w:type="gramEnd"/>
      <w:r w:rsidRPr="00D16087">
        <w:rPr>
          <w:lang w:val="en-US"/>
        </w:rPr>
        <w:t xml:space="preserve"> for use in sharing and compatibility studies as needed</w:t>
      </w:r>
      <w:r w:rsidR="000F2F4A" w:rsidRPr="00D16087">
        <w:rPr>
          <w:lang w:val="en-US"/>
        </w:rPr>
        <w:t>,</w:t>
      </w:r>
      <w:r w:rsidRPr="00D16087">
        <w:rPr>
          <w:lang w:val="en-US"/>
        </w:rPr>
        <w:t xml:space="preserve"> </w:t>
      </w:r>
      <w:r w:rsidR="000F2F4A" w:rsidRPr="00D16087">
        <w:rPr>
          <w:lang w:val="en-US"/>
        </w:rPr>
        <w:t>including</w:t>
      </w:r>
      <w:r w:rsidR="00F53A5E" w:rsidRPr="00D16087">
        <w:rPr>
          <w:lang w:val="en-US"/>
        </w:rPr>
        <w:t xml:space="preserve"> </w:t>
      </w:r>
      <w:r w:rsidRPr="00D16087">
        <w:rPr>
          <w:lang w:val="en-US"/>
        </w:rPr>
        <w:t>aeronautical mobile telemetry system.</w:t>
      </w:r>
    </w:p>
    <w:p w14:paraId="2163FA60" w14:textId="77777777" w:rsidR="002910DE" w:rsidRPr="00882639" w:rsidRDefault="002910DE" w:rsidP="000E3FCE">
      <w:pPr>
        <w:pStyle w:val="Headingb"/>
        <w:rPr>
          <w:lang w:val="en-GB"/>
        </w:rPr>
      </w:pPr>
      <w:r w:rsidRPr="00882639">
        <w:rPr>
          <w:lang w:val="en-GB"/>
        </w:rPr>
        <w:t>Keywords</w:t>
      </w:r>
    </w:p>
    <w:p w14:paraId="1388EC8D" w14:textId="77777777" w:rsidR="002910DE" w:rsidRPr="00882639" w:rsidRDefault="002910DE" w:rsidP="000E3FCE">
      <w:pPr>
        <w:rPr>
          <w:lang w:val="en-GB"/>
        </w:rPr>
      </w:pPr>
      <w:r w:rsidRPr="00882639">
        <w:rPr>
          <w:lang w:val="en-GB"/>
        </w:rPr>
        <w:t>Aeronautical mobile service, technical characteristics, protection criteria</w:t>
      </w:r>
    </w:p>
    <w:p w14:paraId="06E78F21" w14:textId="77777777" w:rsidR="002910DE" w:rsidRPr="00882639" w:rsidRDefault="002910DE" w:rsidP="000E3FCE">
      <w:pPr>
        <w:pStyle w:val="Headingb"/>
        <w:rPr>
          <w:lang w:val="en-GB"/>
        </w:rPr>
      </w:pPr>
      <w:r w:rsidRPr="00882639">
        <w:rPr>
          <w:lang w:val="en-GB"/>
        </w:rPr>
        <w:t>Abbreviations/Glossary</w:t>
      </w:r>
    </w:p>
    <w:p w14:paraId="7C6A9769" w14:textId="77777777" w:rsidR="002910DE" w:rsidRPr="00882639" w:rsidRDefault="002910DE" w:rsidP="000E3FCE">
      <w:pPr>
        <w:tabs>
          <w:tab w:val="clear" w:pos="794"/>
          <w:tab w:val="left" w:pos="993"/>
        </w:tabs>
        <w:rPr>
          <w:lang w:val="en-GB"/>
        </w:rPr>
      </w:pPr>
      <w:r w:rsidRPr="00882639">
        <w:rPr>
          <w:lang w:val="en-GB"/>
        </w:rPr>
        <w:t>ADL</w:t>
      </w:r>
      <w:r w:rsidRPr="00882639">
        <w:rPr>
          <w:lang w:val="en-GB"/>
        </w:rPr>
        <w:tab/>
        <w:t>Aeronautical mobile service data link</w:t>
      </w:r>
    </w:p>
    <w:p w14:paraId="203FA0B7" w14:textId="7C3F4594" w:rsidR="002910DE" w:rsidRPr="00882639" w:rsidRDefault="002910DE" w:rsidP="000E3FCE">
      <w:pPr>
        <w:tabs>
          <w:tab w:val="clear" w:pos="794"/>
          <w:tab w:val="left" w:pos="993"/>
        </w:tabs>
        <w:rPr>
          <w:lang w:val="en-GB"/>
        </w:rPr>
      </w:pPr>
      <w:r w:rsidRPr="00882639">
        <w:rPr>
          <w:lang w:val="en-GB"/>
        </w:rPr>
        <w:t>AMS</w:t>
      </w:r>
      <w:r w:rsidRPr="00882639">
        <w:rPr>
          <w:lang w:val="en-GB"/>
        </w:rPr>
        <w:tab/>
        <w:t>Aeronautical mobile service</w:t>
      </w:r>
    </w:p>
    <w:p w14:paraId="225D371A" w14:textId="350AF1EF" w:rsidR="00412F20" w:rsidRPr="00882639" w:rsidRDefault="00412F20" w:rsidP="000E3FCE">
      <w:pPr>
        <w:tabs>
          <w:tab w:val="clear" w:pos="794"/>
          <w:tab w:val="left" w:pos="993"/>
        </w:tabs>
        <w:rPr>
          <w:lang w:val="en-GB"/>
        </w:rPr>
      </w:pPr>
      <w:r w:rsidRPr="00882639">
        <w:rPr>
          <w:lang w:val="en-GB"/>
        </w:rPr>
        <w:t>AMT         Aeronautical mobile telemetry</w:t>
      </w:r>
    </w:p>
    <w:p w14:paraId="440552D7" w14:textId="77777777" w:rsidR="002910DE" w:rsidRPr="00882639" w:rsidRDefault="002910DE" w:rsidP="00F84C2D">
      <w:pPr>
        <w:pStyle w:val="Normalaftertitle"/>
        <w:rPr>
          <w:lang w:val="en-GB"/>
        </w:rPr>
      </w:pPr>
      <w:r w:rsidRPr="00882639">
        <w:rPr>
          <w:lang w:val="en-GB"/>
        </w:rPr>
        <w:t>The ITU Radiocommunication Assembly,</w:t>
      </w:r>
    </w:p>
    <w:p w14:paraId="1B47CB17" w14:textId="77777777" w:rsidR="002910DE" w:rsidRPr="00882639" w:rsidRDefault="002910DE" w:rsidP="00F84C2D">
      <w:pPr>
        <w:pStyle w:val="Call"/>
        <w:rPr>
          <w:lang w:val="en-GB"/>
        </w:rPr>
      </w:pPr>
      <w:r w:rsidRPr="00882639">
        <w:rPr>
          <w:lang w:val="en-GB"/>
        </w:rPr>
        <w:t>considering</w:t>
      </w:r>
    </w:p>
    <w:p w14:paraId="2C46E1B0" w14:textId="77777777" w:rsidR="002910DE" w:rsidRPr="00882639" w:rsidRDefault="002910DE" w:rsidP="000E3FCE">
      <w:pPr>
        <w:rPr>
          <w:lang w:val="en-GB"/>
        </w:rPr>
      </w:pPr>
      <w:r w:rsidRPr="00882639">
        <w:rPr>
          <w:i/>
          <w:iCs/>
          <w:lang w:val="en-GB"/>
        </w:rPr>
        <w:t>a)</w:t>
      </w:r>
      <w:r w:rsidRPr="00882639">
        <w:rPr>
          <w:lang w:val="en-GB"/>
        </w:rPr>
        <w:tab/>
        <w:t xml:space="preserve">that systems and networks operating in the aeronautical mobile service (AMS) are used for broadband, airborne </w:t>
      </w:r>
      <w:proofErr w:type="gramStart"/>
      <w:r w:rsidRPr="00882639">
        <w:rPr>
          <w:lang w:val="en-GB"/>
        </w:rPr>
        <w:t>data-links</w:t>
      </w:r>
      <w:proofErr w:type="gramEnd"/>
      <w:r w:rsidRPr="00882639">
        <w:rPr>
          <w:lang w:val="en-GB"/>
        </w:rPr>
        <w:t xml:space="preserve"> to support remote sensing, e.g. earth sciences, land management, energy distribution, etc., applications;</w:t>
      </w:r>
    </w:p>
    <w:p w14:paraId="364CD67C" w14:textId="77777777" w:rsidR="002910DE" w:rsidRPr="00882639" w:rsidRDefault="002910DE" w:rsidP="000E3FCE">
      <w:pPr>
        <w:rPr>
          <w:lang w:val="en-GB"/>
        </w:rPr>
      </w:pPr>
      <w:r w:rsidRPr="00882639">
        <w:rPr>
          <w:i/>
          <w:iCs/>
          <w:lang w:val="en-GB"/>
        </w:rPr>
        <w:t>b)</w:t>
      </w:r>
      <w:r w:rsidRPr="00882639">
        <w:rPr>
          <w:lang w:val="en-GB"/>
        </w:rPr>
        <w:tab/>
        <w:t>that systems and networks operating in AMS are also used for narrow-band, airborne data-</w:t>
      </w:r>
      <w:proofErr w:type="gramStart"/>
      <w:r w:rsidRPr="00882639">
        <w:rPr>
          <w:lang w:val="en-GB"/>
        </w:rPr>
        <w:t>links;</w:t>
      </w:r>
      <w:proofErr w:type="gramEnd"/>
    </w:p>
    <w:p w14:paraId="3CCD19B4" w14:textId="4458C54E" w:rsidR="002910DE" w:rsidRPr="00882639" w:rsidRDefault="002910DE" w:rsidP="000E3FCE">
      <w:pPr>
        <w:rPr>
          <w:lang w:val="en-GB"/>
        </w:rPr>
      </w:pPr>
      <w:r w:rsidRPr="00882639">
        <w:rPr>
          <w:i/>
          <w:lang w:val="en-GB"/>
        </w:rPr>
        <w:t>c)</w:t>
      </w:r>
      <w:r w:rsidRPr="00882639">
        <w:rPr>
          <w:lang w:val="en-GB"/>
        </w:rPr>
        <w:tab/>
        <w:t xml:space="preserve">that the physics of the propagation of electromagnetic energy, the availability of hardware components, etc., within the </w:t>
      </w:r>
      <w:r w:rsidR="0030522B" w:rsidRPr="00882639">
        <w:rPr>
          <w:lang w:val="en-GB"/>
        </w:rPr>
        <w:t>1 750</w:t>
      </w:r>
      <w:r w:rsidR="00506552" w:rsidRPr="00882639">
        <w:rPr>
          <w:lang w:val="en-GB"/>
        </w:rPr>
        <w:t xml:space="preserve">-1 850 </w:t>
      </w:r>
      <w:r w:rsidRPr="00882639">
        <w:rPr>
          <w:lang w:val="en-GB"/>
        </w:rPr>
        <w:t xml:space="preserve">MHz frequency range facilitates the use of current or planned operating systems and networks for such </w:t>
      </w:r>
      <w:proofErr w:type="gramStart"/>
      <w:r w:rsidRPr="00882639">
        <w:rPr>
          <w:lang w:val="en-GB"/>
        </w:rPr>
        <w:t>applications</w:t>
      </w:r>
      <w:r w:rsidR="00CB5317">
        <w:rPr>
          <w:lang w:val="en-GB"/>
        </w:rPr>
        <w:t>;</w:t>
      </w:r>
      <w:proofErr w:type="gramEnd"/>
    </w:p>
    <w:p w14:paraId="235FF33F" w14:textId="77777777" w:rsidR="002910DE" w:rsidRPr="00882639" w:rsidRDefault="002910DE" w:rsidP="00F84C2D">
      <w:pPr>
        <w:pStyle w:val="Call"/>
        <w:rPr>
          <w:lang w:val="en-GB"/>
        </w:rPr>
      </w:pPr>
      <w:r w:rsidRPr="00882639">
        <w:rPr>
          <w:lang w:val="en-GB"/>
        </w:rPr>
        <w:t>recognizing</w:t>
      </w:r>
    </w:p>
    <w:p w14:paraId="33037E18" w14:textId="44858EBD" w:rsidR="002910DE" w:rsidRPr="00882639" w:rsidRDefault="002910DE" w:rsidP="00657F5F">
      <w:pPr>
        <w:rPr>
          <w:lang w:val="en-GB"/>
        </w:rPr>
      </w:pPr>
      <w:r w:rsidRPr="00882639">
        <w:rPr>
          <w:i/>
          <w:iCs/>
          <w:lang w:val="en-GB"/>
        </w:rPr>
        <w:t>a)</w:t>
      </w:r>
      <w:r w:rsidRPr="00882639">
        <w:rPr>
          <w:lang w:val="en-GB"/>
        </w:rPr>
        <w:tab/>
        <w:t xml:space="preserve">that the frequency range </w:t>
      </w:r>
      <w:r w:rsidR="0030522B" w:rsidRPr="00882639">
        <w:rPr>
          <w:lang w:val="en-GB"/>
        </w:rPr>
        <w:t>1 750</w:t>
      </w:r>
      <w:r w:rsidR="008173BE" w:rsidRPr="00882639">
        <w:rPr>
          <w:lang w:val="en-GB"/>
        </w:rPr>
        <w:t xml:space="preserve">-1 850 </w:t>
      </w:r>
      <w:r w:rsidRPr="00882639">
        <w:rPr>
          <w:lang w:val="en-GB"/>
        </w:rPr>
        <w:t>MHz is allocated on a</w:t>
      </w:r>
      <w:r w:rsidR="00657F5F" w:rsidRPr="00882639">
        <w:rPr>
          <w:lang w:val="en-GB"/>
        </w:rPr>
        <w:t xml:space="preserve"> primary basis in all three ITU </w:t>
      </w:r>
      <w:r w:rsidRPr="00882639">
        <w:rPr>
          <w:lang w:val="en-GB"/>
        </w:rPr>
        <w:t xml:space="preserve">regions to the </w:t>
      </w:r>
      <w:r w:rsidR="008173BE" w:rsidRPr="00882639">
        <w:rPr>
          <w:lang w:val="en-GB"/>
        </w:rPr>
        <w:t xml:space="preserve">Fixed, </w:t>
      </w:r>
      <w:r w:rsidRPr="00882639">
        <w:rPr>
          <w:lang w:val="en-GB"/>
        </w:rPr>
        <w:t xml:space="preserve">mobile </w:t>
      </w:r>
      <w:proofErr w:type="gramStart"/>
      <w:r w:rsidRPr="00882639">
        <w:rPr>
          <w:lang w:val="en-GB"/>
        </w:rPr>
        <w:t>service;</w:t>
      </w:r>
      <w:proofErr w:type="gramEnd"/>
    </w:p>
    <w:p w14:paraId="28094021" w14:textId="4D684928" w:rsidR="002910DE" w:rsidRPr="00882639" w:rsidRDefault="002910DE" w:rsidP="00657F5F">
      <w:pPr>
        <w:rPr>
          <w:lang w:val="en-GB"/>
        </w:rPr>
      </w:pPr>
      <w:r w:rsidRPr="00882639">
        <w:rPr>
          <w:i/>
          <w:iCs/>
          <w:lang w:val="en-GB"/>
        </w:rPr>
        <w:t>b)</w:t>
      </w:r>
      <w:r w:rsidRPr="00882639">
        <w:rPr>
          <w:lang w:val="en-GB"/>
        </w:rPr>
        <w:tab/>
        <w:t xml:space="preserve">that other radio services are allocated on either a primary or secondary basis in all or parts of the frequency range </w:t>
      </w:r>
      <w:r w:rsidR="0030522B" w:rsidRPr="00882639">
        <w:rPr>
          <w:lang w:val="en-GB"/>
        </w:rPr>
        <w:t>1 750</w:t>
      </w:r>
      <w:r w:rsidR="008173BE" w:rsidRPr="00882639">
        <w:rPr>
          <w:lang w:val="en-GB"/>
        </w:rPr>
        <w:t xml:space="preserve">-1 850 </w:t>
      </w:r>
      <w:r w:rsidRPr="00882639">
        <w:rPr>
          <w:lang w:val="en-GB"/>
        </w:rPr>
        <w:t xml:space="preserve">MHz all three ITU </w:t>
      </w:r>
      <w:proofErr w:type="gramStart"/>
      <w:r w:rsidRPr="00882639">
        <w:rPr>
          <w:lang w:val="en-GB"/>
        </w:rPr>
        <w:t>regions;</w:t>
      </w:r>
      <w:proofErr w:type="gramEnd"/>
    </w:p>
    <w:p w14:paraId="134C4F1C" w14:textId="1C9623A5" w:rsidR="002910DE" w:rsidRPr="00882639" w:rsidRDefault="002910DE" w:rsidP="00657F5F">
      <w:pPr>
        <w:rPr>
          <w:lang w:val="en-GB"/>
        </w:rPr>
      </w:pPr>
      <w:r w:rsidRPr="00882639">
        <w:rPr>
          <w:i/>
          <w:iCs/>
          <w:lang w:val="en-GB"/>
        </w:rPr>
        <w:t>c)</w:t>
      </w:r>
      <w:r w:rsidRPr="00882639">
        <w:rPr>
          <w:i/>
          <w:lang w:val="en-GB"/>
        </w:rPr>
        <w:tab/>
      </w:r>
      <w:r w:rsidRPr="00882639">
        <w:rPr>
          <w:lang w:val="en-GB"/>
        </w:rPr>
        <w:t xml:space="preserve">that technical characteristics and protection criteria for aeronautical mobile telemetry systems are contained in this </w:t>
      </w:r>
      <w:proofErr w:type="gramStart"/>
      <w:r w:rsidRPr="00882639">
        <w:rPr>
          <w:lang w:val="en-GB"/>
        </w:rPr>
        <w:t>Recommendation</w:t>
      </w:r>
      <w:r w:rsidR="00CB5317">
        <w:rPr>
          <w:lang w:val="en-GB"/>
        </w:rPr>
        <w:t>;</w:t>
      </w:r>
      <w:proofErr w:type="gramEnd"/>
    </w:p>
    <w:p w14:paraId="7183B2DF" w14:textId="77777777" w:rsidR="002910DE" w:rsidRPr="00882639" w:rsidRDefault="002910DE" w:rsidP="00F84C2D">
      <w:pPr>
        <w:pStyle w:val="Call"/>
        <w:rPr>
          <w:lang w:val="en-GB"/>
        </w:rPr>
      </w:pPr>
      <w:r w:rsidRPr="00882639">
        <w:rPr>
          <w:lang w:val="en-GB"/>
        </w:rPr>
        <w:t>recommends</w:t>
      </w:r>
    </w:p>
    <w:p w14:paraId="6471FCB6" w14:textId="77777777" w:rsidR="002910DE" w:rsidRPr="00882639" w:rsidRDefault="00810A27" w:rsidP="00CC7C64">
      <w:pPr>
        <w:rPr>
          <w:lang w:val="en-GB"/>
        </w:rPr>
      </w:pPr>
      <w:r w:rsidRPr="00882639">
        <w:rPr>
          <w:b/>
          <w:bCs/>
          <w:lang w:val="en-GB"/>
        </w:rPr>
        <w:t>1</w:t>
      </w:r>
      <w:r w:rsidR="002910DE" w:rsidRPr="00882639">
        <w:rPr>
          <w:lang w:val="en-GB"/>
        </w:rPr>
        <w:tab/>
        <w:t>that the technical characteristics and protection criteria f</w:t>
      </w:r>
      <w:r w:rsidR="00CC7C64" w:rsidRPr="00882639">
        <w:rPr>
          <w:lang w:val="en-GB"/>
        </w:rPr>
        <w:t>or systems operating in the AMS </w:t>
      </w:r>
      <w:r w:rsidR="002910DE" w:rsidRPr="00882639">
        <w:rPr>
          <w:lang w:val="en-GB"/>
        </w:rPr>
        <w:t>given in the Annex 1 should be used in performing sharing and compatibility analyses.</w:t>
      </w:r>
    </w:p>
    <w:p w14:paraId="03F8BAF2" w14:textId="77777777" w:rsidR="002910DE" w:rsidRPr="00882639" w:rsidRDefault="002910DE" w:rsidP="00810A27">
      <w:pPr>
        <w:rPr>
          <w:lang w:val="en-GB"/>
        </w:rPr>
      </w:pPr>
      <w:r w:rsidRPr="00882639">
        <w:rPr>
          <w:b/>
          <w:bCs/>
          <w:lang w:val="en-GB"/>
        </w:rPr>
        <w:t>2</w:t>
      </w:r>
      <w:r w:rsidRPr="00882639">
        <w:rPr>
          <w:lang w:val="en-GB"/>
        </w:rPr>
        <w:tab/>
        <w:t>that the following Note is considered as part of this Recommendation.</w:t>
      </w:r>
    </w:p>
    <w:p w14:paraId="278719B5" w14:textId="77777777" w:rsidR="005F7AA7" w:rsidRPr="00882639" w:rsidRDefault="005F7AA7" w:rsidP="005F7AA7">
      <w:pPr>
        <w:pStyle w:val="Heading1"/>
        <w:rPr>
          <w:lang w:val="en-GB"/>
        </w:rPr>
      </w:pPr>
      <w:r w:rsidRPr="00882639">
        <w:rPr>
          <w:lang w:val="en-GB"/>
        </w:rPr>
        <w:lastRenderedPageBreak/>
        <w:t>1</w:t>
      </w:r>
      <w:r w:rsidRPr="00882639">
        <w:rPr>
          <w:lang w:val="en-GB"/>
        </w:rPr>
        <w:tab/>
        <w:t>Introduction</w:t>
      </w:r>
    </w:p>
    <w:p w14:paraId="04F20F92" w14:textId="7897C186" w:rsidR="005F7AA7" w:rsidRPr="00882639" w:rsidRDefault="005F7AA7" w:rsidP="005F7AA7">
      <w:pPr>
        <w:rPr>
          <w:lang w:val="en-GB"/>
        </w:rPr>
      </w:pPr>
      <w:r w:rsidRPr="00882639">
        <w:rPr>
          <w:lang w:val="en-GB"/>
        </w:rPr>
        <w:t xml:space="preserve">Systems and networks operating in the AMS are used for broadband, airborne </w:t>
      </w:r>
      <w:proofErr w:type="gramStart"/>
      <w:r w:rsidRPr="00882639">
        <w:rPr>
          <w:lang w:val="en-GB"/>
        </w:rPr>
        <w:t>data-links</w:t>
      </w:r>
      <w:proofErr w:type="gramEnd"/>
      <w:r w:rsidRPr="00882639">
        <w:rPr>
          <w:lang w:val="en-GB"/>
        </w:rPr>
        <w:t xml:space="preserve"> to support remote sensing, etc., applications.</w:t>
      </w:r>
      <w:r w:rsidRPr="00882639">
        <w:rPr>
          <w:lang w:val="en-GB" w:eastAsia="ja-JP"/>
        </w:rPr>
        <w:t xml:space="preserve"> Aeronautical mobile data links </w:t>
      </w:r>
      <w:r w:rsidRPr="00882639">
        <w:rPr>
          <w:lang w:val="en-GB"/>
        </w:rPr>
        <w:t xml:space="preserve">are operated between </w:t>
      </w:r>
      <w:r w:rsidR="00AB7B88">
        <w:rPr>
          <w:lang w:val="en-GB"/>
        </w:rPr>
        <w:t xml:space="preserve">ground </w:t>
      </w:r>
      <w:r w:rsidRPr="00882639">
        <w:rPr>
          <w:lang w:val="en-GB"/>
        </w:rPr>
        <w:t>stations and aircraft stations, or between aircraft stations equipped with AMS data links (ADL)</w:t>
      </w:r>
      <w:r w:rsidR="0018509D" w:rsidRPr="00882639">
        <w:rPr>
          <w:lang w:val="en-GB"/>
        </w:rPr>
        <w:t>.</w:t>
      </w:r>
      <w:r w:rsidRPr="00882639">
        <w:rPr>
          <w:lang w:val="en-GB"/>
        </w:rPr>
        <w:t xml:space="preserve"> </w:t>
      </w:r>
    </w:p>
    <w:p w14:paraId="7AEDA803" w14:textId="717F5B4D" w:rsidR="002910DE" w:rsidRDefault="005F7AA7" w:rsidP="00990F44">
      <w:pPr>
        <w:rPr>
          <w:lang w:val="en-GB"/>
        </w:rPr>
      </w:pPr>
      <w:r w:rsidRPr="00882639">
        <w:rPr>
          <w:lang w:val="en-GB"/>
        </w:rPr>
        <w:t xml:space="preserve">Annex 1 </w:t>
      </w:r>
      <w:proofErr w:type="spellStart"/>
      <w:r w:rsidRPr="00882639">
        <w:rPr>
          <w:lang w:val="en-GB"/>
        </w:rPr>
        <w:t>decribe</w:t>
      </w:r>
      <w:r w:rsidR="00DB30F3">
        <w:rPr>
          <w:lang w:val="en-GB"/>
        </w:rPr>
        <w:t>s</w:t>
      </w:r>
      <w:proofErr w:type="spellEnd"/>
      <w:r w:rsidRPr="00882639">
        <w:rPr>
          <w:lang w:val="en-GB"/>
        </w:rPr>
        <w:t xml:space="preserve"> the technical characteristics of  </w:t>
      </w:r>
      <w:proofErr w:type="spellStart"/>
      <w:r w:rsidRPr="00882639">
        <w:rPr>
          <w:lang w:val="en-GB"/>
        </w:rPr>
        <w:t>aerunatical</w:t>
      </w:r>
      <w:proofErr w:type="spellEnd"/>
      <w:r w:rsidRPr="00882639">
        <w:rPr>
          <w:lang w:val="en-GB"/>
        </w:rPr>
        <w:t xml:space="preserve"> data links (ADL)</w:t>
      </w:r>
      <w:r w:rsidR="00DB30F3">
        <w:rPr>
          <w:lang w:val="en-GB"/>
        </w:rPr>
        <w:t>.</w:t>
      </w:r>
    </w:p>
    <w:p w14:paraId="7EEE4F69" w14:textId="2235C590" w:rsidR="003207E2" w:rsidRDefault="003207E2" w:rsidP="00990F44">
      <w:pPr>
        <w:rPr>
          <w:lang w:val="en-GB"/>
        </w:rPr>
      </w:pPr>
    </w:p>
    <w:p w14:paraId="03E8F6C3" w14:textId="0E6E7D39" w:rsidR="003207E2" w:rsidRDefault="003207E2" w:rsidP="00990F44">
      <w:pPr>
        <w:rPr>
          <w:lang w:val="en-GB"/>
        </w:rPr>
      </w:pPr>
    </w:p>
    <w:p w14:paraId="3FC69A98" w14:textId="3F09EA2E" w:rsidR="003207E2" w:rsidRDefault="003207E2" w:rsidP="00990F44">
      <w:pPr>
        <w:rPr>
          <w:lang w:val="en-GB"/>
        </w:rPr>
      </w:pPr>
    </w:p>
    <w:p w14:paraId="7A69C2F2" w14:textId="399C4FB9" w:rsidR="003207E2" w:rsidRDefault="003207E2" w:rsidP="00990F44">
      <w:pPr>
        <w:rPr>
          <w:lang w:val="en-GB"/>
        </w:rPr>
      </w:pPr>
    </w:p>
    <w:p w14:paraId="3CAB3111" w14:textId="7A141277" w:rsidR="003207E2" w:rsidRDefault="003207E2" w:rsidP="00990F44">
      <w:pPr>
        <w:rPr>
          <w:lang w:val="en-GB"/>
        </w:rPr>
      </w:pPr>
    </w:p>
    <w:p w14:paraId="6F156A72" w14:textId="1550AF50" w:rsidR="003207E2" w:rsidRDefault="003207E2" w:rsidP="00990F44">
      <w:pPr>
        <w:rPr>
          <w:lang w:val="en-GB"/>
        </w:rPr>
      </w:pPr>
    </w:p>
    <w:p w14:paraId="536240EA" w14:textId="09840BD0" w:rsidR="003207E2" w:rsidRDefault="003207E2" w:rsidP="00990F44">
      <w:pPr>
        <w:rPr>
          <w:lang w:val="en-GB"/>
        </w:rPr>
      </w:pPr>
    </w:p>
    <w:p w14:paraId="29C5D366" w14:textId="52FE8F25" w:rsidR="003207E2" w:rsidRDefault="003207E2" w:rsidP="00990F44">
      <w:pPr>
        <w:rPr>
          <w:lang w:val="en-GB"/>
        </w:rPr>
      </w:pPr>
    </w:p>
    <w:p w14:paraId="0AC6616D" w14:textId="698CE34C" w:rsidR="003207E2" w:rsidRDefault="003207E2" w:rsidP="00990F44">
      <w:pPr>
        <w:rPr>
          <w:lang w:val="en-GB"/>
        </w:rPr>
      </w:pPr>
    </w:p>
    <w:p w14:paraId="5CF8CFF2" w14:textId="79FF5E9D" w:rsidR="003207E2" w:rsidRDefault="003207E2" w:rsidP="00990F44">
      <w:pPr>
        <w:rPr>
          <w:lang w:val="en-GB"/>
        </w:rPr>
      </w:pPr>
    </w:p>
    <w:p w14:paraId="54DDB88D" w14:textId="587DB61B" w:rsidR="003207E2" w:rsidRDefault="003207E2" w:rsidP="00990F44">
      <w:pPr>
        <w:rPr>
          <w:lang w:val="en-GB"/>
        </w:rPr>
      </w:pPr>
    </w:p>
    <w:p w14:paraId="69C0151B" w14:textId="05616750" w:rsidR="003207E2" w:rsidRDefault="003207E2" w:rsidP="00990F44">
      <w:pPr>
        <w:rPr>
          <w:lang w:val="en-GB"/>
        </w:rPr>
      </w:pPr>
    </w:p>
    <w:p w14:paraId="04C51E17" w14:textId="6F489D84" w:rsidR="003207E2" w:rsidRDefault="003207E2" w:rsidP="00990F44">
      <w:pPr>
        <w:rPr>
          <w:lang w:val="en-GB"/>
        </w:rPr>
      </w:pPr>
    </w:p>
    <w:p w14:paraId="4FCFBA14" w14:textId="0C7190CF" w:rsidR="003207E2" w:rsidRDefault="003207E2" w:rsidP="00990F44">
      <w:pPr>
        <w:rPr>
          <w:lang w:val="en-GB"/>
        </w:rPr>
      </w:pPr>
    </w:p>
    <w:p w14:paraId="7BCCFEB5" w14:textId="77777777" w:rsidR="003207E2" w:rsidRPr="00882639" w:rsidRDefault="003207E2" w:rsidP="00990F44">
      <w:pPr>
        <w:rPr>
          <w:lang w:val="en-GB"/>
        </w:rPr>
      </w:pPr>
    </w:p>
    <w:p w14:paraId="0EA42CD9" w14:textId="77777777" w:rsidR="005F7AA7" w:rsidRPr="00882639" w:rsidRDefault="005F7AA7" w:rsidP="002D4567">
      <w:pPr>
        <w:pStyle w:val="AnnexNoTitle"/>
        <w:jc w:val="both"/>
        <w:rPr>
          <w:lang w:val="en-GB"/>
        </w:rPr>
      </w:pPr>
    </w:p>
    <w:p w14:paraId="16E391C2" w14:textId="494BCA5D" w:rsidR="006561A1" w:rsidRPr="00D44B09" w:rsidRDefault="00D44B09" w:rsidP="00D44B09">
      <w:pPr>
        <w:tabs>
          <w:tab w:val="clear" w:pos="794"/>
          <w:tab w:val="clear" w:pos="1191"/>
          <w:tab w:val="clear" w:pos="1588"/>
          <w:tab w:val="clear" w:pos="1985"/>
        </w:tabs>
        <w:overflowPunct/>
        <w:autoSpaceDE/>
        <w:autoSpaceDN/>
        <w:adjustRightInd/>
        <w:spacing w:before="0"/>
        <w:jc w:val="left"/>
        <w:textAlignment w:val="auto"/>
        <w:rPr>
          <w:b/>
          <w:sz w:val="28"/>
          <w:lang w:val="en-GB"/>
        </w:rPr>
      </w:pPr>
      <w:r>
        <w:rPr>
          <w:lang w:val="en-GB"/>
        </w:rPr>
        <w:br w:type="page"/>
      </w:r>
    </w:p>
    <w:p w14:paraId="0A536664" w14:textId="2448C613" w:rsidR="002910DE" w:rsidRPr="00882639" w:rsidRDefault="002910DE" w:rsidP="006561A1">
      <w:pPr>
        <w:pStyle w:val="AnnexNoTitle"/>
        <w:spacing w:before="0"/>
        <w:rPr>
          <w:lang w:val="en-GB"/>
        </w:rPr>
      </w:pPr>
      <w:r w:rsidRPr="00882639">
        <w:rPr>
          <w:lang w:val="en-GB"/>
        </w:rPr>
        <w:lastRenderedPageBreak/>
        <w:t>Annex 1</w:t>
      </w:r>
      <w:r w:rsidR="00990F44" w:rsidRPr="00882639">
        <w:rPr>
          <w:lang w:val="en-GB"/>
        </w:rPr>
        <w:br/>
      </w:r>
      <w:r w:rsidR="00990F44" w:rsidRPr="00882639">
        <w:rPr>
          <w:lang w:val="en-GB"/>
        </w:rPr>
        <w:br/>
      </w:r>
      <w:r w:rsidRPr="00882639">
        <w:rPr>
          <w:lang w:val="en-GB"/>
        </w:rPr>
        <w:t>Technical characteristics and protection criteria</w:t>
      </w:r>
      <w:r w:rsidR="00412F20" w:rsidRPr="00882639">
        <w:rPr>
          <w:lang w:val="en-GB"/>
        </w:rPr>
        <w:t xml:space="preserve"> of AMS data links (ADL)</w:t>
      </w:r>
    </w:p>
    <w:p w14:paraId="4CC6D37E" w14:textId="12369B96" w:rsidR="002910DE" w:rsidRPr="00882639" w:rsidRDefault="00745614" w:rsidP="00990F44">
      <w:pPr>
        <w:pStyle w:val="Heading1"/>
        <w:rPr>
          <w:lang w:val="en-GB"/>
        </w:rPr>
      </w:pPr>
      <w:r w:rsidRPr="00882639">
        <w:rPr>
          <w:lang w:val="en-GB"/>
        </w:rPr>
        <w:t>1</w:t>
      </w:r>
      <w:r w:rsidR="002910DE" w:rsidRPr="00882639">
        <w:rPr>
          <w:lang w:val="en-GB"/>
        </w:rPr>
        <w:tab/>
        <w:t>Operational deployment</w:t>
      </w:r>
      <w:r w:rsidR="00412F20" w:rsidRPr="00882639">
        <w:rPr>
          <w:lang w:val="en-GB"/>
        </w:rPr>
        <w:t xml:space="preserve"> for AMS data links</w:t>
      </w:r>
      <w:r w:rsidR="0018509D" w:rsidRPr="00882639">
        <w:rPr>
          <w:lang w:val="en-GB"/>
        </w:rPr>
        <w:t xml:space="preserve"> </w:t>
      </w:r>
      <w:r w:rsidR="00412F20" w:rsidRPr="00882639">
        <w:rPr>
          <w:lang w:val="en-GB"/>
        </w:rPr>
        <w:t>(ADL)</w:t>
      </w:r>
    </w:p>
    <w:p w14:paraId="02AC6BFC" w14:textId="1496CDE3" w:rsidR="002910DE" w:rsidRPr="00882639" w:rsidRDefault="002910DE" w:rsidP="002D0CFD">
      <w:pPr>
        <w:rPr>
          <w:lang w:val="en-GB"/>
        </w:rPr>
      </w:pPr>
      <w:r w:rsidRPr="00882639">
        <w:rPr>
          <w:lang w:val="en-GB" w:eastAsia="ja-JP"/>
        </w:rPr>
        <w:t xml:space="preserve">Aeronautical mobile data links </w:t>
      </w:r>
      <w:r w:rsidRPr="00882639">
        <w:rPr>
          <w:lang w:val="en-GB"/>
        </w:rPr>
        <w:t xml:space="preserve">are operated between </w:t>
      </w:r>
      <w:r w:rsidR="00DB30F3">
        <w:rPr>
          <w:lang w:val="en-GB"/>
        </w:rPr>
        <w:t>ground</w:t>
      </w:r>
      <w:r w:rsidRPr="00882639">
        <w:rPr>
          <w:lang w:val="en-GB"/>
        </w:rPr>
        <w:t xml:space="preserve"> stations and aircraft stations, or between aircraft stations equipped with AMS data links (ADL) and can be deployed anywhere within a country whose administration has authorized their use in accordance with regulations.</w:t>
      </w:r>
    </w:p>
    <w:p w14:paraId="2BB7428B" w14:textId="7882C7FB" w:rsidR="002910DE" w:rsidRPr="00882639" w:rsidRDefault="002910DE" w:rsidP="002D0CFD">
      <w:pPr>
        <w:rPr>
          <w:lang w:val="en-GB"/>
        </w:rPr>
      </w:pPr>
      <w:r w:rsidRPr="00882639">
        <w:rPr>
          <w:lang w:val="en-GB"/>
        </w:rPr>
        <w:t>ADL includes transmission from and to, either aircraft stations or a ground terminal considered as an aeronautical station. These transmissions could use bidirectional air</w:t>
      </w:r>
      <w:r w:rsidRPr="00882639">
        <w:rPr>
          <w:lang w:val="en-GB"/>
        </w:rPr>
        <w:noBreakHyphen/>
        <w:t>to</w:t>
      </w:r>
      <w:r w:rsidRPr="00882639">
        <w:rPr>
          <w:lang w:val="en-GB"/>
        </w:rPr>
        <w:noBreakHyphen/>
        <w:t>ground links, or relay through another airborne platform using an air</w:t>
      </w:r>
      <w:r w:rsidRPr="00882639">
        <w:rPr>
          <w:lang w:val="en-GB"/>
        </w:rPr>
        <w:noBreakHyphen/>
        <w:t>to</w:t>
      </w:r>
      <w:r w:rsidRPr="00882639">
        <w:rPr>
          <w:lang w:val="en-GB"/>
        </w:rPr>
        <w:noBreakHyphen/>
        <w:t>air data link. Links can be either simplex or duplex. The link lengths vary greatly in these applications. Although some of the link lengths may be relatively short, many of the link lengths approach the radio line</w:t>
      </w:r>
      <w:r w:rsidRPr="00882639">
        <w:rPr>
          <w:lang w:val="en-GB"/>
        </w:rPr>
        <w:noBreakHyphen/>
        <w:t>of</w:t>
      </w:r>
      <w:r w:rsidRPr="00882639">
        <w:rPr>
          <w:lang w:val="en-GB"/>
        </w:rPr>
        <w:noBreakHyphen/>
        <w:t>sight distance. The operational altitude of airborne platforms equipped with thes</w:t>
      </w:r>
      <w:r w:rsidR="00A3175C" w:rsidRPr="00882639">
        <w:rPr>
          <w:lang w:val="en-GB"/>
        </w:rPr>
        <w:t xml:space="preserve">e ADLs can vary up </w:t>
      </w:r>
      <w:r w:rsidR="00A3175C" w:rsidRPr="00ED7FCF">
        <w:rPr>
          <w:highlight w:val="yellow"/>
          <w:lang w:val="en-GB"/>
        </w:rPr>
        <w:t xml:space="preserve">to </w:t>
      </w:r>
      <w:r w:rsidR="004D2D05" w:rsidRPr="00ED7FCF">
        <w:rPr>
          <w:highlight w:val="yellow"/>
          <w:lang w:val="en-GB"/>
        </w:rPr>
        <w:t>[</w:t>
      </w:r>
      <w:r w:rsidR="00ED7FCF" w:rsidRPr="00ED7FCF">
        <w:rPr>
          <w:highlight w:val="yellow"/>
          <w:lang w:val="en-GB"/>
        </w:rPr>
        <w:t>15,000</w:t>
      </w:r>
      <w:r w:rsidR="004D2D05" w:rsidRPr="00ED7FCF">
        <w:rPr>
          <w:highlight w:val="yellow"/>
          <w:lang w:val="en-GB"/>
        </w:rPr>
        <w:t>]</w:t>
      </w:r>
      <w:r w:rsidR="00A3175C" w:rsidRPr="00ED7FCF">
        <w:rPr>
          <w:highlight w:val="yellow"/>
          <w:lang w:val="en-GB"/>
        </w:rPr>
        <w:t>m</w:t>
      </w:r>
      <w:r w:rsidR="00A3175C" w:rsidRPr="00882639">
        <w:rPr>
          <w:lang w:val="en-GB"/>
        </w:rPr>
        <w:t>.</w:t>
      </w:r>
    </w:p>
    <w:p w14:paraId="3080977B" w14:textId="77777777" w:rsidR="002910DE" w:rsidRPr="00882639" w:rsidRDefault="002910DE" w:rsidP="002D0CFD">
      <w:pPr>
        <w:rPr>
          <w:lang w:val="en-GB"/>
        </w:rPr>
      </w:pPr>
      <w:r w:rsidRPr="00882639">
        <w:rPr>
          <w:lang w:val="en-GB"/>
        </w:rPr>
        <w:t>The ground terminals may be at a permanent location or they may be transportable. Transportable ground terminals can be moved to meet operational needs and the duration of use while it remains at a particular location is dependent</w:t>
      </w:r>
      <w:r w:rsidR="00A3175C" w:rsidRPr="00882639">
        <w:rPr>
          <w:lang w:val="en-GB"/>
        </w:rPr>
        <w:t xml:space="preserve"> upon operational requirements.</w:t>
      </w:r>
    </w:p>
    <w:p w14:paraId="50401104" w14:textId="77777777" w:rsidR="002910DE" w:rsidRPr="00882639" w:rsidRDefault="002910DE" w:rsidP="002D0CFD">
      <w:pPr>
        <w:rPr>
          <w:lang w:val="en-GB"/>
        </w:rPr>
      </w:pPr>
      <w:r w:rsidRPr="00882639">
        <w:rPr>
          <w:lang w:val="en-GB"/>
        </w:rPr>
        <w:t>A single ground terminal may simultaneously support several aircraft stations at the same time via different links</w:t>
      </w:r>
      <w:r w:rsidR="007A1679" w:rsidRPr="00882639">
        <w:rPr>
          <w:lang w:val="en-GB"/>
        </w:rPr>
        <w:t>.</w:t>
      </w:r>
    </w:p>
    <w:p w14:paraId="44D99D4C" w14:textId="002568C4" w:rsidR="002910DE" w:rsidRPr="00882639" w:rsidRDefault="00745614" w:rsidP="00A3175C">
      <w:pPr>
        <w:pStyle w:val="Heading1"/>
        <w:rPr>
          <w:lang w:val="en-GB"/>
        </w:rPr>
      </w:pPr>
      <w:r w:rsidRPr="00882639">
        <w:rPr>
          <w:lang w:val="en-GB"/>
        </w:rPr>
        <w:t>2</w:t>
      </w:r>
      <w:r w:rsidR="002910DE" w:rsidRPr="00882639">
        <w:rPr>
          <w:lang w:val="en-GB"/>
        </w:rPr>
        <w:tab/>
        <w:t>Technical characteristics of aeronautical mobile systems</w:t>
      </w:r>
    </w:p>
    <w:p w14:paraId="6B743417" w14:textId="484E52B3" w:rsidR="002910DE" w:rsidRPr="00882639" w:rsidRDefault="002910DE" w:rsidP="00A3175C">
      <w:pPr>
        <w:rPr>
          <w:lang w:val="en-GB"/>
        </w:rPr>
      </w:pPr>
      <w:r w:rsidRPr="00882639">
        <w:rPr>
          <w:lang w:val="en-GB"/>
        </w:rPr>
        <w:t xml:space="preserve">Typical technical characteristics for representative airborne data links for the frequency range </w:t>
      </w:r>
      <w:r w:rsidR="0030522B" w:rsidRPr="00882639">
        <w:rPr>
          <w:lang w:val="en-GB" w:eastAsia="ja-JP"/>
        </w:rPr>
        <w:t>1 750</w:t>
      </w:r>
      <w:r w:rsidR="00372F61" w:rsidRPr="00882639">
        <w:rPr>
          <w:lang w:val="en-GB" w:eastAsia="ja-JP"/>
        </w:rPr>
        <w:t xml:space="preserve">-1 850 </w:t>
      </w:r>
      <w:r w:rsidRPr="00882639">
        <w:rPr>
          <w:lang w:val="en-GB" w:eastAsia="ja-JP"/>
        </w:rPr>
        <w:t>MHz</w:t>
      </w:r>
      <w:r w:rsidRPr="00882639">
        <w:rPr>
          <w:lang w:val="en-GB"/>
        </w:rPr>
        <w:t xml:space="preserve"> are provided in Table 1.</w:t>
      </w:r>
    </w:p>
    <w:p w14:paraId="63FF3B22" w14:textId="6470F27D" w:rsidR="002910DE" w:rsidRPr="00882639" w:rsidRDefault="00150DF0" w:rsidP="00A3175C">
      <w:pPr>
        <w:pStyle w:val="Heading2"/>
        <w:rPr>
          <w:lang w:val="en-GB"/>
        </w:rPr>
      </w:pPr>
      <w:r w:rsidRPr="00882639">
        <w:rPr>
          <w:lang w:val="en-GB"/>
        </w:rPr>
        <w:t>2</w:t>
      </w:r>
      <w:r w:rsidR="002910DE" w:rsidRPr="00882639">
        <w:rPr>
          <w:lang w:val="en-GB"/>
        </w:rPr>
        <w:t>.1</w:t>
      </w:r>
      <w:r w:rsidR="002910DE" w:rsidRPr="00882639">
        <w:rPr>
          <w:lang w:val="en-GB"/>
        </w:rPr>
        <w:tab/>
      </w:r>
      <w:bookmarkStart w:id="10" w:name="_Hlk62056089"/>
      <w:r w:rsidR="002910DE" w:rsidRPr="00882639">
        <w:rPr>
          <w:lang w:val="en-GB"/>
        </w:rPr>
        <w:t>Transmitter and receiver characteristics</w:t>
      </w:r>
    </w:p>
    <w:bookmarkEnd w:id="10"/>
    <w:p w14:paraId="518C6D07" w14:textId="5E536A43" w:rsidR="002910DE" w:rsidRPr="00882639" w:rsidRDefault="002910DE" w:rsidP="00A3175C">
      <w:pPr>
        <w:rPr>
          <w:lang w:val="en-GB"/>
        </w:rPr>
      </w:pPr>
      <w:r w:rsidRPr="00882639">
        <w:rPr>
          <w:lang w:val="en-GB"/>
        </w:rPr>
        <w:t xml:space="preserve">The aeronautical mobile systems operating or planned to operate within the frequency range </w:t>
      </w:r>
      <w:r w:rsidR="0030522B" w:rsidRPr="00882639">
        <w:rPr>
          <w:lang w:val="en-GB" w:eastAsia="ja-JP"/>
        </w:rPr>
        <w:t>1 750</w:t>
      </w:r>
      <w:r w:rsidR="00372F61" w:rsidRPr="00882639">
        <w:rPr>
          <w:lang w:val="en-GB" w:eastAsia="ja-JP"/>
        </w:rPr>
        <w:t xml:space="preserve">-1 850 </w:t>
      </w:r>
      <w:r w:rsidRPr="00882639">
        <w:rPr>
          <w:lang w:val="en-GB" w:eastAsia="ja-JP"/>
        </w:rPr>
        <w:t>MHz</w:t>
      </w:r>
      <w:r w:rsidRPr="00882639">
        <w:rPr>
          <w:lang w:val="en-GB"/>
        </w:rPr>
        <w:t xml:space="preserve"> typically use digital modulations. A given transmitter may be capable of radiating more than one waveform.</w:t>
      </w:r>
    </w:p>
    <w:p w14:paraId="133F920B" w14:textId="02D52939" w:rsidR="002910DE" w:rsidRPr="00882639" w:rsidRDefault="00150DF0" w:rsidP="00A3175C">
      <w:pPr>
        <w:pStyle w:val="Heading2"/>
        <w:rPr>
          <w:lang w:val="en-GB"/>
        </w:rPr>
      </w:pPr>
      <w:r w:rsidRPr="00882639">
        <w:rPr>
          <w:lang w:val="en-GB"/>
        </w:rPr>
        <w:t>2</w:t>
      </w:r>
      <w:r w:rsidR="002910DE" w:rsidRPr="00882639">
        <w:rPr>
          <w:lang w:val="en-GB"/>
        </w:rPr>
        <w:t>.2</w:t>
      </w:r>
      <w:r w:rsidR="002910DE" w:rsidRPr="00882639">
        <w:rPr>
          <w:lang w:val="en-GB"/>
        </w:rPr>
        <w:tab/>
        <w:t>Antenna characteristics</w:t>
      </w:r>
    </w:p>
    <w:p w14:paraId="08D26413" w14:textId="6492017A" w:rsidR="002910DE" w:rsidRPr="00882639" w:rsidRDefault="002910DE" w:rsidP="00A3175C">
      <w:pPr>
        <w:rPr>
          <w:lang w:val="en-GB"/>
        </w:rPr>
      </w:pPr>
      <w:r w:rsidRPr="00882639">
        <w:rPr>
          <w:lang w:val="en-GB"/>
        </w:rPr>
        <w:t xml:space="preserve">A variety of different types of antennas are used by systems in the frequency range </w:t>
      </w:r>
      <w:r w:rsidR="00372F61" w:rsidRPr="00882639">
        <w:rPr>
          <w:lang w:val="en-GB" w:eastAsia="ja-JP"/>
        </w:rPr>
        <w:t xml:space="preserve"> </w:t>
      </w:r>
      <w:r w:rsidR="0030522B" w:rsidRPr="00882639">
        <w:rPr>
          <w:lang w:val="en-GB" w:eastAsia="ja-JP"/>
        </w:rPr>
        <w:t>1 750</w:t>
      </w:r>
      <w:r w:rsidR="00372F61" w:rsidRPr="00882639">
        <w:rPr>
          <w:lang w:val="en-GB" w:eastAsia="ja-JP"/>
        </w:rPr>
        <w:t xml:space="preserve">-1 850 </w:t>
      </w:r>
      <w:r w:rsidRPr="00882639">
        <w:rPr>
          <w:lang w:val="en-GB" w:eastAsia="ja-JP"/>
        </w:rPr>
        <w:t>MHz</w:t>
      </w:r>
      <w:r w:rsidRPr="00882639">
        <w:rPr>
          <w:lang w:val="en-GB"/>
        </w:rPr>
        <w:t xml:space="preserve">. Antennas in this range are generally of a variety of sizes and vary between the airborne component of the link and the </w:t>
      </w:r>
      <w:proofErr w:type="gramStart"/>
      <w:r w:rsidRPr="00882639">
        <w:rPr>
          <w:lang w:val="en-GB"/>
        </w:rPr>
        <w:t>ground based</w:t>
      </w:r>
      <w:proofErr w:type="gramEnd"/>
      <w:r w:rsidRPr="00882639">
        <w:rPr>
          <w:lang w:val="en-GB"/>
        </w:rPr>
        <w:t xml:space="preserve"> component of the link. The airborne antenna gains are typically  </w:t>
      </w:r>
      <w:r w:rsidR="004D2D05" w:rsidRPr="00ED7FCF">
        <w:rPr>
          <w:highlight w:val="yellow"/>
          <w:lang w:val="en-GB"/>
        </w:rPr>
        <w:t>[</w:t>
      </w:r>
      <w:r w:rsidR="00ED7FCF" w:rsidRPr="00ED7FCF">
        <w:rPr>
          <w:highlight w:val="yellow"/>
          <w:lang w:val="en-GB"/>
        </w:rPr>
        <w:t>3</w:t>
      </w:r>
      <w:r w:rsidR="004D2D05" w:rsidRPr="00ED7FCF">
        <w:rPr>
          <w:highlight w:val="yellow"/>
          <w:lang w:val="en-GB"/>
        </w:rPr>
        <w:t>]</w:t>
      </w:r>
      <w:r w:rsidRPr="00882639">
        <w:rPr>
          <w:lang w:val="en-GB"/>
        </w:rPr>
        <w:t xml:space="preserve"> dBi. The </w:t>
      </w:r>
      <w:proofErr w:type="gramStart"/>
      <w:r w:rsidRPr="00882639">
        <w:rPr>
          <w:lang w:val="en-GB"/>
        </w:rPr>
        <w:t>ground based</w:t>
      </w:r>
      <w:proofErr w:type="gramEnd"/>
      <w:r w:rsidRPr="00882639">
        <w:rPr>
          <w:lang w:val="en-GB"/>
        </w:rPr>
        <w:t xml:space="preserve"> antenna gain is typically </w:t>
      </w:r>
      <w:r w:rsidR="004D2D05" w:rsidRPr="00ED7FCF">
        <w:rPr>
          <w:highlight w:val="yellow"/>
          <w:lang w:val="en-GB"/>
        </w:rPr>
        <w:t>[</w:t>
      </w:r>
      <w:r w:rsidR="00ED7FCF" w:rsidRPr="00ED7FCF">
        <w:rPr>
          <w:highlight w:val="yellow"/>
          <w:lang w:val="en-GB"/>
        </w:rPr>
        <w:t>13</w:t>
      </w:r>
      <w:r w:rsidR="004D2D05" w:rsidRPr="00ED7FCF">
        <w:rPr>
          <w:highlight w:val="yellow"/>
          <w:lang w:val="en-GB"/>
        </w:rPr>
        <w:t>]</w:t>
      </w:r>
      <w:r w:rsidR="004B2C8D">
        <w:rPr>
          <w:highlight w:val="yellow"/>
          <w:lang w:val="en-GB"/>
        </w:rPr>
        <w:t xml:space="preserve"> </w:t>
      </w:r>
      <w:proofErr w:type="spellStart"/>
      <w:r w:rsidRPr="00ED7FCF">
        <w:rPr>
          <w:highlight w:val="yellow"/>
          <w:lang w:val="en-GB"/>
        </w:rPr>
        <w:t>dBi</w:t>
      </w:r>
      <w:proofErr w:type="spellEnd"/>
      <w:r w:rsidRPr="00882639">
        <w:rPr>
          <w:lang w:val="en-GB"/>
        </w:rPr>
        <w:t xml:space="preserve">. </w:t>
      </w:r>
    </w:p>
    <w:p w14:paraId="1CEF4B01" w14:textId="1FE99702" w:rsidR="002910DE" w:rsidRPr="00882639" w:rsidRDefault="00150DF0" w:rsidP="00CF4A7C">
      <w:pPr>
        <w:pStyle w:val="Heading1"/>
        <w:rPr>
          <w:lang w:val="en-GB"/>
        </w:rPr>
      </w:pPr>
      <w:r w:rsidRPr="00882639">
        <w:rPr>
          <w:lang w:val="en-GB"/>
        </w:rPr>
        <w:t>3</w:t>
      </w:r>
      <w:r w:rsidR="002910DE" w:rsidRPr="00882639">
        <w:rPr>
          <w:lang w:val="en-GB"/>
        </w:rPr>
        <w:tab/>
        <w:t xml:space="preserve">Protection criteria </w:t>
      </w:r>
    </w:p>
    <w:p w14:paraId="32C3EE70" w14:textId="57097940" w:rsidR="002910DE" w:rsidRPr="00882639" w:rsidRDefault="00ED7FCF" w:rsidP="00B43040">
      <w:pPr>
        <w:rPr>
          <w:lang w:val="en-GB"/>
        </w:rPr>
      </w:pPr>
      <w:r w:rsidRPr="00ED7FCF">
        <w:rPr>
          <w:lang w:val="en-GB"/>
        </w:rPr>
        <w:t>An</w:t>
      </w:r>
      <w:r w:rsidR="002910DE" w:rsidRPr="00ED7FCF">
        <w:rPr>
          <w:lang w:val="en-GB"/>
        </w:rPr>
        <w:t xml:space="preserve"> </w:t>
      </w:r>
      <w:r w:rsidR="002910DE" w:rsidRPr="00ED7FCF">
        <w:rPr>
          <w:i/>
          <w:iCs/>
          <w:lang w:val="en-GB"/>
        </w:rPr>
        <w:t>I/N</w:t>
      </w:r>
      <w:r w:rsidR="002910DE" w:rsidRPr="00ED7FCF">
        <w:rPr>
          <w:lang w:val="en-GB"/>
        </w:rPr>
        <w:t xml:space="preserve"> ratio of about −6 dB</w:t>
      </w:r>
      <w:r w:rsidRPr="00ED7FCF">
        <w:rPr>
          <w:lang w:val="en-GB"/>
        </w:rPr>
        <w:t xml:space="preserve"> is protection criteria for AMS systems</w:t>
      </w:r>
      <w:r w:rsidR="002910DE" w:rsidRPr="00ED7FCF">
        <w:rPr>
          <w:lang w:val="en-GB"/>
        </w:rPr>
        <w:t xml:space="preserve">. This represents the required protection criterion for the AMS systems referenced herein from interference due to another radiocommunication service. If multiple potential interference sources are present, protection of the AMS systems requires that this criterion </w:t>
      </w:r>
      <w:proofErr w:type="gramStart"/>
      <w:r w:rsidR="002910DE" w:rsidRPr="00ED7FCF">
        <w:rPr>
          <w:lang w:val="en-GB"/>
        </w:rPr>
        <w:t>is</w:t>
      </w:r>
      <w:proofErr w:type="gramEnd"/>
      <w:r w:rsidR="002910DE" w:rsidRPr="00ED7FCF">
        <w:rPr>
          <w:lang w:val="en-GB"/>
        </w:rPr>
        <w:t xml:space="preserve"> not exceeded due to the aggregate interference from the multiple sources.</w:t>
      </w:r>
    </w:p>
    <w:p w14:paraId="219EFF47" w14:textId="77777777" w:rsidR="002910DE" w:rsidRPr="00882639" w:rsidRDefault="002910DE" w:rsidP="002910DE">
      <w:pPr>
        <w:tabs>
          <w:tab w:val="clear" w:pos="794"/>
          <w:tab w:val="clear" w:pos="1191"/>
          <w:tab w:val="clear" w:pos="1588"/>
          <w:tab w:val="clear" w:pos="1985"/>
          <w:tab w:val="left" w:pos="1134"/>
          <w:tab w:val="left" w:pos="1871"/>
          <w:tab w:val="left" w:pos="2268"/>
        </w:tabs>
        <w:jc w:val="left"/>
        <w:rPr>
          <w:lang w:val="en-GB"/>
        </w:rPr>
      </w:pPr>
    </w:p>
    <w:p w14:paraId="6BB4104C" w14:textId="77777777" w:rsidR="002910DE" w:rsidRPr="00882639" w:rsidRDefault="002910DE" w:rsidP="002910DE">
      <w:pPr>
        <w:keepNext/>
        <w:tabs>
          <w:tab w:val="clear" w:pos="794"/>
          <w:tab w:val="clear" w:pos="1191"/>
          <w:tab w:val="clear" w:pos="1588"/>
          <w:tab w:val="clear" w:pos="1985"/>
          <w:tab w:val="left" w:pos="1134"/>
          <w:tab w:val="left" w:pos="1871"/>
          <w:tab w:val="left" w:pos="2268"/>
        </w:tabs>
        <w:spacing w:before="560" w:after="120"/>
        <w:jc w:val="center"/>
        <w:rPr>
          <w:caps/>
          <w:szCs w:val="24"/>
          <w:lang w:val="en-GB"/>
        </w:rPr>
        <w:sectPr w:rsidR="002910DE" w:rsidRPr="00882639" w:rsidSect="00EA7090">
          <w:headerReference w:type="first" r:id="rId12"/>
          <w:pgSz w:w="11907" w:h="16834" w:code="9"/>
          <w:pgMar w:top="1418" w:right="1134" w:bottom="1134" w:left="1134" w:header="720" w:footer="482" w:gutter="0"/>
          <w:paperSrc w:first="15" w:other="15"/>
          <w:pgNumType w:start="1"/>
          <w:cols w:space="720"/>
          <w:docGrid w:linePitch="326"/>
        </w:sectPr>
      </w:pPr>
    </w:p>
    <w:p w14:paraId="75E214B7" w14:textId="77777777" w:rsidR="002910DE" w:rsidRPr="00882639" w:rsidRDefault="002910DE" w:rsidP="006C2D25">
      <w:pPr>
        <w:pStyle w:val="TableNo"/>
        <w:rPr>
          <w:lang w:val="en-GB"/>
        </w:rPr>
      </w:pPr>
      <w:r w:rsidRPr="00882639">
        <w:rPr>
          <w:lang w:val="en-GB"/>
        </w:rPr>
        <w:lastRenderedPageBreak/>
        <w:t>T</w:t>
      </w:r>
      <w:r w:rsidR="007577DB" w:rsidRPr="00882639">
        <w:rPr>
          <w:lang w:val="en-GB"/>
        </w:rPr>
        <w:t>ABLE</w:t>
      </w:r>
      <w:r w:rsidRPr="00882639">
        <w:rPr>
          <w:lang w:val="en-GB"/>
        </w:rPr>
        <w:t xml:space="preserve"> </w:t>
      </w:r>
      <w:r w:rsidR="007577DB" w:rsidRPr="00882639">
        <w:rPr>
          <w:lang w:val="en-GB"/>
        </w:rPr>
        <w:t xml:space="preserve"> </w:t>
      </w:r>
      <w:r w:rsidRPr="00882639">
        <w:rPr>
          <w:lang w:val="en-GB"/>
        </w:rPr>
        <w:t>1</w:t>
      </w:r>
    </w:p>
    <w:p w14:paraId="7D4199E7" w14:textId="595EA337" w:rsidR="002910DE" w:rsidRPr="00882639" w:rsidRDefault="002910DE" w:rsidP="00791015">
      <w:pPr>
        <w:pStyle w:val="Tabletitle"/>
        <w:rPr>
          <w:lang w:val="en-GB" w:eastAsia="ja-JP"/>
        </w:rPr>
      </w:pPr>
      <w:r w:rsidRPr="00882639">
        <w:rPr>
          <w:lang w:val="en-GB"/>
        </w:rPr>
        <w:t xml:space="preserve">Typical technical characteristics of representative aeronautical mobile service systems operated in the frequency range </w:t>
      </w:r>
      <w:r w:rsidR="0030522B" w:rsidRPr="00882639">
        <w:rPr>
          <w:lang w:val="en-GB" w:eastAsia="ja-JP"/>
        </w:rPr>
        <w:t>1 750</w:t>
      </w:r>
      <w:r w:rsidR="004D2D05" w:rsidRPr="00882639">
        <w:rPr>
          <w:lang w:val="en-GB" w:eastAsia="ja-JP"/>
        </w:rPr>
        <w:t>-1 850</w:t>
      </w:r>
      <w:r w:rsidRPr="00882639">
        <w:rPr>
          <w:lang w:val="en-GB" w:eastAsia="ja-JP"/>
        </w:rPr>
        <w:t xml:space="preserve"> </w:t>
      </w:r>
      <w:proofErr w:type="gramStart"/>
      <w:r w:rsidRPr="00882639">
        <w:rPr>
          <w:lang w:val="en-GB" w:eastAsia="ja-JP"/>
        </w:rPr>
        <w:t>MHz</w:t>
      </w:r>
      <w:proofErr w:type="gramEnd"/>
    </w:p>
    <w:tbl>
      <w:tblPr>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1345"/>
      </w:tblGrid>
      <w:tr w:rsidR="00ED7FCF" w:rsidRPr="00882639" w14:paraId="07E018AE"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BA22A3" w14:textId="77777777" w:rsidR="00ED7FCF" w:rsidRPr="00882639" w:rsidRDefault="00ED7FCF" w:rsidP="00E27B45">
            <w:pPr>
              <w:pStyle w:val="Tablehead"/>
              <w:rPr>
                <w:lang w:val="en-GB" w:eastAsia="ja-JP"/>
              </w:rPr>
            </w:pPr>
            <w:r w:rsidRPr="00882639">
              <w:rPr>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CF9A75" w14:textId="77777777" w:rsidR="00ED7FCF" w:rsidRPr="00882639" w:rsidRDefault="00ED7FCF" w:rsidP="00E27B45">
            <w:pPr>
              <w:pStyle w:val="Tablehead"/>
              <w:rPr>
                <w:lang w:val="en-GB" w:eastAsia="ja-JP"/>
              </w:rPr>
            </w:pPr>
            <w:r w:rsidRPr="00882639">
              <w:rPr>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657323" w14:textId="0497C6CB" w:rsidR="00ED7FCF" w:rsidRPr="00882639" w:rsidRDefault="00ED7FCF" w:rsidP="00FF2C05">
            <w:pPr>
              <w:pStyle w:val="Tablehead"/>
              <w:rPr>
                <w:lang w:val="en-GB" w:eastAsia="ja-JP"/>
              </w:rPr>
            </w:pPr>
            <w:r w:rsidRPr="00882639">
              <w:rPr>
                <w:lang w:val="en-GB" w:eastAsia="ja-JP"/>
              </w:rPr>
              <w:t>System 1</w:t>
            </w:r>
            <w:r w:rsidR="00DB30F3">
              <w:rPr>
                <w:lang w:val="en-GB" w:eastAsia="ja-JP"/>
              </w:rPr>
              <w:t>A</w:t>
            </w:r>
          </w:p>
          <w:p w14:paraId="38FEF0A3" w14:textId="77777777" w:rsidR="00ED7FCF" w:rsidRPr="00882639" w:rsidRDefault="00ED7FCF" w:rsidP="00FF2C05">
            <w:pPr>
              <w:pStyle w:val="Tablehead"/>
              <w:rPr>
                <w:lang w:val="en-GB" w:eastAsia="ja-JP"/>
              </w:rPr>
            </w:pPr>
            <w:r w:rsidRPr="00882639">
              <w:rPr>
                <w:lang w:val="en-GB" w:eastAsia="ja-JP"/>
              </w:rPr>
              <w:t>Airborne</w:t>
            </w:r>
          </w:p>
        </w:tc>
        <w:tc>
          <w:tcPr>
            <w:tcW w:w="272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627ED9" w14:textId="6EC6FEC6" w:rsidR="00ED7FCF" w:rsidRPr="00882639" w:rsidRDefault="00ED7FCF" w:rsidP="00FF2C05">
            <w:pPr>
              <w:pStyle w:val="Tablehead"/>
              <w:rPr>
                <w:lang w:val="en-GB" w:eastAsia="ja-JP"/>
              </w:rPr>
            </w:pPr>
            <w:r w:rsidRPr="00882639">
              <w:rPr>
                <w:lang w:val="en-GB" w:eastAsia="ja-JP"/>
              </w:rPr>
              <w:t>System 1</w:t>
            </w:r>
            <w:r w:rsidR="00DB30F3">
              <w:rPr>
                <w:lang w:val="en-GB" w:eastAsia="ja-JP"/>
              </w:rPr>
              <w:t>B</w:t>
            </w:r>
          </w:p>
          <w:p w14:paraId="08A91850" w14:textId="77777777" w:rsidR="00ED7FCF" w:rsidRPr="00882639" w:rsidRDefault="00ED7FCF" w:rsidP="00FF2C05">
            <w:pPr>
              <w:pStyle w:val="Tablehead"/>
              <w:rPr>
                <w:lang w:val="en-GB" w:eastAsia="ja-JP"/>
              </w:rPr>
            </w:pPr>
            <w:r w:rsidRPr="00882639">
              <w:rPr>
                <w:lang w:val="en-GB" w:eastAsia="ja-JP"/>
              </w:rPr>
              <w:t>Ground</w:t>
            </w:r>
          </w:p>
        </w:tc>
      </w:tr>
      <w:tr w:rsidR="00ED7FCF" w:rsidRPr="00882639" w14:paraId="41252157"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hideMark/>
          </w:tcPr>
          <w:p w14:paraId="7747D7F4" w14:textId="77777777" w:rsidR="00ED7FCF" w:rsidRPr="00882639" w:rsidRDefault="00ED7FCF" w:rsidP="00E27B45">
            <w:pPr>
              <w:pStyle w:val="Tabletext"/>
              <w:rPr>
                <w:lang w:val="en-GB" w:eastAsia="ja-JP"/>
              </w:rPr>
            </w:pPr>
            <w:r w:rsidRPr="00882639">
              <w:rPr>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1A349238" w14:textId="77777777" w:rsidR="00ED7FCF" w:rsidRPr="00882639" w:rsidRDefault="00ED7FCF" w:rsidP="00E27B45">
            <w:pPr>
              <w:pStyle w:val="Tabletext"/>
              <w:jc w:val="center"/>
              <w:rPr>
                <w:lang w:val="en-GB" w:eastAsia="ja-JP"/>
              </w:rPr>
            </w:pPr>
            <w:r w:rsidRPr="00882639">
              <w:rPr>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DDA3B71" w14:textId="4564A961" w:rsidR="00ED7FCF" w:rsidRPr="00882639" w:rsidRDefault="00ED7FCF" w:rsidP="00845326">
            <w:pPr>
              <w:pStyle w:val="Tabletext"/>
              <w:jc w:val="center"/>
              <w:rPr>
                <w:lang w:val="en-GB" w:eastAsia="ja-JP"/>
              </w:rPr>
            </w:pPr>
            <w:r w:rsidRPr="00882639">
              <w:rPr>
                <w:lang w:val="en-GB" w:eastAsia="ja-JP"/>
              </w:rPr>
              <w:t xml:space="preserve">1 750-1 850 </w:t>
            </w:r>
            <w:r w:rsidRPr="00882639">
              <w:rPr>
                <w:vertAlign w:val="superscript"/>
                <w:lang w:val="en-GB" w:eastAsia="ja-JP"/>
              </w:rPr>
              <w:t xml:space="preserve"> </w:t>
            </w:r>
          </w:p>
        </w:tc>
        <w:tc>
          <w:tcPr>
            <w:tcW w:w="2729" w:type="dxa"/>
            <w:gridSpan w:val="2"/>
            <w:tcBorders>
              <w:top w:val="single" w:sz="4" w:space="0" w:color="auto"/>
              <w:left w:val="single" w:sz="4" w:space="0" w:color="auto"/>
              <w:bottom w:val="single" w:sz="4" w:space="0" w:color="auto"/>
              <w:right w:val="single" w:sz="4" w:space="0" w:color="auto"/>
            </w:tcBorders>
            <w:vAlign w:val="center"/>
            <w:hideMark/>
          </w:tcPr>
          <w:p w14:paraId="68275ABB" w14:textId="0200E195" w:rsidR="00ED7FCF" w:rsidRPr="00882639" w:rsidRDefault="00ED7FCF" w:rsidP="00845326">
            <w:pPr>
              <w:pStyle w:val="Tabletext"/>
              <w:jc w:val="center"/>
              <w:rPr>
                <w:lang w:val="en-GB" w:eastAsia="ja-JP"/>
              </w:rPr>
            </w:pPr>
            <w:r w:rsidRPr="00882639">
              <w:rPr>
                <w:lang w:val="en-GB" w:eastAsia="ja-JP"/>
              </w:rPr>
              <w:t xml:space="preserve">1 750-1 850 </w:t>
            </w:r>
            <w:r w:rsidRPr="00882639">
              <w:rPr>
                <w:vertAlign w:val="superscript"/>
                <w:lang w:val="en-GB" w:eastAsia="ja-JP"/>
              </w:rPr>
              <w:t xml:space="preserve"> </w:t>
            </w:r>
          </w:p>
        </w:tc>
      </w:tr>
      <w:tr w:rsidR="00ED7FCF" w:rsidRPr="00882639" w14:paraId="234A5982"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hideMark/>
          </w:tcPr>
          <w:p w14:paraId="487CDE6C" w14:textId="77777777" w:rsidR="00ED7FCF" w:rsidRPr="00882639" w:rsidRDefault="00ED7FCF" w:rsidP="00E27B45">
            <w:pPr>
              <w:pStyle w:val="Tabletext"/>
              <w:rPr>
                <w:lang w:val="en-GB" w:eastAsia="ja-JP"/>
              </w:rPr>
            </w:pPr>
            <w:r w:rsidRPr="00882639">
              <w:rPr>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796DAA93" w14:textId="77777777" w:rsidR="00ED7FCF" w:rsidRPr="00882639" w:rsidRDefault="00ED7FCF" w:rsidP="00E27B45">
            <w:pPr>
              <w:pStyle w:val="Tabletext"/>
              <w:jc w:val="center"/>
              <w:rPr>
                <w:lang w:val="en-GB" w:eastAsia="ja-JP"/>
              </w:rPr>
            </w:pPr>
            <w:r w:rsidRPr="00882639">
              <w:rPr>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tcPr>
          <w:p w14:paraId="7F35C555" w14:textId="3BD43B82" w:rsidR="00ED7FCF" w:rsidRPr="00882639" w:rsidRDefault="00ED7FCF" w:rsidP="00393951">
            <w:pPr>
              <w:pStyle w:val="Tabletext"/>
              <w:rPr>
                <w:lang w:val="en-GB" w:eastAsia="ja-JP"/>
              </w:rPr>
            </w:pPr>
          </w:p>
        </w:tc>
        <w:tc>
          <w:tcPr>
            <w:tcW w:w="2729" w:type="dxa"/>
            <w:gridSpan w:val="2"/>
            <w:tcBorders>
              <w:top w:val="single" w:sz="4" w:space="0" w:color="auto"/>
              <w:left w:val="single" w:sz="4" w:space="0" w:color="auto"/>
              <w:bottom w:val="single" w:sz="4" w:space="0" w:color="auto"/>
              <w:right w:val="single" w:sz="4" w:space="0" w:color="auto"/>
            </w:tcBorders>
            <w:vAlign w:val="center"/>
          </w:tcPr>
          <w:p w14:paraId="4CE03880" w14:textId="52D8E1AC" w:rsidR="00ED7FCF" w:rsidRPr="00882639" w:rsidRDefault="00ED7FCF" w:rsidP="00393951">
            <w:pPr>
              <w:pStyle w:val="Tabletext"/>
              <w:rPr>
                <w:lang w:val="en-GB" w:eastAsia="ja-JP"/>
              </w:rPr>
            </w:pPr>
          </w:p>
        </w:tc>
      </w:tr>
      <w:tr w:rsidR="00ED7FCF" w:rsidRPr="00882639" w14:paraId="3EF1C287"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hideMark/>
          </w:tcPr>
          <w:p w14:paraId="765886C5" w14:textId="5B489217" w:rsidR="00ED7FCF" w:rsidRPr="00882639" w:rsidRDefault="00ED7FCF" w:rsidP="00E27B45">
            <w:pPr>
              <w:pStyle w:val="Tabletext"/>
              <w:rPr>
                <w:lang w:val="en-GB" w:eastAsia="ja-JP"/>
              </w:rPr>
            </w:pPr>
            <w:r>
              <w:rPr>
                <w:lang w:val="en-GB" w:eastAsia="ja-JP"/>
              </w:rPr>
              <w:t xml:space="preserve">Emission </w:t>
            </w:r>
            <w:r w:rsidRPr="00882639">
              <w:rPr>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D373CC3" w14:textId="77777777" w:rsidR="00ED7FCF" w:rsidRPr="00882639" w:rsidRDefault="00ED7FCF" w:rsidP="00E27B45">
            <w:pPr>
              <w:pStyle w:val="Tabletext"/>
              <w:jc w:val="center"/>
              <w:rPr>
                <w:lang w:val="en-GB" w:eastAsia="ja-JP"/>
              </w:rPr>
            </w:pPr>
            <w:r w:rsidRPr="00882639">
              <w:rPr>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tcPr>
          <w:p w14:paraId="0B22CECC" w14:textId="60365DDC" w:rsidR="00ED7FCF" w:rsidRPr="00882639" w:rsidRDefault="00ED7FCF" w:rsidP="00393951">
            <w:pPr>
              <w:pStyle w:val="Tabletext"/>
              <w:rPr>
                <w:lang w:val="en-GB" w:eastAsia="ja-JP"/>
              </w:rPr>
            </w:pPr>
          </w:p>
        </w:tc>
        <w:tc>
          <w:tcPr>
            <w:tcW w:w="2729" w:type="dxa"/>
            <w:gridSpan w:val="2"/>
            <w:tcBorders>
              <w:top w:val="single" w:sz="4" w:space="0" w:color="auto"/>
              <w:left w:val="single" w:sz="4" w:space="0" w:color="auto"/>
              <w:bottom w:val="single" w:sz="4" w:space="0" w:color="auto"/>
              <w:right w:val="single" w:sz="4" w:space="0" w:color="auto"/>
            </w:tcBorders>
            <w:vAlign w:val="center"/>
          </w:tcPr>
          <w:p w14:paraId="5164264D" w14:textId="400C826E" w:rsidR="00ED7FCF" w:rsidRPr="00882639" w:rsidRDefault="00ED7FCF" w:rsidP="00393951">
            <w:pPr>
              <w:pStyle w:val="Tabletext"/>
              <w:rPr>
                <w:lang w:val="en-GB" w:eastAsia="ja-JP"/>
              </w:rPr>
            </w:pPr>
          </w:p>
        </w:tc>
      </w:tr>
      <w:tr w:rsidR="00ED7FCF" w:rsidRPr="00882639" w14:paraId="04587BFE"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hideMark/>
          </w:tcPr>
          <w:p w14:paraId="1288EFFC" w14:textId="77777777" w:rsidR="00ED7FCF" w:rsidRPr="00882639" w:rsidRDefault="00ED7FCF" w:rsidP="00E27B45">
            <w:pPr>
              <w:pStyle w:val="Tabletext"/>
              <w:rPr>
                <w:lang w:val="en-GB" w:eastAsia="ja-JP"/>
              </w:rPr>
            </w:pPr>
            <w:r w:rsidRPr="00882639">
              <w:rPr>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A6B52B8" w14:textId="77777777" w:rsidR="00ED7FCF" w:rsidRPr="00882639" w:rsidRDefault="00ED7FCF" w:rsidP="00E27B45">
            <w:pPr>
              <w:pStyle w:val="Tabletext"/>
              <w:jc w:val="center"/>
              <w:rPr>
                <w:lang w:val="en-GB" w:eastAsia="ja-JP"/>
              </w:rPr>
            </w:pPr>
            <w:r w:rsidRPr="00882639">
              <w:rPr>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25121DA" w14:textId="15DB6DB1" w:rsidR="00ED7FCF" w:rsidRPr="00882639" w:rsidRDefault="00ED7FCF" w:rsidP="00393951">
            <w:pPr>
              <w:pStyle w:val="Tabletext"/>
              <w:rPr>
                <w:lang w:val="en-GB" w:eastAsia="ja-JP"/>
              </w:rPr>
            </w:pPr>
          </w:p>
        </w:tc>
        <w:tc>
          <w:tcPr>
            <w:tcW w:w="2729" w:type="dxa"/>
            <w:gridSpan w:val="2"/>
            <w:tcBorders>
              <w:top w:val="single" w:sz="4" w:space="0" w:color="auto"/>
              <w:left w:val="single" w:sz="4" w:space="0" w:color="auto"/>
              <w:bottom w:val="single" w:sz="4" w:space="0" w:color="auto"/>
              <w:right w:val="single" w:sz="4" w:space="0" w:color="auto"/>
            </w:tcBorders>
            <w:vAlign w:val="center"/>
            <w:hideMark/>
          </w:tcPr>
          <w:p w14:paraId="2D8C8D33" w14:textId="292BAF13" w:rsidR="00ED7FCF" w:rsidRPr="00882639" w:rsidRDefault="00ED7FCF" w:rsidP="00393951">
            <w:pPr>
              <w:pStyle w:val="Tabletext"/>
              <w:rPr>
                <w:lang w:val="en-GB" w:eastAsia="ja-JP"/>
              </w:rPr>
            </w:pPr>
          </w:p>
        </w:tc>
      </w:tr>
      <w:tr w:rsidR="00ED7FCF" w:rsidRPr="00882639" w14:paraId="5FEDF971"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hideMark/>
          </w:tcPr>
          <w:p w14:paraId="51997106" w14:textId="15C209AE" w:rsidR="00ED7FCF" w:rsidRPr="00882639" w:rsidRDefault="00ED7FCF" w:rsidP="00E27B45">
            <w:pPr>
              <w:pStyle w:val="Tabletext"/>
              <w:rPr>
                <w:lang w:val="en-GB" w:eastAsia="ja-JP"/>
              </w:rPr>
            </w:pPr>
            <w:r>
              <w:rPr>
                <w:lang w:val="en-GB" w:eastAsia="ja-JP"/>
              </w:rPr>
              <w:t xml:space="preserve">IF </w:t>
            </w:r>
            <w:r w:rsidRPr="00882639">
              <w:rPr>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0691E466" w14:textId="77777777" w:rsidR="00ED7FCF" w:rsidRPr="00882639" w:rsidRDefault="00ED7FCF" w:rsidP="00E27B45">
            <w:pPr>
              <w:pStyle w:val="Tabletext"/>
              <w:jc w:val="center"/>
              <w:rPr>
                <w:lang w:val="en-GB" w:eastAsia="ja-JP"/>
              </w:rPr>
            </w:pPr>
            <w:r w:rsidRPr="00882639">
              <w:rPr>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tcPr>
          <w:p w14:paraId="25F3E224" w14:textId="104B866F" w:rsidR="00ED7FCF" w:rsidRPr="00882639" w:rsidRDefault="00ED7FCF" w:rsidP="00393951">
            <w:pPr>
              <w:pStyle w:val="Tabletext"/>
              <w:rPr>
                <w:lang w:val="en-GB" w:eastAsia="ja-JP"/>
              </w:rPr>
            </w:pPr>
          </w:p>
        </w:tc>
        <w:tc>
          <w:tcPr>
            <w:tcW w:w="2729" w:type="dxa"/>
            <w:gridSpan w:val="2"/>
            <w:tcBorders>
              <w:top w:val="single" w:sz="4" w:space="0" w:color="auto"/>
              <w:left w:val="single" w:sz="4" w:space="0" w:color="auto"/>
              <w:bottom w:val="single" w:sz="4" w:space="0" w:color="auto"/>
              <w:right w:val="single" w:sz="4" w:space="0" w:color="auto"/>
            </w:tcBorders>
            <w:vAlign w:val="center"/>
          </w:tcPr>
          <w:p w14:paraId="183744B0" w14:textId="6FBE8DC9" w:rsidR="00ED7FCF" w:rsidRPr="00882639" w:rsidRDefault="00ED7FCF" w:rsidP="00393951">
            <w:pPr>
              <w:pStyle w:val="Tabletext"/>
              <w:rPr>
                <w:lang w:val="en-GB" w:eastAsia="ja-JP"/>
              </w:rPr>
            </w:pPr>
          </w:p>
        </w:tc>
      </w:tr>
      <w:tr w:rsidR="00ED7FCF" w:rsidRPr="00882639" w14:paraId="451DF491"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hideMark/>
          </w:tcPr>
          <w:p w14:paraId="47874DED" w14:textId="77777777" w:rsidR="00ED7FCF" w:rsidRPr="00882639" w:rsidRDefault="00ED7FCF" w:rsidP="00E27B45">
            <w:pPr>
              <w:pStyle w:val="Tabletext"/>
              <w:rPr>
                <w:lang w:val="en-GB" w:eastAsia="ja-JP"/>
              </w:rPr>
            </w:pPr>
            <w:r w:rsidRPr="00882639">
              <w:rPr>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2CC549D3" w14:textId="77777777" w:rsidR="00ED7FCF" w:rsidRPr="00882639" w:rsidRDefault="00ED7FCF" w:rsidP="00E27B45">
            <w:pPr>
              <w:pStyle w:val="Tabletext"/>
              <w:jc w:val="center"/>
              <w:rPr>
                <w:lang w:val="en-GB" w:eastAsia="ja-JP"/>
              </w:rPr>
            </w:pPr>
            <w:r w:rsidRPr="00882639">
              <w:rPr>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tcPr>
          <w:p w14:paraId="27ADFD7E" w14:textId="3C710214" w:rsidR="00ED7FCF" w:rsidRPr="00882639" w:rsidRDefault="00ED7FCF" w:rsidP="00393951">
            <w:pPr>
              <w:pStyle w:val="Tabletext"/>
              <w:rPr>
                <w:lang w:val="en-GB" w:eastAsia="ja-JP"/>
              </w:rPr>
            </w:pPr>
          </w:p>
        </w:tc>
        <w:tc>
          <w:tcPr>
            <w:tcW w:w="2729" w:type="dxa"/>
            <w:gridSpan w:val="2"/>
            <w:tcBorders>
              <w:top w:val="single" w:sz="4" w:space="0" w:color="auto"/>
              <w:left w:val="single" w:sz="4" w:space="0" w:color="auto"/>
              <w:bottom w:val="single" w:sz="4" w:space="0" w:color="auto"/>
              <w:right w:val="single" w:sz="4" w:space="0" w:color="auto"/>
            </w:tcBorders>
            <w:vAlign w:val="center"/>
          </w:tcPr>
          <w:p w14:paraId="58E29C72" w14:textId="7E24D2BC" w:rsidR="00ED7FCF" w:rsidRPr="00882639" w:rsidRDefault="00ED7FCF" w:rsidP="00393951">
            <w:pPr>
              <w:pStyle w:val="Tabletext"/>
              <w:rPr>
                <w:lang w:val="en-GB" w:eastAsia="ja-JP"/>
              </w:rPr>
            </w:pPr>
          </w:p>
        </w:tc>
      </w:tr>
      <w:tr w:rsidR="00ED7FCF" w:rsidRPr="00882639" w14:paraId="3B34F0A3"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hideMark/>
          </w:tcPr>
          <w:p w14:paraId="293C2AA8" w14:textId="77777777" w:rsidR="00ED7FCF" w:rsidRPr="00882639" w:rsidRDefault="00ED7FCF" w:rsidP="00E27B45">
            <w:pPr>
              <w:pStyle w:val="Tabletext"/>
              <w:rPr>
                <w:lang w:val="en-GB" w:eastAsia="ja-JP"/>
              </w:rPr>
            </w:pPr>
            <w:r w:rsidRPr="00882639">
              <w:rPr>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043D298E" w14:textId="77777777" w:rsidR="00ED7FCF" w:rsidRPr="00882639" w:rsidRDefault="00ED7FCF" w:rsidP="00E27B45">
            <w:pPr>
              <w:pStyle w:val="Tabletext"/>
              <w:jc w:val="center"/>
              <w:rPr>
                <w:lang w:val="en-GB" w:eastAsia="ja-JP"/>
              </w:rPr>
            </w:pPr>
            <w:r w:rsidRPr="00882639">
              <w:rPr>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tcPr>
          <w:p w14:paraId="396FDABE" w14:textId="3CED1AD8" w:rsidR="00ED7FCF" w:rsidRPr="00882639" w:rsidRDefault="00ED7FCF" w:rsidP="00393951">
            <w:pPr>
              <w:pStyle w:val="Tabletext"/>
              <w:rPr>
                <w:lang w:val="en-GB" w:eastAsia="ja-JP"/>
              </w:rPr>
            </w:pPr>
          </w:p>
        </w:tc>
        <w:tc>
          <w:tcPr>
            <w:tcW w:w="2729" w:type="dxa"/>
            <w:gridSpan w:val="2"/>
            <w:tcBorders>
              <w:top w:val="single" w:sz="4" w:space="0" w:color="auto"/>
              <w:left w:val="single" w:sz="4" w:space="0" w:color="auto"/>
              <w:bottom w:val="single" w:sz="4" w:space="0" w:color="auto"/>
              <w:right w:val="single" w:sz="4" w:space="0" w:color="auto"/>
            </w:tcBorders>
            <w:vAlign w:val="center"/>
          </w:tcPr>
          <w:p w14:paraId="132780AB" w14:textId="08CB666B" w:rsidR="00ED7FCF" w:rsidRPr="00882639" w:rsidRDefault="00ED7FCF" w:rsidP="00393951">
            <w:pPr>
              <w:pStyle w:val="Tabletext"/>
              <w:rPr>
                <w:lang w:val="en-GB" w:eastAsia="ja-JP"/>
              </w:rPr>
            </w:pPr>
          </w:p>
        </w:tc>
      </w:tr>
      <w:tr w:rsidR="00ED7FCF" w:rsidRPr="00882639" w14:paraId="33E6503D"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035D974" w14:textId="77777777" w:rsidR="00ED7FCF" w:rsidRPr="00882639" w:rsidRDefault="00ED7FCF" w:rsidP="00E27B45">
            <w:pPr>
              <w:pStyle w:val="Tabletext"/>
              <w:rPr>
                <w:lang w:val="en-GB" w:eastAsia="ja-JP"/>
              </w:rPr>
            </w:pPr>
            <w:r w:rsidRPr="00882639">
              <w:rPr>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CE42A16" w14:textId="77777777" w:rsidR="00ED7FCF" w:rsidRPr="00882639" w:rsidRDefault="00ED7FCF" w:rsidP="00E27B45">
            <w:pPr>
              <w:pStyle w:val="Tabletext"/>
              <w:jc w:val="center"/>
              <w:rPr>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282F3388" w14:textId="03D0F55F" w:rsidR="00ED7FCF" w:rsidRPr="00882639" w:rsidRDefault="00ED7FCF" w:rsidP="00393951">
            <w:pPr>
              <w:pStyle w:val="Tabletext"/>
              <w:rPr>
                <w:lang w:val="en-GB" w:eastAsia="ja-JP"/>
              </w:rPr>
            </w:pPr>
          </w:p>
        </w:tc>
        <w:tc>
          <w:tcPr>
            <w:tcW w:w="1384" w:type="dxa"/>
            <w:tcBorders>
              <w:top w:val="single" w:sz="4" w:space="0" w:color="auto"/>
              <w:left w:val="single" w:sz="4" w:space="0" w:color="auto"/>
              <w:bottom w:val="single" w:sz="4" w:space="0" w:color="auto"/>
              <w:right w:val="single" w:sz="4" w:space="0" w:color="auto"/>
            </w:tcBorders>
            <w:vAlign w:val="center"/>
          </w:tcPr>
          <w:p w14:paraId="35D8C252" w14:textId="6E1AA939" w:rsidR="00ED7FCF" w:rsidRPr="00882639" w:rsidRDefault="00ED7FCF" w:rsidP="00393951">
            <w:pPr>
              <w:pStyle w:val="Tabletext"/>
              <w:rPr>
                <w:lang w:val="en-GB" w:eastAsia="ja-JP"/>
              </w:rPr>
            </w:pPr>
          </w:p>
        </w:tc>
        <w:tc>
          <w:tcPr>
            <w:tcW w:w="1345" w:type="dxa"/>
            <w:tcBorders>
              <w:top w:val="single" w:sz="4" w:space="0" w:color="auto"/>
              <w:left w:val="single" w:sz="4" w:space="0" w:color="auto"/>
              <w:bottom w:val="single" w:sz="4" w:space="0" w:color="auto"/>
              <w:right w:val="single" w:sz="4" w:space="0" w:color="auto"/>
            </w:tcBorders>
            <w:vAlign w:val="center"/>
          </w:tcPr>
          <w:p w14:paraId="57A39C6E" w14:textId="05E2D7DC" w:rsidR="00ED7FCF" w:rsidRPr="00882639" w:rsidRDefault="00ED7FCF" w:rsidP="00393951">
            <w:pPr>
              <w:pStyle w:val="Tabletext"/>
              <w:rPr>
                <w:lang w:val="en-GB" w:eastAsia="ja-JP"/>
              </w:rPr>
            </w:pPr>
          </w:p>
        </w:tc>
      </w:tr>
      <w:tr w:rsidR="00ED7FCF" w:rsidRPr="00882639" w14:paraId="49400586"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5A0F08E" w14:textId="77777777" w:rsidR="00ED7FCF" w:rsidRPr="00882639" w:rsidRDefault="00ED7FCF" w:rsidP="00E27B45">
            <w:pPr>
              <w:pStyle w:val="Tabletext"/>
              <w:rPr>
                <w:lang w:val="en-GB" w:eastAsia="ja-JP"/>
              </w:rPr>
            </w:pPr>
            <w:r w:rsidRPr="00882639">
              <w:rPr>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2A393A80" w14:textId="77777777" w:rsidR="00ED7FCF" w:rsidRPr="00882639" w:rsidRDefault="00ED7FCF" w:rsidP="00E27B45">
            <w:pPr>
              <w:pStyle w:val="Tabletext"/>
              <w:jc w:val="center"/>
              <w:rPr>
                <w:lang w:val="en-GB" w:eastAsia="ja-JP"/>
              </w:rPr>
            </w:pPr>
            <w:r w:rsidRPr="00882639">
              <w:rPr>
                <w:lang w:val="en-GB" w:eastAsia="ja-JP"/>
              </w:rPr>
              <w:t>dBi</w:t>
            </w:r>
          </w:p>
        </w:tc>
        <w:tc>
          <w:tcPr>
            <w:tcW w:w="2799" w:type="dxa"/>
            <w:tcBorders>
              <w:top w:val="single" w:sz="4" w:space="0" w:color="auto"/>
              <w:left w:val="single" w:sz="4" w:space="0" w:color="auto"/>
              <w:bottom w:val="single" w:sz="4" w:space="0" w:color="auto"/>
              <w:right w:val="single" w:sz="4" w:space="0" w:color="auto"/>
            </w:tcBorders>
            <w:vAlign w:val="center"/>
          </w:tcPr>
          <w:p w14:paraId="7085FBD7" w14:textId="0261F94F" w:rsidR="00ED7FCF" w:rsidRPr="00882639" w:rsidRDefault="00ED7FCF" w:rsidP="00393951">
            <w:pPr>
              <w:pStyle w:val="Tabletext"/>
              <w:rPr>
                <w:lang w:val="en-GB" w:eastAsia="ja-JP"/>
              </w:rPr>
            </w:pPr>
          </w:p>
        </w:tc>
        <w:tc>
          <w:tcPr>
            <w:tcW w:w="1384" w:type="dxa"/>
            <w:tcBorders>
              <w:top w:val="single" w:sz="4" w:space="0" w:color="auto"/>
              <w:left w:val="single" w:sz="4" w:space="0" w:color="auto"/>
              <w:bottom w:val="single" w:sz="4" w:space="0" w:color="auto"/>
              <w:right w:val="single" w:sz="4" w:space="0" w:color="auto"/>
            </w:tcBorders>
            <w:vAlign w:val="center"/>
          </w:tcPr>
          <w:p w14:paraId="5F1B61E9" w14:textId="255BD514" w:rsidR="00ED7FCF" w:rsidRPr="00882639" w:rsidRDefault="00ED7FCF" w:rsidP="00393951">
            <w:pPr>
              <w:pStyle w:val="Tabletext"/>
              <w:rPr>
                <w:lang w:val="en-GB" w:eastAsia="ja-JP"/>
              </w:rPr>
            </w:pPr>
          </w:p>
        </w:tc>
        <w:tc>
          <w:tcPr>
            <w:tcW w:w="1345" w:type="dxa"/>
            <w:tcBorders>
              <w:top w:val="single" w:sz="4" w:space="0" w:color="auto"/>
              <w:left w:val="single" w:sz="4" w:space="0" w:color="auto"/>
              <w:bottom w:val="single" w:sz="4" w:space="0" w:color="auto"/>
              <w:right w:val="single" w:sz="4" w:space="0" w:color="auto"/>
            </w:tcBorders>
            <w:vAlign w:val="center"/>
          </w:tcPr>
          <w:p w14:paraId="58C414A5" w14:textId="42DCA960" w:rsidR="00ED7FCF" w:rsidRPr="00882639" w:rsidRDefault="00ED7FCF" w:rsidP="00393951">
            <w:pPr>
              <w:pStyle w:val="Tabletext"/>
              <w:rPr>
                <w:lang w:val="en-GB" w:eastAsia="ja-JP"/>
              </w:rPr>
            </w:pPr>
          </w:p>
        </w:tc>
      </w:tr>
      <w:tr w:rsidR="00ED7FCF" w:rsidRPr="00882639" w14:paraId="25824837"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820BA59" w14:textId="77777777" w:rsidR="00ED7FCF" w:rsidRPr="00882639" w:rsidRDefault="00ED7FCF" w:rsidP="00E27B45">
            <w:pPr>
              <w:pStyle w:val="Tabletext"/>
              <w:rPr>
                <w:lang w:val="en-GB" w:eastAsia="ja-JP"/>
              </w:rPr>
            </w:pPr>
            <w:r w:rsidRPr="00882639">
              <w:rPr>
                <w:lang w:val="en-GB" w:eastAsia="ja-JP"/>
              </w:rPr>
              <w:t>1</w:t>
            </w:r>
            <w:r w:rsidRPr="00882639">
              <w:rPr>
                <w:vertAlign w:val="superscript"/>
                <w:lang w:val="en-GB" w:eastAsia="ja-JP"/>
              </w:rPr>
              <w:t xml:space="preserve">st </w:t>
            </w:r>
            <w:r w:rsidRPr="00882639">
              <w:rPr>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5A99CBE9" w14:textId="77777777" w:rsidR="00ED7FCF" w:rsidRPr="00882639" w:rsidRDefault="00ED7FCF" w:rsidP="00E27B45">
            <w:pPr>
              <w:pStyle w:val="Tabletext"/>
              <w:jc w:val="center"/>
              <w:rPr>
                <w:lang w:val="en-GB" w:eastAsia="ja-JP"/>
              </w:rPr>
            </w:pPr>
            <w:r w:rsidRPr="00882639">
              <w:rPr>
                <w:lang w:val="en-GB" w:eastAsia="ja-JP"/>
              </w:rPr>
              <w:t>dBi</w:t>
            </w:r>
          </w:p>
        </w:tc>
        <w:tc>
          <w:tcPr>
            <w:tcW w:w="2799" w:type="dxa"/>
            <w:tcBorders>
              <w:top w:val="single" w:sz="4" w:space="0" w:color="auto"/>
              <w:left w:val="single" w:sz="4" w:space="0" w:color="auto"/>
              <w:bottom w:val="single" w:sz="4" w:space="0" w:color="auto"/>
              <w:right w:val="single" w:sz="4" w:space="0" w:color="auto"/>
            </w:tcBorders>
            <w:vAlign w:val="center"/>
          </w:tcPr>
          <w:p w14:paraId="593092D8" w14:textId="50FA760B" w:rsidR="00ED7FCF" w:rsidRPr="00882639" w:rsidRDefault="00ED7FCF" w:rsidP="00393951">
            <w:pPr>
              <w:pStyle w:val="Tabletext"/>
              <w:rPr>
                <w:lang w:val="en-GB" w:eastAsia="ja-JP"/>
              </w:rPr>
            </w:pPr>
          </w:p>
        </w:tc>
        <w:tc>
          <w:tcPr>
            <w:tcW w:w="1384" w:type="dxa"/>
            <w:tcBorders>
              <w:top w:val="single" w:sz="4" w:space="0" w:color="auto"/>
              <w:left w:val="single" w:sz="4" w:space="0" w:color="auto"/>
              <w:bottom w:val="single" w:sz="4" w:space="0" w:color="auto"/>
              <w:right w:val="single" w:sz="4" w:space="0" w:color="auto"/>
            </w:tcBorders>
            <w:vAlign w:val="center"/>
          </w:tcPr>
          <w:p w14:paraId="377E4335" w14:textId="48B365F9" w:rsidR="00ED7FCF" w:rsidRPr="00882639" w:rsidRDefault="00ED7FCF" w:rsidP="00393951">
            <w:pPr>
              <w:pStyle w:val="Tabletext"/>
              <w:rPr>
                <w:lang w:val="en-GB" w:eastAsia="ja-JP"/>
              </w:rPr>
            </w:pPr>
          </w:p>
        </w:tc>
        <w:tc>
          <w:tcPr>
            <w:tcW w:w="1345" w:type="dxa"/>
            <w:tcBorders>
              <w:top w:val="single" w:sz="4" w:space="0" w:color="auto"/>
              <w:left w:val="single" w:sz="4" w:space="0" w:color="auto"/>
              <w:bottom w:val="single" w:sz="4" w:space="0" w:color="auto"/>
              <w:right w:val="single" w:sz="4" w:space="0" w:color="auto"/>
            </w:tcBorders>
            <w:vAlign w:val="center"/>
          </w:tcPr>
          <w:p w14:paraId="4E28E697" w14:textId="493A9EEC" w:rsidR="00ED7FCF" w:rsidRPr="00882639" w:rsidRDefault="00ED7FCF" w:rsidP="00E27B45">
            <w:pPr>
              <w:pStyle w:val="Tabletext"/>
              <w:jc w:val="center"/>
              <w:rPr>
                <w:lang w:val="en-GB" w:eastAsia="ja-JP"/>
              </w:rPr>
            </w:pPr>
          </w:p>
        </w:tc>
      </w:tr>
      <w:tr w:rsidR="00ED7FCF" w:rsidRPr="00882639" w14:paraId="0A35D77B"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2192BF7" w14:textId="77777777" w:rsidR="00ED7FCF" w:rsidRPr="00882639" w:rsidRDefault="00ED7FCF" w:rsidP="00D829B9">
            <w:pPr>
              <w:pStyle w:val="Tabletext"/>
              <w:rPr>
                <w:lang w:val="en-GB" w:eastAsia="ja-JP"/>
              </w:rPr>
            </w:pPr>
            <w:r w:rsidRPr="00882639">
              <w:rPr>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6AB86F3B" w14:textId="77777777" w:rsidR="00ED7FCF" w:rsidRPr="00882639" w:rsidRDefault="00ED7FCF" w:rsidP="00D829B9">
            <w:pPr>
              <w:pStyle w:val="Tabletext"/>
              <w:jc w:val="center"/>
              <w:rPr>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409015BB" w14:textId="0B08F517" w:rsidR="00ED7FCF" w:rsidRPr="00882639" w:rsidRDefault="00ED7FCF" w:rsidP="00393951">
            <w:pPr>
              <w:pStyle w:val="Tabletext"/>
              <w:rPr>
                <w:lang w:val="en-GB" w:eastAsia="ja-JP"/>
              </w:rPr>
            </w:pPr>
          </w:p>
        </w:tc>
        <w:tc>
          <w:tcPr>
            <w:tcW w:w="1384" w:type="dxa"/>
            <w:tcBorders>
              <w:top w:val="single" w:sz="4" w:space="0" w:color="auto"/>
              <w:left w:val="single" w:sz="4" w:space="0" w:color="auto"/>
              <w:bottom w:val="single" w:sz="4" w:space="0" w:color="auto"/>
              <w:right w:val="single" w:sz="4" w:space="0" w:color="auto"/>
            </w:tcBorders>
            <w:vAlign w:val="center"/>
          </w:tcPr>
          <w:p w14:paraId="729E84F7" w14:textId="62479978" w:rsidR="00ED7FCF" w:rsidRPr="00882639" w:rsidRDefault="00ED7FCF" w:rsidP="00393951">
            <w:pPr>
              <w:pStyle w:val="Tabletext"/>
              <w:rPr>
                <w:lang w:val="en-GB" w:eastAsia="ja-JP"/>
              </w:rPr>
            </w:pPr>
          </w:p>
        </w:tc>
        <w:tc>
          <w:tcPr>
            <w:tcW w:w="1345" w:type="dxa"/>
            <w:tcBorders>
              <w:top w:val="single" w:sz="4" w:space="0" w:color="auto"/>
              <w:left w:val="single" w:sz="4" w:space="0" w:color="auto"/>
              <w:bottom w:val="single" w:sz="4" w:space="0" w:color="auto"/>
              <w:right w:val="single" w:sz="4" w:space="0" w:color="auto"/>
            </w:tcBorders>
            <w:vAlign w:val="center"/>
          </w:tcPr>
          <w:p w14:paraId="465FF65C" w14:textId="139EAC09" w:rsidR="00ED7FCF" w:rsidRPr="00882639" w:rsidRDefault="00ED7FCF" w:rsidP="00D829B9">
            <w:pPr>
              <w:pStyle w:val="Tabletext"/>
              <w:jc w:val="center"/>
              <w:rPr>
                <w:lang w:val="en-GB" w:eastAsia="ja-JP"/>
              </w:rPr>
            </w:pPr>
          </w:p>
        </w:tc>
      </w:tr>
      <w:tr w:rsidR="00ED7FCF" w:rsidRPr="00882639" w14:paraId="184D9E94"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E9832F8" w14:textId="77777777" w:rsidR="00ED7FCF" w:rsidRPr="00882639" w:rsidRDefault="00ED7FCF" w:rsidP="00D829B9">
            <w:pPr>
              <w:pStyle w:val="Tabletext"/>
              <w:rPr>
                <w:lang w:val="en-GB" w:eastAsia="ja-JP"/>
              </w:rPr>
            </w:pPr>
            <w:r w:rsidRPr="00882639">
              <w:rPr>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3FE83128" w14:textId="77777777" w:rsidR="00ED7FCF" w:rsidRPr="00882639" w:rsidRDefault="00ED7FCF" w:rsidP="00D829B9">
            <w:pPr>
              <w:pStyle w:val="Tabletext"/>
              <w:jc w:val="center"/>
              <w:rPr>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49B295EF" w14:textId="5A5F09D4" w:rsidR="00ED7FCF" w:rsidRPr="00882639" w:rsidRDefault="00ED7FCF" w:rsidP="00393951">
            <w:pPr>
              <w:pStyle w:val="Tabletext"/>
              <w:rPr>
                <w:lang w:val="en-GB" w:eastAsia="ja-JP"/>
              </w:rPr>
            </w:pPr>
          </w:p>
        </w:tc>
        <w:tc>
          <w:tcPr>
            <w:tcW w:w="1384" w:type="dxa"/>
            <w:tcBorders>
              <w:top w:val="single" w:sz="4" w:space="0" w:color="auto"/>
              <w:left w:val="single" w:sz="4" w:space="0" w:color="auto"/>
              <w:bottom w:val="single" w:sz="4" w:space="0" w:color="auto"/>
              <w:right w:val="single" w:sz="4" w:space="0" w:color="auto"/>
            </w:tcBorders>
            <w:vAlign w:val="center"/>
          </w:tcPr>
          <w:p w14:paraId="632ED9D3" w14:textId="2D3C459F" w:rsidR="00ED7FCF" w:rsidRPr="00882639" w:rsidRDefault="00ED7FCF" w:rsidP="00393951">
            <w:pPr>
              <w:pStyle w:val="Tabletext"/>
              <w:rPr>
                <w:lang w:val="en-GB" w:eastAsia="ja-JP"/>
              </w:rPr>
            </w:pPr>
          </w:p>
        </w:tc>
        <w:tc>
          <w:tcPr>
            <w:tcW w:w="1345" w:type="dxa"/>
            <w:tcBorders>
              <w:top w:val="single" w:sz="4" w:space="0" w:color="auto"/>
              <w:left w:val="single" w:sz="4" w:space="0" w:color="auto"/>
              <w:bottom w:val="single" w:sz="4" w:space="0" w:color="auto"/>
              <w:right w:val="single" w:sz="4" w:space="0" w:color="auto"/>
            </w:tcBorders>
            <w:vAlign w:val="center"/>
          </w:tcPr>
          <w:p w14:paraId="176751FD" w14:textId="076D9FF8" w:rsidR="00ED7FCF" w:rsidRPr="00D829B9" w:rsidRDefault="00ED7FCF" w:rsidP="00D829B9">
            <w:pPr>
              <w:pStyle w:val="Tabletext"/>
              <w:jc w:val="center"/>
              <w:rPr>
                <w:lang w:val="en-GB" w:eastAsia="ja-JP"/>
              </w:rPr>
            </w:pPr>
          </w:p>
        </w:tc>
      </w:tr>
      <w:tr w:rsidR="00ED7FCF" w:rsidRPr="00882639" w14:paraId="7D46ECAA"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4C952ED" w14:textId="77777777" w:rsidR="00ED7FCF" w:rsidRPr="00882639" w:rsidRDefault="00ED7FCF" w:rsidP="00D829B9">
            <w:pPr>
              <w:pStyle w:val="Tabletext"/>
              <w:rPr>
                <w:lang w:val="en-GB" w:eastAsia="ja-JP"/>
              </w:rPr>
            </w:pPr>
            <w:r w:rsidRPr="00882639">
              <w:rPr>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6A7F5305" w14:textId="77777777" w:rsidR="00ED7FCF" w:rsidRPr="00882639" w:rsidRDefault="00ED7FCF" w:rsidP="00D829B9">
            <w:pPr>
              <w:pStyle w:val="Tabletext"/>
              <w:jc w:val="center"/>
              <w:rPr>
                <w:lang w:val="en-GB" w:eastAsia="ja-JP"/>
              </w:rPr>
            </w:pPr>
            <w:r w:rsidRPr="00882639">
              <w:rPr>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tcPr>
          <w:p w14:paraId="31A0C9A6" w14:textId="076DD598" w:rsidR="00ED7FCF" w:rsidRPr="00882639" w:rsidRDefault="00ED7FCF" w:rsidP="00393951">
            <w:pPr>
              <w:pStyle w:val="Tabletext"/>
              <w:rPr>
                <w:lang w:val="en-GB" w:eastAsia="ja-JP"/>
              </w:rPr>
            </w:pPr>
          </w:p>
        </w:tc>
        <w:tc>
          <w:tcPr>
            <w:tcW w:w="1384" w:type="dxa"/>
            <w:tcBorders>
              <w:top w:val="single" w:sz="4" w:space="0" w:color="auto"/>
              <w:left w:val="single" w:sz="4" w:space="0" w:color="auto"/>
              <w:bottom w:val="single" w:sz="4" w:space="0" w:color="auto"/>
              <w:right w:val="single" w:sz="4" w:space="0" w:color="auto"/>
            </w:tcBorders>
            <w:vAlign w:val="center"/>
          </w:tcPr>
          <w:p w14:paraId="0064AF30" w14:textId="49070C48" w:rsidR="00ED7FCF" w:rsidRPr="00882639" w:rsidRDefault="00ED7FCF" w:rsidP="00393951">
            <w:pPr>
              <w:pStyle w:val="Tabletext"/>
              <w:rPr>
                <w:lang w:val="pt-BR" w:eastAsia="ja-JP"/>
              </w:rPr>
            </w:pPr>
          </w:p>
        </w:tc>
        <w:tc>
          <w:tcPr>
            <w:tcW w:w="1345" w:type="dxa"/>
            <w:tcBorders>
              <w:top w:val="single" w:sz="4" w:space="0" w:color="auto"/>
              <w:left w:val="single" w:sz="4" w:space="0" w:color="auto"/>
              <w:bottom w:val="single" w:sz="4" w:space="0" w:color="auto"/>
              <w:right w:val="single" w:sz="4" w:space="0" w:color="auto"/>
            </w:tcBorders>
            <w:vAlign w:val="center"/>
          </w:tcPr>
          <w:p w14:paraId="1B11D738" w14:textId="42B3D134" w:rsidR="00ED7FCF" w:rsidRPr="00882639" w:rsidRDefault="00ED7FCF" w:rsidP="00D829B9">
            <w:pPr>
              <w:pStyle w:val="Tabletext"/>
              <w:jc w:val="center"/>
              <w:rPr>
                <w:lang w:val="pt-BR" w:eastAsia="ja-JP"/>
              </w:rPr>
            </w:pPr>
          </w:p>
        </w:tc>
      </w:tr>
      <w:tr w:rsidR="00ED7FCF" w:rsidRPr="00882639" w14:paraId="01958866"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4F22DDF" w14:textId="77777777" w:rsidR="00ED7FCF" w:rsidRPr="00882639" w:rsidRDefault="00ED7FCF" w:rsidP="00D829B9">
            <w:pPr>
              <w:pStyle w:val="Tabletext"/>
              <w:rPr>
                <w:lang w:val="en-GB" w:eastAsia="ja-JP"/>
              </w:rPr>
            </w:pPr>
            <w:r w:rsidRPr="00882639">
              <w:rPr>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79D67E14" w14:textId="77777777" w:rsidR="00ED7FCF" w:rsidRPr="00882639" w:rsidRDefault="00ED7FCF" w:rsidP="00D829B9">
            <w:pPr>
              <w:pStyle w:val="Tabletext"/>
              <w:jc w:val="center"/>
              <w:rPr>
                <w:lang w:val="en-GB" w:eastAsia="ja-JP"/>
              </w:rPr>
            </w:pPr>
            <w:r w:rsidRPr="00882639">
              <w:rPr>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tcPr>
          <w:p w14:paraId="34AFBCB4" w14:textId="758B2C5B" w:rsidR="00ED7FCF" w:rsidRPr="00882639" w:rsidRDefault="00ED7FCF" w:rsidP="00393951">
            <w:pPr>
              <w:pStyle w:val="Tabletext"/>
              <w:rPr>
                <w:lang w:val="en-GB" w:eastAsia="ja-JP"/>
              </w:rPr>
            </w:pPr>
          </w:p>
        </w:tc>
        <w:tc>
          <w:tcPr>
            <w:tcW w:w="1384" w:type="dxa"/>
            <w:tcBorders>
              <w:top w:val="single" w:sz="4" w:space="0" w:color="auto"/>
              <w:left w:val="single" w:sz="4" w:space="0" w:color="auto"/>
              <w:bottom w:val="single" w:sz="4" w:space="0" w:color="auto"/>
              <w:right w:val="single" w:sz="4" w:space="0" w:color="auto"/>
            </w:tcBorders>
            <w:vAlign w:val="center"/>
          </w:tcPr>
          <w:p w14:paraId="54E70D8C" w14:textId="58E1BF8E" w:rsidR="00ED7FCF" w:rsidRPr="00882639" w:rsidRDefault="00ED7FCF" w:rsidP="00393951">
            <w:pPr>
              <w:pStyle w:val="Tabletext"/>
              <w:rPr>
                <w:lang w:val="pt-BR" w:eastAsia="ja-JP"/>
              </w:rPr>
            </w:pPr>
          </w:p>
        </w:tc>
        <w:tc>
          <w:tcPr>
            <w:tcW w:w="1345" w:type="dxa"/>
            <w:tcBorders>
              <w:top w:val="single" w:sz="4" w:space="0" w:color="auto"/>
              <w:left w:val="single" w:sz="4" w:space="0" w:color="auto"/>
              <w:bottom w:val="single" w:sz="4" w:space="0" w:color="auto"/>
              <w:right w:val="single" w:sz="4" w:space="0" w:color="auto"/>
            </w:tcBorders>
            <w:vAlign w:val="center"/>
          </w:tcPr>
          <w:p w14:paraId="6C760300" w14:textId="6DA161EB" w:rsidR="00ED7FCF" w:rsidRPr="00882639" w:rsidRDefault="00ED7FCF" w:rsidP="00D829B9">
            <w:pPr>
              <w:pStyle w:val="Tabletext"/>
              <w:jc w:val="center"/>
              <w:rPr>
                <w:lang w:val="pt-BR" w:eastAsia="ja-JP"/>
              </w:rPr>
            </w:pPr>
          </w:p>
        </w:tc>
      </w:tr>
      <w:tr w:rsidR="00ED7FCF" w:rsidRPr="00882639" w14:paraId="58345E4C"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vAlign w:val="center"/>
          </w:tcPr>
          <w:p w14:paraId="70E586F6" w14:textId="341037EC" w:rsidR="00ED7FCF" w:rsidRPr="00882639" w:rsidRDefault="00ED7FCF" w:rsidP="00D829B9">
            <w:pPr>
              <w:pStyle w:val="Tabletext"/>
              <w:rPr>
                <w:lang w:val="en-GB" w:eastAsia="ja-JP"/>
              </w:rPr>
            </w:pPr>
            <w:r w:rsidRPr="00ED7FCF">
              <w:rPr>
                <w:lang w:val="en-GB" w:eastAsia="ja-JP"/>
              </w:rPr>
              <w:t xml:space="preserve">Antenna height </w:t>
            </w:r>
          </w:p>
        </w:tc>
        <w:tc>
          <w:tcPr>
            <w:tcW w:w="1195" w:type="dxa"/>
            <w:tcBorders>
              <w:top w:val="single" w:sz="4" w:space="0" w:color="auto"/>
              <w:left w:val="single" w:sz="4" w:space="0" w:color="auto"/>
              <w:bottom w:val="single" w:sz="4" w:space="0" w:color="auto"/>
              <w:right w:val="single" w:sz="4" w:space="0" w:color="auto"/>
            </w:tcBorders>
          </w:tcPr>
          <w:p w14:paraId="30777D69" w14:textId="1E839EA1" w:rsidR="00ED7FCF" w:rsidRPr="00882639" w:rsidRDefault="00ED7FCF" w:rsidP="00D829B9">
            <w:pPr>
              <w:pStyle w:val="Tabletext"/>
              <w:jc w:val="center"/>
              <w:rPr>
                <w:lang w:val="en-GB" w:eastAsia="ja-JP"/>
              </w:rPr>
            </w:pPr>
            <w:r>
              <w:rPr>
                <w:lang w:val="en-GB" w:eastAsia="ja-JP"/>
              </w:rPr>
              <w:t>meters</w:t>
            </w:r>
          </w:p>
        </w:tc>
        <w:tc>
          <w:tcPr>
            <w:tcW w:w="2799" w:type="dxa"/>
            <w:tcBorders>
              <w:top w:val="single" w:sz="4" w:space="0" w:color="auto"/>
              <w:left w:val="single" w:sz="4" w:space="0" w:color="auto"/>
              <w:bottom w:val="single" w:sz="4" w:space="0" w:color="auto"/>
              <w:right w:val="single" w:sz="4" w:space="0" w:color="auto"/>
            </w:tcBorders>
            <w:vAlign w:val="center"/>
          </w:tcPr>
          <w:p w14:paraId="7312EA4D" w14:textId="5D49AF9D" w:rsidR="00ED7FCF" w:rsidRDefault="00ED7FCF" w:rsidP="00393951">
            <w:pPr>
              <w:pStyle w:val="Tabletext"/>
              <w:rPr>
                <w:lang w:val="en-GB" w:eastAsia="ja-JP"/>
              </w:rPr>
            </w:pPr>
          </w:p>
        </w:tc>
        <w:tc>
          <w:tcPr>
            <w:tcW w:w="1384" w:type="dxa"/>
            <w:tcBorders>
              <w:top w:val="single" w:sz="4" w:space="0" w:color="auto"/>
              <w:left w:val="single" w:sz="4" w:space="0" w:color="auto"/>
              <w:bottom w:val="single" w:sz="4" w:space="0" w:color="auto"/>
              <w:right w:val="single" w:sz="4" w:space="0" w:color="auto"/>
            </w:tcBorders>
            <w:vAlign w:val="center"/>
          </w:tcPr>
          <w:p w14:paraId="37B37EEA" w14:textId="5851E919" w:rsidR="00ED7FCF" w:rsidRDefault="00ED7FCF" w:rsidP="00393951">
            <w:pPr>
              <w:pStyle w:val="Tabletext"/>
              <w:rPr>
                <w:lang w:val="pt-BR" w:eastAsia="ja-JP"/>
              </w:rPr>
            </w:pPr>
          </w:p>
        </w:tc>
        <w:tc>
          <w:tcPr>
            <w:tcW w:w="1345" w:type="dxa"/>
            <w:tcBorders>
              <w:top w:val="single" w:sz="4" w:space="0" w:color="auto"/>
              <w:left w:val="single" w:sz="4" w:space="0" w:color="auto"/>
              <w:bottom w:val="single" w:sz="4" w:space="0" w:color="auto"/>
              <w:right w:val="single" w:sz="4" w:space="0" w:color="auto"/>
            </w:tcBorders>
            <w:vAlign w:val="center"/>
          </w:tcPr>
          <w:p w14:paraId="7C18A30F" w14:textId="380F6C20" w:rsidR="00ED7FCF" w:rsidRDefault="00ED7FCF" w:rsidP="00D829B9">
            <w:pPr>
              <w:pStyle w:val="Tabletext"/>
              <w:jc w:val="center"/>
              <w:rPr>
                <w:lang w:val="pt-BR" w:eastAsia="ja-JP"/>
              </w:rPr>
            </w:pPr>
          </w:p>
        </w:tc>
      </w:tr>
      <w:tr w:rsidR="00ED7FCF" w:rsidRPr="00882639" w14:paraId="03B54031" w14:textId="77777777" w:rsidTr="00ED7FCF">
        <w:trPr>
          <w:jc w:val="center"/>
        </w:trPr>
        <w:tc>
          <w:tcPr>
            <w:tcW w:w="2357" w:type="dxa"/>
            <w:tcBorders>
              <w:top w:val="single" w:sz="4" w:space="0" w:color="auto"/>
              <w:left w:val="single" w:sz="4" w:space="0" w:color="auto"/>
              <w:bottom w:val="single" w:sz="4" w:space="0" w:color="auto"/>
              <w:right w:val="single" w:sz="4" w:space="0" w:color="auto"/>
            </w:tcBorders>
            <w:vAlign w:val="center"/>
          </w:tcPr>
          <w:p w14:paraId="782A8292" w14:textId="2AF32B28" w:rsidR="00ED7FCF" w:rsidRPr="00882639" w:rsidRDefault="00ED7FCF" w:rsidP="00D829B9">
            <w:pPr>
              <w:pStyle w:val="Tabletext"/>
              <w:rPr>
                <w:lang w:val="en-GB" w:eastAsia="ja-JP"/>
              </w:rPr>
            </w:pPr>
            <w:r>
              <w:rPr>
                <w:lang w:val="en-GB" w:eastAsia="ja-JP"/>
              </w:rPr>
              <w:t>I/N Protection Criteria</w:t>
            </w:r>
          </w:p>
        </w:tc>
        <w:tc>
          <w:tcPr>
            <w:tcW w:w="1195" w:type="dxa"/>
            <w:tcBorders>
              <w:top w:val="single" w:sz="4" w:space="0" w:color="auto"/>
              <w:left w:val="single" w:sz="4" w:space="0" w:color="auto"/>
              <w:bottom w:val="single" w:sz="4" w:space="0" w:color="auto"/>
              <w:right w:val="single" w:sz="4" w:space="0" w:color="auto"/>
            </w:tcBorders>
          </w:tcPr>
          <w:p w14:paraId="11E01926" w14:textId="0CDB40CC" w:rsidR="00ED7FCF" w:rsidRPr="00882639" w:rsidRDefault="00ED7FCF" w:rsidP="00D829B9">
            <w:pPr>
              <w:pStyle w:val="Tabletext"/>
              <w:jc w:val="center"/>
              <w:rPr>
                <w:lang w:val="en-GB" w:eastAsia="ja-JP"/>
              </w:rPr>
            </w:pPr>
            <w:r>
              <w:rPr>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tcPr>
          <w:p w14:paraId="5D316EE4" w14:textId="1619CE60" w:rsidR="00ED7FCF" w:rsidRDefault="00ED7FCF" w:rsidP="00393951">
            <w:pPr>
              <w:pStyle w:val="Tabletext"/>
              <w:rPr>
                <w:lang w:val="en-GB" w:eastAsia="ja-JP"/>
              </w:rPr>
            </w:pPr>
          </w:p>
        </w:tc>
        <w:tc>
          <w:tcPr>
            <w:tcW w:w="1384" w:type="dxa"/>
            <w:tcBorders>
              <w:top w:val="single" w:sz="4" w:space="0" w:color="auto"/>
              <w:left w:val="single" w:sz="4" w:space="0" w:color="auto"/>
              <w:bottom w:val="single" w:sz="4" w:space="0" w:color="auto"/>
              <w:right w:val="single" w:sz="4" w:space="0" w:color="auto"/>
            </w:tcBorders>
            <w:vAlign w:val="center"/>
          </w:tcPr>
          <w:p w14:paraId="4C78017C" w14:textId="128E0A5F" w:rsidR="00ED7FCF" w:rsidRDefault="00ED7FCF" w:rsidP="00393951">
            <w:pPr>
              <w:pStyle w:val="Tabletext"/>
              <w:rPr>
                <w:lang w:val="pt-BR" w:eastAsia="ja-JP"/>
              </w:rPr>
            </w:pPr>
          </w:p>
        </w:tc>
        <w:tc>
          <w:tcPr>
            <w:tcW w:w="1345" w:type="dxa"/>
            <w:tcBorders>
              <w:top w:val="single" w:sz="4" w:space="0" w:color="auto"/>
              <w:left w:val="single" w:sz="4" w:space="0" w:color="auto"/>
              <w:bottom w:val="single" w:sz="4" w:space="0" w:color="auto"/>
              <w:right w:val="single" w:sz="4" w:space="0" w:color="auto"/>
            </w:tcBorders>
            <w:vAlign w:val="center"/>
          </w:tcPr>
          <w:p w14:paraId="32DDD807" w14:textId="6336600B" w:rsidR="00ED7FCF" w:rsidRDefault="00ED7FCF" w:rsidP="00D829B9">
            <w:pPr>
              <w:pStyle w:val="Tabletext"/>
              <w:jc w:val="center"/>
              <w:rPr>
                <w:lang w:val="pt-BR" w:eastAsia="ja-JP"/>
              </w:rPr>
            </w:pPr>
          </w:p>
        </w:tc>
      </w:tr>
    </w:tbl>
    <w:p w14:paraId="609E583E" w14:textId="77777777" w:rsidR="005437E8" w:rsidRPr="00882639" w:rsidRDefault="005437E8" w:rsidP="005437E8">
      <w:pPr>
        <w:pStyle w:val="Tablefin"/>
        <w:rPr>
          <w:lang w:eastAsia="ja-JP"/>
        </w:rPr>
      </w:pPr>
    </w:p>
    <w:p w14:paraId="55AA285A" w14:textId="46BB0946" w:rsidR="00D16087" w:rsidRDefault="00D16087">
      <w:pPr>
        <w:tabs>
          <w:tab w:val="clear" w:pos="794"/>
          <w:tab w:val="clear" w:pos="1191"/>
          <w:tab w:val="clear" w:pos="1588"/>
          <w:tab w:val="clear" w:pos="1985"/>
        </w:tabs>
        <w:overflowPunct/>
        <w:autoSpaceDE/>
        <w:autoSpaceDN/>
        <w:adjustRightInd/>
        <w:spacing w:before="0"/>
        <w:jc w:val="left"/>
        <w:textAlignment w:val="auto"/>
        <w:rPr>
          <w:b/>
          <w:lang w:val="en-GB"/>
        </w:rPr>
      </w:pPr>
      <w:r>
        <w:rPr>
          <w:lang w:val="en-GB"/>
        </w:rPr>
        <w:br w:type="page"/>
      </w:r>
    </w:p>
    <w:p w14:paraId="0E071583" w14:textId="73F67920" w:rsidR="00BA2334" w:rsidRDefault="00BA2334" w:rsidP="00D16087">
      <w:pPr>
        <w:pStyle w:val="AnnexNoTitle"/>
        <w:spacing w:before="0"/>
        <w:rPr>
          <w:lang w:val="en-GB"/>
        </w:rPr>
      </w:pPr>
    </w:p>
    <w:tbl>
      <w:tblPr>
        <w:tblpPr w:leftFromText="180" w:rightFromText="180" w:horzAnchor="margin" w:tblpY="-687"/>
        <w:tblW w:w="9889" w:type="dxa"/>
        <w:tblLayout w:type="fixed"/>
        <w:tblLook w:val="0000" w:firstRow="0" w:lastRow="0" w:firstColumn="0" w:lastColumn="0" w:noHBand="0" w:noVBand="0"/>
      </w:tblPr>
      <w:tblGrid>
        <w:gridCol w:w="9889"/>
      </w:tblGrid>
      <w:tr w:rsidR="00BA2334" w:rsidRPr="0049399E" w14:paraId="6E927619" w14:textId="77777777" w:rsidTr="007C01AF">
        <w:trPr>
          <w:cantSplit/>
        </w:trPr>
        <w:tc>
          <w:tcPr>
            <w:tcW w:w="9889" w:type="dxa"/>
          </w:tcPr>
          <w:p w14:paraId="17767567" w14:textId="0B09BC5B" w:rsidR="00BA2334" w:rsidRDefault="00BA2334" w:rsidP="007C01AF">
            <w:pPr>
              <w:pStyle w:val="Source"/>
              <w:spacing w:before="480"/>
              <w:rPr>
                <w:lang w:val="en-US"/>
              </w:rPr>
            </w:pPr>
            <w:r>
              <w:rPr>
                <w:lang w:val="en-US"/>
              </w:rPr>
              <w:t>Annex 2</w:t>
            </w:r>
          </w:p>
          <w:p w14:paraId="7F54AD8A" w14:textId="04359A8B" w:rsidR="00BA2334" w:rsidRPr="0049399E" w:rsidRDefault="00BA2334" w:rsidP="007C01AF">
            <w:pPr>
              <w:pStyle w:val="Source"/>
              <w:spacing w:before="480"/>
              <w:rPr>
                <w:lang w:eastAsia="zh-CN"/>
              </w:rPr>
            </w:pPr>
            <w:r w:rsidRPr="0049399E">
              <w:rPr>
                <w:lang w:val="en-US"/>
              </w:rPr>
              <w:t>Working Party 5B</w:t>
            </w:r>
          </w:p>
        </w:tc>
      </w:tr>
      <w:tr w:rsidR="00BA2334" w:rsidRPr="0049399E" w14:paraId="68B50A7D" w14:textId="77777777" w:rsidTr="007C01AF">
        <w:trPr>
          <w:cantSplit/>
        </w:trPr>
        <w:tc>
          <w:tcPr>
            <w:tcW w:w="9889" w:type="dxa"/>
          </w:tcPr>
          <w:p w14:paraId="03C99DBD" w14:textId="2E7E2E4D" w:rsidR="00BA2334" w:rsidRPr="0049399E" w:rsidRDefault="00BA2334" w:rsidP="007C01AF">
            <w:pPr>
              <w:pStyle w:val="Title1"/>
              <w:rPr>
                <w:lang w:eastAsia="zh-CN"/>
              </w:rPr>
            </w:pPr>
            <w:bookmarkStart w:id="11" w:name="drec" w:colFirst="0" w:colLast="0"/>
            <w:r>
              <w:t xml:space="preserve">Draft </w:t>
            </w:r>
            <w:r w:rsidRPr="0049399E">
              <w:t xml:space="preserve">REPLY LIAISON STATEMENT to working party </w:t>
            </w:r>
            <w:r>
              <w:t>5D</w:t>
            </w:r>
          </w:p>
        </w:tc>
      </w:tr>
      <w:tr w:rsidR="00BA2334" w:rsidRPr="0049399E" w14:paraId="26E772B7" w14:textId="77777777" w:rsidTr="007C01AF">
        <w:trPr>
          <w:cantSplit/>
        </w:trPr>
        <w:tc>
          <w:tcPr>
            <w:tcW w:w="9889" w:type="dxa"/>
          </w:tcPr>
          <w:p w14:paraId="04604B69" w14:textId="1F0C70AD" w:rsidR="00BA2334" w:rsidRDefault="00BA2334" w:rsidP="007C01AF">
            <w:pPr>
              <w:pStyle w:val="Title4"/>
              <w:rPr>
                <w:b w:val="0"/>
                <w:bCs/>
              </w:rPr>
            </w:pPr>
            <w:bookmarkStart w:id="12" w:name="dtitle1" w:colFirst="0" w:colLast="0"/>
            <w:bookmarkEnd w:id="11"/>
            <w:r w:rsidRPr="0049399E">
              <w:rPr>
                <w:b w:val="0"/>
                <w:bCs/>
              </w:rPr>
              <w:t>WRC-23 agenda item 1.</w:t>
            </w:r>
            <w:r>
              <w:rPr>
                <w:b w:val="0"/>
                <w:bCs/>
              </w:rPr>
              <w:t>4</w:t>
            </w:r>
            <w:r w:rsidRPr="0049399E">
              <w:rPr>
                <w:b w:val="0"/>
                <w:bCs/>
              </w:rPr>
              <w:t xml:space="preserve"> </w:t>
            </w:r>
          </w:p>
          <w:p w14:paraId="7D39A121" w14:textId="4C04A591" w:rsidR="00BA2334" w:rsidRPr="0049399E" w:rsidRDefault="00BA2334" w:rsidP="007C01AF">
            <w:pPr>
              <w:pStyle w:val="Heading1"/>
              <w:jc w:val="center"/>
            </w:pPr>
            <w:r>
              <w:t xml:space="preserve">Characteristics of </w:t>
            </w:r>
            <w:proofErr w:type="spellStart"/>
            <w:r>
              <w:t>radiodetermination</w:t>
            </w:r>
            <w:proofErr w:type="spellEnd"/>
            <w:r>
              <w:t xml:space="preserve"> </w:t>
            </w:r>
            <w:proofErr w:type="spellStart"/>
            <w:r>
              <w:t>systems</w:t>
            </w:r>
            <w:proofErr w:type="spellEnd"/>
            <w:r>
              <w:t xml:space="preserve"> operating in the </w:t>
            </w:r>
            <w:proofErr w:type="spellStart"/>
            <w:r>
              <w:t>frequency</w:t>
            </w:r>
            <w:proofErr w:type="spellEnd"/>
            <w:r>
              <w:t xml:space="preserve"> bands 1 750-1 850 MHz</w:t>
            </w:r>
          </w:p>
        </w:tc>
      </w:tr>
    </w:tbl>
    <w:bookmarkEnd w:id="12"/>
    <w:p w14:paraId="1828968C" w14:textId="01EB2FDD" w:rsidR="00BA2334" w:rsidRPr="0049399E" w:rsidRDefault="00BA2334" w:rsidP="00BA2334">
      <w:pPr>
        <w:pStyle w:val="Normalaftertitle"/>
        <w:rPr>
          <w:szCs w:val="24"/>
        </w:rPr>
      </w:pPr>
      <w:proofErr w:type="spellStart"/>
      <w:r w:rsidRPr="0049399E">
        <w:rPr>
          <w:szCs w:val="24"/>
        </w:rPr>
        <w:t>Working</w:t>
      </w:r>
      <w:proofErr w:type="spellEnd"/>
      <w:r w:rsidRPr="0049399E">
        <w:rPr>
          <w:szCs w:val="24"/>
        </w:rPr>
        <w:t xml:space="preserve"> Party (WP) 5B </w:t>
      </w:r>
      <w:proofErr w:type="spellStart"/>
      <w:r w:rsidRPr="0049399E">
        <w:rPr>
          <w:szCs w:val="24"/>
        </w:rPr>
        <w:t>thanks</w:t>
      </w:r>
      <w:proofErr w:type="spellEnd"/>
      <w:r w:rsidRPr="0049399E">
        <w:rPr>
          <w:szCs w:val="24"/>
        </w:rPr>
        <w:t xml:space="preserve"> WP </w:t>
      </w:r>
      <w:r>
        <w:rPr>
          <w:szCs w:val="24"/>
        </w:rPr>
        <w:t>5D</w:t>
      </w:r>
      <w:r w:rsidRPr="0049399E">
        <w:rPr>
          <w:szCs w:val="24"/>
        </w:rPr>
        <w:t xml:space="preserve"> for the liaison statement (</w:t>
      </w:r>
      <w:hyperlink r:id="rId13" w:history="1">
        <w:r w:rsidRPr="00BA2334">
          <w:rPr>
            <w:rStyle w:val="Hyperlink"/>
            <w:szCs w:val="24"/>
          </w:rPr>
          <w:t>5B/142</w:t>
        </w:r>
      </w:hyperlink>
      <w:r w:rsidRPr="0049399E">
        <w:rPr>
          <w:szCs w:val="24"/>
        </w:rPr>
        <w:t>)</w:t>
      </w:r>
      <w:r w:rsidRPr="0049399E">
        <w:rPr>
          <w:szCs w:val="24"/>
          <w:lang w:eastAsia="zh-CN"/>
        </w:rPr>
        <w:t xml:space="preserve">. </w:t>
      </w:r>
      <w:r w:rsidR="00A53163">
        <w:rPr>
          <w:szCs w:val="24"/>
          <w:lang w:eastAsia="zh-CN"/>
        </w:rPr>
        <w:t>WP</w:t>
      </w:r>
      <w:r w:rsidR="00A573A2">
        <w:rPr>
          <w:szCs w:val="24"/>
          <w:lang w:eastAsia="zh-CN"/>
        </w:rPr>
        <w:t xml:space="preserve"> </w:t>
      </w:r>
      <w:r w:rsidR="00A53163">
        <w:rPr>
          <w:szCs w:val="24"/>
          <w:lang w:eastAsia="zh-CN"/>
        </w:rPr>
        <w:t xml:space="preserve">5B </w:t>
      </w:r>
      <w:r w:rsidR="00A573A2">
        <w:rPr>
          <w:szCs w:val="24"/>
          <w:lang w:eastAsia="zh-CN"/>
        </w:rPr>
        <w:t xml:space="preserve">has </w:t>
      </w:r>
      <w:proofErr w:type="spellStart"/>
      <w:r w:rsidR="00A573A2">
        <w:rPr>
          <w:szCs w:val="24"/>
          <w:lang w:eastAsia="zh-CN"/>
        </w:rPr>
        <w:t>initiate</w:t>
      </w:r>
      <w:r w:rsidR="007C261B">
        <w:rPr>
          <w:szCs w:val="24"/>
          <w:lang w:eastAsia="zh-CN"/>
        </w:rPr>
        <w:t>d</w:t>
      </w:r>
      <w:proofErr w:type="spellEnd"/>
      <w:r w:rsidR="00A53163">
        <w:rPr>
          <w:szCs w:val="24"/>
          <w:lang w:eastAsia="zh-CN"/>
        </w:rPr>
        <w:t xml:space="preserve"> the process of </w:t>
      </w:r>
      <w:proofErr w:type="spellStart"/>
      <w:r w:rsidR="00A53163">
        <w:rPr>
          <w:szCs w:val="24"/>
          <w:lang w:eastAsia="zh-CN"/>
        </w:rPr>
        <w:t>developing</w:t>
      </w:r>
      <w:proofErr w:type="spellEnd"/>
      <w:r w:rsidR="00A53163">
        <w:rPr>
          <w:szCs w:val="24"/>
          <w:lang w:eastAsia="zh-CN"/>
        </w:rPr>
        <w:t xml:space="preserve"> a </w:t>
      </w:r>
      <w:r w:rsidR="00A53163" w:rsidRPr="00A53163">
        <w:rPr>
          <w:szCs w:val="24"/>
          <w:lang w:eastAsia="zh-CN"/>
        </w:rPr>
        <w:t>R</w:t>
      </w:r>
      <w:r w:rsidR="00A53163">
        <w:rPr>
          <w:szCs w:val="24"/>
          <w:lang w:eastAsia="zh-CN"/>
        </w:rPr>
        <w:t xml:space="preserve">ecommendation </w:t>
      </w:r>
      <w:r w:rsidR="00A53163" w:rsidRPr="00A53163">
        <w:rPr>
          <w:szCs w:val="24"/>
          <w:lang w:eastAsia="zh-CN"/>
        </w:rPr>
        <w:t xml:space="preserve">ITU-R </w:t>
      </w:r>
      <w:proofErr w:type="gramStart"/>
      <w:r w:rsidR="00A53163" w:rsidRPr="00A53163">
        <w:rPr>
          <w:szCs w:val="24"/>
          <w:lang w:eastAsia="zh-CN"/>
        </w:rPr>
        <w:t>M.[</w:t>
      </w:r>
      <w:proofErr w:type="gramEnd"/>
      <w:r w:rsidR="00A53163" w:rsidRPr="00A53163">
        <w:rPr>
          <w:szCs w:val="24"/>
          <w:lang w:eastAsia="zh-CN"/>
        </w:rPr>
        <w:t>AMS-CHARACTERISTICS_1750-1850 MHZ].</w:t>
      </w:r>
      <w:r w:rsidR="00A53163">
        <w:rPr>
          <w:szCs w:val="24"/>
          <w:lang w:eastAsia="zh-CN"/>
        </w:rPr>
        <w:t xml:space="preserve"> This Recommendation </w:t>
      </w:r>
      <w:proofErr w:type="spellStart"/>
      <w:r w:rsidR="00A53163">
        <w:rPr>
          <w:szCs w:val="24"/>
          <w:lang w:eastAsia="zh-CN"/>
        </w:rPr>
        <w:t>is</w:t>
      </w:r>
      <w:proofErr w:type="spellEnd"/>
      <w:r w:rsidR="00A53163">
        <w:rPr>
          <w:szCs w:val="24"/>
          <w:lang w:eastAsia="zh-CN"/>
        </w:rPr>
        <w:t xml:space="preserve"> </w:t>
      </w:r>
      <w:proofErr w:type="spellStart"/>
      <w:r w:rsidR="00A53163">
        <w:rPr>
          <w:szCs w:val="24"/>
          <w:lang w:eastAsia="zh-CN"/>
        </w:rPr>
        <w:t>intended</w:t>
      </w:r>
      <w:proofErr w:type="spellEnd"/>
      <w:r w:rsidR="00A53163">
        <w:rPr>
          <w:szCs w:val="24"/>
          <w:lang w:eastAsia="zh-CN"/>
        </w:rPr>
        <w:t xml:space="preserve"> to </w:t>
      </w:r>
      <w:proofErr w:type="spellStart"/>
      <w:r w:rsidR="00A53163">
        <w:rPr>
          <w:szCs w:val="24"/>
          <w:lang w:eastAsia="zh-CN"/>
        </w:rPr>
        <w:t>be</w:t>
      </w:r>
      <w:proofErr w:type="spellEnd"/>
      <w:r w:rsidR="00A53163">
        <w:rPr>
          <w:szCs w:val="24"/>
          <w:lang w:eastAsia="zh-CN"/>
        </w:rPr>
        <w:t xml:space="preserve"> </w:t>
      </w:r>
      <w:proofErr w:type="spellStart"/>
      <w:r w:rsidR="00A53163">
        <w:rPr>
          <w:szCs w:val="24"/>
          <w:lang w:eastAsia="zh-CN"/>
        </w:rPr>
        <w:t>used</w:t>
      </w:r>
      <w:proofErr w:type="spellEnd"/>
      <w:r w:rsidR="00A53163">
        <w:rPr>
          <w:szCs w:val="24"/>
          <w:lang w:eastAsia="zh-CN"/>
        </w:rPr>
        <w:t xml:space="preserve"> for sharing studies between High Altitude Platform for </w:t>
      </w:r>
      <w:proofErr w:type="gramStart"/>
      <w:r w:rsidR="00A53163">
        <w:rPr>
          <w:szCs w:val="24"/>
          <w:lang w:eastAsia="zh-CN"/>
        </w:rPr>
        <w:t>International  Mobile</w:t>
      </w:r>
      <w:proofErr w:type="gramEnd"/>
      <w:r w:rsidR="00A53163">
        <w:rPr>
          <w:szCs w:val="24"/>
          <w:lang w:eastAsia="zh-CN"/>
        </w:rPr>
        <w:t xml:space="preserve"> </w:t>
      </w:r>
      <w:proofErr w:type="spellStart"/>
      <w:r w:rsidR="00A53163">
        <w:rPr>
          <w:szCs w:val="24"/>
          <w:lang w:eastAsia="zh-CN"/>
        </w:rPr>
        <w:t>Telecommunication</w:t>
      </w:r>
      <w:proofErr w:type="spellEnd"/>
      <w:r w:rsidR="00A53163">
        <w:rPr>
          <w:szCs w:val="24"/>
          <w:lang w:eastAsia="zh-CN"/>
        </w:rPr>
        <w:t xml:space="preserve"> Base Station (HIBS) and AMS operating </w:t>
      </w:r>
      <w:proofErr w:type="spellStart"/>
      <w:r w:rsidR="00A53163">
        <w:rPr>
          <w:szCs w:val="24"/>
          <w:lang w:eastAsia="zh-CN"/>
        </w:rPr>
        <w:t>in</w:t>
      </w:r>
      <w:proofErr w:type="spellEnd"/>
      <w:r w:rsidR="00A53163">
        <w:rPr>
          <w:szCs w:val="24"/>
          <w:lang w:eastAsia="zh-CN"/>
        </w:rPr>
        <w:t xml:space="preserve"> 1750-1850 MHz band </w:t>
      </w:r>
      <w:proofErr w:type="spellStart"/>
      <w:r w:rsidR="00A53163">
        <w:rPr>
          <w:szCs w:val="24"/>
          <w:lang w:eastAsia="zh-CN"/>
        </w:rPr>
        <w:t>under</w:t>
      </w:r>
      <w:proofErr w:type="spellEnd"/>
      <w:r w:rsidR="00A53163">
        <w:rPr>
          <w:szCs w:val="24"/>
          <w:lang w:eastAsia="zh-CN"/>
        </w:rPr>
        <w:t xml:space="preserve"> WRC-23 agenda item 1.4. </w:t>
      </w:r>
    </w:p>
    <w:p w14:paraId="1CFA9F6E" w14:textId="6C7BC3F2" w:rsidR="00E227E6" w:rsidRDefault="00E227E6" w:rsidP="00BA2334">
      <w:pPr>
        <w:pStyle w:val="Normalaftertitle"/>
        <w:keepNext/>
        <w:keepLines/>
        <w:spacing w:before="120" w:after="200"/>
        <w:rPr>
          <w:szCs w:val="24"/>
        </w:rPr>
      </w:pPr>
      <w:r w:rsidRPr="00E227E6">
        <w:rPr>
          <w:szCs w:val="24"/>
        </w:rPr>
        <w:t>WP 5</w:t>
      </w:r>
      <w:r>
        <w:rPr>
          <w:szCs w:val="24"/>
        </w:rPr>
        <w:t>B</w:t>
      </w:r>
      <w:r w:rsidRPr="00E227E6">
        <w:rPr>
          <w:szCs w:val="24"/>
        </w:rPr>
        <w:t xml:space="preserve"> </w:t>
      </w:r>
      <w:proofErr w:type="spellStart"/>
      <w:r w:rsidRPr="00E227E6">
        <w:rPr>
          <w:szCs w:val="24"/>
        </w:rPr>
        <w:t>would</w:t>
      </w:r>
      <w:proofErr w:type="spellEnd"/>
      <w:r w:rsidRPr="00E227E6">
        <w:rPr>
          <w:szCs w:val="24"/>
        </w:rPr>
        <w:t xml:space="preserve"> like to mention </w:t>
      </w:r>
      <w:proofErr w:type="spellStart"/>
      <w:r w:rsidRPr="00E227E6">
        <w:rPr>
          <w:szCs w:val="24"/>
        </w:rPr>
        <w:t>that</w:t>
      </w:r>
      <w:proofErr w:type="spellEnd"/>
      <w:r w:rsidRPr="00E227E6">
        <w:rPr>
          <w:szCs w:val="24"/>
        </w:rPr>
        <w:t xml:space="preserve"> </w:t>
      </w:r>
      <w:proofErr w:type="spellStart"/>
      <w:r w:rsidRPr="00E227E6">
        <w:rPr>
          <w:szCs w:val="24"/>
        </w:rPr>
        <w:t>it</w:t>
      </w:r>
      <w:proofErr w:type="spellEnd"/>
      <w:r w:rsidRPr="00E227E6">
        <w:rPr>
          <w:szCs w:val="24"/>
        </w:rPr>
        <w:t xml:space="preserve"> has </w:t>
      </w:r>
      <w:proofErr w:type="spellStart"/>
      <w:r w:rsidRPr="00E227E6">
        <w:rPr>
          <w:szCs w:val="24"/>
        </w:rPr>
        <w:t>considered</w:t>
      </w:r>
      <w:proofErr w:type="spellEnd"/>
      <w:r w:rsidRPr="00E227E6">
        <w:rPr>
          <w:szCs w:val="24"/>
        </w:rPr>
        <w:t xml:space="preserve"> the Administrative </w:t>
      </w:r>
      <w:proofErr w:type="spellStart"/>
      <w:r w:rsidRPr="00E227E6">
        <w:rPr>
          <w:szCs w:val="24"/>
        </w:rPr>
        <w:t>Circular</w:t>
      </w:r>
      <w:proofErr w:type="spellEnd"/>
      <w:r w:rsidRPr="00E227E6">
        <w:rPr>
          <w:szCs w:val="24"/>
        </w:rPr>
        <w:t xml:space="preserve"> </w:t>
      </w:r>
      <w:hyperlink r:id="rId14" w:history="1">
        <w:r>
          <w:rPr>
            <w:rStyle w:val="Hyperlink"/>
            <w:shd w:val="clear" w:color="auto" w:fill="FFFFFF"/>
          </w:rPr>
          <w:t>CACE/955</w:t>
        </w:r>
      </w:hyperlink>
      <w:r w:rsidRPr="00E227E6">
        <w:rPr>
          <w:szCs w:val="24"/>
        </w:rPr>
        <w:t xml:space="preserve"> </w:t>
      </w:r>
      <w:proofErr w:type="spellStart"/>
      <w:r w:rsidRPr="00E227E6">
        <w:rPr>
          <w:szCs w:val="24"/>
        </w:rPr>
        <w:t>dated</w:t>
      </w:r>
      <w:proofErr w:type="spellEnd"/>
      <w:r w:rsidRPr="00E227E6">
        <w:rPr>
          <w:szCs w:val="24"/>
        </w:rPr>
        <w:t xml:space="preserve"> 18 </w:t>
      </w:r>
      <w:proofErr w:type="spellStart"/>
      <w:r w:rsidRPr="00E227E6">
        <w:rPr>
          <w:szCs w:val="24"/>
        </w:rPr>
        <w:t>September</w:t>
      </w:r>
      <w:proofErr w:type="spellEnd"/>
      <w:r w:rsidRPr="00E227E6">
        <w:rPr>
          <w:szCs w:val="24"/>
        </w:rPr>
        <w:t xml:space="preserve"> 2020 </w:t>
      </w:r>
      <w:proofErr w:type="spellStart"/>
      <w:r w:rsidRPr="00E227E6">
        <w:rPr>
          <w:szCs w:val="24"/>
        </w:rPr>
        <w:t>which</w:t>
      </w:r>
      <w:proofErr w:type="spellEnd"/>
      <w:r w:rsidRPr="00E227E6">
        <w:rPr>
          <w:szCs w:val="24"/>
        </w:rPr>
        <w:t xml:space="preserve"> encourages administrations to </w:t>
      </w:r>
      <w:proofErr w:type="spellStart"/>
      <w:r w:rsidRPr="00E227E6">
        <w:rPr>
          <w:szCs w:val="24"/>
        </w:rPr>
        <w:t>provide</w:t>
      </w:r>
      <w:proofErr w:type="spellEnd"/>
      <w:r w:rsidRPr="00E227E6">
        <w:rPr>
          <w:szCs w:val="24"/>
        </w:rPr>
        <w:t xml:space="preserve"> </w:t>
      </w:r>
      <w:proofErr w:type="spellStart"/>
      <w:r w:rsidRPr="00E227E6">
        <w:rPr>
          <w:szCs w:val="24"/>
        </w:rPr>
        <w:t>their</w:t>
      </w:r>
      <w:proofErr w:type="spellEnd"/>
      <w:r w:rsidRPr="00E227E6">
        <w:rPr>
          <w:szCs w:val="24"/>
        </w:rPr>
        <w:t xml:space="preserve"> contributions on technical characteristics, operational </w:t>
      </w:r>
      <w:proofErr w:type="spellStart"/>
      <w:r w:rsidRPr="00E227E6">
        <w:rPr>
          <w:szCs w:val="24"/>
        </w:rPr>
        <w:t>parameters</w:t>
      </w:r>
      <w:proofErr w:type="spellEnd"/>
      <w:r w:rsidRPr="00E227E6">
        <w:rPr>
          <w:szCs w:val="24"/>
        </w:rPr>
        <w:t xml:space="preserve"> and protection </w:t>
      </w:r>
      <w:proofErr w:type="spellStart"/>
      <w:r w:rsidRPr="00E227E6">
        <w:rPr>
          <w:szCs w:val="24"/>
        </w:rPr>
        <w:t>criteria</w:t>
      </w:r>
      <w:proofErr w:type="spellEnd"/>
      <w:r w:rsidRPr="00E227E6">
        <w:rPr>
          <w:szCs w:val="24"/>
        </w:rPr>
        <w:t xml:space="preserve"> for services to support the work </w:t>
      </w:r>
      <w:proofErr w:type="gramStart"/>
      <w:r w:rsidRPr="00E227E6">
        <w:rPr>
          <w:szCs w:val="24"/>
        </w:rPr>
        <w:t>on</w:t>
      </w:r>
      <w:proofErr w:type="gramEnd"/>
      <w:r w:rsidRPr="00E227E6">
        <w:rPr>
          <w:szCs w:val="24"/>
        </w:rPr>
        <w:t xml:space="preserve"> relevant WRC-23 agenda items to the </w:t>
      </w:r>
      <w:proofErr w:type="spellStart"/>
      <w:r w:rsidRPr="00E227E6">
        <w:rPr>
          <w:szCs w:val="24"/>
        </w:rPr>
        <w:t>contributing</w:t>
      </w:r>
      <w:proofErr w:type="spellEnd"/>
      <w:r w:rsidRPr="00E227E6">
        <w:rPr>
          <w:szCs w:val="24"/>
        </w:rPr>
        <w:t xml:space="preserve"> </w:t>
      </w:r>
      <w:proofErr w:type="spellStart"/>
      <w:r w:rsidRPr="00E227E6">
        <w:rPr>
          <w:szCs w:val="24"/>
        </w:rPr>
        <w:t>Working</w:t>
      </w:r>
      <w:proofErr w:type="spellEnd"/>
      <w:r w:rsidRPr="00E227E6">
        <w:rPr>
          <w:szCs w:val="24"/>
        </w:rPr>
        <w:t xml:space="preserve"> Parties </w:t>
      </w:r>
      <w:proofErr w:type="spellStart"/>
      <w:r w:rsidRPr="00E227E6">
        <w:rPr>
          <w:szCs w:val="24"/>
        </w:rPr>
        <w:t>dealing</w:t>
      </w:r>
      <w:proofErr w:type="spellEnd"/>
      <w:r w:rsidRPr="00E227E6">
        <w:rPr>
          <w:szCs w:val="24"/>
        </w:rPr>
        <w:t xml:space="preserve"> with </w:t>
      </w:r>
      <w:proofErr w:type="spellStart"/>
      <w:r w:rsidRPr="00E227E6">
        <w:rPr>
          <w:szCs w:val="24"/>
        </w:rPr>
        <w:t>these</w:t>
      </w:r>
      <w:proofErr w:type="spellEnd"/>
      <w:r w:rsidRPr="00E227E6">
        <w:rPr>
          <w:szCs w:val="24"/>
        </w:rPr>
        <w:t xml:space="preserve"> services. WP 5</w:t>
      </w:r>
      <w:r>
        <w:rPr>
          <w:szCs w:val="24"/>
        </w:rPr>
        <w:t>B</w:t>
      </w:r>
      <w:r w:rsidRPr="00E227E6">
        <w:rPr>
          <w:szCs w:val="24"/>
        </w:rPr>
        <w:t xml:space="preserve"> </w:t>
      </w:r>
      <w:proofErr w:type="spellStart"/>
      <w:r w:rsidRPr="00E227E6">
        <w:rPr>
          <w:szCs w:val="24"/>
        </w:rPr>
        <w:t>will</w:t>
      </w:r>
      <w:proofErr w:type="spellEnd"/>
      <w:r w:rsidRPr="00E227E6">
        <w:rPr>
          <w:szCs w:val="24"/>
        </w:rPr>
        <w:t xml:space="preserve"> </w:t>
      </w:r>
      <w:proofErr w:type="spellStart"/>
      <w:r w:rsidRPr="00E227E6">
        <w:rPr>
          <w:szCs w:val="24"/>
        </w:rPr>
        <w:t>take</w:t>
      </w:r>
      <w:proofErr w:type="spellEnd"/>
      <w:r w:rsidRPr="00E227E6">
        <w:rPr>
          <w:szCs w:val="24"/>
        </w:rPr>
        <w:t xml:space="preserve"> </w:t>
      </w:r>
      <w:proofErr w:type="spellStart"/>
      <w:r w:rsidRPr="00E227E6">
        <w:rPr>
          <w:szCs w:val="24"/>
        </w:rPr>
        <w:t>into</w:t>
      </w:r>
      <w:proofErr w:type="spellEnd"/>
      <w:r w:rsidRPr="00E227E6">
        <w:rPr>
          <w:szCs w:val="24"/>
        </w:rPr>
        <w:t xml:space="preserve"> </w:t>
      </w:r>
      <w:proofErr w:type="spellStart"/>
      <w:r w:rsidRPr="00E227E6">
        <w:rPr>
          <w:szCs w:val="24"/>
        </w:rPr>
        <w:t>account</w:t>
      </w:r>
      <w:proofErr w:type="spellEnd"/>
      <w:r w:rsidRPr="00E227E6">
        <w:rPr>
          <w:szCs w:val="24"/>
        </w:rPr>
        <w:t xml:space="preserve"> any </w:t>
      </w:r>
      <w:proofErr w:type="spellStart"/>
      <w:r w:rsidRPr="00E227E6">
        <w:rPr>
          <w:szCs w:val="24"/>
        </w:rPr>
        <w:t>additional</w:t>
      </w:r>
      <w:proofErr w:type="spellEnd"/>
      <w:r w:rsidRPr="00E227E6">
        <w:rPr>
          <w:szCs w:val="24"/>
        </w:rPr>
        <w:t xml:space="preserve"> information </w:t>
      </w:r>
      <w:proofErr w:type="spellStart"/>
      <w:r w:rsidRPr="00E227E6">
        <w:rPr>
          <w:szCs w:val="24"/>
        </w:rPr>
        <w:t>received</w:t>
      </w:r>
      <w:proofErr w:type="spellEnd"/>
      <w:r w:rsidRPr="00E227E6">
        <w:rPr>
          <w:szCs w:val="24"/>
        </w:rPr>
        <w:t xml:space="preserve"> from the </w:t>
      </w:r>
      <w:proofErr w:type="spellStart"/>
      <w:r w:rsidRPr="00E227E6">
        <w:rPr>
          <w:szCs w:val="24"/>
        </w:rPr>
        <w:t>membership</w:t>
      </w:r>
      <w:proofErr w:type="spellEnd"/>
      <w:r w:rsidRPr="00E227E6">
        <w:rPr>
          <w:szCs w:val="24"/>
        </w:rPr>
        <w:t xml:space="preserve"> </w:t>
      </w:r>
      <w:proofErr w:type="spellStart"/>
      <w:r w:rsidRPr="00E227E6">
        <w:rPr>
          <w:szCs w:val="24"/>
        </w:rPr>
        <w:t>related</w:t>
      </w:r>
      <w:proofErr w:type="spellEnd"/>
      <w:r w:rsidRPr="00E227E6">
        <w:rPr>
          <w:szCs w:val="24"/>
        </w:rPr>
        <w:t xml:space="preserve"> to </w:t>
      </w:r>
      <w:proofErr w:type="spellStart"/>
      <w:r w:rsidRPr="00E227E6">
        <w:rPr>
          <w:szCs w:val="24"/>
        </w:rPr>
        <w:t>this</w:t>
      </w:r>
      <w:proofErr w:type="spellEnd"/>
      <w:r w:rsidRPr="00E227E6">
        <w:rPr>
          <w:szCs w:val="24"/>
        </w:rPr>
        <w:t xml:space="preserve"> administrative </w:t>
      </w:r>
      <w:proofErr w:type="spellStart"/>
      <w:r w:rsidRPr="00E227E6">
        <w:rPr>
          <w:szCs w:val="24"/>
        </w:rPr>
        <w:t>circular</w:t>
      </w:r>
      <w:proofErr w:type="spellEnd"/>
      <w:r w:rsidRPr="00E227E6">
        <w:rPr>
          <w:szCs w:val="24"/>
        </w:rPr>
        <w:t xml:space="preserve"> as </w:t>
      </w:r>
      <w:proofErr w:type="spellStart"/>
      <w:r w:rsidRPr="00E227E6">
        <w:rPr>
          <w:szCs w:val="24"/>
        </w:rPr>
        <w:t>well</w:t>
      </w:r>
      <w:proofErr w:type="spellEnd"/>
      <w:r w:rsidRPr="00E227E6">
        <w:rPr>
          <w:szCs w:val="24"/>
        </w:rPr>
        <w:t xml:space="preserve"> as any other available information in the BR </w:t>
      </w:r>
      <w:proofErr w:type="spellStart"/>
      <w:r w:rsidRPr="00E227E6">
        <w:rPr>
          <w:szCs w:val="24"/>
        </w:rPr>
        <w:t>databases</w:t>
      </w:r>
      <w:proofErr w:type="spellEnd"/>
      <w:r w:rsidRPr="00E227E6">
        <w:rPr>
          <w:szCs w:val="24"/>
        </w:rPr>
        <w:t xml:space="preserve"> </w:t>
      </w:r>
      <w:proofErr w:type="spellStart"/>
      <w:r w:rsidRPr="00E227E6">
        <w:rPr>
          <w:szCs w:val="24"/>
        </w:rPr>
        <w:t>together</w:t>
      </w:r>
      <w:proofErr w:type="spellEnd"/>
      <w:r w:rsidRPr="00E227E6">
        <w:rPr>
          <w:szCs w:val="24"/>
        </w:rPr>
        <w:t xml:space="preserve"> with any information in ITU-R Recommendations and Reports and further liaise with the </w:t>
      </w:r>
      <w:proofErr w:type="spellStart"/>
      <w:r w:rsidRPr="00E227E6">
        <w:rPr>
          <w:szCs w:val="24"/>
        </w:rPr>
        <w:t>responsible</w:t>
      </w:r>
      <w:proofErr w:type="spellEnd"/>
      <w:r w:rsidRPr="00E227E6">
        <w:rPr>
          <w:szCs w:val="24"/>
        </w:rPr>
        <w:t xml:space="preserve"> or </w:t>
      </w:r>
      <w:proofErr w:type="spellStart"/>
      <w:r w:rsidRPr="00E227E6">
        <w:rPr>
          <w:szCs w:val="24"/>
        </w:rPr>
        <w:t>contributing</w:t>
      </w:r>
      <w:proofErr w:type="spellEnd"/>
      <w:r w:rsidRPr="00E227E6">
        <w:rPr>
          <w:szCs w:val="24"/>
        </w:rPr>
        <w:t xml:space="preserve"> groups by the </w:t>
      </w:r>
      <w:proofErr w:type="spellStart"/>
      <w:r w:rsidRPr="00E227E6">
        <w:rPr>
          <w:szCs w:val="24"/>
        </w:rPr>
        <w:t>requested</w:t>
      </w:r>
      <w:proofErr w:type="spellEnd"/>
      <w:r w:rsidRPr="00E227E6">
        <w:rPr>
          <w:szCs w:val="24"/>
        </w:rPr>
        <w:t xml:space="preserve"> deadline.</w:t>
      </w:r>
    </w:p>
    <w:p w14:paraId="55C2F773" w14:textId="680B8502" w:rsidR="00BA2334" w:rsidRPr="0049399E" w:rsidRDefault="00BA2334" w:rsidP="00BA2334">
      <w:pPr>
        <w:pStyle w:val="Normalaftertitle"/>
        <w:keepNext/>
        <w:keepLines/>
        <w:spacing w:before="120" w:after="200"/>
        <w:rPr>
          <w:szCs w:val="24"/>
        </w:rPr>
      </w:pPr>
      <w:r w:rsidRPr="0049399E">
        <w:rPr>
          <w:szCs w:val="24"/>
        </w:rPr>
        <w:t xml:space="preserve">WP 5B looks </w:t>
      </w:r>
      <w:proofErr w:type="spellStart"/>
      <w:r w:rsidRPr="0049399E">
        <w:rPr>
          <w:szCs w:val="24"/>
        </w:rPr>
        <w:t>forward</w:t>
      </w:r>
      <w:proofErr w:type="spellEnd"/>
      <w:r w:rsidRPr="0049399E">
        <w:rPr>
          <w:szCs w:val="24"/>
        </w:rPr>
        <w:t xml:space="preserve"> to </w:t>
      </w:r>
      <w:proofErr w:type="spellStart"/>
      <w:r w:rsidRPr="0049399E">
        <w:rPr>
          <w:szCs w:val="24"/>
        </w:rPr>
        <w:t>continued</w:t>
      </w:r>
      <w:proofErr w:type="spellEnd"/>
      <w:r w:rsidRPr="0049399E">
        <w:rPr>
          <w:szCs w:val="24"/>
        </w:rPr>
        <w:t xml:space="preserve"> collaboration with WP </w:t>
      </w:r>
      <w:r>
        <w:rPr>
          <w:szCs w:val="24"/>
        </w:rPr>
        <w:t>5D</w:t>
      </w:r>
      <w:r w:rsidRPr="0049399E">
        <w:rPr>
          <w:szCs w:val="24"/>
        </w:rPr>
        <w:t xml:space="preserve"> on the </w:t>
      </w:r>
      <w:proofErr w:type="spellStart"/>
      <w:r w:rsidRPr="0049399E">
        <w:rPr>
          <w:szCs w:val="24"/>
        </w:rPr>
        <w:t>progress</w:t>
      </w:r>
      <w:proofErr w:type="spellEnd"/>
      <w:r w:rsidRPr="0049399E">
        <w:rPr>
          <w:szCs w:val="24"/>
        </w:rPr>
        <w:t xml:space="preserve"> of WRC-23 agenda item 1.</w:t>
      </w:r>
      <w:r>
        <w:rPr>
          <w:szCs w:val="24"/>
        </w:rPr>
        <w:t>4</w:t>
      </w:r>
      <w:r w:rsidRPr="0049399E">
        <w:rPr>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1"/>
      </w:tblGrid>
      <w:tr w:rsidR="00BA2334" w:rsidRPr="0049399E" w14:paraId="7CD5811A" w14:textId="77777777" w:rsidTr="007C01AF">
        <w:tc>
          <w:tcPr>
            <w:tcW w:w="9855" w:type="dxa"/>
            <w:gridSpan w:val="2"/>
          </w:tcPr>
          <w:p w14:paraId="339BD8B6" w14:textId="77777777" w:rsidR="00BA2334" w:rsidRPr="0049399E" w:rsidRDefault="00BA2334" w:rsidP="007C01AF">
            <w:pPr>
              <w:spacing w:after="120"/>
            </w:pPr>
            <w:proofErr w:type="spellStart"/>
            <w:proofErr w:type="gramStart"/>
            <w:r w:rsidRPr="0049399E">
              <w:rPr>
                <w:b/>
              </w:rPr>
              <w:t>Status</w:t>
            </w:r>
            <w:proofErr w:type="spellEnd"/>
            <w:r w:rsidRPr="0049399E">
              <w:rPr>
                <w:b/>
              </w:rPr>
              <w:t>:</w:t>
            </w:r>
            <w:proofErr w:type="gramEnd"/>
            <w:r w:rsidRPr="0049399E">
              <w:rPr>
                <w:b/>
              </w:rPr>
              <w:tab/>
            </w:r>
            <w:r w:rsidRPr="0049399E">
              <w:t>For information and action as appropriate</w:t>
            </w:r>
          </w:p>
        </w:tc>
      </w:tr>
      <w:tr w:rsidR="00BA2334" w:rsidRPr="0049399E" w14:paraId="7216ED69" w14:textId="77777777" w:rsidTr="007C01AF">
        <w:tc>
          <w:tcPr>
            <w:tcW w:w="4927" w:type="dxa"/>
          </w:tcPr>
          <w:p w14:paraId="25C6AB1F" w14:textId="77777777" w:rsidR="00BA2334" w:rsidRPr="0049399E" w:rsidRDefault="00BA2334" w:rsidP="007C01AF">
            <w:proofErr w:type="gramStart"/>
            <w:r w:rsidRPr="0049399E">
              <w:rPr>
                <w:b/>
                <w:szCs w:val="24"/>
              </w:rPr>
              <w:t>Contact:</w:t>
            </w:r>
            <w:proofErr w:type="gramEnd"/>
            <w:r w:rsidRPr="0049399E">
              <w:rPr>
                <w:szCs w:val="24"/>
              </w:rPr>
              <w:tab/>
            </w:r>
          </w:p>
        </w:tc>
        <w:tc>
          <w:tcPr>
            <w:tcW w:w="4928" w:type="dxa"/>
          </w:tcPr>
          <w:p w14:paraId="519F94A9" w14:textId="77777777" w:rsidR="00BA2334" w:rsidRPr="0049399E" w:rsidRDefault="00BA2334" w:rsidP="007C01AF">
            <w:proofErr w:type="gramStart"/>
            <w:r w:rsidRPr="0049399E">
              <w:rPr>
                <w:b/>
                <w:szCs w:val="24"/>
              </w:rPr>
              <w:t>E-mail:</w:t>
            </w:r>
            <w:proofErr w:type="gramEnd"/>
            <w:r w:rsidRPr="0049399E">
              <w:rPr>
                <w:b/>
                <w:szCs w:val="24"/>
              </w:rPr>
              <w:tab/>
            </w:r>
            <w:hyperlink r:id="rId15" w:history="1"/>
            <w:r w:rsidRPr="0049399E" w:rsidDel="002E42CB">
              <w:t xml:space="preserve"> </w:t>
            </w:r>
          </w:p>
        </w:tc>
      </w:tr>
    </w:tbl>
    <w:p w14:paraId="105F9DD8" w14:textId="13C7BFEB" w:rsidR="005F7AA7" w:rsidRPr="00882639" w:rsidRDefault="005F7AA7" w:rsidP="00BA2334">
      <w:pPr>
        <w:pStyle w:val="Heading1"/>
        <w:ind w:left="720" w:firstLine="0"/>
        <w:jc w:val="left"/>
        <w:rPr>
          <w:lang w:val="en-GB"/>
        </w:rPr>
      </w:pPr>
    </w:p>
    <w:sectPr w:rsidR="005F7AA7" w:rsidRPr="00882639" w:rsidSect="0030522B">
      <w:headerReference w:type="even" r:id="rId16"/>
      <w:headerReference w:type="default" r:id="rId17"/>
      <w:pgSz w:w="11907" w:h="16834" w:code="9"/>
      <w:pgMar w:top="1411" w:right="1138" w:bottom="1138" w:left="1138" w:header="720" w:footer="47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9EE042" w14:textId="77777777" w:rsidR="000B47F2" w:rsidRDefault="000B47F2">
      <w:r>
        <w:separator/>
      </w:r>
    </w:p>
  </w:endnote>
  <w:endnote w:type="continuationSeparator" w:id="0">
    <w:p w14:paraId="66ABEBD2" w14:textId="77777777" w:rsidR="000B47F2" w:rsidRDefault="000B4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default"/>
    <w:sig w:usb0="00000000"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E1D828" w14:textId="77777777" w:rsidR="000B47F2" w:rsidRDefault="000B47F2">
      <w:r>
        <w:separator/>
      </w:r>
    </w:p>
  </w:footnote>
  <w:footnote w:type="continuationSeparator" w:id="0">
    <w:p w14:paraId="270FB8AE" w14:textId="77777777" w:rsidR="000B47F2" w:rsidRDefault="000B4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95D57" w14:textId="77777777" w:rsidR="0018509D" w:rsidRPr="00FC42AF" w:rsidRDefault="0018509D" w:rsidP="00EA7090">
    <w:pPr>
      <w:tabs>
        <w:tab w:val="clear" w:pos="794"/>
        <w:tab w:val="clear" w:pos="1191"/>
        <w:tab w:val="clear" w:pos="1588"/>
        <w:tab w:val="clear" w:pos="1985"/>
        <w:tab w:val="center" w:pos="4848"/>
        <w:tab w:val="center" w:pos="9696"/>
      </w:tabs>
      <w:jc w:val="left"/>
    </w:pPr>
    <w:r w:rsidRPr="00FC42AF">
      <w:tab/>
    </w:r>
    <w:fldSimple w:instr=" DOCPROPERTY &quot;Header&quot; \* MERGEFORMAT ">
      <w:r w:rsidRPr="00204C7F">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Pr>
        <w:b/>
        <w:bCs/>
        <w:noProof/>
      </w:rPr>
      <w:t>ITU-R  M.2116-0</w:t>
    </w:r>
    <w:r>
      <w:rPr>
        <w:b/>
        <w:bCs/>
      </w:rPr>
      <w:fldChar w:fldCharType="end"/>
    </w:r>
    <w:r>
      <w:rPr>
        <w:b/>
        <w:bCs/>
      </w:rPr>
      <w:tab/>
    </w:r>
    <w:r>
      <w:rPr>
        <w:rStyle w:val="PageNumber"/>
        <w:b/>
        <w:bC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CD183" w14:textId="21F14BA2" w:rsidR="0018509D" w:rsidRPr="00FC42AF" w:rsidRDefault="0018509D" w:rsidP="00F94D05">
    <w:pPr>
      <w:tabs>
        <w:tab w:val="clear" w:pos="794"/>
        <w:tab w:val="clear" w:pos="1191"/>
        <w:tab w:val="clear" w:pos="1588"/>
        <w:tab w:val="clear" w:pos="1985"/>
        <w:tab w:val="left" w:pos="5954"/>
        <w:tab w:val="center" w:pos="7230"/>
        <w:tab w:val="center" w:pos="9696"/>
      </w:tabs>
      <w:jc w:val="left"/>
    </w:pPr>
    <w:r w:rsidRPr="00FC42AF">
      <w:tab/>
    </w:r>
    <w:fldSimple w:instr=" DOCPROPERTY &quot;Header&quot; \* MERGEFORMAT ">
      <w:r w:rsidRPr="00204C7F">
        <w:rPr>
          <w:b/>
          <w:bCs/>
        </w:rPr>
        <w:t xml:space="preserve"> </w:t>
      </w:r>
    </w:fldSimple>
    <w:r w:rsidR="00447218" w:rsidRPr="00FC42AF">
      <w:t xml:space="preserve"> </w:t>
    </w:r>
  </w:p>
  <w:p w14:paraId="7F8980AD" w14:textId="77777777" w:rsidR="0018509D" w:rsidRDefault="0018509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09B62" w14:textId="03382928" w:rsidR="0018509D" w:rsidRDefault="0018509D" w:rsidP="0081620A">
    <w:pPr>
      <w:tabs>
        <w:tab w:val="clear" w:pos="1985"/>
        <w:tab w:val="center" w:pos="4819"/>
        <w:tab w:val="right" w:pos="14282"/>
      </w:tabs>
      <w:ind w:firstLine="6096"/>
      <w:jc w:val="left"/>
    </w:pPr>
    <w:r w:rsidRPr="00E7023B">
      <w:rPr>
        <w:b/>
        <w:bCs/>
      </w:rPr>
      <w:t>5</w:t>
    </w:r>
  </w:p>
  <w:p w14:paraId="021B7035" w14:textId="77777777" w:rsidR="0018509D" w:rsidRDefault="001850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06D06"/>
    <w:multiLevelType w:val="hybridMultilevel"/>
    <w:tmpl w:val="AD80B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75417D89"/>
    <w:multiLevelType w:val="hybridMultilevel"/>
    <w:tmpl w:val="1BFE1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C46944"/>
    <w:multiLevelType w:val="hybridMultilevel"/>
    <w:tmpl w:val="35822DEE"/>
    <w:lvl w:ilvl="0" w:tplc="19FC47C2">
      <w:start w:val="1"/>
      <w:numFmt w:val="decimal"/>
      <w:lvlText w:val="%1"/>
      <w:lvlJc w:val="left"/>
      <w:pPr>
        <w:ind w:left="1488" w:hanging="1128"/>
      </w:pPr>
      <w:rPr>
        <w:rFonts w:hint="default"/>
      </w:rPr>
    </w:lvl>
    <w:lvl w:ilvl="1" w:tplc="D8B06EA0">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FSMO">
    <w15:presenceInfo w15:providerId="None" w15:userId="AFS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s-ES_tradnl"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o:colormru v:ext="edit" colors="#d62a4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ED7"/>
    <w:rsid w:val="00013002"/>
    <w:rsid w:val="000161B0"/>
    <w:rsid w:val="00036EE3"/>
    <w:rsid w:val="00052F66"/>
    <w:rsid w:val="00071F5D"/>
    <w:rsid w:val="00072484"/>
    <w:rsid w:val="00077FC3"/>
    <w:rsid w:val="000853B9"/>
    <w:rsid w:val="00096612"/>
    <w:rsid w:val="000A4386"/>
    <w:rsid w:val="000B2FE0"/>
    <w:rsid w:val="000B47F2"/>
    <w:rsid w:val="000B7683"/>
    <w:rsid w:val="000D0677"/>
    <w:rsid w:val="000E3FCE"/>
    <w:rsid w:val="000E6A6E"/>
    <w:rsid w:val="000F2F4A"/>
    <w:rsid w:val="000F42FD"/>
    <w:rsid w:val="00102934"/>
    <w:rsid w:val="00133E8F"/>
    <w:rsid w:val="00147110"/>
    <w:rsid w:val="00150DF0"/>
    <w:rsid w:val="001511A6"/>
    <w:rsid w:val="00181FB1"/>
    <w:rsid w:val="0018509D"/>
    <w:rsid w:val="001A28DE"/>
    <w:rsid w:val="001B1E14"/>
    <w:rsid w:val="001D4486"/>
    <w:rsid w:val="001D7190"/>
    <w:rsid w:val="002004B2"/>
    <w:rsid w:val="00204C7F"/>
    <w:rsid w:val="002058CE"/>
    <w:rsid w:val="002165F1"/>
    <w:rsid w:val="00217570"/>
    <w:rsid w:val="00242E03"/>
    <w:rsid w:val="0025488A"/>
    <w:rsid w:val="002572B3"/>
    <w:rsid w:val="00263A8C"/>
    <w:rsid w:val="002714A5"/>
    <w:rsid w:val="00274CAC"/>
    <w:rsid w:val="00276D21"/>
    <w:rsid w:val="002910DE"/>
    <w:rsid w:val="00291F7A"/>
    <w:rsid w:val="00296D7F"/>
    <w:rsid w:val="002B3CF6"/>
    <w:rsid w:val="002C6A10"/>
    <w:rsid w:val="002C768A"/>
    <w:rsid w:val="002D0CFD"/>
    <w:rsid w:val="002D4567"/>
    <w:rsid w:val="002D76C4"/>
    <w:rsid w:val="002F06BF"/>
    <w:rsid w:val="002F5199"/>
    <w:rsid w:val="002F7F47"/>
    <w:rsid w:val="0030522B"/>
    <w:rsid w:val="00310EA2"/>
    <w:rsid w:val="003207E2"/>
    <w:rsid w:val="00324E33"/>
    <w:rsid w:val="00333892"/>
    <w:rsid w:val="0034006E"/>
    <w:rsid w:val="003566BE"/>
    <w:rsid w:val="00356B5D"/>
    <w:rsid w:val="00372F61"/>
    <w:rsid w:val="00393951"/>
    <w:rsid w:val="003A7109"/>
    <w:rsid w:val="003B3AB0"/>
    <w:rsid w:val="003C02D3"/>
    <w:rsid w:val="003E1DED"/>
    <w:rsid w:val="00402B12"/>
    <w:rsid w:val="00412F20"/>
    <w:rsid w:val="0041667C"/>
    <w:rsid w:val="00420DFD"/>
    <w:rsid w:val="00437A76"/>
    <w:rsid w:val="00447218"/>
    <w:rsid w:val="00457D64"/>
    <w:rsid w:val="00461AD2"/>
    <w:rsid w:val="00470E28"/>
    <w:rsid w:val="00470FEC"/>
    <w:rsid w:val="004777D5"/>
    <w:rsid w:val="00486F24"/>
    <w:rsid w:val="004934C5"/>
    <w:rsid w:val="004B2C8D"/>
    <w:rsid w:val="004C1015"/>
    <w:rsid w:val="004C30B3"/>
    <w:rsid w:val="004D2D05"/>
    <w:rsid w:val="004D476A"/>
    <w:rsid w:val="004D7632"/>
    <w:rsid w:val="004E0FB1"/>
    <w:rsid w:val="004F2B91"/>
    <w:rsid w:val="004F65E4"/>
    <w:rsid w:val="00505282"/>
    <w:rsid w:val="00506552"/>
    <w:rsid w:val="00516F1A"/>
    <w:rsid w:val="00520864"/>
    <w:rsid w:val="0052702B"/>
    <w:rsid w:val="005437E8"/>
    <w:rsid w:val="00554C61"/>
    <w:rsid w:val="00556548"/>
    <w:rsid w:val="00563597"/>
    <w:rsid w:val="005709E3"/>
    <w:rsid w:val="00586EF8"/>
    <w:rsid w:val="005B49AB"/>
    <w:rsid w:val="005B50E7"/>
    <w:rsid w:val="005D0454"/>
    <w:rsid w:val="005E7B4F"/>
    <w:rsid w:val="005F4AD6"/>
    <w:rsid w:val="005F7AA7"/>
    <w:rsid w:val="006003F5"/>
    <w:rsid w:val="00601882"/>
    <w:rsid w:val="00607D68"/>
    <w:rsid w:val="00613212"/>
    <w:rsid w:val="006141F7"/>
    <w:rsid w:val="006149B1"/>
    <w:rsid w:val="00617524"/>
    <w:rsid w:val="006561A1"/>
    <w:rsid w:val="00657F5F"/>
    <w:rsid w:val="006667CD"/>
    <w:rsid w:val="00680D2B"/>
    <w:rsid w:val="00681B32"/>
    <w:rsid w:val="006A135E"/>
    <w:rsid w:val="006A237D"/>
    <w:rsid w:val="006A5DE2"/>
    <w:rsid w:val="006A6CFD"/>
    <w:rsid w:val="006B1D2B"/>
    <w:rsid w:val="006C2D25"/>
    <w:rsid w:val="006C386B"/>
    <w:rsid w:val="006E1131"/>
    <w:rsid w:val="006E2037"/>
    <w:rsid w:val="006E6199"/>
    <w:rsid w:val="00701275"/>
    <w:rsid w:val="00712870"/>
    <w:rsid w:val="007332E4"/>
    <w:rsid w:val="00743D85"/>
    <w:rsid w:val="00745614"/>
    <w:rsid w:val="00745C7F"/>
    <w:rsid w:val="00753CF4"/>
    <w:rsid w:val="00756338"/>
    <w:rsid w:val="007565CC"/>
    <w:rsid w:val="007577DB"/>
    <w:rsid w:val="00763B9A"/>
    <w:rsid w:val="00770866"/>
    <w:rsid w:val="0077384E"/>
    <w:rsid w:val="00791015"/>
    <w:rsid w:val="007913D0"/>
    <w:rsid w:val="00794726"/>
    <w:rsid w:val="007A1679"/>
    <w:rsid w:val="007A6AA8"/>
    <w:rsid w:val="007C261B"/>
    <w:rsid w:val="007D1CD3"/>
    <w:rsid w:val="007D224F"/>
    <w:rsid w:val="007E7C52"/>
    <w:rsid w:val="00810A27"/>
    <w:rsid w:val="0081620A"/>
    <w:rsid w:val="008173BE"/>
    <w:rsid w:val="0082671D"/>
    <w:rsid w:val="008310C9"/>
    <w:rsid w:val="00845326"/>
    <w:rsid w:val="00846BAE"/>
    <w:rsid w:val="00853CC5"/>
    <w:rsid w:val="00882639"/>
    <w:rsid w:val="008A739F"/>
    <w:rsid w:val="008C7848"/>
    <w:rsid w:val="00906589"/>
    <w:rsid w:val="00906AD6"/>
    <w:rsid w:val="00910211"/>
    <w:rsid w:val="00917AF2"/>
    <w:rsid w:val="0092418A"/>
    <w:rsid w:val="00924A38"/>
    <w:rsid w:val="00934ED7"/>
    <w:rsid w:val="009516A5"/>
    <w:rsid w:val="009543C3"/>
    <w:rsid w:val="00966E1B"/>
    <w:rsid w:val="00977866"/>
    <w:rsid w:val="00990F44"/>
    <w:rsid w:val="009947C0"/>
    <w:rsid w:val="009B6CC7"/>
    <w:rsid w:val="009D5CB4"/>
    <w:rsid w:val="009E5DDD"/>
    <w:rsid w:val="009F2D2C"/>
    <w:rsid w:val="00A11594"/>
    <w:rsid w:val="00A228EF"/>
    <w:rsid w:val="00A229C5"/>
    <w:rsid w:val="00A3175C"/>
    <w:rsid w:val="00A31928"/>
    <w:rsid w:val="00A4540B"/>
    <w:rsid w:val="00A53163"/>
    <w:rsid w:val="00A573A2"/>
    <w:rsid w:val="00A62A14"/>
    <w:rsid w:val="00A6617B"/>
    <w:rsid w:val="00A71FE5"/>
    <w:rsid w:val="00A73C07"/>
    <w:rsid w:val="00A86A28"/>
    <w:rsid w:val="00A971A1"/>
    <w:rsid w:val="00AA2A08"/>
    <w:rsid w:val="00AA3AD8"/>
    <w:rsid w:val="00AB0DC8"/>
    <w:rsid w:val="00AB1F0C"/>
    <w:rsid w:val="00AB7B88"/>
    <w:rsid w:val="00B033C8"/>
    <w:rsid w:val="00B33425"/>
    <w:rsid w:val="00B35CFF"/>
    <w:rsid w:val="00B43040"/>
    <w:rsid w:val="00B44E24"/>
    <w:rsid w:val="00B53EBC"/>
    <w:rsid w:val="00B54ECC"/>
    <w:rsid w:val="00B60579"/>
    <w:rsid w:val="00B714F3"/>
    <w:rsid w:val="00B75DB0"/>
    <w:rsid w:val="00B87B6B"/>
    <w:rsid w:val="00B92346"/>
    <w:rsid w:val="00BA2334"/>
    <w:rsid w:val="00BA7084"/>
    <w:rsid w:val="00BC5D77"/>
    <w:rsid w:val="00BC5EC0"/>
    <w:rsid w:val="00BE262F"/>
    <w:rsid w:val="00BF487A"/>
    <w:rsid w:val="00C125F6"/>
    <w:rsid w:val="00C30A7F"/>
    <w:rsid w:val="00C44EEB"/>
    <w:rsid w:val="00C46BD9"/>
    <w:rsid w:val="00C55258"/>
    <w:rsid w:val="00C73560"/>
    <w:rsid w:val="00C74DA9"/>
    <w:rsid w:val="00C81231"/>
    <w:rsid w:val="00C93C7C"/>
    <w:rsid w:val="00CA1164"/>
    <w:rsid w:val="00CA5D50"/>
    <w:rsid w:val="00CB0F14"/>
    <w:rsid w:val="00CB5317"/>
    <w:rsid w:val="00CC7C64"/>
    <w:rsid w:val="00CD659B"/>
    <w:rsid w:val="00CE0A43"/>
    <w:rsid w:val="00CF3E40"/>
    <w:rsid w:val="00CF4A7C"/>
    <w:rsid w:val="00D16087"/>
    <w:rsid w:val="00D209E4"/>
    <w:rsid w:val="00D44B09"/>
    <w:rsid w:val="00D46688"/>
    <w:rsid w:val="00D619A1"/>
    <w:rsid w:val="00D808E9"/>
    <w:rsid w:val="00D829B9"/>
    <w:rsid w:val="00D83556"/>
    <w:rsid w:val="00DA2B2B"/>
    <w:rsid w:val="00DB30F3"/>
    <w:rsid w:val="00DF4176"/>
    <w:rsid w:val="00DF7D3A"/>
    <w:rsid w:val="00E17240"/>
    <w:rsid w:val="00E227E6"/>
    <w:rsid w:val="00E24C6A"/>
    <w:rsid w:val="00E27B45"/>
    <w:rsid w:val="00E406BD"/>
    <w:rsid w:val="00E51031"/>
    <w:rsid w:val="00E60047"/>
    <w:rsid w:val="00E633CB"/>
    <w:rsid w:val="00E7023B"/>
    <w:rsid w:val="00E74595"/>
    <w:rsid w:val="00EA015F"/>
    <w:rsid w:val="00EA7090"/>
    <w:rsid w:val="00EB786E"/>
    <w:rsid w:val="00EB7C57"/>
    <w:rsid w:val="00ED2695"/>
    <w:rsid w:val="00ED7FCF"/>
    <w:rsid w:val="00EE2941"/>
    <w:rsid w:val="00EF345E"/>
    <w:rsid w:val="00F1396D"/>
    <w:rsid w:val="00F30C9B"/>
    <w:rsid w:val="00F34F9D"/>
    <w:rsid w:val="00F354B1"/>
    <w:rsid w:val="00F53A5E"/>
    <w:rsid w:val="00F8188F"/>
    <w:rsid w:val="00F84C2D"/>
    <w:rsid w:val="00F93419"/>
    <w:rsid w:val="00F94D05"/>
    <w:rsid w:val="00FA7910"/>
    <w:rsid w:val="00FB0E4E"/>
    <w:rsid w:val="00FC0C9F"/>
    <w:rsid w:val="00FC42AF"/>
    <w:rsid w:val="00FC7DB9"/>
    <w:rsid w:val="00FD15CF"/>
    <w:rsid w:val="00FD6500"/>
    <w:rsid w:val="00FE79FE"/>
    <w:rsid w:val="00FF2C0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2a47"/>
    </o:shapedefaults>
    <o:shapelayout v:ext="edit">
      <o:idmap v:ext="edit" data="1"/>
    </o:shapelayout>
  </w:shapeDefaults>
  <w:decimalSymbol w:val="."/>
  <w:listSeparator w:val=","/>
  <w14:docId w14:val="6623A399"/>
  <w15:docId w15:val="{079B058B-1E11-4105-8D01-77B9C7EB1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1679"/>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qFormat/>
    <w:rsid w:val="007577DB"/>
    <w:pPr>
      <w:keepNext/>
      <w:keepLines/>
      <w:spacing w:before="480"/>
      <w:ind w:left="794" w:hanging="794"/>
      <w:outlineLvl w:val="0"/>
    </w:pPr>
    <w:rPr>
      <w:b/>
    </w:rPr>
  </w:style>
  <w:style w:type="paragraph" w:styleId="Heading2">
    <w:name w:val="heading 2"/>
    <w:basedOn w:val="Heading1"/>
    <w:next w:val="Normal"/>
    <w:qFormat/>
    <w:rsid w:val="007577DB"/>
    <w:pPr>
      <w:spacing w:before="320"/>
      <w:outlineLvl w:val="1"/>
    </w:pPr>
  </w:style>
  <w:style w:type="paragraph" w:styleId="Heading3">
    <w:name w:val="heading 3"/>
    <w:basedOn w:val="Heading1"/>
    <w:next w:val="Normal"/>
    <w:qFormat/>
    <w:rsid w:val="007577DB"/>
    <w:pPr>
      <w:spacing w:before="200"/>
      <w:outlineLvl w:val="2"/>
    </w:pPr>
  </w:style>
  <w:style w:type="paragraph" w:styleId="Heading4">
    <w:name w:val="heading 4"/>
    <w:basedOn w:val="Heading3"/>
    <w:next w:val="Normal"/>
    <w:qFormat/>
    <w:rsid w:val="007577DB"/>
    <w:pPr>
      <w:tabs>
        <w:tab w:val="clear" w:pos="794"/>
        <w:tab w:val="left" w:pos="992"/>
      </w:tabs>
      <w:ind w:left="992" w:hanging="992"/>
      <w:outlineLvl w:val="3"/>
    </w:pPr>
  </w:style>
  <w:style w:type="paragraph" w:styleId="Heading5">
    <w:name w:val="heading 5"/>
    <w:basedOn w:val="Heading4"/>
    <w:next w:val="Normal"/>
    <w:qFormat/>
    <w:rsid w:val="007577DB"/>
    <w:pPr>
      <w:outlineLvl w:val="4"/>
    </w:pPr>
  </w:style>
  <w:style w:type="paragraph" w:styleId="Heading6">
    <w:name w:val="heading 6"/>
    <w:basedOn w:val="Heading4"/>
    <w:next w:val="Normal"/>
    <w:qFormat/>
    <w:rsid w:val="007577DB"/>
    <w:pPr>
      <w:tabs>
        <w:tab w:val="clear" w:pos="992"/>
        <w:tab w:val="clear" w:pos="1191"/>
      </w:tabs>
      <w:ind w:left="1588" w:hanging="1588"/>
      <w:outlineLvl w:val="5"/>
    </w:pPr>
  </w:style>
  <w:style w:type="paragraph" w:styleId="Heading7">
    <w:name w:val="heading 7"/>
    <w:basedOn w:val="Heading6"/>
    <w:next w:val="Normal"/>
    <w:qFormat/>
    <w:rsid w:val="007577DB"/>
    <w:pPr>
      <w:outlineLvl w:val="6"/>
    </w:pPr>
  </w:style>
  <w:style w:type="paragraph" w:styleId="Heading8">
    <w:name w:val="heading 8"/>
    <w:basedOn w:val="Heading6"/>
    <w:next w:val="Normal"/>
    <w:qFormat/>
    <w:rsid w:val="007577DB"/>
    <w:pPr>
      <w:outlineLvl w:val="7"/>
    </w:pPr>
  </w:style>
  <w:style w:type="paragraph" w:styleId="Heading9">
    <w:name w:val="heading 9"/>
    <w:basedOn w:val="Heading6"/>
    <w:next w:val="Normal"/>
    <w:qFormat/>
    <w:rsid w:val="007577DB"/>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7577DB"/>
  </w:style>
  <w:style w:type="paragraph" w:customStyle="1" w:styleId="Headingb">
    <w:name w:val="Heading_b"/>
    <w:basedOn w:val="Heading3"/>
    <w:next w:val="Normal"/>
    <w:link w:val="HeadingbChar"/>
    <w:rsid w:val="007577DB"/>
    <w:pPr>
      <w:spacing w:before="160"/>
      <w:ind w:left="0" w:firstLine="0"/>
      <w:outlineLvl w:val="9"/>
    </w:pPr>
  </w:style>
  <w:style w:type="character" w:customStyle="1" w:styleId="HeadingbChar">
    <w:name w:val="Heading_b Char"/>
    <w:basedOn w:val="DefaultParagraphFont"/>
    <w:link w:val="Headingb"/>
    <w:locked/>
    <w:rsid w:val="00052F66"/>
    <w:rPr>
      <w:b/>
      <w:sz w:val="24"/>
      <w:lang w:val="fr-FR" w:eastAsia="en-US"/>
    </w:rPr>
  </w:style>
  <w:style w:type="paragraph" w:customStyle="1" w:styleId="Headingi">
    <w:name w:val="Heading_i"/>
    <w:basedOn w:val="Heading3"/>
    <w:next w:val="Normal"/>
    <w:rsid w:val="007577DB"/>
    <w:pPr>
      <w:spacing w:before="160"/>
      <w:ind w:left="0" w:firstLine="0"/>
    </w:pPr>
    <w:rPr>
      <w:b w:val="0"/>
      <w:i/>
    </w:rPr>
  </w:style>
  <w:style w:type="character" w:customStyle="1" w:styleId="href">
    <w:name w:val="href"/>
    <w:basedOn w:val="DefaultParagraphFont"/>
    <w:rsid w:val="007577DB"/>
  </w:style>
  <w:style w:type="paragraph" w:customStyle="1" w:styleId="AnnexNoTitle">
    <w:name w:val="Annex_NoTitle"/>
    <w:basedOn w:val="Normal"/>
    <w:next w:val="Normalaftertitle"/>
    <w:rsid w:val="007A1679"/>
    <w:pPr>
      <w:keepNext/>
      <w:keepLines/>
      <w:spacing w:before="480" w:after="80"/>
      <w:jc w:val="center"/>
      <w:outlineLvl w:val="0"/>
    </w:pPr>
    <w:rPr>
      <w:b/>
      <w:sz w:val="28"/>
    </w:rPr>
  </w:style>
  <w:style w:type="paragraph" w:customStyle="1" w:styleId="Normalaftertitle">
    <w:name w:val="Normal_after_title"/>
    <w:basedOn w:val="Normal"/>
    <w:next w:val="Normal"/>
    <w:link w:val="NormalaftertitleChar"/>
    <w:rsid w:val="007577DB"/>
    <w:pPr>
      <w:spacing w:before="320"/>
    </w:pPr>
  </w:style>
  <w:style w:type="character" w:customStyle="1" w:styleId="NormalaftertitleChar">
    <w:name w:val="Normal_after_title Char"/>
    <w:basedOn w:val="DefaultParagraphFont"/>
    <w:link w:val="Normalaftertitle"/>
    <w:locked/>
    <w:rsid w:val="00052F66"/>
    <w:rPr>
      <w:sz w:val="24"/>
      <w:lang w:val="fr-FR" w:eastAsia="en-US"/>
    </w:rPr>
  </w:style>
  <w:style w:type="paragraph" w:customStyle="1" w:styleId="enumlev2">
    <w:name w:val="enumlev2"/>
    <w:basedOn w:val="enumlev1"/>
    <w:rsid w:val="007577DB"/>
    <w:pPr>
      <w:ind w:left="1191" w:hanging="397"/>
    </w:pPr>
  </w:style>
  <w:style w:type="paragraph" w:customStyle="1" w:styleId="enumlev1">
    <w:name w:val="enumlev1"/>
    <w:basedOn w:val="Normal"/>
    <w:link w:val="enumlev1Char"/>
    <w:rsid w:val="007577DB"/>
    <w:pPr>
      <w:spacing w:before="80"/>
      <w:ind w:left="794" w:hanging="794"/>
    </w:pPr>
  </w:style>
  <w:style w:type="paragraph" w:customStyle="1" w:styleId="enumlev3">
    <w:name w:val="enumlev3"/>
    <w:basedOn w:val="enumlev2"/>
    <w:rsid w:val="007577DB"/>
    <w:pPr>
      <w:ind w:left="1588"/>
    </w:pPr>
  </w:style>
  <w:style w:type="paragraph" w:customStyle="1" w:styleId="Note">
    <w:name w:val="Note"/>
    <w:basedOn w:val="Normal"/>
    <w:rsid w:val="007577DB"/>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7577DB"/>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7577DB"/>
    <w:pPr>
      <w:keepNext/>
      <w:keepLines/>
      <w:spacing w:before="240"/>
      <w:jc w:val="center"/>
    </w:pPr>
    <w:rPr>
      <w:b/>
      <w:sz w:val="28"/>
    </w:rPr>
  </w:style>
  <w:style w:type="paragraph" w:customStyle="1" w:styleId="Recref">
    <w:name w:val="Rec_ref"/>
    <w:basedOn w:val="Normal"/>
    <w:next w:val="Recdate"/>
    <w:rsid w:val="007577DB"/>
    <w:pPr>
      <w:jc w:val="center"/>
    </w:pPr>
  </w:style>
  <w:style w:type="paragraph" w:customStyle="1" w:styleId="Recdate">
    <w:name w:val="Rec_date"/>
    <w:basedOn w:val="Recref"/>
    <w:next w:val="Normalaftertitle"/>
    <w:rsid w:val="007577DB"/>
    <w:pPr>
      <w:jc w:val="right"/>
    </w:pPr>
  </w:style>
  <w:style w:type="paragraph" w:customStyle="1" w:styleId="HeadingSum">
    <w:name w:val="Heading_Sum"/>
    <w:basedOn w:val="Headingb"/>
    <w:next w:val="Normal"/>
    <w:autoRedefine/>
    <w:rsid w:val="007577DB"/>
    <w:pPr>
      <w:spacing w:before="240"/>
    </w:pPr>
    <w:rPr>
      <w:sz w:val="22"/>
      <w:lang w:val="es-ES_tradnl"/>
    </w:rPr>
  </w:style>
  <w:style w:type="paragraph" w:customStyle="1" w:styleId="AppendixNoTitle">
    <w:name w:val="Appendix_NoTitle"/>
    <w:basedOn w:val="AnnexNoTitle"/>
    <w:next w:val="Normal"/>
    <w:rsid w:val="007577DB"/>
  </w:style>
  <w:style w:type="paragraph" w:customStyle="1" w:styleId="Tablefin">
    <w:name w:val="Table_fin"/>
    <w:basedOn w:val="Normal"/>
    <w:next w:val="Normal"/>
    <w:rsid w:val="007577DB"/>
    <w:pPr>
      <w:spacing w:before="0"/>
    </w:pPr>
    <w:rPr>
      <w:sz w:val="20"/>
      <w:lang w:val="en-GB"/>
    </w:rPr>
  </w:style>
  <w:style w:type="paragraph" w:customStyle="1" w:styleId="Tablehead">
    <w:name w:val="Table_head"/>
    <w:basedOn w:val="Normal"/>
    <w:next w:val="Normal"/>
    <w:link w:val="TableheadChar"/>
    <w:rsid w:val="007577D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character" w:customStyle="1" w:styleId="TableheadChar">
    <w:name w:val="Table_head Char"/>
    <w:basedOn w:val="DefaultParagraphFont"/>
    <w:link w:val="Tablehead"/>
    <w:locked/>
    <w:rsid w:val="00052F66"/>
    <w:rPr>
      <w:b/>
      <w:sz w:val="22"/>
      <w:lang w:val="fr-FR" w:eastAsia="en-US"/>
    </w:rPr>
  </w:style>
  <w:style w:type="paragraph" w:customStyle="1" w:styleId="Tablelegend">
    <w:name w:val="Table_legend"/>
    <w:basedOn w:val="Normal"/>
    <w:link w:val="TablelegendChar"/>
    <w:rsid w:val="007577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character" w:customStyle="1" w:styleId="TablelegendChar">
    <w:name w:val="Table_legend Char"/>
    <w:link w:val="Tablelegend"/>
    <w:locked/>
    <w:rsid w:val="00052F66"/>
    <w:rPr>
      <w:sz w:val="22"/>
      <w:lang w:val="fr-FR" w:eastAsia="en-US"/>
    </w:rPr>
  </w:style>
  <w:style w:type="paragraph" w:customStyle="1" w:styleId="TableNo">
    <w:name w:val="Table_No"/>
    <w:basedOn w:val="Normal"/>
    <w:next w:val="Normal"/>
    <w:link w:val="TableNo0"/>
    <w:rsid w:val="007577DB"/>
    <w:pPr>
      <w:keepNext/>
      <w:spacing w:before="360" w:after="120"/>
      <w:jc w:val="center"/>
    </w:pPr>
  </w:style>
  <w:style w:type="character" w:customStyle="1" w:styleId="TableNo0">
    <w:name w:val="Table_No Знак"/>
    <w:link w:val="TableNo"/>
    <w:locked/>
    <w:rsid w:val="00052F66"/>
    <w:rPr>
      <w:sz w:val="24"/>
      <w:lang w:val="fr-FR" w:eastAsia="en-US"/>
    </w:rPr>
  </w:style>
  <w:style w:type="paragraph" w:customStyle="1" w:styleId="Tabletext">
    <w:name w:val="Table_text"/>
    <w:basedOn w:val="Normal"/>
    <w:link w:val="TabletextChar"/>
    <w:rsid w:val="007577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character" w:customStyle="1" w:styleId="TabletextChar">
    <w:name w:val="Table_text Char"/>
    <w:basedOn w:val="DefaultParagraphFont"/>
    <w:link w:val="Tabletext"/>
    <w:locked/>
    <w:rsid w:val="00052F66"/>
    <w:rPr>
      <w:sz w:val="22"/>
      <w:lang w:val="fr-FR" w:eastAsia="en-US"/>
    </w:rPr>
  </w:style>
  <w:style w:type="paragraph" w:customStyle="1" w:styleId="Equation">
    <w:name w:val="Equation"/>
    <w:basedOn w:val="Normal"/>
    <w:rsid w:val="007577DB"/>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577DB"/>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7577DB"/>
    <w:pPr>
      <w:ind w:left="794"/>
    </w:pPr>
  </w:style>
  <w:style w:type="character" w:customStyle="1" w:styleId="EquationlegendChar">
    <w:name w:val="Equation_legend Char"/>
    <w:link w:val="Equationlegend"/>
    <w:locked/>
    <w:rsid w:val="00052F66"/>
    <w:rPr>
      <w:sz w:val="24"/>
      <w:lang w:eastAsia="en-US"/>
    </w:rPr>
  </w:style>
  <w:style w:type="paragraph" w:customStyle="1" w:styleId="Figurelegend">
    <w:name w:val="Figure_legend"/>
    <w:basedOn w:val="Normal"/>
    <w:rsid w:val="007577DB"/>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577DB"/>
    <w:pPr>
      <w:keepNext/>
      <w:keepLines/>
      <w:spacing w:before="480" w:after="80"/>
      <w:jc w:val="center"/>
    </w:pPr>
    <w:rPr>
      <w:caps/>
      <w:sz w:val="18"/>
    </w:rPr>
  </w:style>
  <w:style w:type="paragraph" w:customStyle="1" w:styleId="Figuretitle">
    <w:name w:val="Figure_title"/>
    <w:basedOn w:val="Normal"/>
    <w:next w:val="Figure"/>
    <w:link w:val="FiguretitleChar"/>
    <w:rsid w:val="007577DB"/>
    <w:pPr>
      <w:keepNext/>
      <w:spacing w:before="0" w:after="120"/>
      <w:jc w:val="center"/>
    </w:pPr>
    <w:rPr>
      <w:rFonts w:ascii="Times New Roman Bold" w:hAnsi="Times New Roman Bold"/>
      <w:b/>
      <w:sz w:val="18"/>
    </w:rPr>
  </w:style>
  <w:style w:type="paragraph" w:customStyle="1" w:styleId="Figure">
    <w:name w:val="Figure"/>
    <w:basedOn w:val="FigureNo"/>
    <w:next w:val="Normal"/>
    <w:link w:val="FigureChar"/>
    <w:rsid w:val="007577DB"/>
    <w:pPr>
      <w:keepNext w:val="0"/>
      <w:spacing w:before="0" w:after="240"/>
    </w:pPr>
  </w:style>
  <w:style w:type="character" w:customStyle="1" w:styleId="FigureChar">
    <w:name w:val="Figure Char"/>
    <w:basedOn w:val="DefaultParagraphFont"/>
    <w:link w:val="Figure"/>
    <w:locked/>
    <w:rsid w:val="00052F66"/>
    <w:rPr>
      <w:caps/>
      <w:sz w:val="18"/>
      <w:lang w:val="fr-FR" w:eastAsia="en-US"/>
    </w:rPr>
  </w:style>
  <w:style w:type="character" w:customStyle="1" w:styleId="FiguretitleChar">
    <w:name w:val="Figure_title Char"/>
    <w:basedOn w:val="DefaultParagraphFont"/>
    <w:link w:val="Figuretitle"/>
    <w:locked/>
    <w:rsid w:val="00052F66"/>
    <w:rPr>
      <w:rFonts w:ascii="Times New Roman Bold" w:hAnsi="Times New Roman Bold"/>
      <w:b/>
      <w:sz w:val="18"/>
      <w:lang w:val="fr-FR" w:eastAsia="en-US"/>
    </w:rPr>
  </w:style>
  <w:style w:type="character" w:customStyle="1" w:styleId="FigureNoChar">
    <w:name w:val="Figure_No Char"/>
    <w:basedOn w:val="DefaultParagraphFont"/>
    <w:link w:val="FigureNo"/>
    <w:locked/>
    <w:rsid w:val="00052F66"/>
    <w:rPr>
      <w:caps/>
      <w:sz w:val="18"/>
      <w:lang w:val="fr-FR" w:eastAsia="en-US"/>
    </w:rPr>
  </w:style>
  <w:style w:type="paragraph" w:customStyle="1" w:styleId="tocpart">
    <w:name w:val="tocpart"/>
    <w:basedOn w:val="Normal"/>
    <w:rsid w:val="007577DB"/>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7577DB"/>
    <w:pPr>
      <w:keepNext/>
      <w:keepLines/>
      <w:spacing w:before="480"/>
      <w:jc w:val="center"/>
    </w:pPr>
    <w:rPr>
      <w:sz w:val="28"/>
    </w:rPr>
  </w:style>
  <w:style w:type="paragraph" w:customStyle="1" w:styleId="Arttitle">
    <w:name w:val="Art_title"/>
    <w:basedOn w:val="Normal"/>
    <w:next w:val="Normalaftertitle"/>
    <w:rsid w:val="007577DB"/>
    <w:pPr>
      <w:keepNext/>
      <w:keepLines/>
      <w:spacing w:before="240"/>
      <w:jc w:val="center"/>
    </w:pPr>
    <w:rPr>
      <w:b/>
      <w:sz w:val="28"/>
    </w:rPr>
  </w:style>
  <w:style w:type="paragraph" w:customStyle="1" w:styleId="Blanc">
    <w:name w:val="Blanc"/>
    <w:basedOn w:val="Normal"/>
    <w:next w:val="Tabletext"/>
    <w:rsid w:val="007577DB"/>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7577DB"/>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577DB"/>
    <w:pPr>
      <w:keepNext/>
      <w:keepLines/>
      <w:spacing w:before="160"/>
      <w:ind w:left="794"/>
    </w:pPr>
    <w:rPr>
      <w:i/>
    </w:rPr>
  </w:style>
  <w:style w:type="character" w:customStyle="1" w:styleId="CallChar">
    <w:name w:val="Call Char"/>
    <w:basedOn w:val="DefaultParagraphFont"/>
    <w:link w:val="Call"/>
    <w:locked/>
    <w:rsid w:val="00052F66"/>
    <w:rPr>
      <w:i/>
      <w:sz w:val="24"/>
      <w:lang w:val="fr-FR" w:eastAsia="en-US"/>
    </w:rPr>
  </w:style>
  <w:style w:type="paragraph" w:customStyle="1" w:styleId="ChapNo">
    <w:name w:val="Chap_No"/>
    <w:basedOn w:val="ArtNo"/>
    <w:next w:val="Chaptitle"/>
    <w:rsid w:val="007577DB"/>
    <w:rPr>
      <w:b/>
    </w:rPr>
  </w:style>
  <w:style w:type="paragraph" w:customStyle="1" w:styleId="Chaptitle">
    <w:name w:val="Chap_title"/>
    <w:basedOn w:val="Arttitle"/>
    <w:next w:val="Normalaftertitle"/>
    <w:rsid w:val="007577DB"/>
  </w:style>
  <w:style w:type="character" w:styleId="FootnoteReference">
    <w:name w:val="footnote reference"/>
    <w:basedOn w:val="DefaultParagraphFont"/>
    <w:semiHidden/>
    <w:rsid w:val="007577DB"/>
    <w:rPr>
      <w:position w:val="6"/>
      <w:sz w:val="18"/>
    </w:rPr>
  </w:style>
  <w:style w:type="paragraph" w:styleId="FootnoteText">
    <w:name w:val="footnote text"/>
    <w:basedOn w:val="Normal"/>
    <w:semiHidden/>
    <w:rsid w:val="007577DB"/>
    <w:pPr>
      <w:keepLines/>
      <w:tabs>
        <w:tab w:val="left" w:pos="255"/>
      </w:tabs>
      <w:ind w:left="255" w:hanging="255"/>
    </w:pPr>
    <w:rPr>
      <w:sz w:val="22"/>
    </w:rPr>
  </w:style>
  <w:style w:type="paragraph" w:styleId="Index1">
    <w:name w:val="index 1"/>
    <w:basedOn w:val="Normal"/>
    <w:next w:val="Normal"/>
    <w:semiHidden/>
    <w:rsid w:val="007577DB"/>
  </w:style>
  <w:style w:type="paragraph" w:styleId="Index2">
    <w:name w:val="index 2"/>
    <w:basedOn w:val="Normal"/>
    <w:next w:val="Normal"/>
    <w:semiHidden/>
    <w:rsid w:val="007577DB"/>
    <w:pPr>
      <w:ind w:left="283"/>
    </w:pPr>
  </w:style>
  <w:style w:type="paragraph" w:styleId="Index3">
    <w:name w:val="index 3"/>
    <w:basedOn w:val="Normal"/>
    <w:next w:val="Normal"/>
    <w:semiHidden/>
    <w:rsid w:val="007577DB"/>
    <w:pPr>
      <w:ind w:left="566"/>
    </w:pPr>
  </w:style>
  <w:style w:type="paragraph" w:styleId="IndexHeading">
    <w:name w:val="index heading"/>
    <w:basedOn w:val="Normal"/>
    <w:next w:val="Index1"/>
    <w:semiHidden/>
    <w:rsid w:val="007577DB"/>
  </w:style>
  <w:style w:type="paragraph" w:customStyle="1" w:styleId="Line">
    <w:name w:val="Line"/>
    <w:basedOn w:val="Normal"/>
    <w:next w:val="Normal"/>
    <w:rsid w:val="007577DB"/>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7577DB"/>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7577DB"/>
  </w:style>
  <w:style w:type="paragraph" w:customStyle="1" w:styleId="Partref">
    <w:name w:val="Part_ref"/>
    <w:basedOn w:val="Normal"/>
    <w:next w:val="Normal"/>
    <w:rsid w:val="007577DB"/>
    <w:pPr>
      <w:keepNext/>
      <w:keepLines/>
      <w:spacing w:after="280"/>
      <w:jc w:val="center"/>
    </w:pPr>
  </w:style>
  <w:style w:type="paragraph" w:customStyle="1" w:styleId="Parttitle">
    <w:name w:val="Part_title"/>
    <w:basedOn w:val="Normal"/>
    <w:next w:val="Normalaftertitle"/>
    <w:rsid w:val="007577DB"/>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577DB"/>
  </w:style>
  <w:style w:type="paragraph" w:customStyle="1" w:styleId="QuestionNo">
    <w:name w:val="Question_No"/>
    <w:basedOn w:val="RecNo"/>
    <w:next w:val="Normal"/>
    <w:rsid w:val="007577DB"/>
  </w:style>
  <w:style w:type="paragraph" w:customStyle="1" w:styleId="Questionref">
    <w:name w:val="Question_ref"/>
    <w:basedOn w:val="Recref"/>
    <w:next w:val="Questiondate"/>
    <w:rsid w:val="007577DB"/>
  </w:style>
  <w:style w:type="paragraph" w:customStyle="1" w:styleId="Questiontitle">
    <w:name w:val="Question_title"/>
    <w:basedOn w:val="Normal"/>
    <w:next w:val="Questionref"/>
    <w:rsid w:val="007577DB"/>
  </w:style>
  <w:style w:type="paragraph" w:customStyle="1" w:styleId="Reftext">
    <w:name w:val="Ref_text"/>
    <w:basedOn w:val="Normal"/>
    <w:rsid w:val="007577DB"/>
    <w:pPr>
      <w:ind w:left="794" w:hanging="794"/>
    </w:pPr>
    <w:rPr>
      <w:sz w:val="22"/>
    </w:rPr>
  </w:style>
  <w:style w:type="paragraph" w:customStyle="1" w:styleId="Reftitle">
    <w:name w:val="Ref_title"/>
    <w:basedOn w:val="Normal"/>
    <w:next w:val="Reftext"/>
    <w:rsid w:val="007577DB"/>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577DB"/>
  </w:style>
  <w:style w:type="paragraph" w:customStyle="1" w:styleId="RepNo">
    <w:name w:val="Rep_No"/>
    <w:basedOn w:val="RecNo"/>
    <w:next w:val="Reptitle"/>
    <w:rsid w:val="007577DB"/>
  </w:style>
  <w:style w:type="paragraph" w:customStyle="1" w:styleId="Reptitle">
    <w:name w:val="Rep_title"/>
    <w:basedOn w:val="Rectitle"/>
    <w:next w:val="Repref"/>
    <w:rsid w:val="007577DB"/>
  </w:style>
  <w:style w:type="paragraph" w:customStyle="1" w:styleId="Repref">
    <w:name w:val="Rep_ref"/>
    <w:basedOn w:val="Recref"/>
    <w:next w:val="Repdate"/>
    <w:rsid w:val="007577DB"/>
  </w:style>
  <w:style w:type="paragraph" w:customStyle="1" w:styleId="Resdate">
    <w:name w:val="Res_date"/>
    <w:basedOn w:val="Recdate"/>
    <w:next w:val="Normalaftertitle"/>
    <w:rsid w:val="007577DB"/>
  </w:style>
  <w:style w:type="paragraph" w:customStyle="1" w:styleId="ResNo">
    <w:name w:val="Res_No"/>
    <w:basedOn w:val="RecNo"/>
    <w:next w:val="Restitle"/>
    <w:rsid w:val="007577DB"/>
  </w:style>
  <w:style w:type="paragraph" w:customStyle="1" w:styleId="Restitle">
    <w:name w:val="Res_title"/>
    <w:basedOn w:val="Normal"/>
    <w:next w:val="Resref"/>
    <w:rsid w:val="007577DB"/>
    <w:pPr>
      <w:spacing w:before="240"/>
      <w:jc w:val="center"/>
    </w:pPr>
    <w:rPr>
      <w:b/>
      <w:sz w:val="28"/>
    </w:rPr>
  </w:style>
  <w:style w:type="paragraph" w:customStyle="1" w:styleId="Resref">
    <w:name w:val="Res_ref"/>
    <w:basedOn w:val="Recref"/>
    <w:next w:val="Resdate"/>
    <w:rsid w:val="007577DB"/>
  </w:style>
  <w:style w:type="paragraph" w:customStyle="1" w:styleId="SectionNo">
    <w:name w:val="Section_No"/>
    <w:basedOn w:val="Normal"/>
    <w:next w:val="Normal"/>
    <w:rsid w:val="007577DB"/>
  </w:style>
  <w:style w:type="paragraph" w:customStyle="1" w:styleId="Sectiontitle">
    <w:name w:val="Section_title"/>
    <w:basedOn w:val="Normal"/>
    <w:next w:val="Normalaftertitle"/>
    <w:rsid w:val="007577DB"/>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577DB"/>
    <w:pPr>
      <w:tabs>
        <w:tab w:val="clear" w:pos="794"/>
        <w:tab w:val="clear" w:pos="1191"/>
        <w:tab w:val="clear" w:pos="1588"/>
        <w:tab w:val="clear" w:pos="1985"/>
        <w:tab w:val="right" w:pos="9611"/>
      </w:tabs>
    </w:pPr>
    <w:rPr>
      <w:i/>
    </w:rPr>
  </w:style>
  <w:style w:type="paragraph" w:styleId="TOC1">
    <w:name w:val="toc 1"/>
    <w:basedOn w:val="Normal"/>
    <w:semiHidden/>
    <w:rsid w:val="007577DB"/>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rsid w:val="007577DB"/>
    <w:pPr>
      <w:tabs>
        <w:tab w:val="clear" w:pos="567"/>
        <w:tab w:val="left" w:pos="1276"/>
      </w:tabs>
      <w:spacing w:before="160"/>
      <w:ind w:left="1276" w:hanging="709"/>
    </w:pPr>
  </w:style>
  <w:style w:type="paragraph" w:styleId="TOC3">
    <w:name w:val="toc 3"/>
    <w:basedOn w:val="TOC2"/>
    <w:semiHidden/>
    <w:rsid w:val="007577DB"/>
    <w:pPr>
      <w:tabs>
        <w:tab w:val="clear" w:pos="1276"/>
        <w:tab w:val="left" w:pos="2155"/>
      </w:tabs>
      <w:ind w:left="2155" w:hanging="879"/>
    </w:pPr>
  </w:style>
  <w:style w:type="paragraph" w:styleId="TOC4">
    <w:name w:val="toc 4"/>
    <w:basedOn w:val="TOC3"/>
    <w:semiHidden/>
    <w:rsid w:val="007577DB"/>
    <w:pPr>
      <w:tabs>
        <w:tab w:val="left" w:pos="3261"/>
      </w:tabs>
      <w:spacing w:before="80"/>
      <w:ind w:left="3261" w:hanging="993"/>
    </w:pPr>
  </w:style>
  <w:style w:type="paragraph" w:styleId="TOC5">
    <w:name w:val="toc 5"/>
    <w:basedOn w:val="TOC4"/>
    <w:semiHidden/>
    <w:rsid w:val="007577DB"/>
  </w:style>
  <w:style w:type="paragraph" w:styleId="TOC6">
    <w:name w:val="toc 6"/>
    <w:basedOn w:val="TOC4"/>
    <w:semiHidden/>
    <w:rsid w:val="007577DB"/>
  </w:style>
  <w:style w:type="paragraph" w:styleId="TOC7">
    <w:name w:val="toc 7"/>
    <w:basedOn w:val="TOC4"/>
    <w:semiHidden/>
    <w:rsid w:val="007577DB"/>
  </w:style>
  <w:style w:type="paragraph" w:styleId="TOC8">
    <w:name w:val="toc 8"/>
    <w:basedOn w:val="TOC4"/>
    <w:semiHidden/>
    <w:rsid w:val="007577DB"/>
  </w:style>
  <w:style w:type="paragraph" w:customStyle="1" w:styleId="Annexref">
    <w:name w:val="Annex_ref"/>
    <w:basedOn w:val="Normal"/>
    <w:next w:val="Normalaftertitle"/>
    <w:rsid w:val="007577DB"/>
    <w:pPr>
      <w:keepNext/>
      <w:keepLines/>
      <w:spacing w:after="280"/>
      <w:jc w:val="center"/>
    </w:pPr>
  </w:style>
  <w:style w:type="paragraph" w:customStyle="1" w:styleId="Appendixref">
    <w:name w:val="Appendix_ref"/>
    <w:basedOn w:val="Annexref"/>
    <w:next w:val="Normalaftertitle"/>
    <w:rsid w:val="007577DB"/>
  </w:style>
  <w:style w:type="paragraph" w:customStyle="1" w:styleId="Tabletitle">
    <w:name w:val="Table_title"/>
    <w:basedOn w:val="Normal"/>
    <w:next w:val="Tablehead"/>
    <w:link w:val="Tabletitle0"/>
    <w:rsid w:val="007577DB"/>
    <w:pPr>
      <w:keepNext/>
      <w:spacing w:before="0" w:after="120"/>
      <w:jc w:val="center"/>
    </w:pPr>
    <w:rPr>
      <w:b/>
    </w:rPr>
  </w:style>
  <w:style w:type="character" w:customStyle="1" w:styleId="Tabletitle0">
    <w:name w:val="Table_title Знак"/>
    <w:link w:val="Tabletitle"/>
    <w:locked/>
    <w:rsid w:val="00052F66"/>
    <w:rPr>
      <w:b/>
      <w:sz w:val="24"/>
      <w:lang w:val="fr-FR" w:eastAsia="en-US"/>
    </w:rPr>
  </w:style>
  <w:style w:type="paragraph" w:customStyle="1" w:styleId="Summary">
    <w:name w:val="Summary"/>
    <w:basedOn w:val="Normal"/>
    <w:next w:val="Normalaftertitle"/>
    <w:autoRedefine/>
    <w:rsid w:val="00CB5317"/>
    <w:pPr>
      <w:spacing w:after="480"/>
    </w:pPr>
    <w:rPr>
      <w:sz w:val="22"/>
      <w:lang w:val="es-ES_tradnl"/>
    </w:rPr>
  </w:style>
  <w:style w:type="character" w:styleId="Hyperlink">
    <w:name w:val="Hyperlink"/>
    <w:basedOn w:val="DefaultParagraphFont"/>
    <w:rsid w:val="00934ED7"/>
    <w:rPr>
      <w:color w:val="0000FF"/>
      <w:u w:val="single"/>
    </w:rPr>
  </w:style>
  <w:style w:type="paragraph" w:customStyle="1" w:styleId="TableLegendNote">
    <w:name w:val="Table_Legend_Note"/>
    <w:basedOn w:val="Tablelegend"/>
    <w:next w:val="Tablelegend"/>
    <w:rsid w:val="007577DB"/>
    <w:pPr>
      <w:ind w:left="-85" w:firstLine="0"/>
    </w:pPr>
    <w:rPr>
      <w:lang w:val="en-US"/>
    </w:rPr>
  </w:style>
  <w:style w:type="paragraph" w:styleId="Footer">
    <w:name w:val="footer"/>
    <w:basedOn w:val="Normal"/>
    <w:link w:val="FooterChar"/>
    <w:rsid w:val="007577DB"/>
    <w:pPr>
      <w:tabs>
        <w:tab w:val="clear" w:pos="794"/>
        <w:tab w:val="clear" w:pos="1191"/>
        <w:tab w:val="clear" w:pos="1588"/>
        <w:tab w:val="clear" w:pos="1985"/>
      </w:tabs>
      <w:spacing w:before="0"/>
    </w:pPr>
    <w:rPr>
      <w:noProof/>
      <w:sz w:val="18"/>
    </w:rPr>
  </w:style>
  <w:style w:type="character" w:customStyle="1" w:styleId="FooterChar">
    <w:name w:val="Footer Char"/>
    <w:basedOn w:val="DefaultParagraphFont"/>
    <w:link w:val="Footer"/>
    <w:rsid w:val="007913D0"/>
    <w:rPr>
      <w:noProof/>
      <w:sz w:val="18"/>
      <w:lang w:val="fr-FR" w:eastAsia="en-US"/>
    </w:rPr>
  </w:style>
  <w:style w:type="paragraph" w:styleId="Header">
    <w:name w:val="header"/>
    <w:basedOn w:val="Normal"/>
    <w:link w:val="HeaderChar"/>
    <w:rsid w:val="007577DB"/>
    <w:pPr>
      <w:tabs>
        <w:tab w:val="clear" w:pos="794"/>
        <w:tab w:val="clear" w:pos="1191"/>
        <w:tab w:val="clear" w:pos="1588"/>
        <w:tab w:val="clear" w:pos="1985"/>
        <w:tab w:val="center" w:pos="4848"/>
        <w:tab w:val="right" w:pos="9696"/>
      </w:tabs>
      <w:spacing w:before="0"/>
      <w:jc w:val="center"/>
    </w:pPr>
  </w:style>
  <w:style w:type="character" w:customStyle="1" w:styleId="HeaderChar">
    <w:name w:val="Header Char"/>
    <w:basedOn w:val="DefaultParagraphFont"/>
    <w:link w:val="Header"/>
    <w:rsid w:val="007913D0"/>
    <w:rPr>
      <w:sz w:val="24"/>
      <w:lang w:val="fr-FR" w:eastAsia="en-US"/>
    </w:rPr>
  </w:style>
  <w:style w:type="character" w:styleId="LineNumber">
    <w:name w:val="line number"/>
    <w:basedOn w:val="DefaultParagraphFont"/>
    <w:semiHidden/>
    <w:unhideWhenUsed/>
    <w:rsid w:val="00461AD2"/>
  </w:style>
  <w:style w:type="character" w:styleId="CommentReference">
    <w:name w:val="annotation reference"/>
    <w:basedOn w:val="DefaultParagraphFont"/>
    <w:semiHidden/>
    <w:unhideWhenUsed/>
    <w:rsid w:val="000F2F4A"/>
    <w:rPr>
      <w:sz w:val="16"/>
      <w:szCs w:val="16"/>
    </w:rPr>
  </w:style>
  <w:style w:type="paragraph" w:styleId="CommentText">
    <w:name w:val="annotation text"/>
    <w:basedOn w:val="Normal"/>
    <w:link w:val="CommentTextChar"/>
    <w:semiHidden/>
    <w:unhideWhenUsed/>
    <w:rsid w:val="000F2F4A"/>
    <w:rPr>
      <w:sz w:val="20"/>
    </w:rPr>
  </w:style>
  <w:style w:type="character" w:customStyle="1" w:styleId="CommentTextChar">
    <w:name w:val="Comment Text Char"/>
    <w:basedOn w:val="DefaultParagraphFont"/>
    <w:link w:val="CommentText"/>
    <w:semiHidden/>
    <w:rsid w:val="000F2F4A"/>
    <w:rPr>
      <w:lang w:val="fr-FR" w:eastAsia="en-US"/>
    </w:rPr>
  </w:style>
  <w:style w:type="paragraph" w:styleId="CommentSubject">
    <w:name w:val="annotation subject"/>
    <w:basedOn w:val="CommentText"/>
    <w:next w:val="CommentText"/>
    <w:link w:val="CommentSubjectChar"/>
    <w:semiHidden/>
    <w:unhideWhenUsed/>
    <w:rsid w:val="000F2F4A"/>
    <w:rPr>
      <w:b/>
      <w:bCs/>
    </w:rPr>
  </w:style>
  <w:style w:type="character" w:customStyle="1" w:styleId="CommentSubjectChar">
    <w:name w:val="Comment Subject Char"/>
    <w:basedOn w:val="CommentTextChar"/>
    <w:link w:val="CommentSubject"/>
    <w:semiHidden/>
    <w:rsid w:val="000F2F4A"/>
    <w:rPr>
      <w:b/>
      <w:bCs/>
      <w:lang w:val="fr-FR" w:eastAsia="en-US"/>
    </w:rPr>
  </w:style>
  <w:style w:type="paragraph" w:styleId="ListParagraph">
    <w:name w:val="List Paragraph"/>
    <w:basedOn w:val="Normal"/>
    <w:uiPriority w:val="34"/>
    <w:qFormat/>
    <w:rsid w:val="005709E3"/>
    <w:pPr>
      <w:ind w:left="720"/>
      <w:contextualSpacing/>
    </w:pPr>
  </w:style>
  <w:style w:type="paragraph" w:styleId="Revision">
    <w:name w:val="Revision"/>
    <w:hidden/>
    <w:uiPriority w:val="99"/>
    <w:semiHidden/>
    <w:rsid w:val="00CB5317"/>
    <w:rPr>
      <w:sz w:val="24"/>
      <w:lang w:val="fr-FR" w:eastAsia="en-US"/>
    </w:rPr>
  </w:style>
  <w:style w:type="table" w:styleId="TableGrid">
    <w:name w:val="Table Grid"/>
    <w:basedOn w:val="TableNormal"/>
    <w:rsid w:val="00BA2334"/>
    <w:pPr>
      <w:widowControl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umlev1Char">
    <w:name w:val="enumlev1 Char"/>
    <w:link w:val="enumlev1"/>
    <w:rsid w:val="00BA2334"/>
    <w:rPr>
      <w:sz w:val="24"/>
      <w:lang w:val="fr-FR" w:eastAsia="en-US"/>
    </w:rPr>
  </w:style>
  <w:style w:type="paragraph" w:customStyle="1" w:styleId="Source">
    <w:name w:val="Source"/>
    <w:basedOn w:val="Normal"/>
    <w:next w:val="Normal"/>
    <w:rsid w:val="00BA2334"/>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Title1">
    <w:name w:val="Title 1"/>
    <w:basedOn w:val="Source"/>
    <w:next w:val="Normal"/>
    <w:link w:val="Title1Carattere"/>
    <w:rsid w:val="00BA2334"/>
    <w:pPr>
      <w:tabs>
        <w:tab w:val="left" w:pos="567"/>
        <w:tab w:val="left" w:pos="1701"/>
        <w:tab w:val="left" w:pos="2835"/>
      </w:tabs>
      <w:spacing w:before="240"/>
    </w:pPr>
    <w:rPr>
      <w:b w:val="0"/>
      <w:caps/>
    </w:rPr>
  </w:style>
  <w:style w:type="paragraph" w:customStyle="1" w:styleId="Title4">
    <w:name w:val="Title 4"/>
    <w:basedOn w:val="Normal"/>
    <w:next w:val="Heading1"/>
    <w:rsid w:val="00BA2334"/>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b/>
      <w:sz w:val="28"/>
      <w:lang w:val="en-GB"/>
    </w:rPr>
  </w:style>
  <w:style w:type="character" w:customStyle="1" w:styleId="Title1Carattere">
    <w:name w:val="Title 1 Carattere"/>
    <w:basedOn w:val="DefaultParagraphFont"/>
    <w:link w:val="Title1"/>
    <w:locked/>
    <w:rsid w:val="00BA2334"/>
    <w:rPr>
      <w:caps/>
      <w:sz w:val="28"/>
      <w:lang w:val="en-GB" w:eastAsia="en-US"/>
    </w:rPr>
  </w:style>
  <w:style w:type="character" w:styleId="UnresolvedMention">
    <w:name w:val="Unresolved Mention"/>
    <w:basedOn w:val="DefaultParagraphFont"/>
    <w:uiPriority w:val="99"/>
    <w:semiHidden/>
    <w:unhideWhenUsed/>
    <w:rsid w:val="00BA2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2781315">
      <w:bodyDiv w:val="1"/>
      <w:marLeft w:val="0"/>
      <w:marRight w:val="0"/>
      <w:marTop w:val="0"/>
      <w:marBottom w:val="0"/>
      <w:divBdr>
        <w:top w:val="none" w:sz="0" w:space="0" w:color="auto"/>
        <w:left w:val="none" w:sz="0" w:space="0" w:color="auto"/>
        <w:bottom w:val="none" w:sz="0" w:space="0" w:color="auto"/>
        <w:right w:val="none" w:sz="0" w:space="0" w:color="auto"/>
      </w:divBdr>
    </w:div>
    <w:div w:id="537550587">
      <w:bodyDiv w:val="1"/>
      <w:marLeft w:val="0"/>
      <w:marRight w:val="0"/>
      <w:marTop w:val="0"/>
      <w:marBottom w:val="0"/>
      <w:divBdr>
        <w:top w:val="none" w:sz="0" w:space="0" w:color="auto"/>
        <w:left w:val="none" w:sz="0" w:space="0" w:color="auto"/>
        <w:bottom w:val="none" w:sz="0" w:space="0" w:color="auto"/>
        <w:right w:val="none" w:sz="0" w:space="0" w:color="auto"/>
      </w:divBdr>
    </w:div>
    <w:div w:id="1148672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minic.nguyen@esimplicity.com" TargetMode="External"/><Relationship Id="rId13" Type="http://schemas.openxmlformats.org/officeDocument/2006/relationships/hyperlink" Target="https://www.itu.int/md/R19-WP5B-C-0142/e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mailto:" TargetMode="External"/><Relationship Id="rId10" Type="http://schemas.openxmlformats.org/officeDocument/2006/relationships/hyperlink" Target="mailto:jashley@mitre.org"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kellen.k.gibson.civ@mail.mil" TargetMode="External"/><Relationship Id="rId14" Type="http://schemas.openxmlformats.org/officeDocument/2006/relationships/hyperlink" Target="https://www.itu.int/md/R00-CACE-CIR-0955/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on\AppData\Roaming\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A0C5E-507B-4F9E-868E-43E82D15E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Template>
  <TotalTime>34</TotalTime>
  <Pages>7</Pages>
  <Words>1456</Words>
  <Characters>8301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9738</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ITU-R</dc:creator>
  <cp:keywords/>
  <dc:description>Edition                       1.11.07      SP_x000d_
corr. editeur: 14.2.08/KJ_x000d_
REV - 18-02-08 - HB_x000d_
Récup + PDF: 2.7.09/KJ</dc:description>
  <cp:lastModifiedBy>AFSMO</cp:lastModifiedBy>
  <cp:revision>11</cp:revision>
  <cp:lastPrinted>2018-02-12T14:38:00Z</cp:lastPrinted>
  <dcterms:created xsi:type="dcterms:W3CDTF">2021-03-04T19:27:00Z</dcterms:created>
  <dcterms:modified xsi:type="dcterms:W3CDTF">2021-03-04T20:13:00Z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