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1393"/>
        <w:tblW w:w="88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44"/>
        <w:gridCol w:w="5366"/>
        <w:gridCol w:w="8"/>
      </w:tblGrid>
      <w:tr w:rsidR="00F26D50" w:rsidRPr="00542C37" w14:paraId="0E9270E6" w14:textId="77777777" w:rsidTr="00F26D50">
        <w:trPr>
          <w:trHeight w:val="459"/>
        </w:trPr>
        <w:tc>
          <w:tcPr>
            <w:tcW w:w="8818" w:type="dxa"/>
            <w:gridSpan w:val="3"/>
            <w:tcBorders>
              <w:top w:val="single" w:sz="12" w:space="0" w:color="auto"/>
              <w:left w:val="double" w:sz="6" w:space="0" w:color="auto"/>
              <w:right w:val="double" w:sz="6" w:space="0" w:color="auto"/>
            </w:tcBorders>
            <w:shd w:val="clear" w:color="auto" w:fill="C0C0C0"/>
          </w:tcPr>
          <w:p w14:paraId="104C9E9B" w14:textId="77777777" w:rsidR="00F26D50" w:rsidRPr="00542C37" w:rsidRDefault="00F26D50" w:rsidP="00F26D50">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666D6A43" w14:textId="77777777" w:rsidR="00F26D50" w:rsidRPr="00542C37" w:rsidRDefault="00F26D50" w:rsidP="00F26D50">
            <w:pPr>
              <w:pStyle w:val="TabletitleBR"/>
              <w:rPr>
                <w:spacing w:val="-3"/>
                <w:szCs w:val="24"/>
              </w:rPr>
            </w:pPr>
            <w:r w:rsidRPr="00542C37">
              <w:rPr>
                <w:spacing w:val="-3"/>
                <w:szCs w:val="24"/>
              </w:rPr>
              <w:t>Fact Sheet</w:t>
            </w:r>
          </w:p>
        </w:tc>
      </w:tr>
      <w:tr w:rsidR="00F26D50" w:rsidRPr="00542C37" w14:paraId="3667F77F" w14:textId="77777777" w:rsidTr="00F26D50">
        <w:trPr>
          <w:gridAfter w:val="1"/>
          <w:wAfter w:w="8" w:type="dxa"/>
          <w:trHeight w:val="367"/>
        </w:trPr>
        <w:tc>
          <w:tcPr>
            <w:tcW w:w="3444" w:type="dxa"/>
            <w:tcBorders>
              <w:left w:val="double" w:sz="6" w:space="0" w:color="auto"/>
            </w:tcBorders>
          </w:tcPr>
          <w:p w14:paraId="2301D1E4" w14:textId="77777777" w:rsidR="00F26D50" w:rsidRPr="00542C37" w:rsidRDefault="00F26D50" w:rsidP="00F26D50">
            <w:pPr>
              <w:spacing w:after="120"/>
              <w:ind w:left="900" w:right="144" w:hanging="756"/>
              <w:rPr>
                <w:szCs w:val="24"/>
              </w:rPr>
            </w:pPr>
            <w:proofErr w:type="spellStart"/>
            <w:r w:rsidRPr="00542C37">
              <w:rPr>
                <w:b/>
                <w:szCs w:val="24"/>
              </w:rPr>
              <w:t>Working</w:t>
            </w:r>
            <w:proofErr w:type="spellEnd"/>
            <w:r w:rsidRPr="00542C37">
              <w:rPr>
                <w:b/>
                <w:szCs w:val="24"/>
              </w:rPr>
              <w:t xml:space="preserve"> </w:t>
            </w:r>
            <w:proofErr w:type="gramStart"/>
            <w:r w:rsidRPr="00542C37">
              <w:rPr>
                <w:b/>
                <w:szCs w:val="24"/>
              </w:rPr>
              <w:t>Party:</w:t>
            </w:r>
            <w:proofErr w:type="gramEnd"/>
            <w:r w:rsidRPr="00542C37">
              <w:rPr>
                <w:szCs w:val="24"/>
              </w:rPr>
              <w:t xml:space="preserve">  US WP 5B</w:t>
            </w:r>
          </w:p>
        </w:tc>
        <w:tc>
          <w:tcPr>
            <w:tcW w:w="5366" w:type="dxa"/>
            <w:tcBorders>
              <w:right w:val="double" w:sz="6" w:space="0" w:color="auto"/>
            </w:tcBorders>
          </w:tcPr>
          <w:p w14:paraId="17DDE35C" w14:textId="5724A163" w:rsidR="00F26D50" w:rsidRPr="00542C37" w:rsidRDefault="00F26D50" w:rsidP="00F26D50">
            <w:pPr>
              <w:spacing w:after="120"/>
              <w:ind w:left="144" w:right="144"/>
              <w:rPr>
                <w:szCs w:val="24"/>
              </w:rPr>
            </w:pPr>
            <w:r w:rsidRPr="00542C37">
              <w:rPr>
                <w:b/>
                <w:szCs w:val="24"/>
              </w:rPr>
              <w:t xml:space="preserve">Document </w:t>
            </w:r>
            <w:proofErr w:type="gramStart"/>
            <w:r w:rsidRPr="00542C37">
              <w:rPr>
                <w:b/>
                <w:szCs w:val="24"/>
              </w:rPr>
              <w:t>No:</w:t>
            </w:r>
            <w:proofErr w:type="gramEnd"/>
            <w:r w:rsidRPr="00542C37">
              <w:rPr>
                <w:szCs w:val="24"/>
              </w:rPr>
              <w:t xml:space="preserve">  </w:t>
            </w:r>
            <w:r w:rsidRPr="00542C37">
              <w:rPr>
                <w:szCs w:val="24"/>
                <w:lang w:val="en-US"/>
              </w:rPr>
              <w:t>USWP5B26-</w:t>
            </w:r>
            <w:r w:rsidR="006C210D">
              <w:rPr>
                <w:szCs w:val="24"/>
                <w:lang w:val="en-US"/>
              </w:rPr>
              <w:t>25</w:t>
            </w:r>
          </w:p>
        </w:tc>
      </w:tr>
      <w:tr w:rsidR="00F26D50" w:rsidRPr="00542C37" w14:paraId="09A1B8D4" w14:textId="77777777" w:rsidTr="00F26D50">
        <w:trPr>
          <w:gridAfter w:val="1"/>
          <w:wAfter w:w="8" w:type="dxa"/>
          <w:trHeight w:val="378"/>
        </w:trPr>
        <w:tc>
          <w:tcPr>
            <w:tcW w:w="3444" w:type="dxa"/>
            <w:tcBorders>
              <w:left w:val="double" w:sz="6" w:space="0" w:color="auto"/>
            </w:tcBorders>
          </w:tcPr>
          <w:p w14:paraId="4D8E8A05" w14:textId="77777777" w:rsidR="00F26D50" w:rsidRPr="00542C37" w:rsidRDefault="00F26D50" w:rsidP="00F26D50">
            <w:pPr>
              <w:spacing w:before="0"/>
              <w:ind w:left="144" w:right="144"/>
              <w:rPr>
                <w:szCs w:val="24"/>
                <w:lang w:val="pt-BR"/>
              </w:rPr>
            </w:pPr>
            <w:r w:rsidRPr="00542C37">
              <w:rPr>
                <w:b/>
                <w:szCs w:val="24"/>
                <w:lang w:val="pt-BR"/>
              </w:rPr>
              <w:t xml:space="preserve">Ref: </w:t>
            </w:r>
            <w:r>
              <w:rPr>
                <w:szCs w:val="24"/>
                <w:lang w:val="pt-BR"/>
              </w:rPr>
              <w:t>WRC-23 AI 1.4</w:t>
            </w:r>
          </w:p>
        </w:tc>
        <w:tc>
          <w:tcPr>
            <w:tcW w:w="5366" w:type="dxa"/>
            <w:tcBorders>
              <w:right w:val="double" w:sz="6" w:space="0" w:color="auto"/>
            </w:tcBorders>
          </w:tcPr>
          <w:p w14:paraId="7051B535" w14:textId="0D9A5B07" w:rsidR="00F26D50" w:rsidRPr="00542C37" w:rsidRDefault="00F26D50" w:rsidP="00F26D50">
            <w:pPr>
              <w:tabs>
                <w:tab w:val="left" w:pos="162"/>
              </w:tabs>
              <w:spacing w:before="0"/>
              <w:ind w:left="612" w:right="144" w:hanging="468"/>
              <w:rPr>
                <w:szCs w:val="24"/>
              </w:rPr>
            </w:pPr>
            <w:proofErr w:type="gramStart"/>
            <w:r w:rsidRPr="00542C37">
              <w:rPr>
                <w:b/>
                <w:szCs w:val="24"/>
              </w:rPr>
              <w:t>Date:</w:t>
            </w:r>
            <w:proofErr w:type="gramEnd"/>
            <w:r w:rsidRPr="00542C37">
              <w:rPr>
                <w:szCs w:val="24"/>
              </w:rPr>
              <w:t xml:space="preserve">  </w:t>
            </w:r>
            <w:r>
              <w:rPr>
                <w:szCs w:val="24"/>
              </w:rPr>
              <w:t xml:space="preserve">9 </w:t>
            </w:r>
            <w:r w:rsidR="00BE1451">
              <w:rPr>
                <w:szCs w:val="24"/>
              </w:rPr>
              <w:t>March</w:t>
            </w:r>
            <w:r>
              <w:rPr>
                <w:szCs w:val="24"/>
              </w:rPr>
              <w:t xml:space="preserve"> </w:t>
            </w:r>
            <w:r w:rsidRPr="00542C37">
              <w:rPr>
                <w:szCs w:val="24"/>
              </w:rPr>
              <w:t xml:space="preserve"> 2021</w:t>
            </w:r>
          </w:p>
        </w:tc>
      </w:tr>
      <w:tr w:rsidR="00F26D50" w:rsidRPr="00542C37" w14:paraId="52363471" w14:textId="77777777" w:rsidTr="00F26D50">
        <w:trPr>
          <w:trHeight w:val="1152"/>
        </w:trPr>
        <w:tc>
          <w:tcPr>
            <w:tcW w:w="8818" w:type="dxa"/>
            <w:gridSpan w:val="3"/>
            <w:tcBorders>
              <w:left w:val="double" w:sz="6" w:space="0" w:color="auto"/>
              <w:right w:val="double" w:sz="6" w:space="0" w:color="auto"/>
            </w:tcBorders>
          </w:tcPr>
          <w:p w14:paraId="1C3C5930" w14:textId="77777777" w:rsidR="00F26D50" w:rsidRPr="00542C37" w:rsidRDefault="00F26D50" w:rsidP="00F26D50">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542C37">
              <w:rPr>
                <w:b/>
                <w:bCs/>
                <w:szCs w:val="24"/>
              </w:rPr>
              <w:t xml:space="preserve">Document </w:t>
            </w:r>
            <w:proofErr w:type="gramStart"/>
            <w:r w:rsidRPr="00542C37">
              <w:rPr>
                <w:b/>
                <w:bCs/>
                <w:szCs w:val="24"/>
              </w:rPr>
              <w:t>Title:</w:t>
            </w:r>
            <w:proofErr w:type="gramEnd"/>
            <w:r w:rsidRPr="00542C37">
              <w:rPr>
                <w:bCs/>
                <w:szCs w:val="24"/>
              </w:rPr>
              <w:t xml:space="preserve"> </w:t>
            </w:r>
            <w:r>
              <w:rPr>
                <w:bCs/>
                <w:szCs w:val="24"/>
              </w:rPr>
              <w:t xml:space="preserve">Preliminary </w:t>
            </w:r>
            <w:r w:rsidRPr="00542C37">
              <w:rPr>
                <w:bCs/>
                <w:szCs w:val="24"/>
              </w:rPr>
              <w:t xml:space="preserve">Draft </w:t>
            </w:r>
            <w:proofErr w:type="spellStart"/>
            <w:r w:rsidRPr="00542C37">
              <w:rPr>
                <w:bCs/>
                <w:szCs w:val="24"/>
              </w:rPr>
              <w:t>Revision</w:t>
            </w:r>
            <w:proofErr w:type="spellEnd"/>
            <w:r w:rsidRPr="00542C37">
              <w:rPr>
                <w:bCs/>
                <w:szCs w:val="24"/>
              </w:rPr>
              <w:t xml:space="preserve"> of Recommendation ITU-R M.146</w:t>
            </w:r>
            <w:r>
              <w:rPr>
                <w:bCs/>
                <w:szCs w:val="24"/>
              </w:rPr>
              <w:t>4</w:t>
            </w:r>
            <w:r w:rsidRPr="00542C37">
              <w:rPr>
                <w:bCs/>
                <w:szCs w:val="24"/>
              </w:rPr>
              <w:t>-</w:t>
            </w:r>
            <w:r>
              <w:rPr>
                <w:bCs/>
                <w:szCs w:val="24"/>
              </w:rPr>
              <w:t>2</w:t>
            </w:r>
            <w:r w:rsidRPr="00542C37">
              <w:rPr>
                <w:bCs/>
                <w:szCs w:val="24"/>
              </w:rPr>
              <w:t>, “</w:t>
            </w:r>
            <w:r w:rsidRPr="00444CE0">
              <w:rPr>
                <w:szCs w:val="24"/>
                <w:lang w:val="pt-BR"/>
              </w:rPr>
              <w:t xml:space="preserve">Characteristics of non-meteorological radiolocation radars, and characteristics and protection criteria for sharing studies for aeronautical radionavigation and radars in the radiodetermination service </w:t>
            </w:r>
            <w:r>
              <w:rPr>
                <w:szCs w:val="24"/>
                <w:lang w:val="pt-BR"/>
              </w:rPr>
              <w:t xml:space="preserve"> </w:t>
            </w:r>
            <w:r w:rsidRPr="00444CE0">
              <w:rPr>
                <w:szCs w:val="24"/>
                <w:lang w:val="pt-BR"/>
              </w:rPr>
              <w:t>operating in the frequency</w:t>
            </w:r>
            <w:r>
              <w:rPr>
                <w:szCs w:val="24"/>
                <w:lang w:val="pt-BR"/>
              </w:rPr>
              <w:t xml:space="preserve"> </w:t>
            </w:r>
            <w:r w:rsidRPr="00444CE0">
              <w:rPr>
                <w:szCs w:val="24"/>
                <w:lang w:val="pt-BR"/>
              </w:rPr>
              <w:t>band 2 700-2 900 MHz</w:t>
            </w:r>
            <w:r>
              <w:rPr>
                <w:szCs w:val="24"/>
                <w:lang w:val="pt-BR"/>
              </w:rPr>
              <w:t>”</w:t>
            </w:r>
          </w:p>
        </w:tc>
      </w:tr>
      <w:tr w:rsidR="00F26D50" w:rsidRPr="00542C37" w14:paraId="4EE7B164" w14:textId="77777777" w:rsidTr="00F26D50">
        <w:trPr>
          <w:gridAfter w:val="1"/>
          <w:wAfter w:w="8" w:type="dxa"/>
          <w:trHeight w:val="5556"/>
        </w:trPr>
        <w:tc>
          <w:tcPr>
            <w:tcW w:w="3444" w:type="dxa"/>
            <w:tcBorders>
              <w:left w:val="double" w:sz="6" w:space="0" w:color="auto"/>
            </w:tcBorders>
          </w:tcPr>
          <w:p w14:paraId="0486C120" w14:textId="77777777" w:rsidR="00F26D50" w:rsidRPr="00542C37" w:rsidRDefault="00F26D50" w:rsidP="00F26D50">
            <w:pPr>
              <w:ind w:right="144"/>
              <w:rPr>
                <w:b/>
                <w:szCs w:val="24"/>
              </w:rPr>
            </w:pPr>
            <w:proofErr w:type="spellStart"/>
            <w:r w:rsidRPr="00542C37">
              <w:rPr>
                <w:b/>
                <w:szCs w:val="24"/>
              </w:rPr>
              <w:t>Author</w:t>
            </w:r>
            <w:proofErr w:type="spellEnd"/>
            <w:r w:rsidRPr="00542C37">
              <w:rPr>
                <w:b/>
                <w:szCs w:val="24"/>
              </w:rPr>
              <w:t>(s)/</w:t>
            </w:r>
            <w:proofErr w:type="spellStart"/>
            <w:r w:rsidRPr="00542C37">
              <w:rPr>
                <w:b/>
                <w:szCs w:val="24"/>
              </w:rPr>
              <w:t>Contributors</w:t>
            </w:r>
            <w:proofErr w:type="spellEnd"/>
            <w:r w:rsidRPr="00542C37">
              <w:rPr>
                <w:b/>
                <w:szCs w:val="24"/>
              </w:rPr>
              <w:t>(s</w:t>
            </w:r>
            <w:proofErr w:type="gramStart"/>
            <w:r w:rsidRPr="00542C37">
              <w:rPr>
                <w:b/>
                <w:szCs w:val="24"/>
              </w:rPr>
              <w:t>):</w:t>
            </w:r>
            <w:proofErr w:type="gramEnd"/>
          </w:p>
          <w:p w14:paraId="40AB9595" w14:textId="77777777" w:rsidR="00F26D50" w:rsidRDefault="00F26D50" w:rsidP="00F26D50">
            <w:pPr>
              <w:spacing w:before="0"/>
              <w:ind w:right="144"/>
              <w:rPr>
                <w:bCs/>
                <w:iCs/>
                <w:szCs w:val="24"/>
                <w:lang w:val="en-US"/>
              </w:rPr>
            </w:pPr>
          </w:p>
          <w:p w14:paraId="11964E5F" w14:textId="77777777" w:rsidR="00F26D50" w:rsidRPr="00542C37" w:rsidRDefault="00F26D50" w:rsidP="00F26D50">
            <w:pPr>
              <w:spacing w:before="0"/>
              <w:ind w:right="144"/>
              <w:rPr>
                <w:bCs/>
                <w:iCs/>
                <w:szCs w:val="24"/>
                <w:lang w:val="en-US"/>
              </w:rPr>
            </w:pPr>
            <w:r w:rsidRPr="00542C37">
              <w:rPr>
                <w:bCs/>
                <w:iCs/>
                <w:szCs w:val="24"/>
                <w:lang w:val="en-US"/>
              </w:rPr>
              <w:t>Andrew Meadows</w:t>
            </w:r>
          </w:p>
          <w:p w14:paraId="4E4952CD" w14:textId="77777777" w:rsidR="00F26D50" w:rsidRPr="00542C37" w:rsidRDefault="00F26D50" w:rsidP="00F26D50">
            <w:pPr>
              <w:spacing w:before="0"/>
              <w:ind w:right="144"/>
              <w:rPr>
                <w:bCs/>
                <w:iCs/>
                <w:szCs w:val="24"/>
                <w:lang w:val="en-US"/>
              </w:rPr>
            </w:pPr>
            <w:r w:rsidRPr="00542C37">
              <w:rPr>
                <w:bCs/>
                <w:iCs/>
                <w:szCs w:val="24"/>
                <w:lang w:val="en-US"/>
              </w:rPr>
              <w:t>AFSMO</w:t>
            </w:r>
          </w:p>
          <w:p w14:paraId="6DFA5677" w14:textId="77777777" w:rsidR="00F26D50" w:rsidRDefault="00F26D50" w:rsidP="00F26D50">
            <w:pPr>
              <w:spacing w:before="0"/>
              <w:ind w:right="144"/>
              <w:rPr>
                <w:bCs/>
                <w:color w:val="000000"/>
                <w:szCs w:val="24"/>
              </w:rPr>
            </w:pPr>
          </w:p>
          <w:p w14:paraId="37D404D3" w14:textId="77777777" w:rsidR="00F26D50" w:rsidRPr="00542C37" w:rsidRDefault="00F26D50" w:rsidP="00F26D50">
            <w:pPr>
              <w:spacing w:before="0"/>
              <w:ind w:right="144"/>
              <w:rPr>
                <w:bCs/>
                <w:color w:val="000000"/>
                <w:szCs w:val="24"/>
              </w:rPr>
            </w:pPr>
            <w:r w:rsidRPr="00542C37">
              <w:rPr>
                <w:bCs/>
                <w:color w:val="000000"/>
                <w:szCs w:val="24"/>
              </w:rPr>
              <w:t>Dominic Nguyen</w:t>
            </w:r>
          </w:p>
          <w:p w14:paraId="5BC9D437" w14:textId="77777777" w:rsidR="00F26D50" w:rsidRDefault="00F26D50" w:rsidP="00F26D50">
            <w:pPr>
              <w:spacing w:before="0"/>
              <w:ind w:right="144"/>
              <w:rPr>
                <w:bCs/>
                <w:color w:val="000000"/>
                <w:szCs w:val="24"/>
              </w:rPr>
            </w:pPr>
            <w:r w:rsidRPr="00542C37">
              <w:rPr>
                <w:bCs/>
                <w:color w:val="000000"/>
                <w:szCs w:val="24"/>
              </w:rPr>
              <w:t>eSimplicity for AFSMO</w:t>
            </w:r>
          </w:p>
          <w:p w14:paraId="68DF1958" w14:textId="77777777" w:rsidR="00F26D50" w:rsidRPr="00542C37" w:rsidRDefault="00F26D50" w:rsidP="00F26D50">
            <w:pPr>
              <w:spacing w:before="0"/>
              <w:ind w:right="144"/>
              <w:rPr>
                <w:bCs/>
                <w:color w:val="000000"/>
                <w:szCs w:val="24"/>
              </w:rPr>
            </w:pPr>
          </w:p>
          <w:p w14:paraId="51DC3D3A" w14:textId="77777777" w:rsidR="00F26D50" w:rsidRPr="00542C37" w:rsidRDefault="00F26D50" w:rsidP="00F26D50">
            <w:pPr>
              <w:spacing w:before="0"/>
              <w:ind w:right="144"/>
              <w:rPr>
                <w:bCs/>
                <w:iCs/>
                <w:szCs w:val="24"/>
                <w:lang w:val="en-US"/>
              </w:rPr>
            </w:pPr>
            <w:r w:rsidRPr="00542C37">
              <w:rPr>
                <w:bCs/>
                <w:color w:val="000000"/>
                <w:szCs w:val="24"/>
              </w:rPr>
              <w:t>Tan Ly</w:t>
            </w:r>
          </w:p>
          <w:p w14:paraId="0925C85E" w14:textId="77777777" w:rsidR="00F26D50" w:rsidRPr="00542C37" w:rsidRDefault="00F26D50" w:rsidP="00F26D50">
            <w:pPr>
              <w:spacing w:before="0"/>
              <w:ind w:right="144"/>
              <w:rPr>
                <w:bCs/>
                <w:color w:val="000000"/>
                <w:szCs w:val="24"/>
              </w:rPr>
            </w:pPr>
            <w:r w:rsidRPr="00542C37">
              <w:rPr>
                <w:bCs/>
                <w:color w:val="000000"/>
                <w:szCs w:val="24"/>
              </w:rPr>
              <w:t>ASMO</w:t>
            </w:r>
          </w:p>
          <w:p w14:paraId="09848004" w14:textId="77777777" w:rsidR="00F26D50" w:rsidRPr="00542C37" w:rsidRDefault="00F26D50" w:rsidP="00F26D50">
            <w:pPr>
              <w:spacing w:before="0"/>
              <w:ind w:right="144"/>
              <w:rPr>
                <w:bCs/>
                <w:color w:val="000000"/>
                <w:szCs w:val="24"/>
              </w:rPr>
            </w:pPr>
          </w:p>
          <w:p w14:paraId="3B2FBFF8" w14:textId="77777777" w:rsidR="00F26D50" w:rsidRPr="00542C37" w:rsidRDefault="00F26D50" w:rsidP="00F26D50">
            <w:pPr>
              <w:spacing w:before="0"/>
              <w:ind w:right="144"/>
              <w:rPr>
                <w:bCs/>
                <w:color w:val="000000"/>
                <w:szCs w:val="24"/>
              </w:rPr>
            </w:pPr>
            <w:proofErr w:type="spellStart"/>
            <w:r w:rsidRPr="00542C37">
              <w:rPr>
                <w:bCs/>
                <w:color w:val="000000"/>
                <w:szCs w:val="24"/>
              </w:rPr>
              <w:t>Fumie</w:t>
            </w:r>
            <w:proofErr w:type="spellEnd"/>
            <w:r w:rsidRPr="00542C37">
              <w:rPr>
                <w:bCs/>
                <w:color w:val="000000"/>
                <w:szCs w:val="24"/>
              </w:rPr>
              <w:t xml:space="preserve"> Nakahara </w:t>
            </w:r>
            <w:proofErr w:type="spellStart"/>
            <w:r w:rsidRPr="00542C37">
              <w:rPr>
                <w:bCs/>
                <w:color w:val="000000"/>
                <w:szCs w:val="24"/>
              </w:rPr>
              <w:t>Wingo</w:t>
            </w:r>
            <w:proofErr w:type="spellEnd"/>
          </w:p>
          <w:p w14:paraId="31E44E82" w14:textId="77777777" w:rsidR="00F26D50" w:rsidRPr="00542C37" w:rsidRDefault="00F26D50" w:rsidP="00F26D50">
            <w:pPr>
              <w:spacing w:before="0"/>
              <w:ind w:right="144"/>
              <w:rPr>
                <w:bCs/>
                <w:color w:val="000000"/>
                <w:szCs w:val="24"/>
              </w:rPr>
            </w:pPr>
            <w:r w:rsidRPr="00542C37">
              <w:rPr>
                <w:bCs/>
                <w:color w:val="000000"/>
                <w:szCs w:val="24"/>
              </w:rPr>
              <w:t>DON CIO</w:t>
            </w:r>
          </w:p>
          <w:p w14:paraId="1EA49AA9" w14:textId="77777777" w:rsidR="00F26D50" w:rsidRPr="00542C37" w:rsidRDefault="00F26D50" w:rsidP="00F26D50">
            <w:pPr>
              <w:spacing w:before="0"/>
              <w:ind w:right="144"/>
              <w:rPr>
                <w:bCs/>
                <w:iCs/>
                <w:szCs w:val="24"/>
                <w:lang w:val="en-US"/>
              </w:rPr>
            </w:pPr>
          </w:p>
          <w:p w14:paraId="2BCDF92C" w14:textId="77777777" w:rsidR="00F26D50" w:rsidRPr="00542C37" w:rsidRDefault="00F26D50" w:rsidP="00F26D50">
            <w:pPr>
              <w:spacing w:before="0"/>
              <w:ind w:right="144"/>
              <w:rPr>
                <w:bCs/>
                <w:iCs/>
                <w:szCs w:val="24"/>
                <w:lang w:val="en-US"/>
              </w:rPr>
            </w:pPr>
            <w:r w:rsidRPr="00542C37">
              <w:rPr>
                <w:bCs/>
                <w:iCs/>
                <w:szCs w:val="24"/>
                <w:lang w:val="en-US"/>
              </w:rPr>
              <w:t>Tito Alvarez</w:t>
            </w:r>
          </w:p>
          <w:p w14:paraId="17DCD42B" w14:textId="77777777" w:rsidR="00F26D50" w:rsidRDefault="00F26D50" w:rsidP="00F26D50">
            <w:pPr>
              <w:spacing w:before="0"/>
              <w:ind w:right="144"/>
              <w:rPr>
                <w:bCs/>
                <w:iCs/>
                <w:szCs w:val="24"/>
                <w:lang w:val="en-US"/>
              </w:rPr>
            </w:pPr>
            <w:r w:rsidRPr="00542C37">
              <w:rPr>
                <w:bCs/>
                <w:iCs/>
                <w:szCs w:val="24"/>
                <w:lang w:val="en-US"/>
              </w:rPr>
              <w:t xml:space="preserve">MITRE </w:t>
            </w:r>
            <w:r>
              <w:rPr>
                <w:bCs/>
                <w:iCs/>
                <w:szCs w:val="24"/>
                <w:lang w:val="en-US"/>
              </w:rPr>
              <w:t>f</w:t>
            </w:r>
            <w:r w:rsidRPr="00542C37">
              <w:rPr>
                <w:bCs/>
                <w:iCs/>
                <w:szCs w:val="24"/>
                <w:lang w:val="en-US"/>
              </w:rPr>
              <w:t>or A</w:t>
            </w:r>
            <w:r>
              <w:rPr>
                <w:bCs/>
                <w:iCs/>
                <w:szCs w:val="24"/>
                <w:lang w:val="en-US"/>
              </w:rPr>
              <w:t>SMO</w:t>
            </w:r>
          </w:p>
          <w:p w14:paraId="0DC43E88" w14:textId="77777777" w:rsidR="00F26D50" w:rsidRDefault="00F26D50" w:rsidP="00F26D50">
            <w:pPr>
              <w:spacing w:before="0"/>
              <w:ind w:right="144"/>
              <w:rPr>
                <w:bCs/>
                <w:iCs/>
                <w:szCs w:val="24"/>
                <w:lang w:val="en-US"/>
              </w:rPr>
            </w:pPr>
          </w:p>
          <w:p w14:paraId="3C9F90C4" w14:textId="77777777" w:rsidR="00F26D50" w:rsidRPr="00542C37" w:rsidRDefault="00F26D50" w:rsidP="00F26D50">
            <w:pPr>
              <w:spacing w:before="0"/>
              <w:ind w:right="144"/>
              <w:rPr>
                <w:bCs/>
                <w:color w:val="000000"/>
                <w:szCs w:val="24"/>
              </w:rPr>
            </w:pPr>
            <w:proofErr w:type="spellStart"/>
            <w:r w:rsidRPr="00542C37">
              <w:rPr>
                <w:bCs/>
                <w:color w:val="000000"/>
                <w:szCs w:val="24"/>
              </w:rPr>
              <w:t>Kellen</w:t>
            </w:r>
            <w:proofErr w:type="spellEnd"/>
            <w:r w:rsidRPr="00542C37">
              <w:rPr>
                <w:bCs/>
                <w:color w:val="000000"/>
                <w:szCs w:val="24"/>
              </w:rPr>
              <w:t xml:space="preserve"> Gibson</w:t>
            </w:r>
          </w:p>
          <w:p w14:paraId="5081933B" w14:textId="77777777" w:rsidR="00F26D50" w:rsidRPr="00542C37" w:rsidRDefault="00F26D50" w:rsidP="00F26D50">
            <w:pPr>
              <w:spacing w:before="0"/>
              <w:ind w:right="144"/>
              <w:rPr>
                <w:bCs/>
                <w:color w:val="000000"/>
                <w:szCs w:val="24"/>
              </w:rPr>
            </w:pPr>
            <w:r w:rsidRPr="00542C37">
              <w:rPr>
                <w:bCs/>
                <w:color w:val="000000"/>
                <w:szCs w:val="24"/>
                <w:lang w:val="en-US"/>
              </w:rPr>
              <w:t>DSO</w:t>
            </w:r>
          </w:p>
          <w:p w14:paraId="15FA2B15" w14:textId="77777777" w:rsidR="00F26D50" w:rsidRPr="00542C37" w:rsidRDefault="00F26D50" w:rsidP="00F26D50">
            <w:pPr>
              <w:spacing w:before="0"/>
              <w:ind w:right="144"/>
              <w:rPr>
                <w:bCs/>
                <w:iCs/>
                <w:szCs w:val="24"/>
                <w:lang w:val="en-US"/>
              </w:rPr>
            </w:pPr>
          </w:p>
          <w:p w14:paraId="395386A4" w14:textId="77777777" w:rsidR="00F26D50" w:rsidRPr="00542C37" w:rsidRDefault="00F26D50" w:rsidP="00F26D50">
            <w:pPr>
              <w:spacing w:before="0"/>
              <w:ind w:right="144"/>
              <w:rPr>
                <w:bCs/>
                <w:iCs/>
                <w:szCs w:val="24"/>
                <w:lang w:val="en-US"/>
              </w:rPr>
            </w:pPr>
            <w:r w:rsidRPr="00542C37">
              <w:rPr>
                <w:bCs/>
                <w:iCs/>
                <w:szCs w:val="24"/>
                <w:lang w:val="en-US"/>
              </w:rPr>
              <w:t>John Ashley</w:t>
            </w:r>
          </w:p>
          <w:p w14:paraId="54611C64" w14:textId="77777777" w:rsidR="00F26D50" w:rsidRPr="00542C37" w:rsidRDefault="00F26D50" w:rsidP="00F26D50">
            <w:pPr>
              <w:spacing w:before="0"/>
              <w:ind w:right="144"/>
              <w:rPr>
                <w:bCs/>
                <w:iCs/>
                <w:szCs w:val="24"/>
                <w:lang w:val="en-US"/>
              </w:rPr>
            </w:pPr>
            <w:r w:rsidRPr="00542C37">
              <w:rPr>
                <w:bCs/>
                <w:iCs/>
                <w:szCs w:val="24"/>
                <w:lang w:val="en-US"/>
              </w:rPr>
              <w:t>MITRE for DSO</w:t>
            </w:r>
          </w:p>
        </w:tc>
        <w:tc>
          <w:tcPr>
            <w:tcW w:w="5366" w:type="dxa"/>
            <w:tcBorders>
              <w:right w:val="double" w:sz="6" w:space="0" w:color="auto"/>
            </w:tcBorders>
          </w:tcPr>
          <w:p w14:paraId="2C8B07DD" w14:textId="77777777" w:rsidR="00F26D50" w:rsidRPr="00542C37" w:rsidRDefault="00F26D50" w:rsidP="00F26D50">
            <w:pPr>
              <w:spacing w:before="0"/>
              <w:ind w:right="144"/>
              <w:rPr>
                <w:bCs/>
                <w:szCs w:val="24"/>
              </w:rPr>
            </w:pPr>
          </w:p>
          <w:p w14:paraId="6CB97376" w14:textId="77777777" w:rsidR="00F26D50" w:rsidRDefault="00F26D50" w:rsidP="00F26D50">
            <w:pPr>
              <w:spacing w:before="0"/>
              <w:ind w:right="144"/>
              <w:rPr>
                <w:bCs/>
                <w:color w:val="000000"/>
                <w:szCs w:val="24"/>
                <w:lang w:val="fr-CH"/>
              </w:rPr>
            </w:pPr>
          </w:p>
          <w:p w14:paraId="218F6F54" w14:textId="77777777" w:rsidR="00F26D50" w:rsidRPr="00542C37" w:rsidRDefault="00F26D50" w:rsidP="00F26D50">
            <w:pPr>
              <w:spacing w:before="0"/>
              <w:ind w:right="144"/>
              <w:rPr>
                <w:bCs/>
                <w:color w:val="000000"/>
                <w:szCs w:val="24"/>
                <w:lang w:val="fr-CH"/>
              </w:rPr>
            </w:pPr>
            <w:r w:rsidRPr="00542C37">
              <w:rPr>
                <w:bCs/>
                <w:color w:val="000000"/>
                <w:szCs w:val="24"/>
                <w:lang w:val="fr-CH"/>
              </w:rPr>
              <w:t>Phone :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16AEADEE" w14:textId="77777777" w:rsidR="00F26D50" w:rsidRPr="00542C37" w:rsidRDefault="00F26D50" w:rsidP="00F26D50">
            <w:pPr>
              <w:spacing w:before="0"/>
              <w:ind w:right="144"/>
              <w:rPr>
                <w:rStyle w:val="Hyperlink"/>
                <w:szCs w:val="24"/>
              </w:rPr>
            </w:pPr>
            <w:proofErr w:type="gramStart"/>
            <w:r w:rsidRPr="00542C37">
              <w:rPr>
                <w:bCs/>
                <w:color w:val="000000"/>
                <w:szCs w:val="24"/>
                <w:lang w:val="fr-CH"/>
              </w:rPr>
              <w:t>E-mail</w:t>
            </w:r>
            <w:proofErr w:type="gramEnd"/>
            <w:r w:rsidRPr="00542C37">
              <w:rPr>
                <w:bCs/>
                <w:color w:val="000000"/>
                <w:szCs w:val="24"/>
                <w:lang w:val="fr-CH"/>
              </w:rPr>
              <w:t xml:space="preserve"> : </w:t>
            </w:r>
            <w:hyperlink r:id="rId8" w:history="1">
              <w:r w:rsidRPr="00083F9F">
                <w:rPr>
                  <w:rStyle w:val="Hyperlink"/>
                  <w:szCs w:val="24"/>
                </w:rPr>
                <w:t>andrew.meadows.1@us.af.mil</w:t>
              </w:r>
            </w:hyperlink>
          </w:p>
          <w:p w14:paraId="465330B8" w14:textId="77777777" w:rsidR="00F26D50" w:rsidRDefault="00F26D50" w:rsidP="00F26D50">
            <w:pPr>
              <w:spacing w:before="0"/>
              <w:ind w:right="144"/>
              <w:rPr>
                <w:bCs/>
                <w:color w:val="000000"/>
                <w:szCs w:val="24"/>
              </w:rPr>
            </w:pPr>
          </w:p>
          <w:p w14:paraId="0080D199" w14:textId="77777777" w:rsidR="00F26D50" w:rsidRPr="00542C37" w:rsidRDefault="00F26D50" w:rsidP="00F26D50">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(703) 606-7394</w:t>
            </w:r>
          </w:p>
          <w:p w14:paraId="68F58A62" w14:textId="77777777" w:rsidR="00F26D50" w:rsidRDefault="00F26D50" w:rsidP="00F26D50">
            <w:pPr>
              <w:spacing w:before="0"/>
              <w:ind w:right="144"/>
              <w:rPr>
                <w:rStyle w:val="Hyperlink"/>
                <w:szCs w:val="24"/>
              </w:rPr>
            </w:pPr>
            <w:proofErr w:type="gramStart"/>
            <w:r w:rsidRPr="00542C37">
              <w:rPr>
                <w:bCs/>
                <w:color w:val="000000"/>
                <w:szCs w:val="24"/>
              </w:rPr>
              <w:t>E-mail:</w:t>
            </w:r>
            <w:proofErr w:type="gramEnd"/>
            <w:r w:rsidRPr="00542C37">
              <w:rPr>
                <w:bCs/>
                <w:color w:val="000000"/>
                <w:szCs w:val="24"/>
              </w:rPr>
              <w:t xml:space="preserve"> </w:t>
            </w:r>
            <w:hyperlink r:id="rId9" w:history="1">
              <w:r w:rsidRPr="00083F9F">
                <w:rPr>
                  <w:rStyle w:val="Hyperlink"/>
                  <w:szCs w:val="24"/>
                </w:rPr>
                <w:t>dominic.nguyen@esimplicity.com</w:t>
              </w:r>
            </w:hyperlink>
          </w:p>
          <w:p w14:paraId="2ECACD76" w14:textId="77777777" w:rsidR="00F26D50" w:rsidRDefault="00F26D50" w:rsidP="00F26D50">
            <w:pPr>
              <w:spacing w:before="0"/>
              <w:ind w:right="144"/>
              <w:rPr>
                <w:bCs/>
                <w:color w:val="000000"/>
                <w:szCs w:val="24"/>
              </w:rPr>
            </w:pPr>
          </w:p>
          <w:p w14:paraId="3538F079" w14:textId="77777777" w:rsidR="00F26D50" w:rsidRPr="00542C37" w:rsidRDefault="00F26D50" w:rsidP="00F26D50">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(301) 225-3798</w:t>
            </w:r>
          </w:p>
          <w:p w14:paraId="646E2C2B" w14:textId="77777777" w:rsidR="00F26D50" w:rsidRPr="00542C37" w:rsidRDefault="00F26D50" w:rsidP="00F26D50">
            <w:pPr>
              <w:spacing w:before="0"/>
              <w:ind w:right="144"/>
              <w:rPr>
                <w:rStyle w:val="Hyperlink"/>
                <w:bCs/>
                <w:szCs w:val="24"/>
              </w:rPr>
            </w:pPr>
            <w:proofErr w:type="gramStart"/>
            <w:r w:rsidRPr="00542C37">
              <w:rPr>
                <w:bCs/>
                <w:color w:val="000000"/>
                <w:szCs w:val="24"/>
              </w:rPr>
              <w:t>E</w:t>
            </w:r>
            <w:r>
              <w:rPr>
                <w:bCs/>
                <w:color w:val="000000"/>
                <w:szCs w:val="24"/>
              </w:rPr>
              <w:t>-</w:t>
            </w:r>
            <w:r w:rsidRPr="00542C37">
              <w:rPr>
                <w:bCs/>
                <w:color w:val="000000"/>
                <w:szCs w:val="24"/>
              </w:rPr>
              <w:t>mail:</w:t>
            </w:r>
            <w:proofErr w:type="gramEnd"/>
            <w:r w:rsidRPr="00542C37">
              <w:rPr>
                <w:bCs/>
                <w:color w:val="000000"/>
                <w:szCs w:val="24"/>
              </w:rPr>
              <w:t xml:space="preserve"> </w:t>
            </w:r>
            <w:hyperlink r:id="rId10" w:history="1">
              <w:r w:rsidRPr="00542C37">
                <w:rPr>
                  <w:rStyle w:val="Hyperlink"/>
                  <w:bCs/>
                  <w:szCs w:val="24"/>
                </w:rPr>
                <w:t>tan.m.ly.civ@mail.mil</w:t>
              </w:r>
            </w:hyperlink>
          </w:p>
          <w:p w14:paraId="71A16222" w14:textId="77777777" w:rsidR="00F26D50" w:rsidRPr="00542C37" w:rsidRDefault="00F26D50" w:rsidP="00F26D50">
            <w:pPr>
              <w:spacing w:before="0"/>
              <w:ind w:right="144"/>
              <w:rPr>
                <w:bCs/>
                <w:color w:val="000000"/>
                <w:szCs w:val="24"/>
              </w:rPr>
            </w:pPr>
          </w:p>
          <w:p w14:paraId="573E9D7F" w14:textId="77777777" w:rsidR="00F26D50" w:rsidRPr="00542C37" w:rsidRDefault="00F26D50" w:rsidP="00F26D50">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(703) 697-0066</w:t>
            </w:r>
          </w:p>
          <w:p w14:paraId="182D07C0" w14:textId="77777777" w:rsidR="00F26D50" w:rsidRDefault="00F26D50" w:rsidP="00F26D50">
            <w:pPr>
              <w:spacing w:before="0"/>
              <w:ind w:right="144"/>
              <w:rPr>
                <w:bCs/>
                <w:color w:val="000000"/>
                <w:szCs w:val="24"/>
              </w:rPr>
            </w:pPr>
            <w:proofErr w:type="gramStart"/>
            <w:r w:rsidRPr="00542C37">
              <w:rPr>
                <w:bCs/>
                <w:color w:val="000000"/>
                <w:szCs w:val="24"/>
              </w:rPr>
              <w:t>E-mail:</w:t>
            </w:r>
            <w:proofErr w:type="gramEnd"/>
            <w:r w:rsidRPr="00542C37">
              <w:rPr>
                <w:bCs/>
                <w:color w:val="000000"/>
                <w:szCs w:val="24"/>
              </w:rPr>
              <w:t xml:space="preserve"> </w:t>
            </w:r>
            <w:hyperlink r:id="rId11" w:history="1">
              <w:r w:rsidRPr="00083F9F">
                <w:rPr>
                  <w:rStyle w:val="Hyperlink"/>
                  <w:szCs w:val="24"/>
                </w:rPr>
                <w:t>fumie.wingo@navy.mil</w:t>
              </w:r>
            </w:hyperlink>
          </w:p>
          <w:p w14:paraId="128F18D6" w14:textId="77777777" w:rsidR="00F26D50" w:rsidRPr="00542C37" w:rsidRDefault="00F26D50" w:rsidP="00F26D50">
            <w:pPr>
              <w:spacing w:before="0"/>
              <w:ind w:right="144"/>
              <w:rPr>
                <w:bCs/>
                <w:color w:val="000000"/>
                <w:szCs w:val="24"/>
              </w:rPr>
            </w:pPr>
          </w:p>
          <w:p w14:paraId="16B8732E" w14:textId="77777777" w:rsidR="00F26D50" w:rsidRPr="00542C37" w:rsidRDefault="00F26D50" w:rsidP="00F26D50">
            <w:pPr>
              <w:spacing w:before="0"/>
              <w:ind w:right="144"/>
              <w:rPr>
                <w:szCs w:val="24"/>
              </w:rPr>
            </w:pPr>
            <w:r>
              <w:rPr>
                <w:bCs/>
                <w:color w:val="000000"/>
                <w:szCs w:val="24"/>
              </w:rPr>
              <w:t>P</w:t>
            </w:r>
            <w:r w:rsidRPr="00542C37">
              <w:rPr>
                <w:bCs/>
                <w:color w:val="000000"/>
                <w:szCs w:val="24"/>
              </w:rPr>
              <w:t>hone : (</w:t>
            </w:r>
            <w:r w:rsidRPr="00542C37">
              <w:rPr>
                <w:szCs w:val="24"/>
              </w:rPr>
              <w:t>703) 983-3839</w:t>
            </w:r>
          </w:p>
          <w:p w14:paraId="3D277059" w14:textId="77777777" w:rsidR="00F26D50" w:rsidRDefault="00F26D50" w:rsidP="00F26D50">
            <w:pPr>
              <w:spacing w:before="0"/>
              <w:ind w:right="144"/>
              <w:rPr>
                <w:rStyle w:val="Hyperlink"/>
                <w:szCs w:val="24"/>
              </w:rPr>
            </w:pPr>
            <w:proofErr w:type="gramStart"/>
            <w:r w:rsidRPr="00542C37">
              <w:rPr>
                <w:szCs w:val="24"/>
              </w:rPr>
              <w:t>E-mail</w:t>
            </w:r>
            <w:proofErr w:type="gramEnd"/>
            <w:r w:rsidRPr="00542C37">
              <w:rPr>
                <w:szCs w:val="24"/>
              </w:rPr>
              <w:t xml:space="preserve"> : </w:t>
            </w:r>
            <w:hyperlink r:id="rId12" w:history="1">
              <w:r w:rsidRPr="00083F9F">
                <w:rPr>
                  <w:rStyle w:val="Hyperlink"/>
                  <w:szCs w:val="24"/>
                </w:rPr>
                <w:t>talvarez@mitre.org</w:t>
              </w:r>
            </w:hyperlink>
          </w:p>
          <w:p w14:paraId="2D0DC87F" w14:textId="77777777" w:rsidR="00F26D50" w:rsidRDefault="00F26D50" w:rsidP="00F26D50">
            <w:pPr>
              <w:spacing w:before="0"/>
              <w:ind w:right="144"/>
              <w:rPr>
                <w:rStyle w:val="Hyperlink"/>
                <w:szCs w:val="24"/>
              </w:rPr>
            </w:pPr>
          </w:p>
          <w:p w14:paraId="04D17287" w14:textId="77777777" w:rsidR="00F26D50" w:rsidRPr="00542C37" w:rsidRDefault="00F26D50" w:rsidP="00F26D50">
            <w:pPr>
              <w:spacing w:before="0"/>
              <w:ind w:right="144"/>
              <w:rPr>
                <w:bCs/>
                <w:color w:val="000000"/>
                <w:szCs w:val="24"/>
              </w:rPr>
            </w:pPr>
            <w:proofErr w:type="gramStart"/>
            <w:r w:rsidRPr="00542C37">
              <w:rPr>
                <w:bCs/>
                <w:color w:val="000000"/>
                <w:szCs w:val="24"/>
              </w:rPr>
              <w:t>Phone:</w:t>
            </w:r>
            <w:proofErr w:type="gramEnd"/>
            <w:r w:rsidRPr="00542C37">
              <w:rPr>
                <w:bCs/>
                <w:color w:val="000000"/>
                <w:szCs w:val="24"/>
              </w:rPr>
              <w:t xml:space="preserve"> (301) 225-3794   </w:t>
            </w:r>
          </w:p>
          <w:p w14:paraId="722355F8" w14:textId="77777777" w:rsidR="00F26D50" w:rsidRPr="00542C37" w:rsidRDefault="00F26D50" w:rsidP="00F26D50">
            <w:pPr>
              <w:spacing w:before="0"/>
              <w:ind w:right="144"/>
              <w:rPr>
                <w:bCs/>
                <w:color w:val="000000"/>
                <w:szCs w:val="24"/>
              </w:rPr>
            </w:pPr>
            <w:proofErr w:type="gramStart"/>
            <w:r w:rsidRPr="00542C37">
              <w:rPr>
                <w:bCs/>
                <w:color w:val="000000"/>
                <w:szCs w:val="24"/>
              </w:rPr>
              <w:t>E</w:t>
            </w:r>
            <w:r>
              <w:rPr>
                <w:bCs/>
                <w:color w:val="000000"/>
                <w:szCs w:val="24"/>
              </w:rPr>
              <w:t>-</w:t>
            </w:r>
            <w:r w:rsidRPr="00542C37">
              <w:rPr>
                <w:bCs/>
                <w:color w:val="000000"/>
                <w:szCs w:val="24"/>
              </w:rPr>
              <w:t>mail:</w:t>
            </w:r>
            <w:proofErr w:type="gramEnd"/>
            <w:r w:rsidRPr="00542C37">
              <w:rPr>
                <w:bCs/>
                <w:color w:val="000000"/>
                <w:szCs w:val="24"/>
              </w:rPr>
              <w:t xml:space="preserve"> </w:t>
            </w:r>
            <w:hyperlink r:id="rId13" w:history="1">
              <w:r w:rsidRPr="00542C37">
                <w:rPr>
                  <w:rStyle w:val="Hyperlink"/>
                  <w:bCs/>
                  <w:szCs w:val="24"/>
                </w:rPr>
                <w:t>kellen.k.gibson.civ@mail.mil</w:t>
              </w:r>
            </w:hyperlink>
            <w:r w:rsidRPr="00542C37">
              <w:rPr>
                <w:bCs/>
                <w:color w:val="000000"/>
                <w:szCs w:val="24"/>
              </w:rPr>
              <w:t xml:space="preserve"> </w:t>
            </w:r>
          </w:p>
          <w:p w14:paraId="50A5FC62" w14:textId="77777777" w:rsidR="00F26D50" w:rsidRPr="00542C37" w:rsidRDefault="00F26D50" w:rsidP="00F26D50">
            <w:pPr>
              <w:spacing w:before="0"/>
              <w:ind w:right="144"/>
              <w:rPr>
                <w:bCs/>
                <w:color w:val="000000"/>
                <w:szCs w:val="24"/>
              </w:rPr>
            </w:pPr>
            <w:r w:rsidRPr="00542C37">
              <w:rPr>
                <w:bCs/>
                <w:color w:val="000000"/>
                <w:szCs w:val="24"/>
              </w:rPr>
              <w:t xml:space="preserve">  </w:t>
            </w:r>
          </w:p>
          <w:p w14:paraId="0AD02E05" w14:textId="77777777" w:rsidR="00F26D50" w:rsidRPr="00542C37" w:rsidRDefault="00F26D50" w:rsidP="00F26D50">
            <w:pPr>
              <w:spacing w:before="0"/>
              <w:ind w:right="144"/>
              <w:textAlignment w:val="auto"/>
              <w:rPr>
                <w:bCs/>
                <w:color w:val="000000"/>
                <w:szCs w:val="24"/>
                <w:lang w:eastAsia="zh-CN"/>
              </w:rPr>
            </w:pPr>
            <w:proofErr w:type="gramStart"/>
            <w:r w:rsidRPr="00542C37">
              <w:rPr>
                <w:bCs/>
                <w:color w:val="000000"/>
                <w:szCs w:val="24"/>
                <w:lang w:eastAsia="zh-CN"/>
              </w:rPr>
              <w:t>Phone:</w:t>
            </w:r>
            <w:proofErr w:type="gramEnd"/>
            <w:r w:rsidRPr="00542C37">
              <w:rPr>
                <w:bCs/>
                <w:color w:val="000000"/>
                <w:szCs w:val="24"/>
                <w:lang w:eastAsia="zh-CN"/>
              </w:rPr>
              <w:t xml:space="preserve"> (</w:t>
            </w:r>
            <w:r w:rsidRPr="00542C37">
              <w:rPr>
                <w:szCs w:val="24"/>
              </w:rPr>
              <w:t>703) 983-6544</w:t>
            </w:r>
          </w:p>
          <w:p w14:paraId="6F82374D" w14:textId="77777777" w:rsidR="00F26D50" w:rsidRDefault="00F26D50" w:rsidP="00F26D50">
            <w:pPr>
              <w:spacing w:before="0"/>
              <w:ind w:right="144"/>
              <w:textAlignment w:val="auto"/>
              <w:rPr>
                <w:rStyle w:val="Hyperlink"/>
                <w:rFonts w:eastAsia="MS Mincho"/>
                <w:bCs/>
                <w:szCs w:val="24"/>
                <w:lang w:eastAsia="zh-CN"/>
              </w:rPr>
            </w:pPr>
            <w:proofErr w:type="gramStart"/>
            <w:r w:rsidRPr="00542C37">
              <w:rPr>
                <w:bCs/>
                <w:color w:val="000000"/>
                <w:szCs w:val="24"/>
                <w:lang w:eastAsia="zh-CN"/>
              </w:rPr>
              <w:t>E</w:t>
            </w:r>
            <w:r>
              <w:rPr>
                <w:bCs/>
                <w:color w:val="000000"/>
                <w:szCs w:val="24"/>
                <w:lang w:eastAsia="zh-CN"/>
              </w:rPr>
              <w:t>-</w:t>
            </w:r>
            <w:r w:rsidRPr="00542C37">
              <w:rPr>
                <w:bCs/>
                <w:color w:val="000000"/>
                <w:szCs w:val="24"/>
                <w:lang w:eastAsia="zh-CN"/>
              </w:rPr>
              <w:t>mail:</w:t>
            </w:r>
            <w:proofErr w:type="gramEnd"/>
            <w:r w:rsidRPr="00542C37">
              <w:rPr>
                <w:bCs/>
                <w:color w:val="000000"/>
                <w:szCs w:val="24"/>
                <w:lang w:eastAsia="zh-CN"/>
              </w:rPr>
              <w:t xml:space="preserve"> </w:t>
            </w:r>
            <w:hyperlink r:id="rId14" w:history="1">
              <w:r w:rsidRPr="00542C37">
                <w:rPr>
                  <w:rStyle w:val="Hyperlink"/>
                  <w:rFonts w:eastAsia="MS Mincho"/>
                  <w:bCs/>
                  <w:szCs w:val="24"/>
                  <w:lang w:eastAsia="zh-CN"/>
                </w:rPr>
                <w:t>jashley@mitre.org</w:t>
              </w:r>
            </w:hyperlink>
          </w:p>
          <w:p w14:paraId="71907BBB" w14:textId="77777777" w:rsidR="00F26D50" w:rsidRPr="00542C37" w:rsidRDefault="00F26D50" w:rsidP="00F26D50">
            <w:pPr>
              <w:spacing w:before="0"/>
              <w:ind w:right="144"/>
              <w:rPr>
                <w:bCs/>
                <w:color w:val="000000"/>
                <w:szCs w:val="24"/>
              </w:rPr>
            </w:pPr>
          </w:p>
        </w:tc>
      </w:tr>
      <w:tr w:rsidR="00F26D50" w:rsidRPr="00542C37" w14:paraId="24DBCDB2" w14:textId="77777777" w:rsidTr="00F26D50">
        <w:trPr>
          <w:trHeight w:val="541"/>
        </w:trPr>
        <w:tc>
          <w:tcPr>
            <w:tcW w:w="8818" w:type="dxa"/>
            <w:gridSpan w:val="3"/>
            <w:tcBorders>
              <w:left w:val="double" w:sz="6" w:space="0" w:color="auto"/>
              <w:right w:val="double" w:sz="6" w:space="0" w:color="auto"/>
            </w:tcBorders>
          </w:tcPr>
          <w:p w14:paraId="298D17EE" w14:textId="77777777" w:rsidR="00F26D50" w:rsidRPr="00542C37" w:rsidRDefault="00F26D50" w:rsidP="00F26D50">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542C37">
              <w:rPr>
                <w:b/>
                <w:szCs w:val="24"/>
              </w:rPr>
              <w:t>Purpose</w:t>
            </w:r>
            <w:proofErr w:type="spellEnd"/>
            <w:r w:rsidRPr="00542C37">
              <w:rPr>
                <w:b/>
                <w:szCs w:val="24"/>
              </w:rPr>
              <w:t>/</w:t>
            </w:r>
            <w:proofErr w:type="gramStart"/>
            <w:r w:rsidRPr="00542C37">
              <w:rPr>
                <w:b/>
                <w:szCs w:val="24"/>
              </w:rPr>
              <w:t>Objective:</w:t>
            </w:r>
            <w:proofErr w:type="gramEnd"/>
            <w:r w:rsidRPr="00542C37">
              <w:rPr>
                <w:bCs/>
                <w:szCs w:val="24"/>
              </w:rPr>
              <w:t xml:space="preserve">  </w:t>
            </w:r>
            <w:r w:rsidRPr="00542C37">
              <w:rPr>
                <w:szCs w:val="24"/>
                <w:lang w:val="en-US"/>
              </w:rPr>
              <w:t>This contribution proposes a</w:t>
            </w:r>
            <w:r w:rsidRPr="00542C37">
              <w:rPr>
                <w:szCs w:val="24"/>
              </w:rPr>
              <w:t xml:space="preserve"> </w:t>
            </w:r>
            <w:r>
              <w:rPr>
                <w:szCs w:val="24"/>
              </w:rPr>
              <w:t xml:space="preserve">Preliminary </w:t>
            </w:r>
            <w:r w:rsidRPr="00542C37">
              <w:rPr>
                <w:szCs w:val="24"/>
              </w:rPr>
              <w:t xml:space="preserve">Draft </w:t>
            </w:r>
            <w:proofErr w:type="spellStart"/>
            <w:r w:rsidRPr="00542C37">
              <w:rPr>
                <w:szCs w:val="24"/>
              </w:rPr>
              <w:t>Revision</w:t>
            </w:r>
            <w:proofErr w:type="spellEnd"/>
            <w:r w:rsidRPr="00542C37">
              <w:rPr>
                <w:szCs w:val="24"/>
              </w:rPr>
              <w:t xml:space="preserve"> </w:t>
            </w:r>
            <w:r w:rsidRPr="00542C37">
              <w:rPr>
                <w:szCs w:val="24"/>
                <w:lang w:val="en-US"/>
              </w:rPr>
              <w:t xml:space="preserve">of Recommendation ITU-R </w:t>
            </w:r>
            <w:r w:rsidRPr="00542C37">
              <w:rPr>
                <w:bCs/>
                <w:szCs w:val="24"/>
              </w:rPr>
              <w:t>M.146</w:t>
            </w:r>
            <w:r>
              <w:rPr>
                <w:bCs/>
                <w:szCs w:val="24"/>
              </w:rPr>
              <w:t>4</w:t>
            </w:r>
            <w:r w:rsidRPr="00542C37">
              <w:rPr>
                <w:bCs/>
                <w:szCs w:val="24"/>
              </w:rPr>
              <w:t>-</w:t>
            </w:r>
            <w:r>
              <w:rPr>
                <w:bCs/>
                <w:szCs w:val="24"/>
              </w:rPr>
              <w:t>2</w:t>
            </w:r>
            <w:r w:rsidRPr="00542C37">
              <w:rPr>
                <w:bCs/>
                <w:szCs w:val="24"/>
              </w:rPr>
              <w:t>, “</w:t>
            </w:r>
            <w:r w:rsidRPr="00444CE0">
              <w:rPr>
                <w:szCs w:val="24"/>
                <w:lang w:val="pt-BR"/>
              </w:rPr>
              <w:t>Characteristics of non-meteorological radiolocation radars, and characteristics and protection criteria for sharing studies for aeronautical radionavigation and radars in the radiodetermination service  operating in the frequency band 2 700-2 900 MHz</w:t>
            </w:r>
            <w:r w:rsidRPr="00542C37">
              <w:rPr>
                <w:szCs w:val="24"/>
                <w:lang w:val="pt-BR"/>
              </w:rPr>
              <w:t>”</w:t>
            </w:r>
          </w:p>
        </w:tc>
      </w:tr>
      <w:tr w:rsidR="00F26D50" w:rsidRPr="00542C37" w14:paraId="7B228506" w14:textId="77777777" w:rsidTr="00F26D50">
        <w:trPr>
          <w:trHeight w:val="1380"/>
        </w:trPr>
        <w:tc>
          <w:tcPr>
            <w:tcW w:w="8818" w:type="dxa"/>
            <w:gridSpan w:val="3"/>
            <w:tcBorders>
              <w:left w:val="double" w:sz="6" w:space="0" w:color="auto"/>
              <w:right w:val="double" w:sz="6" w:space="0" w:color="auto"/>
            </w:tcBorders>
          </w:tcPr>
          <w:p w14:paraId="1F6EDD0A" w14:textId="77777777" w:rsidR="00F26D50" w:rsidRPr="00542C37" w:rsidRDefault="00F26D50" w:rsidP="00F26D50">
            <w:pPr>
              <w:ind w:right="144"/>
              <w:rPr>
                <w:bCs/>
                <w:szCs w:val="24"/>
              </w:rPr>
            </w:pPr>
            <w:proofErr w:type="gramStart"/>
            <w:r w:rsidRPr="00542C37">
              <w:rPr>
                <w:b/>
                <w:szCs w:val="24"/>
              </w:rPr>
              <w:t>Abstract:</w:t>
            </w:r>
            <w:proofErr w:type="gramEnd"/>
            <w:r w:rsidRPr="00542C37">
              <w:rPr>
                <w:bCs/>
                <w:szCs w:val="24"/>
              </w:rPr>
              <w:t xml:space="preserve">  WRC-23 Agenda Item (AI) 1.</w:t>
            </w:r>
            <w:r>
              <w:rPr>
                <w:bCs/>
                <w:szCs w:val="24"/>
              </w:rPr>
              <w:t>4</w:t>
            </w:r>
            <w:r w:rsidRPr="00542C37">
              <w:rPr>
                <w:bCs/>
                <w:szCs w:val="24"/>
              </w:rPr>
              <w:t xml:space="preserve"> </w:t>
            </w:r>
            <w:proofErr w:type="spellStart"/>
            <w:r w:rsidRPr="00542C37">
              <w:rPr>
                <w:szCs w:val="24"/>
              </w:rPr>
              <w:t>is</w:t>
            </w:r>
            <w:proofErr w:type="spellEnd"/>
            <w:r w:rsidRPr="00542C37">
              <w:rPr>
                <w:szCs w:val="24"/>
              </w:rPr>
              <w:t xml:space="preserve"> </w:t>
            </w:r>
            <w:proofErr w:type="spellStart"/>
            <w:r w:rsidRPr="00542C37">
              <w:rPr>
                <w:szCs w:val="24"/>
              </w:rPr>
              <w:t>considering</w:t>
            </w:r>
            <w:proofErr w:type="spellEnd"/>
            <w:r w:rsidRPr="00542C37">
              <w:rPr>
                <w:szCs w:val="24"/>
              </w:rPr>
              <w:t xml:space="preserve"> </w:t>
            </w:r>
            <w:r>
              <w:rPr>
                <w:szCs w:val="24"/>
              </w:rPr>
              <w:t>the addition of</w:t>
            </w:r>
            <w:r w:rsidRPr="00542C37">
              <w:rPr>
                <w:szCs w:val="24"/>
              </w:rPr>
              <w:t xml:space="preserve"> </w:t>
            </w:r>
            <w:r>
              <w:rPr>
                <w:szCs w:val="24"/>
              </w:rPr>
              <w:t xml:space="preserve">a High Altitude Platform Stations as IMT Base Stations (HIBS) </w:t>
            </w:r>
            <w:r w:rsidRPr="00542C37">
              <w:rPr>
                <w:szCs w:val="24"/>
              </w:rPr>
              <w:t xml:space="preserve">identification in the </w:t>
            </w:r>
            <w:r>
              <w:rPr>
                <w:szCs w:val="24"/>
              </w:rPr>
              <w:t>2 500-2 690</w:t>
            </w:r>
            <w:r w:rsidRPr="00542C37">
              <w:rPr>
                <w:szCs w:val="24"/>
              </w:rPr>
              <w:t xml:space="preserve"> </w:t>
            </w:r>
            <w:r>
              <w:rPr>
                <w:szCs w:val="24"/>
              </w:rPr>
              <w:t>M</w:t>
            </w:r>
            <w:r w:rsidRPr="00542C37">
              <w:rPr>
                <w:szCs w:val="24"/>
              </w:rPr>
              <w:t xml:space="preserve">Hz </w:t>
            </w:r>
            <w:proofErr w:type="spellStart"/>
            <w:r w:rsidRPr="00542C37">
              <w:rPr>
                <w:szCs w:val="24"/>
              </w:rPr>
              <w:t>frequency</w:t>
            </w:r>
            <w:proofErr w:type="spellEnd"/>
            <w:r w:rsidRPr="00542C37">
              <w:rPr>
                <w:szCs w:val="24"/>
              </w:rPr>
              <w:t xml:space="preserve"> band.</w:t>
            </w:r>
            <w:r>
              <w:rPr>
                <w:szCs w:val="24"/>
              </w:rPr>
              <w:t xml:space="preserve"> </w:t>
            </w:r>
            <w:proofErr w:type="spellStart"/>
            <w:r>
              <w:rPr>
                <w:szCs w:val="24"/>
              </w:rPr>
              <w:t>Since</w:t>
            </w:r>
            <w:proofErr w:type="spellEnd"/>
            <w:r>
              <w:rPr>
                <w:szCs w:val="24"/>
              </w:rPr>
              <w:t xml:space="preserve"> Recommendation ITU-R M.1464-2</w:t>
            </w:r>
            <w:r w:rsidRPr="00542C37">
              <w:rPr>
                <w:szCs w:val="24"/>
              </w:rPr>
              <w:t xml:space="preserve"> </w:t>
            </w:r>
            <w:proofErr w:type="spellStart"/>
            <w:r w:rsidRPr="00542C37">
              <w:rPr>
                <w:szCs w:val="24"/>
              </w:rPr>
              <w:t>was</w:t>
            </w:r>
            <w:proofErr w:type="spellEnd"/>
            <w:r w:rsidRPr="00542C37">
              <w:rPr>
                <w:szCs w:val="24"/>
              </w:rPr>
              <w:t xml:space="preserve"> </w:t>
            </w:r>
            <w:r>
              <w:rPr>
                <w:szCs w:val="24"/>
              </w:rPr>
              <w:t xml:space="preserve">last </w:t>
            </w:r>
            <w:proofErr w:type="spellStart"/>
            <w:r w:rsidRPr="00542C37">
              <w:rPr>
                <w:szCs w:val="24"/>
              </w:rPr>
              <w:t>updated</w:t>
            </w:r>
            <w:proofErr w:type="spellEnd"/>
            <w:r w:rsidRPr="00542C37">
              <w:rPr>
                <w:szCs w:val="24"/>
              </w:rPr>
              <w:t xml:space="preserve"> </w:t>
            </w:r>
            <w:proofErr w:type="spellStart"/>
            <w:r w:rsidRPr="00542C37">
              <w:rPr>
                <w:szCs w:val="24"/>
              </w:rPr>
              <w:t>in</w:t>
            </w:r>
            <w:proofErr w:type="spellEnd"/>
            <w:r w:rsidRPr="00542C37">
              <w:rPr>
                <w:szCs w:val="24"/>
              </w:rPr>
              <w:t xml:space="preserve"> 201</w:t>
            </w:r>
            <w:r>
              <w:rPr>
                <w:szCs w:val="24"/>
              </w:rPr>
              <w:t>5, the i</w:t>
            </w:r>
            <w:r w:rsidRPr="00542C37">
              <w:rPr>
                <w:szCs w:val="24"/>
              </w:rPr>
              <w:t xml:space="preserve">nformation </w:t>
            </w:r>
            <w:proofErr w:type="spellStart"/>
            <w:r w:rsidRPr="00542C37">
              <w:rPr>
                <w:szCs w:val="24"/>
              </w:rPr>
              <w:t>contained</w:t>
            </w:r>
            <w:proofErr w:type="spellEnd"/>
            <w:r w:rsidRPr="00542C37">
              <w:rPr>
                <w:szCs w:val="24"/>
              </w:rPr>
              <w:t xml:space="preserve"> in</w:t>
            </w:r>
            <w:r>
              <w:t xml:space="preserve"> </w:t>
            </w:r>
            <w:proofErr w:type="spellStart"/>
            <w:r>
              <w:rPr>
                <w:szCs w:val="24"/>
              </w:rPr>
              <w:t>it</w:t>
            </w:r>
            <w:proofErr w:type="spellEnd"/>
            <w:r w:rsidRPr="00097830">
              <w:rPr>
                <w:szCs w:val="24"/>
              </w:rPr>
              <w:t xml:space="preserve"> </w:t>
            </w:r>
            <w:proofErr w:type="spellStart"/>
            <w:r w:rsidRPr="00542C37">
              <w:rPr>
                <w:szCs w:val="24"/>
              </w:rPr>
              <w:t>requires</w:t>
            </w:r>
            <w:proofErr w:type="spellEnd"/>
            <w:r w:rsidRPr="00542C37">
              <w:rPr>
                <w:szCs w:val="24"/>
              </w:rPr>
              <w:t xml:space="preserve"> updates to </w:t>
            </w:r>
            <w:proofErr w:type="spellStart"/>
            <w:r w:rsidRPr="00542C37">
              <w:rPr>
                <w:szCs w:val="24"/>
              </w:rPr>
              <w:t>keep</w:t>
            </w:r>
            <w:proofErr w:type="spellEnd"/>
            <w:r w:rsidRPr="00542C37">
              <w:rPr>
                <w:szCs w:val="24"/>
              </w:rPr>
              <w:t xml:space="preserve"> pace with the </w:t>
            </w:r>
            <w:proofErr w:type="spellStart"/>
            <w:r w:rsidRPr="00542C37">
              <w:rPr>
                <w:szCs w:val="24"/>
              </w:rPr>
              <w:t>evolution</w:t>
            </w:r>
            <w:proofErr w:type="spellEnd"/>
            <w:r w:rsidRPr="00542C37">
              <w:rPr>
                <w:szCs w:val="24"/>
              </w:rPr>
              <w:t xml:space="preserve"> of radar </w:t>
            </w:r>
            <w:proofErr w:type="spellStart"/>
            <w:r w:rsidRPr="00542C37">
              <w:rPr>
                <w:szCs w:val="24"/>
              </w:rPr>
              <w:t>technology</w:t>
            </w:r>
            <w:proofErr w:type="spellEnd"/>
            <w:r w:rsidRPr="00542C37">
              <w:rPr>
                <w:szCs w:val="24"/>
              </w:rPr>
              <w:t xml:space="preserve"> and usage.</w:t>
            </w:r>
            <w:r>
              <w:rPr>
                <w:szCs w:val="24"/>
              </w:rPr>
              <w:t xml:space="preserve"> This contribution </w:t>
            </w:r>
            <w:r w:rsidRPr="00542C37">
              <w:rPr>
                <w:szCs w:val="24"/>
              </w:rPr>
              <w:t>proposes</w:t>
            </w:r>
            <w:r>
              <w:rPr>
                <w:szCs w:val="24"/>
              </w:rPr>
              <w:t xml:space="preserve"> </w:t>
            </w:r>
            <w:proofErr w:type="spellStart"/>
            <w:r>
              <w:rPr>
                <w:szCs w:val="24"/>
              </w:rPr>
              <w:t>revisions</w:t>
            </w:r>
            <w:proofErr w:type="spellEnd"/>
            <w:r>
              <w:rPr>
                <w:szCs w:val="24"/>
              </w:rPr>
              <w:t xml:space="preserve"> to </w:t>
            </w:r>
            <w:r w:rsidRPr="00542C37">
              <w:rPr>
                <w:szCs w:val="24"/>
              </w:rPr>
              <w:t>Recommendation ITU-R M.146</w:t>
            </w:r>
            <w:r>
              <w:rPr>
                <w:szCs w:val="24"/>
              </w:rPr>
              <w:t>4</w:t>
            </w:r>
            <w:r w:rsidRPr="00542C37">
              <w:rPr>
                <w:szCs w:val="24"/>
              </w:rPr>
              <w:t>-</w:t>
            </w:r>
            <w:r>
              <w:rPr>
                <w:szCs w:val="24"/>
              </w:rPr>
              <w:t>2,</w:t>
            </w:r>
            <w:r w:rsidRPr="009D26A8">
              <w:rPr>
                <w:szCs w:val="24"/>
              </w:rPr>
              <w:t xml:space="preserve"> </w:t>
            </w:r>
            <w:proofErr w:type="spellStart"/>
            <w:r>
              <w:rPr>
                <w:szCs w:val="24"/>
              </w:rPr>
              <w:t>providing</w:t>
            </w:r>
            <w:proofErr w:type="spellEnd"/>
            <w:r>
              <w:rPr>
                <w:szCs w:val="24"/>
              </w:rPr>
              <w:t xml:space="preserve"> the necessary updates to </w:t>
            </w:r>
            <w:proofErr w:type="spellStart"/>
            <w:r>
              <w:rPr>
                <w:szCs w:val="24"/>
              </w:rPr>
              <w:t>aeronautical</w:t>
            </w:r>
            <w:proofErr w:type="spellEnd"/>
            <w:r>
              <w:rPr>
                <w:szCs w:val="24"/>
              </w:rPr>
              <w:t xml:space="preserve"> radionavigation radars operating in the 2 700-2 900 MHz band, to </w:t>
            </w:r>
            <w:proofErr w:type="spellStart"/>
            <w:r w:rsidRPr="009D26A8">
              <w:rPr>
                <w:szCs w:val="24"/>
              </w:rPr>
              <w:t>be</w:t>
            </w:r>
            <w:proofErr w:type="spellEnd"/>
            <w:r w:rsidRPr="009D26A8">
              <w:rPr>
                <w:szCs w:val="24"/>
              </w:rPr>
              <w:t xml:space="preserve"> </w:t>
            </w:r>
            <w:proofErr w:type="spellStart"/>
            <w:r>
              <w:rPr>
                <w:szCs w:val="24"/>
              </w:rPr>
              <w:t>used</w:t>
            </w:r>
            <w:proofErr w:type="spellEnd"/>
            <w:r w:rsidRPr="009D26A8">
              <w:rPr>
                <w:szCs w:val="24"/>
              </w:rPr>
              <w:t xml:space="preserve"> in compatibility and sharing studies for </w:t>
            </w:r>
            <w:r>
              <w:rPr>
                <w:szCs w:val="24"/>
              </w:rPr>
              <w:t xml:space="preserve">WRC-23 </w:t>
            </w:r>
            <w:r w:rsidRPr="009D26A8">
              <w:rPr>
                <w:szCs w:val="24"/>
              </w:rPr>
              <w:t>AI 1.</w:t>
            </w:r>
            <w:r>
              <w:rPr>
                <w:szCs w:val="24"/>
              </w:rPr>
              <w:t>4.</w:t>
            </w:r>
          </w:p>
        </w:tc>
      </w:tr>
      <w:tr w:rsidR="00F26D50" w:rsidRPr="00542C37" w14:paraId="6127E3EC" w14:textId="77777777" w:rsidTr="00F26D50">
        <w:trPr>
          <w:trHeight w:val="435"/>
        </w:trPr>
        <w:tc>
          <w:tcPr>
            <w:tcW w:w="8818" w:type="dxa"/>
            <w:gridSpan w:val="3"/>
            <w:tcBorders>
              <w:left w:val="double" w:sz="6" w:space="0" w:color="auto"/>
              <w:right w:val="double" w:sz="6" w:space="0" w:color="auto"/>
            </w:tcBorders>
          </w:tcPr>
          <w:p w14:paraId="76562073" w14:textId="77777777" w:rsidR="00F26D50" w:rsidRPr="00542C37" w:rsidRDefault="00F26D50" w:rsidP="00F26D50">
            <w:pPr>
              <w:ind w:right="144"/>
              <w:rPr>
                <w:b/>
                <w:szCs w:val="24"/>
              </w:rPr>
            </w:pPr>
            <w:r w:rsidRPr="00542C37">
              <w:rPr>
                <w:b/>
                <w:szCs w:val="24"/>
                <w:lang w:val="en-US"/>
              </w:rPr>
              <w:t xml:space="preserve">Fact Sheet preparer: </w:t>
            </w:r>
            <w:r w:rsidRPr="00542C37">
              <w:rPr>
                <w:bCs/>
                <w:szCs w:val="24"/>
                <w:lang w:val="en-US"/>
              </w:rPr>
              <w:t>Dominic Nguyen</w:t>
            </w:r>
          </w:p>
        </w:tc>
      </w:tr>
    </w:tbl>
    <w:p w14:paraId="39AE871E" w14:textId="5DE1B98E" w:rsidR="00F26D50" w:rsidRDefault="00F26D50" w:rsidP="002D510D">
      <w:pPr>
        <w:spacing w:before="160"/>
        <w:rPr>
          <w:i/>
          <w:sz w:val="20"/>
          <w:lang w:val="en-US"/>
        </w:rPr>
      </w:pPr>
    </w:p>
    <w:p w14:paraId="37986BEE" w14:textId="77777777" w:rsidR="00F26D50" w:rsidRDefault="00F26D50">
      <w:pPr>
        <w:tabs>
          <w:tab w:val="clear" w:pos="794"/>
          <w:tab w:val="clear" w:pos="1191"/>
          <w:tab w:val="clear" w:pos="1588"/>
          <w:tab w:val="clear" w:pos="1985"/>
        </w:tabs>
        <w:overflowPunct/>
        <w:autoSpaceDE/>
        <w:autoSpaceDN/>
        <w:adjustRightInd/>
        <w:spacing w:before="0"/>
        <w:jc w:val="left"/>
        <w:textAlignment w:val="auto"/>
        <w:rPr>
          <w:i/>
          <w:sz w:val="20"/>
          <w:lang w:val="en-US"/>
        </w:rPr>
      </w:pPr>
      <w:r>
        <w:rPr>
          <w:i/>
          <w:sz w:val="20"/>
          <w:lang w:val="en-US"/>
        </w:rPr>
        <w:br w:type="page"/>
      </w:r>
    </w:p>
    <w:p w14:paraId="4218B3A7" w14:textId="7964C186" w:rsidR="00F26D50" w:rsidRPr="00F26D50" w:rsidRDefault="00F26D50">
      <w:pPr>
        <w:tabs>
          <w:tab w:val="clear" w:pos="794"/>
          <w:tab w:val="clear" w:pos="1191"/>
          <w:tab w:val="clear" w:pos="1588"/>
          <w:tab w:val="clear" w:pos="1985"/>
        </w:tabs>
        <w:overflowPunct/>
        <w:autoSpaceDE/>
        <w:autoSpaceDN/>
        <w:adjustRightInd/>
        <w:spacing w:before="0"/>
        <w:jc w:val="left"/>
        <w:textAlignment w:val="auto"/>
        <w:rPr>
          <w:iCs/>
          <w:sz w:val="20"/>
          <w:lang w:val="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26D50" w:rsidRPr="00D71259" w14:paraId="556FFCD1" w14:textId="77777777" w:rsidTr="00F26D50">
        <w:trPr>
          <w:cantSplit/>
        </w:trPr>
        <w:tc>
          <w:tcPr>
            <w:tcW w:w="6487" w:type="dxa"/>
            <w:vAlign w:val="center"/>
          </w:tcPr>
          <w:p w14:paraId="48B0E6E8" w14:textId="77777777" w:rsidR="00F26D50" w:rsidRPr="00D71259" w:rsidRDefault="00F26D50" w:rsidP="00F26D50">
            <w:pPr>
              <w:shd w:val="solid" w:color="FFFFFF" w:fill="FFFFFF"/>
              <w:spacing w:before="0"/>
              <w:rPr>
                <w:rFonts w:ascii="Verdana" w:hAnsi="Verdana" w:cs="Times New Roman Bold"/>
                <w:b/>
                <w:bCs/>
                <w:sz w:val="26"/>
                <w:szCs w:val="26"/>
              </w:rPr>
            </w:pPr>
            <w:r w:rsidRPr="00D71259">
              <w:rPr>
                <w:rFonts w:ascii="Verdana" w:hAnsi="Verdana" w:cs="Times New Roman Bold"/>
                <w:b/>
                <w:bCs/>
                <w:sz w:val="26"/>
                <w:szCs w:val="26"/>
              </w:rPr>
              <w:t>Radiocommunication Study Groups</w:t>
            </w:r>
          </w:p>
        </w:tc>
        <w:tc>
          <w:tcPr>
            <w:tcW w:w="3402" w:type="dxa"/>
          </w:tcPr>
          <w:p w14:paraId="459738EF" w14:textId="77777777" w:rsidR="00F26D50" w:rsidRPr="00D71259" w:rsidRDefault="00F26D50" w:rsidP="00F26D50">
            <w:pPr>
              <w:shd w:val="solid" w:color="FFFFFF" w:fill="FFFFFF"/>
              <w:spacing w:before="0" w:line="240" w:lineRule="atLeast"/>
            </w:pPr>
            <w:bookmarkStart w:id="0" w:name="ditulogo"/>
            <w:bookmarkEnd w:id="0"/>
            <w:r w:rsidRPr="00D71259">
              <w:rPr>
                <w:noProof/>
                <w:lang w:eastAsia="fr-FR"/>
              </w:rPr>
              <w:drawing>
                <wp:inline distT="0" distB="0" distL="0" distR="0" wp14:anchorId="2366E8AC" wp14:editId="3DF8E28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26D50" w:rsidRPr="00D71259" w14:paraId="2C4FA91B" w14:textId="77777777" w:rsidTr="00F26D50">
        <w:trPr>
          <w:cantSplit/>
        </w:trPr>
        <w:tc>
          <w:tcPr>
            <w:tcW w:w="6487" w:type="dxa"/>
            <w:tcBorders>
              <w:bottom w:val="single" w:sz="12" w:space="0" w:color="auto"/>
            </w:tcBorders>
          </w:tcPr>
          <w:p w14:paraId="4442CF84" w14:textId="77777777" w:rsidR="00F26D50" w:rsidRPr="00D71259" w:rsidRDefault="00F26D50" w:rsidP="00F26D50">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21FE2E1" w14:textId="77777777" w:rsidR="00F26D50" w:rsidRPr="00D71259" w:rsidRDefault="00F26D50" w:rsidP="00F26D50">
            <w:pPr>
              <w:shd w:val="solid" w:color="FFFFFF" w:fill="FFFFFF"/>
              <w:spacing w:before="0" w:after="48" w:line="240" w:lineRule="atLeast"/>
              <w:rPr>
                <w:sz w:val="22"/>
                <w:szCs w:val="22"/>
              </w:rPr>
            </w:pPr>
          </w:p>
        </w:tc>
      </w:tr>
      <w:tr w:rsidR="00F26D50" w:rsidRPr="00D71259" w14:paraId="5FECDECC" w14:textId="77777777" w:rsidTr="00F26D50">
        <w:trPr>
          <w:cantSplit/>
        </w:trPr>
        <w:tc>
          <w:tcPr>
            <w:tcW w:w="6487" w:type="dxa"/>
            <w:tcBorders>
              <w:top w:val="single" w:sz="12" w:space="0" w:color="auto"/>
            </w:tcBorders>
          </w:tcPr>
          <w:p w14:paraId="071742B6" w14:textId="77777777" w:rsidR="00F26D50" w:rsidRPr="00D71259" w:rsidRDefault="00F26D50" w:rsidP="00F26D50">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266E1B0" w14:textId="77777777" w:rsidR="00F26D50" w:rsidRPr="00D71259" w:rsidRDefault="00F26D50" w:rsidP="00F26D50">
            <w:pPr>
              <w:shd w:val="solid" w:color="FFFFFF" w:fill="FFFFFF"/>
              <w:spacing w:before="0" w:after="48" w:line="240" w:lineRule="atLeast"/>
            </w:pPr>
          </w:p>
        </w:tc>
      </w:tr>
      <w:tr w:rsidR="00F26D50" w:rsidRPr="00D71259" w14:paraId="6366A215" w14:textId="77777777" w:rsidTr="00F26D50">
        <w:trPr>
          <w:cantSplit/>
        </w:trPr>
        <w:tc>
          <w:tcPr>
            <w:tcW w:w="6487" w:type="dxa"/>
            <w:vMerge w:val="restart"/>
          </w:tcPr>
          <w:p w14:paraId="1D2C2B5A" w14:textId="35818CA5" w:rsidR="00F26D50" w:rsidRPr="002D685D" w:rsidRDefault="00F26D50" w:rsidP="00F26D50">
            <w:pPr>
              <w:shd w:val="solid" w:color="FFFFFF" w:fill="FFFFFF"/>
              <w:spacing w:before="0" w:after="240"/>
              <w:ind w:left="1134" w:hanging="1134"/>
              <w:rPr>
                <w:rFonts w:ascii="Verdana" w:hAnsi="Verdana"/>
                <w:sz w:val="16"/>
                <w:szCs w:val="16"/>
              </w:rPr>
            </w:pPr>
            <w:bookmarkStart w:id="1" w:name="recibido"/>
            <w:bookmarkStart w:id="2" w:name="dnum" w:colFirst="1" w:colLast="1"/>
            <w:bookmarkEnd w:id="1"/>
            <w:proofErr w:type="gramStart"/>
            <w:r w:rsidRPr="002D685D">
              <w:rPr>
                <w:rFonts w:ascii="Verdana" w:hAnsi="Verdana"/>
                <w:sz w:val="20"/>
              </w:rPr>
              <w:t>Source:</w:t>
            </w:r>
            <w:proofErr w:type="gramEnd"/>
            <w:r w:rsidRPr="002D685D">
              <w:rPr>
                <w:rFonts w:ascii="Verdana" w:hAnsi="Verdana"/>
                <w:sz w:val="20"/>
              </w:rPr>
              <w:tab/>
            </w:r>
          </w:p>
          <w:p w14:paraId="4287DD1C" w14:textId="766FE556" w:rsidR="00F26D50" w:rsidRPr="002D685D" w:rsidRDefault="00F26D50" w:rsidP="00F26D50">
            <w:pPr>
              <w:shd w:val="solid" w:color="FFFFFF" w:fill="FFFFFF"/>
              <w:spacing w:before="0" w:after="240"/>
              <w:ind w:left="1134" w:hanging="1134"/>
              <w:rPr>
                <w:rFonts w:ascii="Verdana" w:hAnsi="Verdana"/>
                <w:sz w:val="20"/>
              </w:rPr>
            </w:pPr>
            <w:proofErr w:type="spellStart"/>
            <w:proofErr w:type="gramStart"/>
            <w:r w:rsidRPr="002D685D">
              <w:rPr>
                <w:rFonts w:ascii="Verdana" w:hAnsi="Verdana"/>
                <w:sz w:val="20"/>
              </w:rPr>
              <w:t>Subject</w:t>
            </w:r>
            <w:proofErr w:type="spellEnd"/>
            <w:r w:rsidRPr="002D685D">
              <w:rPr>
                <w:rFonts w:ascii="Verdana" w:hAnsi="Verdana"/>
                <w:sz w:val="20"/>
              </w:rPr>
              <w:t>:</w:t>
            </w:r>
            <w:proofErr w:type="gramEnd"/>
            <w:r w:rsidRPr="002D685D">
              <w:rPr>
                <w:rFonts w:ascii="Verdana" w:hAnsi="Verdana"/>
                <w:sz w:val="20"/>
              </w:rPr>
              <w:tab/>
              <w:t>WRC-23 agenda item 1.</w:t>
            </w:r>
            <w:r>
              <w:rPr>
                <w:rFonts w:ascii="Verdana" w:hAnsi="Verdana"/>
                <w:sz w:val="20"/>
              </w:rPr>
              <w:t>4</w:t>
            </w:r>
          </w:p>
        </w:tc>
        <w:tc>
          <w:tcPr>
            <w:tcW w:w="3402" w:type="dxa"/>
          </w:tcPr>
          <w:p w14:paraId="713A4499" w14:textId="77777777" w:rsidR="00F26D50" w:rsidRPr="00D71259" w:rsidRDefault="00F26D50" w:rsidP="00F26D50">
            <w:pPr>
              <w:shd w:val="solid" w:color="FFFFFF" w:fill="FFFFFF"/>
              <w:spacing w:before="0" w:line="240" w:lineRule="atLeast"/>
              <w:rPr>
                <w:rFonts w:ascii="Verdana" w:hAnsi="Verdana"/>
                <w:sz w:val="20"/>
                <w:lang w:eastAsia="zh-CN"/>
              </w:rPr>
            </w:pPr>
            <w:r w:rsidRPr="00D71259">
              <w:rPr>
                <w:rFonts w:ascii="Verdana" w:hAnsi="Verdana"/>
                <w:b/>
                <w:sz w:val="20"/>
                <w:lang w:eastAsia="zh-CN"/>
              </w:rPr>
              <w:t>Document 5B/</w:t>
            </w:r>
          </w:p>
        </w:tc>
      </w:tr>
      <w:tr w:rsidR="00F26D50" w:rsidRPr="00D71259" w14:paraId="35B61761" w14:textId="77777777" w:rsidTr="00F26D50">
        <w:trPr>
          <w:cantSplit/>
        </w:trPr>
        <w:tc>
          <w:tcPr>
            <w:tcW w:w="6487" w:type="dxa"/>
            <w:vMerge/>
          </w:tcPr>
          <w:p w14:paraId="7364ED3F" w14:textId="77777777" w:rsidR="00F26D50" w:rsidRPr="00D71259" w:rsidRDefault="00F26D50" w:rsidP="00F26D50">
            <w:pPr>
              <w:spacing w:before="60"/>
              <w:jc w:val="center"/>
              <w:rPr>
                <w:b/>
                <w:smallCaps/>
                <w:sz w:val="32"/>
                <w:lang w:eastAsia="zh-CN"/>
              </w:rPr>
            </w:pPr>
            <w:bookmarkStart w:id="3" w:name="ddate" w:colFirst="1" w:colLast="1"/>
            <w:bookmarkEnd w:id="2"/>
          </w:p>
        </w:tc>
        <w:tc>
          <w:tcPr>
            <w:tcW w:w="3402" w:type="dxa"/>
          </w:tcPr>
          <w:p w14:paraId="01EE8021" w14:textId="77777777" w:rsidR="00F26D50" w:rsidRPr="00D71259" w:rsidRDefault="00F26D50" w:rsidP="00F26D50">
            <w:pPr>
              <w:shd w:val="solid" w:color="FFFFFF" w:fill="FFFFFF"/>
              <w:spacing w:before="0" w:line="240" w:lineRule="atLeast"/>
              <w:rPr>
                <w:rFonts w:ascii="Verdana" w:hAnsi="Verdana"/>
                <w:sz w:val="20"/>
                <w:lang w:eastAsia="zh-CN"/>
              </w:rPr>
            </w:pPr>
            <w:r>
              <w:rPr>
                <w:rFonts w:ascii="Verdana" w:hAnsi="Verdana"/>
                <w:b/>
                <w:sz w:val="20"/>
                <w:lang w:eastAsia="zh-CN"/>
              </w:rPr>
              <w:t>XX May</w:t>
            </w:r>
            <w:r w:rsidRPr="00D71259">
              <w:rPr>
                <w:rFonts w:ascii="Verdana" w:hAnsi="Verdana"/>
                <w:b/>
                <w:sz w:val="20"/>
                <w:lang w:eastAsia="zh-CN"/>
              </w:rPr>
              <w:t xml:space="preserve"> 202</w:t>
            </w:r>
            <w:r>
              <w:rPr>
                <w:rFonts w:ascii="Verdana" w:hAnsi="Verdana"/>
                <w:b/>
                <w:sz w:val="20"/>
                <w:lang w:eastAsia="zh-CN"/>
              </w:rPr>
              <w:t>1</w:t>
            </w:r>
          </w:p>
        </w:tc>
      </w:tr>
      <w:tr w:rsidR="00F26D50" w:rsidRPr="00D71259" w14:paraId="3C7D811A" w14:textId="77777777" w:rsidTr="00F26D50">
        <w:trPr>
          <w:cantSplit/>
        </w:trPr>
        <w:tc>
          <w:tcPr>
            <w:tcW w:w="6487" w:type="dxa"/>
            <w:vMerge/>
          </w:tcPr>
          <w:p w14:paraId="25ABB038" w14:textId="77777777" w:rsidR="00F26D50" w:rsidRPr="00D71259" w:rsidRDefault="00F26D50" w:rsidP="00F26D50">
            <w:pPr>
              <w:spacing w:before="60"/>
              <w:jc w:val="center"/>
              <w:rPr>
                <w:b/>
                <w:smallCaps/>
                <w:sz w:val="32"/>
                <w:lang w:eastAsia="zh-CN"/>
              </w:rPr>
            </w:pPr>
            <w:bookmarkStart w:id="4" w:name="dorlang" w:colFirst="1" w:colLast="1"/>
            <w:bookmarkEnd w:id="3"/>
          </w:p>
        </w:tc>
        <w:tc>
          <w:tcPr>
            <w:tcW w:w="3402" w:type="dxa"/>
          </w:tcPr>
          <w:p w14:paraId="469425DE" w14:textId="77777777" w:rsidR="00F26D50" w:rsidRPr="00D71259" w:rsidRDefault="00F26D50" w:rsidP="00F26D50">
            <w:pPr>
              <w:shd w:val="solid" w:color="FFFFFF" w:fill="FFFFFF"/>
              <w:spacing w:before="0" w:line="240" w:lineRule="atLeast"/>
              <w:rPr>
                <w:rFonts w:ascii="Verdana" w:eastAsia="SimSun" w:hAnsi="Verdana"/>
                <w:sz w:val="20"/>
                <w:lang w:eastAsia="zh-CN"/>
              </w:rPr>
            </w:pPr>
            <w:r w:rsidRPr="00D71259">
              <w:rPr>
                <w:rFonts w:ascii="Verdana" w:eastAsia="SimSun" w:hAnsi="Verdana"/>
                <w:b/>
                <w:sz w:val="20"/>
                <w:lang w:eastAsia="zh-CN"/>
              </w:rPr>
              <w:t xml:space="preserve">English </w:t>
            </w:r>
            <w:proofErr w:type="spellStart"/>
            <w:r w:rsidRPr="00D71259">
              <w:rPr>
                <w:rFonts w:ascii="Verdana" w:eastAsia="SimSun" w:hAnsi="Verdana"/>
                <w:b/>
                <w:sz w:val="20"/>
                <w:lang w:eastAsia="zh-CN"/>
              </w:rPr>
              <w:t>only</w:t>
            </w:r>
            <w:proofErr w:type="spellEnd"/>
          </w:p>
        </w:tc>
      </w:tr>
      <w:bookmarkEnd w:id="4"/>
      <w:tr w:rsidR="00F26D50" w:rsidRPr="00D71259" w14:paraId="51CD1403" w14:textId="77777777" w:rsidTr="00F26D50">
        <w:trPr>
          <w:cantSplit/>
        </w:trPr>
        <w:tc>
          <w:tcPr>
            <w:tcW w:w="9889" w:type="dxa"/>
            <w:gridSpan w:val="2"/>
          </w:tcPr>
          <w:p w14:paraId="35CE98EA" w14:textId="77777777" w:rsidR="00F26D50" w:rsidRPr="00D71259" w:rsidRDefault="00F26D50" w:rsidP="00F26D50">
            <w:pPr>
              <w:pStyle w:val="Source"/>
              <w:spacing w:before="600"/>
              <w:rPr>
                <w:lang w:eastAsia="zh-CN"/>
              </w:rPr>
            </w:pPr>
            <w:r>
              <w:rPr>
                <w:lang w:eastAsia="zh-CN"/>
              </w:rPr>
              <w:t>United States of America</w:t>
            </w:r>
          </w:p>
        </w:tc>
      </w:tr>
      <w:tr w:rsidR="00F26D50" w:rsidRPr="00D71259" w14:paraId="0A3D69B2" w14:textId="77777777" w:rsidTr="00F26D50">
        <w:trPr>
          <w:cantSplit/>
        </w:trPr>
        <w:tc>
          <w:tcPr>
            <w:tcW w:w="9889" w:type="dxa"/>
            <w:gridSpan w:val="2"/>
          </w:tcPr>
          <w:p w14:paraId="43858A1C" w14:textId="2492371D" w:rsidR="00F26D50" w:rsidRDefault="00F26D50" w:rsidP="00F26D50">
            <w:pPr>
              <w:pStyle w:val="Title1"/>
              <w:rPr>
                <w:lang w:eastAsia="zh-CN"/>
              </w:rPr>
            </w:pPr>
            <w:r w:rsidRPr="00D71259">
              <w:rPr>
                <w:lang w:eastAsia="zh-CN"/>
              </w:rPr>
              <w:t>Working</w:t>
            </w:r>
            <w:r>
              <w:rPr>
                <w:lang w:eastAsia="zh-CN"/>
              </w:rPr>
              <w:t xml:space="preserve"> Document towards a preliminary</w:t>
            </w:r>
            <w:r>
              <w:t xml:space="preserve"> </w:t>
            </w:r>
            <w:r w:rsidRPr="00F26D50">
              <w:rPr>
                <w:lang w:eastAsia="zh-CN"/>
              </w:rPr>
              <w:t>DRAFT REVISION OF RECOMMENDATION ITU-R M.146</w:t>
            </w:r>
            <w:r>
              <w:rPr>
                <w:lang w:eastAsia="zh-CN"/>
              </w:rPr>
              <w:t>4</w:t>
            </w:r>
            <w:r w:rsidRPr="00F26D50">
              <w:rPr>
                <w:lang w:eastAsia="zh-CN"/>
              </w:rPr>
              <w:t>-3</w:t>
            </w:r>
          </w:p>
          <w:p w14:paraId="751037E6" w14:textId="6223F147" w:rsidR="00F26D50" w:rsidRDefault="00F26D50" w:rsidP="00F26D50">
            <w:pPr>
              <w:pStyle w:val="Title1"/>
              <w:rPr>
                <w:lang w:eastAsia="zh-CN"/>
              </w:rPr>
            </w:pPr>
          </w:p>
        </w:tc>
      </w:tr>
    </w:tbl>
    <w:p w14:paraId="710C7DF2" w14:textId="77777777" w:rsidR="00F26D50" w:rsidRPr="00CB095D" w:rsidRDefault="00F26D50" w:rsidP="00F26D50">
      <w:pPr>
        <w:keepNext/>
        <w:keepLines/>
        <w:spacing w:after="120"/>
        <w:outlineLvl w:val="0"/>
        <w:rPr>
          <w:b/>
          <w:sz w:val="28"/>
        </w:rPr>
      </w:pPr>
      <w:r w:rsidRPr="00CB095D">
        <w:rPr>
          <w:b/>
          <w:sz w:val="28"/>
        </w:rPr>
        <w:t>1</w:t>
      </w:r>
      <w:r w:rsidRPr="00CB095D">
        <w:rPr>
          <w:b/>
          <w:sz w:val="28"/>
        </w:rPr>
        <w:tab/>
        <w:t>Introduction</w:t>
      </w:r>
    </w:p>
    <w:p w14:paraId="0748942B" w14:textId="77777777" w:rsidR="00F26D50" w:rsidRDefault="00F26D50" w:rsidP="00F26D50"/>
    <w:p w14:paraId="4EDE7BD6" w14:textId="232E989A" w:rsidR="00F26D50" w:rsidRPr="00D70FEF" w:rsidRDefault="00F26D50" w:rsidP="00F26D50">
      <w:pPr>
        <w:shd w:val="clear" w:color="auto" w:fill="FFFFFF"/>
        <w:overflowPunct/>
        <w:autoSpaceDE/>
        <w:autoSpaceDN/>
        <w:adjustRightInd/>
        <w:spacing w:before="0"/>
        <w:textAlignment w:val="auto"/>
        <w:rPr>
          <w:szCs w:val="24"/>
          <w:lang w:val="pt-BR"/>
        </w:rPr>
      </w:pPr>
      <w:r>
        <w:rPr>
          <w:szCs w:val="24"/>
        </w:rPr>
        <w:t xml:space="preserve">The United States of America </w:t>
      </w:r>
      <w:proofErr w:type="spellStart"/>
      <w:r>
        <w:rPr>
          <w:szCs w:val="24"/>
        </w:rPr>
        <w:t>would</w:t>
      </w:r>
      <w:proofErr w:type="spellEnd"/>
      <w:r>
        <w:rPr>
          <w:szCs w:val="24"/>
        </w:rPr>
        <w:t xml:space="preserve"> like to propose </w:t>
      </w:r>
      <w:proofErr w:type="spellStart"/>
      <w:r>
        <w:rPr>
          <w:szCs w:val="24"/>
        </w:rPr>
        <w:t>a</w:t>
      </w:r>
      <w:proofErr w:type="spellEnd"/>
      <w:r>
        <w:rPr>
          <w:szCs w:val="24"/>
        </w:rPr>
        <w:t xml:space="preserve"> </w:t>
      </w:r>
      <w:proofErr w:type="spellStart"/>
      <w:r>
        <w:rPr>
          <w:szCs w:val="24"/>
        </w:rPr>
        <w:t>Working</w:t>
      </w:r>
      <w:proofErr w:type="spellEnd"/>
      <w:r>
        <w:rPr>
          <w:szCs w:val="24"/>
        </w:rPr>
        <w:t xml:space="preserve"> Document </w:t>
      </w:r>
      <w:proofErr w:type="spellStart"/>
      <w:r>
        <w:rPr>
          <w:szCs w:val="24"/>
        </w:rPr>
        <w:t>towards</w:t>
      </w:r>
      <w:proofErr w:type="spellEnd"/>
      <w:r>
        <w:rPr>
          <w:szCs w:val="24"/>
        </w:rPr>
        <w:t xml:space="preserve"> a Preliminary</w:t>
      </w:r>
      <w:r>
        <w:rPr>
          <w:bCs/>
          <w:szCs w:val="24"/>
        </w:rPr>
        <w:t xml:space="preserve"> Draft </w:t>
      </w:r>
      <w:proofErr w:type="spellStart"/>
      <w:r>
        <w:rPr>
          <w:bCs/>
          <w:szCs w:val="24"/>
        </w:rPr>
        <w:t>Revision</w:t>
      </w:r>
      <w:proofErr w:type="spellEnd"/>
      <w:r>
        <w:rPr>
          <w:bCs/>
          <w:szCs w:val="24"/>
        </w:rPr>
        <w:t xml:space="preserve"> (DR) of ITU-R Recommendation M.</w:t>
      </w:r>
      <w:r>
        <w:rPr>
          <w:szCs w:val="24"/>
          <w:lang w:val="pt-BR"/>
        </w:rPr>
        <w:t xml:space="preserve">1464-3 </w:t>
      </w:r>
      <w:r>
        <w:rPr>
          <w:bCs/>
          <w:szCs w:val="24"/>
        </w:rPr>
        <w:t>“</w:t>
      </w:r>
      <w:r w:rsidRPr="00F26D50">
        <w:t xml:space="preserve"> </w:t>
      </w:r>
      <w:r w:rsidRPr="00F26D50">
        <w:rPr>
          <w:szCs w:val="24"/>
          <w:lang w:val="pt-BR"/>
        </w:rPr>
        <w:t>Characteristics of non-meteorological radiolocation radars, and characteristics and protection criteria for sharing studies for aeronautical radionavigation and radars in the radiodetermination service operating in the frequency band 2 700-2 900 MHz</w:t>
      </w:r>
      <w:r>
        <w:rPr>
          <w:szCs w:val="24"/>
          <w:lang w:val="pt-BR"/>
        </w:rPr>
        <w:t xml:space="preserve">” </w:t>
      </w:r>
      <w:r>
        <w:rPr>
          <w:szCs w:val="24"/>
        </w:rPr>
        <w:t xml:space="preserve">to update the use of the band with the </w:t>
      </w:r>
      <w:proofErr w:type="spellStart"/>
      <w:r>
        <w:rPr>
          <w:szCs w:val="24"/>
        </w:rPr>
        <w:t>latest</w:t>
      </w:r>
      <w:proofErr w:type="spellEnd"/>
      <w:r>
        <w:rPr>
          <w:szCs w:val="24"/>
        </w:rPr>
        <w:t xml:space="preserve"> </w:t>
      </w:r>
      <w:r>
        <w:rPr>
          <w:szCs w:val="24"/>
          <w:lang w:val="en-US"/>
        </w:rPr>
        <w:t>radar technical characteristics</w:t>
      </w:r>
      <w:r>
        <w:rPr>
          <w:szCs w:val="24"/>
        </w:rPr>
        <w:t>.</w:t>
      </w:r>
    </w:p>
    <w:p w14:paraId="0383A195" w14:textId="77777777" w:rsidR="00F26D50" w:rsidRPr="003E1311" w:rsidRDefault="00F26D50" w:rsidP="00F26D50">
      <w:pPr>
        <w:rPr>
          <w:szCs w:val="24"/>
          <w:lang w:eastAsia="zh-CN"/>
        </w:rPr>
      </w:pPr>
      <w:r>
        <w:rPr>
          <w:szCs w:val="24"/>
          <w:lang w:eastAsia="zh-CN"/>
        </w:rPr>
        <w:t xml:space="preserve">The United States changes are </w:t>
      </w:r>
      <w:proofErr w:type="spellStart"/>
      <w:r>
        <w:rPr>
          <w:szCs w:val="24"/>
          <w:lang w:eastAsia="zh-CN"/>
        </w:rPr>
        <w:t>highlighted</w:t>
      </w:r>
      <w:proofErr w:type="spellEnd"/>
      <w:r>
        <w:rPr>
          <w:szCs w:val="24"/>
          <w:lang w:eastAsia="zh-CN"/>
        </w:rPr>
        <w:t xml:space="preserve"> in </w:t>
      </w:r>
      <w:proofErr w:type="spellStart"/>
      <w:r w:rsidRPr="00154282">
        <w:rPr>
          <w:szCs w:val="24"/>
          <w:highlight w:val="yellow"/>
          <w:lang w:eastAsia="zh-CN"/>
        </w:rPr>
        <w:t>yellow</w:t>
      </w:r>
      <w:proofErr w:type="spellEnd"/>
      <w:r w:rsidRPr="00154282">
        <w:rPr>
          <w:szCs w:val="24"/>
          <w:highlight w:val="yellow"/>
          <w:lang w:eastAsia="zh-CN"/>
        </w:rPr>
        <w:t>.</w:t>
      </w:r>
    </w:p>
    <w:p w14:paraId="6BDA8D72" w14:textId="77777777" w:rsidR="00F26D50" w:rsidRPr="00CB095D" w:rsidRDefault="00F26D50" w:rsidP="00F26D50">
      <w:pPr>
        <w:rPr>
          <w:szCs w:val="24"/>
          <w:lang w:eastAsia="zh-CN"/>
        </w:rPr>
      </w:pPr>
    </w:p>
    <w:p w14:paraId="3A7130B8" w14:textId="77777777" w:rsidR="00F26D50" w:rsidRDefault="00F26D50" w:rsidP="00F26D50">
      <w:pPr>
        <w:rPr>
          <w:szCs w:val="24"/>
          <w:lang w:eastAsia="zh-CN"/>
        </w:rPr>
      </w:pPr>
      <w:proofErr w:type="spellStart"/>
      <w:r>
        <w:rPr>
          <w:szCs w:val="24"/>
          <w:lang w:eastAsia="zh-CN"/>
        </w:rPr>
        <w:t>Attachment</w:t>
      </w:r>
      <w:proofErr w:type="spellEnd"/>
      <w:r>
        <w:rPr>
          <w:szCs w:val="24"/>
          <w:lang w:eastAsia="zh-CN"/>
        </w:rPr>
        <w:t xml:space="preserve"> </w:t>
      </w:r>
      <w:proofErr w:type="spellStart"/>
      <w:r>
        <w:rPr>
          <w:szCs w:val="24"/>
          <w:lang w:eastAsia="zh-CN"/>
        </w:rPr>
        <w:t>revisions</w:t>
      </w:r>
      <w:proofErr w:type="spellEnd"/>
      <w:r>
        <w:rPr>
          <w:szCs w:val="24"/>
          <w:lang w:eastAsia="zh-CN"/>
        </w:rPr>
        <w:t xml:space="preserve"> are </w:t>
      </w:r>
      <w:proofErr w:type="spellStart"/>
      <w:r>
        <w:rPr>
          <w:szCs w:val="24"/>
          <w:lang w:eastAsia="zh-CN"/>
        </w:rPr>
        <w:t>presented</w:t>
      </w:r>
      <w:proofErr w:type="spellEnd"/>
      <w:r>
        <w:rPr>
          <w:szCs w:val="24"/>
          <w:lang w:eastAsia="zh-CN"/>
        </w:rPr>
        <w:t xml:space="preserve"> for </w:t>
      </w:r>
      <w:proofErr w:type="spellStart"/>
      <w:r>
        <w:rPr>
          <w:szCs w:val="24"/>
          <w:lang w:eastAsia="zh-CN"/>
        </w:rPr>
        <w:t>consideration</w:t>
      </w:r>
      <w:proofErr w:type="spellEnd"/>
      <w:r>
        <w:rPr>
          <w:szCs w:val="24"/>
          <w:lang w:eastAsia="zh-CN"/>
        </w:rPr>
        <w:t>.</w:t>
      </w:r>
    </w:p>
    <w:p w14:paraId="1492C6CF" w14:textId="58BC1259" w:rsidR="00F26D50" w:rsidRPr="00F26D50" w:rsidRDefault="00F26D50">
      <w:pPr>
        <w:tabs>
          <w:tab w:val="clear" w:pos="794"/>
          <w:tab w:val="clear" w:pos="1191"/>
          <w:tab w:val="clear" w:pos="1588"/>
          <w:tab w:val="clear" w:pos="1985"/>
        </w:tabs>
        <w:overflowPunct/>
        <w:autoSpaceDE/>
        <w:autoSpaceDN/>
        <w:adjustRightInd/>
        <w:spacing w:before="0"/>
        <w:jc w:val="left"/>
        <w:textAlignment w:val="auto"/>
        <w:rPr>
          <w:iCs/>
          <w:sz w:val="20"/>
          <w:lang w:val="en-US"/>
        </w:rPr>
      </w:pPr>
    </w:p>
    <w:p w14:paraId="0A466960" w14:textId="4A2CB0A5" w:rsidR="002D510D" w:rsidRDefault="002D510D" w:rsidP="002D510D">
      <w:pPr>
        <w:spacing w:before="160"/>
        <w:rPr>
          <w:i/>
          <w:sz w:val="20"/>
          <w:lang w:val="en-US"/>
        </w:rPr>
        <w:sectPr w:rsidR="002D510D" w:rsidSect="00EE632A">
          <w:headerReference w:type="even" r:id="rId16"/>
          <w:pgSz w:w="11907" w:h="16834" w:code="9"/>
          <w:pgMar w:top="1418" w:right="1134" w:bottom="1134" w:left="1134" w:header="720" w:footer="482" w:gutter="0"/>
          <w:paperSrc w:first="15" w:other="15"/>
          <w:pgNumType w:fmt="lowerRoman" w:start="2"/>
          <w:cols w:space="720"/>
        </w:sectPr>
      </w:pPr>
    </w:p>
    <w:p w14:paraId="77826E13" w14:textId="77777777" w:rsidR="002D510D" w:rsidRPr="00052F66" w:rsidRDefault="002D510D" w:rsidP="002D510D">
      <w:pPr>
        <w:pStyle w:val="RecNo"/>
        <w:spacing w:before="0"/>
        <w:rPr>
          <w:lang w:val="en-US"/>
        </w:rPr>
      </w:pPr>
      <w:bookmarkStart w:id="5" w:name="irecnoe"/>
      <w:bookmarkEnd w:id="5"/>
      <w:r w:rsidRPr="00BF487A">
        <w:rPr>
          <w:lang w:val="en-US"/>
        </w:rPr>
        <w:lastRenderedPageBreak/>
        <w:t xml:space="preserve">RECOMMENDATION  </w:t>
      </w:r>
      <w:r w:rsidRPr="00BF487A">
        <w:rPr>
          <w:rStyle w:val="href"/>
          <w:lang w:val="en-US"/>
        </w:rPr>
        <w:t xml:space="preserve">ITU-R  </w:t>
      </w:r>
      <w:r>
        <w:rPr>
          <w:rStyle w:val="href"/>
          <w:lang w:val="en-US"/>
        </w:rPr>
        <w:t>M</w:t>
      </w:r>
      <w:r w:rsidRPr="00BF487A">
        <w:rPr>
          <w:rStyle w:val="href"/>
          <w:lang w:val="en-US"/>
        </w:rPr>
        <w:t>.</w:t>
      </w:r>
      <w:r w:rsidR="00FA626D">
        <w:rPr>
          <w:rStyle w:val="href"/>
          <w:lang w:val="en-US"/>
        </w:rPr>
        <w:t>1464-2</w:t>
      </w:r>
    </w:p>
    <w:p w14:paraId="61C5C97C" w14:textId="77777777" w:rsidR="00A6617B" w:rsidRDefault="00EE632A" w:rsidP="00EC6C5C">
      <w:pPr>
        <w:pStyle w:val="Rectitle"/>
        <w:rPr>
          <w:lang w:val="en-US"/>
        </w:rPr>
      </w:pPr>
      <w:bookmarkStart w:id="6" w:name="_Hlk65080340"/>
      <w:r w:rsidRPr="00EE632A">
        <w:rPr>
          <w:lang w:val="en-US"/>
        </w:rPr>
        <w:t xml:space="preserve">Characteristics of non-meteorological radiolocation radars, and characteristics and protection criteria for sharing studies for aeronautical </w:t>
      </w:r>
      <w:r>
        <w:rPr>
          <w:lang w:val="en-US"/>
        </w:rPr>
        <w:br/>
      </w:r>
      <w:r w:rsidRPr="00EE632A">
        <w:rPr>
          <w:lang w:val="en-US"/>
        </w:rPr>
        <w:t xml:space="preserve">radionavigation and radars in the radiodetermination </w:t>
      </w:r>
      <w:r>
        <w:rPr>
          <w:lang w:val="en-US"/>
        </w:rPr>
        <w:br/>
      </w:r>
      <w:r w:rsidRPr="00EE632A">
        <w:rPr>
          <w:lang w:val="en-US"/>
        </w:rPr>
        <w:t>service operating in the frequency</w:t>
      </w:r>
      <w:r w:rsidR="00EC6C5C">
        <w:rPr>
          <w:lang w:val="en-US"/>
        </w:rPr>
        <w:t xml:space="preserve"> </w:t>
      </w:r>
      <w:r w:rsidRPr="00EE632A">
        <w:rPr>
          <w:lang w:val="en-US"/>
        </w:rPr>
        <w:t>band 2 700-2 900 MHz</w:t>
      </w:r>
    </w:p>
    <w:bookmarkEnd w:id="6"/>
    <w:p w14:paraId="7BCF7A2D" w14:textId="77777777" w:rsidR="00EE632A" w:rsidRPr="00B73C33" w:rsidRDefault="00EE632A" w:rsidP="00EE632A">
      <w:pPr>
        <w:pStyle w:val="Recref"/>
        <w:rPr>
          <w:lang w:val="en-US"/>
        </w:rPr>
      </w:pPr>
    </w:p>
    <w:p w14:paraId="618F1246" w14:textId="77777777" w:rsidR="00EE632A" w:rsidRDefault="00EE632A" w:rsidP="00F31BC2">
      <w:pPr>
        <w:pStyle w:val="Recdate"/>
        <w:rPr>
          <w:lang w:val="en-US"/>
        </w:rPr>
      </w:pPr>
      <w:r>
        <w:rPr>
          <w:lang w:val="en-US"/>
        </w:rPr>
        <w:t>(2000-2003-201</w:t>
      </w:r>
      <w:r w:rsidR="00F31BC2">
        <w:rPr>
          <w:lang w:val="en-US"/>
        </w:rPr>
        <w:t>5</w:t>
      </w:r>
      <w:r>
        <w:rPr>
          <w:lang w:val="en-US"/>
        </w:rPr>
        <w:t>)</w:t>
      </w:r>
    </w:p>
    <w:p w14:paraId="48BCE012" w14:textId="77777777" w:rsidR="00EE632A" w:rsidRPr="00B73C33" w:rsidRDefault="00EE632A" w:rsidP="00EE632A">
      <w:pPr>
        <w:pStyle w:val="HeadingSum"/>
        <w:rPr>
          <w:lang w:val="en-US"/>
        </w:rPr>
      </w:pPr>
      <w:r w:rsidRPr="00B73C33">
        <w:rPr>
          <w:lang w:val="en-US"/>
        </w:rPr>
        <w:t>Scope</w:t>
      </w:r>
    </w:p>
    <w:p w14:paraId="10ECE7D0" w14:textId="77777777" w:rsidR="00EE632A" w:rsidRPr="00B73C33" w:rsidRDefault="00EE632A" w:rsidP="00EE632A">
      <w:pPr>
        <w:pStyle w:val="Summary"/>
        <w:rPr>
          <w:sz w:val="20"/>
          <w:lang w:val="en-US"/>
        </w:rPr>
      </w:pPr>
      <w:r w:rsidRPr="00B73C33">
        <w:rPr>
          <w:lang w:val="en-US"/>
        </w:rPr>
        <w:t>This Recommendation should be used for performing analyses between systems operating in the radiodetermination service and systems operating in other services. It should not be used for radar to radar analyses.</w:t>
      </w:r>
      <w:r w:rsidRPr="00B73C33">
        <w:rPr>
          <w:sz w:val="20"/>
          <w:lang w:val="en-US"/>
        </w:rPr>
        <w:t xml:space="preserve"> </w:t>
      </w:r>
    </w:p>
    <w:p w14:paraId="6B85BECC" w14:textId="77777777" w:rsidR="00EE632A" w:rsidRPr="00B73C33" w:rsidRDefault="00EE632A" w:rsidP="00EE632A">
      <w:pPr>
        <w:pStyle w:val="Headingb"/>
        <w:rPr>
          <w:lang w:val="en-US"/>
        </w:rPr>
      </w:pPr>
      <w:r w:rsidRPr="00B73C33">
        <w:rPr>
          <w:lang w:val="en-US"/>
        </w:rPr>
        <w:t>Keywords</w:t>
      </w:r>
    </w:p>
    <w:p w14:paraId="04F586B5" w14:textId="77777777" w:rsidR="00EE632A" w:rsidRPr="00DA5C7D" w:rsidRDefault="00EE632A" w:rsidP="00EE632A">
      <w:pPr>
        <w:rPr>
          <w:lang w:val="en-US"/>
        </w:rPr>
      </w:pPr>
      <w:r>
        <w:rPr>
          <w:lang w:val="en-US"/>
        </w:rPr>
        <w:t>Aeronautical, Radionavigation, Protection Criteria, Characteristics</w:t>
      </w:r>
    </w:p>
    <w:p w14:paraId="5A3D8520" w14:textId="77777777" w:rsidR="00EE632A" w:rsidRPr="00B73C33" w:rsidRDefault="00EE632A" w:rsidP="00EE632A">
      <w:pPr>
        <w:pStyle w:val="Headingb"/>
        <w:rPr>
          <w:lang w:val="en-US"/>
        </w:rPr>
      </w:pPr>
      <w:r w:rsidRPr="00B73C33">
        <w:rPr>
          <w:lang w:val="en-US"/>
        </w:rPr>
        <w:t>Abbreviations/Glossary</w:t>
      </w:r>
    </w:p>
    <w:p w14:paraId="0528FF62" w14:textId="77777777" w:rsidR="00EE632A" w:rsidRDefault="00EE632A" w:rsidP="00F31BC2">
      <w:pPr>
        <w:rPr>
          <w:lang w:val="en-US"/>
        </w:rPr>
      </w:pPr>
      <w:r>
        <w:rPr>
          <w:lang w:val="en-US"/>
        </w:rPr>
        <w:t>AESA</w:t>
      </w:r>
      <w:r>
        <w:rPr>
          <w:lang w:val="en-US"/>
        </w:rPr>
        <w:tab/>
      </w:r>
      <w:r>
        <w:rPr>
          <w:lang w:val="en-US"/>
        </w:rPr>
        <w:tab/>
        <w:t>Active electronically scanned array</w:t>
      </w:r>
    </w:p>
    <w:p w14:paraId="10DA1584" w14:textId="77777777" w:rsidR="00EE632A" w:rsidRDefault="00EE632A" w:rsidP="00F31BC2">
      <w:pPr>
        <w:rPr>
          <w:lang w:val="en-US"/>
        </w:rPr>
      </w:pPr>
      <w:r>
        <w:rPr>
          <w:lang w:val="en-US"/>
        </w:rPr>
        <w:t>ATC</w:t>
      </w:r>
      <w:r>
        <w:rPr>
          <w:lang w:val="en-US"/>
        </w:rPr>
        <w:tab/>
      </w:r>
      <w:r>
        <w:rPr>
          <w:lang w:val="en-US"/>
        </w:rPr>
        <w:tab/>
        <w:t>Air traffic control</w:t>
      </w:r>
    </w:p>
    <w:p w14:paraId="1978244D" w14:textId="77777777" w:rsidR="00EE632A" w:rsidRDefault="00EE632A" w:rsidP="00F31BC2">
      <w:pPr>
        <w:rPr>
          <w:lang w:val="en-US"/>
        </w:rPr>
      </w:pPr>
      <w:r>
        <w:rPr>
          <w:lang w:val="en-US"/>
        </w:rPr>
        <w:t>CFAR</w:t>
      </w:r>
      <w:r>
        <w:rPr>
          <w:lang w:val="en-US"/>
        </w:rPr>
        <w:tab/>
      </w:r>
      <w:r>
        <w:rPr>
          <w:lang w:val="en-US"/>
        </w:rPr>
        <w:tab/>
        <w:t>Constant false alarm rate</w:t>
      </w:r>
    </w:p>
    <w:p w14:paraId="31154C0E" w14:textId="77777777" w:rsidR="00EE632A" w:rsidRDefault="00EE632A" w:rsidP="00F31BC2">
      <w:pPr>
        <w:rPr>
          <w:lang w:val="en-US"/>
        </w:rPr>
      </w:pPr>
      <w:r>
        <w:rPr>
          <w:lang w:val="en-US"/>
        </w:rPr>
        <w:t>CPIs</w:t>
      </w:r>
      <w:r>
        <w:rPr>
          <w:lang w:val="en-US"/>
        </w:rPr>
        <w:tab/>
      </w:r>
      <w:r>
        <w:rPr>
          <w:lang w:val="en-US"/>
        </w:rPr>
        <w:tab/>
        <w:t>coherent processing intervals</w:t>
      </w:r>
    </w:p>
    <w:p w14:paraId="191383C3" w14:textId="77777777" w:rsidR="00EE632A" w:rsidRDefault="00EE632A" w:rsidP="00F31BC2">
      <w:pPr>
        <w:rPr>
          <w:lang w:val="en-US"/>
        </w:rPr>
      </w:pPr>
      <w:r>
        <w:rPr>
          <w:lang w:val="en-US"/>
        </w:rPr>
        <w:t>CW</w:t>
      </w:r>
      <w:r>
        <w:rPr>
          <w:lang w:val="en-US"/>
        </w:rPr>
        <w:tab/>
      </w:r>
      <w:r>
        <w:rPr>
          <w:lang w:val="en-US"/>
        </w:rPr>
        <w:tab/>
        <w:t>Carrier wave</w:t>
      </w:r>
    </w:p>
    <w:p w14:paraId="1CB29F0B" w14:textId="77777777" w:rsidR="00EE632A" w:rsidRDefault="00EE632A" w:rsidP="00F31BC2">
      <w:pPr>
        <w:rPr>
          <w:lang w:val="en-US"/>
        </w:rPr>
      </w:pPr>
      <w:r>
        <w:rPr>
          <w:lang w:val="en-US"/>
        </w:rPr>
        <w:t>MLT</w:t>
      </w:r>
      <w:r>
        <w:rPr>
          <w:lang w:val="en-US"/>
        </w:rPr>
        <w:tab/>
      </w:r>
      <w:r>
        <w:rPr>
          <w:lang w:val="en-US"/>
        </w:rPr>
        <w:tab/>
        <w:t>Mean level threshold</w:t>
      </w:r>
    </w:p>
    <w:p w14:paraId="0B8C1C40" w14:textId="77777777" w:rsidR="00EE632A" w:rsidRDefault="00EE632A" w:rsidP="00F31BC2">
      <w:pPr>
        <w:rPr>
          <w:lang w:val="en-US"/>
        </w:rPr>
      </w:pPr>
      <w:r>
        <w:rPr>
          <w:lang w:val="en-US"/>
        </w:rPr>
        <w:t>PESA</w:t>
      </w:r>
      <w:r>
        <w:rPr>
          <w:lang w:val="en-US"/>
        </w:rPr>
        <w:tab/>
      </w:r>
      <w:r>
        <w:rPr>
          <w:lang w:val="en-US"/>
        </w:rPr>
        <w:tab/>
        <w:t>Passive electronically scanned array</w:t>
      </w:r>
    </w:p>
    <w:p w14:paraId="19248005" w14:textId="77777777" w:rsidR="00EE632A" w:rsidRDefault="00EE632A" w:rsidP="00F31BC2">
      <w:pPr>
        <w:rPr>
          <w:lang w:val="en-US"/>
        </w:rPr>
      </w:pPr>
      <w:r>
        <w:rPr>
          <w:lang w:val="en-US"/>
        </w:rPr>
        <w:t>PPS</w:t>
      </w:r>
      <w:r>
        <w:rPr>
          <w:lang w:val="en-US"/>
        </w:rPr>
        <w:tab/>
      </w:r>
      <w:r>
        <w:rPr>
          <w:lang w:val="en-US"/>
        </w:rPr>
        <w:tab/>
        <w:t>Pulses per second</w:t>
      </w:r>
    </w:p>
    <w:p w14:paraId="284FFF35" w14:textId="77777777" w:rsidR="00EE632A" w:rsidRDefault="00EE632A" w:rsidP="00F31BC2">
      <w:pPr>
        <w:rPr>
          <w:lang w:val="en-US"/>
        </w:rPr>
      </w:pPr>
      <w:r>
        <w:rPr>
          <w:lang w:val="en-US"/>
        </w:rPr>
        <w:t>PRF</w:t>
      </w:r>
      <w:r>
        <w:rPr>
          <w:lang w:val="en-US"/>
        </w:rPr>
        <w:tab/>
      </w:r>
      <w:r>
        <w:rPr>
          <w:lang w:val="en-US"/>
        </w:rPr>
        <w:tab/>
        <w:t>Pulse repetition frequency</w:t>
      </w:r>
    </w:p>
    <w:p w14:paraId="1FFE615B" w14:textId="77777777" w:rsidR="00EE632A" w:rsidRDefault="00EE632A" w:rsidP="00F31BC2">
      <w:pPr>
        <w:rPr>
          <w:lang w:val="en-US"/>
        </w:rPr>
      </w:pPr>
      <w:r>
        <w:rPr>
          <w:lang w:val="en-US"/>
        </w:rPr>
        <w:t>QPSK</w:t>
      </w:r>
      <w:r>
        <w:rPr>
          <w:lang w:val="en-US"/>
        </w:rPr>
        <w:tab/>
      </w:r>
      <w:r>
        <w:rPr>
          <w:lang w:val="en-US"/>
        </w:rPr>
        <w:tab/>
        <w:t>Quadrature phase shift keying</w:t>
      </w:r>
    </w:p>
    <w:p w14:paraId="7CE9B65F" w14:textId="77777777" w:rsidR="00EE632A" w:rsidRDefault="00EE632A" w:rsidP="00F31BC2">
      <w:pPr>
        <w:rPr>
          <w:lang w:val="en-US"/>
        </w:rPr>
      </w:pPr>
      <w:r>
        <w:rPr>
          <w:lang w:val="en-US"/>
        </w:rPr>
        <w:t>STC</w:t>
      </w:r>
      <w:r>
        <w:rPr>
          <w:lang w:val="en-US"/>
        </w:rPr>
        <w:tab/>
      </w:r>
      <w:r>
        <w:rPr>
          <w:lang w:val="en-US"/>
        </w:rPr>
        <w:tab/>
        <w:t>Sensitivity time control</w:t>
      </w:r>
    </w:p>
    <w:p w14:paraId="2D06644E" w14:textId="77777777" w:rsidR="00EE632A" w:rsidRDefault="00EE632A" w:rsidP="00F31BC2">
      <w:pPr>
        <w:rPr>
          <w:lang w:val="en-US"/>
        </w:rPr>
      </w:pPr>
      <w:r>
        <w:rPr>
          <w:lang w:val="en-US"/>
        </w:rPr>
        <w:t>TDMA</w:t>
      </w:r>
      <w:r>
        <w:rPr>
          <w:lang w:val="en-US"/>
        </w:rPr>
        <w:tab/>
      </w:r>
      <w:r>
        <w:rPr>
          <w:lang w:val="en-US"/>
        </w:rPr>
        <w:tab/>
        <w:t>Time division multiple access</w:t>
      </w:r>
    </w:p>
    <w:p w14:paraId="6942DFAC" w14:textId="77777777" w:rsidR="00EE632A" w:rsidRDefault="00EE632A" w:rsidP="00F31BC2">
      <w:pPr>
        <w:rPr>
          <w:lang w:val="en-US"/>
        </w:rPr>
      </w:pPr>
      <w:r>
        <w:rPr>
          <w:lang w:val="en-US"/>
        </w:rPr>
        <w:t>TWT</w:t>
      </w:r>
      <w:r>
        <w:rPr>
          <w:lang w:val="en-US"/>
        </w:rPr>
        <w:tab/>
      </w:r>
      <w:r>
        <w:rPr>
          <w:lang w:val="en-US"/>
        </w:rPr>
        <w:tab/>
        <w:t>Travelling wave tube</w:t>
      </w:r>
    </w:p>
    <w:p w14:paraId="458BB36F" w14:textId="77777777" w:rsidR="00EE632A" w:rsidRPr="00EE632A" w:rsidRDefault="00EE632A" w:rsidP="00EE632A">
      <w:pPr>
        <w:pStyle w:val="Normalaftertitle0"/>
      </w:pPr>
      <w:r w:rsidRPr="00EE632A">
        <w:t>The ITU Radiocommunication Assembly,</w:t>
      </w:r>
    </w:p>
    <w:p w14:paraId="1B6F7D06" w14:textId="77777777" w:rsidR="00EE632A" w:rsidRDefault="00EE632A" w:rsidP="00EE632A">
      <w:pPr>
        <w:pStyle w:val="Call"/>
        <w:rPr>
          <w:lang w:val="en-US"/>
        </w:rPr>
      </w:pPr>
      <w:r>
        <w:rPr>
          <w:lang w:val="en-US"/>
        </w:rPr>
        <w:t>considering</w:t>
      </w:r>
    </w:p>
    <w:p w14:paraId="1F1BFE89" w14:textId="77777777" w:rsidR="00EE632A" w:rsidRDefault="00EE632A" w:rsidP="00EE632A">
      <w:pPr>
        <w:rPr>
          <w:lang w:val="en-US"/>
        </w:rPr>
      </w:pPr>
      <w:r w:rsidRPr="00C77236">
        <w:rPr>
          <w:i/>
          <w:iCs/>
          <w:lang w:val="en-US"/>
        </w:rPr>
        <w:t>a)</w:t>
      </w:r>
      <w:r>
        <w:rPr>
          <w:lang w:val="en-US"/>
        </w:rPr>
        <w:tab/>
        <w:t>that antenna, signal propagation, target detection, and large necessary bandwidth characteristics of radar required to achieve their functions are optimum in certain frequency bands;</w:t>
      </w:r>
    </w:p>
    <w:p w14:paraId="10009FD2" w14:textId="77777777" w:rsidR="00EE632A" w:rsidRDefault="00EE632A" w:rsidP="00EE632A">
      <w:pPr>
        <w:rPr>
          <w:lang w:val="en-US"/>
        </w:rPr>
      </w:pPr>
      <w:r w:rsidRPr="00C77236">
        <w:rPr>
          <w:i/>
          <w:iCs/>
          <w:lang w:val="en-US"/>
        </w:rPr>
        <w:t>b)</w:t>
      </w:r>
      <w:r>
        <w:rPr>
          <w:lang w:val="en-US"/>
        </w:rPr>
        <w:tab/>
        <w:t>that the technical characteristics of aeronautical radionavigation and non-meteorological radars are determined by the mission of the system and vary widely even within a frequency band;</w:t>
      </w:r>
    </w:p>
    <w:p w14:paraId="02FFEACC" w14:textId="77777777" w:rsidR="00EE632A" w:rsidRDefault="00EE632A" w:rsidP="00EE632A">
      <w:pPr>
        <w:rPr>
          <w:lang w:val="en-US"/>
        </w:rPr>
      </w:pPr>
      <w:r w:rsidRPr="00C77236">
        <w:rPr>
          <w:i/>
          <w:iCs/>
          <w:lang w:val="en-US"/>
        </w:rPr>
        <w:t>c)</w:t>
      </w:r>
      <w:r>
        <w:rPr>
          <w:lang w:val="en-US"/>
        </w:rPr>
        <w:tab/>
        <w:t>that the radionavigation service is a safety service as specified by No. </w:t>
      </w:r>
      <w:r w:rsidRPr="00C77236">
        <w:rPr>
          <w:b/>
          <w:bCs/>
          <w:lang w:val="en-US"/>
        </w:rPr>
        <w:t xml:space="preserve">4.10 </w:t>
      </w:r>
      <w:r>
        <w:rPr>
          <w:lang w:val="en-US"/>
        </w:rPr>
        <w:t>of the Radio Regulations (RR) and harmful interference to it cannot be accepted;</w:t>
      </w:r>
    </w:p>
    <w:p w14:paraId="2EDF4DBB" w14:textId="77777777" w:rsidR="00EE632A" w:rsidRDefault="00EE632A" w:rsidP="00EE632A">
      <w:pPr>
        <w:rPr>
          <w:lang w:val="en-US"/>
        </w:rPr>
      </w:pPr>
      <w:r w:rsidRPr="00C77236">
        <w:rPr>
          <w:i/>
          <w:iCs/>
          <w:lang w:val="en-US"/>
        </w:rPr>
        <w:lastRenderedPageBreak/>
        <w:t>d)</w:t>
      </w:r>
      <w:r>
        <w:rPr>
          <w:lang w:val="en-US"/>
        </w:rPr>
        <w:tab/>
        <w:t>that considerable radiolocation and radionavigation spectrum allocations (amounting to about 1 GHz) have been removed or downgraded since WARC</w:t>
      </w:r>
      <w:r>
        <w:rPr>
          <w:lang w:val="en-US"/>
        </w:rPr>
        <w:noBreakHyphen/>
        <w:t>79;</w:t>
      </w:r>
    </w:p>
    <w:p w14:paraId="47B5CC90" w14:textId="77777777" w:rsidR="00EE632A" w:rsidRDefault="00EE632A" w:rsidP="00EE632A">
      <w:pPr>
        <w:rPr>
          <w:lang w:val="en-US"/>
        </w:rPr>
      </w:pPr>
      <w:r w:rsidRPr="00C77236">
        <w:rPr>
          <w:i/>
          <w:iCs/>
          <w:lang w:val="en-US"/>
        </w:rPr>
        <w:t>e)</w:t>
      </w:r>
      <w:r>
        <w:rPr>
          <w:lang w:val="en-US"/>
        </w:rPr>
        <w:tab/>
        <w:t>that some ITU-R technical groups are considering the potential for the introductio</w:t>
      </w:r>
      <w:r w:rsidR="006D01D5">
        <w:rPr>
          <w:lang w:val="en-US"/>
        </w:rPr>
        <w:t>n of new types of systems (e.g.</w:t>
      </w:r>
      <w:r>
        <w:rPr>
          <w:lang w:val="en-US"/>
        </w:rPr>
        <w:t> fixed wireless access and high density fixed and mobile systems) or services in frequency bands between 420 MHz and 34 GHz used by radionavigation and meteorological radars;</w:t>
      </w:r>
    </w:p>
    <w:p w14:paraId="247581B0" w14:textId="77777777" w:rsidR="00EE632A" w:rsidRDefault="00EE632A" w:rsidP="00EE632A">
      <w:pPr>
        <w:rPr>
          <w:lang w:val="en-US"/>
        </w:rPr>
      </w:pPr>
      <w:r w:rsidRPr="00C77236">
        <w:rPr>
          <w:i/>
          <w:iCs/>
          <w:lang w:val="en-US"/>
        </w:rPr>
        <w:t>f)</w:t>
      </w:r>
      <w:r>
        <w:rPr>
          <w:lang w:val="en-US"/>
        </w:rPr>
        <w:tab/>
        <w:t>that representative technical and operational characteristics of radionavigation and meteorological radars are required to determine the feasibility of introducing new types of systems into frequency bands in which the latter are operated;</w:t>
      </w:r>
    </w:p>
    <w:p w14:paraId="4AFCFA74" w14:textId="77777777" w:rsidR="00EE632A" w:rsidRDefault="00EE632A" w:rsidP="00EE632A">
      <w:pPr>
        <w:rPr>
          <w:lang w:val="en-US"/>
        </w:rPr>
      </w:pPr>
      <w:r w:rsidRPr="00C77236">
        <w:rPr>
          <w:i/>
          <w:iCs/>
          <w:lang w:val="en-US"/>
        </w:rPr>
        <w:t>g)</w:t>
      </w:r>
      <w:r>
        <w:rPr>
          <w:lang w:val="en-US"/>
        </w:rPr>
        <w:tab/>
        <w:t xml:space="preserve">that procedures and methodologies are needed to </w:t>
      </w:r>
      <w:proofErr w:type="spellStart"/>
      <w:r>
        <w:rPr>
          <w:lang w:val="en-US"/>
        </w:rPr>
        <w:t>analyse</w:t>
      </w:r>
      <w:proofErr w:type="spellEnd"/>
      <w:r>
        <w:rPr>
          <w:lang w:val="en-US"/>
        </w:rPr>
        <w:t xml:space="preserve"> compatibility between radionavigation and meteorological radars and systems in other services;</w:t>
      </w:r>
    </w:p>
    <w:p w14:paraId="662112D9" w14:textId="77777777" w:rsidR="00EE632A" w:rsidRDefault="00EE632A" w:rsidP="00EE632A">
      <w:pPr>
        <w:rPr>
          <w:lang w:val="en-US"/>
        </w:rPr>
      </w:pPr>
      <w:r w:rsidRPr="00C77236">
        <w:rPr>
          <w:i/>
          <w:iCs/>
          <w:lang w:val="en-US"/>
        </w:rPr>
        <w:t>h)</w:t>
      </w:r>
      <w:r>
        <w:rPr>
          <w:lang w:val="en-US"/>
        </w:rPr>
        <w:tab/>
        <w:t>that ground-based radars used for meteorological purposes are authorized to operate in this band on a basis of equality with stations in the aeronautical radionavigation service (see RR No. </w:t>
      </w:r>
      <w:r w:rsidRPr="001D2389">
        <w:rPr>
          <w:b/>
          <w:lang w:val="en-US"/>
        </w:rPr>
        <w:t>5.423</w:t>
      </w:r>
      <w:r>
        <w:rPr>
          <w:lang w:val="en-US"/>
        </w:rPr>
        <w:t>);</w:t>
      </w:r>
    </w:p>
    <w:p w14:paraId="1DDCFF74" w14:textId="77777777" w:rsidR="00EE632A" w:rsidRPr="00EE632A" w:rsidRDefault="00EE632A" w:rsidP="00EE632A">
      <w:pPr>
        <w:rPr>
          <w:lang w:val="en-US"/>
        </w:rPr>
      </w:pPr>
      <w:proofErr w:type="spellStart"/>
      <w:r w:rsidRPr="00EE632A">
        <w:rPr>
          <w:i/>
          <w:iCs/>
          <w:lang w:val="en-US"/>
        </w:rPr>
        <w:t>i</w:t>
      </w:r>
      <w:proofErr w:type="spellEnd"/>
      <w:r w:rsidRPr="00EE632A">
        <w:rPr>
          <w:i/>
          <w:iCs/>
          <w:lang w:val="en-US"/>
        </w:rPr>
        <w:t>)</w:t>
      </w:r>
      <w:r w:rsidRPr="00EE632A">
        <w:rPr>
          <w:lang w:val="en-US"/>
        </w:rPr>
        <w:tab/>
        <w:t xml:space="preserve">that Recommendation ITU-R M.1849 contains technical and operational aspects of ground based meteorological radars and can be used as a guideline in </w:t>
      </w:r>
      <w:proofErr w:type="spellStart"/>
      <w:r w:rsidRPr="00EE632A">
        <w:rPr>
          <w:lang w:val="en-US"/>
        </w:rPr>
        <w:t>analysing</w:t>
      </w:r>
      <w:proofErr w:type="spellEnd"/>
      <w:r w:rsidRPr="00EE632A">
        <w:rPr>
          <w:lang w:val="en-US"/>
        </w:rPr>
        <w:t xml:space="preserve"> sharing and compatibility between ground based meteorological radars with systems in other services;</w:t>
      </w:r>
    </w:p>
    <w:p w14:paraId="4240B8D7" w14:textId="77777777" w:rsidR="00EE632A" w:rsidRDefault="00EE632A" w:rsidP="00EE632A">
      <w:pPr>
        <w:rPr>
          <w:lang w:val="en-US"/>
        </w:rPr>
      </w:pPr>
      <w:r w:rsidRPr="00BB1575">
        <w:rPr>
          <w:i/>
          <w:iCs/>
          <w:lang w:val="en-US"/>
        </w:rPr>
        <w:t>j)</w:t>
      </w:r>
      <w:r>
        <w:rPr>
          <w:lang w:val="en-US"/>
        </w:rPr>
        <w:tab/>
        <w:t>that radars in this frequency band are employed for airfield surveillance which is a critical safety service at airfields, providing collision avoidance guidance to aircraft during approach and landing. Aviation regulatory authorities ensure and preserve safety and impose mandatory standards for minimum performance and service degradation,</w:t>
      </w:r>
    </w:p>
    <w:p w14:paraId="47FFF6AF" w14:textId="77777777" w:rsidR="00EE632A" w:rsidRPr="00B73C33" w:rsidRDefault="00EE632A" w:rsidP="00EE632A">
      <w:pPr>
        <w:pStyle w:val="Call"/>
        <w:rPr>
          <w:lang w:val="en-US"/>
        </w:rPr>
      </w:pPr>
      <w:r w:rsidRPr="00B73C33">
        <w:rPr>
          <w:lang w:val="en-US"/>
        </w:rPr>
        <w:t>recognizing</w:t>
      </w:r>
    </w:p>
    <w:p w14:paraId="41A7649A" w14:textId="77777777" w:rsidR="00EE632A" w:rsidRDefault="00EE632A" w:rsidP="00EE632A">
      <w:pPr>
        <w:rPr>
          <w:lang w:val="en-US"/>
        </w:rPr>
      </w:pPr>
      <w:r w:rsidRPr="00EE632A">
        <w:rPr>
          <w:b/>
          <w:bCs/>
          <w:lang w:val="en-US"/>
        </w:rPr>
        <w:t>1</w:t>
      </w:r>
      <w:r>
        <w:rPr>
          <w:lang w:val="en-US"/>
        </w:rPr>
        <w:tab/>
        <w:t>that the protection criteria depend on the specific types of interfering signals such as those described in Annexes 2 and 3;</w:t>
      </w:r>
    </w:p>
    <w:p w14:paraId="4DCB374B" w14:textId="77777777" w:rsidR="00EE632A" w:rsidRDefault="00EE632A" w:rsidP="006D01D5">
      <w:pPr>
        <w:rPr>
          <w:b/>
          <w:bCs/>
          <w:lang w:val="en-US"/>
        </w:rPr>
      </w:pPr>
      <w:r w:rsidRPr="00EE632A">
        <w:rPr>
          <w:b/>
          <w:bCs/>
          <w:lang w:val="en-US"/>
        </w:rPr>
        <w:t>2</w:t>
      </w:r>
      <w:r>
        <w:rPr>
          <w:b/>
          <w:bCs/>
          <w:lang w:val="en-US"/>
        </w:rPr>
        <w:tab/>
      </w:r>
      <w:r>
        <w:rPr>
          <w:lang w:val="en-US"/>
        </w:rPr>
        <w:t>that the application of protection criteria requires consideration for inclusion of the statistical nature of the criteria and other elements of the methodology for performing compatibility studies (e.g. antenna scanning and propagation path loss). Further development of these statistical considerations may be incorporated into future revisions of this and other related Recommendations, as appropriate,</w:t>
      </w:r>
    </w:p>
    <w:p w14:paraId="08151FCD" w14:textId="77777777" w:rsidR="00EE632A" w:rsidRDefault="00EE632A" w:rsidP="00EE632A">
      <w:pPr>
        <w:pStyle w:val="Call"/>
        <w:rPr>
          <w:lang w:val="en-US"/>
        </w:rPr>
      </w:pPr>
      <w:r>
        <w:rPr>
          <w:lang w:val="en-US"/>
        </w:rPr>
        <w:t>recommends</w:t>
      </w:r>
    </w:p>
    <w:p w14:paraId="2D71B000" w14:textId="77777777" w:rsidR="00EE632A" w:rsidRDefault="00EE632A" w:rsidP="005E2B8C">
      <w:pPr>
        <w:rPr>
          <w:lang w:val="en-US"/>
        </w:rPr>
      </w:pPr>
      <w:r w:rsidRPr="00EE632A">
        <w:rPr>
          <w:b/>
          <w:lang w:val="en-US"/>
        </w:rPr>
        <w:t>1</w:t>
      </w:r>
      <w:r>
        <w:rPr>
          <w:lang w:val="en-US"/>
        </w:rPr>
        <w:tab/>
        <w:t xml:space="preserve">that the technical and operational characteristics of the aeronautical radionavigation radars described in Annex 1 be considered representative of those </w:t>
      </w:r>
      <w:r w:rsidR="002661BE">
        <w:rPr>
          <w:lang w:val="en-US"/>
        </w:rPr>
        <w:t xml:space="preserve">operating in the frequency band </w:t>
      </w:r>
      <w:r>
        <w:rPr>
          <w:lang w:val="en-US"/>
        </w:rPr>
        <w:t>2</w:t>
      </w:r>
      <w:r w:rsidR="005E2B8C">
        <w:rPr>
          <w:lang w:val="en-US"/>
        </w:rPr>
        <w:t> </w:t>
      </w:r>
      <w:r>
        <w:rPr>
          <w:lang w:val="en-US"/>
        </w:rPr>
        <w:t>700</w:t>
      </w:r>
      <w:r w:rsidR="002661BE">
        <w:rPr>
          <w:lang w:val="en-US"/>
        </w:rPr>
        <w:noBreakHyphen/>
      </w:r>
      <w:r>
        <w:rPr>
          <w:lang w:val="en-US"/>
        </w:rPr>
        <w:t>2</w:t>
      </w:r>
      <w:r w:rsidR="002661BE">
        <w:rPr>
          <w:lang w:val="en-US"/>
        </w:rPr>
        <w:t> </w:t>
      </w:r>
      <w:r>
        <w:rPr>
          <w:lang w:val="en-US"/>
        </w:rPr>
        <w:t>900 MHz;</w:t>
      </w:r>
    </w:p>
    <w:p w14:paraId="7D79B023" w14:textId="77777777" w:rsidR="00EE632A" w:rsidRDefault="00EE632A" w:rsidP="00EE632A">
      <w:pPr>
        <w:rPr>
          <w:lang w:val="en-US"/>
        </w:rPr>
      </w:pPr>
      <w:r w:rsidRPr="00EE632A">
        <w:rPr>
          <w:b/>
          <w:lang w:val="en-US"/>
        </w:rPr>
        <w:t>2</w:t>
      </w:r>
      <w:r>
        <w:rPr>
          <w:b/>
          <w:lang w:val="en-US"/>
        </w:rPr>
        <w:tab/>
      </w:r>
      <w:r>
        <w:rPr>
          <w:lang w:val="en-US"/>
        </w:rPr>
        <w:t xml:space="preserve">that Recommendation ITU-R </w:t>
      </w:r>
      <w:hyperlink r:id="rId17" w:history="1">
        <w:r w:rsidRPr="002911A0">
          <w:rPr>
            <w:rStyle w:val="Hyperlink"/>
            <w:u w:val="none"/>
            <w:lang w:val="en-US"/>
          </w:rPr>
          <w:t>M.1461</w:t>
        </w:r>
      </w:hyperlink>
      <w:r>
        <w:rPr>
          <w:lang w:val="en-US"/>
        </w:rPr>
        <w:t xml:space="preserve"> be used as a guideline in </w:t>
      </w:r>
      <w:proofErr w:type="spellStart"/>
      <w:r>
        <w:rPr>
          <w:lang w:val="en-US"/>
        </w:rPr>
        <w:t>analysing</w:t>
      </w:r>
      <w:proofErr w:type="spellEnd"/>
      <w:r>
        <w:rPr>
          <w:lang w:val="en-US"/>
        </w:rPr>
        <w:t xml:space="preserve"> the compatibility between aeronautical radionavigation and meteorological radars with systems in other services;</w:t>
      </w:r>
    </w:p>
    <w:p w14:paraId="40671B23" w14:textId="77777777" w:rsidR="00EE632A" w:rsidRDefault="00EE632A" w:rsidP="00EE632A">
      <w:pPr>
        <w:rPr>
          <w:lang w:val="en-US"/>
        </w:rPr>
      </w:pPr>
      <w:r w:rsidRPr="00EE632A">
        <w:rPr>
          <w:b/>
          <w:bCs/>
          <w:lang w:val="en-US"/>
        </w:rPr>
        <w:t>3</w:t>
      </w:r>
      <w:r>
        <w:rPr>
          <w:lang w:val="en-US"/>
        </w:rPr>
        <w:tab/>
        <w:t>that the protection trigger level for aeronautical radionavigation radars be based on Annex 2, in particular § 4, for assessing compatibility with interfering signal types from other services representative of those in Annex 2. These protection criteria represent the aggregate protection level if multiple interferers are present.</w:t>
      </w:r>
    </w:p>
    <w:p w14:paraId="4E88E142" w14:textId="77777777" w:rsidR="00EE632A" w:rsidRDefault="00EE632A" w:rsidP="00EE632A">
      <w:pPr>
        <w:rPr>
          <w:lang w:val="en-US"/>
        </w:rPr>
      </w:pPr>
      <w:r>
        <w:rPr>
          <w:lang w:val="en-US"/>
        </w:rPr>
        <w:t>NOTE 1 – This Recommendation will be revised as more detailed information becomes available.</w:t>
      </w:r>
    </w:p>
    <w:p w14:paraId="74368F1E" w14:textId="77777777" w:rsidR="00EE632A" w:rsidRPr="00EB7232" w:rsidRDefault="00EE632A" w:rsidP="00A76D43">
      <w:pPr>
        <w:pStyle w:val="AnnexNoTitle"/>
        <w:rPr>
          <w:lang w:val="en-US"/>
        </w:rPr>
      </w:pPr>
      <w:r w:rsidRPr="00EB7232">
        <w:rPr>
          <w:lang w:val="en-US"/>
        </w:rPr>
        <w:br w:type="page"/>
      </w:r>
      <w:r w:rsidRPr="00EB7232">
        <w:rPr>
          <w:lang w:val="en-US"/>
        </w:rPr>
        <w:lastRenderedPageBreak/>
        <w:t>Annex 1</w:t>
      </w:r>
      <w:r w:rsidR="00A76D43">
        <w:rPr>
          <w:lang w:val="en-US"/>
        </w:rPr>
        <w:br/>
      </w:r>
      <w:r w:rsidR="00A76D43">
        <w:rPr>
          <w:lang w:val="en-US"/>
        </w:rPr>
        <w:br/>
      </w:r>
      <w:r w:rsidRPr="00EB7232">
        <w:rPr>
          <w:lang w:val="en-US"/>
        </w:rPr>
        <w:t>Characteristics of aeronautical radionavigation</w:t>
      </w:r>
      <w:r w:rsidRPr="00EB7232">
        <w:rPr>
          <w:lang w:val="en-US"/>
        </w:rPr>
        <w:br/>
        <w:t xml:space="preserve">and </w:t>
      </w:r>
      <w:r w:rsidRPr="00003BFA">
        <w:rPr>
          <w:lang w:val="en-US"/>
        </w:rPr>
        <w:t>non-meteorological</w:t>
      </w:r>
      <w:r>
        <w:rPr>
          <w:lang w:val="en-US"/>
        </w:rPr>
        <w:t xml:space="preserve"> radiolocation</w:t>
      </w:r>
      <w:r w:rsidRPr="00EB7232">
        <w:rPr>
          <w:lang w:val="en-US"/>
        </w:rPr>
        <w:t xml:space="preserve"> radars</w:t>
      </w:r>
    </w:p>
    <w:p w14:paraId="6C1D728C" w14:textId="77777777" w:rsidR="00EE632A" w:rsidRPr="00EE632A" w:rsidRDefault="00EE632A" w:rsidP="00EE632A">
      <w:pPr>
        <w:pStyle w:val="Heading1"/>
        <w:rPr>
          <w:lang w:val="en-GB"/>
        </w:rPr>
      </w:pPr>
      <w:r w:rsidRPr="00EE632A">
        <w:rPr>
          <w:lang w:val="en-GB"/>
        </w:rPr>
        <w:t>1</w:t>
      </w:r>
      <w:r w:rsidRPr="00EE632A">
        <w:rPr>
          <w:lang w:val="en-GB"/>
        </w:rPr>
        <w:tab/>
      </w:r>
      <w:r w:rsidRPr="00B73C33">
        <w:rPr>
          <w:lang w:val="en-US"/>
        </w:rPr>
        <w:t>Introduction</w:t>
      </w:r>
    </w:p>
    <w:p w14:paraId="40C0606B" w14:textId="77777777" w:rsidR="00EE632A" w:rsidRDefault="00EE632A" w:rsidP="002D2EF0">
      <w:pPr>
        <w:rPr>
          <w:lang w:val="en-US"/>
        </w:rPr>
      </w:pPr>
      <w:r>
        <w:rPr>
          <w:lang w:val="en-US"/>
        </w:rPr>
        <w:t>The frequency band 2 700-2 900 MHz is allocated to the aeronautical radionavigation service on a primary basis and the radiolocation service on a secondary basis. Ground-based radars used for meteorological purposes are authorized to operate in this frequency band on a basis of equality with stations in the aeronautical radionavigation service (see RR No. </w:t>
      </w:r>
      <w:r w:rsidRPr="00026859">
        <w:rPr>
          <w:b/>
          <w:lang w:val="en-US"/>
        </w:rPr>
        <w:t>5.423</w:t>
      </w:r>
      <w:r>
        <w:rPr>
          <w:lang w:val="en-US"/>
        </w:rPr>
        <w:t>). The frequency band 2 900</w:t>
      </w:r>
      <w:r>
        <w:rPr>
          <w:lang w:val="en-US"/>
        </w:rPr>
        <w:noBreakHyphen/>
        <w:t>3 100 MHz is allocated to the radionavigation and radiolocation services on a primary basis. The frequency band 3 100-3 400 MHz is allocated to the radiolocation service on a primary basis.</w:t>
      </w:r>
    </w:p>
    <w:p w14:paraId="2F3FB094" w14:textId="77777777" w:rsidR="00EE632A" w:rsidRDefault="00EE632A" w:rsidP="002D2EF0">
      <w:pPr>
        <w:rPr>
          <w:lang w:val="en-US"/>
        </w:rPr>
      </w:pPr>
      <w:r>
        <w:rPr>
          <w:lang w:val="en-US"/>
        </w:rPr>
        <w:t>The aeronautical radionavigation radars are used for air traffic control (ATC) at airports, and perform a safety service (see RR No. </w:t>
      </w:r>
      <w:r w:rsidRPr="00026859">
        <w:rPr>
          <w:b/>
          <w:lang w:val="en-US"/>
        </w:rPr>
        <w:t>4.10</w:t>
      </w:r>
      <w:r>
        <w:rPr>
          <w:lang w:val="en-US"/>
        </w:rPr>
        <w:t xml:space="preserve">). Indications are that this is the dominant frequency band for terminal approach/airport surveillance radars for civil air traffic worldwide. </w:t>
      </w:r>
    </w:p>
    <w:p w14:paraId="3965F116" w14:textId="77777777" w:rsidR="00EE632A" w:rsidRPr="00B73C33" w:rsidRDefault="00EE632A" w:rsidP="00EE632A">
      <w:pPr>
        <w:pStyle w:val="Heading1"/>
        <w:rPr>
          <w:lang w:val="en-US"/>
        </w:rPr>
      </w:pPr>
      <w:r w:rsidRPr="00B73C33">
        <w:rPr>
          <w:lang w:val="en-US"/>
        </w:rPr>
        <w:t>2</w:t>
      </w:r>
      <w:r w:rsidRPr="00B73C33">
        <w:rPr>
          <w:lang w:val="en-US"/>
        </w:rPr>
        <w:tab/>
        <w:t>Technical characteristics</w:t>
      </w:r>
    </w:p>
    <w:p w14:paraId="16DEB23C" w14:textId="77777777" w:rsidR="00EE632A" w:rsidRDefault="00EE632A" w:rsidP="002D2EF0">
      <w:pPr>
        <w:rPr>
          <w:lang w:val="en-US"/>
        </w:rPr>
      </w:pPr>
      <w:r>
        <w:rPr>
          <w:lang w:val="en-US"/>
        </w:rPr>
        <w:t>The frequency band 2 700-2 900 MHz is used by several different types of radars on land-based fixed and transportable platforms. Functions performed by radar systems in the frequency band include ATC and weather observation. Radar operating frequencies can be assumed to be uniformly spread throughout the frequency band 2 700-2 900 </w:t>
      </w:r>
      <w:proofErr w:type="spellStart"/>
      <w:r>
        <w:rPr>
          <w:lang w:val="en-US"/>
        </w:rPr>
        <w:t>MHz.</w:t>
      </w:r>
      <w:proofErr w:type="spellEnd"/>
      <w:r>
        <w:rPr>
          <w:lang w:val="en-US"/>
        </w:rPr>
        <w:t xml:space="preserve"> </w:t>
      </w:r>
      <w:r>
        <w:rPr>
          <w:rFonts w:ascii="Times" w:hAnsi="Times"/>
          <w:lang w:val="en-US"/>
        </w:rPr>
        <w:t xml:space="preserve">The majority of systems use more than one frequency to achieve the benefits of frequency </w:t>
      </w:r>
      <w:r>
        <w:rPr>
          <w:lang w:val="en-US"/>
        </w:rPr>
        <w:t>d</w:t>
      </w:r>
      <w:r>
        <w:rPr>
          <w:rFonts w:ascii="Times" w:hAnsi="Times"/>
          <w:lang w:val="en-US"/>
        </w:rPr>
        <w:t>iversity. Two frequencies are very common and the use of four is not unknown.</w:t>
      </w:r>
      <w:r>
        <w:rPr>
          <w:lang w:val="en-US"/>
        </w:rPr>
        <w:t xml:space="preserve"> Table 1 contains technical characteristics of representative aeronautical radionavigation radars deployed in the frequency band 2 700-2 900 </w:t>
      </w:r>
      <w:proofErr w:type="spellStart"/>
      <w:r>
        <w:rPr>
          <w:lang w:val="en-US"/>
        </w:rPr>
        <w:t>MHz.</w:t>
      </w:r>
      <w:proofErr w:type="spellEnd"/>
      <w:r>
        <w:rPr>
          <w:lang w:val="en-US"/>
        </w:rPr>
        <w:t xml:space="preserve"> This information is sufficient for general calculation to assess the compatibility between these radars and other systems.</w:t>
      </w:r>
    </w:p>
    <w:p w14:paraId="78686815" w14:textId="77777777" w:rsidR="00EE632A" w:rsidRPr="00B73C33" w:rsidRDefault="00EE632A" w:rsidP="00EE632A">
      <w:pPr>
        <w:pStyle w:val="Heading2"/>
        <w:rPr>
          <w:lang w:val="en-US"/>
        </w:rPr>
      </w:pPr>
      <w:r w:rsidRPr="00B73C33">
        <w:rPr>
          <w:lang w:val="en-US"/>
        </w:rPr>
        <w:t>2.1</w:t>
      </w:r>
      <w:r w:rsidRPr="00B73C33">
        <w:rPr>
          <w:lang w:val="en-US"/>
        </w:rPr>
        <w:tab/>
        <w:t>Transmitters</w:t>
      </w:r>
    </w:p>
    <w:p w14:paraId="586DE7FC" w14:textId="77777777" w:rsidR="00EE632A" w:rsidRDefault="00EE632A" w:rsidP="002D2EF0">
      <w:pPr>
        <w:rPr>
          <w:lang w:val="en-US"/>
        </w:rPr>
      </w:pPr>
      <w:r>
        <w:rPr>
          <w:lang w:val="en-US"/>
        </w:rPr>
        <w:t>The radars operating in the frequency band 2 700-2 900 MHz use continuous wave (CW) pulses and frequency modulated (chirped) pulses. Cross-field, linear beam and solid state output devices are used in the final stages of the transmitters. The trend in new radar systems is toward linear beam and solid state output devices due to the requirement of Doppler signal processing. Also, the radars deploying solid state output devices have lower transmitter peak output power and higher pulsed duty cycles approaching 10%. There is also a trend towards radionavigation radar systems that use frequency diversity.</w:t>
      </w:r>
    </w:p>
    <w:p w14:paraId="0B69A037" w14:textId="77777777" w:rsidR="00EE632A" w:rsidRDefault="00EE632A" w:rsidP="002D2EF0">
      <w:pPr>
        <w:rPr>
          <w:lang w:val="en-US"/>
        </w:rPr>
      </w:pPr>
      <w:r>
        <w:rPr>
          <w:lang w:val="en-US"/>
        </w:rPr>
        <w:t>Typical transmitter RF emission bandwidths of radars operating in the frequency band 2 700</w:t>
      </w:r>
      <w:r>
        <w:rPr>
          <w:lang w:val="en-US"/>
        </w:rPr>
        <w:noBreakHyphen/>
        <w:t>2 900 MHz range from 66 kHz to 6 </w:t>
      </w:r>
      <w:proofErr w:type="spellStart"/>
      <w:r>
        <w:rPr>
          <w:lang w:val="en-US"/>
        </w:rPr>
        <w:t>MHz.</w:t>
      </w:r>
      <w:proofErr w:type="spellEnd"/>
      <w:r>
        <w:rPr>
          <w:lang w:val="en-US"/>
        </w:rPr>
        <w:t xml:space="preserve"> Transmitter peak output powers range from 22 kW (73.4 dBm) for solid state transmitters, 70 kW (78.5 dBm) for travelling wave tube (TWT) systems, to 1.4 MW (91.5 dBm) for high power radars using klystrons and magnetrons.</w:t>
      </w:r>
    </w:p>
    <w:p w14:paraId="6E342682" w14:textId="77777777" w:rsidR="00EE632A" w:rsidRDefault="00EE632A" w:rsidP="002D2EF0">
      <w:pPr>
        <w:rPr>
          <w:lang w:val="en-US"/>
        </w:rPr>
      </w:pPr>
      <w:r>
        <w:rPr>
          <w:lang w:val="en-US"/>
        </w:rPr>
        <w:t>In the high peak power systems it is normal to have a single transmitter per frequency and these tend to have narrow</w:t>
      </w:r>
      <w:r>
        <w:rPr>
          <w:lang w:val="en-US"/>
        </w:rPr>
        <w:noBreakHyphen/>
        <w:t>band output stages. The lower peak power systems using TWTs or solid state have single transmitters capable of multifrequency operation. They thus have wideband output stages capable of multifrequency use.</w:t>
      </w:r>
    </w:p>
    <w:p w14:paraId="61B642D5" w14:textId="77777777" w:rsidR="00EE632A" w:rsidRDefault="00EE632A" w:rsidP="00EE632A">
      <w:pPr>
        <w:pStyle w:val="TableNo"/>
        <w:rPr>
          <w:lang w:val="en-US"/>
        </w:rPr>
      </w:pPr>
      <w:r>
        <w:rPr>
          <w:lang w:val="en-US"/>
        </w:rPr>
        <w:lastRenderedPageBreak/>
        <w:t>TABLE 1</w:t>
      </w:r>
    </w:p>
    <w:p w14:paraId="282EDE17" w14:textId="77777777" w:rsidR="00EE632A" w:rsidRDefault="00EE632A" w:rsidP="00C67BED">
      <w:pPr>
        <w:pStyle w:val="Tabletitle"/>
        <w:rPr>
          <w:lang w:val="en-US"/>
        </w:rPr>
      </w:pPr>
      <w:r>
        <w:rPr>
          <w:lang w:val="en-US"/>
        </w:rPr>
        <w:t>Characteristics of aeronautical radionavigation radars in the</w:t>
      </w:r>
      <w:r w:rsidR="00C67BED">
        <w:rPr>
          <w:lang w:val="en-US"/>
        </w:rPr>
        <w:br/>
      </w:r>
      <w:r>
        <w:rPr>
          <w:lang w:val="en-US"/>
        </w:rPr>
        <w:t>frequency band 2 700-2 900 MHz</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5"/>
        <w:gridCol w:w="1002"/>
        <w:gridCol w:w="1134"/>
        <w:gridCol w:w="1134"/>
        <w:gridCol w:w="1143"/>
        <w:gridCol w:w="1227"/>
        <w:gridCol w:w="1227"/>
        <w:gridCol w:w="1227"/>
      </w:tblGrid>
      <w:tr w:rsidR="00EE632A" w:rsidRPr="00FC460C" w14:paraId="5DA006F6" w14:textId="77777777" w:rsidTr="008D36D7">
        <w:tc>
          <w:tcPr>
            <w:tcW w:w="1545" w:type="dxa"/>
            <w:vAlign w:val="center"/>
          </w:tcPr>
          <w:p w14:paraId="290AE3BC" w14:textId="77777777" w:rsidR="00EE632A" w:rsidRPr="00FC460C" w:rsidRDefault="00EE632A" w:rsidP="004950C9">
            <w:pPr>
              <w:pStyle w:val="Tablehead"/>
              <w:rPr>
                <w:sz w:val="18"/>
                <w:szCs w:val="18"/>
              </w:rPr>
            </w:pPr>
            <w:r w:rsidRPr="00FC460C">
              <w:rPr>
                <w:sz w:val="18"/>
                <w:szCs w:val="18"/>
              </w:rPr>
              <w:t>Characteristics</w:t>
            </w:r>
          </w:p>
        </w:tc>
        <w:tc>
          <w:tcPr>
            <w:tcW w:w="1002" w:type="dxa"/>
            <w:vAlign w:val="center"/>
          </w:tcPr>
          <w:p w14:paraId="21CF72CC" w14:textId="77777777" w:rsidR="00EE632A" w:rsidRPr="00FC460C" w:rsidRDefault="00EE632A" w:rsidP="004950C9">
            <w:pPr>
              <w:pStyle w:val="Tablehead"/>
              <w:rPr>
                <w:sz w:val="18"/>
                <w:szCs w:val="18"/>
              </w:rPr>
            </w:pPr>
            <w:proofErr w:type="spellStart"/>
            <w:r w:rsidRPr="00FC460C">
              <w:rPr>
                <w:sz w:val="18"/>
                <w:szCs w:val="18"/>
              </w:rPr>
              <w:t>Units</w:t>
            </w:r>
            <w:proofErr w:type="spellEnd"/>
          </w:p>
        </w:tc>
        <w:tc>
          <w:tcPr>
            <w:tcW w:w="1134" w:type="dxa"/>
            <w:vAlign w:val="center"/>
          </w:tcPr>
          <w:p w14:paraId="2E73CB3C" w14:textId="77777777" w:rsidR="00EE632A" w:rsidRPr="00FC460C" w:rsidRDefault="00EE632A" w:rsidP="004950C9">
            <w:pPr>
              <w:pStyle w:val="Tablehead"/>
              <w:rPr>
                <w:sz w:val="18"/>
                <w:szCs w:val="18"/>
              </w:rPr>
            </w:pPr>
            <w:r w:rsidRPr="00FC460C">
              <w:rPr>
                <w:sz w:val="18"/>
                <w:szCs w:val="18"/>
              </w:rPr>
              <w:t>Radar A</w:t>
            </w:r>
          </w:p>
        </w:tc>
        <w:tc>
          <w:tcPr>
            <w:tcW w:w="1134" w:type="dxa"/>
            <w:vAlign w:val="center"/>
          </w:tcPr>
          <w:p w14:paraId="2B488F72" w14:textId="77777777" w:rsidR="00EE632A" w:rsidRPr="00FC460C" w:rsidRDefault="00EE632A" w:rsidP="004950C9">
            <w:pPr>
              <w:pStyle w:val="Tablehead"/>
              <w:rPr>
                <w:sz w:val="18"/>
                <w:szCs w:val="18"/>
              </w:rPr>
            </w:pPr>
            <w:r w:rsidRPr="00FC460C">
              <w:rPr>
                <w:sz w:val="18"/>
                <w:szCs w:val="18"/>
              </w:rPr>
              <w:t>Radar B</w:t>
            </w:r>
          </w:p>
        </w:tc>
        <w:tc>
          <w:tcPr>
            <w:tcW w:w="1143" w:type="dxa"/>
            <w:vAlign w:val="center"/>
          </w:tcPr>
          <w:p w14:paraId="19B3C94E" w14:textId="77777777" w:rsidR="00EE632A" w:rsidRPr="00FC460C" w:rsidRDefault="00EE632A" w:rsidP="004950C9">
            <w:pPr>
              <w:pStyle w:val="Tablehead"/>
              <w:rPr>
                <w:sz w:val="18"/>
                <w:szCs w:val="18"/>
              </w:rPr>
            </w:pPr>
            <w:r w:rsidRPr="00FC460C">
              <w:rPr>
                <w:sz w:val="18"/>
                <w:szCs w:val="18"/>
              </w:rPr>
              <w:t>Radar C</w:t>
            </w:r>
          </w:p>
        </w:tc>
        <w:tc>
          <w:tcPr>
            <w:tcW w:w="1227" w:type="dxa"/>
            <w:vAlign w:val="center"/>
          </w:tcPr>
          <w:p w14:paraId="213E745A" w14:textId="77777777" w:rsidR="00EE632A" w:rsidRPr="00FC460C" w:rsidRDefault="00EE632A" w:rsidP="004950C9">
            <w:pPr>
              <w:pStyle w:val="Tablehead"/>
              <w:rPr>
                <w:sz w:val="18"/>
                <w:szCs w:val="18"/>
              </w:rPr>
            </w:pPr>
            <w:r w:rsidRPr="00FC460C">
              <w:rPr>
                <w:sz w:val="18"/>
                <w:szCs w:val="18"/>
              </w:rPr>
              <w:t>Radar D</w:t>
            </w:r>
          </w:p>
        </w:tc>
        <w:tc>
          <w:tcPr>
            <w:tcW w:w="1227" w:type="dxa"/>
            <w:vAlign w:val="center"/>
          </w:tcPr>
          <w:p w14:paraId="74027151" w14:textId="77777777" w:rsidR="00EE632A" w:rsidRPr="00FC460C" w:rsidRDefault="00EE632A" w:rsidP="004950C9">
            <w:pPr>
              <w:pStyle w:val="Tablehead"/>
              <w:rPr>
                <w:sz w:val="18"/>
                <w:szCs w:val="18"/>
              </w:rPr>
            </w:pPr>
            <w:r w:rsidRPr="00FC460C">
              <w:rPr>
                <w:sz w:val="18"/>
                <w:szCs w:val="18"/>
              </w:rPr>
              <w:t>Radar E</w:t>
            </w:r>
          </w:p>
        </w:tc>
        <w:tc>
          <w:tcPr>
            <w:tcW w:w="1227" w:type="dxa"/>
            <w:vAlign w:val="center"/>
          </w:tcPr>
          <w:p w14:paraId="1CC21B5A" w14:textId="77777777" w:rsidR="00EE632A" w:rsidRPr="00FC460C" w:rsidRDefault="00EE632A" w:rsidP="004950C9">
            <w:pPr>
              <w:pStyle w:val="Tablehead"/>
              <w:rPr>
                <w:sz w:val="18"/>
                <w:szCs w:val="18"/>
              </w:rPr>
            </w:pPr>
            <w:r w:rsidRPr="00FC460C">
              <w:rPr>
                <w:sz w:val="18"/>
                <w:szCs w:val="18"/>
              </w:rPr>
              <w:t>Radar F</w:t>
            </w:r>
          </w:p>
        </w:tc>
      </w:tr>
      <w:tr w:rsidR="00EE632A" w:rsidRPr="00FC460C" w14:paraId="3C75D400" w14:textId="77777777" w:rsidTr="00EC6C5C">
        <w:tc>
          <w:tcPr>
            <w:tcW w:w="1545" w:type="dxa"/>
          </w:tcPr>
          <w:p w14:paraId="5F37FF34" w14:textId="77777777" w:rsidR="00EE632A" w:rsidRPr="00FC460C" w:rsidRDefault="00EE632A" w:rsidP="004950C9">
            <w:pPr>
              <w:pStyle w:val="Tabletext"/>
              <w:jc w:val="left"/>
              <w:rPr>
                <w:sz w:val="18"/>
                <w:szCs w:val="18"/>
                <w:lang w:val="en-US"/>
              </w:rPr>
            </w:pPr>
            <w:r w:rsidRPr="00FC460C">
              <w:rPr>
                <w:sz w:val="18"/>
                <w:szCs w:val="18"/>
                <w:lang w:val="en-US"/>
              </w:rPr>
              <w:t>Platform type (airborne, shipborne, ground)</w:t>
            </w:r>
          </w:p>
        </w:tc>
        <w:tc>
          <w:tcPr>
            <w:tcW w:w="1002" w:type="dxa"/>
          </w:tcPr>
          <w:p w14:paraId="0246670E" w14:textId="77777777" w:rsidR="00EE632A" w:rsidRPr="00FC460C" w:rsidRDefault="00EE632A" w:rsidP="004950C9">
            <w:pPr>
              <w:pStyle w:val="Tabletext"/>
              <w:jc w:val="center"/>
              <w:rPr>
                <w:sz w:val="18"/>
                <w:szCs w:val="18"/>
                <w:lang w:val="en-US"/>
              </w:rPr>
            </w:pPr>
          </w:p>
        </w:tc>
        <w:tc>
          <w:tcPr>
            <w:tcW w:w="7092" w:type="dxa"/>
            <w:gridSpan w:val="6"/>
            <w:vAlign w:val="center"/>
          </w:tcPr>
          <w:p w14:paraId="61EC2C8C" w14:textId="77777777" w:rsidR="00EE632A" w:rsidRPr="00FC460C" w:rsidRDefault="00EE632A" w:rsidP="00EC6C5C">
            <w:pPr>
              <w:pStyle w:val="Tabletext"/>
              <w:jc w:val="center"/>
              <w:rPr>
                <w:sz w:val="18"/>
                <w:szCs w:val="18"/>
                <w:lang w:val="en-US"/>
              </w:rPr>
            </w:pPr>
            <w:r w:rsidRPr="00FC460C">
              <w:rPr>
                <w:sz w:val="18"/>
                <w:szCs w:val="18"/>
                <w:lang w:val="en-US"/>
              </w:rPr>
              <w:t>Ground, ATC</w:t>
            </w:r>
          </w:p>
        </w:tc>
      </w:tr>
      <w:tr w:rsidR="00EE632A" w:rsidRPr="00FC460C" w14:paraId="3384E865" w14:textId="77777777" w:rsidTr="00FC460C">
        <w:tc>
          <w:tcPr>
            <w:tcW w:w="1545" w:type="dxa"/>
          </w:tcPr>
          <w:p w14:paraId="0F52C604" w14:textId="77777777" w:rsidR="00EE632A" w:rsidRPr="00FC460C" w:rsidRDefault="00EE632A" w:rsidP="004950C9">
            <w:pPr>
              <w:pStyle w:val="Tabletext"/>
              <w:jc w:val="left"/>
              <w:rPr>
                <w:sz w:val="18"/>
                <w:szCs w:val="18"/>
                <w:lang w:val="en-US"/>
              </w:rPr>
            </w:pPr>
            <w:r w:rsidRPr="00FC460C">
              <w:rPr>
                <w:sz w:val="18"/>
                <w:szCs w:val="18"/>
                <w:lang w:val="en-US"/>
              </w:rPr>
              <w:t>Tuning range</w:t>
            </w:r>
          </w:p>
        </w:tc>
        <w:tc>
          <w:tcPr>
            <w:tcW w:w="1002" w:type="dxa"/>
          </w:tcPr>
          <w:p w14:paraId="75833BE6" w14:textId="77777777" w:rsidR="00EE632A" w:rsidRPr="00FC460C" w:rsidRDefault="00EE632A" w:rsidP="004950C9">
            <w:pPr>
              <w:pStyle w:val="Tabletext"/>
              <w:jc w:val="center"/>
              <w:rPr>
                <w:sz w:val="18"/>
                <w:szCs w:val="18"/>
                <w:lang w:val="en-US"/>
              </w:rPr>
            </w:pPr>
            <w:r w:rsidRPr="00FC460C">
              <w:rPr>
                <w:sz w:val="18"/>
                <w:szCs w:val="18"/>
                <w:lang w:val="en-US"/>
              </w:rPr>
              <w:t>MHz</w:t>
            </w:r>
          </w:p>
        </w:tc>
        <w:tc>
          <w:tcPr>
            <w:tcW w:w="7092" w:type="dxa"/>
            <w:gridSpan w:val="6"/>
          </w:tcPr>
          <w:p w14:paraId="469DEC74" w14:textId="77777777" w:rsidR="00EE632A" w:rsidRPr="00FC460C" w:rsidRDefault="00EE632A" w:rsidP="004950C9">
            <w:pPr>
              <w:pStyle w:val="Tabletext"/>
              <w:jc w:val="center"/>
              <w:rPr>
                <w:sz w:val="18"/>
                <w:szCs w:val="18"/>
                <w:lang w:val="en-US"/>
              </w:rPr>
            </w:pPr>
            <w:r w:rsidRPr="00FC460C">
              <w:rPr>
                <w:sz w:val="18"/>
                <w:szCs w:val="18"/>
                <w:lang w:val="en-US"/>
              </w:rPr>
              <w:t>2 700-2 900</w:t>
            </w:r>
            <w:r w:rsidRPr="00FC460C">
              <w:rPr>
                <w:sz w:val="18"/>
                <w:szCs w:val="18"/>
                <w:vertAlign w:val="superscript"/>
              </w:rPr>
              <w:t>(1)</w:t>
            </w:r>
          </w:p>
        </w:tc>
      </w:tr>
      <w:tr w:rsidR="00EE632A" w:rsidRPr="00FC460C" w14:paraId="55AECB55" w14:textId="77777777" w:rsidTr="008D36D7">
        <w:tc>
          <w:tcPr>
            <w:tcW w:w="1545" w:type="dxa"/>
          </w:tcPr>
          <w:p w14:paraId="0CD444C2" w14:textId="77777777" w:rsidR="00EE632A" w:rsidRPr="00FC460C" w:rsidRDefault="00EE632A" w:rsidP="004950C9">
            <w:pPr>
              <w:pStyle w:val="Tabletext"/>
              <w:jc w:val="left"/>
              <w:rPr>
                <w:sz w:val="18"/>
                <w:szCs w:val="18"/>
                <w:lang w:val="en-US"/>
              </w:rPr>
            </w:pPr>
            <w:r w:rsidRPr="00FC460C">
              <w:rPr>
                <w:sz w:val="18"/>
                <w:szCs w:val="18"/>
                <w:lang w:val="en-US"/>
              </w:rPr>
              <w:t>Modulation</w:t>
            </w:r>
          </w:p>
        </w:tc>
        <w:tc>
          <w:tcPr>
            <w:tcW w:w="1002" w:type="dxa"/>
          </w:tcPr>
          <w:p w14:paraId="465E86B1" w14:textId="77777777" w:rsidR="00EE632A" w:rsidRPr="00FC460C" w:rsidRDefault="00EE632A" w:rsidP="004950C9">
            <w:pPr>
              <w:pStyle w:val="Tabletext"/>
              <w:jc w:val="center"/>
              <w:rPr>
                <w:sz w:val="18"/>
                <w:szCs w:val="18"/>
                <w:lang w:val="en-US"/>
              </w:rPr>
            </w:pPr>
          </w:p>
        </w:tc>
        <w:tc>
          <w:tcPr>
            <w:tcW w:w="2268" w:type="dxa"/>
            <w:gridSpan w:val="2"/>
          </w:tcPr>
          <w:p w14:paraId="33620154" w14:textId="77777777" w:rsidR="00EE632A" w:rsidRPr="00FC460C" w:rsidRDefault="00EE632A" w:rsidP="004950C9">
            <w:pPr>
              <w:pStyle w:val="Tabletext"/>
              <w:jc w:val="center"/>
              <w:rPr>
                <w:sz w:val="18"/>
                <w:szCs w:val="18"/>
                <w:lang w:val="en-US"/>
              </w:rPr>
            </w:pPr>
            <w:r w:rsidRPr="00FC460C">
              <w:rPr>
                <w:sz w:val="18"/>
                <w:szCs w:val="18"/>
                <w:lang w:val="en-US"/>
              </w:rPr>
              <w:t>P0N</w:t>
            </w:r>
          </w:p>
        </w:tc>
        <w:tc>
          <w:tcPr>
            <w:tcW w:w="1143" w:type="dxa"/>
          </w:tcPr>
          <w:p w14:paraId="51D9C2DD" w14:textId="77777777" w:rsidR="00EE632A" w:rsidRPr="00FC460C" w:rsidRDefault="00EE632A" w:rsidP="004950C9">
            <w:pPr>
              <w:pStyle w:val="Tabletext"/>
              <w:jc w:val="center"/>
              <w:rPr>
                <w:sz w:val="18"/>
                <w:szCs w:val="18"/>
              </w:rPr>
            </w:pPr>
            <w:r w:rsidRPr="00FC460C">
              <w:rPr>
                <w:sz w:val="18"/>
                <w:szCs w:val="18"/>
              </w:rPr>
              <w:t>P0N, Q3N</w:t>
            </w:r>
          </w:p>
        </w:tc>
        <w:tc>
          <w:tcPr>
            <w:tcW w:w="1227" w:type="dxa"/>
          </w:tcPr>
          <w:p w14:paraId="2A157FD6" w14:textId="77777777" w:rsidR="00EE632A" w:rsidRPr="00FC460C" w:rsidRDefault="00EE632A" w:rsidP="004950C9">
            <w:pPr>
              <w:pStyle w:val="Tabletext"/>
              <w:jc w:val="center"/>
              <w:rPr>
                <w:sz w:val="18"/>
                <w:szCs w:val="18"/>
              </w:rPr>
            </w:pPr>
            <w:r w:rsidRPr="00FC460C">
              <w:rPr>
                <w:sz w:val="18"/>
                <w:szCs w:val="18"/>
              </w:rPr>
              <w:t>P0N</w:t>
            </w:r>
          </w:p>
        </w:tc>
        <w:tc>
          <w:tcPr>
            <w:tcW w:w="1227" w:type="dxa"/>
          </w:tcPr>
          <w:p w14:paraId="15D60FA2" w14:textId="77777777" w:rsidR="00EE632A" w:rsidRPr="00FC460C" w:rsidRDefault="00EE632A" w:rsidP="004950C9">
            <w:pPr>
              <w:pStyle w:val="Tabletext"/>
              <w:jc w:val="center"/>
              <w:rPr>
                <w:sz w:val="18"/>
                <w:szCs w:val="18"/>
              </w:rPr>
            </w:pPr>
            <w:r w:rsidRPr="00FC460C">
              <w:rPr>
                <w:sz w:val="18"/>
                <w:szCs w:val="18"/>
              </w:rPr>
              <w:t>P0N, Q3N</w:t>
            </w:r>
          </w:p>
        </w:tc>
        <w:tc>
          <w:tcPr>
            <w:tcW w:w="1227" w:type="dxa"/>
          </w:tcPr>
          <w:p w14:paraId="502279FD" w14:textId="77777777" w:rsidR="00EE632A" w:rsidRPr="00FC460C" w:rsidRDefault="00EE632A" w:rsidP="004950C9">
            <w:pPr>
              <w:pStyle w:val="Tabletext"/>
              <w:jc w:val="center"/>
              <w:rPr>
                <w:sz w:val="18"/>
                <w:szCs w:val="18"/>
              </w:rPr>
            </w:pPr>
            <w:r w:rsidRPr="00FC460C">
              <w:rPr>
                <w:sz w:val="18"/>
                <w:szCs w:val="18"/>
              </w:rPr>
              <w:t>P0N, Q3N</w:t>
            </w:r>
          </w:p>
        </w:tc>
      </w:tr>
      <w:tr w:rsidR="00EE632A" w:rsidRPr="00FC460C" w14:paraId="227C4B7B" w14:textId="77777777" w:rsidTr="00E11376">
        <w:tc>
          <w:tcPr>
            <w:tcW w:w="1545" w:type="dxa"/>
          </w:tcPr>
          <w:p w14:paraId="2DBB4F5A" w14:textId="77777777" w:rsidR="00EE632A" w:rsidRPr="00FC460C" w:rsidRDefault="00EE632A" w:rsidP="004950C9">
            <w:pPr>
              <w:pStyle w:val="Tabletext"/>
              <w:jc w:val="left"/>
              <w:rPr>
                <w:sz w:val="18"/>
                <w:szCs w:val="18"/>
                <w:lang w:val="en-US"/>
              </w:rPr>
            </w:pPr>
            <w:r w:rsidRPr="00FC460C">
              <w:rPr>
                <w:sz w:val="18"/>
                <w:szCs w:val="18"/>
                <w:lang w:val="en-US"/>
              </w:rPr>
              <w:t>Transmitter power into antenna</w:t>
            </w:r>
            <w:r w:rsidRPr="00FC460C">
              <w:rPr>
                <w:sz w:val="18"/>
                <w:szCs w:val="18"/>
                <w:vertAlign w:val="superscript"/>
              </w:rPr>
              <w:t>(2)</w:t>
            </w:r>
          </w:p>
        </w:tc>
        <w:tc>
          <w:tcPr>
            <w:tcW w:w="1002" w:type="dxa"/>
            <w:vAlign w:val="center"/>
          </w:tcPr>
          <w:p w14:paraId="05DFF083" w14:textId="77777777" w:rsidR="00EE632A" w:rsidRPr="00FC460C" w:rsidRDefault="00EE632A" w:rsidP="004950C9">
            <w:pPr>
              <w:pStyle w:val="Tabletext"/>
              <w:jc w:val="center"/>
              <w:rPr>
                <w:sz w:val="18"/>
                <w:szCs w:val="18"/>
                <w:lang w:val="en-US"/>
              </w:rPr>
            </w:pPr>
            <w:r w:rsidRPr="00FC460C">
              <w:rPr>
                <w:sz w:val="18"/>
                <w:szCs w:val="18"/>
                <w:lang w:val="en-US"/>
              </w:rPr>
              <w:t>kW</w:t>
            </w:r>
          </w:p>
        </w:tc>
        <w:tc>
          <w:tcPr>
            <w:tcW w:w="1134" w:type="dxa"/>
            <w:vAlign w:val="center"/>
          </w:tcPr>
          <w:p w14:paraId="7B1A89A2" w14:textId="77777777" w:rsidR="00EE632A" w:rsidRPr="00FC460C" w:rsidRDefault="00EE632A" w:rsidP="004950C9">
            <w:pPr>
              <w:pStyle w:val="Tabletext"/>
              <w:jc w:val="center"/>
              <w:rPr>
                <w:sz w:val="18"/>
                <w:szCs w:val="18"/>
                <w:lang w:val="en-US"/>
              </w:rPr>
            </w:pPr>
            <w:r w:rsidRPr="00FC460C">
              <w:rPr>
                <w:sz w:val="18"/>
                <w:szCs w:val="18"/>
                <w:lang w:val="en-US"/>
              </w:rPr>
              <w:t>1 400</w:t>
            </w:r>
          </w:p>
        </w:tc>
        <w:tc>
          <w:tcPr>
            <w:tcW w:w="1134" w:type="dxa"/>
            <w:vAlign w:val="center"/>
          </w:tcPr>
          <w:p w14:paraId="441F06F5" w14:textId="77777777" w:rsidR="00EE632A" w:rsidRPr="00FC460C" w:rsidRDefault="00EE632A" w:rsidP="004950C9">
            <w:pPr>
              <w:pStyle w:val="Tabletext"/>
              <w:jc w:val="center"/>
              <w:rPr>
                <w:sz w:val="18"/>
                <w:szCs w:val="18"/>
              </w:rPr>
            </w:pPr>
            <w:r w:rsidRPr="00FC460C">
              <w:rPr>
                <w:sz w:val="18"/>
                <w:szCs w:val="18"/>
                <w:lang w:val="en-US"/>
              </w:rPr>
              <w:t>1 320</w:t>
            </w:r>
          </w:p>
        </w:tc>
        <w:tc>
          <w:tcPr>
            <w:tcW w:w="1143" w:type="dxa"/>
            <w:vAlign w:val="center"/>
          </w:tcPr>
          <w:p w14:paraId="755ACFA0" w14:textId="77777777" w:rsidR="00EE632A" w:rsidRPr="00FC460C" w:rsidRDefault="00EE632A" w:rsidP="004950C9">
            <w:pPr>
              <w:pStyle w:val="Tabletext"/>
              <w:jc w:val="center"/>
              <w:rPr>
                <w:sz w:val="18"/>
                <w:szCs w:val="18"/>
                <w:lang w:val="en-US"/>
              </w:rPr>
            </w:pPr>
            <w:r w:rsidRPr="00FC460C">
              <w:rPr>
                <w:sz w:val="18"/>
                <w:szCs w:val="18"/>
                <w:lang w:val="en-US"/>
              </w:rPr>
              <w:t>25</w:t>
            </w:r>
          </w:p>
        </w:tc>
        <w:tc>
          <w:tcPr>
            <w:tcW w:w="1227" w:type="dxa"/>
            <w:vAlign w:val="center"/>
          </w:tcPr>
          <w:p w14:paraId="37DC192C" w14:textId="77777777" w:rsidR="00EE632A" w:rsidRPr="00FC460C" w:rsidRDefault="00EE632A" w:rsidP="004950C9">
            <w:pPr>
              <w:pStyle w:val="Tabletext"/>
              <w:jc w:val="center"/>
              <w:rPr>
                <w:sz w:val="18"/>
                <w:szCs w:val="18"/>
                <w:lang w:val="en-US"/>
              </w:rPr>
            </w:pPr>
            <w:r w:rsidRPr="00FC460C">
              <w:rPr>
                <w:sz w:val="18"/>
                <w:szCs w:val="18"/>
                <w:lang w:val="en-US"/>
              </w:rPr>
              <w:t>450</w:t>
            </w:r>
          </w:p>
        </w:tc>
        <w:tc>
          <w:tcPr>
            <w:tcW w:w="1227" w:type="dxa"/>
            <w:vAlign w:val="center"/>
          </w:tcPr>
          <w:p w14:paraId="11BE8421" w14:textId="77777777" w:rsidR="00EE632A" w:rsidRPr="00FC460C" w:rsidRDefault="00EE632A" w:rsidP="004950C9">
            <w:pPr>
              <w:pStyle w:val="Tabletext"/>
              <w:jc w:val="center"/>
              <w:rPr>
                <w:sz w:val="18"/>
                <w:szCs w:val="18"/>
                <w:lang w:val="en-US"/>
              </w:rPr>
            </w:pPr>
            <w:r w:rsidRPr="00FC460C">
              <w:rPr>
                <w:sz w:val="18"/>
                <w:szCs w:val="18"/>
                <w:lang w:val="en-US"/>
              </w:rPr>
              <w:t>22</w:t>
            </w:r>
          </w:p>
        </w:tc>
        <w:tc>
          <w:tcPr>
            <w:tcW w:w="1227" w:type="dxa"/>
            <w:vAlign w:val="center"/>
          </w:tcPr>
          <w:p w14:paraId="54DFA2FB" w14:textId="77777777" w:rsidR="00EE632A" w:rsidRPr="00FC460C" w:rsidRDefault="00EE632A" w:rsidP="004950C9">
            <w:pPr>
              <w:pStyle w:val="Tabletext"/>
              <w:jc w:val="center"/>
              <w:rPr>
                <w:sz w:val="18"/>
                <w:szCs w:val="18"/>
                <w:lang w:val="en-US"/>
              </w:rPr>
            </w:pPr>
            <w:r w:rsidRPr="00FC460C">
              <w:rPr>
                <w:sz w:val="18"/>
                <w:szCs w:val="18"/>
                <w:lang w:val="en-US"/>
              </w:rPr>
              <w:t>70</w:t>
            </w:r>
          </w:p>
        </w:tc>
      </w:tr>
      <w:tr w:rsidR="00EE632A" w:rsidRPr="00FC460C" w14:paraId="0D26596E" w14:textId="77777777" w:rsidTr="008D36D7">
        <w:tc>
          <w:tcPr>
            <w:tcW w:w="1545" w:type="dxa"/>
          </w:tcPr>
          <w:p w14:paraId="15686E6D" w14:textId="77777777" w:rsidR="00EE632A" w:rsidRPr="00FC460C" w:rsidRDefault="00EE632A" w:rsidP="004950C9">
            <w:pPr>
              <w:pStyle w:val="Tabletext"/>
              <w:jc w:val="left"/>
              <w:rPr>
                <w:sz w:val="18"/>
                <w:szCs w:val="18"/>
                <w:lang w:val="en-US"/>
              </w:rPr>
            </w:pPr>
            <w:r w:rsidRPr="00FC460C">
              <w:rPr>
                <w:sz w:val="18"/>
                <w:szCs w:val="18"/>
                <w:lang w:val="en-US"/>
              </w:rPr>
              <w:t>Pulse width</w:t>
            </w:r>
          </w:p>
        </w:tc>
        <w:tc>
          <w:tcPr>
            <w:tcW w:w="1002" w:type="dxa"/>
          </w:tcPr>
          <w:p w14:paraId="6260FCAD" w14:textId="77777777" w:rsidR="00EE632A" w:rsidRPr="00FC460C" w:rsidRDefault="00EE632A" w:rsidP="004950C9">
            <w:pPr>
              <w:pStyle w:val="Tabletext"/>
              <w:jc w:val="center"/>
              <w:rPr>
                <w:sz w:val="18"/>
                <w:szCs w:val="18"/>
                <w:lang w:val="en-US"/>
              </w:rPr>
            </w:pPr>
            <w:r w:rsidRPr="00FC460C">
              <w:rPr>
                <w:rFonts w:ascii="Symbol" w:hAnsi="Symbol"/>
                <w:sz w:val="18"/>
                <w:szCs w:val="18"/>
              </w:rPr>
              <w:t></w:t>
            </w:r>
            <w:r w:rsidRPr="00FC460C">
              <w:rPr>
                <w:sz w:val="18"/>
                <w:szCs w:val="18"/>
                <w:lang w:val="en-US"/>
              </w:rPr>
              <w:t>s</w:t>
            </w:r>
          </w:p>
        </w:tc>
        <w:tc>
          <w:tcPr>
            <w:tcW w:w="1134" w:type="dxa"/>
          </w:tcPr>
          <w:p w14:paraId="3DCA51B7" w14:textId="77777777" w:rsidR="00EE632A" w:rsidRPr="00FC460C" w:rsidRDefault="00EE632A" w:rsidP="004950C9">
            <w:pPr>
              <w:pStyle w:val="Tabletext"/>
              <w:jc w:val="center"/>
              <w:rPr>
                <w:sz w:val="18"/>
                <w:szCs w:val="18"/>
              </w:rPr>
            </w:pPr>
            <w:r w:rsidRPr="00FC460C">
              <w:rPr>
                <w:sz w:val="18"/>
                <w:szCs w:val="18"/>
              </w:rPr>
              <w:t>0.6</w:t>
            </w:r>
          </w:p>
        </w:tc>
        <w:tc>
          <w:tcPr>
            <w:tcW w:w="1134" w:type="dxa"/>
          </w:tcPr>
          <w:p w14:paraId="15AD9D4B" w14:textId="77777777" w:rsidR="00EE632A" w:rsidRPr="00FC460C" w:rsidRDefault="00EE632A" w:rsidP="004950C9">
            <w:pPr>
              <w:pStyle w:val="Tabletext"/>
              <w:jc w:val="center"/>
              <w:rPr>
                <w:sz w:val="18"/>
                <w:szCs w:val="18"/>
              </w:rPr>
            </w:pPr>
            <w:r w:rsidRPr="00FC460C">
              <w:rPr>
                <w:sz w:val="18"/>
                <w:szCs w:val="18"/>
              </w:rPr>
              <w:t>1.03</w:t>
            </w:r>
          </w:p>
        </w:tc>
        <w:tc>
          <w:tcPr>
            <w:tcW w:w="1143" w:type="dxa"/>
          </w:tcPr>
          <w:p w14:paraId="4078087C" w14:textId="77777777" w:rsidR="00EE632A" w:rsidRPr="00FC460C" w:rsidRDefault="00EE632A" w:rsidP="004950C9">
            <w:pPr>
              <w:pStyle w:val="Tabletext"/>
              <w:jc w:val="center"/>
              <w:rPr>
                <w:sz w:val="18"/>
                <w:szCs w:val="18"/>
                <w:vertAlign w:val="superscript"/>
              </w:rPr>
            </w:pPr>
            <w:r w:rsidRPr="00FC460C">
              <w:rPr>
                <w:sz w:val="18"/>
                <w:szCs w:val="18"/>
              </w:rPr>
              <w:t>1.0, 89</w:t>
            </w:r>
            <w:r w:rsidRPr="00FC460C">
              <w:rPr>
                <w:sz w:val="18"/>
                <w:szCs w:val="18"/>
                <w:vertAlign w:val="superscript"/>
              </w:rPr>
              <w:t>(3)</w:t>
            </w:r>
          </w:p>
        </w:tc>
        <w:tc>
          <w:tcPr>
            <w:tcW w:w="1227" w:type="dxa"/>
          </w:tcPr>
          <w:p w14:paraId="57EA4667" w14:textId="77777777" w:rsidR="00EE632A" w:rsidRPr="00FC460C" w:rsidRDefault="00EE632A" w:rsidP="004950C9">
            <w:pPr>
              <w:pStyle w:val="Tabletext"/>
              <w:jc w:val="center"/>
              <w:rPr>
                <w:sz w:val="18"/>
                <w:szCs w:val="18"/>
              </w:rPr>
            </w:pPr>
            <w:r w:rsidRPr="00FC460C">
              <w:rPr>
                <w:sz w:val="18"/>
                <w:szCs w:val="18"/>
              </w:rPr>
              <w:t>1.0</w:t>
            </w:r>
          </w:p>
        </w:tc>
        <w:tc>
          <w:tcPr>
            <w:tcW w:w="1227" w:type="dxa"/>
          </w:tcPr>
          <w:p w14:paraId="519BB096" w14:textId="77777777" w:rsidR="00EE632A" w:rsidRPr="00FC460C" w:rsidRDefault="00EE632A" w:rsidP="004950C9">
            <w:pPr>
              <w:pStyle w:val="Tabletext"/>
              <w:jc w:val="center"/>
              <w:rPr>
                <w:sz w:val="18"/>
                <w:szCs w:val="18"/>
              </w:rPr>
            </w:pPr>
            <w:r w:rsidRPr="00FC460C">
              <w:rPr>
                <w:sz w:val="18"/>
                <w:szCs w:val="18"/>
              </w:rPr>
              <w:t>1.0, 55.0</w:t>
            </w:r>
          </w:p>
        </w:tc>
        <w:tc>
          <w:tcPr>
            <w:tcW w:w="1227" w:type="dxa"/>
          </w:tcPr>
          <w:p w14:paraId="5CD25C28" w14:textId="77777777" w:rsidR="00EE632A" w:rsidRPr="00FC460C" w:rsidRDefault="00EE632A" w:rsidP="004950C9">
            <w:pPr>
              <w:pStyle w:val="Tabletext"/>
              <w:jc w:val="center"/>
              <w:rPr>
                <w:sz w:val="18"/>
                <w:szCs w:val="18"/>
                <w:lang w:val="en-US"/>
              </w:rPr>
            </w:pPr>
            <w:r w:rsidRPr="00FC460C">
              <w:rPr>
                <w:sz w:val="18"/>
                <w:szCs w:val="18"/>
                <w:lang w:val="en-US"/>
              </w:rPr>
              <w:t>0.4, 20</w:t>
            </w:r>
            <w:r w:rsidRPr="00FC460C">
              <w:rPr>
                <w:sz w:val="18"/>
                <w:szCs w:val="18"/>
                <w:lang w:val="en-US"/>
              </w:rPr>
              <w:br/>
              <w:t>0.5, 27</w:t>
            </w:r>
            <w:r w:rsidRPr="00FC460C">
              <w:rPr>
                <w:sz w:val="18"/>
                <w:szCs w:val="18"/>
                <w:vertAlign w:val="superscript"/>
              </w:rPr>
              <w:t>(</w:t>
            </w:r>
            <w:r w:rsidRPr="00FC460C">
              <w:rPr>
                <w:sz w:val="18"/>
                <w:szCs w:val="18"/>
                <w:vertAlign w:val="superscript"/>
                <w:lang w:val="en-US"/>
              </w:rPr>
              <w:t>4)</w:t>
            </w:r>
          </w:p>
        </w:tc>
      </w:tr>
      <w:tr w:rsidR="00EE632A" w:rsidRPr="00FC460C" w14:paraId="0CFE90A8" w14:textId="77777777" w:rsidTr="008D36D7">
        <w:tc>
          <w:tcPr>
            <w:tcW w:w="1545" w:type="dxa"/>
          </w:tcPr>
          <w:p w14:paraId="13417DD9" w14:textId="77777777" w:rsidR="00EE632A" w:rsidRPr="00FC460C" w:rsidRDefault="002D2EF0" w:rsidP="004950C9">
            <w:pPr>
              <w:pStyle w:val="Tabletext"/>
              <w:jc w:val="left"/>
              <w:rPr>
                <w:sz w:val="18"/>
                <w:szCs w:val="18"/>
                <w:lang w:val="en-US"/>
              </w:rPr>
            </w:pPr>
            <w:r w:rsidRPr="00FC460C">
              <w:rPr>
                <w:sz w:val="18"/>
                <w:szCs w:val="18"/>
                <w:lang w:val="en-US"/>
              </w:rPr>
              <w:t xml:space="preserve">Pulse </w:t>
            </w:r>
            <w:r w:rsidR="00EE632A" w:rsidRPr="00FC460C">
              <w:rPr>
                <w:sz w:val="18"/>
                <w:szCs w:val="18"/>
                <w:lang w:val="en-US"/>
              </w:rPr>
              <w:t>rise/fall</w:t>
            </w:r>
            <w:r w:rsidRPr="00FC460C">
              <w:rPr>
                <w:sz w:val="18"/>
                <w:szCs w:val="18"/>
                <w:lang w:val="en-US"/>
              </w:rPr>
              <w:t xml:space="preserve"> </w:t>
            </w:r>
            <w:r w:rsidR="00EE632A" w:rsidRPr="00FC460C">
              <w:rPr>
                <w:sz w:val="18"/>
                <w:szCs w:val="18"/>
                <w:lang w:val="en-US"/>
              </w:rPr>
              <w:t>time</w:t>
            </w:r>
          </w:p>
        </w:tc>
        <w:tc>
          <w:tcPr>
            <w:tcW w:w="1002" w:type="dxa"/>
          </w:tcPr>
          <w:p w14:paraId="528599BD" w14:textId="77777777" w:rsidR="00EE632A" w:rsidRPr="00FC460C" w:rsidRDefault="00EE632A" w:rsidP="004950C9">
            <w:pPr>
              <w:pStyle w:val="Tabletext"/>
              <w:jc w:val="center"/>
              <w:rPr>
                <w:sz w:val="18"/>
                <w:szCs w:val="18"/>
                <w:lang w:val="en-US"/>
              </w:rPr>
            </w:pPr>
            <w:r w:rsidRPr="00FC460C">
              <w:rPr>
                <w:rFonts w:ascii="Symbol" w:hAnsi="Symbol"/>
                <w:sz w:val="18"/>
                <w:szCs w:val="18"/>
              </w:rPr>
              <w:t></w:t>
            </w:r>
            <w:r w:rsidRPr="00FC460C">
              <w:rPr>
                <w:sz w:val="18"/>
                <w:szCs w:val="18"/>
                <w:lang w:val="en-US"/>
              </w:rPr>
              <w:t>s</w:t>
            </w:r>
          </w:p>
        </w:tc>
        <w:tc>
          <w:tcPr>
            <w:tcW w:w="1134" w:type="dxa"/>
          </w:tcPr>
          <w:p w14:paraId="6A67D26E" w14:textId="77777777" w:rsidR="00EE632A" w:rsidRPr="00FC460C" w:rsidRDefault="00EE632A" w:rsidP="004950C9">
            <w:pPr>
              <w:pStyle w:val="Tabletext"/>
              <w:jc w:val="center"/>
              <w:rPr>
                <w:sz w:val="18"/>
                <w:szCs w:val="18"/>
                <w:lang w:val="en-US"/>
              </w:rPr>
            </w:pPr>
            <w:r w:rsidRPr="00FC460C">
              <w:rPr>
                <w:sz w:val="18"/>
                <w:szCs w:val="18"/>
                <w:lang w:val="en-US"/>
              </w:rPr>
              <w:t>0.15-0.2</w:t>
            </w:r>
          </w:p>
        </w:tc>
        <w:tc>
          <w:tcPr>
            <w:tcW w:w="1134" w:type="dxa"/>
          </w:tcPr>
          <w:p w14:paraId="2C00BFF2" w14:textId="77777777" w:rsidR="00EE632A" w:rsidRPr="00FC460C" w:rsidRDefault="00EE632A" w:rsidP="004950C9">
            <w:pPr>
              <w:pStyle w:val="Tabletext"/>
              <w:jc w:val="center"/>
              <w:rPr>
                <w:sz w:val="18"/>
                <w:szCs w:val="18"/>
                <w:lang w:val="en-US"/>
              </w:rPr>
            </w:pPr>
          </w:p>
        </w:tc>
        <w:tc>
          <w:tcPr>
            <w:tcW w:w="1143" w:type="dxa"/>
          </w:tcPr>
          <w:p w14:paraId="33D075AA" w14:textId="77777777" w:rsidR="00EE632A" w:rsidRPr="00FC460C" w:rsidRDefault="00EE632A" w:rsidP="004950C9">
            <w:pPr>
              <w:pStyle w:val="Tabletext"/>
              <w:jc w:val="center"/>
              <w:rPr>
                <w:sz w:val="18"/>
                <w:szCs w:val="18"/>
                <w:lang w:val="en-US"/>
              </w:rPr>
            </w:pPr>
            <w:r w:rsidRPr="00FC460C">
              <w:rPr>
                <w:sz w:val="18"/>
                <w:szCs w:val="18"/>
                <w:lang w:val="en-US"/>
              </w:rPr>
              <w:t>0.5/0.32</w:t>
            </w:r>
            <w:r w:rsidRPr="00FC460C">
              <w:rPr>
                <w:sz w:val="18"/>
                <w:szCs w:val="18"/>
                <w:lang w:val="en-US"/>
              </w:rPr>
              <w:br/>
              <w:t>(short pulse)</w:t>
            </w:r>
            <w:r w:rsidRPr="00FC460C">
              <w:rPr>
                <w:sz w:val="18"/>
                <w:szCs w:val="18"/>
                <w:lang w:val="en-US"/>
              </w:rPr>
              <w:br/>
              <w:t>0.7/1</w:t>
            </w:r>
            <w:r w:rsidRPr="00FC460C">
              <w:rPr>
                <w:sz w:val="18"/>
                <w:szCs w:val="18"/>
                <w:lang w:val="en-US"/>
              </w:rPr>
              <w:br/>
              <w:t>(long pulse)</w:t>
            </w:r>
          </w:p>
        </w:tc>
        <w:tc>
          <w:tcPr>
            <w:tcW w:w="1227" w:type="dxa"/>
          </w:tcPr>
          <w:p w14:paraId="5F3ED0EC" w14:textId="77777777" w:rsidR="00EE632A" w:rsidRPr="00FC460C" w:rsidRDefault="00EE632A" w:rsidP="004950C9">
            <w:pPr>
              <w:pStyle w:val="Tabletext"/>
              <w:jc w:val="center"/>
              <w:rPr>
                <w:sz w:val="18"/>
                <w:szCs w:val="18"/>
                <w:lang w:val="en-US"/>
              </w:rPr>
            </w:pPr>
          </w:p>
        </w:tc>
        <w:tc>
          <w:tcPr>
            <w:tcW w:w="1227" w:type="dxa"/>
          </w:tcPr>
          <w:p w14:paraId="07E1E998" w14:textId="77777777" w:rsidR="00EE632A" w:rsidRPr="00FC460C" w:rsidRDefault="00EE632A" w:rsidP="004950C9">
            <w:pPr>
              <w:pStyle w:val="Tabletext"/>
              <w:jc w:val="center"/>
              <w:rPr>
                <w:sz w:val="18"/>
                <w:szCs w:val="18"/>
                <w:lang w:val="en-US"/>
              </w:rPr>
            </w:pPr>
          </w:p>
        </w:tc>
        <w:tc>
          <w:tcPr>
            <w:tcW w:w="1227" w:type="dxa"/>
          </w:tcPr>
          <w:p w14:paraId="00CB295D" w14:textId="77777777" w:rsidR="00EE632A" w:rsidRPr="00FC460C" w:rsidRDefault="00EE632A" w:rsidP="004950C9">
            <w:pPr>
              <w:pStyle w:val="Tabletext"/>
              <w:jc w:val="center"/>
              <w:rPr>
                <w:sz w:val="18"/>
                <w:szCs w:val="18"/>
                <w:lang w:val="en-US"/>
              </w:rPr>
            </w:pPr>
            <w:r w:rsidRPr="00FC460C">
              <w:rPr>
                <w:sz w:val="18"/>
                <w:szCs w:val="18"/>
                <w:lang w:val="en-US"/>
              </w:rPr>
              <w:t>0.1 (typical)</w:t>
            </w:r>
          </w:p>
        </w:tc>
      </w:tr>
      <w:tr w:rsidR="00EE632A" w:rsidRPr="00FC460C" w14:paraId="14CFB605" w14:textId="77777777" w:rsidTr="008D36D7">
        <w:tc>
          <w:tcPr>
            <w:tcW w:w="1545" w:type="dxa"/>
          </w:tcPr>
          <w:p w14:paraId="1D003588" w14:textId="77777777" w:rsidR="00EE632A" w:rsidRPr="00FC460C" w:rsidRDefault="00EE632A" w:rsidP="004950C9">
            <w:pPr>
              <w:pStyle w:val="Tabletext"/>
              <w:jc w:val="left"/>
              <w:rPr>
                <w:sz w:val="18"/>
                <w:szCs w:val="18"/>
                <w:lang w:val="en-US"/>
              </w:rPr>
            </w:pPr>
            <w:r w:rsidRPr="00FC460C">
              <w:rPr>
                <w:sz w:val="18"/>
                <w:szCs w:val="18"/>
                <w:lang w:val="en-US"/>
              </w:rPr>
              <w:t>Pulse repetition rate</w:t>
            </w:r>
          </w:p>
        </w:tc>
        <w:tc>
          <w:tcPr>
            <w:tcW w:w="1002" w:type="dxa"/>
          </w:tcPr>
          <w:p w14:paraId="2C125FBD" w14:textId="77777777" w:rsidR="00EE632A" w:rsidRPr="00FC460C" w:rsidRDefault="00EE632A" w:rsidP="004950C9">
            <w:pPr>
              <w:pStyle w:val="Tabletext"/>
              <w:jc w:val="center"/>
              <w:rPr>
                <w:sz w:val="18"/>
                <w:szCs w:val="18"/>
                <w:lang w:val="en-US"/>
              </w:rPr>
            </w:pPr>
            <w:proofErr w:type="spellStart"/>
            <w:r w:rsidRPr="00FC460C">
              <w:rPr>
                <w:sz w:val="18"/>
                <w:szCs w:val="18"/>
                <w:lang w:val="en-US"/>
              </w:rPr>
              <w:t>pps</w:t>
            </w:r>
            <w:proofErr w:type="spellEnd"/>
          </w:p>
        </w:tc>
        <w:tc>
          <w:tcPr>
            <w:tcW w:w="1134" w:type="dxa"/>
          </w:tcPr>
          <w:p w14:paraId="57EF8FC4" w14:textId="77777777" w:rsidR="00EE632A" w:rsidRPr="00FC460C" w:rsidRDefault="00EE632A" w:rsidP="004950C9">
            <w:pPr>
              <w:pStyle w:val="Tabletext"/>
              <w:jc w:val="center"/>
              <w:rPr>
                <w:sz w:val="18"/>
                <w:szCs w:val="18"/>
                <w:lang w:val="en-US"/>
              </w:rPr>
            </w:pPr>
            <w:r w:rsidRPr="00FC460C">
              <w:rPr>
                <w:sz w:val="18"/>
                <w:szCs w:val="18"/>
                <w:lang w:val="en-US"/>
              </w:rPr>
              <w:t>973-1 040 (selectable</w:t>
            </w:r>
          </w:p>
        </w:tc>
        <w:tc>
          <w:tcPr>
            <w:tcW w:w="1134" w:type="dxa"/>
          </w:tcPr>
          <w:p w14:paraId="1C6B39F2" w14:textId="77777777" w:rsidR="00EE632A" w:rsidRPr="00FC460C" w:rsidRDefault="00EE632A" w:rsidP="004950C9">
            <w:pPr>
              <w:pStyle w:val="Tabletext"/>
              <w:jc w:val="center"/>
              <w:rPr>
                <w:sz w:val="18"/>
                <w:szCs w:val="18"/>
                <w:lang w:val="en-US"/>
              </w:rPr>
            </w:pPr>
            <w:r w:rsidRPr="00FC460C">
              <w:rPr>
                <w:sz w:val="18"/>
                <w:szCs w:val="18"/>
                <w:lang w:val="en-US"/>
              </w:rPr>
              <w:t>1 059-1 172</w:t>
            </w:r>
          </w:p>
        </w:tc>
        <w:tc>
          <w:tcPr>
            <w:tcW w:w="1143" w:type="dxa"/>
          </w:tcPr>
          <w:p w14:paraId="589AABB7" w14:textId="77777777" w:rsidR="00EE632A" w:rsidRPr="00FC460C" w:rsidRDefault="00EE632A" w:rsidP="004950C9">
            <w:pPr>
              <w:pStyle w:val="Tabletext"/>
              <w:jc w:val="center"/>
              <w:rPr>
                <w:sz w:val="18"/>
                <w:szCs w:val="18"/>
                <w:lang w:val="en-US"/>
              </w:rPr>
            </w:pPr>
            <w:r w:rsidRPr="00FC460C">
              <w:rPr>
                <w:sz w:val="18"/>
                <w:szCs w:val="18"/>
                <w:lang w:val="en-US"/>
              </w:rPr>
              <w:t>722-935</w:t>
            </w:r>
            <w:r w:rsidRPr="00FC460C">
              <w:rPr>
                <w:sz w:val="18"/>
                <w:szCs w:val="18"/>
                <w:lang w:val="en-US"/>
              </w:rPr>
              <w:br/>
              <w:t xml:space="preserve">(short impulse) </w:t>
            </w:r>
            <w:r w:rsidRPr="00FC460C">
              <w:rPr>
                <w:sz w:val="18"/>
                <w:szCs w:val="18"/>
                <w:lang w:val="en-US"/>
              </w:rPr>
              <w:br/>
              <w:t>788-1 050</w:t>
            </w:r>
            <w:r w:rsidRPr="00FC460C">
              <w:rPr>
                <w:sz w:val="18"/>
                <w:szCs w:val="18"/>
                <w:lang w:val="en-US"/>
              </w:rPr>
              <w:br/>
              <w:t>(long impulse)</w:t>
            </w:r>
          </w:p>
        </w:tc>
        <w:tc>
          <w:tcPr>
            <w:tcW w:w="1227" w:type="dxa"/>
          </w:tcPr>
          <w:p w14:paraId="40BA6B2A" w14:textId="77777777" w:rsidR="00EE632A" w:rsidRPr="00FC460C" w:rsidRDefault="00EE632A" w:rsidP="004950C9">
            <w:pPr>
              <w:pStyle w:val="Tabletext"/>
              <w:jc w:val="center"/>
              <w:rPr>
                <w:sz w:val="18"/>
                <w:szCs w:val="18"/>
                <w:lang w:val="en-US"/>
              </w:rPr>
            </w:pPr>
            <w:r w:rsidRPr="00FC460C">
              <w:rPr>
                <w:sz w:val="18"/>
                <w:szCs w:val="18"/>
                <w:lang w:val="en-US"/>
              </w:rPr>
              <w:t>1 050</w:t>
            </w:r>
          </w:p>
        </w:tc>
        <w:tc>
          <w:tcPr>
            <w:tcW w:w="1227" w:type="dxa"/>
          </w:tcPr>
          <w:p w14:paraId="4AAE0260" w14:textId="77777777" w:rsidR="00EE632A" w:rsidRPr="00FC460C" w:rsidRDefault="00EE632A" w:rsidP="004950C9">
            <w:pPr>
              <w:pStyle w:val="Tabletext"/>
              <w:jc w:val="center"/>
              <w:rPr>
                <w:sz w:val="18"/>
                <w:szCs w:val="18"/>
                <w:lang w:val="en-US"/>
              </w:rPr>
            </w:pPr>
            <w:r w:rsidRPr="00FC460C">
              <w:rPr>
                <w:sz w:val="18"/>
                <w:szCs w:val="18"/>
                <w:lang w:val="en-US"/>
              </w:rPr>
              <w:t>8 sets, 1 031 to 1 080</w:t>
            </w:r>
          </w:p>
        </w:tc>
        <w:tc>
          <w:tcPr>
            <w:tcW w:w="1227" w:type="dxa"/>
          </w:tcPr>
          <w:p w14:paraId="109DE7BB" w14:textId="77777777" w:rsidR="00EE632A" w:rsidRPr="00FC460C" w:rsidRDefault="00EE632A" w:rsidP="004950C9">
            <w:pPr>
              <w:pStyle w:val="Tabletext"/>
              <w:jc w:val="center"/>
              <w:rPr>
                <w:sz w:val="18"/>
                <w:szCs w:val="18"/>
                <w:lang w:val="en-US"/>
              </w:rPr>
            </w:pPr>
            <w:r w:rsidRPr="00FC460C">
              <w:rPr>
                <w:sz w:val="18"/>
                <w:szCs w:val="18"/>
                <w:lang w:val="en-US"/>
              </w:rPr>
              <w:t>1 100</w:t>
            </w:r>
            <w:r w:rsidRPr="00FC460C">
              <w:rPr>
                <w:sz w:val="18"/>
                <w:szCs w:val="18"/>
                <w:lang w:val="en-US"/>
              </w:rPr>
              <w:br/>
              <w:t>840</w:t>
            </w:r>
            <w:r w:rsidRPr="00FC460C">
              <w:rPr>
                <w:sz w:val="18"/>
                <w:szCs w:val="18"/>
                <w:vertAlign w:val="superscript"/>
                <w:lang w:val="en-US"/>
              </w:rPr>
              <w:t>(3)</w:t>
            </w:r>
          </w:p>
        </w:tc>
      </w:tr>
      <w:tr w:rsidR="00EE632A" w:rsidRPr="00FC460C" w14:paraId="77BB95B9" w14:textId="77777777" w:rsidTr="008D36D7">
        <w:tc>
          <w:tcPr>
            <w:tcW w:w="1545" w:type="dxa"/>
          </w:tcPr>
          <w:p w14:paraId="7F86A36C" w14:textId="77777777" w:rsidR="00EE632A" w:rsidRPr="00FC460C" w:rsidRDefault="00EE632A" w:rsidP="004950C9">
            <w:pPr>
              <w:pStyle w:val="Tabletext"/>
              <w:jc w:val="left"/>
              <w:rPr>
                <w:sz w:val="18"/>
                <w:szCs w:val="18"/>
                <w:lang w:val="en-US"/>
              </w:rPr>
            </w:pPr>
            <w:r w:rsidRPr="00FC460C">
              <w:rPr>
                <w:sz w:val="18"/>
                <w:szCs w:val="18"/>
                <w:lang w:val="en-US"/>
              </w:rPr>
              <w:t>Duty cycle</w:t>
            </w:r>
          </w:p>
        </w:tc>
        <w:tc>
          <w:tcPr>
            <w:tcW w:w="1002" w:type="dxa"/>
          </w:tcPr>
          <w:p w14:paraId="6B385C9E" w14:textId="77777777" w:rsidR="00EE632A" w:rsidRPr="00FC460C" w:rsidRDefault="00EE632A" w:rsidP="004950C9">
            <w:pPr>
              <w:pStyle w:val="Tabletext"/>
              <w:jc w:val="center"/>
              <w:rPr>
                <w:sz w:val="18"/>
                <w:szCs w:val="18"/>
                <w:lang w:val="en-US"/>
              </w:rPr>
            </w:pPr>
            <w:r w:rsidRPr="00FC460C">
              <w:rPr>
                <w:sz w:val="18"/>
                <w:szCs w:val="18"/>
                <w:lang w:val="en-US"/>
              </w:rPr>
              <w:t>%</w:t>
            </w:r>
          </w:p>
        </w:tc>
        <w:tc>
          <w:tcPr>
            <w:tcW w:w="1134" w:type="dxa"/>
          </w:tcPr>
          <w:p w14:paraId="6C46194C" w14:textId="77777777" w:rsidR="00EE632A" w:rsidRPr="00FC460C" w:rsidRDefault="00EE632A" w:rsidP="004950C9">
            <w:pPr>
              <w:pStyle w:val="Tabletext"/>
              <w:jc w:val="center"/>
              <w:rPr>
                <w:sz w:val="18"/>
                <w:szCs w:val="18"/>
                <w:lang w:val="en-US"/>
              </w:rPr>
            </w:pPr>
            <w:r w:rsidRPr="00FC460C">
              <w:rPr>
                <w:sz w:val="18"/>
                <w:szCs w:val="18"/>
                <w:lang w:val="en-US"/>
              </w:rPr>
              <w:t>0.07 maximum</w:t>
            </w:r>
          </w:p>
        </w:tc>
        <w:tc>
          <w:tcPr>
            <w:tcW w:w="1134" w:type="dxa"/>
          </w:tcPr>
          <w:p w14:paraId="58457B35" w14:textId="77777777" w:rsidR="00EE632A" w:rsidRPr="00FC460C" w:rsidRDefault="00EE632A" w:rsidP="004950C9">
            <w:pPr>
              <w:pStyle w:val="Tabletext"/>
              <w:jc w:val="center"/>
              <w:rPr>
                <w:sz w:val="18"/>
                <w:szCs w:val="18"/>
                <w:lang w:val="en-US"/>
              </w:rPr>
            </w:pPr>
            <w:r w:rsidRPr="00FC460C">
              <w:rPr>
                <w:sz w:val="18"/>
                <w:szCs w:val="18"/>
                <w:lang w:val="en-US"/>
              </w:rPr>
              <w:t>0.14 maximum</w:t>
            </w:r>
          </w:p>
        </w:tc>
        <w:tc>
          <w:tcPr>
            <w:tcW w:w="1143" w:type="dxa"/>
          </w:tcPr>
          <w:p w14:paraId="7C94912B" w14:textId="77777777" w:rsidR="00EE632A" w:rsidRPr="00FC460C" w:rsidRDefault="00EE632A" w:rsidP="004950C9">
            <w:pPr>
              <w:pStyle w:val="Tabletext"/>
              <w:jc w:val="center"/>
              <w:rPr>
                <w:sz w:val="18"/>
                <w:szCs w:val="18"/>
                <w:lang w:val="en-US"/>
              </w:rPr>
            </w:pPr>
            <w:r w:rsidRPr="00FC460C">
              <w:rPr>
                <w:sz w:val="18"/>
                <w:szCs w:val="18"/>
                <w:lang w:val="en-US"/>
              </w:rPr>
              <w:t>9.34</w:t>
            </w:r>
            <w:r w:rsidRPr="00FC460C">
              <w:rPr>
                <w:sz w:val="18"/>
                <w:szCs w:val="18"/>
                <w:lang w:val="en-US"/>
              </w:rPr>
              <w:br/>
              <w:t>maximum</w:t>
            </w:r>
          </w:p>
        </w:tc>
        <w:tc>
          <w:tcPr>
            <w:tcW w:w="1227" w:type="dxa"/>
          </w:tcPr>
          <w:p w14:paraId="6A92148E" w14:textId="77777777" w:rsidR="00EE632A" w:rsidRPr="00FC460C" w:rsidRDefault="00EE632A" w:rsidP="004950C9">
            <w:pPr>
              <w:pStyle w:val="Tabletext"/>
              <w:jc w:val="center"/>
              <w:rPr>
                <w:sz w:val="18"/>
                <w:szCs w:val="18"/>
                <w:lang w:val="en-US"/>
              </w:rPr>
            </w:pPr>
            <w:r w:rsidRPr="00FC460C">
              <w:rPr>
                <w:sz w:val="18"/>
                <w:szCs w:val="18"/>
                <w:lang w:val="en-US"/>
              </w:rPr>
              <w:t>0.1 maximum</w:t>
            </w:r>
          </w:p>
        </w:tc>
        <w:tc>
          <w:tcPr>
            <w:tcW w:w="1227" w:type="dxa"/>
          </w:tcPr>
          <w:p w14:paraId="012B8832" w14:textId="77777777" w:rsidR="00EE632A" w:rsidRPr="00FC460C" w:rsidRDefault="00EE632A" w:rsidP="004950C9">
            <w:pPr>
              <w:pStyle w:val="Tabletext"/>
              <w:jc w:val="center"/>
              <w:rPr>
                <w:sz w:val="18"/>
                <w:szCs w:val="18"/>
                <w:lang w:val="en-US"/>
              </w:rPr>
            </w:pPr>
          </w:p>
        </w:tc>
        <w:tc>
          <w:tcPr>
            <w:tcW w:w="1227" w:type="dxa"/>
          </w:tcPr>
          <w:p w14:paraId="7E149C42" w14:textId="77777777" w:rsidR="00EE632A" w:rsidRPr="00FC460C" w:rsidRDefault="00EE632A" w:rsidP="004950C9">
            <w:pPr>
              <w:pStyle w:val="Tabletext"/>
              <w:jc w:val="center"/>
              <w:rPr>
                <w:sz w:val="18"/>
                <w:szCs w:val="18"/>
                <w:lang w:val="en-US"/>
              </w:rPr>
            </w:pPr>
            <w:r w:rsidRPr="00FC460C">
              <w:rPr>
                <w:sz w:val="18"/>
                <w:szCs w:val="18"/>
                <w:lang w:val="en-US"/>
              </w:rPr>
              <w:t xml:space="preserve">2 </w:t>
            </w:r>
            <w:r w:rsidRPr="00FC460C">
              <w:rPr>
                <w:sz w:val="18"/>
                <w:szCs w:val="18"/>
                <w:lang w:val="en-US"/>
              </w:rPr>
              <w:br/>
              <w:t>(typical)</w:t>
            </w:r>
          </w:p>
        </w:tc>
      </w:tr>
      <w:tr w:rsidR="00EE632A" w:rsidRPr="00FC460C" w14:paraId="761104F0" w14:textId="77777777" w:rsidTr="008D36D7">
        <w:tc>
          <w:tcPr>
            <w:tcW w:w="1545" w:type="dxa"/>
          </w:tcPr>
          <w:p w14:paraId="726BC86C" w14:textId="77777777" w:rsidR="00EE632A" w:rsidRPr="00FC460C" w:rsidRDefault="00EE632A" w:rsidP="004950C9">
            <w:pPr>
              <w:pStyle w:val="Tabletext"/>
              <w:jc w:val="left"/>
              <w:rPr>
                <w:sz w:val="18"/>
                <w:szCs w:val="18"/>
                <w:lang w:val="en-US"/>
              </w:rPr>
            </w:pPr>
            <w:r w:rsidRPr="00FC460C">
              <w:rPr>
                <w:sz w:val="18"/>
                <w:szCs w:val="18"/>
                <w:lang w:val="en-US"/>
              </w:rPr>
              <w:t>Chirp bandwidth</w:t>
            </w:r>
          </w:p>
        </w:tc>
        <w:tc>
          <w:tcPr>
            <w:tcW w:w="1002" w:type="dxa"/>
          </w:tcPr>
          <w:p w14:paraId="2BF4DEEE" w14:textId="77777777" w:rsidR="00EE632A" w:rsidRPr="00FC460C" w:rsidRDefault="00EE632A" w:rsidP="004950C9">
            <w:pPr>
              <w:pStyle w:val="Tabletext"/>
              <w:jc w:val="center"/>
              <w:rPr>
                <w:sz w:val="18"/>
                <w:szCs w:val="18"/>
                <w:lang w:val="en-US"/>
              </w:rPr>
            </w:pPr>
            <w:r w:rsidRPr="00FC460C">
              <w:rPr>
                <w:sz w:val="18"/>
                <w:szCs w:val="18"/>
                <w:lang w:val="en-US"/>
              </w:rPr>
              <w:t>MHz</w:t>
            </w:r>
          </w:p>
        </w:tc>
        <w:tc>
          <w:tcPr>
            <w:tcW w:w="2268" w:type="dxa"/>
            <w:gridSpan w:val="2"/>
          </w:tcPr>
          <w:p w14:paraId="6C192880" w14:textId="77777777" w:rsidR="00EE632A" w:rsidRPr="00FC460C" w:rsidRDefault="00EE632A" w:rsidP="004950C9">
            <w:pPr>
              <w:pStyle w:val="Tabletext"/>
              <w:jc w:val="center"/>
              <w:rPr>
                <w:sz w:val="18"/>
                <w:szCs w:val="18"/>
                <w:lang w:val="en-US"/>
              </w:rPr>
            </w:pPr>
            <w:r w:rsidRPr="00FC460C">
              <w:rPr>
                <w:sz w:val="18"/>
                <w:szCs w:val="18"/>
                <w:lang w:val="en-US"/>
              </w:rPr>
              <w:t>Not applicable</w:t>
            </w:r>
          </w:p>
        </w:tc>
        <w:tc>
          <w:tcPr>
            <w:tcW w:w="1143" w:type="dxa"/>
          </w:tcPr>
          <w:p w14:paraId="1C33A0C0" w14:textId="77777777" w:rsidR="00EE632A" w:rsidRPr="00FC460C" w:rsidRDefault="00EE632A" w:rsidP="004950C9">
            <w:pPr>
              <w:pStyle w:val="Tabletext"/>
              <w:jc w:val="center"/>
              <w:rPr>
                <w:sz w:val="18"/>
                <w:szCs w:val="18"/>
                <w:lang w:val="en-US"/>
              </w:rPr>
            </w:pPr>
            <w:r w:rsidRPr="00FC460C">
              <w:rPr>
                <w:sz w:val="18"/>
                <w:szCs w:val="18"/>
                <w:lang w:val="en-US"/>
              </w:rPr>
              <w:t>2</w:t>
            </w:r>
          </w:p>
        </w:tc>
        <w:tc>
          <w:tcPr>
            <w:tcW w:w="1227" w:type="dxa"/>
          </w:tcPr>
          <w:p w14:paraId="03AAAF1C" w14:textId="77777777" w:rsidR="00EE632A" w:rsidRPr="00FC460C" w:rsidRDefault="00EE632A" w:rsidP="004950C9">
            <w:pPr>
              <w:pStyle w:val="Tabletext"/>
              <w:jc w:val="center"/>
              <w:rPr>
                <w:sz w:val="18"/>
                <w:szCs w:val="18"/>
                <w:lang w:val="en-US"/>
              </w:rPr>
            </w:pPr>
            <w:r w:rsidRPr="00FC460C">
              <w:rPr>
                <w:sz w:val="18"/>
                <w:szCs w:val="18"/>
                <w:lang w:val="en-US"/>
              </w:rPr>
              <w:t>Not applicable</w:t>
            </w:r>
          </w:p>
        </w:tc>
        <w:tc>
          <w:tcPr>
            <w:tcW w:w="1227" w:type="dxa"/>
          </w:tcPr>
          <w:p w14:paraId="460C71FB" w14:textId="77777777" w:rsidR="00EE632A" w:rsidRPr="00FC460C" w:rsidRDefault="00EE632A" w:rsidP="004950C9">
            <w:pPr>
              <w:pStyle w:val="Tabletext"/>
              <w:jc w:val="center"/>
              <w:rPr>
                <w:sz w:val="18"/>
                <w:szCs w:val="18"/>
                <w:lang w:val="fr-CH"/>
              </w:rPr>
            </w:pPr>
            <w:r w:rsidRPr="00FC460C">
              <w:rPr>
                <w:sz w:val="18"/>
                <w:szCs w:val="18"/>
              </w:rPr>
              <w:t>1.3 non-</w:t>
            </w:r>
            <w:proofErr w:type="spellStart"/>
            <w:r w:rsidRPr="00FC460C">
              <w:rPr>
                <w:sz w:val="18"/>
                <w:szCs w:val="18"/>
              </w:rPr>
              <w:t>linear</w:t>
            </w:r>
            <w:proofErr w:type="spellEnd"/>
            <w:r w:rsidRPr="00FC460C">
              <w:rPr>
                <w:sz w:val="18"/>
                <w:szCs w:val="18"/>
              </w:rPr>
              <w:t xml:space="preserve"> FM</w:t>
            </w:r>
          </w:p>
        </w:tc>
        <w:tc>
          <w:tcPr>
            <w:tcW w:w="1227" w:type="dxa"/>
          </w:tcPr>
          <w:p w14:paraId="667D757C" w14:textId="77777777" w:rsidR="00EE632A" w:rsidRPr="00FC460C" w:rsidRDefault="00EE632A" w:rsidP="004950C9">
            <w:pPr>
              <w:pStyle w:val="Tabletext"/>
              <w:jc w:val="center"/>
              <w:rPr>
                <w:sz w:val="18"/>
                <w:szCs w:val="18"/>
                <w:lang w:val="en-US"/>
              </w:rPr>
            </w:pPr>
            <w:r w:rsidRPr="00FC460C">
              <w:rPr>
                <w:sz w:val="18"/>
                <w:szCs w:val="18"/>
                <w:lang w:val="en-US"/>
              </w:rPr>
              <w:t>2</w:t>
            </w:r>
          </w:p>
        </w:tc>
      </w:tr>
      <w:tr w:rsidR="00EE632A" w:rsidRPr="00FC460C" w14:paraId="3F5F4CC0" w14:textId="77777777" w:rsidTr="00E11376">
        <w:tc>
          <w:tcPr>
            <w:tcW w:w="1545" w:type="dxa"/>
          </w:tcPr>
          <w:p w14:paraId="05F764CD" w14:textId="77777777" w:rsidR="00EE632A" w:rsidRPr="00FC460C" w:rsidRDefault="00EE632A" w:rsidP="004950C9">
            <w:pPr>
              <w:pStyle w:val="Tabletext"/>
              <w:jc w:val="left"/>
              <w:rPr>
                <w:sz w:val="18"/>
                <w:szCs w:val="18"/>
                <w:lang w:val="en-US"/>
              </w:rPr>
            </w:pPr>
            <w:r w:rsidRPr="00FC460C">
              <w:rPr>
                <w:sz w:val="18"/>
                <w:szCs w:val="18"/>
                <w:lang w:val="en-US"/>
              </w:rPr>
              <w:t>Phase-coded sub-pulse width</w:t>
            </w:r>
          </w:p>
        </w:tc>
        <w:tc>
          <w:tcPr>
            <w:tcW w:w="1002" w:type="dxa"/>
          </w:tcPr>
          <w:p w14:paraId="7EE2B874" w14:textId="77777777" w:rsidR="00EE632A" w:rsidRPr="00FC460C" w:rsidRDefault="00EE632A" w:rsidP="004950C9">
            <w:pPr>
              <w:pStyle w:val="Tabletext"/>
              <w:jc w:val="center"/>
              <w:rPr>
                <w:sz w:val="18"/>
                <w:szCs w:val="18"/>
                <w:lang w:val="en-US"/>
              </w:rPr>
            </w:pPr>
          </w:p>
        </w:tc>
        <w:tc>
          <w:tcPr>
            <w:tcW w:w="7092" w:type="dxa"/>
            <w:gridSpan w:val="6"/>
            <w:vAlign w:val="center"/>
          </w:tcPr>
          <w:p w14:paraId="5ACB2BE1" w14:textId="77777777" w:rsidR="00EE632A" w:rsidRPr="00FC460C" w:rsidRDefault="00EE632A" w:rsidP="004950C9">
            <w:pPr>
              <w:pStyle w:val="Tabletext"/>
              <w:jc w:val="center"/>
              <w:rPr>
                <w:sz w:val="18"/>
                <w:szCs w:val="18"/>
              </w:rPr>
            </w:pPr>
            <w:r w:rsidRPr="00FC460C">
              <w:rPr>
                <w:sz w:val="18"/>
                <w:szCs w:val="18"/>
                <w:lang w:val="en-US"/>
              </w:rPr>
              <w:t>Not applicable</w:t>
            </w:r>
          </w:p>
        </w:tc>
      </w:tr>
      <w:tr w:rsidR="00EE632A" w:rsidRPr="00FC460C" w14:paraId="31CAB57D" w14:textId="77777777" w:rsidTr="008D36D7">
        <w:tc>
          <w:tcPr>
            <w:tcW w:w="1545" w:type="dxa"/>
          </w:tcPr>
          <w:p w14:paraId="46103ED0" w14:textId="77777777" w:rsidR="00EE632A" w:rsidRPr="00FC460C" w:rsidRDefault="00EE632A" w:rsidP="004950C9">
            <w:pPr>
              <w:pStyle w:val="Tabletext"/>
              <w:jc w:val="left"/>
              <w:rPr>
                <w:sz w:val="18"/>
                <w:szCs w:val="18"/>
                <w:lang w:val="en-US"/>
              </w:rPr>
            </w:pPr>
            <w:r w:rsidRPr="00FC460C">
              <w:rPr>
                <w:sz w:val="18"/>
                <w:szCs w:val="18"/>
                <w:lang w:val="en-US"/>
              </w:rPr>
              <w:t>Compression ratio</w:t>
            </w:r>
          </w:p>
        </w:tc>
        <w:tc>
          <w:tcPr>
            <w:tcW w:w="1002" w:type="dxa"/>
          </w:tcPr>
          <w:p w14:paraId="78467BF7" w14:textId="77777777" w:rsidR="00EE632A" w:rsidRPr="00FC460C" w:rsidRDefault="00EE632A" w:rsidP="004950C9">
            <w:pPr>
              <w:pStyle w:val="Tabletext"/>
              <w:jc w:val="center"/>
              <w:rPr>
                <w:sz w:val="18"/>
                <w:szCs w:val="18"/>
                <w:lang w:val="en-US"/>
              </w:rPr>
            </w:pPr>
          </w:p>
        </w:tc>
        <w:tc>
          <w:tcPr>
            <w:tcW w:w="2268" w:type="dxa"/>
            <w:gridSpan w:val="2"/>
          </w:tcPr>
          <w:p w14:paraId="430E9ABB" w14:textId="77777777" w:rsidR="00EE632A" w:rsidRPr="00FC460C" w:rsidRDefault="00EE632A" w:rsidP="004950C9">
            <w:pPr>
              <w:pStyle w:val="Tabletext"/>
              <w:jc w:val="center"/>
              <w:rPr>
                <w:sz w:val="18"/>
                <w:szCs w:val="18"/>
                <w:lang w:val="en-US"/>
              </w:rPr>
            </w:pPr>
            <w:r w:rsidRPr="00FC460C">
              <w:rPr>
                <w:sz w:val="18"/>
                <w:szCs w:val="18"/>
                <w:lang w:val="en-US"/>
              </w:rPr>
              <w:t>Not applicable</w:t>
            </w:r>
          </w:p>
        </w:tc>
        <w:tc>
          <w:tcPr>
            <w:tcW w:w="1143" w:type="dxa"/>
          </w:tcPr>
          <w:p w14:paraId="2252D645" w14:textId="77777777" w:rsidR="00EE632A" w:rsidRPr="00FC460C" w:rsidRDefault="00EE632A" w:rsidP="004950C9">
            <w:pPr>
              <w:pStyle w:val="Tabletext"/>
              <w:jc w:val="center"/>
              <w:rPr>
                <w:sz w:val="18"/>
                <w:szCs w:val="18"/>
              </w:rPr>
            </w:pPr>
            <w:r w:rsidRPr="00FC460C">
              <w:rPr>
                <w:sz w:val="18"/>
                <w:szCs w:val="18"/>
              </w:rPr>
              <w:t>89</w:t>
            </w:r>
          </w:p>
        </w:tc>
        <w:tc>
          <w:tcPr>
            <w:tcW w:w="1227" w:type="dxa"/>
          </w:tcPr>
          <w:p w14:paraId="5EF2E2D7" w14:textId="77777777" w:rsidR="00EE632A" w:rsidRPr="00FC460C" w:rsidRDefault="00EE632A" w:rsidP="004950C9">
            <w:pPr>
              <w:pStyle w:val="Tabletext"/>
              <w:jc w:val="center"/>
              <w:rPr>
                <w:sz w:val="18"/>
                <w:szCs w:val="18"/>
              </w:rPr>
            </w:pPr>
            <w:r w:rsidRPr="00FC460C">
              <w:rPr>
                <w:sz w:val="18"/>
                <w:szCs w:val="18"/>
                <w:lang w:val="en-US"/>
              </w:rPr>
              <w:t>Not applicable</w:t>
            </w:r>
          </w:p>
        </w:tc>
        <w:tc>
          <w:tcPr>
            <w:tcW w:w="1227" w:type="dxa"/>
          </w:tcPr>
          <w:p w14:paraId="26F540C7" w14:textId="77777777" w:rsidR="00EE632A" w:rsidRPr="00FC460C" w:rsidRDefault="00EE632A" w:rsidP="004950C9">
            <w:pPr>
              <w:pStyle w:val="Tabletext"/>
              <w:jc w:val="center"/>
              <w:rPr>
                <w:sz w:val="18"/>
                <w:szCs w:val="18"/>
              </w:rPr>
            </w:pPr>
            <w:r w:rsidRPr="00FC460C">
              <w:rPr>
                <w:sz w:val="18"/>
                <w:szCs w:val="18"/>
              </w:rPr>
              <w:t>55</w:t>
            </w:r>
          </w:p>
        </w:tc>
        <w:tc>
          <w:tcPr>
            <w:tcW w:w="1227" w:type="dxa"/>
          </w:tcPr>
          <w:p w14:paraId="29C2D0A3" w14:textId="77777777" w:rsidR="00EE632A" w:rsidRPr="00FC460C" w:rsidRDefault="00EE632A" w:rsidP="004950C9">
            <w:pPr>
              <w:pStyle w:val="Tabletext"/>
              <w:jc w:val="center"/>
              <w:rPr>
                <w:sz w:val="18"/>
                <w:szCs w:val="18"/>
              </w:rPr>
            </w:pPr>
            <w:r w:rsidRPr="00FC460C">
              <w:rPr>
                <w:sz w:val="18"/>
                <w:szCs w:val="18"/>
              </w:rPr>
              <w:t>40:1</w:t>
            </w:r>
            <w:r w:rsidRPr="00FC460C">
              <w:rPr>
                <w:sz w:val="18"/>
                <w:szCs w:val="18"/>
              </w:rPr>
              <w:br/>
              <w:t>55:1</w:t>
            </w:r>
          </w:p>
        </w:tc>
      </w:tr>
      <w:tr w:rsidR="00EE632A" w:rsidRPr="00FC460C" w14:paraId="6F9431C3" w14:textId="77777777" w:rsidTr="008D36D7">
        <w:tc>
          <w:tcPr>
            <w:tcW w:w="1545" w:type="dxa"/>
          </w:tcPr>
          <w:p w14:paraId="48A13FB2" w14:textId="77777777" w:rsidR="00EE632A" w:rsidRPr="00FC460C" w:rsidRDefault="00EE632A" w:rsidP="004950C9">
            <w:pPr>
              <w:pStyle w:val="Tabletext"/>
              <w:jc w:val="left"/>
              <w:rPr>
                <w:sz w:val="18"/>
                <w:szCs w:val="18"/>
                <w:lang w:val="de-CH"/>
              </w:rPr>
            </w:pPr>
            <w:r w:rsidRPr="00FC460C">
              <w:rPr>
                <w:sz w:val="18"/>
                <w:szCs w:val="18"/>
                <w:lang w:val="de-CH"/>
              </w:rPr>
              <w:t>RF emission bandwidth:</w:t>
            </w:r>
            <w:r w:rsidRPr="00FC460C">
              <w:rPr>
                <w:sz w:val="18"/>
                <w:szCs w:val="18"/>
                <w:lang w:val="de-CH"/>
              </w:rPr>
              <w:br/>
              <w:t>–20 dB</w:t>
            </w:r>
            <w:r w:rsidRPr="00FC460C">
              <w:rPr>
                <w:sz w:val="18"/>
                <w:szCs w:val="18"/>
                <w:lang w:val="de-CH"/>
              </w:rPr>
              <w:br/>
            </w:r>
            <w:r w:rsidRPr="00FC460C">
              <w:rPr>
                <w:sz w:val="18"/>
                <w:szCs w:val="18"/>
                <w:lang w:val="de-CH"/>
              </w:rPr>
              <w:br/>
            </w:r>
            <w:r w:rsidRPr="00FC460C">
              <w:rPr>
                <w:sz w:val="18"/>
                <w:szCs w:val="18"/>
                <w:lang w:val="de-CH"/>
              </w:rPr>
              <w:br/>
            </w:r>
            <w:r w:rsidRPr="00FC460C">
              <w:rPr>
                <w:sz w:val="18"/>
                <w:szCs w:val="18"/>
                <w:lang w:val="de-CH"/>
              </w:rPr>
              <w:br/>
              <w:t>3 dB</w:t>
            </w:r>
          </w:p>
        </w:tc>
        <w:tc>
          <w:tcPr>
            <w:tcW w:w="1002" w:type="dxa"/>
          </w:tcPr>
          <w:p w14:paraId="6D156DD9" w14:textId="77777777" w:rsidR="00EE632A" w:rsidRPr="00FC460C" w:rsidRDefault="00EE632A" w:rsidP="004950C9">
            <w:pPr>
              <w:pStyle w:val="Tabletext"/>
              <w:jc w:val="center"/>
              <w:rPr>
                <w:sz w:val="18"/>
                <w:szCs w:val="18"/>
                <w:lang w:val="en-US"/>
              </w:rPr>
            </w:pPr>
            <w:r w:rsidRPr="00FC460C">
              <w:rPr>
                <w:sz w:val="18"/>
                <w:szCs w:val="18"/>
                <w:lang w:val="en-US"/>
              </w:rPr>
              <w:t>MHz</w:t>
            </w:r>
          </w:p>
        </w:tc>
        <w:tc>
          <w:tcPr>
            <w:tcW w:w="1134" w:type="dxa"/>
          </w:tcPr>
          <w:p w14:paraId="6A240408" w14:textId="77777777" w:rsidR="00EE632A" w:rsidRPr="00FC460C" w:rsidRDefault="00EE632A" w:rsidP="004950C9">
            <w:pPr>
              <w:pStyle w:val="Tabletext"/>
              <w:jc w:val="center"/>
              <w:rPr>
                <w:sz w:val="18"/>
                <w:szCs w:val="18"/>
              </w:rPr>
            </w:pPr>
            <w:r w:rsidRPr="00FC460C">
              <w:rPr>
                <w:sz w:val="18"/>
                <w:szCs w:val="18"/>
                <w:lang w:val="en-US"/>
              </w:rPr>
              <w:br/>
            </w:r>
            <w:r w:rsidRPr="00FC460C">
              <w:rPr>
                <w:sz w:val="18"/>
                <w:szCs w:val="18"/>
              </w:rPr>
              <w:t>6</w:t>
            </w:r>
          </w:p>
        </w:tc>
        <w:tc>
          <w:tcPr>
            <w:tcW w:w="1134" w:type="dxa"/>
          </w:tcPr>
          <w:p w14:paraId="02BB9DD2" w14:textId="77777777" w:rsidR="00EE632A" w:rsidRPr="00FC460C" w:rsidRDefault="00EE632A" w:rsidP="004950C9">
            <w:pPr>
              <w:pStyle w:val="Tabletext"/>
              <w:jc w:val="center"/>
              <w:rPr>
                <w:sz w:val="18"/>
                <w:szCs w:val="18"/>
              </w:rPr>
            </w:pPr>
            <w:r w:rsidRPr="00FC460C">
              <w:rPr>
                <w:sz w:val="18"/>
                <w:szCs w:val="18"/>
              </w:rPr>
              <w:br/>
              <w:t>5</w:t>
            </w:r>
            <w:r w:rsidRPr="00FC460C">
              <w:rPr>
                <w:sz w:val="18"/>
                <w:szCs w:val="18"/>
              </w:rPr>
              <w:br/>
            </w:r>
            <w:r w:rsidRPr="00FC460C">
              <w:rPr>
                <w:sz w:val="18"/>
                <w:szCs w:val="18"/>
              </w:rPr>
              <w:br/>
            </w:r>
          </w:p>
          <w:p w14:paraId="72A23EE1" w14:textId="77777777" w:rsidR="002D2EF0" w:rsidRPr="00FC460C" w:rsidRDefault="002D2EF0" w:rsidP="004950C9">
            <w:pPr>
              <w:pStyle w:val="Tabletext"/>
              <w:jc w:val="center"/>
              <w:rPr>
                <w:sz w:val="18"/>
                <w:szCs w:val="18"/>
              </w:rPr>
            </w:pPr>
          </w:p>
          <w:p w14:paraId="5553236B" w14:textId="77777777" w:rsidR="00EE632A" w:rsidRPr="00FC460C" w:rsidRDefault="00EE632A" w:rsidP="004950C9">
            <w:pPr>
              <w:pStyle w:val="Tabletext"/>
              <w:jc w:val="center"/>
              <w:rPr>
                <w:sz w:val="18"/>
                <w:szCs w:val="18"/>
              </w:rPr>
            </w:pPr>
            <w:r w:rsidRPr="00FC460C">
              <w:rPr>
                <w:sz w:val="18"/>
                <w:szCs w:val="18"/>
              </w:rPr>
              <w:t>0.6</w:t>
            </w:r>
          </w:p>
        </w:tc>
        <w:tc>
          <w:tcPr>
            <w:tcW w:w="1143" w:type="dxa"/>
          </w:tcPr>
          <w:p w14:paraId="71829D01" w14:textId="77777777" w:rsidR="00EE632A" w:rsidRPr="00FC460C" w:rsidRDefault="00EE632A" w:rsidP="004950C9">
            <w:pPr>
              <w:pStyle w:val="Tabletext"/>
              <w:jc w:val="center"/>
              <w:rPr>
                <w:sz w:val="18"/>
                <w:szCs w:val="18"/>
              </w:rPr>
            </w:pPr>
            <w:r w:rsidRPr="00FC460C">
              <w:rPr>
                <w:sz w:val="18"/>
                <w:szCs w:val="18"/>
              </w:rPr>
              <w:br/>
              <w:t xml:space="preserve">2.6 </w:t>
            </w:r>
            <w:r w:rsidRPr="00FC460C">
              <w:rPr>
                <w:sz w:val="18"/>
                <w:szCs w:val="18"/>
              </w:rPr>
              <w:br/>
              <w:t>(short impulse)</w:t>
            </w:r>
            <w:r w:rsidRPr="00FC460C">
              <w:rPr>
                <w:sz w:val="18"/>
                <w:szCs w:val="18"/>
              </w:rPr>
              <w:br/>
              <w:t xml:space="preserve">5.6 </w:t>
            </w:r>
            <w:r w:rsidRPr="00FC460C">
              <w:rPr>
                <w:sz w:val="18"/>
                <w:szCs w:val="18"/>
              </w:rPr>
              <w:br/>
              <w:t>(long impulse)</w:t>
            </w:r>
          </w:p>
          <w:p w14:paraId="3ACE2719" w14:textId="77777777" w:rsidR="00EE632A" w:rsidRPr="00FC460C" w:rsidRDefault="00EE632A" w:rsidP="004950C9">
            <w:pPr>
              <w:pStyle w:val="Tabletext"/>
              <w:jc w:val="center"/>
              <w:rPr>
                <w:sz w:val="18"/>
                <w:szCs w:val="18"/>
              </w:rPr>
            </w:pPr>
            <w:r w:rsidRPr="00FC460C">
              <w:rPr>
                <w:sz w:val="18"/>
                <w:szCs w:val="18"/>
              </w:rPr>
              <w:t>1.9</w:t>
            </w:r>
          </w:p>
        </w:tc>
        <w:tc>
          <w:tcPr>
            <w:tcW w:w="1227" w:type="dxa"/>
          </w:tcPr>
          <w:p w14:paraId="11BECE1D" w14:textId="77777777" w:rsidR="00EE632A" w:rsidRPr="00FC460C" w:rsidRDefault="00EE632A" w:rsidP="004950C9">
            <w:pPr>
              <w:pStyle w:val="Tabletext"/>
              <w:jc w:val="center"/>
              <w:rPr>
                <w:sz w:val="18"/>
                <w:szCs w:val="18"/>
              </w:rPr>
            </w:pPr>
          </w:p>
        </w:tc>
        <w:tc>
          <w:tcPr>
            <w:tcW w:w="1227" w:type="dxa"/>
          </w:tcPr>
          <w:p w14:paraId="5FF5F4D1" w14:textId="77777777" w:rsidR="00EE632A" w:rsidRPr="00FC460C" w:rsidRDefault="00EE632A" w:rsidP="004950C9">
            <w:pPr>
              <w:pStyle w:val="Tabletext"/>
              <w:jc w:val="center"/>
              <w:rPr>
                <w:sz w:val="18"/>
                <w:szCs w:val="18"/>
              </w:rPr>
            </w:pPr>
          </w:p>
        </w:tc>
        <w:tc>
          <w:tcPr>
            <w:tcW w:w="1227" w:type="dxa"/>
          </w:tcPr>
          <w:p w14:paraId="79BDDE4C" w14:textId="77777777" w:rsidR="00EE632A" w:rsidRPr="00FC460C" w:rsidRDefault="00EE632A" w:rsidP="004950C9">
            <w:pPr>
              <w:pStyle w:val="Tabletext"/>
              <w:jc w:val="center"/>
              <w:rPr>
                <w:sz w:val="18"/>
                <w:szCs w:val="18"/>
              </w:rPr>
            </w:pPr>
            <w:r w:rsidRPr="00FC460C">
              <w:rPr>
                <w:sz w:val="18"/>
                <w:szCs w:val="18"/>
              </w:rPr>
              <w:br/>
              <w:t xml:space="preserve">3 </w:t>
            </w:r>
            <w:r w:rsidRPr="00FC460C">
              <w:rPr>
                <w:sz w:val="18"/>
                <w:szCs w:val="18"/>
              </w:rPr>
              <w:br/>
            </w:r>
            <w:r w:rsidR="002D2EF0" w:rsidRPr="00FC460C">
              <w:rPr>
                <w:sz w:val="18"/>
                <w:szCs w:val="18"/>
              </w:rPr>
              <w:t xml:space="preserve">(valeur </w:t>
            </w:r>
            <w:r w:rsidRPr="00FC460C">
              <w:rPr>
                <w:sz w:val="18"/>
                <w:szCs w:val="18"/>
              </w:rPr>
              <w:t>type)</w:t>
            </w:r>
            <w:r w:rsidRPr="00FC460C">
              <w:rPr>
                <w:sz w:val="18"/>
                <w:szCs w:val="18"/>
              </w:rPr>
              <w:br/>
            </w:r>
            <w:r w:rsidRPr="00FC460C">
              <w:rPr>
                <w:sz w:val="18"/>
                <w:szCs w:val="18"/>
              </w:rPr>
              <w:br/>
            </w:r>
          </w:p>
          <w:p w14:paraId="04060ACA" w14:textId="77777777" w:rsidR="002D2EF0" w:rsidRPr="00FC460C" w:rsidRDefault="002D2EF0" w:rsidP="004950C9">
            <w:pPr>
              <w:pStyle w:val="Tabletext"/>
              <w:jc w:val="center"/>
              <w:rPr>
                <w:sz w:val="18"/>
                <w:szCs w:val="18"/>
              </w:rPr>
            </w:pPr>
          </w:p>
          <w:p w14:paraId="76D8A08D" w14:textId="77777777" w:rsidR="00EE632A" w:rsidRPr="00FC460C" w:rsidRDefault="00EE632A" w:rsidP="004950C9">
            <w:pPr>
              <w:pStyle w:val="Tabletext"/>
              <w:jc w:val="center"/>
              <w:rPr>
                <w:sz w:val="18"/>
                <w:szCs w:val="18"/>
              </w:rPr>
            </w:pPr>
            <w:r w:rsidRPr="00FC460C">
              <w:rPr>
                <w:sz w:val="18"/>
                <w:szCs w:val="18"/>
              </w:rPr>
              <w:t>2</w:t>
            </w:r>
          </w:p>
        </w:tc>
      </w:tr>
      <w:tr w:rsidR="00EE632A" w:rsidRPr="00FC460C" w14:paraId="50BD6061" w14:textId="77777777" w:rsidTr="008D36D7">
        <w:tc>
          <w:tcPr>
            <w:tcW w:w="1545" w:type="dxa"/>
          </w:tcPr>
          <w:p w14:paraId="2345FF73" w14:textId="77777777" w:rsidR="00EE632A" w:rsidRPr="00FC460C" w:rsidRDefault="00EE632A" w:rsidP="004950C9">
            <w:pPr>
              <w:pStyle w:val="Tabletext"/>
              <w:jc w:val="left"/>
              <w:rPr>
                <w:sz w:val="18"/>
                <w:szCs w:val="18"/>
              </w:rPr>
            </w:pPr>
            <w:r w:rsidRPr="00FC460C">
              <w:rPr>
                <w:sz w:val="18"/>
                <w:szCs w:val="18"/>
              </w:rPr>
              <w:t xml:space="preserve">Output </w:t>
            </w:r>
            <w:proofErr w:type="spellStart"/>
            <w:r w:rsidRPr="00FC460C">
              <w:rPr>
                <w:sz w:val="18"/>
                <w:szCs w:val="18"/>
              </w:rPr>
              <w:t>device</w:t>
            </w:r>
            <w:proofErr w:type="spellEnd"/>
          </w:p>
        </w:tc>
        <w:tc>
          <w:tcPr>
            <w:tcW w:w="1002" w:type="dxa"/>
          </w:tcPr>
          <w:p w14:paraId="4F65B11F" w14:textId="77777777" w:rsidR="00EE632A" w:rsidRPr="00FC460C" w:rsidRDefault="00EE632A" w:rsidP="004950C9">
            <w:pPr>
              <w:pStyle w:val="Tabletext"/>
              <w:jc w:val="center"/>
              <w:rPr>
                <w:sz w:val="18"/>
                <w:szCs w:val="18"/>
              </w:rPr>
            </w:pPr>
          </w:p>
        </w:tc>
        <w:tc>
          <w:tcPr>
            <w:tcW w:w="2268" w:type="dxa"/>
            <w:gridSpan w:val="2"/>
          </w:tcPr>
          <w:p w14:paraId="0B48E402" w14:textId="77777777" w:rsidR="00EE632A" w:rsidRPr="00FC460C" w:rsidRDefault="00EE632A" w:rsidP="004950C9">
            <w:pPr>
              <w:pStyle w:val="Tabletext"/>
              <w:jc w:val="center"/>
              <w:rPr>
                <w:sz w:val="18"/>
                <w:szCs w:val="18"/>
              </w:rPr>
            </w:pPr>
            <w:r w:rsidRPr="00FC460C">
              <w:rPr>
                <w:sz w:val="18"/>
                <w:szCs w:val="18"/>
              </w:rPr>
              <w:t>Klystron</w:t>
            </w:r>
          </w:p>
        </w:tc>
        <w:tc>
          <w:tcPr>
            <w:tcW w:w="1143" w:type="dxa"/>
          </w:tcPr>
          <w:p w14:paraId="065FC9DE" w14:textId="77777777" w:rsidR="00EE632A" w:rsidRPr="00FC460C" w:rsidRDefault="00EE632A" w:rsidP="004950C9">
            <w:pPr>
              <w:pStyle w:val="Tabletext"/>
              <w:jc w:val="center"/>
              <w:rPr>
                <w:sz w:val="18"/>
                <w:szCs w:val="18"/>
                <w:lang w:val="en-US"/>
              </w:rPr>
            </w:pPr>
            <w:r w:rsidRPr="00FC460C">
              <w:rPr>
                <w:sz w:val="18"/>
                <w:szCs w:val="18"/>
                <w:lang w:val="en-US"/>
              </w:rPr>
              <w:t>Solid state transistors, Class C</w:t>
            </w:r>
          </w:p>
        </w:tc>
        <w:tc>
          <w:tcPr>
            <w:tcW w:w="1227" w:type="dxa"/>
          </w:tcPr>
          <w:p w14:paraId="23CFF269" w14:textId="77777777" w:rsidR="00EE632A" w:rsidRPr="00FC460C" w:rsidRDefault="00EE632A" w:rsidP="004950C9">
            <w:pPr>
              <w:pStyle w:val="Tabletext"/>
              <w:jc w:val="center"/>
              <w:rPr>
                <w:sz w:val="18"/>
                <w:szCs w:val="18"/>
              </w:rPr>
            </w:pPr>
            <w:proofErr w:type="spellStart"/>
            <w:r w:rsidRPr="00FC460C">
              <w:rPr>
                <w:sz w:val="18"/>
                <w:szCs w:val="18"/>
              </w:rPr>
              <w:t>Magnetron</w:t>
            </w:r>
            <w:proofErr w:type="spellEnd"/>
          </w:p>
        </w:tc>
        <w:tc>
          <w:tcPr>
            <w:tcW w:w="1227" w:type="dxa"/>
          </w:tcPr>
          <w:p w14:paraId="7B9378CA" w14:textId="77777777" w:rsidR="00EE632A" w:rsidRPr="00FC460C" w:rsidRDefault="00EE632A" w:rsidP="004950C9">
            <w:pPr>
              <w:pStyle w:val="Tabletext"/>
              <w:jc w:val="center"/>
              <w:rPr>
                <w:sz w:val="18"/>
                <w:szCs w:val="18"/>
                <w:lang w:val="en-US"/>
              </w:rPr>
            </w:pPr>
            <w:r w:rsidRPr="00FC460C">
              <w:rPr>
                <w:sz w:val="18"/>
                <w:szCs w:val="18"/>
                <w:lang w:val="en-US"/>
              </w:rPr>
              <w:t>Solid state transistors, Class C</w:t>
            </w:r>
          </w:p>
        </w:tc>
        <w:tc>
          <w:tcPr>
            <w:tcW w:w="1227" w:type="dxa"/>
          </w:tcPr>
          <w:p w14:paraId="638DC4A2" w14:textId="77777777" w:rsidR="00EE632A" w:rsidRPr="00FC460C" w:rsidRDefault="00EE632A" w:rsidP="004950C9">
            <w:pPr>
              <w:pStyle w:val="Tabletext"/>
              <w:jc w:val="center"/>
              <w:rPr>
                <w:sz w:val="18"/>
                <w:szCs w:val="18"/>
                <w:lang w:val="en-US"/>
              </w:rPr>
            </w:pPr>
            <w:r w:rsidRPr="00FC460C">
              <w:rPr>
                <w:sz w:val="18"/>
                <w:szCs w:val="18"/>
                <w:lang w:val="en-US"/>
              </w:rPr>
              <w:t>TWT</w:t>
            </w:r>
          </w:p>
        </w:tc>
      </w:tr>
      <w:tr w:rsidR="00EE632A" w:rsidRPr="00FC460C" w14:paraId="6FBD157E" w14:textId="77777777" w:rsidTr="008D36D7">
        <w:tc>
          <w:tcPr>
            <w:tcW w:w="1545" w:type="dxa"/>
          </w:tcPr>
          <w:p w14:paraId="0C2747CD" w14:textId="77777777" w:rsidR="00EE632A" w:rsidRPr="00FC460C" w:rsidRDefault="00EE632A" w:rsidP="004950C9">
            <w:pPr>
              <w:pStyle w:val="Tabletext"/>
              <w:jc w:val="left"/>
              <w:rPr>
                <w:sz w:val="18"/>
                <w:szCs w:val="18"/>
                <w:lang w:val="en-US"/>
              </w:rPr>
            </w:pPr>
            <w:r w:rsidRPr="00FC460C">
              <w:rPr>
                <w:sz w:val="18"/>
                <w:szCs w:val="18"/>
                <w:lang w:val="en-US"/>
              </w:rPr>
              <w:t xml:space="preserve">Antenna pattern type (pencil, fan, cosecant-squared, etc.) </w:t>
            </w:r>
          </w:p>
        </w:tc>
        <w:tc>
          <w:tcPr>
            <w:tcW w:w="1002" w:type="dxa"/>
          </w:tcPr>
          <w:p w14:paraId="59FA3FCA" w14:textId="77777777" w:rsidR="00EE632A" w:rsidRPr="00FC460C" w:rsidRDefault="00EE632A" w:rsidP="004950C9">
            <w:pPr>
              <w:pStyle w:val="Tabletext"/>
              <w:jc w:val="center"/>
              <w:rPr>
                <w:sz w:val="18"/>
                <w:szCs w:val="18"/>
                <w:lang w:val="en-US"/>
              </w:rPr>
            </w:pPr>
            <w:r w:rsidRPr="00FC460C">
              <w:rPr>
                <w:sz w:val="18"/>
                <w:szCs w:val="18"/>
                <w:lang w:val="en-US"/>
              </w:rPr>
              <w:t>degrees</w:t>
            </w:r>
          </w:p>
        </w:tc>
        <w:tc>
          <w:tcPr>
            <w:tcW w:w="2268" w:type="dxa"/>
            <w:gridSpan w:val="2"/>
          </w:tcPr>
          <w:p w14:paraId="706E0AB0" w14:textId="77777777" w:rsidR="00EE632A" w:rsidRPr="00FC460C" w:rsidRDefault="00EE632A" w:rsidP="004950C9">
            <w:pPr>
              <w:pStyle w:val="Tabletext"/>
              <w:jc w:val="center"/>
              <w:rPr>
                <w:sz w:val="18"/>
                <w:szCs w:val="18"/>
                <w:lang w:val="en-US"/>
              </w:rPr>
            </w:pPr>
            <w:r w:rsidRPr="00FC460C">
              <w:rPr>
                <w:sz w:val="18"/>
                <w:szCs w:val="18"/>
                <w:lang w:val="en-US"/>
              </w:rPr>
              <w:t xml:space="preserve">Cosecant-squared </w:t>
            </w:r>
            <w:r w:rsidRPr="00FC460C">
              <w:rPr>
                <w:sz w:val="18"/>
                <w:szCs w:val="18"/>
              </w:rPr>
              <w:t>+</w:t>
            </w:r>
            <w:r w:rsidRPr="00FC460C">
              <w:rPr>
                <w:sz w:val="18"/>
                <w:szCs w:val="18"/>
                <w:lang w:val="en-US"/>
              </w:rPr>
              <w:t>30</w:t>
            </w:r>
          </w:p>
        </w:tc>
        <w:tc>
          <w:tcPr>
            <w:tcW w:w="3597" w:type="dxa"/>
            <w:gridSpan w:val="3"/>
          </w:tcPr>
          <w:p w14:paraId="489CE7C4" w14:textId="77777777" w:rsidR="00EE632A" w:rsidRPr="00FC460C" w:rsidRDefault="00EE632A" w:rsidP="004950C9">
            <w:pPr>
              <w:pStyle w:val="Tabletext"/>
              <w:jc w:val="center"/>
              <w:rPr>
                <w:sz w:val="18"/>
                <w:szCs w:val="18"/>
                <w:lang w:val="en-US"/>
              </w:rPr>
            </w:pPr>
            <w:r w:rsidRPr="00FC460C">
              <w:rPr>
                <w:sz w:val="18"/>
                <w:szCs w:val="18"/>
                <w:lang w:val="en-US"/>
              </w:rPr>
              <w:t xml:space="preserve">Cosecant-squared 6 to </w:t>
            </w:r>
            <w:r w:rsidRPr="00FC460C">
              <w:rPr>
                <w:sz w:val="18"/>
                <w:szCs w:val="18"/>
              </w:rPr>
              <w:t>+</w:t>
            </w:r>
            <w:r w:rsidRPr="00FC460C">
              <w:rPr>
                <w:sz w:val="18"/>
                <w:szCs w:val="18"/>
                <w:lang w:val="en-US"/>
              </w:rPr>
              <w:t>30</w:t>
            </w:r>
          </w:p>
        </w:tc>
        <w:tc>
          <w:tcPr>
            <w:tcW w:w="1227" w:type="dxa"/>
          </w:tcPr>
          <w:p w14:paraId="46741E59" w14:textId="77777777" w:rsidR="00EE632A" w:rsidRPr="00FC460C" w:rsidRDefault="00EE632A" w:rsidP="004950C9">
            <w:pPr>
              <w:pStyle w:val="Tabletext"/>
              <w:jc w:val="center"/>
              <w:rPr>
                <w:sz w:val="18"/>
                <w:szCs w:val="18"/>
                <w:lang w:val="en-US"/>
              </w:rPr>
            </w:pPr>
            <w:r w:rsidRPr="00FC460C">
              <w:rPr>
                <w:sz w:val="18"/>
                <w:szCs w:val="18"/>
                <w:lang w:val="en-US"/>
              </w:rPr>
              <w:t>Cosecant-squared Enhanced to +40</w:t>
            </w:r>
          </w:p>
        </w:tc>
      </w:tr>
      <w:tr w:rsidR="00EE632A" w:rsidRPr="00FC460C" w14:paraId="1BBDF431" w14:textId="77777777" w:rsidTr="00224330">
        <w:tc>
          <w:tcPr>
            <w:tcW w:w="1545" w:type="dxa"/>
          </w:tcPr>
          <w:p w14:paraId="43EE88D2" w14:textId="77777777" w:rsidR="00EE632A" w:rsidRPr="00FC460C" w:rsidRDefault="00EE632A" w:rsidP="004950C9">
            <w:pPr>
              <w:pStyle w:val="Tabletext"/>
              <w:jc w:val="left"/>
              <w:rPr>
                <w:sz w:val="18"/>
                <w:szCs w:val="18"/>
                <w:lang w:val="en-US"/>
              </w:rPr>
            </w:pPr>
            <w:r w:rsidRPr="00FC460C">
              <w:rPr>
                <w:sz w:val="18"/>
                <w:szCs w:val="18"/>
                <w:lang w:val="en-US"/>
              </w:rPr>
              <w:t>Antenna type (reflector, phased array, slotted array, etc.)</w:t>
            </w:r>
          </w:p>
        </w:tc>
        <w:tc>
          <w:tcPr>
            <w:tcW w:w="1002" w:type="dxa"/>
          </w:tcPr>
          <w:p w14:paraId="3103B87B" w14:textId="77777777" w:rsidR="00EE632A" w:rsidRPr="00FC460C" w:rsidRDefault="00EE632A" w:rsidP="004950C9">
            <w:pPr>
              <w:pStyle w:val="Tabletext"/>
              <w:rPr>
                <w:sz w:val="18"/>
                <w:szCs w:val="18"/>
                <w:lang w:val="en-US"/>
              </w:rPr>
            </w:pPr>
          </w:p>
        </w:tc>
        <w:tc>
          <w:tcPr>
            <w:tcW w:w="7092" w:type="dxa"/>
            <w:gridSpan w:val="6"/>
            <w:vAlign w:val="center"/>
          </w:tcPr>
          <w:p w14:paraId="76C91881" w14:textId="77777777" w:rsidR="00EE632A" w:rsidRPr="00FC460C" w:rsidRDefault="00EE632A" w:rsidP="004950C9">
            <w:pPr>
              <w:pStyle w:val="Tabletext"/>
              <w:jc w:val="center"/>
              <w:rPr>
                <w:sz w:val="18"/>
                <w:szCs w:val="18"/>
              </w:rPr>
            </w:pPr>
            <w:r w:rsidRPr="00FC460C">
              <w:rPr>
                <w:sz w:val="18"/>
                <w:szCs w:val="18"/>
                <w:lang w:val="en-US"/>
              </w:rPr>
              <w:t>Parabolic reflector</w:t>
            </w:r>
          </w:p>
        </w:tc>
      </w:tr>
      <w:tr w:rsidR="00EE632A" w:rsidRPr="00FC460C" w14:paraId="052432BD" w14:textId="77777777" w:rsidTr="008D36D7">
        <w:tc>
          <w:tcPr>
            <w:tcW w:w="1545" w:type="dxa"/>
            <w:tcBorders>
              <w:bottom w:val="single" w:sz="4" w:space="0" w:color="auto"/>
            </w:tcBorders>
          </w:tcPr>
          <w:p w14:paraId="614DC1DB" w14:textId="77777777" w:rsidR="00EE632A" w:rsidRPr="00FC460C" w:rsidRDefault="00EE632A" w:rsidP="004950C9">
            <w:pPr>
              <w:pStyle w:val="Tabletext"/>
              <w:jc w:val="left"/>
              <w:rPr>
                <w:sz w:val="18"/>
                <w:szCs w:val="18"/>
                <w:lang w:val="en-US"/>
              </w:rPr>
            </w:pPr>
            <w:r w:rsidRPr="00FC460C">
              <w:rPr>
                <w:sz w:val="18"/>
                <w:szCs w:val="18"/>
                <w:lang w:val="en-US"/>
              </w:rPr>
              <w:t>Antenna polarization</w:t>
            </w:r>
          </w:p>
        </w:tc>
        <w:tc>
          <w:tcPr>
            <w:tcW w:w="1002" w:type="dxa"/>
            <w:tcBorders>
              <w:bottom w:val="single" w:sz="4" w:space="0" w:color="auto"/>
            </w:tcBorders>
          </w:tcPr>
          <w:p w14:paraId="7F12E863" w14:textId="77777777" w:rsidR="00EE632A" w:rsidRPr="00FC460C" w:rsidRDefault="00EE632A" w:rsidP="004950C9">
            <w:pPr>
              <w:pStyle w:val="Tabletext"/>
              <w:rPr>
                <w:sz w:val="18"/>
                <w:szCs w:val="18"/>
                <w:lang w:val="en-US"/>
              </w:rPr>
            </w:pPr>
          </w:p>
        </w:tc>
        <w:tc>
          <w:tcPr>
            <w:tcW w:w="1134" w:type="dxa"/>
            <w:tcBorders>
              <w:bottom w:val="single" w:sz="4" w:space="0" w:color="auto"/>
            </w:tcBorders>
          </w:tcPr>
          <w:p w14:paraId="136A2B82" w14:textId="77777777" w:rsidR="00EE632A" w:rsidRPr="00FC460C" w:rsidRDefault="00EE632A" w:rsidP="00224330">
            <w:pPr>
              <w:pStyle w:val="Tabletext"/>
              <w:jc w:val="center"/>
              <w:rPr>
                <w:sz w:val="18"/>
                <w:szCs w:val="18"/>
                <w:lang w:val="en-US"/>
              </w:rPr>
            </w:pPr>
            <w:r w:rsidRPr="00FC460C">
              <w:rPr>
                <w:sz w:val="18"/>
                <w:szCs w:val="18"/>
                <w:lang w:val="en-US"/>
              </w:rPr>
              <w:t>Vertical or left hand circular polarization</w:t>
            </w:r>
          </w:p>
        </w:tc>
        <w:tc>
          <w:tcPr>
            <w:tcW w:w="1134" w:type="dxa"/>
            <w:tcBorders>
              <w:bottom w:val="single" w:sz="4" w:space="0" w:color="auto"/>
            </w:tcBorders>
          </w:tcPr>
          <w:p w14:paraId="6B13D258" w14:textId="77777777" w:rsidR="00EE632A" w:rsidRPr="00FC460C" w:rsidRDefault="00EE632A" w:rsidP="00224330">
            <w:pPr>
              <w:pStyle w:val="Tabletext"/>
              <w:jc w:val="center"/>
              <w:rPr>
                <w:sz w:val="18"/>
                <w:szCs w:val="18"/>
                <w:lang w:val="en-US"/>
              </w:rPr>
            </w:pPr>
            <w:r w:rsidRPr="00FC460C">
              <w:rPr>
                <w:sz w:val="18"/>
                <w:szCs w:val="18"/>
                <w:lang w:val="en-US"/>
              </w:rPr>
              <w:t>Vertical or right hand circular polarization</w:t>
            </w:r>
          </w:p>
        </w:tc>
        <w:tc>
          <w:tcPr>
            <w:tcW w:w="1143" w:type="dxa"/>
            <w:tcBorders>
              <w:bottom w:val="single" w:sz="4" w:space="0" w:color="auto"/>
            </w:tcBorders>
          </w:tcPr>
          <w:p w14:paraId="72797C0B" w14:textId="77777777" w:rsidR="00EE632A" w:rsidRPr="00FC460C" w:rsidRDefault="00EE632A" w:rsidP="00224330">
            <w:pPr>
              <w:pStyle w:val="Tabletext"/>
              <w:jc w:val="center"/>
              <w:rPr>
                <w:sz w:val="18"/>
                <w:szCs w:val="18"/>
                <w:lang w:val="en-US"/>
              </w:rPr>
            </w:pPr>
            <w:r w:rsidRPr="00FC460C">
              <w:rPr>
                <w:sz w:val="18"/>
                <w:szCs w:val="18"/>
                <w:lang w:val="en-US"/>
              </w:rPr>
              <w:t>Circular or linear</w:t>
            </w:r>
          </w:p>
        </w:tc>
        <w:tc>
          <w:tcPr>
            <w:tcW w:w="1227" w:type="dxa"/>
            <w:tcBorders>
              <w:bottom w:val="single" w:sz="4" w:space="0" w:color="auto"/>
            </w:tcBorders>
          </w:tcPr>
          <w:p w14:paraId="3998986C" w14:textId="77777777" w:rsidR="00EE632A" w:rsidRPr="00FC460C" w:rsidRDefault="00EE632A" w:rsidP="00224330">
            <w:pPr>
              <w:pStyle w:val="Tabletext"/>
              <w:jc w:val="center"/>
              <w:rPr>
                <w:sz w:val="18"/>
                <w:szCs w:val="18"/>
                <w:lang w:val="en-US"/>
              </w:rPr>
            </w:pPr>
            <w:r w:rsidRPr="00FC460C">
              <w:rPr>
                <w:sz w:val="18"/>
                <w:szCs w:val="18"/>
                <w:lang w:val="en-US"/>
              </w:rPr>
              <w:t>Vertical or left hand circular polarization</w:t>
            </w:r>
          </w:p>
        </w:tc>
        <w:tc>
          <w:tcPr>
            <w:tcW w:w="1227" w:type="dxa"/>
            <w:tcBorders>
              <w:bottom w:val="single" w:sz="4" w:space="0" w:color="auto"/>
            </w:tcBorders>
          </w:tcPr>
          <w:p w14:paraId="2E1C4CC3" w14:textId="77777777" w:rsidR="00EE632A" w:rsidRPr="00FC460C" w:rsidRDefault="00EE632A" w:rsidP="00224330">
            <w:pPr>
              <w:pStyle w:val="Tabletext"/>
              <w:jc w:val="center"/>
              <w:rPr>
                <w:sz w:val="18"/>
                <w:szCs w:val="18"/>
                <w:lang w:val="en-US"/>
              </w:rPr>
            </w:pPr>
            <w:r w:rsidRPr="00FC460C">
              <w:rPr>
                <w:sz w:val="18"/>
                <w:szCs w:val="18"/>
                <w:lang w:val="en-US"/>
              </w:rPr>
              <w:t>Vertic</w:t>
            </w:r>
            <w:r w:rsidR="00C67BED">
              <w:rPr>
                <w:sz w:val="18"/>
                <w:szCs w:val="18"/>
                <w:lang w:val="en-US"/>
              </w:rPr>
              <w:t>al or right hand circular polar</w:t>
            </w:r>
            <w:r w:rsidRPr="00FC460C">
              <w:rPr>
                <w:sz w:val="18"/>
                <w:szCs w:val="18"/>
                <w:lang w:val="en-US"/>
              </w:rPr>
              <w:t>ization</w:t>
            </w:r>
          </w:p>
        </w:tc>
        <w:tc>
          <w:tcPr>
            <w:tcW w:w="1227" w:type="dxa"/>
            <w:tcBorders>
              <w:bottom w:val="single" w:sz="4" w:space="0" w:color="auto"/>
            </w:tcBorders>
          </w:tcPr>
          <w:p w14:paraId="0EB9B367" w14:textId="77777777" w:rsidR="00EE632A" w:rsidRPr="00FC460C" w:rsidRDefault="00EE632A" w:rsidP="00224330">
            <w:pPr>
              <w:pStyle w:val="Tabletext"/>
              <w:jc w:val="center"/>
              <w:rPr>
                <w:sz w:val="18"/>
                <w:szCs w:val="18"/>
                <w:lang w:val="en-US"/>
              </w:rPr>
            </w:pPr>
            <w:r w:rsidRPr="00FC460C">
              <w:rPr>
                <w:sz w:val="18"/>
                <w:szCs w:val="18"/>
                <w:lang w:val="en-US"/>
              </w:rPr>
              <w:t>Left hand circular</w:t>
            </w:r>
          </w:p>
        </w:tc>
      </w:tr>
    </w:tbl>
    <w:p w14:paraId="58BB389A" w14:textId="77777777" w:rsidR="00FC460C" w:rsidRDefault="00FC460C">
      <w:r>
        <w:br w:type="page"/>
      </w:r>
    </w:p>
    <w:tbl>
      <w:tblPr>
        <w:tblW w:w="9639" w:type="dxa"/>
        <w:jc w:val="center"/>
        <w:tblLayout w:type="fixed"/>
        <w:tblLook w:val="04A0" w:firstRow="1" w:lastRow="0" w:firstColumn="1" w:lastColumn="0" w:noHBand="0" w:noVBand="1"/>
      </w:tblPr>
      <w:tblGrid>
        <w:gridCol w:w="2086"/>
        <w:gridCol w:w="910"/>
        <w:gridCol w:w="992"/>
        <w:gridCol w:w="1102"/>
        <w:gridCol w:w="1102"/>
        <w:gridCol w:w="1238"/>
        <w:gridCol w:w="1102"/>
        <w:gridCol w:w="1107"/>
      </w:tblGrid>
      <w:tr w:rsidR="00116F22" w:rsidRPr="00BC4174" w14:paraId="7988ECFF" w14:textId="77777777" w:rsidTr="00C11846">
        <w:trPr>
          <w:jc w:val="center"/>
        </w:trPr>
        <w:tc>
          <w:tcPr>
            <w:tcW w:w="9639" w:type="dxa"/>
            <w:gridSpan w:val="8"/>
            <w:tcBorders>
              <w:bottom w:val="single" w:sz="4" w:space="0" w:color="auto"/>
            </w:tcBorders>
          </w:tcPr>
          <w:p w14:paraId="217751C6" w14:textId="77777777" w:rsidR="00116F22" w:rsidRPr="00116F22" w:rsidRDefault="00116F22" w:rsidP="00FC15D5">
            <w:pPr>
              <w:pStyle w:val="TableNo"/>
              <w:spacing w:before="0"/>
              <w:rPr>
                <w:lang w:val="en-US"/>
              </w:rPr>
            </w:pPr>
            <w:r>
              <w:rPr>
                <w:lang w:val="en-US"/>
              </w:rPr>
              <w:lastRenderedPageBreak/>
              <w:t xml:space="preserve">TABLE 1 </w:t>
            </w:r>
            <w:r w:rsidRPr="00116F22">
              <w:rPr>
                <w:i/>
                <w:iCs/>
                <w:lang w:val="en-US"/>
              </w:rPr>
              <w:t>(continued)</w:t>
            </w:r>
          </w:p>
        </w:tc>
      </w:tr>
      <w:tr w:rsidR="00116F22" w:rsidRPr="00BC4174" w14:paraId="374C032F"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14F8EB33" w14:textId="77777777" w:rsidR="00116F22" w:rsidRPr="00FC460C" w:rsidRDefault="00116F22" w:rsidP="004950C9">
            <w:pPr>
              <w:pStyle w:val="Tablehead"/>
              <w:rPr>
                <w:sz w:val="18"/>
                <w:szCs w:val="18"/>
              </w:rPr>
            </w:pPr>
            <w:r w:rsidRPr="00FC460C">
              <w:rPr>
                <w:sz w:val="18"/>
                <w:szCs w:val="18"/>
              </w:rPr>
              <w:t>Characteristics</w:t>
            </w:r>
          </w:p>
        </w:tc>
        <w:tc>
          <w:tcPr>
            <w:tcW w:w="910" w:type="dxa"/>
            <w:tcBorders>
              <w:top w:val="single" w:sz="4" w:space="0" w:color="auto"/>
              <w:left w:val="single" w:sz="4" w:space="0" w:color="auto"/>
              <w:bottom w:val="single" w:sz="4" w:space="0" w:color="auto"/>
              <w:right w:val="single" w:sz="4" w:space="0" w:color="auto"/>
            </w:tcBorders>
          </w:tcPr>
          <w:p w14:paraId="2C63C10C" w14:textId="77777777" w:rsidR="00116F22" w:rsidRPr="00FC460C" w:rsidRDefault="00116F22" w:rsidP="004950C9">
            <w:pPr>
              <w:pStyle w:val="Tablehead"/>
              <w:rPr>
                <w:sz w:val="18"/>
                <w:szCs w:val="18"/>
              </w:rPr>
            </w:pPr>
            <w:proofErr w:type="spellStart"/>
            <w:r w:rsidRPr="00FC460C">
              <w:rPr>
                <w:sz w:val="18"/>
                <w:szCs w:val="18"/>
              </w:rPr>
              <w:t>Units</w:t>
            </w:r>
            <w:proofErr w:type="spellEnd"/>
          </w:p>
        </w:tc>
        <w:tc>
          <w:tcPr>
            <w:tcW w:w="992" w:type="dxa"/>
            <w:tcBorders>
              <w:top w:val="single" w:sz="4" w:space="0" w:color="auto"/>
              <w:left w:val="single" w:sz="4" w:space="0" w:color="auto"/>
              <w:bottom w:val="single" w:sz="4" w:space="0" w:color="auto"/>
              <w:right w:val="single" w:sz="4" w:space="0" w:color="auto"/>
            </w:tcBorders>
          </w:tcPr>
          <w:p w14:paraId="09F1A1B6" w14:textId="77777777" w:rsidR="00116F22" w:rsidRPr="00FC460C" w:rsidRDefault="00116F22" w:rsidP="004950C9">
            <w:pPr>
              <w:pStyle w:val="Tablehead"/>
              <w:rPr>
                <w:sz w:val="18"/>
                <w:szCs w:val="18"/>
              </w:rPr>
            </w:pPr>
            <w:r w:rsidRPr="00FC460C">
              <w:rPr>
                <w:sz w:val="18"/>
                <w:szCs w:val="18"/>
              </w:rPr>
              <w:t>Radar A</w:t>
            </w:r>
          </w:p>
        </w:tc>
        <w:tc>
          <w:tcPr>
            <w:tcW w:w="1102" w:type="dxa"/>
            <w:tcBorders>
              <w:top w:val="single" w:sz="4" w:space="0" w:color="auto"/>
              <w:left w:val="single" w:sz="4" w:space="0" w:color="auto"/>
              <w:bottom w:val="single" w:sz="4" w:space="0" w:color="auto"/>
              <w:right w:val="single" w:sz="4" w:space="0" w:color="auto"/>
            </w:tcBorders>
          </w:tcPr>
          <w:p w14:paraId="15D56703" w14:textId="77777777" w:rsidR="00116F22" w:rsidRPr="00FC460C" w:rsidRDefault="00116F22" w:rsidP="004950C9">
            <w:pPr>
              <w:pStyle w:val="Tablehead"/>
              <w:rPr>
                <w:sz w:val="18"/>
                <w:szCs w:val="18"/>
              </w:rPr>
            </w:pPr>
            <w:r w:rsidRPr="00FC460C">
              <w:rPr>
                <w:sz w:val="18"/>
                <w:szCs w:val="18"/>
              </w:rPr>
              <w:t>Radar B</w:t>
            </w:r>
          </w:p>
        </w:tc>
        <w:tc>
          <w:tcPr>
            <w:tcW w:w="1102" w:type="dxa"/>
            <w:tcBorders>
              <w:top w:val="single" w:sz="4" w:space="0" w:color="auto"/>
              <w:left w:val="single" w:sz="4" w:space="0" w:color="auto"/>
              <w:bottom w:val="single" w:sz="4" w:space="0" w:color="auto"/>
              <w:right w:val="single" w:sz="4" w:space="0" w:color="auto"/>
            </w:tcBorders>
          </w:tcPr>
          <w:p w14:paraId="36DD91CB" w14:textId="77777777" w:rsidR="00116F22" w:rsidRPr="00FC460C" w:rsidRDefault="00116F22" w:rsidP="004950C9">
            <w:pPr>
              <w:pStyle w:val="Tablehead"/>
              <w:rPr>
                <w:sz w:val="18"/>
                <w:szCs w:val="18"/>
              </w:rPr>
            </w:pPr>
            <w:r w:rsidRPr="00FC460C">
              <w:rPr>
                <w:sz w:val="18"/>
                <w:szCs w:val="18"/>
              </w:rPr>
              <w:t>Radar C</w:t>
            </w:r>
          </w:p>
        </w:tc>
        <w:tc>
          <w:tcPr>
            <w:tcW w:w="1238" w:type="dxa"/>
            <w:tcBorders>
              <w:top w:val="single" w:sz="4" w:space="0" w:color="auto"/>
              <w:left w:val="single" w:sz="4" w:space="0" w:color="auto"/>
              <w:bottom w:val="single" w:sz="4" w:space="0" w:color="auto"/>
              <w:right w:val="single" w:sz="4" w:space="0" w:color="auto"/>
            </w:tcBorders>
          </w:tcPr>
          <w:p w14:paraId="6D2ED8F5" w14:textId="77777777" w:rsidR="00116F22" w:rsidRPr="00FC460C" w:rsidRDefault="00116F22" w:rsidP="004950C9">
            <w:pPr>
              <w:pStyle w:val="Tablehead"/>
              <w:rPr>
                <w:sz w:val="18"/>
                <w:szCs w:val="18"/>
              </w:rPr>
            </w:pPr>
            <w:r w:rsidRPr="00FC460C">
              <w:rPr>
                <w:sz w:val="18"/>
                <w:szCs w:val="18"/>
              </w:rPr>
              <w:t>Radar D</w:t>
            </w:r>
          </w:p>
        </w:tc>
        <w:tc>
          <w:tcPr>
            <w:tcW w:w="1102" w:type="dxa"/>
            <w:tcBorders>
              <w:top w:val="single" w:sz="4" w:space="0" w:color="auto"/>
              <w:left w:val="single" w:sz="4" w:space="0" w:color="auto"/>
              <w:bottom w:val="single" w:sz="4" w:space="0" w:color="auto"/>
              <w:right w:val="single" w:sz="4" w:space="0" w:color="auto"/>
            </w:tcBorders>
          </w:tcPr>
          <w:p w14:paraId="39462265" w14:textId="77777777" w:rsidR="00116F22" w:rsidRPr="00FC460C" w:rsidRDefault="00116F22" w:rsidP="004950C9">
            <w:pPr>
              <w:pStyle w:val="Tablehead"/>
              <w:rPr>
                <w:sz w:val="18"/>
                <w:szCs w:val="18"/>
              </w:rPr>
            </w:pPr>
            <w:r w:rsidRPr="00FC460C">
              <w:rPr>
                <w:sz w:val="18"/>
                <w:szCs w:val="18"/>
              </w:rPr>
              <w:t>Radar E</w:t>
            </w:r>
          </w:p>
        </w:tc>
        <w:tc>
          <w:tcPr>
            <w:tcW w:w="1107" w:type="dxa"/>
            <w:tcBorders>
              <w:top w:val="single" w:sz="4" w:space="0" w:color="auto"/>
              <w:left w:val="single" w:sz="4" w:space="0" w:color="auto"/>
              <w:bottom w:val="single" w:sz="4" w:space="0" w:color="auto"/>
              <w:right w:val="single" w:sz="4" w:space="0" w:color="auto"/>
            </w:tcBorders>
          </w:tcPr>
          <w:p w14:paraId="52A24C0A" w14:textId="77777777" w:rsidR="00116F22" w:rsidRPr="00FC460C" w:rsidRDefault="00116F22" w:rsidP="004950C9">
            <w:pPr>
              <w:pStyle w:val="Tablehead"/>
              <w:rPr>
                <w:sz w:val="18"/>
                <w:szCs w:val="18"/>
              </w:rPr>
            </w:pPr>
            <w:r w:rsidRPr="00FC460C">
              <w:rPr>
                <w:sz w:val="18"/>
                <w:szCs w:val="18"/>
              </w:rPr>
              <w:t>Radar F</w:t>
            </w:r>
          </w:p>
        </w:tc>
      </w:tr>
      <w:tr w:rsidR="00116F22" w:rsidRPr="00BC4174" w14:paraId="34678287"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7A22FCF6" w14:textId="77777777" w:rsidR="00116F22" w:rsidRPr="006F1009" w:rsidRDefault="00116F22" w:rsidP="00116F22">
            <w:pPr>
              <w:pStyle w:val="Tabletext"/>
              <w:rPr>
                <w:sz w:val="18"/>
                <w:szCs w:val="18"/>
              </w:rPr>
            </w:pPr>
            <w:proofErr w:type="spellStart"/>
            <w:r w:rsidRPr="006F1009">
              <w:rPr>
                <w:sz w:val="18"/>
                <w:szCs w:val="18"/>
              </w:rPr>
              <w:t>Antenna</w:t>
            </w:r>
            <w:proofErr w:type="spellEnd"/>
            <w:r w:rsidRPr="006F1009">
              <w:rPr>
                <w:sz w:val="18"/>
                <w:szCs w:val="18"/>
              </w:rPr>
              <w:t xml:space="preserve"> main </w:t>
            </w:r>
            <w:proofErr w:type="spellStart"/>
            <w:r w:rsidRPr="006F1009">
              <w:rPr>
                <w:sz w:val="18"/>
                <w:szCs w:val="18"/>
              </w:rPr>
              <w:t>beam</w:t>
            </w:r>
            <w:proofErr w:type="spellEnd"/>
            <w:r w:rsidRPr="006F1009">
              <w:rPr>
                <w:sz w:val="18"/>
                <w:szCs w:val="18"/>
              </w:rPr>
              <w:t xml:space="preserve"> gain</w:t>
            </w:r>
          </w:p>
        </w:tc>
        <w:tc>
          <w:tcPr>
            <w:tcW w:w="910" w:type="dxa"/>
            <w:tcBorders>
              <w:top w:val="single" w:sz="4" w:space="0" w:color="auto"/>
              <w:left w:val="single" w:sz="4" w:space="0" w:color="auto"/>
              <w:bottom w:val="single" w:sz="4" w:space="0" w:color="auto"/>
              <w:right w:val="single" w:sz="4" w:space="0" w:color="auto"/>
            </w:tcBorders>
          </w:tcPr>
          <w:p w14:paraId="2B4F4FDF" w14:textId="77777777" w:rsidR="00116F22" w:rsidRPr="006F1009" w:rsidRDefault="00116F22" w:rsidP="006F1009">
            <w:pPr>
              <w:pStyle w:val="Tabletext"/>
              <w:jc w:val="center"/>
              <w:rPr>
                <w:sz w:val="18"/>
                <w:szCs w:val="18"/>
              </w:rPr>
            </w:pPr>
            <w:proofErr w:type="spellStart"/>
            <w:r w:rsidRPr="006F1009">
              <w:rPr>
                <w:sz w:val="18"/>
                <w:szCs w:val="18"/>
              </w:rPr>
              <w:t>dBi</w:t>
            </w:r>
            <w:proofErr w:type="spellEnd"/>
          </w:p>
        </w:tc>
        <w:tc>
          <w:tcPr>
            <w:tcW w:w="2094" w:type="dxa"/>
            <w:gridSpan w:val="2"/>
            <w:tcBorders>
              <w:top w:val="single" w:sz="4" w:space="0" w:color="auto"/>
              <w:left w:val="single" w:sz="4" w:space="0" w:color="auto"/>
              <w:bottom w:val="single" w:sz="4" w:space="0" w:color="auto"/>
              <w:right w:val="single" w:sz="4" w:space="0" w:color="auto"/>
            </w:tcBorders>
          </w:tcPr>
          <w:p w14:paraId="1CB7E412" w14:textId="77777777" w:rsidR="00116F22" w:rsidRPr="006F1009" w:rsidRDefault="00116F22" w:rsidP="006F1009">
            <w:pPr>
              <w:pStyle w:val="Tabletext"/>
              <w:jc w:val="center"/>
              <w:rPr>
                <w:sz w:val="18"/>
                <w:szCs w:val="18"/>
              </w:rPr>
            </w:pPr>
            <w:r w:rsidRPr="006F1009">
              <w:rPr>
                <w:sz w:val="18"/>
                <w:szCs w:val="18"/>
              </w:rPr>
              <w:t>33.5</w:t>
            </w:r>
          </w:p>
        </w:tc>
        <w:tc>
          <w:tcPr>
            <w:tcW w:w="1102" w:type="dxa"/>
            <w:tcBorders>
              <w:top w:val="single" w:sz="4" w:space="0" w:color="auto"/>
              <w:left w:val="single" w:sz="4" w:space="0" w:color="auto"/>
              <w:bottom w:val="single" w:sz="4" w:space="0" w:color="auto"/>
              <w:right w:val="single" w:sz="4" w:space="0" w:color="auto"/>
            </w:tcBorders>
          </w:tcPr>
          <w:p w14:paraId="55B55A02" w14:textId="77777777" w:rsidR="00116F22" w:rsidRPr="006F1009" w:rsidRDefault="00116F22" w:rsidP="006F1009">
            <w:pPr>
              <w:pStyle w:val="Tabletext"/>
              <w:jc w:val="center"/>
              <w:rPr>
                <w:sz w:val="18"/>
                <w:szCs w:val="18"/>
              </w:rPr>
            </w:pPr>
            <w:r w:rsidRPr="006F1009">
              <w:rPr>
                <w:sz w:val="18"/>
                <w:szCs w:val="18"/>
              </w:rPr>
              <w:t>34</w:t>
            </w:r>
          </w:p>
        </w:tc>
        <w:tc>
          <w:tcPr>
            <w:tcW w:w="1238" w:type="dxa"/>
            <w:tcBorders>
              <w:top w:val="single" w:sz="4" w:space="0" w:color="auto"/>
              <w:left w:val="single" w:sz="4" w:space="0" w:color="auto"/>
              <w:bottom w:val="single" w:sz="4" w:space="0" w:color="auto"/>
              <w:right w:val="single" w:sz="4" w:space="0" w:color="auto"/>
            </w:tcBorders>
          </w:tcPr>
          <w:p w14:paraId="294AE5E8" w14:textId="77777777" w:rsidR="00116F22" w:rsidRPr="006F1009" w:rsidRDefault="00116F22" w:rsidP="006F1009">
            <w:pPr>
              <w:pStyle w:val="Tabletext"/>
              <w:jc w:val="center"/>
              <w:rPr>
                <w:sz w:val="18"/>
                <w:szCs w:val="18"/>
              </w:rPr>
            </w:pPr>
            <w:r w:rsidRPr="006F1009">
              <w:rPr>
                <w:sz w:val="18"/>
                <w:szCs w:val="18"/>
              </w:rPr>
              <w:t>32.8</w:t>
            </w:r>
          </w:p>
        </w:tc>
        <w:tc>
          <w:tcPr>
            <w:tcW w:w="1102" w:type="dxa"/>
            <w:tcBorders>
              <w:top w:val="single" w:sz="4" w:space="0" w:color="auto"/>
              <w:left w:val="single" w:sz="4" w:space="0" w:color="auto"/>
              <w:bottom w:val="single" w:sz="4" w:space="0" w:color="auto"/>
              <w:right w:val="single" w:sz="4" w:space="0" w:color="auto"/>
            </w:tcBorders>
          </w:tcPr>
          <w:p w14:paraId="3962AD54" w14:textId="77777777" w:rsidR="00116F22" w:rsidRPr="006F1009" w:rsidRDefault="00116F22" w:rsidP="006F1009">
            <w:pPr>
              <w:pStyle w:val="Tabletext"/>
              <w:jc w:val="center"/>
              <w:rPr>
                <w:sz w:val="18"/>
                <w:szCs w:val="18"/>
              </w:rPr>
            </w:pPr>
            <w:r w:rsidRPr="006F1009">
              <w:rPr>
                <w:sz w:val="18"/>
                <w:szCs w:val="18"/>
              </w:rPr>
              <w:t xml:space="preserve">34.3 </w:t>
            </w:r>
            <w:proofErr w:type="spellStart"/>
            <w:r w:rsidRPr="006F1009">
              <w:rPr>
                <w:sz w:val="18"/>
                <w:szCs w:val="18"/>
              </w:rPr>
              <w:t>low</w:t>
            </w:r>
            <w:proofErr w:type="spellEnd"/>
            <w:r w:rsidRPr="006F1009">
              <w:rPr>
                <w:sz w:val="18"/>
                <w:szCs w:val="18"/>
              </w:rPr>
              <w:t xml:space="preserve"> </w:t>
            </w:r>
            <w:proofErr w:type="spellStart"/>
            <w:r w:rsidRPr="006F1009">
              <w:rPr>
                <w:sz w:val="18"/>
                <w:szCs w:val="18"/>
              </w:rPr>
              <w:t>beam</w:t>
            </w:r>
            <w:proofErr w:type="spellEnd"/>
            <w:r w:rsidRPr="006F1009">
              <w:rPr>
                <w:sz w:val="18"/>
                <w:szCs w:val="18"/>
              </w:rPr>
              <w:br/>
              <w:t xml:space="preserve">33 high </w:t>
            </w:r>
            <w:proofErr w:type="spellStart"/>
            <w:r w:rsidRPr="006F1009">
              <w:rPr>
                <w:sz w:val="18"/>
                <w:szCs w:val="18"/>
              </w:rPr>
              <w:t>beam</w:t>
            </w:r>
            <w:proofErr w:type="spellEnd"/>
          </w:p>
        </w:tc>
        <w:tc>
          <w:tcPr>
            <w:tcW w:w="1107" w:type="dxa"/>
            <w:tcBorders>
              <w:top w:val="single" w:sz="4" w:space="0" w:color="auto"/>
              <w:left w:val="single" w:sz="4" w:space="0" w:color="auto"/>
              <w:bottom w:val="single" w:sz="4" w:space="0" w:color="auto"/>
              <w:right w:val="single" w:sz="4" w:space="0" w:color="auto"/>
            </w:tcBorders>
          </w:tcPr>
          <w:p w14:paraId="19A04443" w14:textId="77777777" w:rsidR="00116F22" w:rsidRPr="006F1009" w:rsidRDefault="00116F22" w:rsidP="006F1009">
            <w:pPr>
              <w:pStyle w:val="Tabletext"/>
              <w:jc w:val="center"/>
              <w:rPr>
                <w:sz w:val="18"/>
                <w:szCs w:val="18"/>
              </w:rPr>
            </w:pPr>
            <w:r w:rsidRPr="006F1009">
              <w:rPr>
                <w:sz w:val="18"/>
                <w:szCs w:val="18"/>
              </w:rPr>
              <w:t>33.5</w:t>
            </w:r>
          </w:p>
        </w:tc>
      </w:tr>
      <w:tr w:rsidR="00116F22" w:rsidRPr="00BC4174" w14:paraId="4B37D2A7"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020733C3"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w:t>
            </w:r>
            <w:proofErr w:type="spellStart"/>
            <w:r w:rsidRPr="006F1009">
              <w:rPr>
                <w:sz w:val="18"/>
                <w:szCs w:val="18"/>
              </w:rPr>
              <w:t>elevation</w:t>
            </w:r>
            <w:proofErr w:type="spellEnd"/>
            <w:r w:rsidRPr="006F1009">
              <w:rPr>
                <w:sz w:val="18"/>
                <w:szCs w:val="18"/>
              </w:rPr>
              <w:t xml:space="preserve"> beamwidth</w:t>
            </w:r>
          </w:p>
        </w:tc>
        <w:tc>
          <w:tcPr>
            <w:tcW w:w="910" w:type="dxa"/>
            <w:tcBorders>
              <w:top w:val="single" w:sz="4" w:space="0" w:color="auto"/>
              <w:left w:val="single" w:sz="4" w:space="0" w:color="auto"/>
              <w:bottom w:val="single" w:sz="4" w:space="0" w:color="auto"/>
              <w:right w:val="single" w:sz="4" w:space="0" w:color="auto"/>
            </w:tcBorders>
            <w:vAlign w:val="center"/>
          </w:tcPr>
          <w:p w14:paraId="69597496" w14:textId="77777777" w:rsidR="00116F22" w:rsidRPr="006F1009" w:rsidRDefault="00116F22" w:rsidP="006F1009">
            <w:pPr>
              <w:pStyle w:val="Tabletext"/>
              <w:jc w:val="center"/>
              <w:rPr>
                <w:sz w:val="18"/>
                <w:szCs w:val="18"/>
              </w:rPr>
            </w:pPr>
            <w:proofErr w:type="spellStart"/>
            <w:r w:rsidRPr="006F1009">
              <w:rPr>
                <w:sz w:val="18"/>
                <w:szCs w:val="18"/>
              </w:rPr>
              <w:t>degrees</w:t>
            </w:r>
            <w:proofErr w:type="spellEnd"/>
          </w:p>
        </w:tc>
        <w:tc>
          <w:tcPr>
            <w:tcW w:w="3196" w:type="dxa"/>
            <w:gridSpan w:val="3"/>
            <w:tcBorders>
              <w:top w:val="single" w:sz="4" w:space="0" w:color="auto"/>
              <w:left w:val="single" w:sz="4" w:space="0" w:color="auto"/>
              <w:bottom w:val="single" w:sz="4" w:space="0" w:color="auto"/>
              <w:right w:val="single" w:sz="4" w:space="0" w:color="auto"/>
            </w:tcBorders>
            <w:vAlign w:val="center"/>
          </w:tcPr>
          <w:p w14:paraId="27DA99E7" w14:textId="77777777" w:rsidR="00116F22" w:rsidRPr="006F1009" w:rsidRDefault="00116F22" w:rsidP="006F1009">
            <w:pPr>
              <w:pStyle w:val="Tabletext"/>
              <w:jc w:val="center"/>
              <w:rPr>
                <w:sz w:val="18"/>
                <w:szCs w:val="18"/>
              </w:rPr>
            </w:pPr>
            <w:r w:rsidRPr="006F1009">
              <w:rPr>
                <w:sz w:val="18"/>
                <w:szCs w:val="18"/>
              </w:rPr>
              <w:t>4.8</w:t>
            </w:r>
          </w:p>
        </w:tc>
        <w:tc>
          <w:tcPr>
            <w:tcW w:w="1238" w:type="dxa"/>
            <w:tcBorders>
              <w:top w:val="single" w:sz="4" w:space="0" w:color="auto"/>
              <w:left w:val="single" w:sz="4" w:space="0" w:color="auto"/>
              <w:bottom w:val="single" w:sz="4" w:space="0" w:color="auto"/>
              <w:right w:val="single" w:sz="4" w:space="0" w:color="auto"/>
            </w:tcBorders>
            <w:vAlign w:val="center"/>
          </w:tcPr>
          <w:p w14:paraId="084F039F" w14:textId="77777777" w:rsidR="00116F22" w:rsidRPr="006F1009" w:rsidRDefault="00116F22" w:rsidP="006F1009">
            <w:pPr>
              <w:pStyle w:val="Tabletext"/>
              <w:jc w:val="center"/>
              <w:rPr>
                <w:sz w:val="18"/>
                <w:szCs w:val="18"/>
              </w:rPr>
            </w:pPr>
            <w:r w:rsidRPr="006F1009">
              <w:rPr>
                <w:sz w:val="18"/>
                <w:szCs w:val="18"/>
              </w:rPr>
              <w:t>4</w:t>
            </w:r>
          </w:p>
        </w:tc>
        <w:tc>
          <w:tcPr>
            <w:tcW w:w="1102" w:type="dxa"/>
            <w:tcBorders>
              <w:top w:val="single" w:sz="4" w:space="0" w:color="auto"/>
              <w:left w:val="single" w:sz="4" w:space="0" w:color="auto"/>
              <w:bottom w:val="single" w:sz="4" w:space="0" w:color="auto"/>
              <w:right w:val="single" w:sz="4" w:space="0" w:color="auto"/>
            </w:tcBorders>
            <w:vAlign w:val="center"/>
          </w:tcPr>
          <w:p w14:paraId="5A4A8FED" w14:textId="77777777" w:rsidR="00116F22" w:rsidRPr="006F1009" w:rsidRDefault="00116F22" w:rsidP="006F1009">
            <w:pPr>
              <w:pStyle w:val="Tabletext"/>
              <w:jc w:val="center"/>
              <w:rPr>
                <w:sz w:val="18"/>
                <w:szCs w:val="18"/>
              </w:rPr>
            </w:pPr>
            <w:r w:rsidRPr="006F1009">
              <w:rPr>
                <w:sz w:val="18"/>
                <w:szCs w:val="18"/>
              </w:rPr>
              <w:t>4.8</w:t>
            </w:r>
          </w:p>
        </w:tc>
        <w:tc>
          <w:tcPr>
            <w:tcW w:w="1107" w:type="dxa"/>
            <w:tcBorders>
              <w:top w:val="single" w:sz="4" w:space="0" w:color="auto"/>
              <w:left w:val="single" w:sz="4" w:space="0" w:color="auto"/>
              <w:bottom w:val="single" w:sz="4" w:space="0" w:color="auto"/>
              <w:right w:val="single" w:sz="4" w:space="0" w:color="auto"/>
            </w:tcBorders>
            <w:vAlign w:val="center"/>
          </w:tcPr>
          <w:p w14:paraId="79805488" w14:textId="77777777" w:rsidR="00116F22" w:rsidRPr="006F1009" w:rsidRDefault="00116F22" w:rsidP="006F1009">
            <w:pPr>
              <w:pStyle w:val="Tabletext"/>
              <w:jc w:val="center"/>
              <w:rPr>
                <w:sz w:val="18"/>
                <w:szCs w:val="18"/>
              </w:rPr>
            </w:pPr>
            <w:r w:rsidRPr="006F1009">
              <w:rPr>
                <w:sz w:val="18"/>
                <w:szCs w:val="18"/>
              </w:rPr>
              <w:t>5.0</w:t>
            </w:r>
          </w:p>
        </w:tc>
      </w:tr>
      <w:tr w:rsidR="00116F22" w:rsidRPr="00C41EDC" w14:paraId="27F5A909"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37992437"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w:t>
            </w:r>
            <w:proofErr w:type="spellStart"/>
            <w:r w:rsidRPr="006F1009">
              <w:rPr>
                <w:sz w:val="18"/>
                <w:szCs w:val="18"/>
              </w:rPr>
              <w:t>azimuthal</w:t>
            </w:r>
            <w:proofErr w:type="spellEnd"/>
            <w:r w:rsidRPr="006F1009">
              <w:rPr>
                <w:sz w:val="18"/>
                <w:szCs w:val="18"/>
              </w:rPr>
              <w:t xml:space="preserve"> beamwidth</w:t>
            </w:r>
          </w:p>
        </w:tc>
        <w:tc>
          <w:tcPr>
            <w:tcW w:w="910" w:type="dxa"/>
            <w:tcBorders>
              <w:top w:val="single" w:sz="4" w:space="0" w:color="auto"/>
              <w:left w:val="single" w:sz="4" w:space="0" w:color="auto"/>
              <w:bottom w:val="single" w:sz="4" w:space="0" w:color="auto"/>
              <w:right w:val="single" w:sz="4" w:space="0" w:color="auto"/>
            </w:tcBorders>
            <w:vAlign w:val="center"/>
          </w:tcPr>
          <w:p w14:paraId="090F19C4" w14:textId="77777777" w:rsidR="00116F22" w:rsidRPr="006F1009" w:rsidRDefault="00116F22" w:rsidP="006F1009">
            <w:pPr>
              <w:pStyle w:val="Tabletext"/>
              <w:jc w:val="center"/>
              <w:rPr>
                <w:sz w:val="18"/>
                <w:szCs w:val="18"/>
              </w:rPr>
            </w:pPr>
            <w:proofErr w:type="spellStart"/>
            <w:r w:rsidRPr="006F1009">
              <w:rPr>
                <w:sz w:val="18"/>
                <w:szCs w:val="18"/>
              </w:rPr>
              <w:t>degrees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35C2821" w14:textId="77777777" w:rsidR="00116F22" w:rsidRPr="006F1009" w:rsidRDefault="00116F22" w:rsidP="006F1009">
            <w:pPr>
              <w:pStyle w:val="Tabletext"/>
              <w:jc w:val="center"/>
              <w:rPr>
                <w:sz w:val="18"/>
                <w:szCs w:val="18"/>
              </w:rPr>
            </w:pPr>
            <w:r w:rsidRPr="006F1009">
              <w:rPr>
                <w:sz w:val="18"/>
                <w:szCs w:val="18"/>
              </w:rPr>
              <w:t>1.35</w:t>
            </w:r>
          </w:p>
        </w:tc>
        <w:tc>
          <w:tcPr>
            <w:tcW w:w="1102" w:type="dxa"/>
            <w:tcBorders>
              <w:top w:val="single" w:sz="4" w:space="0" w:color="auto"/>
              <w:left w:val="single" w:sz="4" w:space="0" w:color="auto"/>
              <w:bottom w:val="single" w:sz="4" w:space="0" w:color="auto"/>
              <w:right w:val="single" w:sz="4" w:space="0" w:color="auto"/>
            </w:tcBorders>
            <w:vAlign w:val="center"/>
          </w:tcPr>
          <w:p w14:paraId="217C4F1C" w14:textId="77777777" w:rsidR="00116F22" w:rsidRPr="006F1009" w:rsidRDefault="00116F22" w:rsidP="006F1009">
            <w:pPr>
              <w:pStyle w:val="Tabletext"/>
              <w:jc w:val="center"/>
              <w:rPr>
                <w:sz w:val="18"/>
                <w:szCs w:val="18"/>
              </w:rPr>
            </w:pPr>
            <w:r w:rsidRPr="006F1009">
              <w:rPr>
                <w:sz w:val="18"/>
                <w:szCs w:val="18"/>
              </w:rPr>
              <w:t>1.3</w:t>
            </w:r>
          </w:p>
        </w:tc>
        <w:tc>
          <w:tcPr>
            <w:tcW w:w="1102" w:type="dxa"/>
            <w:tcBorders>
              <w:top w:val="single" w:sz="4" w:space="0" w:color="auto"/>
              <w:left w:val="single" w:sz="4" w:space="0" w:color="auto"/>
              <w:bottom w:val="single" w:sz="4" w:space="0" w:color="auto"/>
              <w:right w:val="single" w:sz="4" w:space="0" w:color="auto"/>
            </w:tcBorders>
            <w:vAlign w:val="center"/>
          </w:tcPr>
          <w:p w14:paraId="38F3A5D6" w14:textId="77777777" w:rsidR="00116F22" w:rsidRPr="006F1009" w:rsidRDefault="00116F22" w:rsidP="006F1009">
            <w:pPr>
              <w:pStyle w:val="Tabletext"/>
              <w:jc w:val="center"/>
              <w:rPr>
                <w:sz w:val="18"/>
                <w:szCs w:val="18"/>
              </w:rPr>
            </w:pPr>
            <w:r w:rsidRPr="006F1009">
              <w:rPr>
                <w:sz w:val="18"/>
                <w:szCs w:val="18"/>
              </w:rPr>
              <w:t>1.45</w:t>
            </w:r>
          </w:p>
        </w:tc>
        <w:tc>
          <w:tcPr>
            <w:tcW w:w="1238" w:type="dxa"/>
            <w:tcBorders>
              <w:top w:val="single" w:sz="4" w:space="0" w:color="auto"/>
              <w:left w:val="single" w:sz="4" w:space="0" w:color="auto"/>
              <w:bottom w:val="single" w:sz="4" w:space="0" w:color="auto"/>
              <w:right w:val="single" w:sz="4" w:space="0" w:color="auto"/>
            </w:tcBorders>
            <w:vAlign w:val="center"/>
          </w:tcPr>
          <w:p w14:paraId="762DD336" w14:textId="77777777" w:rsidR="00116F22" w:rsidRPr="006F1009" w:rsidRDefault="00116F22" w:rsidP="006F1009">
            <w:pPr>
              <w:pStyle w:val="Tabletext"/>
              <w:jc w:val="center"/>
              <w:rPr>
                <w:sz w:val="18"/>
                <w:szCs w:val="18"/>
              </w:rPr>
            </w:pPr>
            <w:r w:rsidRPr="006F1009">
              <w:rPr>
                <w:sz w:val="18"/>
                <w:szCs w:val="18"/>
              </w:rPr>
              <w:t>1.6</w:t>
            </w:r>
          </w:p>
        </w:tc>
        <w:tc>
          <w:tcPr>
            <w:tcW w:w="1102" w:type="dxa"/>
            <w:tcBorders>
              <w:top w:val="single" w:sz="4" w:space="0" w:color="auto"/>
              <w:left w:val="single" w:sz="4" w:space="0" w:color="auto"/>
              <w:bottom w:val="single" w:sz="4" w:space="0" w:color="auto"/>
              <w:right w:val="single" w:sz="4" w:space="0" w:color="auto"/>
            </w:tcBorders>
            <w:vAlign w:val="center"/>
          </w:tcPr>
          <w:p w14:paraId="570CC1F7" w14:textId="77777777" w:rsidR="00116F22" w:rsidRPr="006F1009" w:rsidRDefault="00116F22" w:rsidP="006F1009">
            <w:pPr>
              <w:pStyle w:val="Tabletext"/>
              <w:jc w:val="center"/>
              <w:rPr>
                <w:sz w:val="18"/>
                <w:szCs w:val="18"/>
              </w:rPr>
            </w:pPr>
            <w:r w:rsidRPr="006F1009">
              <w:rPr>
                <w:sz w:val="18"/>
                <w:szCs w:val="18"/>
              </w:rPr>
              <w:t>1.4</w:t>
            </w:r>
          </w:p>
        </w:tc>
        <w:tc>
          <w:tcPr>
            <w:tcW w:w="1107" w:type="dxa"/>
            <w:tcBorders>
              <w:top w:val="single" w:sz="4" w:space="0" w:color="auto"/>
              <w:left w:val="single" w:sz="4" w:space="0" w:color="auto"/>
              <w:bottom w:val="single" w:sz="4" w:space="0" w:color="auto"/>
              <w:right w:val="single" w:sz="4" w:space="0" w:color="auto"/>
            </w:tcBorders>
            <w:vAlign w:val="center"/>
          </w:tcPr>
          <w:p w14:paraId="1F7A0A9B" w14:textId="77777777" w:rsidR="00116F22" w:rsidRPr="006F1009" w:rsidRDefault="00116F22" w:rsidP="006F1009">
            <w:pPr>
              <w:pStyle w:val="Tabletext"/>
              <w:jc w:val="center"/>
              <w:rPr>
                <w:sz w:val="18"/>
                <w:szCs w:val="18"/>
              </w:rPr>
            </w:pPr>
            <w:r w:rsidRPr="006F1009">
              <w:rPr>
                <w:sz w:val="18"/>
                <w:szCs w:val="18"/>
              </w:rPr>
              <w:t>1.5</w:t>
            </w:r>
          </w:p>
        </w:tc>
      </w:tr>
      <w:tr w:rsidR="00116F22" w:rsidRPr="00BC4174" w14:paraId="4D9982DA"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1662981D"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horizontal scan rate</w:t>
            </w:r>
          </w:p>
        </w:tc>
        <w:tc>
          <w:tcPr>
            <w:tcW w:w="910" w:type="dxa"/>
            <w:tcBorders>
              <w:top w:val="single" w:sz="4" w:space="0" w:color="auto"/>
              <w:left w:val="single" w:sz="4" w:space="0" w:color="auto"/>
              <w:bottom w:val="single" w:sz="4" w:space="0" w:color="auto"/>
              <w:right w:val="single" w:sz="4" w:space="0" w:color="auto"/>
            </w:tcBorders>
          </w:tcPr>
          <w:p w14:paraId="5F723BD8" w14:textId="77777777" w:rsidR="00116F22" w:rsidRPr="006F1009" w:rsidRDefault="00116F22" w:rsidP="006F1009">
            <w:pPr>
              <w:pStyle w:val="Tabletext"/>
              <w:jc w:val="center"/>
              <w:rPr>
                <w:sz w:val="18"/>
                <w:szCs w:val="18"/>
              </w:rPr>
            </w:pPr>
            <w:proofErr w:type="spellStart"/>
            <w:r w:rsidRPr="006F1009">
              <w:rPr>
                <w:sz w:val="18"/>
                <w:szCs w:val="18"/>
              </w:rPr>
              <w:t>degrees</w:t>
            </w:r>
            <w:proofErr w:type="spellEnd"/>
            <w:r w:rsidRPr="006F1009">
              <w:rPr>
                <w:sz w:val="18"/>
                <w:szCs w:val="18"/>
              </w:rPr>
              <w:t>/s</w:t>
            </w:r>
          </w:p>
        </w:tc>
        <w:tc>
          <w:tcPr>
            <w:tcW w:w="3196" w:type="dxa"/>
            <w:gridSpan w:val="3"/>
            <w:tcBorders>
              <w:top w:val="single" w:sz="4" w:space="0" w:color="auto"/>
              <w:left w:val="single" w:sz="4" w:space="0" w:color="auto"/>
              <w:bottom w:val="single" w:sz="4" w:space="0" w:color="auto"/>
              <w:right w:val="single" w:sz="4" w:space="0" w:color="auto"/>
            </w:tcBorders>
          </w:tcPr>
          <w:p w14:paraId="3C6EA6DC" w14:textId="77777777" w:rsidR="00116F22" w:rsidRPr="006F1009" w:rsidRDefault="00116F22" w:rsidP="006F1009">
            <w:pPr>
              <w:pStyle w:val="Tabletext"/>
              <w:jc w:val="center"/>
              <w:rPr>
                <w:sz w:val="18"/>
                <w:szCs w:val="18"/>
              </w:rPr>
            </w:pPr>
            <w:r w:rsidRPr="006F1009">
              <w:rPr>
                <w:sz w:val="18"/>
                <w:szCs w:val="18"/>
              </w:rPr>
              <w:t>75</w:t>
            </w:r>
          </w:p>
        </w:tc>
        <w:tc>
          <w:tcPr>
            <w:tcW w:w="1238" w:type="dxa"/>
            <w:tcBorders>
              <w:top w:val="single" w:sz="4" w:space="0" w:color="auto"/>
              <w:left w:val="single" w:sz="4" w:space="0" w:color="auto"/>
              <w:bottom w:val="single" w:sz="4" w:space="0" w:color="auto"/>
              <w:right w:val="single" w:sz="4" w:space="0" w:color="auto"/>
            </w:tcBorders>
          </w:tcPr>
          <w:p w14:paraId="7C041425" w14:textId="77777777" w:rsidR="00116F22" w:rsidRPr="006F1009" w:rsidRDefault="00116F22" w:rsidP="006F1009">
            <w:pPr>
              <w:pStyle w:val="Tabletext"/>
              <w:jc w:val="center"/>
              <w:rPr>
                <w:sz w:val="18"/>
                <w:szCs w:val="18"/>
              </w:rPr>
            </w:pPr>
            <w:r w:rsidRPr="006F1009">
              <w:rPr>
                <w:sz w:val="18"/>
                <w:szCs w:val="18"/>
              </w:rPr>
              <w:t>90</w:t>
            </w:r>
          </w:p>
        </w:tc>
        <w:tc>
          <w:tcPr>
            <w:tcW w:w="1102" w:type="dxa"/>
            <w:tcBorders>
              <w:top w:val="single" w:sz="4" w:space="0" w:color="auto"/>
              <w:left w:val="single" w:sz="4" w:space="0" w:color="auto"/>
              <w:bottom w:val="single" w:sz="4" w:space="0" w:color="auto"/>
              <w:right w:val="single" w:sz="4" w:space="0" w:color="auto"/>
            </w:tcBorders>
          </w:tcPr>
          <w:p w14:paraId="4385C18F" w14:textId="77777777" w:rsidR="00116F22" w:rsidRPr="006F1009" w:rsidRDefault="00116F22" w:rsidP="006F1009">
            <w:pPr>
              <w:pStyle w:val="Tabletext"/>
              <w:jc w:val="center"/>
              <w:rPr>
                <w:sz w:val="18"/>
                <w:szCs w:val="18"/>
              </w:rPr>
            </w:pPr>
            <w:r w:rsidRPr="006F1009">
              <w:rPr>
                <w:sz w:val="18"/>
                <w:szCs w:val="18"/>
              </w:rPr>
              <w:t>75</w:t>
            </w:r>
          </w:p>
        </w:tc>
        <w:tc>
          <w:tcPr>
            <w:tcW w:w="1107" w:type="dxa"/>
            <w:tcBorders>
              <w:top w:val="single" w:sz="4" w:space="0" w:color="auto"/>
              <w:left w:val="single" w:sz="4" w:space="0" w:color="auto"/>
              <w:bottom w:val="single" w:sz="4" w:space="0" w:color="auto"/>
              <w:right w:val="single" w:sz="4" w:space="0" w:color="auto"/>
            </w:tcBorders>
          </w:tcPr>
          <w:p w14:paraId="7D5F56FF" w14:textId="77777777" w:rsidR="00116F22" w:rsidRPr="006F1009" w:rsidRDefault="00116F22" w:rsidP="006F1009">
            <w:pPr>
              <w:pStyle w:val="Tabletext"/>
              <w:jc w:val="center"/>
              <w:rPr>
                <w:sz w:val="18"/>
                <w:szCs w:val="18"/>
              </w:rPr>
            </w:pPr>
            <w:r w:rsidRPr="006F1009">
              <w:rPr>
                <w:sz w:val="18"/>
                <w:szCs w:val="18"/>
              </w:rPr>
              <w:t>90</w:t>
            </w:r>
            <w:r w:rsidRPr="006F1009">
              <w:rPr>
                <w:sz w:val="18"/>
                <w:szCs w:val="18"/>
              </w:rPr>
              <w:br/>
              <w:t>60(4)</w:t>
            </w:r>
          </w:p>
        </w:tc>
      </w:tr>
      <w:tr w:rsidR="00116F22" w:rsidRPr="00003BFA" w14:paraId="451525B5"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153DB5BF"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horizontal scan type (</w:t>
            </w:r>
            <w:proofErr w:type="spellStart"/>
            <w:r w:rsidRPr="006F1009">
              <w:rPr>
                <w:sz w:val="18"/>
                <w:szCs w:val="18"/>
              </w:rPr>
              <w:t>continuous</w:t>
            </w:r>
            <w:proofErr w:type="spellEnd"/>
            <w:r w:rsidRPr="006F1009">
              <w:rPr>
                <w:sz w:val="18"/>
                <w:szCs w:val="18"/>
              </w:rPr>
              <w:t xml:space="preserve">, </w:t>
            </w:r>
            <w:proofErr w:type="spellStart"/>
            <w:r w:rsidRPr="006F1009">
              <w:rPr>
                <w:sz w:val="18"/>
                <w:szCs w:val="18"/>
              </w:rPr>
              <w:t>random</w:t>
            </w:r>
            <w:proofErr w:type="spellEnd"/>
            <w:r w:rsidRPr="006F1009">
              <w:rPr>
                <w:sz w:val="18"/>
                <w:szCs w:val="18"/>
              </w:rPr>
              <w:t>, 360</w:t>
            </w:r>
            <w:r w:rsidR="00E11376" w:rsidRPr="006F1009">
              <w:rPr>
                <w:rFonts w:ascii="Cambria Math" w:hAnsi="Cambria Math" w:cs="Cambria Math"/>
                <w:sz w:val="18"/>
                <w:szCs w:val="18"/>
              </w:rPr>
              <w:t>⁰</w:t>
            </w:r>
            <w:r w:rsidRPr="006F1009">
              <w:rPr>
                <w:sz w:val="18"/>
                <w:szCs w:val="18"/>
              </w:rPr>
              <w:t xml:space="preserve">, </w:t>
            </w:r>
            <w:proofErr w:type="spellStart"/>
            <w:r w:rsidRPr="006F1009">
              <w:rPr>
                <w:sz w:val="18"/>
                <w:szCs w:val="18"/>
              </w:rPr>
              <w:t>sector</w:t>
            </w:r>
            <w:proofErr w:type="spellEnd"/>
            <w:r w:rsidRPr="006F1009">
              <w:rPr>
                <w:sz w:val="18"/>
                <w:szCs w:val="18"/>
              </w:rPr>
              <w:t>, etc.)</w:t>
            </w:r>
          </w:p>
        </w:tc>
        <w:tc>
          <w:tcPr>
            <w:tcW w:w="910" w:type="dxa"/>
            <w:tcBorders>
              <w:top w:val="single" w:sz="4" w:space="0" w:color="auto"/>
              <w:left w:val="single" w:sz="4" w:space="0" w:color="auto"/>
              <w:bottom w:val="single" w:sz="4" w:space="0" w:color="auto"/>
              <w:right w:val="single" w:sz="4" w:space="0" w:color="auto"/>
            </w:tcBorders>
          </w:tcPr>
          <w:p w14:paraId="7B721DF9" w14:textId="77777777" w:rsidR="00116F22" w:rsidRPr="006F1009" w:rsidRDefault="00116F22" w:rsidP="006F1009">
            <w:pPr>
              <w:pStyle w:val="Tabletext"/>
              <w:jc w:val="center"/>
              <w:rPr>
                <w:sz w:val="18"/>
                <w:szCs w:val="18"/>
              </w:rPr>
            </w:pPr>
          </w:p>
        </w:tc>
        <w:tc>
          <w:tcPr>
            <w:tcW w:w="6643" w:type="dxa"/>
            <w:gridSpan w:val="6"/>
            <w:tcBorders>
              <w:top w:val="single" w:sz="4" w:space="0" w:color="auto"/>
              <w:left w:val="single" w:sz="4" w:space="0" w:color="auto"/>
              <w:bottom w:val="single" w:sz="4" w:space="0" w:color="auto"/>
              <w:right w:val="single" w:sz="4" w:space="0" w:color="auto"/>
            </w:tcBorders>
            <w:vAlign w:val="center"/>
          </w:tcPr>
          <w:p w14:paraId="63F4E57F" w14:textId="77777777" w:rsidR="00116F22" w:rsidRPr="006F1009" w:rsidRDefault="00116F22" w:rsidP="006F1009">
            <w:pPr>
              <w:pStyle w:val="Tabletext"/>
              <w:jc w:val="center"/>
              <w:rPr>
                <w:sz w:val="18"/>
                <w:szCs w:val="18"/>
              </w:rPr>
            </w:pPr>
            <w:r w:rsidRPr="006F1009">
              <w:rPr>
                <w:sz w:val="18"/>
                <w:szCs w:val="18"/>
              </w:rPr>
              <w:t>360</w:t>
            </w:r>
            <w:r w:rsidR="00E11376" w:rsidRPr="006F1009">
              <w:rPr>
                <w:rFonts w:ascii="Cambria Math" w:hAnsi="Cambria Math" w:cs="Cambria Math"/>
                <w:sz w:val="18"/>
                <w:szCs w:val="18"/>
              </w:rPr>
              <w:t>⁰</w:t>
            </w:r>
          </w:p>
        </w:tc>
      </w:tr>
      <w:tr w:rsidR="00116F22" w:rsidRPr="00BC4174" w14:paraId="467DB50C"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57547229"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vertical scan rate </w:t>
            </w:r>
          </w:p>
        </w:tc>
        <w:tc>
          <w:tcPr>
            <w:tcW w:w="910" w:type="dxa"/>
            <w:tcBorders>
              <w:top w:val="single" w:sz="4" w:space="0" w:color="auto"/>
              <w:left w:val="single" w:sz="4" w:space="0" w:color="auto"/>
              <w:bottom w:val="single" w:sz="4" w:space="0" w:color="auto"/>
              <w:right w:val="single" w:sz="4" w:space="0" w:color="auto"/>
            </w:tcBorders>
            <w:vAlign w:val="center"/>
          </w:tcPr>
          <w:p w14:paraId="5DAC6DD4" w14:textId="77777777" w:rsidR="00116F22" w:rsidRPr="006F1009" w:rsidRDefault="00116F22" w:rsidP="006F1009">
            <w:pPr>
              <w:pStyle w:val="Tabletext"/>
              <w:jc w:val="center"/>
              <w:rPr>
                <w:sz w:val="18"/>
                <w:szCs w:val="18"/>
              </w:rPr>
            </w:pPr>
            <w:proofErr w:type="spellStart"/>
            <w:r w:rsidRPr="006F1009">
              <w:rPr>
                <w:sz w:val="18"/>
                <w:szCs w:val="18"/>
              </w:rPr>
              <w:t>degrees</w:t>
            </w:r>
            <w:proofErr w:type="spellEnd"/>
            <w:r w:rsidRPr="006F1009">
              <w:rPr>
                <w:sz w:val="18"/>
                <w:szCs w:val="18"/>
              </w:rPr>
              <w:t>/s</w:t>
            </w:r>
          </w:p>
        </w:tc>
        <w:tc>
          <w:tcPr>
            <w:tcW w:w="6643" w:type="dxa"/>
            <w:gridSpan w:val="6"/>
            <w:tcBorders>
              <w:top w:val="single" w:sz="4" w:space="0" w:color="auto"/>
              <w:left w:val="single" w:sz="4" w:space="0" w:color="auto"/>
              <w:bottom w:val="single" w:sz="4" w:space="0" w:color="auto"/>
              <w:right w:val="single" w:sz="4" w:space="0" w:color="auto"/>
            </w:tcBorders>
            <w:vAlign w:val="center"/>
          </w:tcPr>
          <w:p w14:paraId="3AFE3D2D" w14:textId="77777777" w:rsidR="00116F22" w:rsidRPr="006F1009" w:rsidRDefault="00116F22" w:rsidP="006F1009">
            <w:pPr>
              <w:pStyle w:val="Tabletext"/>
              <w:jc w:val="center"/>
              <w:rPr>
                <w:sz w:val="18"/>
                <w:szCs w:val="18"/>
              </w:rPr>
            </w:pPr>
            <w:r w:rsidRPr="006F1009">
              <w:rPr>
                <w:sz w:val="18"/>
                <w:szCs w:val="18"/>
              </w:rPr>
              <w:t>Not applicable</w:t>
            </w:r>
          </w:p>
        </w:tc>
      </w:tr>
      <w:tr w:rsidR="00116F22" w:rsidRPr="00BC4174" w14:paraId="6D085883"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5F97750F"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vertical scan type (</w:t>
            </w:r>
            <w:proofErr w:type="spellStart"/>
            <w:r w:rsidRPr="006F1009">
              <w:rPr>
                <w:sz w:val="18"/>
                <w:szCs w:val="18"/>
              </w:rPr>
              <w:t>continuous</w:t>
            </w:r>
            <w:proofErr w:type="spellEnd"/>
            <w:r w:rsidRPr="006F1009">
              <w:rPr>
                <w:sz w:val="18"/>
                <w:szCs w:val="18"/>
              </w:rPr>
              <w:t xml:space="preserve">, </w:t>
            </w:r>
            <w:proofErr w:type="spellStart"/>
            <w:r w:rsidRPr="006F1009">
              <w:rPr>
                <w:sz w:val="18"/>
                <w:szCs w:val="18"/>
              </w:rPr>
              <w:t>random</w:t>
            </w:r>
            <w:proofErr w:type="spellEnd"/>
            <w:r w:rsidRPr="006F1009">
              <w:rPr>
                <w:sz w:val="18"/>
                <w:szCs w:val="18"/>
              </w:rPr>
              <w:t>, 360</w:t>
            </w:r>
            <w:r w:rsidRPr="006F1009">
              <w:rPr>
                <w:rFonts w:ascii="Cambria Math" w:hAnsi="Cambria Math" w:cs="Cambria Math"/>
                <w:sz w:val="18"/>
                <w:szCs w:val="18"/>
              </w:rPr>
              <w:t>⁰</w:t>
            </w:r>
            <w:r w:rsidRPr="006F1009">
              <w:rPr>
                <w:sz w:val="18"/>
                <w:szCs w:val="18"/>
              </w:rPr>
              <w:t xml:space="preserve">, </w:t>
            </w:r>
            <w:proofErr w:type="spellStart"/>
            <w:r w:rsidRPr="006F1009">
              <w:rPr>
                <w:sz w:val="18"/>
                <w:szCs w:val="18"/>
              </w:rPr>
              <w:t>sector</w:t>
            </w:r>
            <w:proofErr w:type="spellEnd"/>
            <w:r w:rsidRPr="006F1009">
              <w:rPr>
                <w:sz w:val="18"/>
                <w:szCs w:val="18"/>
              </w:rPr>
              <w:t>, etc.)</w:t>
            </w:r>
          </w:p>
        </w:tc>
        <w:tc>
          <w:tcPr>
            <w:tcW w:w="910" w:type="dxa"/>
            <w:tcBorders>
              <w:top w:val="single" w:sz="4" w:space="0" w:color="auto"/>
              <w:left w:val="single" w:sz="4" w:space="0" w:color="auto"/>
              <w:bottom w:val="single" w:sz="4" w:space="0" w:color="auto"/>
              <w:right w:val="single" w:sz="4" w:space="0" w:color="auto"/>
            </w:tcBorders>
            <w:vAlign w:val="center"/>
          </w:tcPr>
          <w:p w14:paraId="5072A946" w14:textId="77777777" w:rsidR="00116F22" w:rsidRPr="006F1009" w:rsidRDefault="00116F22" w:rsidP="006F1009">
            <w:pPr>
              <w:pStyle w:val="Tabletext"/>
              <w:jc w:val="center"/>
              <w:rPr>
                <w:sz w:val="18"/>
                <w:szCs w:val="18"/>
              </w:rPr>
            </w:pPr>
            <w:proofErr w:type="spellStart"/>
            <w:r w:rsidRPr="006F1009">
              <w:rPr>
                <w:sz w:val="18"/>
                <w:szCs w:val="18"/>
              </w:rPr>
              <w:t>degrees</w:t>
            </w:r>
            <w:proofErr w:type="spellEnd"/>
          </w:p>
        </w:tc>
        <w:tc>
          <w:tcPr>
            <w:tcW w:w="2094" w:type="dxa"/>
            <w:gridSpan w:val="2"/>
            <w:tcBorders>
              <w:top w:val="single" w:sz="4" w:space="0" w:color="auto"/>
              <w:left w:val="single" w:sz="4" w:space="0" w:color="auto"/>
              <w:bottom w:val="single" w:sz="4" w:space="0" w:color="auto"/>
              <w:right w:val="single" w:sz="4" w:space="0" w:color="auto"/>
            </w:tcBorders>
            <w:vAlign w:val="center"/>
          </w:tcPr>
          <w:p w14:paraId="59D4C0B0" w14:textId="77777777" w:rsidR="00116F22" w:rsidRPr="006F1009" w:rsidRDefault="00116F22" w:rsidP="006F1009">
            <w:pPr>
              <w:pStyle w:val="Tabletext"/>
              <w:jc w:val="center"/>
              <w:rPr>
                <w:sz w:val="18"/>
                <w:szCs w:val="18"/>
              </w:rPr>
            </w:pPr>
            <w:r w:rsidRPr="006F1009">
              <w:rPr>
                <w:sz w:val="18"/>
                <w:szCs w:val="18"/>
              </w:rPr>
              <w:t>Not applicable</w:t>
            </w:r>
          </w:p>
        </w:tc>
        <w:tc>
          <w:tcPr>
            <w:tcW w:w="1102" w:type="dxa"/>
            <w:tcBorders>
              <w:top w:val="single" w:sz="4" w:space="0" w:color="auto"/>
              <w:left w:val="single" w:sz="4" w:space="0" w:color="auto"/>
              <w:bottom w:val="single" w:sz="4" w:space="0" w:color="auto"/>
              <w:right w:val="single" w:sz="4" w:space="0" w:color="auto"/>
            </w:tcBorders>
            <w:vAlign w:val="center"/>
          </w:tcPr>
          <w:p w14:paraId="51F10D1B" w14:textId="77777777" w:rsidR="00116F22" w:rsidRPr="006F1009" w:rsidRDefault="00116F22" w:rsidP="006F1009">
            <w:pPr>
              <w:pStyle w:val="Tabletext"/>
              <w:jc w:val="center"/>
              <w:rPr>
                <w:sz w:val="18"/>
                <w:szCs w:val="18"/>
              </w:rPr>
            </w:pPr>
            <w:r w:rsidRPr="006F1009">
              <w:rPr>
                <w:sz w:val="18"/>
                <w:szCs w:val="18"/>
              </w:rPr>
              <w:t>+2.5 to –2.5</w:t>
            </w:r>
          </w:p>
        </w:tc>
        <w:tc>
          <w:tcPr>
            <w:tcW w:w="1238" w:type="dxa"/>
            <w:tcBorders>
              <w:top w:val="single" w:sz="4" w:space="0" w:color="auto"/>
              <w:left w:val="single" w:sz="4" w:space="0" w:color="auto"/>
              <w:bottom w:val="single" w:sz="4" w:space="0" w:color="auto"/>
              <w:right w:val="single" w:sz="4" w:space="0" w:color="auto"/>
            </w:tcBorders>
            <w:vAlign w:val="center"/>
          </w:tcPr>
          <w:p w14:paraId="2790B79A" w14:textId="77777777" w:rsidR="00116F22" w:rsidRPr="006F1009" w:rsidRDefault="00116F22" w:rsidP="006F1009">
            <w:pPr>
              <w:pStyle w:val="Tabletext"/>
              <w:jc w:val="center"/>
              <w:rPr>
                <w:sz w:val="18"/>
                <w:szCs w:val="18"/>
              </w:rPr>
            </w:pPr>
            <w:r w:rsidRPr="006F1009">
              <w:rPr>
                <w:sz w:val="18"/>
                <w:szCs w:val="18"/>
              </w:rPr>
              <w:t>Not applicable</w:t>
            </w:r>
          </w:p>
        </w:tc>
        <w:tc>
          <w:tcPr>
            <w:tcW w:w="1102" w:type="dxa"/>
            <w:tcBorders>
              <w:top w:val="single" w:sz="4" w:space="0" w:color="auto"/>
              <w:left w:val="single" w:sz="4" w:space="0" w:color="auto"/>
              <w:bottom w:val="single" w:sz="4" w:space="0" w:color="auto"/>
              <w:right w:val="single" w:sz="4" w:space="0" w:color="auto"/>
            </w:tcBorders>
            <w:vAlign w:val="center"/>
          </w:tcPr>
          <w:p w14:paraId="75E04CE8" w14:textId="77777777" w:rsidR="00116F22" w:rsidRPr="006F1009" w:rsidRDefault="00116F22" w:rsidP="006F1009">
            <w:pPr>
              <w:pStyle w:val="Tabletext"/>
              <w:jc w:val="center"/>
              <w:rPr>
                <w:sz w:val="18"/>
                <w:szCs w:val="18"/>
              </w:rPr>
            </w:pPr>
            <w:r w:rsidRPr="006F1009">
              <w:rPr>
                <w:sz w:val="18"/>
                <w:szCs w:val="18"/>
              </w:rPr>
              <w:t>Not applicable</w:t>
            </w:r>
          </w:p>
        </w:tc>
        <w:tc>
          <w:tcPr>
            <w:tcW w:w="1107" w:type="dxa"/>
            <w:tcBorders>
              <w:top w:val="single" w:sz="4" w:space="0" w:color="auto"/>
              <w:left w:val="single" w:sz="4" w:space="0" w:color="auto"/>
              <w:bottom w:val="single" w:sz="4" w:space="0" w:color="auto"/>
              <w:right w:val="single" w:sz="4" w:space="0" w:color="auto"/>
            </w:tcBorders>
            <w:vAlign w:val="center"/>
          </w:tcPr>
          <w:p w14:paraId="38F368CD" w14:textId="77777777" w:rsidR="00116F22" w:rsidRPr="006F1009" w:rsidRDefault="00116F22" w:rsidP="006F1009">
            <w:pPr>
              <w:pStyle w:val="Tabletext"/>
              <w:jc w:val="center"/>
              <w:rPr>
                <w:sz w:val="18"/>
                <w:szCs w:val="18"/>
              </w:rPr>
            </w:pPr>
            <w:r w:rsidRPr="006F1009">
              <w:rPr>
                <w:sz w:val="18"/>
                <w:szCs w:val="18"/>
              </w:rPr>
              <w:t>Not applicable</w:t>
            </w:r>
          </w:p>
        </w:tc>
      </w:tr>
      <w:tr w:rsidR="00116F22" w:rsidRPr="00BC4174" w14:paraId="02DADC55"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743883D6" w14:textId="77777777" w:rsidR="00116F22" w:rsidRPr="00B73C33" w:rsidRDefault="00116F22" w:rsidP="00506F93">
            <w:pPr>
              <w:pStyle w:val="Tabletext"/>
              <w:jc w:val="left"/>
              <w:rPr>
                <w:sz w:val="18"/>
                <w:szCs w:val="18"/>
                <w:lang w:val="en-US"/>
              </w:rPr>
            </w:pPr>
            <w:r w:rsidRPr="00B73C33">
              <w:rPr>
                <w:sz w:val="18"/>
                <w:szCs w:val="18"/>
                <w:lang w:val="en-US"/>
              </w:rPr>
              <w:t>Antenna side lobe (SL) levels (1st SLs and remote SLs)</w:t>
            </w:r>
          </w:p>
        </w:tc>
        <w:tc>
          <w:tcPr>
            <w:tcW w:w="910" w:type="dxa"/>
            <w:tcBorders>
              <w:top w:val="single" w:sz="4" w:space="0" w:color="auto"/>
              <w:left w:val="single" w:sz="4" w:space="0" w:color="auto"/>
              <w:bottom w:val="single" w:sz="4" w:space="0" w:color="auto"/>
              <w:right w:val="single" w:sz="4" w:space="0" w:color="auto"/>
            </w:tcBorders>
            <w:vAlign w:val="center"/>
          </w:tcPr>
          <w:p w14:paraId="37269876" w14:textId="77777777" w:rsidR="00116F22" w:rsidRPr="006F1009" w:rsidRDefault="00116F22" w:rsidP="006F1009">
            <w:pPr>
              <w:pStyle w:val="Tabletext"/>
              <w:jc w:val="center"/>
              <w:rPr>
                <w:sz w:val="18"/>
                <w:szCs w:val="18"/>
              </w:rPr>
            </w:pPr>
            <w:proofErr w:type="spellStart"/>
            <w:r w:rsidRPr="006F1009">
              <w:rPr>
                <w:sz w:val="18"/>
                <w:szCs w:val="18"/>
              </w:rPr>
              <w:t>dBi</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EB3BA1C"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2FF7BCCF" w14:textId="77777777" w:rsidR="00116F22" w:rsidRPr="006F1009" w:rsidRDefault="00116F22" w:rsidP="006F1009">
            <w:pPr>
              <w:pStyle w:val="Tabletext"/>
              <w:jc w:val="center"/>
              <w:rPr>
                <w:sz w:val="18"/>
                <w:szCs w:val="18"/>
              </w:rPr>
            </w:pPr>
            <w:r w:rsidRPr="006F1009">
              <w:rPr>
                <w:sz w:val="18"/>
                <w:szCs w:val="18"/>
              </w:rPr>
              <w:t>+7.3</w:t>
            </w:r>
          </w:p>
        </w:tc>
        <w:tc>
          <w:tcPr>
            <w:tcW w:w="1102" w:type="dxa"/>
            <w:tcBorders>
              <w:top w:val="single" w:sz="4" w:space="0" w:color="auto"/>
              <w:left w:val="single" w:sz="4" w:space="0" w:color="auto"/>
              <w:bottom w:val="single" w:sz="4" w:space="0" w:color="auto"/>
              <w:right w:val="single" w:sz="4" w:space="0" w:color="auto"/>
            </w:tcBorders>
            <w:vAlign w:val="center"/>
          </w:tcPr>
          <w:p w14:paraId="4E13159C" w14:textId="77777777" w:rsidR="00116F22" w:rsidRPr="006F1009" w:rsidRDefault="00116F22" w:rsidP="006F1009">
            <w:pPr>
              <w:pStyle w:val="Tabletext"/>
              <w:jc w:val="center"/>
              <w:rPr>
                <w:sz w:val="18"/>
                <w:szCs w:val="18"/>
              </w:rPr>
            </w:pPr>
            <w:r w:rsidRPr="006F1009">
              <w:rPr>
                <w:sz w:val="18"/>
                <w:szCs w:val="18"/>
              </w:rPr>
              <w:t>+9.5</w:t>
            </w:r>
            <w:r w:rsidRPr="006F1009">
              <w:rPr>
                <w:sz w:val="18"/>
                <w:szCs w:val="18"/>
              </w:rPr>
              <w:br/>
              <w:t>3.5</w:t>
            </w:r>
          </w:p>
        </w:tc>
        <w:tc>
          <w:tcPr>
            <w:tcW w:w="1238" w:type="dxa"/>
            <w:tcBorders>
              <w:top w:val="single" w:sz="4" w:space="0" w:color="auto"/>
              <w:left w:val="single" w:sz="4" w:space="0" w:color="auto"/>
              <w:bottom w:val="single" w:sz="4" w:space="0" w:color="auto"/>
              <w:right w:val="single" w:sz="4" w:space="0" w:color="auto"/>
            </w:tcBorders>
            <w:vAlign w:val="center"/>
          </w:tcPr>
          <w:p w14:paraId="4D30D54B"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65736CFE"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vAlign w:val="center"/>
          </w:tcPr>
          <w:p w14:paraId="182948CF" w14:textId="77777777" w:rsidR="00116F22" w:rsidRPr="006F1009" w:rsidRDefault="00116F22" w:rsidP="006F1009">
            <w:pPr>
              <w:pStyle w:val="Tabletext"/>
              <w:jc w:val="center"/>
              <w:rPr>
                <w:sz w:val="18"/>
                <w:szCs w:val="18"/>
              </w:rPr>
            </w:pPr>
            <w:r w:rsidRPr="006F1009">
              <w:rPr>
                <w:sz w:val="18"/>
                <w:szCs w:val="18"/>
              </w:rPr>
              <w:t>+7.5</w:t>
            </w:r>
            <w:r w:rsidRPr="006F1009">
              <w:rPr>
                <w:sz w:val="18"/>
                <w:szCs w:val="18"/>
              </w:rPr>
              <w:br/>
              <w:t xml:space="preserve">0 to </w:t>
            </w:r>
            <w:r w:rsidRPr="006F1009">
              <w:rPr>
                <w:sz w:val="18"/>
                <w:szCs w:val="18"/>
              </w:rPr>
              <w:sym w:font="Symbol" w:char="F02D"/>
            </w:r>
            <w:r w:rsidRPr="006F1009">
              <w:rPr>
                <w:sz w:val="18"/>
                <w:szCs w:val="18"/>
              </w:rPr>
              <w:t xml:space="preserve">3 </w:t>
            </w:r>
            <w:proofErr w:type="spellStart"/>
            <w:r w:rsidRPr="006F1009">
              <w:rPr>
                <w:sz w:val="18"/>
                <w:szCs w:val="18"/>
              </w:rPr>
              <w:t>dBi</w:t>
            </w:r>
            <w:proofErr w:type="spellEnd"/>
          </w:p>
        </w:tc>
      </w:tr>
      <w:tr w:rsidR="00116F22" w:rsidRPr="00BC4174" w14:paraId="38D8D507"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21436606" w14:textId="77777777" w:rsidR="00116F22" w:rsidRPr="006F1009" w:rsidRDefault="00116F22" w:rsidP="00506F93">
            <w:pPr>
              <w:pStyle w:val="Tabletext"/>
              <w:jc w:val="left"/>
              <w:rPr>
                <w:sz w:val="18"/>
                <w:szCs w:val="18"/>
              </w:rPr>
            </w:pPr>
            <w:proofErr w:type="spellStart"/>
            <w:r w:rsidRPr="006F1009">
              <w:rPr>
                <w:sz w:val="18"/>
                <w:szCs w:val="18"/>
              </w:rPr>
              <w:t>Antenna</w:t>
            </w:r>
            <w:proofErr w:type="spellEnd"/>
            <w:r w:rsidRPr="006F1009">
              <w:rPr>
                <w:sz w:val="18"/>
                <w:szCs w:val="18"/>
              </w:rPr>
              <w:t xml:space="preserve"> </w:t>
            </w:r>
            <w:proofErr w:type="spellStart"/>
            <w:r w:rsidRPr="006F1009">
              <w:rPr>
                <w:sz w:val="18"/>
                <w:szCs w:val="18"/>
              </w:rPr>
              <w:t>height</w:t>
            </w:r>
            <w:proofErr w:type="spellEnd"/>
          </w:p>
        </w:tc>
        <w:tc>
          <w:tcPr>
            <w:tcW w:w="910" w:type="dxa"/>
            <w:tcBorders>
              <w:top w:val="single" w:sz="4" w:space="0" w:color="auto"/>
              <w:left w:val="single" w:sz="4" w:space="0" w:color="auto"/>
              <w:bottom w:val="single" w:sz="4" w:space="0" w:color="auto"/>
              <w:right w:val="single" w:sz="4" w:space="0" w:color="auto"/>
            </w:tcBorders>
          </w:tcPr>
          <w:p w14:paraId="31ADB00D" w14:textId="77777777" w:rsidR="00116F22" w:rsidRPr="006F1009" w:rsidRDefault="004B26DC" w:rsidP="006F1009">
            <w:pPr>
              <w:pStyle w:val="Tabletext"/>
              <w:jc w:val="center"/>
              <w:rPr>
                <w:sz w:val="18"/>
                <w:szCs w:val="18"/>
              </w:rPr>
            </w:pPr>
            <w:r>
              <w:rPr>
                <w:sz w:val="18"/>
                <w:szCs w:val="18"/>
              </w:rPr>
              <w:t>m</w:t>
            </w:r>
          </w:p>
        </w:tc>
        <w:tc>
          <w:tcPr>
            <w:tcW w:w="5536" w:type="dxa"/>
            <w:gridSpan w:val="5"/>
            <w:tcBorders>
              <w:top w:val="single" w:sz="4" w:space="0" w:color="auto"/>
              <w:left w:val="single" w:sz="4" w:space="0" w:color="auto"/>
              <w:bottom w:val="single" w:sz="4" w:space="0" w:color="auto"/>
              <w:right w:val="single" w:sz="4" w:space="0" w:color="auto"/>
            </w:tcBorders>
          </w:tcPr>
          <w:p w14:paraId="6F47B238" w14:textId="77777777" w:rsidR="00116F22" w:rsidRPr="006F1009" w:rsidRDefault="00116F22" w:rsidP="006F1009">
            <w:pPr>
              <w:pStyle w:val="Tabletext"/>
              <w:jc w:val="center"/>
              <w:rPr>
                <w:sz w:val="18"/>
                <w:szCs w:val="18"/>
              </w:rPr>
            </w:pPr>
            <w:r w:rsidRPr="006F1009">
              <w:rPr>
                <w:sz w:val="18"/>
                <w:szCs w:val="18"/>
              </w:rPr>
              <w:t>8</w:t>
            </w:r>
          </w:p>
        </w:tc>
        <w:tc>
          <w:tcPr>
            <w:tcW w:w="1107" w:type="dxa"/>
            <w:tcBorders>
              <w:top w:val="single" w:sz="4" w:space="0" w:color="auto"/>
              <w:left w:val="single" w:sz="4" w:space="0" w:color="auto"/>
              <w:bottom w:val="single" w:sz="4" w:space="0" w:color="auto"/>
              <w:right w:val="single" w:sz="4" w:space="0" w:color="auto"/>
            </w:tcBorders>
          </w:tcPr>
          <w:p w14:paraId="2C8D03D5" w14:textId="77777777" w:rsidR="00116F22" w:rsidRPr="006F1009" w:rsidRDefault="00116F22" w:rsidP="006F1009">
            <w:pPr>
              <w:pStyle w:val="Tabletext"/>
              <w:jc w:val="center"/>
              <w:rPr>
                <w:sz w:val="18"/>
                <w:szCs w:val="18"/>
              </w:rPr>
            </w:pPr>
            <w:r w:rsidRPr="006F1009">
              <w:rPr>
                <w:sz w:val="18"/>
                <w:szCs w:val="18"/>
              </w:rPr>
              <w:t>8-24</w:t>
            </w:r>
          </w:p>
        </w:tc>
      </w:tr>
      <w:tr w:rsidR="00116F22" w:rsidRPr="00BC4174" w14:paraId="30600251"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71712E6E" w14:textId="77777777" w:rsidR="00116F22" w:rsidRPr="006F1009" w:rsidRDefault="00116F22" w:rsidP="00506F93">
            <w:pPr>
              <w:pStyle w:val="Tabletext"/>
              <w:jc w:val="left"/>
              <w:rPr>
                <w:sz w:val="18"/>
                <w:szCs w:val="18"/>
              </w:rPr>
            </w:pPr>
            <w:proofErr w:type="spellStart"/>
            <w:r w:rsidRPr="006F1009">
              <w:rPr>
                <w:sz w:val="18"/>
                <w:szCs w:val="18"/>
              </w:rPr>
              <w:t>Receiver</w:t>
            </w:r>
            <w:proofErr w:type="spellEnd"/>
            <w:r w:rsidRPr="006F1009">
              <w:rPr>
                <w:sz w:val="18"/>
                <w:szCs w:val="18"/>
              </w:rPr>
              <w:t xml:space="preserve"> IF 3 dB </w:t>
            </w:r>
            <w:proofErr w:type="spellStart"/>
            <w:r w:rsidRPr="006F1009">
              <w:rPr>
                <w:sz w:val="18"/>
                <w:szCs w:val="18"/>
              </w:rPr>
              <w:t>bandwidth</w:t>
            </w:r>
            <w:proofErr w:type="spellEnd"/>
          </w:p>
        </w:tc>
        <w:tc>
          <w:tcPr>
            <w:tcW w:w="910" w:type="dxa"/>
            <w:tcBorders>
              <w:top w:val="single" w:sz="4" w:space="0" w:color="auto"/>
              <w:left w:val="single" w:sz="4" w:space="0" w:color="auto"/>
              <w:bottom w:val="single" w:sz="4" w:space="0" w:color="auto"/>
              <w:right w:val="single" w:sz="4" w:space="0" w:color="auto"/>
            </w:tcBorders>
            <w:vAlign w:val="center"/>
          </w:tcPr>
          <w:p w14:paraId="1E0F1757" w14:textId="77777777" w:rsidR="00116F22" w:rsidRPr="006F1009" w:rsidRDefault="00116F22" w:rsidP="006F1009">
            <w:pPr>
              <w:pStyle w:val="Tabletext"/>
              <w:jc w:val="center"/>
              <w:rPr>
                <w:sz w:val="18"/>
                <w:szCs w:val="18"/>
              </w:rPr>
            </w:pPr>
            <w:r w:rsidRPr="006F1009">
              <w:rPr>
                <w:sz w:val="18"/>
                <w:szCs w:val="18"/>
              </w:rPr>
              <w:t>MHz</w:t>
            </w:r>
          </w:p>
        </w:tc>
        <w:tc>
          <w:tcPr>
            <w:tcW w:w="992" w:type="dxa"/>
            <w:tcBorders>
              <w:top w:val="single" w:sz="4" w:space="0" w:color="auto"/>
              <w:left w:val="single" w:sz="4" w:space="0" w:color="auto"/>
              <w:bottom w:val="single" w:sz="4" w:space="0" w:color="auto"/>
              <w:right w:val="single" w:sz="4" w:space="0" w:color="auto"/>
            </w:tcBorders>
            <w:vAlign w:val="center"/>
          </w:tcPr>
          <w:p w14:paraId="43FF354E" w14:textId="77777777" w:rsidR="00116F22" w:rsidRPr="006F1009" w:rsidRDefault="00116F22" w:rsidP="006F1009">
            <w:pPr>
              <w:pStyle w:val="Tabletext"/>
              <w:jc w:val="center"/>
              <w:rPr>
                <w:sz w:val="18"/>
                <w:szCs w:val="18"/>
              </w:rPr>
            </w:pPr>
            <w:r w:rsidRPr="006F1009">
              <w:rPr>
                <w:sz w:val="18"/>
                <w:szCs w:val="18"/>
              </w:rPr>
              <w:t>13</w:t>
            </w:r>
          </w:p>
        </w:tc>
        <w:tc>
          <w:tcPr>
            <w:tcW w:w="1102" w:type="dxa"/>
            <w:tcBorders>
              <w:top w:val="single" w:sz="4" w:space="0" w:color="auto"/>
              <w:left w:val="single" w:sz="4" w:space="0" w:color="auto"/>
              <w:bottom w:val="single" w:sz="4" w:space="0" w:color="auto"/>
              <w:right w:val="single" w:sz="4" w:space="0" w:color="auto"/>
            </w:tcBorders>
            <w:vAlign w:val="center"/>
          </w:tcPr>
          <w:p w14:paraId="30ACBCDD" w14:textId="77777777" w:rsidR="00116F22" w:rsidRPr="006F1009" w:rsidRDefault="00116F22" w:rsidP="006F1009">
            <w:pPr>
              <w:pStyle w:val="Tabletext"/>
              <w:jc w:val="center"/>
              <w:rPr>
                <w:sz w:val="18"/>
                <w:szCs w:val="18"/>
              </w:rPr>
            </w:pPr>
            <w:r w:rsidRPr="006F1009">
              <w:rPr>
                <w:sz w:val="18"/>
                <w:szCs w:val="18"/>
              </w:rPr>
              <w:t>0.7</w:t>
            </w:r>
          </w:p>
        </w:tc>
        <w:tc>
          <w:tcPr>
            <w:tcW w:w="1102" w:type="dxa"/>
            <w:tcBorders>
              <w:top w:val="single" w:sz="4" w:space="0" w:color="auto"/>
              <w:left w:val="single" w:sz="4" w:space="0" w:color="auto"/>
              <w:bottom w:val="single" w:sz="4" w:space="0" w:color="auto"/>
              <w:right w:val="single" w:sz="4" w:space="0" w:color="auto"/>
            </w:tcBorders>
            <w:vAlign w:val="center"/>
          </w:tcPr>
          <w:p w14:paraId="6DD647B8" w14:textId="77777777" w:rsidR="00116F22" w:rsidRPr="006F1009" w:rsidRDefault="00116F22" w:rsidP="006F1009">
            <w:pPr>
              <w:pStyle w:val="Tabletext"/>
              <w:jc w:val="center"/>
              <w:rPr>
                <w:sz w:val="18"/>
                <w:szCs w:val="18"/>
              </w:rPr>
            </w:pPr>
            <w:r w:rsidRPr="006F1009">
              <w:rPr>
                <w:sz w:val="18"/>
                <w:szCs w:val="18"/>
              </w:rPr>
              <w:t>1.1</w:t>
            </w:r>
          </w:p>
        </w:tc>
        <w:tc>
          <w:tcPr>
            <w:tcW w:w="1238" w:type="dxa"/>
            <w:tcBorders>
              <w:top w:val="single" w:sz="4" w:space="0" w:color="auto"/>
              <w:left w:val="single" w:sz="4" w:space="0" w:color="auto"/>
              <w:bottom w:val="single" w:sz="4" w:space="0" w:color="auto"/>
              <w:right w:val="single" w:sz="4" w:space="0" w:color="auto"/>
            </w:tcBorders>
            <w:vAlign w:val="center"/>
          </w:tcPr>
          <w:p w14:paraId="508A4B17"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646F84E6" w14:textId="77777777" w:rsidR="00116F22" w:rsidRPr="006F1009" w:rsidRDefault="00116F22" w:rsidP="006F1009">
            <w:pPr>
              <w:pStyle w:val="Tabletext"/>
              <w:jc w:val="center"/>
              <w:rPr>
                <w:sz w:val="18"/>
                <w:szCs w:val="18"/>
              </w:rPr>
            </w:pPr>
            <w:r w:rsidRPr="006F1009">
              <w:rPr>
                <w:sz w:val="18"/>
                <w:szCs w:val="18"/>
              </w:rPr>
              <w:t>1.2</w:t>
            </w:r>
          </w:p>
        </w:tc>
        <w:tc>
          <w:tcPr>
            <w:tcW w:w="1107" w:type="dxa"/>
            <w:tcBorders>
              <w:top w:val="single" w:sz="4" w:space="0" w:color="auto"/>
              <w:left w:val="single" w:sz="4" w:space="0" w:color="auto"/>
              <w:bottom w:val="single" w:sz="4" w:space="0" w:color="auto"/>
              <w:right w:val="single" w:sz="4" w:space="0" w:color="auto"/>
            </w:tcBorders>
            <w:vAlign w:val="center"/>
          </w:tcPr>
          <w:p w14:paraId="254A59B4" w14:textId="77777777" w:rsidR="00116F22" w:rsidRPr="006F1009" w:rsidRDefault="00116F22" w:rsidP="006F1009">
            <w:pPr>
              <w:pStyle w:val="Tabletext"/>
              <w:jc w:val="center"/>
              <w:rPr>
                <w:sz w:val="18"/>
                <w:szCs w:val="18"/>
              </w:rPr>
            </w:pPr>
            <w:r w:rsidRPr="006F1009">
              <w:rPr>
                <w:sz w:val="18"/>
                <w:szCs w:val="18"/>
              </w:rPr>
              <w:t>4</w:t>
            </w:r>
          </w:p>
        </w:tc>
      </w:tr>
      <w:tr w:rsidR="00116F22" w:rsidRPr="00BC4174" w14:paraId="3347F4DB"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6E45B28B" w14:textId="77777777" w:rsidR="00116F22" w:rsidRPr="006F1009" w:rsidRDefault="00116F22" w:rsidP="00506F93">
            <w:pPr>
              <w:pStyle w:val="Tabletext"/>
              <w:jc w:val="left"/>
              <w:rPr>
                <w:sz w:val="18"/>
                <w:szCs w:val="18"/>
              </w:rPr>
            </w:pPr>
            <w:proofErr w:type="spellStart"/>
            <w:r w:rsidRPr="006F1009">
              <w:rPr>
                <w:sz w:val="18"/>
                <w:szCs w:val="18"/>
              </w:rPr>
              <w:t>Receiver</w:t>
            </w:r>
            <w:proofErr w:type="spellEnd"/>
            <w:r w:rsidRPr="006F1009">
              <w:rPr>
                <w:sz w:val="18"/>
                <w:szCs w:val="18"/>
              </w:rPr>
              <w:t xml:space="preserve"> noise figure </w:t>
            </w:r>
          </w:p>
        </w:tc>
        <w:tc>
          <w:tcPr>
            <w:tcW w:w="910" w:type="dxa"/>
            <w:tcBorders>
              <w:top w:val="single" w:sz="4" w:space="0" w:color="auto"/>
              <w:left w:val="single" w:sz="4" w:space="0" w:color="auto"/>
              <w:bottom w:val="single" w:sz="4" w:space="0" w:color="auto"/>
              <w:right w:val="single" w:sz="4" w:space="0" w:color="auto"/>
            </w:tcBorders>
            <w:vAlign w:val="center"/>
          </w:tcPr>
          <w:p w14:paraId="02DF6587" w14:textId="77777777" w:rsidR="00116F22" w:rsidRPr="006F1009" w:rsidRDefault="00116F22" w:rsidP="006F1009">
            <w:pPr>
              <w:pStyle w:val="Tabletext"/>
              <w:jc w:val="center"/>
              <w:rPr>
                <w:sz w:val="18"/>
                <w:szCs w:val="18"/>
              </w:rPr>
            </w:pPr>
            <w:r w:rsidRPr="006F1009">
              <w:rPr>
                <w:sz w:val="18"/>
                <w:szCs w:val="18"/>
              </w:rPr>
              <w:t>dB</w:t>
            </w:r>
          </w:p>
        </w:tc>
        <w:tc>
          <w:tcPr>
            <w:tcW w:w="2094" w:type="dxa"/>
            <w:gridSpan w:val="2"/>
            <w:tcBorders>
              <w:top w:val="single" w:sz="4" w:space="0" w:color="auto"/>
              <w:left w:val="single" w:sz="4" w:space="0" w:color="auto"/>
              <w:bottom w:val="single" w:sz="4" w:space="0" w:color="auto"/>
              <w:right w:val="single" w:sz="4" w:space="0" w:color="auto"/>
            </w:tcBorders>
            <w:vAlign w:val="center"/>
          </w:tcPr>
          <w:p w14:paraId="4F46963A" w14:textId="77777777" w:rsidR="00116F22" w:rsidRPr="006F1009" w:rsidRDefault="00116F22" w:rsidP="006F1009">
            <w:pPr>
              <w:pStyle w:val="Tabletext"/>
              <w:jc w:val="center"/>
              <w:rPr>
                <w:sz w:val="18"/>
                <w:szCs w:val="18"/>
              </w:rPr>
            </w:pPr>
            <w:r w:rsidRPr="006F1009">
              <w:rPr>
                <w:sz w:val="18"/>
                <w:szCs w:val="18"/>
              </w:rPr>
              <w:t>4.0 maximum</w:t>
            </w:r>
          </w:p>
        </w:tc>
        <w:tc>
          <w:tcPr>
            <w:tcW w:w="1102" w:type="dxa"/>
            <w:tcBorders>
              <w:top w:val="single" w:sz="4" w:space="0" w:color="auto"/>
              <w:left w:val="single" w:sz="4" w:space="0" w:color="auto"/>
              <w:bottom w:val="single" w:sz="4" w:space="0" w:color="auto"/>
              <w:right w:val="single" w:sz="4" w:space="0" w:color="auto"/>
            </w:tcBorders>
            <w:vAlign w:val="center"/>
          </w:tcPr>
          <w:p w14:paraId="61FE1306" w14:textId="77777777" w:rsidR="00116F22" w:rsidRPr="006F1009" w:rsidRDefault="00116F22" w:rsidP="006F1009">
            <w:pPr>
              <w:pStyle w:val="Tabletext"/>
              <w:jc w:val="center"/>
              <w:rPr>
                <w:sz w:val="18"/>
                <w:szCs w:val="18"/>
              </w:rPr>
            </w:pPr>
            <w:r w:rsidRPr="006F1009">
              <w:rPr>
                <w:sz w:val="18"/>
                <w:szCs w:val="18"/>
              </w:rPr>
              <w:t>3.3</w:t>
            </w:r>
          </w:p>
        </w:tc>
        <w:tc>
          <w:tcPr>
            <w:tcW w:w="1238" w:type="dxa"/>
            <w:tcBorders>
              <w:top w:val="single" w:sz="4" w:space="0" w:color="auto"/>
              <w:left w:val="single" w:sz="4" w:space="0" w:color="auto"/>
              <w:bottom w:val="single" w:sz="4" w:space="0" w:color="auto"/>
              <w:right w:val="single" w:sz="4" w:space="0" w:color="auto"/>
            </w:tcBorders>
            <w:vAlign w:val="center"/>
          </w:tcPr>
          <w:p w14:paraId="6B2CC9DC" w14:textId="77777777" w:rsidR="00116F22" w:rsidRPr="006F1009" w:rsidRDefault="00116F22" w:rsidP="006F1009">
            <w:pPr>
              <w:pStyle w:val="Tabletext"/>
              <w:jc w:val="center"/>
              <w:rPr>
                <w:sz w:val="18"/>
                <w:szCs w:val="18"/>
              </w:rPr>
            </w:pPr>
            <w:r w:rsidRPr="006F1009">
              <w:rPr>
                <w:sz w:val="18"/>
                <w:szCs w:val="18"/>
              </w:rPr>
              <w:t>2.7</w:t>
            </w:r>
          </w:p>
        </w:tc>
        <w:tc>
          <w:tcPr>
            <w:tcW w:w="1102" w:type="dxa"/>
            <w:tcBorders>
              <w:top w:val="single" w:sz="4" w:space="0" w:color="auto"/>
              <w:left w:val="single" w:sz="4" w:space="0" w:color="auto"/>
              <w:bottom w:val="single" w:sz="4" w:space="0" w:color="auto"/>
              <w:right w:val="single" w:sz="4" w:space="0" w:color="auto"/>
            </w:tcBorders>
            <w:vAlign w:val="center"/>
          </w:tcPr>
          <w:p w14:paraId="3048E05A" w14:textId="77777777" w:rsidR="00116F22" w:rsidRPr="006F1009" w:rsidRDefault="00116F22" w:rsidP="006F1009">
            <w:pPr>
              <w:pStyle w:val="Tabletext"/>
              <w:jc w:val="center"/>
              <w:rPr>
                <w:sz w:val="18"/>
                <w:szCs w:val="18"/>
              </w:rPr>
            </w:pPr>
            <w:r w:rsidRPr="006F1009">
              <w:rPr>
                <w:sz w:val="18"/>
                <w:szCs w:val="18"/>
              </w:rPr>
              <w:t>2.1</w:t>
            </w:r>
          </w:p>
        </w:tc>
        <w:tc>
          <w:tcPr>
            <w:tcW w:w="1107" w:type="dxa"/>
            <w:tcBorders>
              <w:top w:val="single" w:sz="4" w:space="0" w:color="auto"/>
              <w:left w:val="single" w:sz="4" w:space="0" w:color="auto"/>
              <w:bottom w:val="single" w:sz="4" w:space="0" w:color="auto"/>
              <w:right w:val="single" w:sz="4" w:space="0" w:color="auto"/>
            </w:tcBorders>
            <w:vAlign w:val="center"/>
          </w:tcPr>
          <w:p w14:paraId="76D3B808" w14:textId="77777777" w:rsidR="00116F22" w:rsidRPr="006F1009" w:rsidRDefault="00116F22" w:rsidP="006F1009">
            <w:pPr>
              <w:pStyle w:val="Tabletext"/>
              <w:jc w:val="center"/>
              <w:rPr>
                <w:sz w:val="18"/>
                <w:szCs w:val="18"/>
              </w:rPr>
            </w:pPr>
            <w:r w:rsidRPr="006F1009">
              <w:rPr>
                <w:sz w:val="18"/>
                <w:szCs w:val="18"/>
              </w:rPr>
              <w:t>2.0</w:t>
            </w:r>
          </w:p>
        </w:tc>
      </w:tr>
      <w:tr w:rsidR="00116F22" w:rsidRPr="00BC4174" w14:paraId="7D5EC786"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6A894967" w14:textId="77777777" w:rsidR="00116F22" w:rsidRPr="006F1009" w:rsidRDefault="00116F22" w:rsidP="00506F93">
            <w:pPr>
              <w:pStyle w:val="Tabletext"/>
              <w:jc w:val="left"/>
              <w:rPr>
                <w:sz w:val="18"/>
                <w:szCs w:val="18"/>
              </w:rPr>
            </w:pPr>
            <w:r w:rsidRPr="006F1009">
              <w:rPr>
                <w:sz w:val="18"/>
                <w:szCs w:val="18"/>
              </w:rPr>
              <w:t xml:space="preserve">Minimum </w:t>
            </w:r>
            <w:proofErr w:type="spellStart"/>
            <w:r w:rsidRPr="006F1009">
              <w:rPr>
                <w:sz w:val="18"/>
                <w:szCs w:val="18"/>
              </w:rPr>
              <w:t>discernible</w:t>
            </w:r>
            <w:proofErr w:type="spellEnd"/>
            <w:r w:rsidRPr="006F1009">
              <w:rPr>
                <w:sz w:val="18"/>
                <w:szCs w:val="18"/>
              </w:rPr>
              <w:t xml:space="preserve"> signal</w:t>
            </w:r>
          </w:p>
        </w:tc>
        <w:tc>
          <w:tcPr>
            <w:tcW w:w="910" w:type="dxa"/>
            <w:tcBorders>
              <w:top w:val="single" w:sz="4" w:space="0" w:color="auto"/>
              <w:left w:val="single" w:sz="4" w:space="0" w:color="auto"/>
              <w:bottom w:val="single" w:sz="4" w:space="0" w:color="auto"/>
              <w:right w:val="single" w:sz="4" w:space="0" w:color="auto"/>
            </w:tcBorders>
            <w:vAlign w:val="center"/>
          </w:tcPr>
          <w:p w14:paraId="2FD1D813" w14:textId="77777777" w:rsidR="00116F22" w:rsidRPr="006F1009" w:rsidRDefault="00116F22" w:rsidP="006F1009">
            <w:pPr>
              <w:pStyle w:val="Tabletext"/>
              <w:jc w:val="center"/>
              <w:rPr>
                <w:sz w:val="18"/>
                <w:szCs w:val="18"/>
              </w:rPr>
            </w:pPr>
            <w:r w:rsidRPr="006F1009">
              <w:rPr>
                <w:sz w:val="18"/>
                <w:szCs w:val="18"/>
              </w:rPr>
              <w:t>dBm</w:t>
            </w:r>
          </w:p>
        </w:tc>
        <w:tc>
          <w:tcPr>
            <w:tcW w:w="992" w:type="dxa"/>
            <w:tcBorders>
              <w:top w:val="single" w:sz="4" w:space="0" w:color="auto"/>
              <w:left w:val="single" w:sz="4" w:space="0" w:color="auto"/>
              <w:bottom w:val="single" w:sz="4" w:space="0" w:color="auto"/>
              <w:right w:val="single" w:sz="4" w:space="0" w:color="auto"/>
            </w:tcBorders>
            <w:vAlign w:val="center"/>
          </w:tcPr>
          <w:p w14:paraId="205B1AB5" w14:textId="77777777" w:rsidR="00116F22" w:rsidRPr="006F1009" w:rsidRDefault="00116F22" w:rsidP="006F1009">
            <w:pPr>
              <w:pStyle w:val="Tabletext"/>
              <w:jc w:val="center"/>
              <w:rPr>
                <w:sz w:val="18"/>
                <w:szCs w:val="18"/>
              </w:rPr>
            </w:pPr>
            <w:r w:rsidRPr="006F1009">
              <w:rPr>
                <w:sz w:val="18"/>
                <w:szCs w:val="18"/>
              </w:rPr>
              <w:t>–110</w:t>
            </w:r>
          </w:p>
        </w:tc>
        <w:tc>
          <w:tcPr>
            <w:tcW w:w="1102" w:type="dxa"/>
            <w:tcBorders>
              <w:top w:val="single" w:sz="4" w:space="0" w:color="auto"/>
              <w:left w:val="single" w:sz="4" w:space="0" w:color="auto"/>
              <w:bottom w:val="single" w:sz="4" w:space="0" w:color="auto"/>
              <w:right w:val="single" w:sz="4" w:space="0" w:color="auto"/>
            </w:tcBorders>
            <w:vAlign w:val="center"/>
          </w:tcPr>
          <w:p w14:paraId="621C685F" w14:textId="77777777" w:rsidR="00116F22" w:rsidRPr="006F1009" w:rsidRDefault="00116F22" w:rsidP="006F1009">
            <w:pPr>
              <w:pStyle w:val="Tabletext"/>
              <w:jc w:val="center"/>
              <w:rPr>
                <w:sz w:val="18"/>
                <w:szCs w:val="18"/>
              </w:rPr>
            </w:pPr>
            <w:r w:rsidRPr="006F1009">
              <w:rPr>
                <w:sz w:val="18"/>
                <w:szCs w:val="18"/>
              </w:rPr>
              <w:t>–108</w:t>
            </w:r>
          </w:p>
        </w:tc>
        <w:tc>
          <w:tcPr>
            <w:tcW w:w="1102" w:type="dxa"/>
            <w:tcBorders>
              <w:top w:val="single" w:sz="4" w:space="0" w:color="auto"/>
              <w:left w:val="single" w:sz="4" w:space="0" w:color="auto"/>
              <w:bottom w:val="single" w:sz="4" w:space="0" w:color="auto"/>
              <w:right w:val="single" w:sz="4" w:space="0" w:color="auto"/>
            </w:tcBorders>
            <w:vAlign w:val="center"/>
          </w:tcPr>
          <w:p w14:paraId="76DCDD73" w14:textId="77777777" w:rsidR="00116F22" w:rsidRPr="006F1009" w:rsidRDefault="00116F22" w:rsidP="006F1009">
            <w:pPr>
              <w:pStyle w:val="Tabletext"/>
              <w:jc w:val="center"/>
              <w:rPr>
                <w:sz w:val="18"/>
                <w:szCs w:val="18"/>
              </w:rPr>
            </w:pPr>
            <w:r w:rsidRPr="006F1009">
              <w:rPr>
                <w:sz w:val="18"/>
                <w:szCs w:val="18"/>
              </w:rPr>
              <w:sym w:font="Symbol" w:char="F02D"/>
            </w:r>
            <w:r w:rsidRPr="006F1009">
              <w:rPr>
                <w:sz w:val="18"/>
                <w:szCs w:val="18"/>
              </w:rPr>
              <w:t>110</w:t>
            </w:r>
          </w:p>
        </w:tc>
        <w:tc>
          <w:tcPr>
            <w:tcW w:w="1238" w:type="dxa"/>
            <w:tcBorders>
              <w:top w:val="single" w:sz="4" w:space="0" w:color="auto"/>
              <w:left w:val="single" w:sz="4" w:space="0" w:color="auto"/>
              <w:bottom w:val="single" w:sz="4" w:space="0" w:color="auto"/>
              <w:right w:val="single" w:sz="4" w:space="0" w:color="auto"/>
            </w:tcBorders>
            <w:vAlign w:val="center"/>
          </w:tcPr>
          <w:p w14:paraId="122875EC" w14:textId="77777777" w:rsidR="00116F22" w:rsidRPr="006F1009" w:rsidRDefault="00116F22" w:rsidP="006F1009">
            <w:pPr>
              <w:pStyle w:val="Tabletext"/>
              <w:jc w:val="center"/>
              <w:rPr>
                <w:sz w:val="18"/>
                <w:szCs w:val="18"/>
              </w:rPr>
            </w:pPr>
            <w:r w:rsidRPr="006F1009">
              <w:rPr>
                <w:sz w:val="18"/>
                <w:szCs w:val="18"/>
              </w:rPr>
              <w:sym w:font="Symbol" w:char="F02D"/>
            </w:r>
            <w:r w:rsidRPr="006F1009">
              <w:rPr>
                <w:sz w:val="18"/>
                <w:szCs w:val="18"/>
              </w:rPr>
              <w:t>112</w:t>
            </w:r>
          </w:p>
        </w:tc>
        <w:tc>
          <w:tcPr>
            <w:tcW w:w="1102" w:type="dxa"/>
            <w:tcBorders>
              <w:top w:val="single" w:sz="4" w:space="0" w:color="auto"/>
              <w:left w:val="single" w:sz="4" w:space="0" w:color="auto"/>
              <w:bottom w:val="single" w:sz="4" w:space="0" w:color="auto"/>
              <w:right w:val="single" w:sz="4" w:space="0" w:color="auto"/>
            </w:tcBorders>
            <w:vAlign w:val="center"/>
          </w:tcPr>
          <w:p w14:paraId="35409D00"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vAlign w:val="center"/>
          </w:tcPr>
          <w:p w14:paraId="0AD3E0AB" w14:textId="77777777" w:rsidR="00116F22" w:rsidRPr="006F1009" w:rsidRDefault="00116F22" w:rsidP="006F1009">
            <w:pPr>
              <w:pStyle w:val="Tabletext"/>
              <w:jc w:val="center"/>
              <w:rPr>
                <w:sz w:val="18"/>
                <w:szCs w:val="18"/>
              </w:rPr>
            </w:pPr>
            <w:r w:rsidRPr="006F1009">
              <w:rPr>
                <w:sz w:val="18"/>
                <w:szCs w:val="18"/>
              </w:rPr>
              <w:sym w:font="Symbol" w:char="F02D"/>
            </w:r>
            <w:r w:rsidRPr="006F1009">
              <w:rPr>
                <w:sz w:val="18"/>
                <w:szCs w:val="18"/>
              </w:rPr>
              <w:t xml:space="preserve">110 </w:t>
            </w:r>
            <w:proofErr w:type="spellStart"/>
            <w:r w:rsidRPr="006F1009">
              <w:rPr>
                <w:sz w:val="18"/>
                <w:szCs w:val="18"/>
              </w:rPr>
              <w:t>typical</w:t>
            </w:r>
            <w:proofErr w:type="spellEnd"/>
          </w:p>
        </w:tc>
      </w:tr>
      <w:tr w:rsidR="00116F22" w:rsidRPr="00BC4174" w14:paraId="5DBA1495"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381963DB" w14:textId="77777777" w:rsidR="00116F22" w:rsidRPr="00B73C33" w:rsidRDefault="00116F22" w:rsidP="00506F93">
            <w:pPr>
              <w:pStyle w:val="Tabletext"/>
              <w:jc w:val="left"/>
              <w:rPr>
                <w:sz w:val="18"/>
                <w:szCs w:val="18"/>
                <w:lang w:val="en-US"/>
              </w:rPr>
            </w:pPr>
            <w:r w:rsidRPr="00B73C33">
              <w:rPr>
                <w:sz w:val="18"/>
                <w:szCs w:val="18"/>
                <w:lang w:val="en-US"/>
              </w:rPr>
              <w:t>Receiver front-end 1 dB gain compression point</w:t>
            </w:r>
          </w:p>
        </w:tc>
        <w:tc>
          <w:tcPr>
            <w:tcW w:w="910" w:type="dxa"/>
            <w:tcBorders>
              <w:top w:val="single" w:sz="4" w:space="0" w:color="auto"/>
              <w:left w:val="single" w:sz="4" w:space="0" w:color="auto"/>
              <w:bottom w:val="single" w:sz="4" w:space="0" w:color="auto"/>
              <w:right w:val="single" w:sz="4" w:space="0" w:color="auto"/>
            </w:tcBorders>
            <w:vAlign w:val="center"/>
          </w:tcPr>
          <w:p w14:paraId="41188BEB" w14:textId="77777777" w:rsidR="00116F22" w:rsidRPr="006F1009" w:rsidRDefault="00116F22" w:rsidP="006F1009">
            <w:pPr>
              <w:pStyle w:val="Tabletext"/>
              <w:jc w:val="center"/>
              <w:rPr>
                <w:sz w:val="18"/>
                <w:szCs w:val="18"/>
              </w:rPr>
            </w:pPr>
            <w:r w:rsidRPr="006F1009">
              <w:rPr>
                <w:sz w:val="18"/>
                <w:szCs w:val="18"/>
              </w:rPr>
              <w:t>dBm</w:t>
            </w:r>
          </w:p>
        </w:tc>
        <w:tc>
          <w:tcPr>
            <w:tcW w:w="992" w:type="dxa"/>
            <w:tcBorders>
              <w:top w:val="single" w:sz="4" w:space="0" w:color="auto"/>
              <w:left w:val="single" w:sz="4" w:space="0" w:color="auto"/>
              <w:bottom w:val="single" w:sz="4" w:space="0" w:color="auto"/>
              <w:right w:val="single" w:sz="4" w:space="0" w:color="auto"/>
            </w:tcBorders>
            <w:vAlign w:val="center"/>
          </w:tcPr>
          <w:p w14:paraId="65BC9B86" w14:textId="77777777" w:rsidR="00116F22" w:rsidRPr="006F1009" w:rsidRDefault="004950C9" w:rsidP="006F1009">
            <w:pPr>
              <w:pStyle w:val="Tabletext"/>
              <w:jc w:val="center"/>
              <w:rPr>
                <w:sz w:val="18"/>
                <w:szCs w:val="18"/>
              </w:rPr>
            </w:pPr>
            <w:r>
              <w:rPr>
                <w:sz w:val="18"/>
                <w:szCs w:val="18"/>
              </w:rPr>
              <w:t>–</w:t>
            </w:r>
            <w:r w:rsidR="00116F22" w:rsidRPr="006F1009">
              <w:rPr>
                <w:sz w:val="18"/>
                <w:szCs w:val="18"/>
              </w:rPr>
              <w:t>4</w:t>
            </w:r>
          </w:p>
        </w:tc>
        <w:tc>
          <w:tcPr>
            <w:tcW w:w="1102" w:type="dxa"/>
            <w:tcBorders>
              <w:top w:val="single" w:sz="4" w:space="0" w:color="auto"/>
              <w:left w:val="single" w:sz="4" w:space="0" w:color="auto"/>
              <w:bottom w:val="single" w:sz="4" w:space="0" w:color="auto"/>
              <w:right w:val="single" w:sz="4" w:space="0" w:color="auto"/>
            </w:tcBorders>
            <w:vAlign w:val="center"/>
          </w:tcPr>
          <w:p w14:paraId="0FA745C4" w14:textId="77777777" w:rsidR="00116F22" w:rsidRPr="006F1009" w:rsidRDefault="00116F22" w:rsidP="006F1009">
            <w:pPr>
              <w:pStyle w:val="Tabletext"/>
              <w:jc w:val="center"/>
              <w:rPr>
                <w:sz w:val="18"/>
                <w:szCs w:val="18"/>
              </w:rPr>
            </w:pPr>
            <w:r w:rsidRPr="006F1009">
              <w:rPr>
                <w:sz w:val="18"/>
                <w:szCs w:val="18"/>
              </w:rPr>
              <w:t>–6</w:t>
            </w:r>
          </w:p>
        </w:tc>
        <w:tc>
          <w:tcPr>
            <w:tcW w:w="1102" w:type="dxa"/>
            <w:tcBorders>
              <w:top w:val="single" w:sz="4" w:space="0" w:color="auto"/>
              <w:left w:val="single" w:sz="4" w:space="0" w:color="auto"/>
              <w:bottom w:val="single" w:sz="4" w:space="0" w:color="auto"/>
              <w:right w:val="single" w:sz="4" w:space="0" w:color="auto"/>
            </w:tcBorders>
            <w:vAlign w:val="center"/>
          </w:tcPr>
          <w:p w14:paraId="1F2C1AC4" w14:textId="77777777" w:rsidR="00116F22" w:rsidRPr="006F1009" w:rsidRDefault="004950C9" w:rsidP="006F1009">
            <w:pPr>
              <w:pStyle w:val="Tabletext"/>
              <w:jc w:val="center"/>
              <w:rPr>
                <w:sz w:val="18"/>
                <w:szCs w:val="18"/>
              </w:rPr>
            </w:pPr>
            <w:r>
              <w:rPr>
                <w:sz w:val="18"/>
                <w:szCs w:val="18"/>
              </w:rPr>
              <w:t>–</w:t>
            </w:r>
            <w:r w:rsidR="00116F22" w:rsidRPr="006F1009">
              <w:rPr>
                <w:sz w:val="18"/>
                <w:szCs w:val="18"/>
              </w:rPr>
              <w:t>14</w:t>
            </w:r>
          </w:p>
        </w:tc>
        <w:tc>
          <w:tcPr>
            <w:tcW w:w="1238" w:type="dxa"/>
            <w:tcBorders>
              <w:top w:val="single" w:sz="4" w:space="0" w:color="auto"/>
              <w:left w:val="single" w:sz="4" w:space="0" w:color="auto"/>
              <w:bottom w:val="single" w:sz="4" w:space="0" w:color="auto"/>
              <w:right w:val="single" w:sz="4" w:space="0" w:color="auto"/>
            </w:tcBorders>
            <w:vAlign w:val="center"/>
          </w:tcPr>
          <w:p w14:paraId="7A0B8B45"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27EACD81"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vAlign w:val="center"/>
          </w:tcPr>
          <w:p w14:paraId="75DA9604" w14:textId="77777777" w:rsidR="00116F22" w:rsidRPr="006F1009" w:rsidRDefault="00116F22" w:rsidP="006F1009">
            <w:pPr>
              <w:pStyle w:val="Tabletext"/>
              <w:jc w:val="center"/>
              <w:rPr>
                <w:sz w:val="18"/>
                <w:szCs w:val="18"/>
              </w:rPr>
            </w:pPr>
            <w:r w:rsidRPr="006F1009">
              <w:rPr>
                <w:sz w:val="18"/>
                <w:szCs w:val="18"/>
              </w:rPr>
              <w:sym w:font="Symbol" w:char="F02D"/>
            </w:r>
            <w:r w:rsidRPr="006F1009">
              <w:rPr>
                <w:sz w:val="18"/>
                <w:szCs w:val="18"/>
              </w:rPr>
              <w:t>10</w:t>
            </w:r>
          </w:p>
        </w:tc>
      </w:tr>
      <w:tr w:rsidR="00116F22" w:rsidRPr="00BC4174" w14:paraId="69528197"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46B47F28" w14:textId="77777777" w:rsidR="00116F22" w:rsidRPr="00B73C33" w:rsidRDefault="00116F22" w:rsidP="00506F93">
            <w:pPr>
              <w:pStyle w:val="Tabletext"/>
              <w:jc w:val="left"/>
              <w:rPr>
                <w:sz w:val="18"/>
                <w:szCs w:val="18"/>
                <w:lang w:val="en-US"/>
              </w:rPr>
            </w:pPr>
            <w:r w:rsidRPr="00B73C33">
              <w:rPr>
                <w:sz w:val="18"/>
                <w:szCs w:val="18"/>
                <w:lang w:val="en-US"/>
              </w:rPr>
              <w:t>Receiver on-tune saturation level</w:t>
            </w:r>
          </w:p>
        </w:tc>
        <w:tc>
          <w:tcPr>
            <w:tcW w:w="910" w:type="dxa"/>
            <w:tcBorders>
              <w:top w:val="single" w:sz="4" w:space="0" w:color="auto"/>
              <w:left w:val="single" w:sz="4" w:space="0" w:color="auto"/>
              <w:bottom w:val="single" w:sz="4" w:space="0" w:color="auto"/>
              <w:right w:val="single" w:sz="4" w:space="0" w:color="auto"/>
            </w:tcBorders>
            <w:vAlign w:val="center"/>
          </w:tcPr>
          <w:p w14:paraId="157EF202" w14:textId="77777777" w:rsidR="00116F22" w:rsidRPr="006F1009" w:rsidRDefault="00116F22" w:rsidP="006F1009">
            <w:pPr>
              <w:pStyle w:val="Tabletext"/>
              <w:jc w:val="center"/>
              <w:rPr>
                <w:sz w:val="18"/>
                <w:szCs w:val="18"/>
              </w:rPr>
            </w:pPr>
            <w:r w:rsidRPr="006F1009">
              <w:rPr>
                <w:sz w:val="18"/>
                <w:szCs w:val="18"/>
              </w:rPr>
              <w:t>dBm</w:t>
            </w:r>
          </w:p>
        </w:tc>
        <w:tc>
          <w:tcPr>
            <w:tcW w:w="992" w:type="dxa"/>
            <w:tcBorders>
              <w:top w:val="single" w:sz="4" w:space="0" w:color="auto"/>
              <w:left w:val="single" w:sz="4" w:space="0" w:color="auto"/>
              <w:bottom w:val="single" w:sz="4" w:space="0" w:color="auto"/>
              <w:right w:val="single" w:sz="4" w:space="0" w:color="auto"/>
            </w:tcBorders>
            <w:vAlign w:val="center"/>
          </w:tcPr>
          <w:p w14:paraId="4216ED59"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049C5922" w14:textId="77777777" w:rsidR="00116F22" w:rsidRPr="006F1009" w:rsidRDefault="00116F22" w:rsidP="006F1009">
            <w:pPr>
              <w:pStyle w:val="Tabletext"/>
              <w:jc w:val="center"/>
              <w:rPr>
                <w:sz w:val="18"/>
                <w:szCs w:val="18"/>
              </w:rPr>
            </w:pPr>
            <w:r w:rsidRPr="006F1009">
              <w:rPr>
                <w:sz w:val="18"/>
                <w:szCs w:val="18"/>
              </w:rPr>
              <w:t>–45</w:t>
            </w:r>
          </w:p>
        </w:tc>
        <w:tc>
          <w:tcPr>
            <w:tcW w:w="1102" w:type="dxa"/>
            <w:tcBorders>
              <w:top w:val="single" w:sz="4" w:space="0" w:color="auto"/>
              <w:left w:val="single" w:sz="4" w:space="0" w:color="auto"/>
              <w:bottom w:val="single" w:sz="4" w:space="0" w:color="auto"/>
              <w:right w:val="single" w:sz="4" w:space="0" w:color="auto"/>
            </w:tcBorders>
            <w:vAlign w:val="center"/>
          </w:tcPr>
          <w:p w14:paraId="7D14331B" w14:textId="77777777" w:rsidR="00116F22" w:rsidRPr="006F1009" w:rsidRDefault="00116F22" w:rsidP="006F1009">
            <w:pPr>
              <w:pStyle w:val="Tabletext"/>
              <w:jc w:val="center"/>
              <w:rPr>
                <w:sz w:val="18"/>
                <w:szCs w:val="18"/>
              </w:rPr>
            </w:pPr>
          </w:p>
        </w:tc>
        <w:tc>
          <w:tcPr>
            <w:tcW w:w="1238" w:type="dxa"/>
            <w:tcBorders>
              <w:top w:val="single" w:sz="4" w:space="0" w:color="auto"/>
              <w:left w:val="single" w:sz="4" w:space="0" w:color="auto"/>
              <w:bottom w:val="single" w:sz="4" w:space="0" w:color="auto"/>
              <w:right w:val="single" w:sz="4" w:space="0" w:color="auto"/>
            </w:tcBorders>
            <w:vAlign w:val="center"/>
          </w:tcPr>
          <w:p w14:paraId="0AF99723"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2427C4CD"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vAlign w:val="center"/>
          </w:tcPr>
          <w:p w14:paraId="24B5B0F6" w14:textId="77777777" w:rsidR="00116F22" w:rsidRPr="006F1009" w:rsidRDefault="00116F22" w:rsidP="006F1009">
            <w:pPr>
              <w:pStyle w:val="Tabletext"/>
              <w:jc w:val="center"/>
              <w:rPr>
                <w:sz w:val="18"/>
                <w:szCs w:val="18"/>
              </w:rPr>
            </w:pPr>
          </w:p>
        </w:tc>
      </w:tr>
      <w:tr w:rsidR="00116F22" w:rsidRPr="00BC4174" w14:paraId="41C57AE6"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1D426EDA" w14:textId="77777777" w:rsidR="00116F22" w:rsidRPr="006F1009" w:rsidRDefault="00116F22" w:rsidP="00506F93">
            <w:pPr>
              <w:pStyle w:val="Tabletext"/>
              <w:jc w:val="left"/>
              <w:rPr>
                <w:sz w:val="18"/>
                <w:szCs w:val="18"/>
              </w:rPr>
            </w:pPr>
            <w:proofErr w:type="spellStart"/>
            <w:r w:rsidRPr="006F1009">
              <w:rPr>
                <w:sz w:val="18"/>
                <w:szCs w:val="18"/>
              </w:rPr>
              <w:t>Receiver</w:t>
            </w:r>
            <w:proofErr w:type="spellEnd"/>
            <w:r w:rsidRPr="006F1009">
              <w:rPr>
                <w:sz w:val="18"/>
                <w:szCs w:val="18"/>
              </w:rPr>
              <w:t xml:space="preserve"> RF 3 dB </w:t>
            </w:r>
            <w:proofErr w:type="spellStart"/>
            <w:r w:rsidRPr="006F1009">
              <w:rPr>
                <w:sz w:val="18"/>
                <w:szCs w:val="18"/>
              </w:rPr>
              <w:t>bandwidth</w:t>
            </w:r>
            <w:proofErr w:type="spellEnd"/>
          </w:p>
        </w:tc>
        <w:tc>
          <w:tcPr>
            <w:tcW w:w="910" w:type="dxa"/>
            <w:tcBorders>
              <w:top w:val="single" w:sz="4" w:space="0" w:color="auto"/>
              <w:left w:val="single" w:sz="4" w:space="0" w:color="auto"/>
              <w:bottom w:val="single" w:sz="4" w:space="0" w:color="auto"/>
              <w:right w:val="single" w:sz="4" w:space="0" w:color="auto"/>
            </w:tcBorders>
            <w:vAlign w:val="center"/>
          </w:tcPr>
          <w:p w14:paraId="18A35160" w14:textId="77777777" w:rsidR="00116F22" w:rsidRPr="006F1009" w:rsidRDefault="00116F22" w:rsidP="006F1009">
            <w:pPr>
              <w:pStyle w:val="Tabletext"/>
              <w:jc w:val="center"/>
              <w:rPr>
                <w:sz w:val="18"/>
                <w:szCs w:val="18"/>
              </w:rPr>
            </w:pPr>
            <w:r w:rsidRPr="006F1009">
              <w:rPr>
                <w:sz w:val="18"/>
                <w:szCs w:val="18"/>
              </w:rPr>
              <w:t>MHz</w:t>
            </w:r>
          </w:p>
        </w:tc>
        <w:tc>
          <w:tcPr>
            <w:tcW w:w="992" w:type="dxa"/>
            <w:tcBorders>
              <w:top w:val="single" w:sz="4" w:space="0" w:color="auto"/>
              <w:left w:val="single" w:sz="4" w:space="0" w:color="auto"/>
              <w:bottom w:val="single" w:sz="4" w:space="0" w:color="auto"/>
              <w:right w:val="single" w:sz="4" w:space="0" w:color="auto"/>
            </w:tcBorders>
            <w:vAlign w:val="center"/>
          </w:tcPr>
          <w:p w14:paraId="4C75A1D9" w14:textId="77777777" w:rsidR="00116F22" w:rsidRPr="006F1009" w:rsidRDefault="00116F22" w:rsidP="006F1009">
            <w:pPr>
              <w:pStyle w:val="Tabletext"/>
              <w:jc w:val="center"/>
              <w:rPr>
                <w:sz w:val="18"/>
                <w:szCs w:val="18"/>
              </w:rPr>
            </w:pPr>
            <w:r w:rsidRPr="006F1009">
              <w:rPr>
                <w:sz w:val="18"/>
                <w:szCs w:val="18"/>
              </w:rPr>
              <w:t>13</w:t>
            </w:r>
          </w:p>
        </w:tc>
        <w:tc>
          <w:tcPr>
            <w:tcW w:w="1102" w:type="dxa"/>
            <w:tcBorders>
              <w:top w:val="single" w:sz="4" w:space="0" w:color="auto"/>
              <w:left w:val="single" w:sz="4" w:space="0" w:color="auto"/>
              <w:bottom w:val="single" w:sz="4" w:space="0" w:color="auto"/>
              <w:right w:val="single" w:sz="4" w:space="0" w:color="auto"/>
            </w:tcBorders>
            <w:vAlign w:val="center"/>
          </w:tcPr>
          <w:p w14:paraId="57CED0BB" w14:textId="77777777" w:rsidR="00116F22" w:rsidRPr="006F1009" w:rsidRDefault="00116F22" w:rsidP="006F1009">
            <w:pPr>
              <w:pStyle w:val="Tabletext"/>
              <w:jc w:val="center"/>
              <w:rPr>
                <w:sz w:val="18"/>
                <w:szCs w:val="18"/>
              </w:rPr>
            </w:pPr>
            <w:r w:rsidRPr="006F1009">
              <w:rPr>
                <w:sz w:val="18"/>
                <w:szCs w:val="18"/>
              </w:rPr>
              <w:t>12</w:t>
            </w:r>
          </w:p>
        </w:tc>
        <w:tc>
          <w:tcPr>
            <w:tcW w:w="1102" w:type="dxa"/>
            <w:tcBorders>
              <w:top w:val="single" w:sz="4" w:space="0" w:color="auto"/>
              <w:left w:val="single" w:sz="4" w:space="0" w:color="auto"/>
              <w:bottom w:val="single" w:sz="4" w:space="0" w:color="auto"/>
              <w:right w:val="single" w:sz="4" w:space="0" w:color="auto"/>
            </w:tcBorders>
            <w:vAlign w:val="center"/>
          </w:tcPr>
          <w:p w14:paraId="342A7A0A" w14:textId="77777777" w:rsidR="00116F22" w:rsidRPr="006F1009" w:rsidRDefault="00116F22" w:rsidP="006F1009">
            <w:pPr>
              <w:pStyle w:val="Tabletext"/>
              <w:jc w:val="center"/>
              <w:rPr>
                <w:sz w:val="18"/>
                <w:szCs w:val="18"/>
              </w:rPr>
            </w:pPr>
            <w:r w:rsidRPr="006F1009">
              <w:rPr>
                <w:sz w:val="18"/>
                <w:szCs w:val="18"/>
              </w:rPr>
              <w:t>345</w:t>
            </w:r>
          </w:p>
        </w:tc>
        <w:tc>
          <w:tcPr>
            <w:tcW w:w="1238" w:type="dxa"/>
            <w:tcBorders>
              <w:top w:val="single" w:sz="4" w:space="0" w:color="auto"/>
              <w:left w:val="single" w:sz="4" w:space="0" w:color="auto"/>
              <w:bottom w:val="single" w:sz="4" w:space="0" w:color="auto"/>
              <w:right w:val="single" w:sz="4" w:space="0" w:color="auto"/>
            </w:tcBorders>
            <w:vAlign w:val="center"/>
          </w:tcPr>
          <w:p w14:paraId="5C989EE2"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6614285B"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vAlign w:val="center"/>
          </w:tcPr>
          <w:p w14:paraId="2E5D063F" w14:textId="77777777" w:rsidR="00116F22" w:rsidRPr="006F1009" w:rsidRDefault="00116F22" w:rsidP="006F1009">
            <w:pPr>
              <w:pStyle w:val="Tabletext"/>
              <w:jc w:val="center"/>
              <w:rPr>
                <w:sz w:val="18"/>
                <w:szCs w:val="18"/>
              </w:rPr>
            </w:pPr>
            <w:r w:rsidRPr="006F1009">
              <w:rPr>
                <w:sz w:val="18"/>
                <w:szCs w:val="18"/>
              </w:rPr>
              <w:t>400</w:t>
            </w:r>
            <w:r w:rsidRPr="00A717EB">
              <w:rPr>
                <w:sz w:val="18"/>
                <w:szCs w:val="18"/>
                <w:vertAlign w:val="superscript"/>
              </w:rPr>
              <w:t>(1)</w:t>
            </w:r>
          </w:p>
        </w:tc>
      </w:tr>
      <w:tr w:rsidR="00116F22" w:rsidRPr="00C11846" w14:paraId="0FA3FB90"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5008A57E" w14:textId="77777777" w:rsidR="00116F22" w:rsidRPr="00B73C33" w:rsidRDefault="00116F22" w:rsidP="00506F93">
            <w:pPr>
              <w:pStyle w:val="Tabletext"/>
              <w:jc w:val="left"/>
              <w:rPr>
                <w:sz w:val="18"/>
                <w:szCs w:val="18"/>
                <w:lang w:val="en-US"/>
              </w:rPr>
            </w:pPr>
            <w:r w:rsidRPr="00B73C33">
              <w:rPr>
                <w:sz w:val="18"/>
                <w:szCs w:val="18"/>
                <w:lang w:val="en-US"/>
              </w:rPr>
              <w:t>Receiver RF and IF saturation levels and recovery times</w:t>
            </w:r>
          </w:p>
        </w:tc>
        <w:tc>
          <w:tcPr>
            <w:tcW w:w="910" w:type="dxa"/>
            <w:tcBorders>
              <w:top w:val="single" w:sz="4" w:space="0" w:color="auto"/>
              <w:left w:val="single" w:sz="4" w:space="0" w:color="auto"/>
              <w:bottom w:val="single" w:sz="4" w:space="0" w:color="auto"/>
              <w:right w:val="single" w:sz="4" w:space="0" w:color="auto"/>
            </w:tcBorders>
            <w:vAlign w:val="center"/>
          </w:tcPr>
          <w:p w14:paraId="76C1A7BD" w14:textId="77777777" w:rsidR="00116F22" w:rsidRPr="00B73C33" w:rsidRDefault="00116F22" w:rsidP="006F1009">
            <w:pPr>
              <w:pStyle w:val="Tabletext"/>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14:paraId="7E4CFD1C" w14:textId="77777777" w:rsidR="00116F22" w:rsidRPr="00B73C33" w:rsidRDefault="00116F22" w:rsidP="006F1009">
            <w:pPr>
              <w:pStyle w:val="Tabletext"/>
              <w:jc w:val="center"/>
              <w:rPr>
                <w:sz w:val="18"/>
                <w:szCs w:val="18"/>
                <w:lang w:val="en-US"/>
              </w:rPr>
            </w:pPr>
          </w:p>
        </w:tc>
        <w:tc>
          <w:tcPr>
            <w:tcW w:w="1102" w:type="dxa"/>
            <w:tcBorders>
              <w:top w:val="single" w:sz="4" w:space="0" w:color="auto"/>
              <w:left w:val="single" w:sz="4" w:space="0" w:color="auto"/>
              <w:bottom w:val="single" w:sz="4" w:space="0" w:color="auto"/>
              <w:right w:val="single" w:sz="4" w:space="0" w:color="auto"/>
            </w:tcBorders>
            <w:vAlign w:val="center"/>
          </w:tcPr>
          <w:p w14:paraId="6A971A53" w14:textId="77777777" w:rsidR="00116F22" w:rsidRPr="00B73C33" w:rsidRDefault="00116F22" w:rsidP="006F1009">
            <w:pPr>
              <w:pStyle w:val="Tabletext"/>
              <w:jc w:val="center"/>
              <w:rPr>
                <w:sz w:val="18"/>
                <w:szCs w:val="18"/>
                <w:lang w:val="en-US"/>
              </w:rPr>
            </w:pPr>
          </w:p>
        </w:tc>
        <w:tc>
          <w:tcPr>
            <w:tcW w:w="1102" w:type="dxa"/>
            <w:tcBorders>
              <w:top w:val="single" w:sz="4" w:space="0" w:color="auto"/>
              <w:left w:val="single" w:sz="4" w:space="0" w:color="auto"/>
              <w:bottom w:val="single" w:sz="4" w:space="0" w:color="auto"/>
              <w:right w:val="single" w:sz="4" w:space="0" w:color="auto"/>
            </w:tcBorders>
            <w:vAlign w:val="center"/>
          </w:tcPr>
          <w:p w14:paraId="41D9C56F" w14:textId="77777777" w:rsidR="00116F22" w:rsidRPr="00B73C33" w:rsidRDefault="00116F22" w:rsidP="006F1009">
            <w:pPr>
              <w:pStyle w:val="Tabletext"/>
              <w:jc w:val="center"/>
              <w:rPr>
                <w:sz w:val="18"/>
                <w:szCs w:val="18"/>
                <w:lang w:val="en-US"/>
              </w:rPr>
            </w:pPr>
          </w:p>
        </w:tc>
        <w:tc>
          <w:tcPr>
            <w:tcW w:w="1238" w:type="dxa"/>
            <w:tcBorders>
              <w:top w:val="single" w:sz="4" w:space="0" w:color="auto"/>
              <w:left w:val="single" w:sz="4" w:space="0" w:color="auto"/>
              <w:bottom w:val="single" w:sz="4" w:space="0" w:color="auto"/>
              <w:right w:val="single" w:sz="4" w:space="0" w:color="auto"/>
            </w:tcBorders>
            <w:vAlign w:val="center"/>
          </w:tcPr>
          <w:p w14:paraId="5A7800A6" w14:textId="77777777" w:rsidR="00116F22" w:rsidRPr="00B73C33" w:rsidRDefault="00116F22" w:rsidP="006F1009">
            <w:pPr>
              <w:pStyle w:val="Tabletext"/>
              <w:jc w:val="center"/>
              <w:rPr>
                <w:sz w:val="18"/>
                <w:szCs w:val="18"/>
                <w:lang w:val="en-US"/>
              </w:rPr>
            </w:pPr>
          </w:p>
        </w:tc>
        <w:tc>
          <w:tcPr>
            <w:tcW w:w="1102" w:type="dxa"/>
            <w:tcBorders>
              <w:top w:val="single" w:sz="4" w:space="0" w:color="auto"/>
              <w:left w:val="single" w:sz="4" w:space="0" w:color="auto"/>
              <w:bottom w:val="single" w:sz="4" w:space="0" w:color="auto"/>
              <w:right w:val="single" w:sz="4" w:space="0" w:color="auto"/>
            </w:tcBorders>
            <w:vAlign w:val="center"/>
          </w:tcPr>
          <w:p w14:paraId="48BDCB87" w14:textId="77777777" w:rsidR="00116F22" w:rsidRPr="00B73C33" w:rsidRDefault="00116F22" w:rsidP="006F1009">
            <w:pPr>
              <w:pStyle w:val="Tabletext"/>
              <w:jc w:val="center"/>
              <w:rPr>
                <w:sz w:val="18"/>
                <w:szCs w:val="18"/>
                <w:lang w:val="en-US"/>
              </w:rPr>
            </w:pPr>
          </w:p>
        </w:tc>
        <w:tc>
          <w:tcPr>
            <w:tcW w:w="1107" w:type="dxa"/>
            <w:tcBorders>
              <w:top w:val="single" w:sz="4" w:space="0" w:color="auto"/>
              <w:left w:val="single" w:sz="4" w:space="0" w:color="auto"/>
              <w:bottom w:val="single" w:sz="4" w:space="0" w:color="auto"/>
              <w:right w:val="single" w:sz="4" w:space="0" w:color="auto"/>
            </w:tcBorders>
            <w:vAlign w:val="center"/>
          </w:tcPr>
          <w:p w14:paraId="3435D11C" w14:textId="77777777" w:rsidR="00116F22" w:rsidRPr="00B73C33" w:rsidRDefault="00116F22" w:rsidP="006F1009">
            <w:pPr>
              <w:pStyle w:val="Tabletext"/>
              <w:jc w:val="center"/>
              <w:rPr>
                <w:sz w:val="18"/>
                <w:szCs w:val="18"/>
                <w:lang w:val="en-US"/>
              </w:rPr>
            </w:pPr>
          </w:p>
        </w:tc>
      </w:tr>
      <w:tr w:rsidR="00116F22" w:rsidRPr="00BC4174" w14:paraId="109ADB4F"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20F6755E" w14:textId="77777777" w:rsidR="00116F22" w:rsidRPr="006F1009" w:rsidRDefault="00116F22" w:rsidP="00506F93">
            <w:pPr>
              <w:pStyle w:val="Tabletext"/>
              <w:jc w:val="left"/>
              <w:rPr>
                <w:sz w:val="18"/>
                <w:szCs w:val="18"/>
              </w:rPr>
            </w:pPr>
            <w:r w:rsidRPr="006F1009">
              <w:rPr>
                <w:sz w:val="18"/>
                <w:szCs w:val="18"/>
              </w:rPr>
              <w:t xml:space="preserve">Doppler </w:t>
            </w:r>
            <w:proofErr w:type="spellStart"/>
            <w:r w:rsidRPr="006F1009">
              <w:rPr>
                <w:sz w:val="18"/>
                <w:szCs w:val="18"/>
              </w:rPr>
              <w:t>filtering</w:t>
            </w:r>
            <w:proofErr w:type="spellEnd"/>
            <w:r w:rsidRPr="006F1009">
              <w:rPr>
                <w:sz w:val="18"/>
                <w:szCs w:val="18"/>
              </w:rPr>
              <w:t xml:space="preserve"> </w:t>
            </w:r>
            <w:proofErr w:type="spellStart"/>
            <w:r w:rsidRPr="006F1009">
              <w:rPr>
                <w:sz w:val="18"/>
                <w:szCs w:val="18"/>
              </w:rPr>
              <w:t>bandwidth</w:t>
            </w:r>
            <w:proofErr w:type="spellEnd"/>
          </w:p>
        </w:tc>
        <w:tc>
          <w:tcPr>
            <w:tcW w:w="910" w:type="dxa"/>
            <w:tcBorders>
              <w:top w:val="single" w:sz="4" w:space="0" w:color="auto"/>
              <w:left w:val="single" w:sz="4" w:space="0" w:color="auto"/>
              <w:bottom w:val="single" w:sz="4" w:space="0" w:color="auto"/>
              <w:right w:val="single" w:sz="4" w:space="0" w:color="auto"/>
            </w:tcBorders>
            <w:vAlign w:val="center"/>
          </w:tcPr>
          <w:p w14:paraId="2A015783" w14:textId="77777777" w:rsidR="00116F22" w:rsidRPr="006F1009" w:rsidRDefault="00116F22" w:rsidP="006F1009">
            <w:pPr>
              <w:pStyle w:val="Tabletext"/>
              <w:jc w:val="center"/>
              <w:rPr>
                <w:sz w:val="18"/>
                <w:szCs w:val="18"/>
              </w:rPr>
            </w:pPr>
            <w:r w:rsidRPr="006F1009">
              <w:rPr>
                <w:sz w:val="18"/>
                <w:szCs w:val="18"/>
              </w:rPr>
              <w:t>Hz</w:t>
            </w:r>
          </w:p>
        </w:tc>
        <w:tc>
          <w:tcPr>
            <w:tcW w:w="992" w:type="dxa"/>
            <w:tcBorders>
              <w:top w:val="single" w:sz="4" w:space="0" w:color="auto"/>
              <w:left w:val="single" w:sz="4" w:space="0" w:color="auto"/>
              <w:bottom w:val="single" w:sz="4" w:space="0" w:color="auto"/>
              <w:right w:val="single" w:sz="4" w:space="0" w:color="auto"/>
            </w:tcBorders>
            <w:vAlign w:val="center"/>
          </w:tcPr>
          <w:p w14:paraId="1087178E"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299F69B2" w14:textId="77777777" w:rsidR="00116F22" w:rsidRPr="006F1009" w:rsidRDefault="00116F22" w:rsidP="006F1009">
            <w:pPr>
              <w:pStyle w:val="Tabletext"/>
              <w:jc w:val="center"/>
              <w:rPr>
                <w:sz w:val="18"/>
                <w:szCs w:val="18"/>
              </w:rPr>
            </w:pPr>
            <w:r w:rsidRPr="006F1009">
              <w:rPr>
                <w:sz w:val="18"/>
                <w:szCs w:val="18"/>
              </w:rPr>
              <w:t>95 per bin</w:t>
            </w:r>
          </w:p>
        </w:tc>
        <w:tc>
          <w:tcPr>
            <w:tcW w:w="1102" w:type="dxa"/>
            <w:tcBorders>
              <w:top w:val="single" w:sz="4" w:space="0" w:color="auto"/>
              <w:left w:val="single" w:sz="4" w:space="0" w:color="auto"/>
              <w:bottom w:val="single" w:sz="4" w:space="0" w:color="auto"/>
              <w:right w:val="single" w:sz="4" w:space="0" w:color="auto"/>
            </w:tcBorders>
            <w:vAlign w:val="center"/>
          </w:tcPr>
          <w:p w14:paraId="63A69399" w14:textId="77777777" w:rsidR="00116F22" w:rsidRPr="006F1009" w:rsidRDefault="00116F22" w:rsidP="006F1009">
            <w:pPr>
              <w:pStyle w:val="Tabletext"/>
              <w:jc w:val="center"/>
              <w:rPr>
                <w:sz w:val="18"/>
                <w:szCs w:val="18"/>
              </w:rPr>
            </w:pPr>
          </w:p>
        </w:tc>
        <w:tc>
          <w:tcPr>
            <w:tcW w:w="1238" w:type="dxa"/>
            <w:tcBorders>
              <w:top w:val="single" w:sz="4" w:space="0" w:color="auto"/>
              <w:left w:val="single" w:sz="4" w:space="0" w:color="auto"/>
              <w:bottom w:val="single" w:sz="4" w:space="0" w:color="auto"/>
              <w:right w:val="single" w:sz="4" w:space="0" w:color="auto"/>
            </w:tcBorders>
            <w:vAlign w:val="center"/>
          </w:tcPr>
          <w:p w14:paraId="08794ECB"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vAlign w:val="center"/>
          </w:tcPr>
          <w:p w14:paraId="30D07F0A"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vAlign w:val="center"/>
          </w:tcPr>
          <w:p w14:paraId="49A66C70" w14:textId="77777777" w:rsidR="00116F22" w:rsidRPr="006F1009" w:rsidRDefault="00116F22" w:rsidP="006F1009">
            <w:pPr>
              <w:pStyle w:val="Tabletext"/>
              <w:jc w:val="center"/>
              <w:rPr>
                <w:sz w:val="18"/>
                <w:szCs w:val="18"/>
              </w:rPr>
            </w:pPr>
          </w:p>
        </w:tc>
      </w:tr>
      <w:tr w:rsidR="00116F22" w:rsidRPr="00BC4174" w14:paraId="3BFECC27"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1FDC1847" w14:textId="77777777" w:rsidR="00116F22" w:rsidRPr="006F1009" w:rsidRDefault="00116F22" w:rsidP="00506F93">
            <w:pPr>
              <w:pStyle w:val="Tabletext"/>
              <w:jc w:val="left"/>
              <w:rPr>
                <w:sz w:val="18"/>
                <w:szCs w:val="18"/>
              </w:rPr>
            </w:pPr>
            <w:proofErr w:type="spellStart"/>
            <w:r w:rsidRPr="006F1009">
              <w:rPr>
                <w:sz w:val="18"/>
                <w:szCs w:val="18"/>
              </w:rPr>
              <w:t>Interference</w:t>
            </w:r>
            <w:proofErr w:type="spellEnd"/>
            <w:r w:rsidRPr="006F1009">
              <w:rPr>
                <w:sz w:val="18"/>
                <w:szCs w:val="18"/>
              </w:rPr>
              <w:t xml:space="preserve">-rejection </w:t>
            </w:r>
            <w:proofErr w:type="spellStart"/>
            <w:r w:rsidRPr="006F1009">
              <w:rPr>
                <w:sz w:val="18"/>
                <w:szCs w:val="18"/>
              </w:rPr>
              <w:t>features</w:t>
            </w:r>
            <w:proofErr w:type="spellEnd"/>
            <w:r w:rsidRPr="00A5509E">
              <w:rPr>
                <w:sz w:val="18"/>
                <w:szCs w:val="18"/>
                <w:vertAlign w:val="superscript"/>
              </w:rPr>
              <w:t>(5)</w:t>
            </w:r>
          </w:p>
        </w:tc>
        <w:tc>
          <w:tcPr>
            <w:tcW w:w="910" w:type="dxa"/>
            <w:tcBorders>
              <w:top w:val="single" w:sz="4" w:space="0" w:color="auto"/>
              <w:left w:val="single" w:sz="4" w:space="0" w:color="auto"/>
              <w:bottom w:val="single" w:sz="4" w:space="0" w:color="auto"/>
              <w:right w:val="single" w:sz="4" w:space="0" w:color="auto"/>
            </w:tcBorders>
          </w:tcPr>
          <w:p w14:paraId="599C2692" w14:textId="77777777" w:rsidR="00116F22" w:rsidRPr="006F1009" w:rsidRDefault="00116F22" w:rsidP="006F1009">
            <w:pPr>
              <w:pStyle w:val="Tabletext"/>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14:paraId="56809384" w14:textId="77777777" w:rsidR="00116F22" w:rsidRPr="006F1009" w:rsidRDefault="00116F22" w:rsidP="006F1009">
            <w:pPr>
              <w:pStyle w:val="Tabletext"/>
              <w:jc w:val="center"/>
              <w:rPr>
                <w:sz w:val="18"/>
                <w:szCs w:val="18"/>
              </w:rPr>
            </w:pPr>
            <w:r w:rsidRPr="006F1009">
              <w:rPr>
                <w:sz w:val="18"/>
                <w:szCs w:val="18"/>
              </w:rPr>
              <w:t xml:space="preserve">Feedback </w:t>
            </w:r>
            <w:proofErr w:type="spellStart"/>
            <w:r w:rsidRPr="006F1009">
              <w:rPr>
                <w:sz w:val="18"/>
                <w:szCs w:val="18"/>
              </w:rPr>
              <w:t>enhancer</w:t>
            </w:r>
            <w:proofErr w:type="spellEnd"/>
          </w:p>
        </w:tc>
        <w:tc>
          <w:tcPr>
            <w:tcW w:w="1102" w:type="dxa"/>
            <w:tcBorders>
              <w:top w:val="single" w:sz="4" w:space="0" w:color="auto"/>
              <w:left w:val="single" w:sz="4" w:space="0" w:color="auto"/>
              <w:bottom w:val="single" w:sz="4" w:space="0" w:color="auto"/>
              <w:right w:val="single" w:sz="4" w:space="0" w:color="auto"/>
            </w:tcBorders>
          </w:tcPr>
          <w:p w14:paraId="1DA81F0C" w14:textId="77777777" w:rsidR="00116F22" w:rsidRPr="00A5509E" w:rsidRDefault="00116F22" w:rsidP="006F1009">
            <w:pPr>
              <w:pStyle w:val="Tabletext"/>
              <w:jc w:val="center"/>
              <w:rPr>
                <w:sz w:val="18"/>
                <w:szCs w:val="18"/>
                <w:vertAlign w:val="superscript"/>
              </w:rPr>
            </w:pPr>
            <w:r w:rsidRPr="00A5509E">
              <w:rPr>
                <w:sz w:val="18"/>
                <w:szCs w:val="18"/>
                <w:vertAlign w:val="superscript"/>
              </w:rPr>
              <w:t>(6)</w:t>
            </w:r>
          </w:p>
        </w:tc>
        <w:tc>
          <w:tcPr>
            <w:tcW w:w="1102" w:type="dxa"/>
            <w:tcBorders>
              <w:top w:val="single" w:sz="4" w:space="0" w:color="auto"/>
              <w:left w:val="single" w:sz="4" w:space="0" w:color="auto"/>
              <w:bottom w:val="single" w:sz="4" w:space="0" w:color="auto"/>
              <w:right w:val="single" w:sz="4" w:space="0" w:color="auto"/>
            </w:tcBorders>
          </w:tcPr>
          <w:p w14:paraId="55BBDF02" w14:textId="77777777" w:rsidR="00116F22" w:rsidRPr="006F1009" w:rsidRDefault="00116F22" w:rsidP="006F1009">
            <w:pPr>
              <w:pStyle w:val="Tabletext"/>
              <w:jc w:val="center"/>
              <w:rPr>
                <w:sz w:val="18"/>
                <w:szCs w:val="18"/>
              </w:rPr>
            </w:pPr>
          </w:p>
        </w:tc>
        <w:tc>
          <w:tcPr>
            <w:tcW w:w="1238" w:type="dxa"/>
            <w:tcBorders>
              <w:top w:val="single" w:sz="4" w:space="0" w:color="auto"/>
              <w:left w:val="single" w:sz="4" w:space="0" w:color="auto"/>
              <w:bottom w:val="single" w:sz="4" w:space="0" w:color="auto"/>
              <w:right w:val="single" w:sz="4" w:space="0" w:color="auto"/>
            </w:tcBorders>
          </w:tcPr>
          <w:p w14:paraId="23672CCA" w14:textId="77777777" w:rsidR="00116F22" w:rsidRPr="006F1009" w:rsidRDefault="00116F22" w:rsidP="006F1009">
            <w:pPr>
              <w:pStyle w:val="Tabletext"/>
              <w:jc w:val="center"/>
              <w:rPr>
                <w:sz w:val="18"/>
                <w:szCs w:val="18"/>
              </w:rPr>
            </w:pPr>
          </w:p>
        </w:tc>
        <w:tc>
          <w:tcPr>
            <w:tcW w:w="1102" w:type="dxa"/>
            <w:tcBorders>
              <w:top w:val="single" w:sz="4" w:space="0" w:color="auto"/>
              <w:left w:val="single" w:sz="4" w:space="0" w:color="auto"/>
              <w:bottom w:val="single" w:sz="4" w:space="0" w:color="auto"/>
              <w:right w:val="single" w:sz="4" w:space="0" w:color="auto"/>
            </w:tcBorders>
          </w:tcPr>
          <w:p w14:paraId="482E0BC9" w14:textId="77777777" w:rsidR="00116F22" w:rsidRPr="006F1009" w:rsidRDefault="00116F22" w:rsidP="006F1009">
            <w:pPr>
              <w:pStyle w:val="Tabletext"/>
              <w:jc w:val="center"/>
              <w:rPr>
                <w:sz w:val="18"/>
                <w:szCs w:val="18"/>
              </w:rPr>
            </w:pPr>
          </w:p>
        </w:tc>
        <w:tc>
          <w:tcPr>
            <w:tcW w:w="1107" w:type="dxa"/>
            <w:tcBorders>
              <w:top w:val="single" w:sz="4" w:space="0" w:color="auto"/>
              <w:left w:val="single" w:sz="4" w:space="0" w:color="auto"/>
              <w:bottom w:val="single" w:sz="4" w:space="0" w:color="auto"/>
              <w:right w:val="single" w:sz="4" w:space="0" w:color="auto"/>
            </w:tcBorders>
          </w:tcPr>
          <w:p w14:paraId="29870606" w14:textId="77777777" w:rsidR="00116F22" w:rsidRPr="006F1009" w:rsidRDefault="00116F22" w:rsidP="006F1009">
            <w:pPr>
              <w:pStyle w:val="Tabletext"/>
              <w:jc w:val="center"/>
              <w:rPr>
                <w:sz w:val="18"/>
                <w:szCs w:val="18"/>
              </w:rPr>
            </w:pPr>
          </w:p>
        </w:tc>
      </w:tr>
      <w:tr w:rsidR="00116F22" w:rsidRPr="00BC4174" w14:paraId="345C60FF"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38EAC1F2" w14:textId="77777777" w:rsidR="00116F22" w:rsidRPr="006F1009" w:rsidRDefault="00116F22" w:rsidP="00506F93">
            <w:pPr>
              <w:pStyle w:val="Tabletext"/>
              <w:jc w:val="left"/>
              <w:rPr>
                <w:sz w:val="18"/>
                <w:szCs w:val="18"/>
              </w:rPr>
            </w:pPr>
            <w:proofErr w:type="spellStart"/>
            <w:r w:rsidRPr="006F1009">
              <w:rPr>
                <w:sz w:val="18"/>
                <w:szCs w:val="18"/>
              </w:rPr>
              <w:t>Geographical</w:t>
            </w:r>
            <w:proofErr w:type="spellEnd"/>
            <w:r w:rsidRPr="006F1009">
              <w:rPr>
                <w:sz w:val="18"/>
                <w:szCs w:val="18"/>
              </w:rPr>
              <w:t xml:space="preserve"> distribution</w:t>
            </w:r>
          </w:p>
        </w:tc>
        <w:tc>
          <w:tcPr>
            <w:tcW w:w="910" w:type="dxa"/>
            <w:tcBorders>
              <w:top w:val="single" w:sz="4" w:space="0" w:color="auto"/>
              <w:left w:val="single" w:sz="4" w:space="0" w:color="auto"/>
              <w:bottom w:val="single" w:sz="4" w:space="0" w:color="auto"/>
              <w:right w:val="single" w:sz="4" w:space="0" w:color="auto"/>
            </w:tcBorders>
          </w:tcPr>
          <w:p w14:paraId="211F2939" w14:textId="77777777" w:rsidR="00116F22" w:rsidRPr="006F1009" w:rsidRDefault="00116F22" w:rsidP="006F1009">
            <w:pPr>
              <w:pStyle w:val="Tabletext"/>
              <w:jc w:val="center"/>
              <w:rPr>
                <w:sz w:val="18"/>
                <w:szCs w:val="18"/>
              </w:rPr>
            </w:pPr>
          </w:p>
        </w:tc>
        <w:tc>
          <w:tcPr>
            <w:tcW w:w="6643" w:type="dxa"/>
            <w:gridSpan w:val="6"/>
            <w:tcBorders>
              <w:top w:val="single" w:sz="4" w:space="0" w:color="auto"/>
              <w:left w:val="single" w:sz="4" w:space="0" w:color="auto"/>
              <w:bottom w:val="single" w:sz="4" w:space="0" w:color="auto"/>
              <w:right w:val="single" w:sz="4" w:space="0" w:color="auto"/>
            </w:tcBorders>
          </w:tcPr>
          <w:p w14:paraId="437D2E0C" w14:textId="77777777" w:rsidR="00116F22" w:rsidRPr="006F1009" w:rsidRDefault="00116F22" w:rsidP="006F1009">
            <w:pPr>
              <w:pStyle w:val="Tabletext"/>
              <w:jc w:val="center"/>
              <w:rPr>
                <w:sz w:val="18"/>
                <w:szCs w:val="18"/>
              </w:rPr>
            </w:pPr>
            <w:r w:rsidRPr="006F1009">
              <w:rPr>
                <w:sz w:val="18"/>
                <w:szCs w:val="18"/>
              </w:rPr>
              <w:t>Worldwide</w:t>
            </w:r>
          </w:p>
        </w:tc>
      </w:tr>
      <w:tr w:rsidR="00116F22" w:rsidRPr="00BC4174" w14:paraId="18E9F0F4" w14:textId="77777777" w:rsidTr="00C11846">
        <w:trPr>
          <w:jc w:val="center"/>
        </w:trPr>
        <w:tc>
          <w:tcPr>
            <w:tcW w:w="2086" w:type="dxa"/>
            <w:tcBorders>
              <w:top w:val="single" w:sz="4" w:space="0" w:color="auto"/>
              <w:left w:val="single" w:sz="4" w:space="0" w:color="auto"/>
              <w:bottom w:val="single" w:sz="4" w:space="0" w:color="auto"/>
              <w:right w:val="single" w:sz="4" w:space="0" w:color="auto"/>
            </w:tcBorders>
          </w:tcPr>
          <w:p w14:paraId="5701D9EC" w14:textId="77777777" w:rsidR="00116F22" w:rsidRPr="00B73C33" w:rsidRDefault="00116F22" w:rsidP="00506F93">
            <w:pPr>
              <w:pStyle w:val="Tabletext"/>
              <w:jc w:val="left"/>
              <w:rPr>
                <w:sz w:val="18"/>
                <w:szCs w:val="18"/>
                <w:lang w:val="en-US"/>
              </w:rPr>
            </w:pPr>
            <w:r w:rsidRPr="00B73C33">
              <w:rPr>
                <w:sz w:val="18"/>
                <w:szCs w:val="18"/>
                <w:lang w:val="en-US"/>
              </w:rPr>
              <w:t xml:space="preserve">Fraction of time in use </w:t>
            </w:r>
          </w:p>
        </w:tc>
        <w:tc>
          <w:tcPr>
            <w:tcW w:w="910" w:type="dxa"/>
            <w:tcBorders>
              <w:top w:val="single" w:sz="4" w:space="0" w:color="auto"/>
              <w:left w:val="single" w:sz="4" w:space="0" w:color="auto"/>
              <w:bottom w:val="single" w:sz="4" w:space="0" w:color="auto"/>
              <w:right w:val="single" w:sz="4" w:space="0" w:color="auto"/>
            </w:tcBorders>
          </w:tcPr>
          <w:p w14:paraId="7D1210EA" w14:textId="77777777" w:rsidR="00116F22" w:rsidRPr="00B73C33" w:rsidRDefault="00116F22" w:rsidP="006F1009">
            <w:pPr>
              <w:pStyle w:val="Tabletext"/>
              <w:jc w:val="center"/>
              <w:rPr>
                <w:sz w:val="18"/>
                <w:szCs w:val="18"/>
                <w:lang w:val="en-US"/>
              </w:rPr>
            </w:pPr>
          </w:p>
        </w:tc>
        <w:tc>
          <w:tcPr>
            <w:tcW w:w="6643" w:type="dxa"/>
            <w:gridSpan w:val="6"/>
            <w:tcBorders>
              <w:top w:val="single" w:sz="4" w:space="0" w:color="auto"/>
              <w:left w:val="single" w:sz="4" w:space="0" w:color="auto"/>
              <w:bottom w:val="single" w:sz="4" w:space="0" w:color="auto"/>
              <w:right w:val="single" w:sz="4" w:space="0" w:color="auto"/>
            </w:tcBorders>
            <w:vAlign w:val="center"/>
          </w:tcPr>
          <w:p w14:paraId="391FED93" w14:textId="77777777" w:rsidR="00116F22" w:rsidRPr="006F1009" w:rsidRDefault="00116F22" w:rsidP="006F1009">
            <w:pPr>
              <w:pStyle w:val="Tabletext"/>
              <w:jc w:val="center"/>
              <w:rPr>
                <w:sz w:val="18"/>
                <w:szCs w:val="18"/>
              </w:rPr>
            </w:pPr>
            <w:r w:rsidRPr="006F1009">
              <w:rPr>
                <w:sz w:val="18"/>
                <w:szCs w:val="18"/>
              </w:rPr>
              <w:t>100</w:t>
            </w:r>
          </w:p>
        </w:tc>
      </w:tr>
    </w:tbl>
    <w:p w14:paraId="61CD7E3B" w14:textId="77777777" w:rsidR="00C11846" w:rsidRDefault="00C11846">
      <w:r>
        <w:br w:type="page"/>
      </w:r>
    </w:p>
    <w:p w14:paraId="2370831D" w14:textId="77777777" w:rsidR="00C11846" w:rsidRDefault="00C11846" w:rsidP="00C11846">
      <w:pPr>
        <w:pStyle w:val="TableNo"/>
        <w:rPr>
          <w:lang w:val="en-US"/>
        </w:rPr>
      </w:pPr>
      <w:r>
        <w:rPr>
          <w:lang w:val="en-US"/>
        </w:rPr>
        <w:lastRenderedPageBreak/>
        <w:t>TABLE 1 (</w:t>
      </w:r>
      <w:r>
        <w:rPr>
          <w:i/>
          <w:iCs/>
          <w:lang w:val="en-US"/>
        </w:rPr>
        <w:t>con</w:t>
      </w:r>
      <w:r w:rsidRPr="00E25228">
        <w:rPr>
          <w:i/>
          <w:iCs/>
          <w:lang w:val="en-US"/>
        </w:rPr>
        <w:t>t</w:t>
      </w:r>
      <w:r>
        <w:rPr>
          <w:i/>
          <w:iCs/>
          <w:lang w:val="en-US"/>
        </w:rPr>
        <w:t>inued</w:t>
      </w:r>
      <w:r>
        <w:rPr>
          <w:lang w:val="en-US"/>
        </w:rPr>
        <w:t>)</w:t>
      </w:r>
    </w:p>
    <w:tbl>
      <w:tblPr>
        <w:tblW w:w="989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78"/>
        <w:gridCol w:w="1033"/>
        <w:gridCol w:w="2848"/>
        <w:gridCol w:w="2403"/>
        <w:gridCol w:w="1530"/>
      </w:tblGrid>
      <w:tr w:rsidR="00E719FD" w14:paraId="4AC31407" w14:textId="2D46ED17" w:rsidTr="00E719FD">
        <w:trPr>
          <w:trHeight w:val="366"/>
          <w:tblHeader/>
          <w:jc w:val="center"/>
        </w:trPr>
        <w:tc>
          <w:tcPr>
            <w:tcW w:w="2078" w:type="dxa"/>
          </w:tcPr>
          <w:p w14:paraId="2E62B5AB" w14:textId="77777777" w:rsidR="00E719FD" w:rsidRDefault="00E719FD" w:rsidP="00F26D50">
            <w:pPr>
              <w:pStyle w:val="Tablehead"/>
              <w:tabs>
                <w:tab w:val="clear" w:pos="1134"/>
                <w:tab w:val="clear" w:pos="2268"/>
              </w:tabs>
              <w:rPr>
                <w:sz w:val="18"/>
              </w:rPr>
            </w:pPr>
            <w:r>
              <w:rPr>
                <w:sz w:val="18"/>
                <w:lang w:val="es-ES_tradnl"/>
              </w:rPr>
              <w:t>Characteristics</w:t>
            </w:r>
          </w:p>
        </w:tc>
        <w:tc>
          <w:tcPr>
            <w:tcW w:w="1033" w:type="dxa"/>
          </w:tcPr>
          <w:p w14:paraId="1BE03B90" w14:textId="77777777" w:rsidR="00E719FD" w:rsidRDefault="00E719FD" w:rsidP="00F26D50">
            <w:pPr>
              <w:pStyle w:val="Tablehead"/>
              <w:tabs>
                <w:tab w:val="clear" w:pos="1134"/>
                <w:tab w:val="clear" w:pos="2268"/>
              </w:tabs>
              <w:rPr>
                <w:sz w:val="18"/>
              </w:rPr>
            </w:pPr>
            <w:proofErr w:type="spellStart"/>
            <w:r>
              <w:rPr>
                <w:sz w:val="18"/>
              </w:rPr>
              <w:t>Units</w:t>
            </w:r>
            <w:proofErr w:type="spellEnd"/>
          </w:p>
        </w:tc>
        <w:tc>
          <w:tcPr>
            <w:tcW w:w="2848" w:type="dxa"/>
          </w:tcPr>
          <w:p w14:paraId="0459C002" w14:textId="77777777" w:rsidR="00E719FD" w:rsidRDefault="00E719FD" w:rsidP="00F26D50">
            <w:pPr>
              <w:pStyle w:val="Tablehead"/>
              <w:tabs>
                <w:tab w:val="clear" w:pos="1134"/>
                <w:tab w:val="clear" w:pos="2268"/>
                <w:tab w:val="left" w:pos="660"/>
              </w:tabs>
              <w:rPr>
                <w:caps/>
                <w:sz w:val="18"/>
              </w:rPr>
            </w:pPr>
            <w:r>
              <w:rPr>
                <w:caps/>
                <w:sz w:val="18"/>
              </w:rPr>
              <w:t>R</w:t>
            </w:r>
            <w:r>
              <w:rPr>
                <w:sz w:val="18"/>
              </w:rPr>
              <w:t>adar</w:t>
            </w:r>
            <w:r>
              <w:rPr>
                <w:caps/>
                <w:sz w:val="18"/>
              </w:rPr>
              <w:t xml:space="preserve"> F1</w:t>
            </w:r>
          </w:p>
        </w:tc>
        <w:tc>
          <w:tcPr>
            <w:tcW w:w="2403" w:type="dxa"/>
          </w:tcPr>
          <w:p w14:paraId="0227C527" w14:textId="77777777" w:rsidR="00E719FD" w:rsidRDefault="00E719FD" w:rsidP="00F26D50">
            <w:pPr>
              <w:pStyle w:val="Tablehead"/>
              <w:tabs>
                <w:tab w:val="clear" w:pos="1134"/>
                <w:tab w:val="clear" w:pos="2268"/>
              </w:tabs>
              <w:rPr>
                <w:caps/>
                <w:sz w:val="18"/>
              </w:rPr>
            </w:pPr>
            <w:r>
              <w:rPr>
                <w:caps/>
                <w:sz w:val="18"/>
                <w:lang w:val="es-ES"/>
              </w:rPr>
              <w:t>R</w:t>
            </w:r>
            <w:r>
              <w:rPr>
                <w:sz w:val="18"/>
                <w:lang w:val="es-ES"/>
              </w:rPr>
              <w:t>adar</w:t>
            </w:r>
            <w:r>
              <w:rPr>
                <w:caps/>
                <w:sz w:val="18"/>
                <w:lang w:val="es-ES"/>
              </w:rPr>
              <w:t xml:space="preserve"> F2</w:t>
            </w:r>
          </w:p>
        </w:tc>
        <w:tc>
          <w:tcPr>
            <w:tcW w:w="1530" w:type="dxa"/>
          </w:tcPr>
          <w:p w14:paraId="150256F6" w14:textId="0F06FAA2" w:rsidR="00E719FD" w:rsidRPr="00E719FD" w:rsidRDefault="00E719FD" w:rsidP="00F26D50">
            <w:pPr>
              <w:pStyle w:val="Tablehead"/>
              <w:tabs>
                <w:tab w:val="clear" w:pos="1134"/>
                <w:tab w:val="clear" w:pos="2268"/>
              </w:tabs>
              <w:rPr>
                <w:b w:val="0"/>
                <w:bCs/>
                <w:caps/>
                <w:sz w:val="18"/>
                <w:highlight w:val="yellow"/>
                <w:lang w:val="es-ES"/>
              </w:rPr>
            </w:pPr>
            <w:ins w:id="7" w:author="AFSMO" w:date="2021-02-24T18:07:00Z">
              <w:r w:rsidRPr="00E719FD">
                <w:rPr>
                  <w:caps/>
                  <w:sz w:val="18"/>
                  <w:highlight w:val="yellow"/>
                  <w:lang w:val="es-ES"/>
                </w:rPr>
                <w:t>R</w:t>
              </w:r>
            </w:ins>
            <w:ins w:id="8" w:author="AFSMO" w:date="2021-02-24T18:08:00Z">
              <w:r w:rsidRPr="00E719FD">
                <w:rPr>
                  <w:caps/>
                  <w:sz w:val="18"/>
                  <w:highlight w:val="yellow"/>
                  <w:lang w:val="es-ES"/>
                </w:rPr>
                <w:t>adar F3</w:t>
              </w:r>
            </w:ins>
          </w:p>
        </w:tc>
      </w:tr>
      <w:tr w:rsidR="00E719FD" w14:paraId="28C0C5C5" w14:textId="15CED969" w:rsidTr="00E719FD">
        <w:trPr>
          <w:trHeight w:val="502"/>
          <w:jc w:val="center"/>
        </w:trPr>
        <w:tc>
          <w:tcPr>
            <w:tcW w:w="2078" w:type="dxa"/>
          </w:tcPr>
          <w:p w14:paraId="38E4267D" w14:textId="77777777" w:rsidR="00E719FD" w:rsidRDefault="00E719FD" w:rsidP="00FC15D5">
            <w:pPr>
              <w:pStyle w:val="Tabletext"/>
              <w:jc w:val="left"/>
              <w:rPr>
                <w:sz w:val="18"/>
                <w:lang w:val="en-US"/>
              </w:rPr>
            </w:pPr>
            <w:r>
              <w:rPr>
                <w:sz w:val="18"/>
                <w:lang w:val="en-US"/>
              </w:rPr>
              <w:t>Platform type (airborne, shipborne, ground)</w:t>
            </w:r>
          </w:p>
        </w:tc>
        <w:tc>
          <w:tcPr>
            <w:tcW w:w="1033" w:type="dxa"/>
          </w:tcPr>
          <w:p w14:paraId="23A56101" w14:textId="77777777" w:rsidR="00E719FD" w:rsidRDefault="00E719FD" w:rsidP="00FC15D5">
            <w:pPr>
              <w:pStyle w:val="Tabletext"/>
              <w:jc w:val="center"/>
              <w:rPr>
                <w:sz w:val="18"/>
                <w:lang w:val="en-US"/>
              </w:rPr>
            </w:pPr>
          </w:p>
        </w:tc>
        <w:tc>
          <w:tcPr>
            <w:tcW w:w="2848" w:type="dxa"/>
            <w:vAlign w:val="center"/>
          </w:tcPr>
          <w:p w14:paraId="1A8723CE" w14:textId="77777777" w:rsidR="00E719FD" w:rsidRDefault="00E719FD" w:rsidP="00FC15D5">
            <w:pPr>
              <w:pStyle w:val="Tabletext"/>
              <w:jc w:val="center"/>
              <w:rPr>
                <w:sz w:val="18"/>
                <w:lang w:val="en-US"/>
              </w:rPr>
            </w:pPr>
            <w:r>
              <w:rPr>
                <w:sz w:val="18"/>
                <w:lang w:val="en-US"/>
              </w:rPr>
              <w:t>Ground, ATC</w:t>
            </w:r>
          </w:p>
        </w:tc>
        <w:tc>
          <w:tcPr>
            <w:tcW w:w="2403" w:type="dxa"/>
            <w:vAlign w:val="center"/>
          </w:tcPr>
          <w:p w14:paraId="4D755167" w14:textId="77777777" w:rsidR="00E719FD" w:rsidRDefault="00E719FD" w:rsidP="00FC15D5">
            <w:pPr>
              <w:pStyle w:val="Tabletext"/>
              <w:jc w:val="center"/>
              <w:rPr>
                <w:sz w:val="18"/>
                <w:lang w:val="en-US"/>
              </w:rPr>
            </w:pPr>
            <w:r>
              <w:rPr>
                <w:sz w:val="18"/>
                <w:lang w:val="en-US"/>
              </w:rPr>
              <w:t>Ground, ATC</w:t>
            </w:r>
          </w:p>
        </w:tc>
        <w:tc>
          <w:tcPr>
            <w:tcW w:w="1530" w:type="dxa"/>
          </w:tcPr>
          <w:p w14:paraId="3B7753E8" w14:textId="3F85731D" w:rsidR="00E719FD" w:rsidRPr="00E719FD" w:rsidRDefault="00E719FD" w:rsidP="00FC15D5">
            <w:pPr>
              <w:pStyle w:val="Tabletext"/>
              <w:jc w:val="center"/>
              <w:rPr>
                <w:sz w:val="18"/>
                <w:highlight w:val="yellow"/>
                <w:lang w:val="en-US"/>
              </w:rPr>
            </w:pPr>
            <w:ins w:id="9" w:author="AFSMO" w:date="2021-02-24T18:08:00Z">
              <w:r w:rsidRPr="00E719FD">
                <w:rPr>
                  <w:sz w:val="18"/>
                  <w:highlight w:val="yellow"/>
                  <w:lang w:val="en-US"/>
                </w:rPr>
                <w:t>TBD</w:t>
              </w:r>
            </w:ins>
          </w:p>
        </w:tc>
      </w:tr>
      <w:tr w:rsidR="00E719FD" w14:paraId="4B2941BD" w14:textId="6BDABF0C" w:rsidTr="00E719FD">
        <w:trPr>
          <w:trHeight w:val="284"/>
          <w:jc w:val="center"/>
        </w:trPr>
        <w:tc>
          <w:tcPr>
            <w:tcW w:w="2078" w:type="dxa"/>
          </w:tcPr>
          <w:p w14:paraId="066FD8E2" w14:textId="77777777" w:rsidR="00E719FD" w:rsidRDefault="00E719FD" w:rsidP="00E719FD">
            <w:pPr>
              <w:pStyle w:val="Tabletext"/>
              <w:jc w:val="left"/>
              <w:rPr>
                <w:sz w:val="18"/>
                <w:lang w:val="en-US"/>
              </w:rPr>
            </w:pPr>
            <w:r>
              <w:rPr>
                <w:sz w:val="18"/>
                <w:lang w:val="en-US"/>
              </w:rPr>
              <w:t xml:space="preserve">Tuning range </w:t>
            </w:r>
          </w:p>
        </w:tc>
        <w:tc>
          <w:tcPr>
            <w:tcW w:w="1033" w:type="dxa"/>
          </w:tcPr>
          <w:p w14:paraId="0BE00011" w14:textId="77777777" w:rsidR="00E719FD" w:rsidRDefault="00E719FD" w:rsidP="00E719FD">
            <w:pPr>
              <w:pStyle w:val="Tabletext"/>
              <w:jc w:val="center"/>
              <w:rPr>
                <w:sz w:val="18"/>
                <w:lang w:val="en-US"/>
              </w:rPr>
            </w:pPr>
            <w:r>
              <w:rPr>
                <w:sz w:val="18"/>
                <w:lang w:val="en-US"/>
              </w:rPr>
              <w:t>MHz</w:t>
            </w:r>
          </w:p>
        </w:tc>
        <w:tc>
          <w:tcPr>
            <w:tcW w:w="2848" w:type="dxa"/>
          </w:tcPr>
          <w:p w14:paraId="2B6F34DD" w14:textId="77777777" w:rsidR="00E719FD" w:rsidRPr="00271FD6" w:rsidRDefault="00E719FD" w:rsidP="00E719FD">
            <w:pPr>
              <w:pStyle w:val="Tabletext"/>
              <w:jc w:val="center"/>
              <w:rPr>
                <w:sz w:val="18"/>
                <w:lang w:val="en-US"/>
              </w:rPr>
            </w:pPr>
            <w:r>
              <w:rPr>
                <w:sz w:val="18"/>
                <w:lang w:val="en-US"/>
              </w:rPr>
              <w:t>2</w:t>
            </w:r>
            <w:r>
              <w:rPr>
                <w:rFonts w:ascii="Tms Rmn" w:hAnsi="Tms Rmn"/>
                <w:sz w:val="12"/>
                <w:lang w:val="en-US"/>
              </w:rPr>
              <w:t> </w:t>
            </w:r>
            <w:r>
              <w:rPr>
                <w:sz w:val="18"/>
                <w:lang w:val="en-US"/>
              </w:rPr>
              <w:t>700-2</w:t>
            </w:r>
            <w:r>
              <w:rPr>
                <w:rFonts w:ascii="Tms Rmn" w:hAnsi="Tms Rmn"/>
                <w:sz w:val="12"/>
                <w:lang w:val="en-US"/>
              </w:rPr>
              <w:t> </w:t>
            </w:r>
            <w:r>
              <w:rPr>
                <w:sz w:val="18"/>
                <w:lang w:val="en-US"/>
              </w:rPr>
              <w:t>900</w:t>
            </w:r>
            <w:r>
              <w:rPr>
                <w:sz w:val="18"/>
                <w:vertAlign w:val="superscript"/>
                <w:lang w:val="en-US"/>
              </w:rPr>
              <w:t>(7)</w:t>
            </w:r>
            <w:r>
              <w:rPr>
                <w:sz w:val="18"/>
              </w:rPr>
              <w:t xml:space="preserve"> </w:t>
            </w:r>
          </w:p>
        </w:tc>
        <w:tc>
          <w:tcPr>
            <w:tcW w:w="2403" w:type="dxa"/>
          </w:tcPr>
          <w:p w14:paraId="644BCDF6" w14:textId="77777777" w:rsidR="00E719FD" w:rsidRPr="009D5298" w:rsidRDefault="00E719FD" w:rsidP="00E719FD">
            <w:pPr>
              <w:pStyle w:val="Tabletext"/>
              <w:jc w:val="center"/>
              <w:rPr>
                <w:sz w:val="18"/>
                <w:vertAlign w:val="superscript"/>
                <w:lang w:val="en-US"/>
              </w:rPr>
            </w:pPr>
            <w:r>
              <w:rPr>
                <w:sz w:val="18"/>
                <w:lang w:val="en-US"/>
              </w:rPr>
              <w:t>2 700-2 900</w:t>
            </w:r>
            <w:r>
              <w:rPr>
                <w:sz w:val="18"/>
                <w:vertAlign w:val="superscript"/>
                <w:lang w:val="en-US"/>
              </w:rPr>
              <w:t>(7)</w:t>
            </w:r>
          </w:p>
        </w:tc>
        <w:tc>
          <w:tcPr>
            <w:tcW w:w="1530" w:type="dxa"/>
          </w:tcPr>
          <w:p w14:paraId="41E03269" w14:textId="47671DC6" w:rsidR="00E719FD" w:rsidRPr="00E719FD" w:rsidRDefault="00E719FD" w:rsidP="00E719FD">
            <w:pPr>
              <w:pStyle w:val="Tabletext"/>
              <w:jc w:val="center"/>
              <w:rPr>
                <w:sz w:val="18"/>
                <w:highlight w:val="yellow"/>
                <w:lang w:val="en-US"/>
              </w:rPr>
            </w:pPr>
            <w:ins w:id="10" w:author="AFSMO" w:date="2021-02-24T18:08:00Z">
              <w:r w:rsidRPr="00E719FD">
                <w:rPr>
                  <w:sz w:val="18"/>
                  <w:highlight w:val="yellow"/>
                  <w:lang w:val="en-US"/>
                </w:rPr>
                <w:t>TBD</w:t>
              </w:r>
            </w:ins>
          </w:p>
        </w:tc>
      </w:tr>
      <w:tr w:rsidR="00E719FD" w14:paraId="1863AA2E" w14:textId="50FAB425" w:rsidTr="00E719FD">
        <w:trPr>
          <w:trHeight w:val="284"/>
          <w:jc w:val="center"/>
        </w:trPr>
        <w:tc>
          <w:tcPr>
            <w:tcW w:w="2078" w:type="dxa"/>
          </w:tcPr>
          <w:p w14:paraId="08CBD4AB" w14:textId="77777777" w:rsidR="00E719FD" w:rsidRDefault="00E719FD" w:rsidP="00E719FD">
            <w:pPr>
              <w:pStyle w:val="Tabletext"/>
              <w:jc w:val="left"/>
              <w:rPr>
                <w:sz w:val="18"/>
                <w:lang w:val="en-US"/>
              </w:rPr>
            </w:pPr>
            <w:r>
              <w:rPr>
                <w:sz w:val="18"/>
                <w:lang w:val="en-US"/>
              </w:rPr>
              <w:t>Modulation</w:t>
            </w:r>
          </w:p>
        </w:tc>
        <w:tc>
          <w:tcPr>
            <w:tcW w:w="1033" w:type="dxa"/>
          </w:tcPr>
          <w:p w14:paraId="0EAA51E8" w14:textId="77777777" w:rsidR="00E719FD" w:rsidRDefault="00E719FD" w:rsidP="00E719FD">
            <w:pPr>
              <w:pStyle w:val="Tabletext"/>
              <w:jc w:val="center"/>
              <w:rPr>
                <w:sz w:val="18"/>
                <w:lang w:val="en-US"/>
              </w:rPr>
            </w:pPr>
          </w:p>
        </w:tc>
        <w:tc>
          <w:tcPr>
            <w:tcW w:w="2848" w:type="dxa"/>
          </w:tcPr>
          <w:p w14:paraId="3714E415"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lang w:val="en-US"/>
              </w:rPr>
              <w:t>P0N, Q3N</w:t>
            </w:r>
          </w:p>
        </w:tc>
        <w:tc>
          <w:tcPr>
            <w:tcW w:w="2403" w:type="dxa"/>
          </w:tcPr>
          <w:p w14:paraId="377ED950"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P0N, Q3N</w:t>
            </w:r>
          </w:p>
        </w:tc>
        <w:tc>
          <w:tcPr>
            <w:tcW w:w="1530" w:type="dxa"/>
          </w:tcPr>
          <w:p w14:paraId="3CDDCCA7" w14:textId="59EE18E2"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11" w:author="AFSMO" w:date="2021-02-24T18:08:00Z">
              <w:r w:rsidRPr="00E719FD">
                <w:rPr>
                  <w:sz w:val="18"/>
                  <w:highlight w:val="yellow"/>
                  <w:lang w:val="en-US"/>
                </w:rPr>
                <w:t>TBD</w:t>
              </w:r>
            </w:ins>
          </w:p>
        </w:tc>
      </w:tr>
      <w:tr w:rsidR="00E719FD" w14:paraId="20B49AE3" w14:textId="2400FB03" w:rsidTr="00E719FD">
        <w:trPr>
          <w:trHeight w:val="502"/>
          <w:jc w:val="center"/>
        </w:trPr>
        <w:tc>
          <w:tcPr>
            <w:tcW w:w="2078" w:type="dxa"/>
          </w:tcPr>
          <w:p w14:paraId="42847191" w14:textId="77777777" w:rsidR="00E719FD" w:rsidRDefault="00E719FD" w:rsidP="00E719FD">
            <w:pPr>
              <w:pStyle w:val="Tabletext"/>
              <w:jc w:val="left"/>
              <w:rPr>
                <w:sz w:val="18"/>
                <w:lang w:val="en-US"/>
              </w:rPr>
            </w:pPr>
            <w:r>
              <w:rPr>
                <w:sz w:val="18"/>
                <w:lang w:val="en-US"/>
              </w:rPr>
              <w:t xml:space="preserve">Transmitter power into </w:t>
            </w:r>
            <w:proofErr w:type="gramStart"/>
            <w:r>
              <w:rPr>
                <w:sz w:val="18"/>
                <w:lang w:val="en-US"/>
              </w:rPr>
              <w:t>antenna</w:t>
            </w:r>
            <w:r>
              <w:rPr>
                <w:sz w:val="18"/>
                <w:vertAlign w:val="superscript"/>
              </w:rPr>
              <w:t>(</w:t>
            </w:r>
            <w:proofErr w:type="gramEnd"/>
            <w:r>
              <w:rPr>
                <w:sz w:val="18"/>
                <w:vertAlign w:val="superscript"/>
              </w:rPr>
              <w:t>2)</w:t>
            </w:r>
          </w:p>
        </w:tc>
        <w:tc>
          <w:tcPr>
            <w:tcW w:w="1033" w:type="dxa"/>
          </w:tcPr>
          <w:p w14:paraId="6E058CC2" w14:textId="77777777" w:rsidR="00E719FD" w:rsidRDefault="00E719FD" w:rsidP="00E719FD">
            <w:pPr>
              <w:pStyle w:val="Tabletext"/>
              <w:jc w:val="center"/>
              <w:rPr>
                <w:sz w:val="18"/>
                <w:lang w:val="en-US"/>
              </w:rPr>
            </w:pPr>
          </w:p>
        </w:tc>
        <w:tc>
          <w:tcPr>
            <w:tcW w:w="2848" w:type="dxa"/>
            <w:vAlign w:val="center"/>
          </w:tcPr>
          <w:p w14:paraId="65F5DA72" w14:textId="77777777" w:rsidR="00E719FD" w:rsidRDefault="00E719FD" w:rsidP="00E719FD">
            <w:pPr>
              <w:pStyle w:val="Tabletext"/>
              <w:jc w:val="center"/>
              <w:rPr>
                <w:sz w:val="18"/>
                <w:lang w:val="en-US"/>
              </w:rPr>
            </w:pPr>
            <w:r>
              <w:rPr>
                <w:sz w:val="18"/>
                <w:lang w:val="en-US"/>
              </w:rPr>
              <w:t>40 kW</w:t>
            </w:r>
          </w:p>
        </w:tc>
        <w:tc>
          <w:tcPr>
            <w:tcW w:w="2403" w:type="dxa"/>
            <w:vAlign w:val="center"/>
          </w:tcPr>
          <w:p w14:paraId="23CA3DE1"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160 kW</w:t>
            </w:r>
          </w:p>
        </w:tc>
        <w:tc>
          <w:tcPr>
            <w:tcW w:w="1530" w:type="dxa"/>
          </w:tcPr>
          <w:p w14:paraId="54AA5B7C" w14:textId="1E3D7BC8"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12" w:author="AFSMO" w:date="2021-02-24T18:08:00Z">
              <w:r w:rsidRPr="00E719FD">
                <w:rPr>
                  <w:sz w:val="18"/>
                  <w:highlight w:val="yellow"/>
                  <w:lang w:val="en-US"/>
                </w:rPr>
                <w:t>TBD</w:t>
              </w:r>
            </w:ins>
          </w:p>
        </w:tc>
      </w:tr>
      <w:tr w:rsidR="00E719FD" w14:paraId="2150D299" w14:textId="26848322" w:rsidTr="00E719FD">
        <w:trPr>
          <w:trHeight w:val="488"/>
          <w:jc w:val="center"/>
        </w:trPr>
        <w:tc>
          <w:tcPr>
            <w:tcW w:w="2078" w:type="dxa"/>
          </w:tcPr>
          <w:p w14:paraId="4BA6A824" w14:textId="77777777" w:rsidR="00E719FD" w:rsidRDefault="00E719FD" w:rsidP="00E719FD">
            <w:pPr>
              <w:pStyle w:val="Tabletext"/>
              <w:jc w:val="left"/>
              <w:rPr>
                <w:sz w:val="18"/>
                <w:lang w:val="en-US"/>
              </w:rPr>
            </w:pPr>
            <w:r>
              <w:rPr>
                <w:sz w:val="18"/>
                <w:lang w:val="en-US"/>
              </w:rPr>
              <w:t xml:space="preserve">Pulse width </w:t>
            </w:r>
          </w:p>
        </w:tc>
        <w:tc>
          <w:tcPr>
            <w:tcW w:w="1033" w:type="dxa"/>
          </w:tcPr>
          <w:p w14:paraId="538D5753" w14:textId="77777777" w:rsidR="00E719FD" w:rsidRDefault="00E719FD" w:rsidP="00E719FD">
            <w:pPr>
              <w:pStyle w:val="Tabletext"/>
              <w:jc w:val="center"/>
              <w:rPr>
                <w:sz w:val="18"/>
                <w:lang w:val="en-US"/>
              </w:rPr>
            </w:pPr>
            <w:r>
              <w:rPr>
                <w:rFonts w:ascii="Symbol" w:hAnsi="Symbol"/>
                <w:sz w:val="18"/>
              </w:rPr>
              <w:t></w:t>
            </w:r>
            <w:r>
              <w:rPr>
                <w:sz w:val="18"/>
                <w:lang w:val="en-US"/>
              </w:rPr>
              <w:t>s</w:t>
            </w:r>
          </w:p>
        </w:tc>
        <w:tc>
          <w:tcPr>
            <w:tcW w:w="2848" w:type="dxa"/>
          </w:tcPr>
          <w:p w14:paraId="705BFAB8" w14:textId="77777777" w:rsidR="00E719FD" w:rsidRDefault="00E719FD" w:rsidP="00E719FD">
            <w:pPr>
              <w:pStyle w:val="Tabletext"/>
              <w:jc w:val="center"/>
              <w:rPr>
                <w:sz w:val="18"/>
              </w:rPr>
            </w:pPr>
            <w:r>
              <w:rPr>
                <w:sz w:val="18"/>
              </w:rPr>
              <w:t>1.0 (SP)</w:t>
            </w:r>
            <w:r>
              <w:rPr>
                <w:sz w:val="18"/>
              </w:rPr>
              <w:br/>
              <w:t>60.0 (LP)</w:t>
            </w:r>
          </w:p>
        </w:tc>
        <w:tc>
          <w:tcPr>
            <w:tcW w:w="2403" w:type="dxa"/>
          </w:tcPr>
          <w:p w14:paraId="13AE5072"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1.0 (SP)</w:t>
            </w:r>
            <w:r>
              <w:rPr>
                <w:sz w:val="18"/>
                <w:lang w:val="en-US"/>
              </w:rPr>
              <w:br/>
              <w:t>≤ 250.0 (LP)</w:t>
            </w:r>
          </w:p>
        </w:tc>
        <w:tc>
          <w:tcPr>
            <w:tcW w:w="1530" w:type="dxa"/>
          </w:tcPr>
          <w:p w14:paraId="44A77615" w14:textId="37C26DCA"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13" w:author="AFSMO" w:date="2021-02-24T18:08:00Z">
              <w:r w:rsidRPr="00E719FD">
                <w:rPr>
                  <w:sz w:val="18"/>
                  <w:highlight w:val="yellow"/>
                  <w:lang w:val="en-US"/>
                </w:rPr>
                <w:t>TBD</w:t>
              </w:r>
            </w:ins>
          </w:p>
        </w:tc>
      </w:tr>
      <w:tr w:rsidR="00E719FD" w14:paraId="21E63BF2" w14:textId="6769EF73" w:rsidTr="00E719FD">
        <w:trPr>
          <w:trHeight w:val="298"/>
          <w:jc w:val="center"/>
        </w:trPr>
        <w:tc>
          <w:tcPr>
            <w:tcW w:w="2078" w:type="dxa"/>
          </w:tcPr>
          <w:p w14:paraId="34ABFF5D" w14:textId="77777777" w:rsidR="00E719FD" w:rsidRDefault="00E719FD" w:rsidP="00E719FD">
            <w:pPr>
              <w:pStyle w:val="Tabletext"/>
              <w:jc w:val="left"/>
              <w:rPr>
                <w:sz w:val="18"/>
                <w:lang w:val="en-US"/>
              </w:rPr>
            </w:pPr>
            <w:r>
              <w:rPr>
                <w:sz w:val="18"/>
                <w:lang w:val="en-US"/>
              </w:rPr>
              <w:t xml:space="preserve">Pulse rise/fall time </w:t>
            </w:r>
          </w:p>
        </w:tc>
        <w:tc>
          <w:tcPr>
            <w:tcW w:w="1033" w:type="dxa"/>
          </w:tcPr>
          <w:p w14:paraId="45706D13" w14:textId="77777777" w:rsidR="00E719FD" w:rsidRDefault="00E719FD" w:rsidP="00E719FD">
            <w:pPr>
              <w:pStyle w:val="Tabletext"/>
              <w:jc w:val="center"/>
              <w:rPr>
                <w:sz w:val="18"/>
                <w:lang w:val="en-US"/>
              </w:rPr>
            </w:pPr>
            <w:r>
              <w:rPr>
                <w:rFonts w:ascii="Symbol" w:hAnsi="Symbol"/>
                <w:sz w:val="18"/>
              </w:rPr>
              <w:t></w:t>
            </w:r>
            <w:r>
              <w:rPr>
                <w:sz w:val="18"/>
                <w:lang w:val="en-US"/>
              </w:rPr>
              <w:t>s</w:t>
            </w:r>
          </w:p>
        </w:tc>
        <w:tc>
          <w:tcPr>
            <w:tcW w:w="2848" w:type="dxa"/>
          </w:tcPr>
          <w:p w14:paraId="05154706" w14:textId="77777777" w:rsidR="00E719FD" w:rsidRDefault="00E719FD" w:rsidP="00E719FD">
            <w:pPr>
              <w:pStyle w:val="Tabletext"/>
              <w:jc w:val="center"/>
              <w:rPr>
                <w:sz w:val="18"/>
                <w:lang w:val="en-US"/>
              </w:rPr>
            </w:pPr>
            <w:r>
              <w:rPr>
                <w:sz w:val="18"/>
                <w:lang w:val="en-US"/>
              </w:rPr>
              <w:t>0.2 (SP), 3 (LP)</w:t>
            </w:r>
          </w:p>
        </w:tc>
        <w:tc>
          <w:tcPr>
            <w:tcW w:w="2403" w:type="dxa"/>
          </w:tcPr>
          <w:p w14:paraId="1C5271D8"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0.2 (SP), 3 (LP)</w:t>
            </w:r>
          </w:p>
        </w:tc>
        <w:tc>
          <w:tcPr>
            <w:tcW w:w="1530" w:type="dxa"/>
          </w:tcPr>
          <w:p w14:paraId="6613F73A" w14:textId="38FAB8D2"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14" w:author="AFSMO" w:date="2021-02-24T18:08:00Z">
              <w:r w:rsidRPr="00E719FD">
                <w:rPr>
                  <w:sz w:val="18"/>
                  <w:highlight w:val="yellow"/>
                  <w:lang w:val="en-US"/>
                </w:rPr>
                <w:t>TBD</w:t>
              </w:r>
            </w:ins>
          </w:p>
        </w:tc>
      </w:tr>
      <w:tr w:rsidR="00E719FD" w14:paraId="02538D08" w14:textId="27004DDB" w:rsidTr="00E719FD">
        <w:trPr>
          <w:trHeight w:val="786"/>
          <w:jc w:val="center"/>
        </w:trPr>
        <w:tc>
          <w:tcPr>
            <w:tcW w:w="2078" w:type="dxa"/>
          </w:tcPr>
          <w:p w14:paraId="1896698A" w14:textId="77777777" w:rsidR="00E719FD" w:rsidRDefault="00E719FD" w:rsidP="00E719FD">
            <w:pPr>
              <w:pStyle w:val="Tabletext"/>
              <w:jc w:val="left"/>
              <w:rPr>
                <w:sz w:val="18"/>
                <w:lang w:val="en-US"/>
              </w:rPr>
            </w:pPr>
            <w:r>
              <w:rPr>
                <w:sz w:val="18"/>
                <w:lang w:val="en-US"/>
              </w:rPr>
              <w:t>Pulse repetition rate</w:t>
            </w:r>
          </w:p>
        </w:tc>
        <w:tc>
          <w:tcPr>
            <w:tcW w:w="1033" w:type="dxa"/>
          </w:tcPr>
          <w:p w14:paraId="5D5B9691" w14:textId="77777777" w:rsidR="00E719FD" w:rsidRDefault="00E719FD" w:rsidP="00E719FD">
            <w:pPr>
              <w:pStyle w:val="Tabletext"/>
              <w:jc w:val="center"/>
              <w:rPr>
                <w:sz w:val="18"/>
                <w:lang w:val="en-US"/>
              </w:rPr>
            </w:pPr>
            <w:proofErr w:type="spellStart"/>
            <w:r>
              <w:rPr>
                <w:sz w:val="18"/>
                <w:lang w:val="en-US"/>
              </w:rPr>
              <w:t>pps</w:t>
            </w:r>
            <w:proofErr w:type="spellEnd"/>
          </w:p>
        </w:tc>
        <w:tc>
          <w:tcPr>
            <w:tcW w:w="2848" w:type="dxa"/>
          </w:tcPr>
          <w:p w14:paraId="1DAC24CD" w14:textId="77777777" w:rsidR="00E719FD" w:rsidRDefault="00E719FD" w:rsidP="00E719FD">
            <w:pPr>
              <w:pStyle w:val="Tabletext"/>
              <w:jc w:val="center"/>
              <w:rPr>
                <w:sz w:val="18"/>
                <w:lang w:val="en-US"/>
              </w:rPr>
            </w:pPr>
            <w:r>
              <w:rPr>
                <w:sz w:val="18"/>
                <w:lang w:val="en-US"/>
              </w:rPr>
              <w:t>320-6 100 (SP)</w:t>
            </w:r>
          </w:p>
          <w:p w14:paraId="700C8411" w14:textId="77777777" w:rsidR="00E719FD" w:rsidRDefault="00E719FD" w:rsidP="00E719FD">
            <w:pPr>
              <w:pStyle w:val="Tabletext"/>
              <w:jc w:val="center"/>
              <w:rPr>
                <w:sz w:val="18"/>
                <w:lang w:val="en-US"/>
              </w:rPr>
            </w:pPr>
            <w:r>
              <w:rPr>
                <w:sz w:val="18"/>
                <w:lang w:val="en-US"/>
              </w:rPr>
              <w:t>320-1 300 (LP)</w:t>
            </w:r>
          </w:p>
          <w:p w14:paraId="2B3377D6" w14:textId="77777777" w:rsidR="00E719FD" w:rsidRDefault="00E719FD" w:rsidP="00E719FD">
            <w:pPr>
              <w:pStyle w:val="Tabletext"/>
              <w:jc w:val="center"/>
              <w:rPr>
                <w:sz w:val="18"/>
                <w:lang w:val="en-US"/>
              </w:rPr>
            </w:pPr>
            <w:r w:rsidRPr="007A5133">
              <w:rPr>
                <w:sz w:val="18"/>
                <w:vertAlign w:val="superscript"/>
                <w:lang w:val="en-US"/>
              </w:rPr>
              <w:t>(</w:t>
            </w:r>
            <w:r>
              <w:rPr>
                <w:sz w:val="18"/>
                <w:vertAlign w:val="superscript"/>
                <w:lang w:val="en-US"/>
              </w:rPr>
              <w:t>8</w:t>
            </w:r>
            <w:r w:rsidRPr="007A5133">
              <w:rPr>
                <w:sz w:val="18"/>
                <w:vertAlign w:val="superscript"/>
                <w:lang w:val="en-US"/>
              </w:rPr>
              <w:t>)</w:t>
            </w:r>
          </w:p>
        </w:tc>
        <w:tc>
          <w:tcPr>
            <w:tcW w:w="2403" w:type="dxa"/>
          </w:tcPr>
          <w:p w14:paraId="708929BA"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320-4 300 (SP)</w:t>
            </w:r>
          </w:p>
          <w:p w14:paraId="5912AE5E"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320-1 500 (LP)</w:t>
            </w:r>
          </w:p>
          <w:p w14:paraId="3CB83845"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7A5133">
              <w:rPr>
                <w:sz w:val="18"/>
                <w:vertAlign w:val="superscript"/>
                <w:lang w:val="en-US"/>
              </w:rPr>
              <w:t>(</w:t>
            </w:r>
            <w:r>
              <w:rPr>
                <w:sz w:val="18"/>
                <w:vertAlign w:val="superscript"/>
                <w:lang w:val="en-US"/>
              </w:rPr>
              <w:t>8</w:t>
            </w:r>
            <w:r w:rsidRPr="007A5133">
              <w:rPr>
                <w:sz w:val="18"/>
                <w:vertAlign w:val="superscript"/>
                <w:lang w:val="en-US"/>
              </w:rPr>
              <w:t>)</w:t>
            </w:r>
          </w:p>
        </w:tc>
        <w:tc>
          <w:tcPr>
            <w:tcW w:w="1530" w:type="dxa"/>
          </w:tcPr>
          <w:p w14:paraId="51B77F9B" w14:textId="05913359"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15" w:author="AFSMO" w:date="2021-02-24T18:08:00Z">
              <w:r w:rsidRPr="00E719FD">
                <w:rPr>
                  <w:sz w:val="18"/>
                  <w:highlight w:val="yellow"/>
                  <w:lang w:val="en-US"/>
                </w:rPr>
                <w:t>TBD</w:t>
              </w:r>
            </w:ins>
          </w:p>
        </w:tc>
      </w:tr>
      <w:tr w:rsidR="00E719FD" w14:paraId="014A6D7E" w14:textId="07A74E3B" w:rsidTr="00E719FD">
        <w:trPr>
          <w:trHeight w:val="529"/>
          <w:jc w:val="center"/>
        </w:trPr>
        <w:tc>
          <w:tcPr>
            <w:tcW w:w="2078" w:type="dxa"/>
          </w:tcPr>
          <w:p w14:paraId="5A5616D7" w14:textId="77777777" w:rsidR="00E719FD" w:rsidRDefault="00E719FD" w:rsidP="00E719FD">
            <w:pPr>
              <w:pStyle w:val="Tabletext"/>
              <w:jc w:val="left"/>
              <w:rPr>
                <w:sz w:val="18"/>
                <w:lang w:val="en-US"/>
              </w:rPr>
            </w:pPr>
            <w:r>
              <w:rPr>
                <w:sz w:val="18"/>
                <w:lang w:val="en-US"/>
              </w:rPr>
              <w:t>Duty cycle</w:t>
            </w:r>
          </w:p>
        </w:tc>
        <w:tc>
          <w:tcPr>
            <w:tcW w:w="1033" w:type="dxa"/>
          </w:tcPr>
          <w:p w14:paraId="33B71305" w14:textId="77777777" w:rsidR="00E719FD" w:rsidRDefault="00E719FD" w:rsidP="00E719FD">
            <w:pPr>
              <w:pStyle w:val="Tabletext"/>
              <w:jc w:val="center"/>
              <w:rPr>
                <w:sz w:val="18"/>
                <w:lang w:val="en-US"/>
              </w:rPr>
            </w:pPr>
            <w:r>
              <w:rPr>
                <w:sz w:val="18"/>
                <w:lang w:val="en-US"/>
              </w:rPr>
              <w:t>%</w:t>
            </w:r>
          </w:p>
        </w:tc>
        <w:tc>
          <w:tcPr>
            <w:tcW w:w="2848" w:type="dxa"/>
          </w:tcPr>
          <w:p w14:paraId="11617A4A" w14:textId="77777777" w:rsidR="00E719FD" w:rsidRPr="0041760C" w:rsidRDefault="00E719FD" w:rsidP="00E719FD">
            <w:pPr>
              <w:pStyle w:val="Tabletext"/>
              <w:jc w:val="center"/>
              <w:rPr>
                <w:sz w:val="18"/>
                <w:lang w:val="en-US"/>
              </w:rPr>
            </w:pPr>
            <w:r w:rsidRPr="007A5133">
              <w:rPr>
                <w:sz w:val="18"/>
                <w:lang w:val="en-US"/>
              </w:rPr>
              <w:t>0.2</w:t>
            </w:r>
            <w:r w:rsidRPr="007A5133">
              <w:rPr>
                <w:sz w:val="18"/>
                <w:vertAlign w:val="superscript"/>
                <w:lang w:val="en-US"/>
              </w:rPr>
              <w:t>(9)</w:t>
            </w:r>
            <w:r w:rsidRPr="007A5133">
              <w:rPr>
                <w:sz w:val="18"/>
                <w:lang w:val="en-US"/>
              </w:rPr>
              <w:t xml:space="preserve"> -0.6 (SP)</w:t>
            </w:r>
          </w:p>
          <w:p w14:paraId="639D29B2" w14:textId="77777777" w:rsidR="00E719FD" w:rsidRDefault="00E719FD" w:rsidP="00E719FD">
            <w:pPr>
              <w:pStyle w:val="Tabletext"/>
              <w:jc w:val="center"/>
              <w:rPr>
                <w:sz w:val="18"/>
                <w:lang w:val="en-US"/>
              </w:rPr>
            </w:pPr>
            <w:r w:rsidRPr="007A5133">
              <w:rPr>
                <w:sz w:val="18"/>
                <w:lang w:val="en-US"/>
              </w:rPr>
              <w:t>≤ 12.0</w:t>
            </w:r>
            <w:r w:rsidRPr="007A5133">
              <w:rPr>
                <w:sz w:val="18"/>
                <w:vertAlign w:val="superscript"/>
                <w:lang w:val="en-US"/>
              </w:rPr>
              <w:t>(10)</w:t>
            </w:r>
            <w:r w:rsidRPr="0041760C">
              <w:rPr>
                <w:sz w:val="18"/>
                <w:lang w:val="en-US"/>
              </w:rPr>
              <w:t xml:space="preserve"> (LP</w:t>
            </w:r>
            <w:r>
              <w:rPr>
                <w:sz w:val="18"/>
                <w:lang w:val="en-US"/>
              </w:rPr>
              <w:t>)</w:t>
            </w:r>
          </w:p>
        </w:tc>
        <w:tc>
          <w:tcPr>
            <w:tcW w:w="2403" w:type="dxa"/>
          </w:tcPr>
          <w:p w14:paraId="1F557013" w14:textId="77777777" w:rsidR="00E719FD" w:rsidRPr="0041760C"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7A5133">
              <w:rPr>
                <w:sz w:val="18"/>
                <w:lang w:val="en-US"/>
              </w:rPr>
              <w:t>0.2</w:t>
            </w:r>
            <w:r w:rsidRPr="007A5133">
              <w:rPr>
                <w:sz w:val="18"/>
                <w:vertAlign w:val="superscript"/>
                <w:lang w:val="en-US"/>
              </w:rPr>
              <w:t>(9)</w:t>
            </w:r>
            <w:r w:rsidRPr="007A5133">
              <w:rPr>
                <w:sz w:val="18"/>
                <w:lang w:val="en-US"/>
              </w:rPr>
              <w:t xml:space="preserve"> -0.4 (SP)</w:t>
            </w:r>
          </w:p>
          <w:p w14:paraId="2BB95DA6"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7A5133">
              <w:rPr>
                <w:sz w:val="18"/>
                <w:lang w:val="en-US"/>
              </w:rPr>
              <w:t>≤ 12.0</w:t>
            </w:r>
            <w:r w:rsidRPr="007A5133">
              <w:rPr>
                <w:sz w:val="18"/>
                <w:vertAlign w:val="superscript"/>
                <w:lang w:val="en-US"/>
              </w:rPr>
              <w:t>(10)</w:t>
            </w:r>
            <w:r w:rsidRPr="0041760C">
              <w:rPr>
                <w:sz w:val="18"/>
                <w:lang w:val="en-US"/>
              </w:rPr>
              <w:t xml:space="preserve"> (LP</w:t>
            </w:r>
            <w:r>
              <w:rPr>
                <w:sz w:val="18"/>
                <w:lang w:val="en-US"/>
              </w:rPr>
              <w:t>)</w:t>
            </w:r>
          </w:p>
        </w:tc>
        <w:tc>
          <w:tcPr>
            <w:tcW w:w="1530" w:type="dxa"/>
          </w:tcPr>
          <w:p w14:paraId="3870D6A5" w14:textId="2E6B95C1"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16" w:author="AFSMO" w:date="2021-02-24T18:08:00Z">
              <w:r w:rsidRPr="00E719FD">
                <w:rPr>
                  <w:sz w:val="18"/>
                  <w:highlight w:val="yellow"/>
                  <w:lang w:val="en-US"/>
                </w:rPr>
                <w:t>TBD</w:t>
              </w:r>
            </w:ins>
          </w:p>
        </w:tc>
      </w:tr>
      <w:tr w:rsidR="00E719FD" w14:paraId="3397D052" w14:textId="5BE74E08" w:rsidTr="00E719FD">
        <w:trPr>
          <w:trHeight w:val="284"/>
          <w:jc w:val="center"/>
        </w:trPr>
        <w:tc>
          <w:tcPr>
            <w:tcW w:w="2078" w:type="dxa"/>
          </w:tcPr>
          <w:p w14:paraId="1F57397E" w14:textId="77777777" w:rsidR="00E719FD" w:rsidRDefault="00E719FD" w:rsidP="00E719FD">
            <w:pPr>
              <w:pStyle w:val="Tabletext"/>
              <w:jc w:val="left"/>
              <w:rPr>
                <w:sz w:val="18"/>
                <w:lang w:val="en-US"/>
              </w:rPr>
            </w:pPr>
            <w:r>
              <w:rPr>
                <w:sz w:val="18"/>
                <w:lang w:val="en-US"/>
              </w:rPr>
              <w:t>Chirp bandwidth</w:t>
            </w:r>
          </w:p>
        </w:tc>
        <w:tc>
          <w:tcPr>
            <w:tcW w:w="1033" w:type="dxa"/>
          </w:tcPr>
          <w:p w14:paraId="70454B86" w14:textId="77777777" w:rsidR="00E719FD" w:rsidRDefault="00E719FD" w:rsidP="00E719FD">
            <w:pPr>
              <w:pStyle w:val="Tabletext"/>
              <w:jc w:val="center"/>
              <w:rPr>
                <w:sz w:val="18"/>
                <w:lang w:val="en-US"/>
              </w:rPr>
            </w:pPr>
            <w:r>
              <w:rPr>
                <w:sz w:val="18"/>
                <w:lang w:val="en-US"/>
              </w:rPr>
              <w:t>MHz</w:t>
            </w:r>
          </w:p>
        </w:tc>
        <w:tc>
          <w:tcPr>
            <w:tcW w:w="2848" w:type="dxa"/>
          </w:tcPr>
          <w:p w14:paraId="2D6F343A"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3</w:t>
            </w:r>
          </w:p>
        </w:tc>
        <w:tc>
          <w:tcPr>
            <w:tcW w:w="2403" w:type="dxa"/>
          </w:tcPr>
          <w:p w14:paraId="1E335D87"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3</w:t>
            </w:r>
          </w:p>
        </w:tc>
        <w:tc>
          <w:tcPr>
            <w:tcW w:w="1530" w:type="dxa"/>
          </w:tcPr>
          <w:p w14:paraId="53A97DCB" w14:textId="705CDE55"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17" w:author="AFSMO" w:date="2021-02-24T18:08:00Z">
              <w:r w:rsidRPr="00E719FD">
                <w:rPr>
                  <w:sz w:val="18"/>
                  <w:highlight w:val="yellow"/>
                  <w:lang w:val="en-US"/>
                </w:rPr>
                <w:t>TBD</w:t>
              </w:r>
            </w:ins>
          </w:p>
        </w:tc>
      </w:tr>
      <w:tr w:rsidR="00E719FD" w14:paraId="2937E90A" w14:textId="284BBC60" w:rsidTr="00E719FD">
        <w:trPr>
          <w:trHeight w:val="502"/>
          <w:jc w:val="center"/>
        </w:trPr>
        <w:tc>
          <w:tcPr>
            <w:tcW w:w="2078" w:type="dxa"/>
          </w:tcPr>
          <w:p w14:paraId="621FB02E" w14:textId="77777777" w:rsidR="00E719FD" w:rsidRDefault="00E719FD" w:rsidP="00E719FD">
            <w:pPr>
              <w:pStyle w:val="Tabletext"/>
              <w:jc w:val="left"/>
              <w:rPr>
                <w:sz w:val="18"/>
                <w:lang w:val="en-US"/>
              </w:rPr>
            </w:pPr>
            <w:r>
              <w:rPr>
                <w:sz w:val="18"/>
                <w:lang w:val="en-US"/>
              </w:rPr>
              <w:t>Phase-coded sub-pulse width</w:t>
            </w:r>
          </w:p>
        </w:tc>
        <w:tc>
          <w:tcPr>
            <w:tcW w:w="1033" w:type="dxa"/>
          </w:tcPr>
          <w:p w14:paraId="74B6BF1B" w14:textId="77777777" w:rsidR="00E719FD" w:rsidRDefault="00E719FD" w:rsidP="00E719FD">
            <w:pPr>
              <w:pStyle w:val="Tabletext"/>
              <w:jc w:val="center"/>
              <w:rPr>
                <w:sz w:val="18"/>
                <w:lang w:val="en-US"/>
              </w:rPr>
            </w:pPr>
          </w:p>
        </w:tc>
        <w:tc>
          <w:tcPr>
            <w:tcW w:w="2848" w:type="dxa"/>
            <w:vAlign w:val="center"/>
          </w:tcPr>
          <w:p w14:paraId="21CE6C51" w14:textId="77777777" w:rsidR="00E719FD" w:rsidRDefault="00E719FD" w:rsidP="00E719FD">
            <w:pPr>
              <w:pStyle w:val="Tabletext"/>
              <w:jc w:val="center"/>
              <w:rPr>
                <w:sz w:val="18"/>
                <w:lang w:val="en-US"/>
              </w:rPr>
            </w:pPr>
            <w:r>
              <w:rPr>
                <w:sz w:val="18"/>
                <w:lang w:val="en-US"/>
              </w:rPr>
              <w:t>Not applicable</w:t>
            </w:r>
          </w:p>
        </w:tc>
        <w:tc>
          <w:tcPr>
            <w:tcW w:w="2403" w:type="dxa"/>
            <w:vAlign w:val="center"/>
          </w:tcPr>
          <w:p w14:paraId="071E1C7F" w14:textId="77777777" w:rsidR="00E719FD" w:rsidRDefault="00E719FD" w:rsidP="00E719FD">
            <w:pPr>
              <w:pStyle w:val="Tabletext"/>
              <w:jc w:val="center"/>
              <w:rPr>
                <w:sz w:val="18"/>
                <w:lang w:val="en-US"/>
              </w:rPr>
            </w:pPr>
            <w:r>
              <w:rPr>
                <w:sz w:val="18"/>
                <w:lang w:val="en-US"/>
              </w:rPr>
              <w:t>Not applicable</w:t>
            </w:r>
          </w:p>
        </w:tc>
        <w:tc>
          <w:tcPr>
            <w:tcW w:w="1530" w:type="dxa"/>
          </w:tcPr>
          <w:p w14:paraId="7C866A5D" w14:textId="35CA5F30" w:rsidR="00E719FD" w:rsidRPr="00E719FD" w:rsidRDefault="00E719FD" w:rsidP="00E719FD">
            <w:pPr>
              <w:pStyle w:val="Tabletext"/>
              <w:jc w:val="center"/>
              <w:rPr>
                <w:sz w:val="18"/>
                <w:highlight w:val="yellow"/>
                <w:lang w:val="en-US"/>
              </w:rPr>
            </w:pPr>
            <w:ins w:id="18" w:author="AFSMO" w:date="2021-02-24T18:08:00Z">
              <w:r w:rsidRPr="00E719FD">
                <w:rPr>
                  <w:sz w:val="18"/>
                  <w:highlight w:val="yellow"/>
                  <w:lang w:val="en-US"/>
                </w:rPr>
                <w:t>TBD</w:t>
              </w:r>
            </w:ins>
          </w:p>
        </w:tc>
      </w:tr>
      <w:tr w:rsidR="00E719FD" w14:paraId="3D81A493" w14:textId="4BAB7A87" w:rsidTr="00E719FD">
        <w:trPr>
          <w:trHeight w:val="284"/>
          <w:jc w:val="center"/>
        </w:trPr>
        <w:tc>
          <w:tcPr>
            <w:tcW w:w="2078" w:type="dxa"/>
          </w:tcPr>
          <w:p w14:paraId="60F3E140" w14:textId="77777777" w:rsidR="00E719FD" w:rsidRDefault="00E719FD" w:rsidP="00E719FD">
            <w:pPr>
              <w:pStyle w:val="Tabletext"/>
              <w:jc w:val="left"/>
              <w:rPr>
                <w:sz w:val="18"/>
                <w:lang w:val="en-US"/>
              </w:rPr>
            </w:pPr>
            <w:r>
              <w:rPr>
                <w:sz w:val="18"/>
                <w:lang w:val="en-US"/>
              </w:rPr>
              <w:t>Compression ratio</w:t>
            </w:r>
          </w:p>
        </w:tc>
        <w:tc>
          <w:tcPr>
            <w:tcW w:w="1033" w:type="dxa"/>
          </w:tcPr>
          <w:p w14:paraId="07152C12" w14:textId="77777777" w:rsidR="00E719FD" w:rsidRDefault="00E719FD" w:rsidP="00E719FD">
            <w:pPr>
              <w:pStyle w:val="Tabletext"/>
              <w:jc w:val="center"/>
              <w:rPr>
                <w:sz w:val="18"/>
                <w:lang w:val="en-US"/>
              </w:rPr>
            </w:pPr>
          </w:p>
        </w:tc>
        <w:tc>
          <w:tcPr>
            <w:tcW w:w="2848" w:type="dxa"/>
          </w:tcPr>
          <w:p w14:paraId="52485D85"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180</w:t>
            </w:r>
          </w:p>
        </w:tc>
        <w:tc>
          <w:tcPr>
            <w:tcW w:w="2403" w:type="dxa"/>
          </w:tcPr>
          <w:p w14:paraId="3D388CE3"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750</w:t>
            </w:r>
          </w:p>
        </w:tc>
        <w:tc>
          <w:tcPr>
            <w:tcW w:w="1530" w:type="dxa"/>
          </w:tcPr>
          <w:p w14:paraId="0C8879EB" w14:textId="2FB2751A"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19" w:author="AFSMO" w:date="2021-02-24T18:08:00Z">
              <w:r w:rsidRPr="00E719FD">
                <w:rPr>
                  <w:sz w:val="18"/>
                  <w:highlight w:val="yellow"/>
                  <w:lang w:val="en-US"/>
                </w:rPr>
                <w:t>TBD</w:t>
              </w:r>
            </w:ins>
          </w:p>
        </w:tc>
      </w:tr>
      <w:tr w:rsidR="00E719FD" w:rsidRPr="00A73663" w14:paraId="7365ED5F" w14:textId="6AB9DCEC" w:rsidTr="00E719FD">
        <w:trPr>
          <w:trHeight w:val="949"/>
          <w:jc w:val="center"/>
        </w:trPr>
        <w:tc>
          <w:tcPr>
            <w:tcW w:w="2078" w:type="dxa"/>
          </w:tcPr>
          <w:p w14:paraId="31937983" w14:textId="77777777" w:rsidR="00E719FD" w:rsidRPr="00EB7232" w:rsidRDefault="00E719FD" w:rsidP="00E719FD">
            <w:pPr>
              <w:pStyle w:val="Tabletext"/>
              <w:tabs>
                <w:tab w:val="clear" w:pos="567"/>
              </w:tabs>
              <w:jc w:val="left"/>
              <w:rPr>
                <w:sz w:val="18"/>
                <w:lang w:val="de-CH"/>
              </w:rPr>
            </w:pPr>
            <w:r w:rsidRPr="00EB7232">
              <w:rPr>
                <w:sz w:val="18"/>
                <w:lang w:val="de-CH"/>
              </w:rPr>
              <w:t>RF emission bandwidth:</w:t>
            </w:r>
            <w:r w:rsidRPr="00EB7232">
              <w:rPr>
                <w:sz w:val="18"/>
                <w:lang w:val="de-CH"/>
              </w:rPr>
              <w:br/>
              <w:t>–</w:t>
            </w:r>
            <w:r>
              <w:rPr>
                <w:sz w:val="18"/>
                <w:lang w:val="de-CH"/>
              </w:rPr>
              <w:t>2</w:t>
            </w:r>
            <w:r w:rsidRPr="00EB7232">
              <w:rPr>
                <w:sz w:val="18"/>
                <w:lang w:val="de-CH"/>
              </w:rPr>
              <w:t>0 dB</w:t>
            </w:r>
            <w:r w:rsidRPr="00EB7232">
              <w:rPr>
                <w:sz w:val="18"/>
                <w:lang w:val="de-CH"/>
              </w:rPr>
              <w:br/>
              <w:t>–</w:t>
            </w:r>
            <w:r>
              <w:rPr>
                <w:sz w:val="18"/>
                <w:lang w:val="de-CH"/>
              </w:rPr>
              <w:t>3</w:t>
            </w:r>
            <w:r w:rsidRPr="00EB7232">
              <w:rPr>
                <w:sz w:val="18"/>
                <w:lang w:val="de-CH"/>
              </w:rPr>
              <w:t xml:space="preserve"> dB</w:t>
            </w:r>
          </w:p>
        </w:tc>
        <w:tc>
          <w:tcPr>
            <w:tcW w:w="1033" w:type="dxa"/>
          </w:tcPr>
          <w:p w14:paraId="01A975D4" w14:textId="77777777" w:rsidR="00E719FD" w:rsidRPr="00EB7232" w:rsidRDefault="00E719FD" w:rsidP="00E719FD">
            <w:pPr>
              <w:pStyle w:val="Tabletext"/>
              <w:tabs>
                <w:tab w:val="clear" w:pos="567"/>
              </w:tabs>
              <w:jc w:val="center"/>
              <w:rPr>
                <w:sz w:val="18"/>
                <w:lang w:val="de-CH"/>
              </w:rPr>
            </w:pPr>
            <w:r>
              <w:rPr>
                <w:sz w:val="18"/>
                <w:lang w:val="de-CH"/>
              </w:rPr>
              <w:t>MHz</w:t>
            </w:r>
          </w:p>
        </w:tc>
        <w:tc>
          <w:tcPr>
            <w:tcW w:w="2848" w:type="dxa"/>
          </w:tcPr>
          <w:p w14:paraId="5D19F452" w14:textId="77777777" w:rsidR="00E719FD" w:rsidRPr="00EE632A" w:rsidRDefault="00E719FD" w:rsidP="00E719FD">
            <w:pPr>
              <w:pStyle w:val="Tabletext"/>
              <w:jc w:val="center"/>
              <w:rPr>
                <w:sz w:val="18"/>
                <w:lang w:val="en-US"/>
              </w:rPr>
            </w:pPr>
            <w:r w:rsidRPr="00246C86">
              <w:rPr>
                <w:sz w:val="18"/>
                <w:lang w:val="en-US"/>
              </w:rPr>
              <w:br/>
            </w:r>
            <w:r w:rsidRPr="00EE632A">
              <w:rPr>
                <w:sz w:val="18"/>
                <w:lang w:val="en-US"/>
              </w:rPr>
              <w:t>3.2 (SP) / 5.0 (LP)</w:t>
            </w:r>
            <w:r w:rsidRPr="00EE632A">
              <w:rPr>
                <w:sz w:val="18"/>
                <w:lang w:val="en-US"/>
              </w:rPr>
              <w:br/>
              <w:t>0.6 (SP) / 1.2(LP)</w:t>
            </w:r>
          </w:p>
          <w:p w14:paraId="47BED15F" w14:textId="77777777" w:rsidR="00E719FD" w:rsidRPr="00EE632A" w:rsidRDefault="00E719FD" w:rsidP="00E719FD">
            <w:pPr>
              <w:pStyle w:val="Tabletext"/>
              <w:jc w:val="center"/>
              <w:rPr>
                <w:sz w:val="18"/>
                <w:lang w:val="en-US"/>
              </w:rPr>
            </w:pPr>
            <w:r w:rsidRPr="007A5133">
              <w:rPr>
                <w:sz w:val="18"/>
                <w:vertAlign w:val="superscript"/>
                <w:lang w:val="en-US"/>
              </w:rPr>
              <w:t>(</w:t>
            </w:r>
            <w:r>
              <w:rPr>
                <w:sz w:val="18"/>
                <w:vertAlign w:val="superscript"/>
                <w:lang w:val="en-US"/>
              </w:rPr>
              <w:t>11</w:t>
            </w:r>
            <w:r w:rsidRPr="007A5133">
              <w:rPr>
                <w:sz w:val="18"/>
                <w:vertAlign w:val="superscript"/>
                <w:lang w:val="en-US"/>
              </w:rPr>
              <w:t>)</w:t>
            </w:r>
          </w:p>
        </w:tc>
        <w:tc>
          <w:tcPr>
            <w:tcW w:w="2403" w:type="dxa"/>
          </w:tcPr>
          <w:p w14:paraId="7E72F7CF" w14:textId="77777777" w:rsidR="00E719FD" w:rsidRPr="00EE632A"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EE632A">
              <w:rPr>
                <w:sz w:val="18"/>
                <w:lang w:val="en-US"/>
              </w:rPr>
              <w:br/>
              <w:t>3.2 (SP) / 5.0 (LP)</w:t>
            </w:r>
            <w:r w:rsidRPr="00EE632A">
              <w:rPr>
                <w:sz w:val="18"/>
                <w:lang w:val="en-US"/>
              </w:rPr>
              <w:br/>
              <w:t>0.6 (SP) / 1.2 (LP)</w:t>
            </w:r>
          </w:p>
          <w:p w14:paraId="1B99B949" w14:textId="77777777" w:rsidR="00E719FD" w:rsidRPr="00EE632A"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7A5133">
              <w:rPr>
                <w:sz w:val="18"/>
                <w:vertAlign w:val="superscript"/>
                <w:lang w:val="en-US"/>
              </w:rPr>
              <w:t>(</w:t>
            </w:r>
            <w:r>
              <w:rPr>
                <w:sz w:val="18"/>
                <w:vertAlign w:val="superscript"/>
                <w:lang w:val="en-US"/>
              </w:rPr>
              <w:t>11</w:t>
            </w:r>
            <w:r w:rsidRPr="007A5133">
              <w:rPr>
                <w:sz w:val="18"/>
                <w:vertAlign w:val="superscript"/>
                <w:lang w:val="en-US"/>
              </w:rPr>
              <w:t>)</w:t>
            </w:r>
          </w:p>
        </w:tc>
        <w:tc>
          <w:tcPr>
            <w:tcW w:w="1530" w:type="dxa"/>
          </w:tcPr>
          <w:p w14:paraId="775D3E8B" w14:textId="6C4336EA"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20" w:author="AFSMO" w:date="2021-02-24T18:08:00Z">
              <w:r w:rsidRPr="00E719FD">
                <w:rPr>
                  <w:sz w:val="18"/>
                  <w:highlight w:val="yellow"/>
                  <w:lang w:val="en-US"/>
                </w:rPr>
                <w:t>TBD</w:t>
              </w:r>
            </w:ins>
          </w:p>
        </w:tc>
      </w:tr>
      <w:tr w:rsidR="00E719FD" w14:paraId="2D92D41D" w14:textId="4F356184" w:rsidTr="00E719FD">
        <w:trPr>
          <w:trHeight w:val="284"/>
          <w:jc w:val="center"/>
        </w:trPr>
        <w:tc>
          <w:tcPr>
            <w:tcW w:w="2078" w:type="dxa"/>
          </w:tcPr>
          <w:p w14:paraId="28505D22" w14:textId="77777777" w:rsidR="00E719FD" w:rsidRDefault="00E719FD" w:rsidP="00E719FD">
            <w:pPr>
              <w:pStyle w:val="Tabletext"/>
              <w:jc w:val="left"/>
              <w:rPr>
                <w:sz w:val="18"/>
              </w:rPr>
            </w:pPr>
            <w:r>
              <w:rPr>
                <w:sz w:val="18"/>
              </w:rPr>
              <w:t xml:space="preserve">Output </w:t>
            </w:r>
            <w:proofErr w:type="spellStart"/>
            <w:r>
              <w:rPr>
                <w:sz w:val="18"/>
              </w:rPr>
              <w:t>device</w:t>
            </w:r>
            <w:proofErr w:type="spellEnd"/>
          </w:p>
        </w:tc>
        <w:tc>
          <w:tcPr>
            <w:tcW w:w="1033" w:type="dxa"/>
          </w:tcPr>
          <w:p w14:paraId="2E11B280" w14:textId="77777777" w:rsidR="00E719FD" w:rsidRDefault="00E719FD" w:rsidP="00E719FD">
            <w:pPr>
              <w:pStyle w:val="Tabletext"/>
              <w:jc w:val="center"/>
              <w:rPr>
                <w:sz w:val="18"/>
              </w:rPr>
            </w:pPr>
          </w:p>
        </w:tc>
        <w:tc>
          <w:tcPr>
            <w:tcW w:w="2848" w:type="dxa"/>
          </w:tcPr>
          <w:p w14:paraId="77F9A779"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Solid state</w:t>
            </w:r>
          </w:p>
        </w:tc>
        <w:tc>
          <w:tcPr>
            <w:tcW w:w="2403" w:type="dxa"/>
          </w:tcPr>
          <w:p w14:paraId="3F9AB808"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Solid state</w:t>
            </w:r>
          </w:p>
        </w:tc>
        <w:tc>
          <w:tcPr>
            <w:tcW w:w="1530" w:type="dxa"/>
          </w:tcPr>
          <w:p w14:paraId="4DEAEB14" w14:textId="699EB25B"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21" w:author="AFSMO" w:date="2021-02-24T18:08:00Z">
              <w:r w:rsidRPr="00E719FD">
                <w:rPr>
                  <w:sz w:val="18"/>
                  <w:highlight w:val="yellow"/>
                  <w:lang w:val="en-US"/>
                </w:rPr>
                <w:t>TBD</w:t>
              </w:r>
            </w:ins>
          </w:p>
        </w:tc>
      </w:tr>
      <w:tr w:rsidR="00E719FD" w:rsidRPr="00C11846" w14:paraId="0CC0627E" w14:textId="48494E35" w:rsidTr="00E719FD">
        <w:trPr>
          <w:trHeight w:val="704"/>
          <w:jc w:val="center"/>
        </w:trPr>
        <w:tc>
          <w:tcPr>
            <w:tcW w:w="2078" w:type="dxa"/>
          </w:tcPr>
          <w:p w14:paraId="74E021C4" w14:textId="77777777" w:rsidR="00E719FD" w:rsidRDefault="00E719FD" w:rsidP="00E719FD">
            <w:pPr>
              <w:pStyle w:val="Tabletext"/>
              <w:jc w:val="left"/>
              <w:rPr>
                <w:sz w:val="18"/>
                <w:lang w:val="en-US"/>
              </w:rPr>
            </w:pPr>
            <w:r>
              <w:rPr>
                <w:sz w:val="18"/>
                <w:lang w:val="en-US"/>
              </w:rPr>
              <w:t>Antenna pattern type (pencil, fan, cosecant-squared, etc.)</w:t>
            </w:r>
          </w:p>
        </w:tc>
        <w:tc>
          <w:tcPr>
            <w:tcW w:w="1033" w:type="dxa"/>
            <w:vAlign w:val="center"/>
          </w:tcPr>
          <w:p w14:paraId="557C561C" w14:textId="77777777" w:rsidR="00E719FD" w:rsidRDefault="00E719FD" w:rsidP="00E719FD">
            <w:pPr>
              <w:pStyle w:val="Tabletext"/>
              <w:jc w:val="center"/>
              <w:rPr>
                <w:sz w:val="18"/>
                <w:lang w:val="en-US"/>
              </w:rPr>
            </w:pPr>
            <w:r>
              <w:rPr>
                <w:sz w:val="18"/>
                <w:lang w:val="en-US"/>
              </w:rPr>
              <w:t>degrees</w:t>
            </w:r>
          </w:p>
        </w:tc>
        <w:tc>
          <w:tcPr>
            <w:tcW w:w="2848" w:type="dxa"/>
            <w:vAlign w:val="center"/>
          </w:tcPr>
          <w:p w14:paraId="1E005E65"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Pencil beam coverage to 70 000 feet</w:t>
            </w:r>
          </w:p>
        </w:tc>
        <w:tc>
          <w:tcPr>
            <w:tcW w:w="2403" w:type="dxa"/>
            <w:vAlign w:val="center"/>
          </w:tcPr>
          <w:p w14:paraId="0F320397"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Pencil beam coverage to 100 000 feet</w:t>
            </w:r>
          </w:p>
        </w:tc>
        <w:tc>
          <w:tcPr>
            <w:tcW w:w="1530" w:type="dxa"/>
          </w:tcPr>
          <w:p w14:paraId="3F4A2F54" w14:textId="082D36F0"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22" w:author="AFSMO" w:date="2021-02-24T18:08:00Z">
              <w:r w:rsidRPr="00E719FD">
                <w:rPr>
                  <w:sz w:val="18"/>
                  <w:highlight w:val="yellow"/>
                  <w:lang w:val="en-US"/>
                </w:rPr>
                <w:t>TBD</w:t>
              </w:r>
            </w:ins>
          </w:p>
        </w:tc>
      </w:tr>
      <w:tr w:rsidR="00E719FD" w:rsidRPr="00C11846" w14:paraId="23F4E7BD" w14:textId="1C068ED2" w:rsidTr="00E719FD">
        <w:trPr>
          <w:trHeight w:val="704"/>
          <w:jc w:val="center"/>
        </w:trPr>
        <w:tc>
          <w:tcPr>
            <w:tcW w:w="2078" w:type="dxa"/>
          </w:tcPr>
          <w:p w14:paraId="4B8F3CD0" w14:textId="77777777" w:rsidR="00E719FD" w:rsidRDefault="00E719FD" w:rsidP="00E719FD">
            <w:pPr>
              <w:pStyle w:val="Tabletext"/>
              <w:jc w:val="left"/>
              <w:rPr>
                <w:sz w:val="18"/>
                <w:lang w:val="en-US"/>
              </w:rPr>
            </w:pPr>
            <w:r>
              <w:rPr>
                <w:sz w:val="18"/>
                <w:lang w:val="en-US"/>
              </w:rPr>
              <w:t>Antenna type (reflector, phased array, slotted array, etc.)</w:t>
            </w:r>
          </w:p>
        </w:tc>
        <w:tc>
          <w:tcPr>
            <w:tcW w:w="1033" w:type="dxa"/>
          </w:tcPr>
          <w:p w14:paraId="511CC483" w14:textId="77777777" w:rsidR="00E719FD" w:rsidRDefault="00E719FD" w:rsidP="00E719FD">
            <w:pPr>
              <w:pStyle w:val="Tabletext"/>
              <w:jc w:val="center"/>
              <w:rPr>
                <w:sz w:val="18"/>
                <w:lang w:val="en-US"/>
              </w:rPr>
            </w:pPr>
          </w:p>
        </w:tc>
        <w:tc>
          <w:tcPr>
            <w:tcW w:w="2848" w:type="dxa"/>
            <w:vAlign w:val="center"/>
          </w:tcPr>
          <w:p w14:paraId="57ABC455" w14:textId="77777777" w:rsidR="00E719FD" w:rsidRDefault="00E719FD" w:rsidP="00E719FD">
            <w:pPr>
              <w:pStyle w:val="Tabletext"/>
              <w:jc w:val="center"/>
              <w:rPr>
                <w:sz w:val="18"/>
                <w:lang w:val="en-US"/>
              </w:rPr>
            </w:pPr>
            <w:r>
              <w:rPr>
                <w:sz w:val="18"/>
                <w:lang w:val="en-US"/>
              </w:rPr>
              <w:t>Phased array, 4 faces (</w:t>
            </w:r>
            <w:proofErr w:type="gramStart"/>
            <w:r>
              <w:rPr>
                <w:sz w:val="18"/>
                <w:lang w:val="en-US"/>
              </w:rPr>
              <w:t>4 meter</w:t>
            </w:r>
            <w:proofErr w:type="gramEnd"/>
            <w:r>
              <w:rPr>
                <w:sz w:val="18"/>
                <w:lang w:val="en-US"/>
              </w:rPr>
              <w:t xml:space="preserve"> diameter phased array per face)</w:t>
            </w:r>
          </w:p>
        </w:tc>
        <w:tc>
          <w:tcPr>
            <w:tcW w:w="2403" w:type="dxa"/>
            <w:vAlign w:val="center"/>
          </w:tcPr>
          <w:p w14:paraId="7397DC8C" w14:textId="77777777" w:rsidR="00E719FD" w:rsidRDefault="00E719FD" w:rsidP="00E719FD">
            <w:pPr>
              <w:pStyle w:val="Tabletext"/>
              <w:jc w:val="center"/>
              <w:rPr>
                <w:sz w:val="18"/>
                <w:lang w:val="en-US"/>
              </w:rPr>
            </w:pPr>
            <w:r>
              <w:rPr>
                <w:sz w:val="18"/>
                <w:lang w:val="en-US"/>
              </w:rPr>
              <w:t>Phased array, 4 faces (</w:t>
            </w:r>
            <w:proofErr w:type="gramStart"/>
            <w:r>
              <w:rPr>
                <w:sz w:val="18"/>
                <w:lang w:val="en-US"/>
              </w:rPr>
              <w:t>8 meter</w:t>
            </w:r>
            <w:proofErr w:type="gramEnd"/>
            <w:r>
              <w:rPr>
                <w:sz w:val="18"/>
                <w:lang w:val="en-US"/>
              </w:rPr>
              <w:t xml:space="preserve"> diameter phased array per face)</w:t>
            </w:r>
          </w:p>
        </w:tc>
        <w:tc>
          <w:tcPr>
            <w:tcW w:w="1530" w:type="dxa"/>
          </w:tcPr>
          <w:p w14:paraId="42A1D7F2" w14:textId="49A13B8D" w:rsidR="00E719FD" w:rsidRPr="00E719FD" w:rsidRDefault="00E719FD" w:rsidP="00E719FD">
            <w:pPr>
              <w:pStyle w:val="Tabletext"/>
              <w:jc w:val="center"/>
              <w:rPr>
                <w:sz w:val="18"/>
                <w:highlight w:val="yellow"/>
                <w:lang w:val="en-US"/>
              </w:rPr>
            </w:pPr>
            <w:ins w:id="23" w:author="AFSMO" w:date="2021-02-24T18:08:00Z">
              <w:r w:rsidRPr="00E719FD">
                <w:rPr>
                  <w:sz w:val="18"/>
                  <w:highlight w:val="yellow"/>
                  <w:lang w:val="en-US"/>
                </w:rPr>
                <w:t>TBD</w:t>
              </w:r>
            </w:ins>
          </w:p>
        </w:tc>
      </w:tr>
      <w:tr w:rsidR="00E719FD" w:rsidRPr="00C11846" w14:paraId="2940D8D9" w14:textId="55E62798" w:rsidTr="00E719FD">
        <w:trPr>
          <w:trHeight w:val="284"/>
          <w:jc w:val="center"/>
        </w:trPr>
        <w:tc>
          <w:tcPr>
            <w:tcW w:w="2078" w:type="dxa"/>
          </w:tcPr>
          <w:p w14:paraId="056B0153" w14:textId="77777777" w:rsidR="00E719FD" w:rsidRDefault="00E719FD" w:rsidP="00E719FD">
            <w:pPr>
              <w:pStyle w:val="Tabletext"/>
              <w:jc w:val="left"/>
              <w:rPr>
                <w:sz w:val="18"/>
                <w:lang w:val="en-US"/>
              </w:rPr>
            </w:pPr>
            <w:r>
              <w:rPr>
                <w:sz w:val="18"/>
                <w:lang w:val="en-US"/>
              </w:rPr>
              <w:t>Antenna polarization</w:t>
            </w:r>
          </w:p>
        </w:tc>
        <w:tc>
          <w:tcPr>
            <w:tcW w:w="1033" w:type="dxa"/>
          </w:tcPr>
          <w:p w14:paraId="751E8173" w14:textId="77777777" w:rsidR="00E719FD" w:rsidRDefault="00E719FD" w:rsidP="00E719FD">
            <w:pPr>
              <w:pStyle w:val="Tabletext"/>
              <w:jc w:val="center"/>
              <w:rPr>
                <w:sz w:val="18"/>
                <w:lang w:val="en-US"/>
              </w:rPr>
            </w:pPr>
          </w:p>
        </w:tc>
        <w:tc>
          <w:tcPr>
            <w:tcW w:w="2848" w:type="dxa"/>
          </w:tcPr>
          <w:p w14:paraId="2E5910BD" w14:textId="77777777" w:rsidR="00E719FD" w:rsidRDefault="00E719FD" w:rsidP="00E719FD">
            <w:pPr>
              <w:pStyle w:val="Tabletext"/>
              <w:jc w:val="center"/>
              <w:rPr>
                <w:sz w:val="18"/>
                <w:lang w:val="en-US"/>
              </w:rPr>
            </w:pPr>
            <w:r>
              <w:rPr>
                <w:sz w:val="18"/>
                <w:lang w:val="en-US"/>
              </w:rPr>
              <w:t>Linear horizontal and vertical; circular</w:t>
            </w:r>
          </w:p>
        </w:tc>
        <w:tc>
          <w:tcPr>
            <w:tcW w:w="2403" w:type="dxa"/>
          </w:tcPr>
          <w:p w14:paraId="29E3F528"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Linear horizontal and vertical; circular</w:t>
            </w:r>
          </w:p>
        </w:tc>
        <w:tc>
          <w:tcPr>
            <w:tcW w:w="1530" w:type="dxa"/>
          </w:tcPr>
          <w:p w14:paraId="7989D366" w14:textId="49766A10"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24" w:author="AFSMO" w:date="2021-02-24T18:08:00Z">
              <w:r w:rsidRPr="00E719FD">
                <w:rPr>
                  <w:sz w:val="18"/>
                  <w:highlight w:val="yellow"/>
                  <w:lang w:val="en-US"/>
                </w:rPr>
                <w:t>TBD</w:t>
              </w:r>
            </w:ins>
          </w:p>
        </w:tc>
      </w:tr>
      <w:tr w:rsidR="00E719FD" w14:paraId="10CD219D" w14:textId="377FE073" w:rsidTr="00E719FD">
        <w:trPr>
          <w:tblHeader/>
          <w:jc w:val="center"/>
        </w:trPr>
        <w:tc>
          <w:tcPr>
            <w:tcW w:w="2078" w:type="dxa"/>
          </w:tcPr>
          <w:p w14:paraId="37CBC417" w14:textId="77777777" w:rsidR="00E719FD" w:rsidRDefault="00E719FD" w:rsidP="00E719FD">
            <w:pPr>
              <w:pStyle w:val="Tabletext"/>
              <w:jc w:val="left"/>
              <w:rPr>
                <w:sz w:val="18"/>
                <w:lang w:val="en-US"/>
              </w:rPr>
            </w:pPr>
            <w:r>
              <w:rPr>
                <w:sz w:val="18"/>
                <w:lang w:val="en-US"/>
              </w:rPr>
              <w:t>Antenna main beam gain</w:t>
            </w:r>
          </w:p>
        </w:tc>
        <w:tc>
          <w:tcPr>
            <w:tcW w:w="1033" w:type="dxa"/>
          </w:tcPr>
          <w:p w14:paraId="1F2E763B" w14:textId="77777777" w:rsidR="00E719FD" w:rsidRDefault="00E719FD" w:rsidP="00E719FD">
            <w:pPr>
              <w:pStyle w:val="Tabletext"/>
              <w:jc w:val="center"/>
              <w:rPr>
                <w:sz w:val="18"/>
                <w:lang w:val="en-US"/>
              </w:rPr>
            </w:pPr>
            <w:proofErr w:type="spellStart"/>
            <w:r>
              <w:rPr>
                <w:sz w:val="18"/>
                <w:lang w:val="en-US"/>
              </w:rPr>
              <w:t>dBi</w:t>
            </w:r>
            <w:proofErr w:type="spellEnd"/>
          </w:p>
        </w:tc>
        <w:tc>
          <w:tcPr>
            <w:tcW w:w="2848" w:type="dxa"/>
          </w:tcPr>
          <w:p w14:paraId="547A8109"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caps/>
                <w:sz w:val="18"/>
              </w:rPr>
            </w:pPr>
            <w:r>
              <w:rPr>
                <w:caps/>
                <w:sz w:val="18"/>
              </w:rPr>
              <w:t>41</w:t>
            </w:r>
          </w:p>
        </w:tc>
        <w:tc>
          <w:tcPr>
            <w:tcW w:w="2403" w:type="dxa"/>
          </w:tcPr>
          <w:p w14:paraId="7AB51AAC"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caps/>
                <w:sz w:val="18"/>
              </w:rPr>
            </w:pPr>
            <w:r>
              <w:rPr>
                <w:caps/>
                <w:sz w:val="18"/>
              </w:rPr>
              <w:t>46</w:t>
            </w:r>
          </w:p>
        </w:tc>
        <w:tc>
          <w:tcPr>
            <w:tcW w:w="1530" w:type="dxa"/>
          </w:tcPr>
          <w:p w14:paraId="3FD260F0" w14:textId="5ECFB97C"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caps/>
                <w:sz w:val="18"/>
                <w:highlight w:val="yellow"/>
              </w:rPr>
            </w:pPr>
            <w:ins w:id="25" w:author="AFSMO" w:date="2021-02-24T18:08:00Z">
              <w:r w:rsidRPr="00E719FD">
                <w:rPr>
                  <w:sz w:val="18"/>
                  <w:highlight w:val="yellow"/>
                  <w:lang w:val="en-US"/>
                </w:rPr>
                <w:t>TBD</w:t>
              </w:r>
            </w:ins>
          </w:p>
        </w:tc>
      </w:tr>
      <w:tr w:rsidR="00E719FD" w14:paraId="44330821" w14:textId="04DDA3C5" w:rsidTr="00E719FD">
        <w:trPr>
          <w:jc w:val="center"/>
        </w:trPr>
        <w:tc>
          <w:tcPr>
            <w:tcW w:w="2078" w:type="dxa"/>
          </w:tcPr>
          <w:p w14:paraId="288F3185" w14:textId="77777777" w:rsidR="00E719FD" w:rsidRDefault="00E719FD" w:rsidP="00E719FD">
            <w:pPr>
              <w:pStyle w:val="Tabletext"/>
              <w:jc w:val="left"/>
              <w:rPr>
                <w:sz w:val="18"/>
                <w:lang w:val="en-US"/>
              </w:rPr>
            </w:pPr>
            <w:r>
              <w:rPr>
                <w:sz w:val="18"/>
                <w:lang w:val="en-US"/>
              </w:rPr>
              <w:t>Antenna elevation beamwidth</w:t>
            </w:r>
          </w:p>
        </w:tc>
        <w:tc>
          <w:tcPr>
            <w:tcW w:w="1033" w:type="dxa"/>
            <w:vAlign w:val="center"/>
          </w:tcPr>
          <w:p w14:paraId="186B789C" w14:textId="77777777" w:rsidR="00E719FD" w:rsidRDefault="00E719FD" w:rsidP="00E719FD">
            <w:pPr>
              <w:pStyle w:val="Tabletext"/>
              <w:jc w:val="center"/>
              <w:rPr>
                <w:sz w:val="18"/>
                <w:lang w:val="en-US"/>
              </w:rPr>
            </w:pPr>
            <w:r>
              <w:rPr>
                <w:sz w:val="18"/>
                <w:lang w:val="en-US"/>
              </w:rPr>
              <w:t>degrees</w:t>
            </w:r>
          </w:p>
        </w:tc>
        <w:tc>
          <w:tcPr>
            <w:tcW w:w="2848" w:type="dxa"/>
            <w:vAlign w:val="center"/>
          </w:tcPr>
          <w:p w14:paraId="6DFEC279"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1.6-2.7</w:t>
            </w:r>
          </w:p>
        </w:tc>
        <w:tc>
          <w:tcPr>
            <w:tcW w:w="2403" w:type="dxa"/>
            <w:vAlign w:val="center"/>
          </w:tcPr>
          <w:p w14:paraId="617798F0"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0.9-1.5</w:t>
            </w:r>
          </w:p>
        </w:tc>
        <w:tc>
          <w:tcPr>
            <w:tcW w:w="1530" w:type="dxa"/>
          </w:tcPr>
          <w:p w14:paraId="45E0621B" w14:textId="620BA36F"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26" w:author="AFSMO" w:date="2021-02-24T18:08:00Z">
              <w:r w:rsidRPr="00E719FD">
                <w:rPr>
                  <w:sz w:val="18"/>
                  <w:highlight w:val="yellow"/>
                  <w:lang w:val="en-US"/>
                </w:rPr>
                <w:t>TBD</w:t>
              </w:r>
            </w:ins>
          </w:p>
        </w:tc>
      </w:tr>
      <w:tr w:rsidR="00E719FD" w14:paraId="6E79BB7F" w14:textId="4C207FB9" w:rsidTr="00E719FD">
        <w:trPr>
          <w:tblHeader/>
          <w:jc w:val="center"/>
        </w:trPr>
        <w:tc>
          <w:tcPr>
            <w:tcW w:w="2078" w:type="dxa"/>
          </w:tcPr>
          <w:p w14:paraId="74CBA4C4" w14:textId="77777777" w:rsidR="00E719FD" w:rsidRDefault="00E719FD" w:rsidP="00E719FD">
            <w:pPr>
              <w:pStyle w:val="Tabletext"/>
              <w:jc w:val="left"/>
              <w:rPr>
                <w:sz w:val="18"/>
                <w:lang w:val="en-US"/>
              </w:rPr>
            </w:pPr>
            <w:r>
              <w:rPr>
                <w:sz w:val="18"/>
                <w:lang w:val="en-US"/>
              </w:rPr>
              <w:t xml:space="preserve">Antenna azimuthal beamwidth </w:t>
            </w:r>
          </w:p>
        </w:tc>
        <w:tc>
          <w:tcPr>
            <w:tcW w:w="1033" w:type="dxa"/>
            <w:vAlign w:val="center"/>
          </w:tcPr>
          <w:p w14:paraId="437CD7AF" w14:textId="77777777" w:rsidR="00E719FD" w:rsidRDefault="00E719FD" w:rsidP="00E719FD">
            <w:pPr>
              <w:pStyle w:val="Tabletext"/>
              <w:jc w:val="center"/>
              <w:rPr>
                <w:sz w:val="18"/>
                <w:lang w:val="en-US"/>
              </w:rPr>
            </w:pPr>
            <w:r>
              <w:rPr>
                <w:sz w:val="18"/>
                <w:lang w:val="en-US"/>
              </w:rPr>
              <w:t>degrees</w:t>
            </w:r>
          </w:p>
        </w:tc>
        <w:tc>
          <w:tcPr>
            <w:tcW w:w="2848" w:type="dxa"/>
            <w:vAlign w:val="center"/>
          </w:tcPr>
          <w:p w14:paraId="276B1E61"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caps/>
                <w:sz w:val="18"/>
              </w:rPr>
            </w:pPr>
            <w:r>
              <w:rPr>
                <w:caps/>
                <w:sz w:val="18"/>
              </w:rPr>
              <w:t>1.6-2.7</w:t>
            </w:r>
          </w:p>
        </w:tc>
        <w:tc>
          <w:tcPr>
            <w:tcW w:w="2403" w:type="dxa"/>
            <w:vAlign w:val="center"/>
          </w:tcPr>
          <w:p w14:paraId="537945DB"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caps/>
                <w:sz w:val="18"/>
              </w:rPr>
            </w:pPr>
            <w:r>
              <w:rPr>
                <w:caps/>
                <w:sz w:val="18"/>
              </w:rPr>
              <w:t>0.9-1.4</w:t>
            </w:r>
          </w:p>
        </w:tc>
        <w:tc>
          <w:tcPr>
            <w:tcW w:w="1530" w:type="dxa"/>
          </w:tcPr>
          <w:p w14:paraId="15D0B4DA" w14:textId="7389CDE9"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caps/>
                <w:sz w:val="18"/>
                <w:highlight w:val="yellow"/>
              </w:rPr>
            </w:pPr>
            <w:ins w:id="27" w:author="AFSMO" w:date="2021-02-24T18:08:00Z">
              <w:r w:rsidRPr="00E719FD">
                <w:rPr>
                  <w:sz w:val="18"/>
                  <w:highlight w:val="yellow"/>
                  <w:lang w:val="en-US"/>
                </w:rPr>
                <w:t>TBD</w:t>
              </w:r>
            </w:ins>
          </w:p>
        </w:tc>
      </w:tr>
      <w:tr w:rsidR="00E719FD" w14:paraId="1F8BC4F8" w14:textId="02B6BE1B" w:rsidTr="00E719FD">
        <w:trPr>
          <w:jc w:val="center"/>
        </w:trPr>
        <w:tc>
          <w:tcPr>
            <w:tcW w:w="2078" w:type="dxa"/>
          </w:tcPr>
          <w:p w14:paraId="4F1AE847" w14:textId="77777777" w:rsidR="00E719FD" w:rsidRDefault="00E719FD" w:rsidP="00E719FD">
            <w:pPr>
              <w:pStyle w:val="Tabletext"/>
              <w:jc w:val="left"/>
              <w:rPr>
                <w:sz w:val="18"/>
                <w:lang w:val="en-US"/>
              </w:rPr>
            </w:pPr>
            <w:r>
              <w:rPr>
                <w:sz w:val="18"/>
                <w:lang w:val="en-US"/>
              </w:rPr>
              <w:t>Antenna horizontal scan rate</w:t>
            </w:r>
          </w:p>
        </w:tc>
        <w:tc>
          <w:tcPr>
            <w:tcW w:w="1033" w:type="dxa"/>
            <w:vAlign w:val="center"/>
          </w:tcPr>
          <w:p w14:paraId="564DD06C" w14:textId="77777777" w:rsidR="00E719FD" w:rsidRDefault="00E719FD" w:rsidP="00E719FD">
            <w:pPr>
              <w:pStyle w:val="Tabletext"/>
              <w:jc w:val="center"/>
              <w:rPr>
                <w:sz w:val="18"/>
                <w:lang w:val="en-US"/>
              </w:rPr>
            </w:pPr>
            <w:r>
              <w:rPr>
                <w:sz w:val="18"/>
                <w:lang w:val="en-US"/>
              </w:rPr>
              <w:t>degrees/s</w:t>
            </w:r>
          </w:p>
        </w:tc>
        <w:tc>
          <w:tcPr>
            <w:tcW w:w="2848" w:type="dxa"/>
            <w:vAlign w:val="center"/>
          </w:tcPr>
          <w:p w14:paraId="024196E8"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Not applicable</w:t>
            </w:r>
          </w:p>
        </w:tc>
        <w:tc>
          <w:tcPr>
            <w:tcW w:w="2403" w:type="dxa"/>
            <w:vAlign w:val="center"/>
          </w:tcPr>
          <w:p w14:paraId="2946E354"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Not applicable</w:t>
            </w:r>
          </w:p>
        </w:tc>
        <w:tc>
          <w:tcPr>
            <w:tcW w:w="1530" w:type="dxa"/>
          </w:tcPr>
          <w:p w14:paraId="37A7BA0C" w14:textId="08AD55C4"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28" w:author="AFSMO" w:date="2021-02-24T18:08:00Z">
              <w:r w:rsidRPr="00E719FD">
                <w:rPr>
                  <w:sz w:val="18"/>
                  <w:highlight w:val="yellow"/>
                  <w:lang w:val="en-US"/>
                </w:rPr>
                <w:t>TBD</w:t>
              </w:r>
            </w:ins>
          </w:p>
        </w:tc>
      </w:tr>
      <w:tr w:rsidR="00E719FD" w14:paraId="4E2A487A" w14:textId="38992698" w:rsidTr="00E719FD">
        <w:trPr>
          <w:jc w:val="center"/>
        </w:trPr>
        <w:tc>
          <w:tcPr>
            <w:tcW w:w="2078" w:type="dxa"/>
          </w:tcPr>
          <w:p w14:paraId="50101218" w14:textId="77777777" w:rsidR="00E719FD" w:rsidRDefault="00E719FD" w:rsidP="00E719FD">
            <w:pPr>
              <w:pStyle w:val="Tabletext"/>
              <w:jc w:val="left"/>
              <w:rPr>
                <w:sz w:val="18"/>
                <w:lang w:val="en-US"/>
              </w:rPr>
            </w:pPr>
            <w:r>
              <w:rPr>
                <w:sz w:val="18"/>
                <w:lang w:val="en-US"/>
              </w:rPr>
              <w:t>Antenna horizontal scan type (continuous, random, 360</w:t>
            </w:r>
            <w:r>
              <w:rPr>
                <w:rFonts w:ascii="Symbol" w:hAnsi="Symbol"/>
                <w:sz w:val="18"/>
              </w:rPr>
              <w:t></w:t>
            </w:r>
            <w:r>
              <w:rPr>
                <w:sz w:val="18"/>
                <w:lang w:val="en-US"/>
              </w:rPr>
              <w:t>, sector, etc.)</w:t>
            </w:r>
          </w:p>
        </w:tc>
        <w:tc>
          <w:tcPr>
            <w:tcW w:w="1033" w:type="dxa"/>
          </w:tcPr>
          <w:p w14:paraId="1392FECF" w14:textId="77777777" w:rsidR="00E719FD" w:rsidRDefault="00E719FD" w:rsidP="00E719FD">
            <w:pPr>
              <w:pStyle w:val="Tabletext"/>
              <w:jc w:val="center"/>
              <w:rPr>
                <w:sz w:val="18"/>
                <w:lang w:val="en-US"/>
              </w:rPr>
            </w:pPr>
          </w:p>
        </w:tc>
        <w:tc>
          <w:tcPr>
            <w:tcW w:w="2848" w:type="dxa"/>
            <w:vAlign w:val="center"/>
          </w:tcPr>
          <w:p w14:paraId="094607BF" w14:textId="77777777" w:rsidR="00E719FD" w:rsidRPr="005F1E1F" w:rsidRDefault="00E719FD" w:rsidP="00E719FD">
            <w:pPr>
              <w:pStyle w:val="Tabletext"/>
              <w:jc w:val="center"/>
              <w:rPr>
                <w:sz w:val="18"/>
                <w:vertAlign w:val="superscript"/>
                <w:lang w:val="en-US"/>
              </w:rPr>
            </w:pPr>
            <w:r>
              <w:rPr>
                <w:sz w:val="18"/>
                <w:lang w:val="en-US"/>
              </w:rPr>
              <w:t>Irregular to cover 360</w:t>
            </w:r>
            <w:r>
              <w:rPr>
                <w:sz w:val="18"/>
                <w:vertAlign w:val="superscript"/>
                <w:lang w:val="en-US"/>
              </w:rPr>
              <w:t>o</w:t>
            </w:r>
          </w:p>
        </w:tc>
        <w:tc>
          <w:tcPr>
            <w:tcW w:w="2403" w:type="dxa"/>
            <w:vAlign w:val="center"/>
          </w:tcPr>
          <w:p w14:paraId="5EA3D4DF" w14:textId="77777777" w:rsidR="00E719FD" w:rsidRPr="005F1E1F" w:rsidRDefault="00E719FD" w:rsidP="00E719FD">
            <w:pPr>
              <w:pStyle w:val="Tabletext"/>
              <w:jc w:val="center"/>
              <w:rPr>
                <w:sz w:val="18"/>
                <w:vertAlign w:val="superscript"/>
                <w:lang w:val="en-US"/>
              </w:rPr>
            </w:pPr>
            <w:r>
              <w:rPr>
                <w:sz w:val="18"/>
                <w:lang w:val="en-US"/>
              </w:rPr>
              <w:t>Irregular to cover 360</w:t>
            </w:r>
            <w:r>
              <w:rPr>
                <w:sz w:val="18"/>
                <w:vertAlign w:val="superscript"/>
                <w:lang w:val="en-US"/>
              </w:rPr>
              <w:t>o</w:t>
            </w:r>
          </w:p>
        </w:tc>
        <w:tc>
          <w:tcPr>
            <w:tcW w:w="1530" w:type="dxa"/>
          </w:tcPr>
          <w:p w14:paraId="666A6397" w14:textId="7CBFE5E4" w:rsidR="00E719FD" w:rsidRPr="00E719FD" w:rsidRDefault="00E719FD" w:rsidP="00E719FD">
            <w:pPr>
              <w:pStyle w:val="Tabletext"/>
              <w:jc w:val="center"/>
              <w:rPr>
                <w:sz w:val="18"/>
                <w:highlight w:val="yellow"/>
                <w:lang w:val="en-US"/>
              </w:rPr>
            </w:pPr>
            <w:ins w:id="29" w:author="AFSMO" w:date="2021-02-24T18:08:00Z">
              <w:r w:rsidRPr="00E719FD">
                <w:rPr>
                  <w:sz w:val="18"/>
                  <w:highlight w:val="yellow"/>
                  <w:lang w:val="en-US"/>
                </w:rPr>
                <w:t>TBD</w:t>
              </w:r>
            </w:ins>
          </w:p>
        </w:tc>
      </w:tr>
      <w:tr w:rsidR="00E719FD" w14:paraId="3C2E304B" w14:textId="1A7B97E9" w:rsidTr="00E719FD">
        <w:trPr>
          <w:jc w:val="center"/>
        </w:trPr>
        <w:tc>
          <w:tcPr>
            <w:tcW w:w="2078" w:type="dxa"/>
          </w:tcPr>
          <w:p w14:paraId="472B4583" w14:textId="77777777" w:rsidR="00E719FD" w:rsidRDefault="00E719FD" w:rsidP="00E719FD">
            <w:pPr>
              <w:pStyle w:val="Tabletext"/>
              <w:jc w:val="left"/>
              <w:rPr>
                <w:sz w:val="18"/>
                <w:lang w:val="en-US"/>
              </w:rPr>
            </w:pPr>
            <w:r>
              <w:rPr>
                <w:sz w:val="18"/>
                <w:lang w:val="en-US"/>
              </w:rPr>
              <w:t>Antenna vertical scan rate</w:t>
            </w:r>
          </w:p>
        </w:tc>
        <w:tc>
          <w:tcPr>
            <w:tcW w:w="1033" w:type="dxa"/>
            <w:vAlign w:val="center"/>
          </w:tcPr>
          <w:p w14:paraId="6216A095" w14:textId="77777777" w:rsidR="00E719FD" w:rsidRDefault="00E719FD" w:rsidP="00E719FD">
            <w:pPr>
              <w:pStyle w:val="Tabletext"/>
              <w:jc w:val="center"/>
              <w:rPr>
                <w:sz w:val="18"/>
                <w:lang w:val="en-US"/>
              </w:rPr>
            </w:pPr>
            <w:r>
              <w:rPr>
                <w:sz w:val="18"/>
                <w:lang w:val="en-US"/>
              </w:rPr>
              <w:t>degrees/s</w:t>
            </w:r>
          </w:p>
        </w:tc>
        <w:tc>
          <w:tcPr>
            <w:tcW w:w="2848" w:type="dxa"/>
            <w:vAlign w:val="center"/>
          </w:tcPr>
          <w:p w14:paraId="191B66D9" w14:textId="77777777" w:rsidR="00E719FD" w:rsidRDefault="00E719FD" w:rsidP="00E719FD">
            <w:pPr>
              <w:pStyle w:val="Tabletext"/>
              <w:jc w:val="center"/>
              <w:rPr>
                <w:sz w:val="18"/>
              </w:rPr>
            </w:pPr>
            <w:r>
              <w:rPr>
                <w:sz w:val="18"/>
              </w:rPr>
              <w:t>Not applicable</w:t>
            </w:r>
          </w:p>
        </w:tc>
        <w:tc>
          <w:tcPr>
            <w:tcW w:w="2403" w:type="dxa"/>
            <w:vAlign w:val="center"/>
          </w:tcPr>
          <w:p w14:paraId="4B4549D4" w14:textId="77777777" w:rsidR="00E719FD" w:rsidRDefault="00E719FD" w:rsidP="00E719FD">
            <w:pPr>
              <w:pStyle w:val="Tabletext"/>
              <w:jc w:val="center"/>
              <w:rPr>
                <w:sz w:val="18"/>
              </w:rPr>
            </w:pPr>
            <w:r>
              <w:rPr>
                <w:sz w:val="18"/>
              </w:rPr>
              <w:t>Not applicable</w:t>
            </w:r>
          </w:p>
        </w:tc>
        <w:tc>
          <w:tcPr>
            <w:tcW w:w="1530" w:type="dxa"/>
          </w:tcPr>
          <w:p w14:paraId="127F8962" w14:textId="68E343AD" w:rsidR="00E719FD" w:rsidRPr="00E719FD" w:rsidRDefault="00E719FD" w:rsidP="00E719FD">
            <w:pPr>
              <w:pStyle w:val="Tabletext"/>
              <w:jc w:val="center"/>
              <w:rPr>
                <w:sz w:val="18"/>
                <w:highlight w:val="yellow"/>
              </w:rPr>
            </w:pPr>
            <w:ins w:id="30" w:author="AFSMO" w:date="2021-02-24T18:08:00Z">
              <w:r w:rsidRPr="00E719FD">
                <w:rPr>
                  <w:sz w:val="18"/>
                  <w:highlight w:val="yellow"/>
                  <w:lang w:val="en-US"/>
                </w:rPr>
                <w:t>TBD</w:t>
              </w:r>
            </w:ins>
          </w:p>
        </w:tc>
      </w:tr>
      <w:tr w:rsidR="00E719FD" w:rsidRPr="00C11846" w14:paraId="62915D38" w14:textId="41C62FDF" w:rsidTr="00E719FD">
        <w:trPr>
          <w:jc w:val="center"/>
        </w:trPr>
        <w:tc>
          <w:tcPr>
            <w:tcW w:w="2078" w:type="dxa"/>
          </w:tcPr>
          <w:p w14:paraId="52FF84C3" w14:textId="77777777" w:rsidR="00E719FD" w:rsidRDefault="00E719FD" w:rsidP="00E719FD">
            <w:pPr>
              <w:pStyle w:val="Tabletext"/>
              <w:jc w:val="left"/>
              <w:rPr>
                <w:sz w:val="18"/>
              </w:rPr>
            </w:pPr>
            <w:proofErr w:type="spellStart"/>
            <w:r>
              <w:rPr>
                <w:sz w:val="18"/>
              </w:rPr>
              <w:t>Antenna</w:t>
            </w:r>
            <w:proofErr w:type="spellEnd"/>
            <w:r>
              <w:rPr>
                <w:sz w:val="18"/>
              </w:rPr>
              <w:t xml:space="preserve"> vertical scan type (</w:t>
            </w:r>
            <w:proofErr w:type="spellStart"/>
            <w:r>
              <w:rPr>
                <w:sz w:val="18"/>
              </w:rPr>
              <w:t>continuous</w:t>
            </w:r>
            <w:proofErr w:type="spellEnd"/>
            <w:r>
              <w:rPr>
                <w:sz w:val="18"/>
              </w:rPr>
              <w:t xml:space="preserve">, </w:t>
            </w:r>
            <w:proofErr w:type="spellStart"/>
            <w:r>
              <w:rPr>
                <w:sz w:val="18"/>
              </w:rPr>
              <w:t>random</w:t>
            </w:r>
            <w:proofErr w:type="spellEnd"/>
            <w:r>
              <w:rPr>
                <w:sz w:val="18"/>
              </w:rPr>
              <w:t>, 360</w:t>
            </w:r>
            <w:r>
              <w:rPr>
                <w:rFonts w:ascii="Symbol" w:hAnsi="Symbol"/>
                <w:sz w:val="18"/>
              </w:rPr>
              <w:t></w:t>
            </w:r>
            <w:r>
              <w:rPr>
                <w:sz w:val="18"/>
              </w:rPr>
              <w:t xml:space="preserve">, </w:t>
            </w:r>
            <w:proofErr w:type="spellStart"/>
            <w:r>
              <w:rPr>
                <w:sz w:val="18"/>
              </w:rPr>
              <w:t>sector</w:t>
            </w:r>
            <w:proofErr w:type="spellEnd"/>
            <w:r>
              <w:rPr>
                <w:sz w:val="18"/>
              </w:rPr>
              <w:t>, etc.)</w:t>
            </w:r>
          </w:p>
        </w:tc>
        <w:tc>
          <w:tcPr>
            <w:tcW w:w="1033" w:type="dxa"/>
            <w:vAlign w:val="center"/>
          </w:tcPr>
          <w:p w14:paraId="2F950CAD" w14:textId="77777777" w:rsidR="00E719FD" w:rsidRDefault="00E719FD" w:rsidP="00E719FD">
            <w:pPr>
              <w:pStyle w:val="Tabletext"/>
              <w:jc w:val="center"/>
              <w:rPr>
                <w:sz w:val="18"/>
              </w:rPr>
            </w:pPr>
            <w:proofErr w:type="spellStart"/>
            <w:proofErr w:type="gramStart"/>
            <w:r>
              <w:rPr>
                <w:sz w:val="18"/>
              </w:rPr>
              <w:t>degrees</w:t>
            </w:r>
            <w:proofErr w:type="spellEnd"/>
            <w:proofErr w:type="gramEnd"/>
          </w:p>
        </w:tc>
        <w:tc>
          <w:tcPr>
            <w:tcW w:w="2848" w:type="dxa"/>
            <w:vAlign w:val="center"/>
          </w:tcPr>
          <w:p w14:paraId="0414088A" w14:textId="77777777" w:rsidR="00E719FD" w:rsidRPr="00E6243B"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E6243B">
              <w:rPr>
                <w:sz w:val="18"/>
                <w:lang w:val="en-US"/>
              </w:rPr>
              <w:t>Irregular to cover required volume</w:t>
            </w:r>
          </w:p>
        </w:tc>
        <w:tc>
          <w:tcPr>
            <w:tcW w:w="2403" w:type="dxa"/>
            <w:vAlign w:val="center"/>
          </w:tcPr>
          <w:p w14:paraId="0F9858BF" w14:textId="77777777" w:rsidR="00E719FD" w:rsidRPr="00E6243B"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E6243B">
              <w:rPr>
                <w:sz w:val="18"/>
                <w:lang w:val="en-US"/>
              </w:rPr>
              <w:t>Irregular to cover required volume</w:t>
            </w:r>
          </w:p>
        </w:tc>
        <w:tc>
          <w:tcPr>
            <w:tcW w:w="1530" w:type="dxa"/>
          </w:tcPr>
          <w:p w14:paraId="6B274B7C" w14:textId="71A83AC2"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31" w:author="AFSMO" w:date="2021-02-24T18:08:00Z">
              <w:r w:rsidRPr="00E719FD">
                <w:rPr>
                  <w:sz w:val="18"/>
                  <w:highlight w:val="yellow"/>
                  <w:lang w:val="en-US"/>
                </w:rPr>
                <w:t>TBD</w:t>
              </w:r>
            </w:ins>
          </w:p>
        </w:tc>
      </w:tr>
      <w:tr w:rsidR="00E719FD" w:rsidRPr="00E6243B" w14:paraId="76796B9C" w14:textId="5D87CD34" w:rsidTr="00E719FD">
        <w:trPr>
          <w:jc w:val="center"/>
        </w:trPr>
        <w:tc>
          <w:tcPr>
            <w:tcW w:w="2078" w:type="dxa"/>
          </w:tcPr>
          <w:p w14:paraId="7DB21245" w14:textId="77777777" w:rsidR="00E719FD" w:rsidRDefault="00E719FD" w:rsidP="00E719FD">
            <w:pPr>
              <w:pStyle w:val="Tabletext"/>
              <w:jc w:val="left"/>
              <w:rPr>
                <w:sz w:val="18"/>
                <w:lang w:val="en-US"/>
              </w:rPr>
            </w:pPr>
            <w:r>
              <w:rPr>
                <w:sz w:val="18"/>
                <w:lang w:val="en-US"/>
              </w:rPr>
              <w:t>Antenna side lobe (SL) levels (1st SLs and remote SLs)</w:t>
            </w:r>
          </w:p>
        </w:tc>
        <w:tc>
          <w:tcPr>
            <w:tcW w:w="1033" w:type="dxa"/>
            <w:vAlign w:val="center"/>
          </w:tcPr>
          <w:p w14:paraId="3373D49B" w14:textId="77777777" w:rsidR="00E719FD" w:rsidRDefault="00E719FD" w:rsidP="00E719FD">
            <w:pPr>
              <w:pStyle w:val="Tabletext"/>
              <w:jc w:val="center"/>
              <w:rPr>
                <w:sz w:val="18"/>
                <w:lang w:val="en-US"/>
              </w:rPr>
            </w:pPr>
            <w:r>
              <w:rPr>
                <w:sz w:val="18"/>
                <w:lang w:val="en-US"/>
              </w:rPr>
              <w:t>dB</w:t>
            </w:r>
          </w:p>
        </w:tc>
        <w:tc>
          <w:tcPr>
            <w:tcW w:w="2848" w:type="dxa"/>
            <w:vAlign w:val="center"/>
          </w:tcPr>
          <w:p w14:paraId="7DB01BBE"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17 on transmit, 25 on receive</w:t>
            </w:r>
          </w:p>
        </w:tc>
        <w:tc>
          <w:tcPr>
            <w:tcW w:w="2403" w:type="dxa"/>
            <w:vAlign w:val="center"/>
          </w:tcPr>
          <w:p w14:paraId="68253544"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17 on transmit, 25 on receive</w:t>
            </w:r>
          </w:p>
        </w:tc>
        <w:tc>
          <w:tcPr>
            <w:tcW w:w="1530" w:type="dxa"/>
          </w:tcPr>
          <w:p w14:paraId="3DD83927" w14:textId="5DE3086E"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32" w:author="AFSMO" w:date="2021-02-24T18:08:00Z">
              <w:r w:rsidRPr="00E719FD">
                <w:rPr>
                  <w:sz w:val="18"/>
                  <w:highlight w:val="yellow"/>
                  <w:lang w:val="en-US"/>
                </w:rPr>
                <w:t>TBD</w:t>
              </w:r>
            </w:ins>
          </w:p>
        </w:tc>
      </w:tr>
    </w:tbl>
    <w:p w14:paraId="2B222DD1" w14:textId="77777777" w:rsidR="00075C54" w:rsidRDefault="00075C54">
      <w:r>
        <w:br w:type="page"/>
      </w:r>
    </w:p>
    <w:p w14:paraId="5944855D" w14:textId="77777777" w:rsidR="00075C54" w:rsidRDefault="00075C54" w:rsidP="00075C54">
      <w:pPr>
        <w:pStyle w:val="TableNo"/>
        <w:rPr>
          <w:lang w:val="en-US"/>
        </w:rPr>
      </w:pPr>
      <w:r>
        <w:rPr>
          <w:lang w:val="en-US"/>
        </w:rPr>
        <w:lastRenderedPageBreak/>
        <w:t>TABLE 1 (</w:t>
      </w:r>
      <w:r>
        <w:rPr>
          <w:i/>
          <w:iCs/>
          <w:lang w:val="en-US"/>
        </w:rPr>
        <w:t>end</w:t>
      </w:r>
      <w:r>
        <w:rPr>
          <w:lang w:val="en-US"/>
        </w:rPr>
        <w:t>)</w:t>
      </w:r>
    </w:p>
    <w:tbl>
      <w:tblPr>
        <w:tblW w:w="113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80"/>
        <w:gridCol w:w="1033"/>
        <w:gridCol w:w="2639"/>
        <w:gridCol w:w="2790"/>
        <w:gridCol w:w="2790"/>
      </w:tblGrid>
      <w:tr w:rsidR="00E719FD" w14:paraId="17B4E5B6" w14:textId="159FE64D" w:rsidTr="00E719FD">
        <w:trPr>
          <w:trHeight w:val="366"/>
          <w:tblHeader/>
          <w:jc w:val="center"/>
        </w:trPr>
        <w:tc>
          <w:tcPr>
            <w:tcW w:w="2080" w:type="dxa"/>
          </w:tcPr>
          <w:p w14:paraId="34BD23D7" w14:textId="77777777" w:rsidR="00E719FD" w:rsidRDefault="00E719FD" w:rsidP="00F26D50">
            <w:pPr>
              <w:pStyle w:val="Tablehead"/>
              <w:tabs>
                <w:tab w:val="clear" w:pos="1134"/>
                <w:tab w:val="clear" w:pos="2268"/>
              </w:tabs>
              <w:rPr>
                <w:sz w:val="18"/>
              </w:rPr>
            </w:pPr>
            <w:r>
              <w:rPr>
                <w:sz w:val="18"/>
                <w:lang w:val="es-ES_tradnl"/>
              </w:rPr>
              <w:t>Characteristics</w:t>
            </w:r>
          </w:p>
        </w:tc>
        <w:tc>
          <w:tcPr>
            <w:tcW w:w="1033" w:type="dxa"/>
          </w:tcPr>
          <w:p w14:paraId="5714CDE4" w14:textId="77777777" w:rsidR="00E719FD" w:rsidRDefault="00E719FD" w:rsidP="00F26D50">
            <w:pPr>
              <w:pStyle w:val="Tablehead"/>
              <w:tabs>
                <w:tab w:val="clear" w:pos="1134"/>
                <w:tab w:val="clear" w:pos="2268"/>
              </w:tabs>
              <w:rPr>
                <w:sz w:val="18"/>
              </w:rPr>
            </w:pPr>
            <w:proofErr w:type="spellStart"/>
            <w:r>
              <w:rPr>
                <w:sz w:val="18"/>
              </w:rPr>
              <w:t>Units</w:t>
            </w:r>
            <w:proofErr w:type="spellEnd"/>
          </w:p>
        </w:tc>
        <w:tc>
          <w:tcPr>
            <w:tcW w:w="2639" w:type="dxa"/>
          </w:tcPr>
          <w:p w14:paraId="542B750D" w14:textId="77777777" w:rsidR="00E719FD" w:rsidRDefault="00E719FD" w:rsidP="00F26D50">
            <w:pPr>
              <w:pStyle w:val="Tablehead"/>
              <w:tabs>
                <w:tab w:val="clear" w:pos="1134"/>
                <w:tab w:val="clear" w:pos="2268"/>
                <w:tab w:val="left" w:pos="660"/>
              </w:tabs>
              <w:rPr>
                <w:caps/>
                <w:sz w:val="18"/>
              </w:rPr>
            </w:pPr>
            <w:r>
              <w:rPr>
                <w:caps/>
                <w:sz w:val="18"/>
              </w:rPr>
              <w:t>R</w:t>
            </w:r>
            <w:r>
              <w:rPr>
                <w:sz w:val="18"/>
              </w:rPr>
              <w:t>adar</w:t>
            </w:r>
            <w:r>
              <w:rPr>
                <w:caps/>
                <w:sz w:val="18"/>
              </w:rPr>
              <w:t xml:space="preserve"> F1</w:t>
            </w:r>
          </w:p>
        </w:tc>
        <w:tc>
          <w:tcPr>
            <w:tcW w:w="2790" w:type="dxa"/>
          </w:tcPr>
          <w:p w14:paraId="223649AB" w14:textId="77777777" w:rsidR="00E719FD" w:rsidRDefault="00E719FD" w:rsidP="00F26D50">
            <w:pPr>
              <w:pStyle w:val="Tablehead"/>
              <w:tabs>
                <w:tab w:val="clear" w:pos="1134"/>
                <w:tab w:val="clear" w:pos="2268"/>
              </w:tabs>
              <w:rPr>
                <w:caps/>
                <w:sz w:val="18"/>
              </w:rPr>
            </w:pPr>
            <w:r>
              <w:rPr>
                <w:caps/>
                <w:sz w:val="18"/>
                <w:lang w:val="es-ES"/>
              </w:rPr>
              <w:t>R</w:t>
            </w:r>
            <w:r>
              <w:rPr>
                <w:sz w:val="18"/>
                <w:lang w:val="es-ES"/>
              </w:rPr>
              <w:t>adar</w:t>
            </w:r>
            <w:r>
              <w:rPr>
                <w:caps/>
                <w:sz w:val="18"/>
                <w:lang w:val="es-ES"/>
              </w:rPr>
              <w:t xml:space="preserve"> F2</w:t>
            </w:r>
          </w:p>
        </w:tc>
        <w:tc>
          <w:tcPr>
            <w:tcW w:w="2790" w:type="dxa"/>
          </w:tcPr>
          <w:p w14:paraId="3252CBAD" w14:textId="07E33161" w:rsidR="00E719FD" w:rsidRPr="00E719FD" w:rsidRDefault="00E719FD" w:rsidP="00F26D50">
            <w:pPr>
              <w:pStyle w:val="Tablehead"/>
              <w:tabs>
                <w:tab w:val="clear" w:pos="1134"/>
                <w:tab w:val="clear" w:pos="2268"/>
              </w:tabs>
              <w:rPr>
                <w:caps/>
                <w:sz w:val="18"/>
                <w:highlight w:val="yellow"/>
                <w:lang w:val="es-ES"/>
              </w:rPr>
            </w:pPr>
            <w:ins w:id="33" w:author="AFSMO" w:date="2021-02-24T18:10:00Z">
              <w:r w:rsidRPr="00E719FD">
                <w:rPr>
                  <w:caps/>
                  <w:sz w:val="18"/>
                  <w:highlight w:val="yellow"/>
                  <w:lang w:val="es-ES"/>
                </w:rPr>
                <w:t>radar f3</w:t>
              </w:r>
            </w:ins>
          </w:p>
        </w:tc>
      </w:tr>
      <w:tr w:rsidR="00E719FD" w14:paraId="2DC17326" w14:textId="2D5C6C10" w:rsidTr="00E719FD">
        <w:trPr>
          <w:jc w:val="center"/>
        </w:trPr>
        <w:tc>
          <w:tcPr>
            <w:tcW w:w="2080" w:type="dxa"/>
          </w:tcPr>
          <w:p w14:paraId="11DD40A0" w14:textId="77777777" w:rsidR="00E719FD" w:rsidRDefault="00E719FD" w:rsidP="00E719FD">
            <w:pPr>
              <w:pStyle w:val="Tabletext"/>
              <w:jc w:val="left"/>
              <w:rPr>
                <w:sz w:val="18"/>
                <w:lang w:val="en-US"/>
              </w:rPr>
            </w:pPr>
            <w:r>
              <w:rPr>
                <w:sz w:val="18"/>
                <w:lang w:val="en-US"/>
              </w:rPr>
              <w:t>Antenna height</w:t>
            </w:r>
          </w:p>
        </w:tc>
        <w:tc>
          <w:tcPr>
            <w:tcW w:w="1033" w:type="dxa"/>
            <w:vAlign w:val="center"/>
          </w:tcPr>
          <w:p w14:paraId="7004F4DE" w14:textId="77777777" w:rsidR="00E719FD" w:rsidRDefault="00E719FD" w:rsidP="00E719FD">
            <w:pPr>
              <w:pStyle w:val="Tabletext"/>
              <w:jc w:val="center"/>
              <w:rPr>
                <w:sz w:val="18"/>
                <w:lang w:val="en-US"/>
              </w:rPr>
            </w:pPr>
            <w:r>
              <w:rPr>
                <w:sz w:val="18"/>
                <w:lang w:val="en-US"/>
              </w:rPr>
              <w:t>m</w:t>
            </w:r>
          </w:p>
        </w:tc>
        <w:tc>
          <w:tcPr>
            <w:tcW w:w="2639" w:type="dxa"/>
            <w:vAlign w:val="center"/>
          </w:tcPr>
          <w:p w14:paraId="0932D214"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Variable</w:t>
            </w:r>
          </w:p>
        </w:tc>
        <w:tc>
          <w:tcPr>
            <w:tcW w:w="2790" w:type="dxa"/>
            <w:vAlign w:val="center"/>
          </w:tcPr>
          <w:p w14:paraId="7DB1EC41"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Variable</w:t>
            </w:r>
          </w:p>
        </w:tc>
        <w:tc>
          <w:tcPr>
            <w:tcW w:w="2790" w:type="dxa"/>
          </w:tcPr>
          <w:p w14:paraId="4DAA6ED7" w14:textId="4E43BD6F"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34" w:author="AFSMO" w:date="2021-02-24T18:10:00Z">
              <w:r w:rsidRPr="00E719FD">
                <w:rPr>
                  <w:sz w:val="18"/>
                  <w:highlight w:val="yellow"/>
                  <w:lang w:val="en-US"/>
                </w:rPr>
                <w:t>TBD</w:t>
              </w:r>
            </w:ins>
          </w:p>
        </w:tc>
      </w:tr>
      <w:tr w:rsidR="00E719FD" w:rsidRPr="00C11846" w14:paraId="6A3E7756" w14:textId="1E6AFD75" w:rsidTr="00E719FD">
        <w:trPr>
          <w:jc w:val="center"/>
        </w:trPr>
        <w:tc>
          <w:tcPr>
            <w:tcW w:w="2080" w:type="dxa"/>
          </w:tcPr>
          <w:p w14:paraId="716B4441" w14:textId="77777777" w:rsidR="00E719FD" w:rsidRDefault="00E719FD" w:rsidP="00E719FD">
            <w:pPr>
              <w:pStyle w:val="Tabletext"/>
              <w:jc w:val="left"/>
              <w:rPr>
                <w:sz w:val="18"/>
                <w:lang w:val="en-US"/>
              </w:rPr>
            </w:pPr>
            <w:r>
              <w:rPr>
                <w:sz w:val="18"/>
                <w:lang w:val="en-US"/>
              </w:rPr>
              <w:t>Receiver IF 3 dB bandwidth</w:t>
            </w:r>
          </w:p>
        </w:tc>
        <w:tc>
          <w:tcPr>
            <w:tcW w:w="1033" w:type="dxa"/>
            <w:vAlign w:val="center"/>
          </w:tcPr>
          <w:p w14:paraId="3B266E72" w14:textId="77777777" w:rsidR="00E719FD" w:rsidRDefault="00E719FD" w:rsidP="00E719FD">
            <w:pPr>
              <w:pStyle w:val="Tabletext"/>
              <w:jc w:val="center"/>
              <w:rPr>
                <w:sz w:val="18"/>
                <w:lang w:val="en-US"/>
              </w:rPr>
            </w:pPr>
            <w:r>
              <w:rPr>
                <w:sz w:val="18"/>
                <w:lang w:val="en-US"/>
              </w:rPr>
              <w:t>MHz</w:t>
            </w:r>
          </w:p>
        </w:tc>
        <w:tc>
          <w:tcPr>
            <w:tcW w:w="2639" w:type="dxa"/>
            <w:vAlign w:val="center"/>
          </w:tcPr>
          <w:p w14:paraId="4C67D691" w14:textId="77777777" w:rsidR="00E719FD" w:rsidRPr="00E6243B"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E6243B">
              <w:rPr>
                <w:sz w:val="18"/>
                <w:lang w:val="en-US"/>
              </w:rPr>
              <w:t>1.</w:t>
            </w:r>
            <w:r>
              <w:rPr>
                <w:sz w:val="18"/>
                <w:lang w:val="en-US"/>
              </w:rPr>
              <w:t>2</w:t>
            </w:r>
            <w:r w:rsidRPr="00E6243B">
              <w:rPr>
                <w:sz w:val="18"/>
                <w:lang w:val="en-US"/>
              </w:rPr>
              <w:t xml:space="preserve"> at </w:t>
            </w:r>
            <w:r>
              <w:rPr>
                <w:sz w:val="18"/>
                <w:lang w:val="en-US"/>
              </w:rPr>
              <w:t>–</w:t>
            </w:r>
            <w:r w:rsidRPr="00E6243B">
              <w:rPr>
                <w:sz w:val="18"/>
                <w:lang w:val="en-US"/>
              </w:rPr>
              <w:t>6 dB (SP)</w:t>
            </w:r>
            <w:r w:rsidRPr="00E6243B">
              <w:rPr>
                <w:sz w:val="18"/>
                <w:lang w:val="en-US"/>
              </w:rPr>
              <w:br/>
              <w:t>1.</w:t>
            </w:r>
            <w:r>
              <w:rPr>
                <w:sz w:val="18"/>
                <w:lang w:val="en-US"/>
              </w:rPr>
              <w:t>8</w:t>
            </w:r>
            <w:r w:rsidRPr="00E6243B">
              <w:rPr>
                <w:sz w:val="18"/>
                <w:lang w:val="en-US"/>
              </w:rPr>
              <w:t xml:space="preserve"> at </w:t>
            </w:r>
            <w:r>
              <w:rPr>
                <w:sz w:val="18"/>
                <w:lang w:val="en-US"/>
              </w:rPr>
              <w:t>–</w:t>
            </w:r>
            <w:r w:rsidRPr="00E6243B">
              <w:rPr>
                <w:sz w:val="18"/>
                <w:lang w:val="en-US"/>
              </w:rPr>
              <w:t>6 dB (LP)</w:t>
            </w:r>
          </w:p>
        </w:tc>
        <w:tc>
          <w:tcPr>
            <w:tcW w:w="2790" w:type="dxa"/>
            <w:vAlign w:val="center"/>
          </w:tcPr>
          <w:p w14:paraId="469F59A2" w14:textId="77777777" w:rsidR="00E719FD" w:rsidRPr="00E6243B"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sidRPr="00E6243B">
              <w:rPr>
                <w:sz w:val="18"/>
                <w:lang w:val="en-US"/>
              </w:rPr>
              <w:t>1.</w:t>
            </w:r>
            <w:r>
              <w:rPr>
                <w:sz w:val="18"/>
                <w:lang w:val="en-US"/>
              </w:rPr>
              <w:t>2</w:t>
            </w:r>
            <w:r w:rsidRPr="00E6243B">
              <w:rPr>
                <w:sz w:val="18"/>
                <w:lang w:val="en-US"/>
              </w:rPr>
              <w:t xml:space="preserve"> at </w:t>
            </w:r>
            <w:r>
              <w:rPr>
                <w:sz w:val="18"/>
                <w:lang w:val="en-US"/>
              </w:rPr>
              <w:t>–</w:t>
            </w:r>
            <w:r w:rsidRPr="00E6243B">
              <w:rPr>
                <w:sz w:val="18"/>
                <w:lang w:val="en-US"/>
              </w:rPr>
              <w:t>6 dB (SP)</w:t>
            </w:r>
            <w:r w:rsidRPr="00E6243B">
              <w:rPr>
                <w:sz w:val="18"/>
                <w:lang w:val="en-US"/>
              </w:rPr>
              <w:br/>
              <w:t>1.</w:t>
            </w:r>
            <w:r>
              <w:rPr>
                <w:sz w:val="18"/>
                <w:lang w:val="en-US"/>
              </w:rPr>
              <w:t>6</w:t>
            </w:r>
            <w:r w:rsidRPr="00E6243B">
              <w:rPr>
                <w:sz w:val="18"/>
                <w:lang w:val="en-US"/>
              </w:rPr>
              <w:t xml:space="preserve"> at </w:t>
            </w:r>
            <w:r>
              <w:rPr>
                <w:sz w:val="18"/>
                <w:lang w:val="en-US"/>
              </w:rPr>
              <w:t>–</w:t>
            </w:r>
            <w:r w:rsidRPr="00E6243B">
              <w:rPr>
                <w:sz w:val="18"/>
                <w:lang w:val="en-US"/>
              </w:rPr>
              <w:t>6 dB (LP)</w:t>
            </w:r>
          </w:p>
        </w:tc>
        <w:tc>
          <w:tcPr>
            <w:tcW w:w="2790" w:type="dxa"/>
          </w:tcPr>
          <w:p w14:paraId="098A32B2" w14:textId="17C727B7"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35" w:author="AFSMO" w:date="2021-02-24T18:10:00Z">
              <w:r w:rsidRPr="00E719FD">
                <w:rPr>
                  <w:sz w:val="18"/>
                  <w:highlight w:val="yellow"/>
                  <w:lang w:val="en-US"/>
                </w:rPr>
                <w:t>TBD</w:t>
              </w:r>
            </w:ins>
          </w:p>
        </w:tc>
      </w:tr>
      <w:tr w:rsidR="00E719FD" w14:paraId="2DFB0FB4" w14:textId="15C78B31" w:rsidTr="00E719FD">
        <w:trPr>
          <w:jc w:val="center"/>
        </w:trPr>
        <w:tc>
          <w:tcPr>
            <w:tcW w:w="2080" w:type="dxa"/>
          </w:tcPr>
          <w:p w14:paraId="79751620" w14:textId="77777777" w:rsidR="00E719FD" w:rsidRDefault="00E719FD" w:rsidP="00E719FD">
            <w:pPr>
              <w:pStyle w:val="Tabletext"/>
              <w:jc w:val="left"/>
              <w:rPr>
                <w:sz w:val="18"/>
              </w:rPr>
            </w:pPr>
            <w:proofErr w:type="spellStart"/>
            <w:r>
              <w:rPr>
                <w:sz w:val="18"/>
              </w:rPr>
              <w:t>Receiver</w:t>
            </w:r>
            <w:proofErr w:type="spellEnd"/>
            <w:r>
              <w:rPr>
                <w:sz w:val="18"/>
              </w:rPr>
              <w:t xml:space="preserve"> noise figure </w:t>
            </w:r>
          </w:p>
        </w:tc>
        <w:tc>
          <w:tcPr>
            <w:tcW w:w="1033" w:type="dxa"/>
            <w:vAlign w:val="center"/>
          </w:tcPr>
          <w:p w14:paraId="1BDEBB72" w14:textId="77777777" w:rsidR="00E719FD" w:rsidRDefault="00E719FD" w:rsidP="00E719FD">
            <w:pPr>
              <w:pStyle w:val="Tabletext"/>
              <w:jc w:val="center"/>
              <w:rPr>
                <w:sz w:val="18"/>
              </w:rPr>
            </w:pPr>
            <w:r>
              <w:rPr>
                <w:sz w:val="18"/>
              </w:rPr>
              <w:t>dB</w:t>
            </w:r>
          </w:p>
        </w:tc>
        <w:tc>
          <w:tcPr>
            <w:tcW w:w="2639" w:type="dxa"/>
            <w:vAlign w:val="center"/>
          </w:tcPr>
          <w:p w14:paraId="4AC9B498"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xml:space="preserve">&lt; 6 </w:t>
            </w:r>
          </w:p>
        </w:tc>
        <w:tc>
          <w:tcPr>
            <w:tcW w:w="2790" w:type="dxa"/>
            <w:vAlign w:val="center"/>
          </w:tcPr>
          <w:p w14:paraId="3721FD31"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xml:space="preserve">&lt; 6 </w:t>
            </w:r>
          </w:p>
        </w:tc>
        <w:tc>
          <w:tcPr>
            <w:tcW w:w="2790" w:type="dxa"/>
          </w:tcPr>
          <w:p w14:paraId="233396F1" w14:textId="4E4B4988"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36" w:author="AFSMO" w:date="2021-02-24T18:10:00Z">
              <w:r w:rsidRPr="00E719FD">
                <w:rPr>
                  <w:sz w:val="18"/>
                  <w:highlight w:val="yellow"/>
                  <w:lang w:val="en-US"/>
                </w:rPr>
                <w:t>TBD</w:t>
              </w:r>
            </w:ins>
          </w:p>
        </w:tc>
      </w:tr>
      <w:tr w:rsidR="00E719FD" w14:paraId="4B89FD7F" w14:textId="0D32619D" w:rsidTr="00E719FD">
        <w:trPr>
          <w:jc w:val="center"/>
        </w:trPr>
        <w:tc>
          <w:tcPr>
            <w:tcW w:w="2080" w:type="dxa"/>
          </w:tcPr>
          <w:p w14:paraId="13962A22" w14:textId="77777777" w:rsidR="00E719FD" w:rsidRDefault="00E719FD" w:rsidP="00E719FD">
            <w:pPr>
              <w:pStyle w:val="Tabletext"/>
              <w:jc w:val="left"/>
              <w:rPr>
                <w:sz w:val="18"/>
              </w:rPr>
            </w:pPr>
            <w:r>
              <w:rPr>
                <w:sz w:val="18"/>
              </w:rPr>
              <w:t xml:space="preserve">Minimum </w:t>
            </w:r>
            <w:proofErr w:type="spellStart"/>
            <w:r>
              <w:rPr>
                <w:sz w:val="18"/>
              </w:rPr>
              <w:t>discernible</w:t>
            </w:r>
            <w:proofErr w:type="spellEnd"/>
            <w:r>
              <w:rPr>
                <w:sz w:val="18"/>
              </w:rPr>
              <w:t xml:space="preserve"> signal</w:t>
            </w:r>
          </w:p>
        </w:tc>
        <w:tc>
          <w:tcPr>
            <w:tcW w:w="1033" w:type="dxa"/>
            <w:vAlign w:val="center"/>
          </w:tcPr>
          <w:p w14:paraId="02DB279B" w14:textId="77777777" w:rsidR="00E719FD" w:rsidRDefault="00E719FD" w:rsidP="00E719FD">
            <w:pPr>
              <w:pStyle w:val="Tabletext"/>
              <w:jc w:val="center"/>
              <w:rPr>
                <w:sz w:val="18"/>
              </w:rPr>
            </w:pPr>
            <w:r>
              <w:rPr>
                <w:sz w:val="18"/>
              </w:rPr>
              <w:t>dBm/MHz</w:t>
            </w:r>
          </w:p>
        </w:tc>
        <w:tc>
          <w:tcPr>
            <w:tcW w:w="2639" w:type="dxa"/>
            <w:vAlign w:val="center"/>
          </w:tcPr>
          <w:p w14:paraId="2C8B2333"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xml:space="preserve">–110 </w:t>
            </w:r>
          </w:p>
        </w:tc>
        <w:tc>
          <w:tcPr>
            <w:tcW w:w="2790" w:type="dxa"/>
            <w:vAlign w:val="center"/>
          </w:tcPr>
          <w:p w14:paraId="70D236B7"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xml:space="preserve">–110 </w:t>
            </w:r>
          </w:p>
        </w:tc>
        <w:tc>
          <w:tcPr>
            <w:tcW w:w="2790" w:type="dxa"/>
          </w:tcPr>
          <w:p w14:paraId="60D77124" w14:textId="3950CD22"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37" w:author="AFSMO" w:date="2021-02-24T18:10:00Z">
              <w:r w:rsidRPr="00E719FD">
                <w:rPr>
                  <w:sz w:val="18"/>
                  <w:highlight w:val="yellow"/>
                  <w:lang w:val="en-US"/>
                </w:rPr>
                <w:t>TBD</w:t>
              </w:r>
            </w:ins>
          </w:p>
        </w:tc>
      </w:tr>
      <w:tr w:rsidR="00E719FD" w14:paraId="1E4534DB" w14:textId="441C5941" w:rsidTr="00E719FD">
        <w:trPr>
          <w:jc w:val="center"/>
        </w:trPr>
        <w:tc>
          <w:tcPr>
            <w:tcW w:w="2080" w:type="dxa"/>
          </w:tcPr>
          <w:p w14:paraId="07CEC416" w14:textId="77777777" w:rsidR="00E719FD" w:rsidRDefault="00E719FD" w:rsidP="00E719FD">
            <w:pPr>
              <w:pStyle w:val="Tabletext"/>
              <w:jc w:val="left"/>
              <w:rPr>
                <w:sz w:val="18"/>
                <w:lang w:val="en-US"/>
              </w:rPr>
            </w:pPr>
            <w:r>
              <w:rPr>
                <w:sz w:val="18"/>
                <w:lang w:val="en-US"/>
              </w:rPr>
              <w:t xml:space="preserve">Receiver front-end 1 dB gain compression point </w:t>
            </w:r>
          </w:p>
        </w:tc>
        <w:tc>
          <w:tcPr>
            <w:tcW w:w="1033" w:type="dxa"/>
            <w:vAlign w:val="center"/>
          </w:tcPr>
          <w:p w14:paraId="22453664" w14:textId="77777777" w:rsidR="00E719FD" w:rsidRDefault="00E719FD" w:rsidP="00E719FD">
            <w:pPr>
              <w:pStyle w:val="Tabletext"/>
              <w:jc w:val="center"/>
              <w:rPr>
                <w:sz w:val="18"/>
                <w:lang w:val="en-US"/>
              </w:rPr>
            </w:pPr>
            <w:r>
              <w:rPr>
                <w:sz w:val="18"/>
                <w:lang w:val="en-US"/>
              </w:rPr>
              <w:t>dBm</w:t>
            </w:r>
          </w:p>
        </w:tc>
        <w:tc>
          <w:tcPr>
            <w:tcW w:w="2639" w:type="dxa"/>
            <w:vAlign w:val="center"/>
          </w:tcPr>
          <w:p w14:paraId="54446F39"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xml:space="preserve">10 </w:t>
            </w:r>
          </w:p>
        </w:tc>
        <w:tc>
          <w:tcPr>
            <w:tcW w:w="2790" w:type="dxa"/>
            <w:vAlign w:val="center"/>
          </w:tcPr>
          <w:p w14:paraId="606BAFD4"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 xml:space="preserve">10 </w:t>
            </w:r>
          </w:p>
        </w:tc>
        <w:tc>
          <w:tcPr>
            <w:tcW w:w="2790" w:type="dxa"/>
          </w:tcPr>
          <w:p w14:paraId="0E98F107" w14:textId="6BDA6C50"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38" w:author="AFSMO" w:date="2021-02-24T18:10:00Z">
              <w:r w:rsidRPr="00E719FD">
                <w:rPr>
                  <w:sz w:val="18"/>
                  <w:highlight w:val="yellow"/>
                  <w:lang w:val="en-US"/>
                </w:rPr>
                <w:t>TBD</w:t>
              </w:r>
            </w:ins>
          </w:p>
        </w:tc>
      </w:tr>
      <w:tr w:rsidR="00E719FD" w14:paraId="01DC6503" w14:textId="1C6347ED" w:rsidTr="00E719FD">
        <w:trPr>
          <w:jc w:val="center"/>
        </w:trPr>
        <w:tc>
          <w:tcPr>
            <w:tcW w:w="2080" w:type="dxa"/>
          </w:tcPr>
          <w:p w14:paraId="60096B0E" w14:textId="77777777" w:rsidR="00E719FD" w:rsidRDefault="00E719FD" w:rsidP="00E719FD">
            <w:pPr>
              <w:pStyle w:val="Tabletext"/>
              <w:jc w:val="left"/>
              <w:rPr>
                <w:sz w:val="18"/>
                <w:lang w:val="en-US"/>
              </w:rPr>
            </w:pPr>
            <w:r>
              <w:rPr>
                <w:sz w:val="18"/>
                <w:lang w:val="en-US"/>
              </w:rPr>
              <w:t>Receiver on-tune saturation level</w:t>
            </w:r>
          </w:p>
        </w:tc>
        <w:tc>
          <w:tcPr>
            <w:tcW w:w="1033" w:type="dxa"/>
            <w:vAlign w:val="center"/>
          </w:tcPr>
          <w:p w14:paraId="645CEC73" w14:textId="77777777" w:rsidR="00E719FD" w:rsidRDefault="00E719FD" w:rsidP="00E719FD">
            <w:pPr>
              <w:pStyle w:val="Tabletext"/>
              <w:jc w:val="center"/>
              <w:rPr>
                <w:sz w:val="18"/>
                <w:lang w:val="en-US"/>
              </w:rPr>
            </w:pPr>
            <w:r>
              <w:rPr>
                <w:sz w:val="18"/>
                <w:lang w:val="en-US"/>
              </w:rPr>
              <w:t>dBm</w:t>
            </w:r>
          </w:p>
        </w:tc>
        <w:tc>
          <w:tcPr>
            <w:tcW w:w="2639" w:type="dxa"/>
            <w:vAlign w:val="center"/>
          </w:tcPr>
          <w:p w14:paraId="5BE7D4FD"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N/A</w:t>
            </w:r>
          </w:p>
        </w:tc>
        <w:tc>
          <w:tcPr>
            <w:tcW w:w="2790" w:type="dxa"/>
            <w:vAlign w:val="center"/>
          </w:tcPr>
          <w:p w14:paraId="67E2C640"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N/A</w:t>
            </w:r>
          </w:p>
        </w:tc>
        <w:tc>
          <w:tcPr>
            <w:tcW w:w="2790" w:type="dxa"/>
          </w:tcPr>
          <w:p w14:paraId="27CB1349" w14:textId="357A2689"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39" w:author="AFSMO" w:date="2021-02-24T18:10:00Z">
              <w:r w:rsidRPr="00E719FD">
                <w:rPr>
                  <w:sz w:val="18"/>
                  <w:highlight w:val="yellow"/>
                  <w:lang w:val="en-US"/>
                </w:rPr>
                <w:t>TBD</w:t>
              </w:r>
            </w:ins>
          </w:p>
        </w:tc>
      </w:tr>
      <w:tr w:rsidR="00E719FD" w14:paraId="691FCD1A" w14:textId="34AF963C" w:rsidTr="00E719FD">
        <w:trPr>
          <w:jc w:val="center"/>
        </w:trPr>
        <w:tc>
          <w:tcPr>
            <w:tcW w:w="2080" w:type="dxa"/>
          </w:tcPr>
          <w:p w14:paraId="7F1BDCCF" w14:textId="77777777" w:rsidR="00E719FD" w:rsidRDefault="00E719FD" w:rsidP="00E719FD">
            <w:pPr>
              <w:pStyle w:val="Tabletext"/>
              <w:jc w:val="left"/>
              <w:rPr>
                <w:sz w:val="18"/>
                <w:lang w:val="en-US"/>
              </w:rPr>
            </w:pPr>
            <w:r>
              <w:rPr>
                <w:sz w:val="18"/>
                <w:lang w:val="en-US"/>
              </w:rPr>
              <w:t>Receiver RF 3 dB bandwidth</w:t>
            </w:r>
          </w:p>
        </w:tc>
        <w:tc>
          <w:tcPr>
            <w:tcW w:w="1033" w:type="dxa"/>
            <w:vAlign w:val="center"/>
          </w:tcPr>
          <w:p w14:paraId="6AF2DE4B" w14:textId="77777777" w:rsidR="00E719FD" w:rsidRDefault="00E719FD" w:rsidP="00E719FD">
            <w:pPr>
              <w:pStyle w:val="Tabletext"/>
              <w:jc w:val="center"/>
              <w:rPr>
                <w:sz w:val="18"/>
                <w:lang w:val="en-US"/>
              </w:rPr>
            </w:pPr>
            <w:r>
              <w:rPr>
                <w:sz w:val="18"/>
                <w:lang w:val="en-US"/>
              </w:rPr>
              <w:t>MHz</w:t>
            </w:r>
          </w:p>
        </w:tc>
        <w:tc>
          <w:tcPr>
            <w:tcW w:w="2639" w:type="dxa"/>
            <w:vAlign w:val="center"/>
          </w:tcPr>
          <w:p w14:paraId="0246E626"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200</w:t>
            </w:r>
          </w:p>
        </w:tc>
        <w:tc>
          <w:tcPr>
            <w:tcW w:w="2790" w:type="dxa"/>
            <w:vAlign w:val="center"/>
          </w:tcPr>
          <w:p w14:paraId="74F7FFDE"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rPr>
            </w:pPr>
            <w:r>
              <w:rPr>
                <w:sz w:val="18"/>
              </w:rPr>
              <w:t>300</w:t>
            </w:r>
          </w:p>
        </w:tc>
        <w:tc>
          <w:tcPr>
            <w:tcW w:w="2790" w:type="dxa"/>
          </w:tcPr>
          <w:p w14:paraId="4F2356E9" w14:textId="2A2517C8"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rPr>
            </w:pPr>
            <w:ins w:id="40" w:author="AFSMO" w:date="2021-02-24T18:10:00Z">
              <w:r w:rsidRPr="00E719FD">
                <w:rPr>
                  <w:sz w:val="18"/>
                  <w:highlight w:val="yellow"/>
                  <w:lang w:val="en-US"/>
                </w:rPr>
                <w:t>TBD</w:t>
              </w:r>
            </w:ins>
          </w:p>
        </w:tc>
      </w:tr>
      <w:tr w:rsidR="00E719FD" w14:paraId="113D81E1" w14:textId="19C9FDB1" w:rsidTr="00E719FD">
        <w:trPr>
          <w:jc w:val="center"/>
        </w:trPr>
        <w:tc>
          <w:tcPr>
            <w:tcW w:w="2080" w:type="dxa"/>
          </w:tcPr>
          <w:p w14:paraId="040C4D1E" w14:textId="77777777" w:rsidR="00E719FD" w:rsidRDefault="00E719FD" w:rsidP="00E719FD">
            <w:pPr>
              <w:pStyle w:val="Tabletext"/>
              <w:jc w:val="left"/>
              <w:rPr>
                <w:sz w:val="18"/>
                <w:lang w:val="en-US"/>
              </w:rPr>
            </w:pPr>
            <w:r>
              <w:rPr>
                <w:sz w:val="18"/>
                <w:lang w:val="en-US"/>
              </w:rPr>
              <w:t>Receiver RF and IF saturation levels and recovery times</w:t>
            </w:r>
          </w:p>
        </w:tc>
        <w:tc>
          <w:tcPr>
            <w:tcW w:w="1033" w:type="dxa"/>
            <w:vAlign w:val="center"/>
          </w:tcPr>
          <w:p w14:paraId="66F7363D" w14:textId="77777777" w:rsidR="00E719FD" w:rsidRDefault="00E719FD" w:rsidP="00E719FD">
            <w:pPr>
              <w:pStyle w:val="Tabletext"/>
              <w:jc w:val="center"/>
              <w:rPr>
                <w:sz w:val="18"/>
                <w:lang w:val="en-US"/>
              </w:rPr>
            </w:pPr>
          </w:p>
        </w:tc>
        <w:tc>
          <w:tcPr>
            <w:tcW w:w="2639" w:type="dxa"/>
            <w:vAlign w:val="center"/>
          </w:tcPr>
          <w:p w14:paraId="34E8A0CC"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13 dBm, &lt; 500 ns</w:t>
            </w:r>
          </w:p>
        </w:tc>
        <w:tc>
          <w:tcPr>
            <w:tcW w:w="2790" w:type="dxa"/>
            <w:vAlign w:val="center"/>
          </w:tcPr>
          <w:p w14:paraId="5B6D7565"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r>
              <w:rPr>
                <w:sz w:val="18"/>
                <w:lang w:val="en-US"/>
              </w:rPr>
              <w:t>13 dBm, &lt; 500 ns</w:t>
            </w:r>
          </w:p>
        </w:tc>
        <w:tc>
          <w:tcPr>
            <w:tcW w:w="2790" w:type="dxa"/>
          </w:tcPr>
          <w:p w14:paraId="751628FE" w14:textId="6C0E2E78"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41" w:author="AFSMO" w:date="2021-02-24T18:10:00Z">
              <w:r w:rsidRPr="00E719FD">
                <w:rPr>
                  <w:sz w:val="18"/>
                  <w:highlight w:val="yellow"/>
                  <w:lang w:val="en-US"/>
                </w:rPr>
                <w:t>TBD</w:t>
              </w:r>
            </w:ins>
          </w:p>
        </w:tc>
      </w:tr>
      <w:tr w:rsidR="00E719FD" w14:paraId="2B5A9E60" w14:textId="6E2F933A" w:rsidTr="00E719FD">
        <w:trPr>
          <w:jc w:val="center"/>
        </w:trPr>
        <w:tc>
          <w:tcPr>
            <w:tcW w:w="2080" w:type="dxa"/>
          </w:tcPr>
          <w:p w14:paraId="7FAC5493" w14:textId="77777777" w:rsidR="00E719FD" w:rsidRDefault="00E719FD" w:rsidP="00E719FD">
            <w:pPr>
              <w:pStyle w:val="Tabletext"/>
              <w:jc w:val="left"/>
              <w:rPr>
                <w:sz w:val="18"/>
                <w:lang w:val="en-US"/>
              </w:rPr>
            </w:pPr>
            <w:r>
              <w:rPr>
                <w:sz w:val="18"/>
                <w:lang w:val="en-US"/>
              </w:rPr>
              <w:t>Doppler filtering bandwidth</w:t>
            </w:r>
          </w:p>
        </w:tc>
        <w:tc>
          <w:tcPr>
            <w:tcW w:w="1033" w:type="dxa"/>
            <w:vAlign w:val="center"/>
          </w:tcPr>
          <w:p w14:paraId="11358251" w14:textId="77777777" w:rsidR="00E719FD" w:rsidRDefault="00E719FD" w:rsidP="00E719FD">
            <w:pPr>
              <w:pStyle w:val="Tabletext"/>
              <w:jc w:val="center"/>
              <w:rPr>
                <w:sz w:val="18"/>
                <w:lang w:val="en-US"/>
              </w:rPr>
            </w:pPr>
            <w:r>
              <w:rPr>
                <w:sz w:val="18"/>
                <w:lang w:val="en-US"/>
              </w:rPr>
              <w:t>Hz</w:t>
            </w:r>
          </w:p>
        </w:tc>
        <w:tc>
          <w:tcPr>
            <w:tcW w:w="2639" w:type="dxa"/>
            <w:vAlign w:val="center"/>
          </w:tcPr>
          <w:p w14:paraId="4CD51B17"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p>
        </w:tc>
        <w:tc>
          <w:tcPr>
            <w:tcW w:w="2790" w:type="dxa"/>
            <w:vAlign w:val="center"/>
          </w:tcPr>
          <w:p w14:paraId="267D2E01" w14:textId="77777777" w:rsid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lang w:val="en-US"/>
              </w:rPr>
            </w:pPr>
          </w:p>
        </w:tc>
        <w:tc>
          <w:tcPr>
            <w:tcW w:w="2790" w:type="dxa"/>
          </w:tcPr>
          <w:p w14:paraId="32301B1F" w14:textId="77199120" w:rsidR="00E719FD" w:rsidRPr="00E719FD" w:rsidRDefault="00E719FD" w:rsidP="00E719F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sz w:val="18"/>
                <w:highlight w:val="yellow"/>
                <w:lang w:val="en-US"/>
              </w:rPr>
            </w:pPr>
            <w:ins w:id="42" w:author="AFSMO" w:date="2021-02-24T18:10:00Z">
              <w:r w:rsidRPr="00E719FD">
                <w:rPr>
                  <w:sz w:val="18"/>
                  <w:highlight w:val="yellow"/>
                  <w:lang w:val="en-US"/>
                </w:rPr>
                <w:t>TBD</w:t>
              </w:r>
            </w:ins>
          </w:p>
        </w:tc>
      </w:tr>
      <w:tr w:rsidR="00E719FD" w14:paraId="3A75B6E6" w14:textId="7A8D4242" w:rsidTr="00E719FD">
        <w:trPr>
          <w:jc w:val="center"/>
        </w:trPr>
        <w:tc>
          <w:tcPr>
            <w:tcW w:w="2080" w:type="dxa"/>
            <w:tcBorders>
              <w:bottom w:val="single" w:sz="4" w:space="0" w:color="auto"/>
            </w:tcBorders>
          </w:tcPr>
          <w:p w14:paraId="4E7AA3B0" w14:textId="77777777" w:rsidR="00E719FD" w:rsidRDefault="00E719FD" w:rsidP="00E719FD">
            <w:pPr>
              <w:pStyle w:val="Tabletext"/>
              <w:jc w:val="left"/>
              <w:rPr>
                <w:sz w:val="18"/>
                <w:lang w:val="en-US"/>
              </w:rPr>
            </w:pPr>
            <w:r>
              <w:rPr>
                <w:sz w:val="18"/>
                <w:lang w:val="en-US"/>
              </w:rPr>
              <w:t>Fraction of time in use</w:t>
            </w:r>
          </w:p>
        </w:tc>
        <w:tc>
          <w:tcPr>
            <w:tcW w:w="1033" w:type="dxa"/>
            <w:tcBorders>
              <w:bottom w:val="single" w:sz="4" w:space="0" w:color="auto"/>
            </w:tcBorders>
          </w:tcPr>
          <w:p w14:paraId="51E67678" w14:textId="77777777" w:rsidR="00E719FD" w:rsidRDefault="00E719FD" w:rsidP="00E719FD">
            <w:pPr>
              <w:pStyle w:val="Tabletext"/>
              <w:jc w:val="center"/>
              <w:rPr>
                <w:sz w:val="18"/>
                <w:lang w:val="en-US"/>
              </w:rPr>
            </w:pPr>
            <w:r>
              <w:rPr>
                <w:sz w:val="18"/>
                <w:lang w:val="en-US"/>
              </w:rPr>
              <w:t>%</w:t>
            </w:r>
          </w:p>
        </w:tc>
        <w:tc>
          <w:tcPr>
            <w:tcW w:w="2639" w:type="dxa"/>
            <w:tcBorders>
              <w:bottom w:val="single" w:sz="4" w:space="0" w:color="auto"/>
            </w:tcBorders>
          </w:tcPr>
          <w:p w14:paraId="115BCA24" w14:textId="77777777" w:rsidR="00E719FD" w:rsidRDefault="00E719FD" w:rsidP="00E719FD">
            <w:pPr>
              <w:pStyle w:val="Tabletext"/>
              <w:jc w:val="center"/>
              <w:rPr>
                <w:sz w:val="18"/>
                <w:lang w:val="en-US"/>
              </w:rPr>
            </w:pPr>
            <w:r>
              <w:rPr>
                <w:sz w:val="18"/>
                <w:lang w:val="en-US"/>
              </w:rPr>
              <w:t>100</w:t>
            </w:r>
          </w:p>
        </w:tc>
        <w:tc>
          <w:tcPr>
            <w:tcW w:w="2790" w:type="dxa"/>
            <w:tcBorders>
              <w:bottom w:val="single" w:sz="4" w:space="0" w:color="auto"/>
            </w:tcBorders>
          </w:tcPr>
          <w:p w14:paraId="096673D0" w14:textId="77777777" w:rsidR="00E719FD" w:rsidRDefault="00E719FD" w:rsidP="00E719FD">
            <w:pPr>
              <w:pStyle w:val="Tabletext"/>
              <w:jc w:val="center"/>
              <w:rPr>
                <w:sz w:val="18"/>
                <w:lang w:val="en-US"/>
              </w:rPr>
            </w:pPr>
            <w:r>
              <w:rPr>
                <w:sz w:val="18"/>
                <w:lang w:val="en-US"/>
              </w:rPr>
              <w:t>100</w:t>
            </w:r>
          </w:p>
        </w:tc>
        <w:tc>
          <w:tcPr>
            <w:tcW w:w="2790" w:type="dxa"/>
            <w:tcBorders>
              <w:bottom w:val="single" w:sz="4" w:space="0" w:color="auto"/>
            </w:tcBorders>
          </w:tcPr>
          <w:p w14:paraId="1833E18E" w14:textId="2AE1693E" w:rsidR="00E719FD" w:rsidRPr="00E719FD" w:rsidRDefault="00E719FD" w:rsidP="00E719FD">
            <w:pPr>
              <w:pStyle w:val="Tabletext"/>
              <w:jc w:val="center"/>
              <w:rPr>
                <w:sz w:val="18"/>
                <w:highlight w:val="yellow"/>
                <w:lang w:val="en-US"/>
              </w:rPr>
            </w:pPr>
            <w:ins w:id="43" w:author="AFSMO" w:date="2021-02-24T18:10:00Z">
              <w:r w:rsidRPr="00E719FD">
                <w:rPr>
                  <w:sz w:val="18"/>
                  <w:highlight w:val="yellow"/>
                  <w:lang w:val="en-US"/>
                </w:rPr>
                <w:t>TBD</w:t>
              </w:r>
            </w:ins>
          </w:p>
        </w:tc>
      </w:tr>
      <w:tr w:rsidR="00E719FD" w:rsidRPr="00C11846" w14:paraId="7052F3D9" w14:textId="1960B691" w:rsidTr="00E719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8542" w:type="dxa"/>
            <w:gridSpan w:val="4"/>
            <w:tcBorders>
              <w:top w:val="single" w:sz="4" w:space="0" w:color="auto"/>
            </w:tcBorders>
          </w:tcPr>
          <w:p w14:paraId="50F66235" w14:textId="77777777" w:rsidR="00E719FD" w:rsidRPr="006F1009" w:rsidRDefault="00E719FD" w:rsidP="00A717EB">
            <w:pPr>
              <w:pStyle w:val="Tablelegend"/>
              <w:spacing w:before="40"/>
              <w:rPr>
                <w:sz w:val="18"/>
                <w:szCs w:val="18"/>
                <w:vertAlign w:val="superscript"/>
                <w:lang w:val="en-US"/>
              </w:rPr>
            </w:pPr>
            <w:r w:rsidRPr="006F1009">
              <w:rPr>
                <w:sz w:val="18"/>
                <w:szCs w:val="18"/>
                <w:vertAlign w:val="superscript"/>
                <w:lang w:val="en-US"/>
              </w:rPr>
              <w:t>(1)</w:t>
            </w:r>
            <w:r w:rsidRPr="006F1009">
              <w:rPr>
                <w:sz w:val="18"/>
                <w:szCs w:val="18"/>
                <w:lang w:val="en-US"/>
              </w:rPr>
              <w:tab/>
              <w:t>Some operate in the frequency range 2 700-3 100 </w:t>
            </w:r>
            <w:proofErr w:type="spellStart"/>
            <w:r w:rsidRPr="006F1009">
              <w:rPr>
                <w:sz w:val="18"/>
                <w:szCs w:val="18"/>
                <w:lang w:val="en-US"/>
              </w:rPr>
              <w:t>MHz.</w:t>
            </w:r>
            <w:proofErr w:type="spellEnd"/>
            <w:r w:rsidRPr="006F1009">
              <w:rPr>
                <w:sz w:val="18"/>
                <w:szCs w:val="18"/>
                <w:lang w:val="en-US"/>
              </w:rPr>
              <w:t xml:space="preserve"> Many of these systems require more than one carrier frequency in the tuning range to operate properly.</w:t>
            </w:r>
          </w:p>
          <w:p w14:paraId="17225E21" w14:textId="77777777" w:rsidR="00E719FD" w:rsidRPr="006F1009" w:rsidRDefault="00E719FD" w:rsidP="00A717EB">
            <w:pPr>
              <w:pStyle w:val="Tablelegend"/>
              <w:spacing w:before="40"/>
              <w:rPr>
                <w:sz w:val="18"/>
                <w:szCs w:val="18"/>
                <w:lang w:val="en-US"/>
              </w:rPr>
            </w:pPr>
            <w:r w:rsidRPr="006F1009">
              <w:rPr>
                <w:sz w:val="18"/>
                <w:szCs w:val="18"/>
                <w:vertAlign w:val="superscript"/>
                <w:lang w:val="en-US"/>
              </w:rPr>
              <w:t>(2)</w:t>
            </w:r>
            <w:r w:rsidRPr="006F1009">
              <w:rPr>
                <w:sz w:val="18"/>
                <w:szCs w:val="18"/>
                <w:lang w:val="en-US"/>
              </w:rPr>
              <w:tab/>
              <w:t>Fixed systems operate up to 750 kW or 1 MW.</w:t>
            </w:r>
          </w:p>
          <w:p w14:paraId="1C81C76C" w14:textId="77777777" w:rsidR="00E719FD" w:rsidRPr="006F1009" w:rsidRDefault="00E719FD" w:rsidP="00A717EB">
            <w:pPr>
              <w:pStyle w:val="Tablelegend"/>
              <w:spacing w:before="40"/>
              <w:rPr>
                <w:sz w:val="18"/>
                <w:szCs w:val="18"/>
                <w:lang w:val="en-US"/>
              </w:rPr>
            </w:pPr>
            <w:r w:rsidRPr="006F1009">
              <w:rPr>
                <w:sz w:val="18"/>
                <w:szCs w:val="18"/>
                <w:vertAlign w:val="superscript"/>
                <w:lang w:val="en-US"/>
              </w:rPr>
              <w:t>(3)</w:t>
            </w:r>
            <w:r w:rsidRPr="006F1009">
              <w:rPr>
                <w:sz w:val="18"/>
                <w:szCs w:val="18"/>
                <w:lang w:val="en-US"/>
              </w:rPr>
              <w:tab/>
              <w:t xml:space="preserve">This radar utilizes two fundamental carriers with a minimum separation of 30 </w:t>
            </w:r>
            <w:proofErr w:type="spellStart"/>
            <w:r w:rsidRPr="006F1009">
              <w:rPr>
                <w:sz w:val="18"/>
                <w:szCs w:val="18"/>
                <w:lang w:val="en-US"/>
              </w:rPr>
              <w:t>MHz</w:t>
            </w:r>
            <w:r>
              <w:rPr>
                <w:sz w:val="18"/>
                <w:szCs w:val="18"/>
                <w:lang w:val="en-US"/>
              </w:rPr>
              <w:t>.</w:t>
            </w:r>
            <w:proofErr w:type="spellEnd"/>
          </w:p>
          <w:p w14:paraId="39CC2CE3" w14:textId="77777777" w:rsidR="00E719FD" w:rsidRPr="006F1009" w:rsidRDefault="00E719FD" w:rsidP="00A717EB">
            <w:pPr>
              <w:pStyle w:val="Tablelegend"/>
              <w:spacing w:before="40"/>
              <w:rPr>
                <w:sz w:val="18"/>
                <w:szCs w:val="18"/>
                <w:lang w:val="en-US"/>
              </w:rPr>
            </w:pPr>
            <w:r w:rsidRPr="006F1009">
              <w:rPr>
                <w:sz w:val="18"/>
                <w:szCs w:val="18"/>
                <w:vertAlign w:val="superscript"/>
                <w:lang w:val="en-US"/>
              </w:rPr>
              <w:t>(4)</w:t>
            </w:r>
            <w:r w:rsidRPr="006F1009">
              <w:rPr>
                <w:sz w:val="18"/>
                <w:szCs w:val="18"/>
                <w:lang w:val="en-US"/>
              </w:rPr>
              <w:tab/>
              <w:t>Depends on range.</w:t>
            </w:r>
          </w:p>
          <w:p w14:paraId="68E2D236" w14:textId="77777777" w:rsidR="00E719FD" w:rsidRPr="006F1009" w:rsidRDefault="00E719FD" w:rsidP="00A717EB">
            <w:pPr>
              <w:pStyle w:val="Tablelegend"/>
              <w:spacing w:before="40"/>
              <w:rPr>
                <w:sz w:val="18"/>
                <w:szCs w:val="18"/>
                <w:lang w:val="en-US"/>
              </w:rPr>
            </w:pPr>
            <w:r w:rsidRPr="006F1009">
              <w:rPr>
                <w:sz w:val="18"/>
                <w:szCs w:val="18"/>
                <w:vertAlign w:val="superscript"/>
                <w:lang w:val="en-US"/>
              </w:rPr>
              <w:t>(5)</w:t>
            </w:r>
            <w:r w:rsidRPr="006F1009">
              <w:rPr>
                <w:sz w:val="18"/>
                <w:szCs w:val="18"/>
                <w:lang w:val="en-US"/>
              </w:rPr>
              <w:tab/>
              <w:t>The following represent features that are present in most radar systems as part of their normal function: sensitivity time control (STC), constant false alarm rate (CFAR), asynchronous pulse rejection and saturating pulse removal.</w:t>
            </w:r>
          </w:p>
          <w:p w14:paraId="60A741F9" w14:textId="77777777" w:rsidR="00E719FD" w:rsidRDefault="00E719FD" w:rsidP="00A717EB">
            <w:pPr>
              <w:pStyle w:val="Tablelegend"/>
              <w:spacing w:before="40"/>
              <w:rPr>
                <w:sz w:val="18"/>
                <w:vertAlign w:val="superscript"/>
                <w:lang w:val="en-US"/>
              </w:rPr>
            </w:pPr>
            <w:r w:rsidRPr="006F1009">
              <w:rPr>
                <w:sz w:val="18"/>
                <w:szCs w:val="18"/>
                <w:vertAlign w:val="superscript"/>
                <w:lang w:val="en-US"/>
              </w:rPr>
              <w:t>(6)</w:t>
            </w:r>
            <w:r w:rsidRPr="006F1009">
              <w:rPr>
                <w:sz w:val="18"/>
                <w:szCs w:val="18"/>
                <w:lang w:val="en-US"/>
              </w:rPr>
              <w:tab/>
              <w:t>The following represent features that are available in some radar systems: selectable pulse repetition frequencies (PRFs), Doppler filtering.</w:t>
            </w:r>
          </w:p>
          <w:p w14:paraId="0B9ADDEE" w14:textId="77777777" w:rsidR="00E719FD" w:rsidRPr="001B1571" w:rsidRDefault="00E719FD" w:rsidP="00A717EB">
            <w:pPr>
              <w:pStyle w:val="Tablelegend"/>
              <w:spacing w:before="40"/>
              <w:rPr>
                <w:sz w:val="18"/>
                <w:vertAlign w:val="superscript"/>
                <w:lang w:val="en-US"/>
              </w:rPr>
            </w:pPr>
            <w:r w:rsidRPr="001B1571">
              <w:rPr>
                <w:sz w:val="18"/>
                <w:vertAlign w:val="superscript"/>
                <w:lang w:val="en-US"/>
              </w:rPr>
              <w:t>(7)</w:t>
            </w:r>
            <w:r w:rsidRPr="001B1571">
              <w:rPr>
                <w:sz w:val="18"/>
                <w:lang w:val="en-US"/>
              </w:rPr>
              <w:tab/>
              <w:t xml:space="preserve">Tuning range 2.7-3.0 GHz when replacing a meteorological radar with a multipurpose system that performs both the aeronautical </w:t>
            </w:r>
            <w:r w:rsidRPr="00304A2B">
              <w:rPr>
                <w:sz w:val="18"/>
                <w:szCs w:val="18"/>
                <w:lang w:val="en-US"/>
              </w:rPr>
              <w:t>radionavigation</w:t>
            </w:r>
            <w:r w:rsidRPr="001B1571">
              <w:rPr>
                <w:sz w:val="18"/>
                <w:lang w:val="en-US"/>
              </w:rPr>
              <w:t xml:space="preserve"> and meteorological functions. </w:t>
            </w:r>
            <w:r w:rsidRPr="00EE632A">
              <w:rPr>
                <w:sz w:val="18"/>
                <w:lang w:val="en-US"/>
              </w:rPr>
              <w:t>Characteristics and protection criteria of the meteorological operation are found in Recommendation ITU-R M.1849.</w:t>
            </w:r>
          </w:p>
          <w:p w14:paraId="4F409939" w14:textId="77777777" w:rsidR="00E719FD" w:rsidRPr="001B1571" w:rsidRDefault="00E719FD" w:rsidP="00A717EB">
            <w:pPr>
              <w:pStyle w:val="Tablelegend"/>
              <w:spacing w:before="40"/>
              <w:rPr>
                <w:sz w:val="18"/>
                <w:lang w:val="en-US"/>
              </w:rPr>
            </w:pPr>
            <w:r w:rsidRPr="001B1571">
              <w:rPr>
                <w:sz w:val="18"/>
                <w:vertAlign w:val="superscript"/>
                <w:lang w:val="en-US"/>
              </w:rPr>
              <w:t>(8)</w:t>
            </w:r>
            <w:r w:rsidRPr="001B1571">
              <w:rPr>
                <w:sz w:val="18"/>
                <w:lang w:val="en-US"/>
              </w:rPr>
              <w:tab/>
            </w:r>
            <w:r w:rsidRPr="00A717EB">
              <w:rPr>
                <w:sz w:val="18"/>
                <w:szCs w:val="18"/>
                <w:lang w:val="en-US"/>
              </w:rPr>
              <w:t>Very</w:t>
            </w:r>
            <w:r w:rsidRPr="001B1571">
              <w:rPr>
                <w:sz w:val="18"/>
                <w:lang w:val="en-US"/>
              </w:rPr>
              <w:t xml:space="preserve"> high PRFs only used at high elevation angles</w:t>
            </w:r>
            <w:r>
              <w:rPr>
                <w:sz w:val="18"/>
                <w:lang w:val="en-US"/>
              </w:rPr>
              <w:t>.</w:t>
            </w:r>
          </w:p>
          <w:p w14:paraId="7C430E86" w14:textId="77777777" w:rsidR="00E719FD" w:rsidRPr="001B1571" w:rsidRDefault="00E719FD" w:rsidP="00A717EB">
            <w:pPr>
              <w:pStyle w:val="Tablelegend"/>
              <w:spacing w:before="40"/>
              <w:rPr>
                <w:sz w:val="18"/>
                <w:lang w:val="en-US"/>
              </w:rPr>
            </w:pPr>
            <w:r w:rsidRPr="001B1571">
              <w:rPr>
                <w:sz w:val="18"/>
                <w:vertAlign w:val="superscript"/>
                <w:lang w:val="en-US"/>
              </w:rPr>
              <w:t>(9)</w:t>
            </w:r>
            <w:r w:rsidRPr="001B1571">
              <w:rPr>
                <w:sz w:val="18"/>
                <w:lang w:val="en-US"/>
              </w:rPr>
              <w:tab/>
              <w:t>Duty cycle for short pulse is 0.2% at lowest elevation (horizon) scan</w:t>
            </w:r>
            <w:r>
              <w:rPr>
                <w:sz w:val="18"/>
                <w:lang w:val="en-US"/>
              </w:rPr>
              <w:t>.</w:t>
            </w:r>
          </w:p>
          <w:p w14:paraId="33911D52" w14:textId="77777777" w:rsidR="00E719FD" w:rsidRDefault="00E719FD" w:rsidP="00A717EB">
            <w:pPr>
              <w:pStyle w:val="Tablelegend"/>
              <w:spacing w:before="40"/>
              <w:rPr>
                <w:sz w:val="18"/>
                <w:lang w:val="en-US"/>
              </w:rPr>
            </w:pPr>
            <w:r w:rsidRPr="001B1571">
              <w:rPr>
                <w:sz w:val="18"/>
                <w:vertAlign w:val="superscript"/>
                <w:lang w:val="en-US"/>
              </w:rPr>
              <w:t>(10)</w:t>
            </w:r>
            <w:r w:rsidRPr="001B1571">
              <w:rPr>
                <w:sz w:val="18"/>
                <w:lang w:val="en-US"/>
              </w:rPr>
              <w:tab/>
              <w:t>Combination of pulse width and PRF will be matched to keep duty cycle under 12%</w:t>
            </w:r>
            <w:r>
              <w:rPr>
                <w:sz w:val="18"/>
                <w:lang w:val="en-US"/>
              </w:rPr>
              <w:t>.</w:t>
            </w:r>
          </w:p>
          <w:p w14:paraId="611EA954" w14:textId="77777777" w:rsidR="00E719FD" w:rsidRPr="001B1571" w:rsidRDefault="00E719FD" w:rsidP="00A717EB">
            <w:pPr>
              <w:pStyle w:val="Tablelegend"/>
              <w:spacing w:before="40"/>
              <w:rPr>
                <w:sz w:val="18"/>
                <w:lang w:val="en-US"/>
              </w:rPr>
            </w:pPr>
            <w:r w:rsidRPr="00EE632A">
              <w:rPr>
                <w:sz w:val="18"/>
                <w:szCs w:val="18"/>
                <w:vertAlign w:val="superscript"/>
                <w:lang w:val="en-US"/>
              </w:rPr>
              <w:t>(11)</w:t>
            </w:r>
            <w:r w:rsidRPr="00EE632A">
              <w:rPr>
                <w:sz w:val="18"/>
                <w:szCs w:val="18"/>
                <w:vertAlign w:val="superscript"/>
                <w:lang w:val="en-US"/>
              </w:rPr>
              <w:tab/>
            </w:r>
            <w:r w:rsidRPr="00EE632A">
              <w:rPr>
                <w:sz w:val="18"/>
                <w:szCs w:val="18"/>
                <w:lang w:val="en-US"/>
              </w:rPr>
              <w:t xml:space="preserve">RF </w:t>
            </w:r>
            <w:r w:rsidRPr="00A717EB">
              <w:rPr>
                <w:sz w:val="18"/>
                <w:lang w:val="en-US"/>
              </w:rPr>
              <w:t>emission</w:t>
            </w:r>
            <w:r w:rsidRPr="00EE632A">
              <w:rPr>
                <w:sz w:val="18"/>
                <w:szCs w:val="18"/>
                <w:lang w:val="en-US"/>
              </w:rPr>
              <w:t xml:space="preserve"> bandwidth at –6/–40 dB: 1.3/ 10.4 MHz for SP; 2.0/ 6.2 MHz for LP.</w:t>
            </w:r>
          </w:p>
        </w:tc>
        <w:tc>
          <w:tcPr>
            <w:tcW w:w="2790" w:type="dxa"/>
            <w:tcBorders>
              <w:top w:val="single" w:sz="4" w:space="0" w:color="auto"/>
            </w:tcBorders>
          </w:tcPr>
          <w:p w14:paraId="2E489212" w14:textId="77777777" w:rsidR="00E719FD" w:rsidRPr="006F1009" w:rsidRDefault="00E719FD" w:rsidP="00A717EB">
            <w:pPr>
              <w:pStyle w:val="Tablelegend"/>
              <w:spacing w:before="40"/>
              <w:rPr>
                <w:sz w:val="18"/>
                <w:szCs w:val="18"/>
                <w:vertAlign w:val="superscript"/>
                <w:lang w:val="en-US"/>
              </w:rPr>
            </w:pPr>
          </w:p>
        </w:tc>
      </w:tr>
    </w:tbl>
    <w:p w14:paraId="3961C118" w14:textId="77777777" w:rsidR="00A717EB" w:rsidRDefault="00A717EB" w:rsidP="00A717EB">
      <w:pPr>
        <w:pStyle w:val="Tablefin"/>
      </w:pPr>
    </w:p>
    <w:p w14:paraId="763999E5" w14:textId="77777777" w:rsidR="00EE632A" w:rsidRPr="00B73C33" w:rsidRDefault="00EE632A" w:rsidP="00F237A8">
      <w:pPr>
        <w:pStyle w:val="TableNo"/>
        <w:rPr>
          <w:lang w:val="en-US"/>
        </w:rPr>
      </w:pPr>
      <w:r w:rsidRPr="00B73C33">
        <w:rPr>
          <w:lang w:val="en-US"/>
        </w:rPr>
        <w:t>TABLE 2</w:t>
      </w:r>
    </w:p>
    <w:p w14:paraId="1AD1E0C7" w14:textId="77777777" w:rsidR="00EE632A" w:rsidRDefault="00EE632A" w:rsidP="00EE632A">
      <w:pPr>
        <w:pStyle w:val="Tabletitle"/>
        <w:rPr>
          <w:lang w:val="en-US"/>
        </w:rPr>
      </w:pPr>
      <w:r>
        <w:rPr>
          <w:lang w:val="en-US"/>
        </w:rPr>
        <w:t>Characteristics of radiolocation radars in the frequency band 2 700-3 400 MHz</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18"/>
        <w:gridCol w:w="906"/>
        <w:gridCol w:w="1145"/>
        <w:gridCol w:w="1467"/>
        <w:gridCol w:w="1471"/>
        <w:gridCol w:w="1466"/>
        <w:gridCol w:w="1466"/>
      </w:tblGrid>
      <w:tr w:rsidR="00EE632A" w14:paraId="47715BA0" w14:textId="77777777" w:rsidTr="00F237A8">
        <w:trPr>
          <w:jc w:val="center"/>
        </w:trPr>
        <w:tc>
          <w:tcPr>
            <w:tcW w:w="1718" w:type="dxa"/>
            <w:tcBorders>
              <w:bottom w:val="single" w:sz="6" w:space="0" w:color="000000"/>
            </w:tcBorders>
            <w:tcMar>
              <w:left w:w="28" w:type="dxa"/>
              <w:right w:w="28" w:type="dxa"/>
            </w:tcMar>
          </w:tcPr>
          <w:p w14:paraId="00A8EC11" w14:textId="77777777" w:rsidR="00EE632A" w:rsidRDefault="00EE632A" w:rsidP="00EE632A">
            <w:pPr>
              <w:pStyle w:val="Tablehead"/>
              <w:rPr>
                <w:sz w:val="18"/>
                <w:lang w:val="en-US"/>
              </w:rPr>
            </w:pPr>
            <w:r>
              <w:rPr>
                <w:sz w:val="18"/>
                <w:lang w:val="en-US"/>
              </w:rPr>
              <w:t>Characteristics</w:t>
            </w:r>
          </w:p>
        </w:tc>
        <w:tc>
          <w:tcPr>
            <w:tcW w:w="906" w:type="dxa"/>
            <w:tcBorders>
              <w:bottom w:val="single" w:sz="6" w:space="0" w:color="000000"/>
            </w:tcBorders>
            <w:tcMar>
              <w:left w:w="28" w:type="dxa"/>
              <w:right w:w="28" w:type="dxa"/>
            </w:tcMar>
          </w:tcPr>
          <w:p w14:paraId="6B74FD5F" w14:textId="77777777" w:rsidR="00EE632A" w:rsidRDefault="00EE632A" w:rsidP="00EE632A">
            <w:pPr>
              <w:pStyle w:val="Tablehead"/>
              <w:rPr>
                <w:sz w:val="18"/>
                <w:lang w:val="en-US"/>
              </w:rPr>
            </w:pPr>
            <w:r>
              <w:rPr>
                <w:sz w:val="18"/>
                <w:lang w:val="en-US"/>
              </w:rPr>
              <w:t>Units</w:t>
            </w:r>
          </w:p>
        </w:tc>
        <w:tc>
          <w:tcPr>
            <w:tcW w:w="1145" w:type="dxa"/>
            <w:tcBorders>
              <w:bottom w:val="single" w:sz="6" w:space="0" w:color="000000"/>
            </w:tcBorders>
            <w:tcMar>
              <w:left w:w="28" w:type="dxa"/>
              <w:right w:w="28" w:type="dxa"/>
            </w:tcMar>
          </w:tcPr>
          <w:p w14:paraId="0229245F" w14:textId="77777777" w:rsidR="00EE632A" w:rsidRDefault="00EE632A" w:rsidP="00EE632A">
            <w:pPr>
              <w:pStyle w:val="Tablehead"/>
              <w:rPr>
                <w:sz w:val="18"/>
                <w:lang w:val="en-US"/>
              </w:rPr>
            </w:pPr>
            <w:r>
              <w:rPr>
                <w:sz w:val="18"/>
                <w:lang w:val="en-US"/>
              </w:rPr>
              <w:t>Radar I</w:t>
            </w:r>
          </w:p>
        </w:tc>
        <w:tc>
          <w:tcPr>
            <w:tcW w:w="1467" w:type="dxa"/>
            <w:tcBorders>
              <w:bottom w:val="single" w:sz="6" w:space="0" w:color="000000"/>
            </w:tcBorders>
            <w:tcMar>
              <w:left w:w="28" w:type="dxa"/>
              <w:right w:w="28" w:type="dxa"/>
            </w:tcMar>
          </w:tcPr>
          <w:p w14:paraId="7F64FD17" w14:textId="77777777" w:rsidR="00EE632A" w:rsidRDefault="00EE632A" w:rsidP="00EE632A">
            <w:pPr>
              <w:pStyle w:val="Tablehead"/>
              <w:rPr>
                <w:sz w:val="18"/>
                <w:lang w:val="es-ES_tradnl"/>
              </w:rPr>
            </w:pPr>
            <w:r>
              <w:rPr>
                <w:sz w:val="18"/>
                <w:lang w:val="es-ES_tradnl"/>
              </w:rPr>
              <w:t>Radar J</w:t>
            </w:r>
          </w:p>
        </w:tc>
        <w:tc>
          <w:tcPr>
            <w:tcW w:w="1471" w:type="dxa"/>
            <w:tcBorders>
              <w:bottom w:val="single" w:sz="6" w:space="0" w:color="000000"/>
            </w:tcBorders>
            <w:tcMar>
              <w:left w:w="28" w:type="dxa"/>
              <w:right w:w="28" w:type="dxa"/>
            </w:tcMar>
          </w:tcPr>
          <w:p w14:paraId="604E5E7B" w14:textId="77777777" w:rsidR="00EE632A" w:rsidRDefault="00EE632A" w:rsidP="00EE632A">
            <w:pPr>
              <w:pStyle w:val="Tablehead"/>
              <w:rPr>
                <w:sz w:val="18"/>
                <w:lang w:val="es-ES_tradnl"/>
              </w:rPr>
            </w:pPr>
            <w:r>
              <w:rPr>
                <w:sz w:val="18"/>
                <w:lang w:val="es-ES_tradnl"/>
              </w:rPr>
              <w:t>Radar K</w:t>
            </w:r>
          </w:p>
        </w:tc>
        <w:tc>
          <w:tcPr>
            <w:tcW w:w="1466" w:type="dxa"/>
            <w:tcBorders>
              <w:bottom w:val="single" w:sz="6" w:space="0" w:color="000000"/>
            </w:tcBorders>
            <w:tcMar>
              <w:left w:w="28" w:type="dxa"/>
              <w:right w:w="28" w:type="dxa"/>
            </w:tcMar>
          </w:tcPr>
          <w:p w14:paraId="398B80A8" w14:textId="77777777" w:rsidR="00EE632A" w:rsidRDefault="00EE632A" w:rsidP="00EE632A">
            <w:pPr>
              <w:pStyle w:val="Tablehead"/>
              <w:rPr>
                <w:sz w:val="18"/>
                <w:lang w:val="en-US"/>
              </w:rPr>
            </w:pPr>
            <w:r>
              <w:rPr>
                <w:sz w:val="18"/>
                <w:lang w:val="en-US"/>
              </w:rPr>
              <w:t>Radar L</w:t>
            </w:r>
          </w:p>
        </w:tc>
        <w:tc>
          <w:tcPr>
            <w:tcW w:w="1466" w:type="dxa"/>
            <w:tcBorders>
              <w:bottom w:val="single" w:sz="6" w:space="0" w:color="000000"/>
            </w:tcBorders>
            <w:tcMar>
              <w:left w:w="28" w:type="dxa"/>
              <w:right w:w="28" w:type="dxa"/>
            </w:tcMar>
          </w:tcPr>
          <w:p w14:paraId="37D37D0E" w14:textId="77777777" w:rsidR="00EE632A" w:rsidRDefault="00EE632A" w:rsidP="00EE632A">
            <w:pPr>
              <w:pStyle w:val="Tablehead"/>
              <w:rPr>
                <w:sz w:val="18"/>
                <w:lang w:val="en-US"/>
              </w:rPr>
            </w:pPr>
            <w:r>
              <w:rPr>
                <w:sz w:val="18"/>
                <w:lang w:val="en-US"/>
              </w:rPr>
              <w:t>Radar M</w:t>
            </w:r>
          </w:p>
        </w:tc>
      </w:tr>
      <w:tr w:rsidR="00EE632A" w14:paraId="798CBD92" w14:textId="77777777" w:rsidTr="00F237A8">
        <w:trPr>
          <w:jc w:val="center"/>
        </w:trPr>
        <w:tc>
          <w:tcPr>
            <w:tcW w:w="1718" w:type="dxa"/>
            <w:tcMar>
              <w:left w:w="28" w:type="dxa"/>
              <w:right w:w="28" w:type="dxa"/>
            </w:tcMar>
          </w:tcPr>
          <w:p w14:paraId="62D4E549" w14:textId="77777777" w:rsidR="00EE632A" w:rsidRDefault="00EE632A" w:rsidP="008D36D7">
            <w:pPr>
              <w:pStyle w:val="Tabletext"/>
              <w:jc w:val="left"/>
              <w:rPr>
                <w:sz w:val="18"/>
                <w:lang w:val="en-US"/>
              </w:rPr>
            </w:pPr>
            <w:r>
              <w:rPr>
                <w:sz w:val="18"/>
                <w:lang w:val="en-US"/>
              </w:rPr>
              <w:t>Platform type (airborne, shipborne, ground)</w:t>
            </w:r>
          </w:p>
        </w:tc>
        <w:tc>
          <w:tcPr>
            <w:tcW w:w="906" w:type="dxa"/>
            <w:tcMar>
              <w:left w:w="28" w:type="dxa"/>
              <w:right w:w="28" w:type="dxa"/>
            </w:tcMar>
          </w:tcPr>
          <w:p w14:paraId="1C6D0B65" w14:textId="77777777" w:rsidR="00EE632A" w:rsidRDefault="00EE632A" w:rsidP="00884527">
            <w:pPr>
              <w:pStyle w:val="Tabletext"/>
              <w:jc w:val="center"/>
              <w:rPr>
                <w:sz w:val="18"/>
                <w:lang w:val="en-US"/>
              </w:rPr>
            </w:pPr>
          </w:p>
        </w:tc>
        <w:tc>
          <w:tcPr>
            <w:tcW w:w="1145" w:type="dxa"/>
            <w:tcMar>
              <w:left w:w="28" w:type="dxa"/>
              <w:right w:w="28" w:type="dxa"/>
            </w:tcMar>
          </w:tcPr>
          <w:p w14:paraId="1E5AEE6C" w14:textId="77777777" w:rsidR="00EE632A" w:rsidRDefault="00EE632A" w:rsidP="00884527">
            <w:pPr>
              <w:pStyle w:val="Tabletext"/>
              <w:jc w:val="center"/>
              <w:rPr>
                <w:sz w:val="18"/>
                <w:lang w:val="en-US"/>
              </w:rPr>
            </w:pPr>
            <w:r>
              <w:rPr>
                <w:sz w:val="18"/>
                <w:lang w:val="en-US"/>
              </w:rPr>
              <w:t>Ground, ATC</w:t>
            </w:r>
            <w:r>
              <w:rPr>
                <w:sz w:val="18"/>
                <w:lang w:val="en-US"/>
              </w:rPr>
              <w:br/>
              <w:t>gap-filler</w:t>
            </w:r>
            <w:r>
              <w:rPr>
                <w:sz w:val="18"/>
                <w:lang w:val="en-US"/>
              </w:rPr>
              <w:br/>
              <w:t>coastal</w:t>
            </w:r>
          </w:p>
        </w:tc>
        <w:tc>
          <w:tcPr>
            <w:tcW w:w="1467" w:type="dxa"/>
            <w:tcMar>
              <w:left w:w="28" w:type="dxa"/>
              <w:right w:w="28" w:type="dxa"/>
            </w:tcMar>
          </w:tcPr>
          <w:p w14:paraId="217958B6" w14:textId="77777777" w:rsidR="00EE632A" w:rsidRDefault="00EE632A" w:rsidP="00884527">
            <w:pPr>
              <w:pStyle w:val="Tabletext"/>
              <w:jc w:val="center"/>
              <w:rPr>
                <w:sz w:val="18"/>
                <w:lang w:val="en-US"/>
              </w:rPr>
            </w:pPr>
            <w:r>
              <w:rPr>
                <w:sz w:val="18"/>
                <w:lang w:val="en-US"/>
              </w:rPr>
              <w:t>2D/3D naval surveillance</w:t>
            </w:r>
            <w:r>
              <w:rPr>
                <w:sz w:val="18"/>
                <w:lang w:val="en-US"/>
              </w:rPr>
              <w:br/>
              <w:t xml:space="preserve">ground air </w:t>
            </w:r>
            <w:proofErr w:type="spellStart"/>
            <w:r>
              <w:rPr>
                <w:sz w:val="18"/>
                <w:lang w:val="en-US"/>
              </w:rPr>
              <w:t>defence</w:t>
            </w:r>
            <w:proofErr w:type="spellEnd"/>
          </w:p>
        </w:tc>
        <w:tc>
          <w:tcPr>
            <w:tcW w:w="1471" w:type="dxa"/>
            <w:tcMar>
              <w:left w:w="28" w:type="dxa"/>
              <w:right w:w="28" w:type="dxa"/>
            </w:tcMar>
          </w:tcPr>
          <w:p w14:paraId="474D0FCA" w14:textId="77777777" w:rsidR="00EE632A" w:rsidRDefault="00EE632A" w:rsidP="00884527">
            <w:pPr>
              <w:pStyle w:val="Tabletext"/>
              <w:jc w:val="center"/>
              <w:rPr>
                <w:sz w:val="18"/>
                <w:lang w:val="en-US"/>
              </w:rPr>
            </w:pPr>
            <w:r>
              <w:rPr>
                <w:sz w:val="18"/>
                <w:lang w:val="en-US"/>
              </w:rPr>
              <w:t>Ground air</w:t>
            </w:r>
            <w:r>
              <w:rPr>
                <w:sz w:val="18"/>
                <w:lang w:val="en-US"/>
              </w:rPr>
              <w:br/>
            </w:r>
            <w:proofErr w:type="spellStart"/>
            <w:r>
              <w:rPr>
                <w:sz w:val="18"/>
                <w:lang w:val="en-US"/>
              </w:rPr>
              <w:t>defence</w:t>
            </w:r>
            <w:proofErr w:type="spellEnd"/>
          </w:p>
        </w:tc>
        <w:tc>
          <w:tcPr>
            <w:tcW w:w="1466" w:type="dxa"/>
            <w:tcMar>
              <w:left w:w="28" w:type="dxa"/>
              <w:right w:w="28" w:type="dxa"/>
            </w:tcMar>
          </w:tcPr>
          <w:p w14:paraId="726391C5" w14:textId="77777777" w:rsidR="00EE632A" w:rsidRDefault="00EE632A" w:rsidP="00884527">
            <w:pPr>
              <w:pStyle w:val="Tabletext"/>
              <w:jc w:val="center"/>
              <w:rPr>
                <w:sz w:val="18"/>
                <w:lang w:val="en-US"/>
              </w:rPr>
            </w:pPr>
            <w:r>
              <w:rPr>
                <w:sz w:val="18"/>
                <w:lang w:val="en-US"/>
              </w:rPr>
              <w:t>Multifunction</w:t>
            </w:r>
            <w:r>
              <w:rPr>
                <w:sz w:val="18"/>
                <w:lang w:val="en-US"/>
              </w:rPr>
              <w:br/>
              <w:t>various types</w:t>
            </w:r>
          </w:p>
        </w:tc>
        <w:tc>
          <w:tcPr>
            <w:tcW w:w="1466" w:type="dxa"/>
            <w:tcMar>
              <w:left w:w="28" w:type="dxa"/>
              <w:right w:w="28" w:type="dxa"/>
            </w:tcMar>
          </w:tcPr>
          <w:p w14:paraId="70DC2727" w14:textId="77777777" w:rsidR="00EE632A" w:rsidRDefault="00EE632A" w:rsidP="00884527">
            <w:pPr>
              <w:pStyle w:val="Tabletext"/>
              <w:jc w:val="center"/>
              <w:rPr>
                <w:sz w:val="18"/>
                <w:lang w:val="en-US"/>
              </w:rPr>
            </w:pPr>
            <w:r>
              <w:rPr>
                <w:sz w:val="18"/>
                <w:lang w:val="en-US"/>
              </w:rPr>
              <w:t>Shipborne,</w:t>
            </w:r>
          </w:p>
          <w:p w14:paraId="48D6F549" w14:textId="77777777" w:rsidR="00EE632A" w:rsidRDefault="00D71BF8" w:rsidP="00884527">
            <w:pPr>
              <w:pStyle w:val="Tabletext"/>
              <w:jc w:val="center"/>
              <w:rPr>
                <w:sz w:val="18"/>
                <w:lang w:val="en-US"/>
              </w:rPr>
            </w:pPr>
            <w:r>
              <w:rPr>
                <w:sz w:val="18"/>
                <w:lang w:val="en-GB"/>
              </w:rPr>
              <w:t>g</w:t>
            </w:r>
            <w:r w:rsidR="00EE632A" w:rsidRPr="00FD62B8">
              <w:rPr>
                <w:sz w:val="18"/>
                <w:lang w:val="en-GB"/>
              </w:rPr>
              <w:t>round</w:t>
            </w:r>
          </w:p>
        </w:tc>
      </w:tr>
      <w:tr w:rsidR="00EE632A" w14:paraId="02CE4D89" w14:textId="77777777" w:rsidTr="00F237A8">
        <w:trPr>
          <w:jc w:val="center"/>
        </w:trPr>
        <w:tc>
          <w:tcPr>
            <w:tcW w:w="1718" w:type="dxa"/>
            <w:tcMar>
              <w:left w:w="28" w:type="dxa"/>
              <w:right w:w="28" w:type="dxa"/>
            </w:tcMar>
          </w:tcPr>
          <w:p w14:paraId="275171E4" w14:textId="77777777" w:rsidR="00EE632A" w:rsidRDefault="00EE632A" w:rsidP="008D36D7">
            <w:pPr>
              <w:pStyle w:val="Tabletext"/>
              <w:jc w:val="left"/>
              <w:rPr>
                <w:sz w:val="18"/>
                <w:lang w:val="en-US"/>
              </w:rPr>
            </w:pPr>
            <w:r>
              <w:rPr>
                <w:sz w:val="18"/>
                <w:lang w:val="en-US"/>
              </w:rPr>
              <w:t>Tuning range</w:t>
            </w:r>
          </w:p>
        </w:tc>
        <w:tc>
          <w:tcPr>
            <w:tcW w:w="906" w:type="dxa"/>
            <w:tcMar>
              <w:left w:w="28" w:type="dxa"/>
              <w:right w:w="28" w:type="dxa"/>
            </w:tcMar>
          </w:tcPr>
          <w:p w14:paraId="7A8B085F" w14:textId="77777777" w:rsidR="00EE632A" w:rsidRDefault="00EE632A" w:rsidP="00884527">
            <w:pPr>
              <w:pStyle w:val="Tabletext"/>
              <w:jc w:val="center"/>
              <w:rPr>
                <w:sz w:val="18"/>
                <w:lang w:val="en-US"/>
              </w:rPr>
            </w:pPr>
            <w:r>
              <w:rPr>
                <w:sz w:val="18"/>
                <w:lang w:val="en-US"/>
              </w:rPr>
              <w:t>MHz</w:t>
            </w:r>
          </w:p>
        </w:tc>
        <w:tc>
          <w:tcPr>
            <w:tcW w:w="1145" w:type="dxa"/>
            <w:tcMar>
              <w:left w:w="28" w:type="dxa"/>
              <w:right w:w="28" w:type="dxa"/>
            </w:tcMar>
          </w:tcPr>
          <w:p w14:paraId="42CD2ED4" w14:textId="77777777" w:rsidR="00EE632A" w:rsidRDefault="00EE632A" w:rsidP="00884527">
            <w:pPr>
              <w:pStyle w:val="Tabletext"/>
              <w:jc w:val="center"/>
              <w:rPr>
                <w:sz w:val="18"/>
                <w:lang w:val="en-US"/>
              </w:rPr>
            </w:pPr>
            <w:r w:rsidRPr="00FD62B8">
              <w:rPr>
                <w:sz w:val="18"/>
                <w:lang w:val="en-GB"/>
              </w:rPr>
              <w:t>2</w:t>
            </w:r>
            <w:r w:rsidRPr="00FD62B8">
              <w:rPr>
                <w:rFonts w:ascii="Tms Rmn" w:hAnsi="Tms Rmn"/>
                <w:sz w:val="12"/>
                <w:lang w:val="en-GB"/>
              </w:rPr>
              <w:t> </w:t>
            </w:r>
            <w:r w:rsidRPr="00FD62B8">
              <w:rPr>
                <w:sz w:val="18"/>
                <w:lang w:val="en-GB"/>
              </w:rPr>
              <w:t>700-3</w:t>
            </w:r>
            <w:r w:rsidRPr="00FD62B8">
              <w:rPr>
                <w:rFonts w:ascii="Tms Rmn" w:hAnsi="Tms Rmn"/>
                <w:sz w:val="12"/>
                <w:lang w:val="en-GB"/>
              </w:rPr>
              <w:t> </w:t>
            </w:r>
            <w:r w:rsidRPr="00FD62B8">
              <w:rPr>
                <w:sz w:val="18"/>
                <w:lang w:val="en-GB"/>
              </w:rPr>
              <w:t>400</w:t>
            </w:r>
          </w:p>
        </w:tc>
        <w:tc>
          <w:tcPr>
            <w:tcW w:w="1467" w:type="dxa"/>
            <w:tcMar>
              <w:left w:w="28" w:type="dxa"/>
              <w:right w:w="28" w:type="dxa"/>
            </w:tcMar>
          </w:tcPr>
          <w:p w14:paraId="548A60D8" w14:textId="77777777" w:rsidR="00EE632A" w:rsidRDefault="00EE632A" w:rsidP="00884527">
            <w:pPr>
              <w:pStyle w:val="Tabletext"/>
              <w:jc w:val="center"/>
              <w:rPr>
                <w:sz w:val="18"/>
                <w:lang w:val="en-US"/>
              </w:rPr>
            </w:pPr>
            <w:r>
              <w:rPr>
                <w:sz w:val="18"/>
                <w:lang w:val="en-US"/>
              </w:rPr>
              <w:t>2</w:t>
            </w:r>
            <w:r>
              <w:rPr>
                <w:rFonts w:ascii="Tms Rmn" w:hAnsi="Tms Rmn"/>
                <w:sz w:val="12"/>
                <w:lang w:val="en-US"/>
              </w:rPr>
              <w:t> </w:t>
            </w:r>
            <w:r>
              <w:rPr>
                <w:sz w:val="18"/>
                <w:lang w:val="en-US"/>
              </w:rPr>
              <w:t>700-3</w:t>
            </w:r>
            <w:r>
              <w:rPr>
                <w:rFonts w:ascii="Tms Rmn" w:hAnsi="Tms Rmn"/>
                <w:sz w:val="12"/>
                <w:lang w:val="en-US"/>
              </w:rPr>
              <w:t> </w:t>
            </w:r>
            <w:r>
              <w:rPr>
                <w:sz w:val="18"/>
                <w:lang w:val="en-US"/>
              </w:rPr>
              <w:t>100</w:t>
            </w:r>
          </w:p>
        </w:tc>
        <w:tc>
          <w:tcPr>
            <w:tcW w:w="1471" w:type="dxa"/>
            <w:tcMar>
              <w:left w:w="28" w:type="dxa"/>
              <w:right w:w="28" w:type="dxa"/>
            </w:tcMar>
          </w:tcPr>
          <w:p w14:paraId="5BB21289" w14:textId="77777777" w:rsidR="00EE632A" w:rsidRDefault="00EE632A" w:rsidP="00884527">
            <w:pPr>
              <w:pStyle w:val="Tabletext"/>
              <w:jc w:val="center"/>
              <w:rPr>
                <w:sz w:val="18"/>
                <w:lang w:val="en-US"/>
              </w:rPr>
            </w:pPr>
            <w:r>
              <w:rPr>
                <w:sz w:val="18"/>
                <w:lang w:val="en-US"/>
              </w:rPr>
              <w:t>2</w:t>
            </w:r>
            <w:r>
              <w:rPr>
                <w:rFonts w:ascii="Tms Rmn" w:hAnsi="Tms Rmn"/>
                <w:sz w:val="12"/>
                <w:lang w:val="en-US"/>
              </w:rPr>
              <w:t> </w:t>
            </w:r>
            <w:r>
              <w:rPr>
                <w:sz w:val="18"/>
                <w:lang w:val="en-US"/>
              </w:rPr>
              <w:t>700 to 3</w:t>
            </w:r>
            <w:r>
              <w:rPr>
                <w:rFonts w:ascii="Tms Rmn" w:hAnsi="Tms Rmn"/>
                <w:sz w:val="12"/>
                <w:lang w:val="en-US"/>
              </w:rPr>
              <w:t> </w:t>
            </w:r>
            <w:r>
              <w:rPr>
                <w:sz w:val="18"/>
                <w:lang w:val="en-US"/>
              </w:rPr>
              <w:t>100</w:t>
            </w:r>
            <w:r>
              <w:rPr>
                <w:sz w:val="18"/>
                <w:lang w:val="en-US"/>
              </w:rPr>
              <w:br/>
              <w:t>2</w:t>
            </w:r>
            <w:r>
              <w:rPr>
                <w:rFonts w:ascii="Tms Rmn" w:hAnsi="Tms Rmn"/>
                <w:sz w:val="12"/>
                <w:lang w:val="en-US"/>
              </w:rPr>
              <w:t> </w:t>
            </w:r>
            <w:r>
              <w:rPr>
                <w:sz w:val="18"/>
                <w:lang w:val="en-US"/>
              </w:rPr>
              <w:t>900 to 3</w:t>
            </w:r>
            <w:r>
              <w:rPr>
                <w:rFonts w:ascii="Tms Rmn" w:hAnsi="Tms Rmn"/>
                <w:sz w:val="12"/>
                <w:lang w:val="en-US"/>
              </w:rPr>
              <w:t> </w:t>
            </w:r>
            <w:r>
              <w:rPr>
                <w:sz w:val="18"/>
                <w:lang w:val="en-US"/>
              </w:rPr>
              <w:t>400</w:t>
            </w:r>
          </w:p>
        </w:tc>
        <w:tc>
          <w:tcPr>
            <w:tcW w:w="1466" w:type="dxa"/>
            <w:tcMar>
              <w:left w:w="28" w:type="dxa"/>
              <w:right w:w="28" w:type="dxa"/>
            </w:tcMar>
          </w:tcPr>
          <w:p w14:paraId="597E0A54" w14:textId="77777777" w:rsidR="00EE632A" w:rsidRDefault="00EE632A" w:rsidP="00884527">
            <w:pPr>
              <w:pStyle w:val="Tabletext"/>
              <w:jc w:val="center"/>
              <w:rPr>
                <w:sz w:val="18"/>
                <w:lang w:val="en-US"/>
              </w:rPr>
            </w:pPr>
            <w:r>
              <w:rPr>
                <w:sz w:val="18"/>
                <w:lang w:val="en-US"/>
              </w:rPr>
              <w:t>Whole frequency band up to 25% BW</w:t>
            </w:r>
          </w:p>
        </w:tc>
        <w:tc>
          <w:tcPr>
            <w:tcW w:w="1466" w:type="dxa"/>
            <w:tcMar>
              <w:left w:w="28" w:type="dxa"/>
              <w:right w:w="28" w:type="dxa"/>
            </w:tcMar>
          </w:tcPr>
          <w:p w14:paraId="535F1C52" w14:textId="77777777" w:rsidR="00EE632A" w:rsidRDefault="00EE632A" w:rsidP="00884527">
            <w:pPr>
              <w:pStyle w:val="Tabletext"/>
              <w:jc w:val="center"/>
              <w:rPr>
                <w:sz w:val="18"/>
                <w:lang w:val="en-US"/>
              </w:rPr>
            </w:pPr>
            <w:r>
              <w:rPr>
                <w:sz w:val="18"/>
                <w:lang w:val="en-US"/>
              </w:rPr>
              <w:t>2 700-3 400</w:t>
            </w:r>
          </w:p>
        </w:tc>
      </w:tr>
      <w:tr w:rsidR="00EE632A" w14:paraId="719E6A17" w14:textId="77777777" w:rsidTr="00F237A8">
        <w:trPr>
          <w:jc w:val="center"/>
        </w:trPr>
        <w:tc>
          <w:tcPr>
            <w:tcW w:w="1718" w:type="dxa"/>
            <w:tcMar>
              <w:left w:w="28" w:type="dxa"/>
              <w:right w:w="28" w:type="dxa"/>
            </w:tcMar>
          </w:tcPr>
          <w:p w14:paraId="3F8128C8" w14:textId="77777777" w:rsidR="00EE632A" w:rsidRDefault="00EE632A" w:rsidP="008D36D7">
            <w:pPr>
              <w:pStyle w:val="Tabletext"/>
              <w:jc w:val="left"/>
              <w:rPr>
                <w:sz w:val="18"/>
                <w:lang w:val="en-US"/>
              </w:rPr>
            </w:pPr>
            <w:r>
              <w:rPr>
                <w:sz w:val="18"/>
                <w:lang w:val="en-US"/>
              </w:rPr>
              <w:t>Operational frequencies</w:t>
            </w:r>
            <w:r>
              <w:rPr>
                <w:sz w:val="18"/>
                <w:lang w:val="en-US"/>
              </w:rPr>
              <w:br/>
              <w:t>minimum/</w:t>
            </w:r>
            <w:r w:rsidR="00304A2B">
              <w:rPr>
                <w:sz w:val="18"/>
                <w:lang w:val="en-US"/>
              </w:rPr>
              <w:br/>
            </w:r>
            <w:r>
              <w:rPr>
                <w:sz w:val="18"/>
                <w:lang w:val="en-US"/>
              </w:rPr>
              <w:t>maximum</w:t>
            </w:r>
          </w:p>
        </w:tc>
        <w:tc>
          <w:tcPr>
            <w:tcW w:w="906" w:type="dxa"/>
            <w:tcMar>
              <w:left w:w="28" w:type="dxa"/>
              <w:right w:w="28" w:type="dxa"/>
            </w:tcMar>
          </w:tcPr>
          <w:p w14:paraId="59065A59" w14:textId="77777777" w:rsidR="00EE632A" w:rsidRDefault="00EE632A" w:rsidP="00884527">
            <w:pPr>
              <w:pStyle w:val="Tabletext"/>
              <w:jc w:val="center"/>
              <w:rPr>
                <w:sz w:val="18"/>
                <w:lang w:val="en-US"/>
              </w:rPr>
            </w:pPr>
          </w:p>
        </w:tc>
        <w:tc>
          <w:tcPr>
            <w:tcW w:w="1145" w:type="dxa"/>
            <w:tcMar>
              <w:left w:w="28" w:type="dxa"/>
              <w:right w:w="28" w:type="dxa"/>
            </w:tcMar>
          </w:tcPr>
          <w:p w14:paraId="63C4E311" w14:textId="77777777" w:rsidR="00EE632A" w:rsidRDefault="00EE632A" w:rsidP="00884527">
            <w:pPr>
              <w:pStyle w:val="Tabletext"/>
              <w:jc w:val="center"/>
              <w:rPr>
                <w:sz w:val="18"/>
                <w:lang w:val="en-US"/>
              </w:rPr>
            </w:pPr>
            <w:r>
              <w:rPr>
                <w:sz w:val="18"/>
                <w:lang w:val="en-US"/>
              </w:rPr>
              <w:t xml:space="preserve">Minimum: 2 spaced at </w:t>
            </w:r>
            <w:r>
              <w:rPr>
                <w:rFonts w:ascii="Symbol" w:hAnsi="Symbol"/>
                <w:sz w:val="18"/>
                <w:lang w:val="en-US"/>
              </w:rPr>
              <w:t></w:t>
            </w:r>
            <w:r>
              <w:rPr>
                <w:sz w:val="18"/>
                <w:lang w:val="en-US"/>
              </w:rPr>
              <w:t xml:space="preserve"> 10 MHz</w:t>
            </w:r>
            <w:r>
              <w:rPr>
                <w:sz w:val="18"/>
                <w:lang w:val="en-US"/>
              </w:rPr>
              <w:br/>
              <w:t xml:space="preserve">Maximum: </w:t>
            </w:r>
            <w:r>
              <w:rPr>
                <w:sz w:val="18"/>
                <w:lang w:val="en-US"/>
              </w:rPr>
              <w:br/>
              <w:t>fully agile</w:t>
            </w:r>
          </w:p>
        </w:tc>
        <w:tc>
          <w:tcPr>
            <w:tcW w:w="1467" w:type="dxa"/>
            <w:tcMar>
              <w:left w:w="28" w:type="dxa"/>
              <w:right w:w="28" w:type="dxa"/>
            </w:tcMar>
          </w:tcPr>
          <w:p w14:paraId="1348021B" w14:textId="77777777" w:rsidR="00EE632A" w:rsidRDefault="00EE632A" w:rsidP="00884527">
            <w:pPr>
              <w:pStyle w:val="Tabletext"/>
              <w:jc w:val="center"/>
              <w:rPr>
                <w:sz w:val="18"/>
                <w:lang w:val="en-US"/>
              </w:rPr>
            </w:pPr>
            <w:r>
              <w:rPr>
                <w:sz w:val="18"/>
                <w:lang w:val="en-US"/>
              </w:rPr>
              <w:t xml:space="preserve">Minimum: 2 spaced at </w:t>
            </w:r>
            <w:r>
              <w:rPr>
                <w:rFonts w:ascii="Symbol" w:hAnsi="Symbol"/>
                <w:sz w:val="18"/>
                <w:lang w:val="en-US"/>
              </w:rPr>
              <w:t></w:t>
            </w:r>
            <w:r>
              <w:rPr>
                <w:sz w:val="18"/>
                <w:lang w:val="en-US"/>
              </w:rPr>
              <w:t xml:space="preserve"> 10 MHz</w:t>
            </w:r>
            <w:r>
              <w:rPr>
                <w:sz w:val="18"/>
                <w:lang w:val="en-US"/>
              </w:rPr>
              <w:br/>
              <w:t xml:space="preserve">Maximum: </w:t>
            </w:r>
            <w:r>
              <w:rPr>
                <w:sz w:val="18"/>
                <w:lang w:val="en-US"/>
              </w:rPr>
              <w:br/>
              <w:t>fully agile</w:t>
            </w:r>
          </w:p>
        </w:tc>
        <w:tc>
          <w:tcPr>
            <w:tcW w:w="1471" w:type="dxa"/>
            <w:tcMar>
              <w:left w:w="28" w:type="dxa"/>
              <w:right w:w="28" w:type="dxa"/>
            </w:tcMar>
          </w:tcPr>
          <w:p w14:paraId="4C85941C" w14:textId="77777777" w:rsidR="00EE632A" w:rsidRDefault="00EE632A" w:rsidP="00884527">
            <w:pPr>
              <w:pStyle w:val="Tabletext"/>
              <w:jc w:val="center"/>
              <w:rPr>
                <w:sz w:val="18"/>
                <w:lang w:val="en-US"/>
              </w:rPr>
            </w:pPr>
            <w:r>
              <w:rPr>
                <w:sz w:val="18"/>
                <w:lang w:val="en-US"/>
              </w:rPr>
              <w:t>Minimum: fixed</w:t>
            </w:r>
            <w:r>
              <w:rPr>
                <w:sz w:val="18"/>
                <w:lang w:val="en-US"/>
              </w:rPr>
              <w:br/>
              <w:t xml:space="preserve">Maximum: </w:t>
            </w:r>
            <w:r>
              <w:rPr>
                <w:sz w:val="18"/>
                <w:lang w:val="en-US"/>
              </w:rPr>
              <w:br/>
              <w:t>fully agile</w:t>
            </w:r>
          </w:p>
        </w:tc>
        <w:tc>
          <w:tcPr>
            <w:tcW w:w="1466" w:type="dxa"/>
            <w:tcMar>
              <w:left w:w="28" w:type="dxa"/>
              <w:right w:w="28" w:type="dxa"/>
            </w:tcMar>
          </w:tcPr>
          <w:p w14:paraId="3B8FC8E5" w14:textId="77777777" w:rsidR="00EE632A" w:rsidRDefault="00EE632A" w:rsidP="00884527">
            <w:pPr>
              <w:pStyle w:val="Tabletext"/>
              <w:jc w:val="center"/>
              <w:rPr>
                <w:sz w:val="18"/>
                <w:lang w:val="en-US"/>
              </w:rPr>
            </w:pPr>
            <w:r>
              <w:rPr>
                <w:sz w:val="18"/>
                <w:lang w:val="en-US"/>
              </w:rPr>
              <w:t>Minimum: 2 spaced at</w:t>
            </w:r>
            <w:r>
              <w:rPr>
                <w:sz w:val="18"/>
                <w:lang w:val="en-US"/>
              </w:rPr>
              <w:br/>
            </w:r>
            <w:r>
              <w:rPr>
                <w:rFonts w:ascii="Symbol" w:hAnsi="Symbol"/>
                <w:sz w:val="18"/>
                <w:lang w:val="en-US"/>
              </w:rPr>
              <w:t></w:t>
            </w:r>
            <w:r>
              <w:rPr>
                <w:sz w:val="18"/>
                <w:lang w:val="en-US"/>
              </w:rPr>
              <w:t xml:space="preserve"> 10 MHz</w:t>
            </w:r>
            <w:r>
              <w:rPr>
                <w:sz w:val="18"/>
                <w:lang w:val="en-US"/>
              </w:rPr>
              <w:br/>
              <w:t xml:space="preserve">Maximum: </w:t>
            </w:r>
            <w:r>
              <w:rPr>
                <w:sz w:val="18"/>
                <w:lang w:val="en-US"/>
              </w:rPr>
              <w:br/>
              <w:t>fully agile</w:t>
            </w:r>
          </w:p>
        </w:tc>
        <w:tc>
          <w:tcPr>
            <w:tcW w:w="1466" w:type="dxa"/>
            <w:tcMar>
              <w:left w:w="28" w:type="dxa"/>
              <w:right w:w="28" w:type="dxa"/>
            </w:tcMar>
          </w:tcPr>
          <w:p w14:paraId="161AC10D" w14:textId="77777777" w:rsidR="00EE632A" w:rsidRPr="000073AE" w:rsidRDefault="00EE632A" w:rsidP="008B1AFE">
            <w:pPr>
              <w:pStyle w:val="Tabletext"/>
              <w:jc w:val="center"/>
              <w:rPr>
                <w:sz w:val="18"/>
                <w:lang w:val="en-US"/>
              </w:rPr>
            </w:pPr>
            <w:r>
              <w:rPr>
                <w:sz w:val="18"/>
                <w:lang w:val="en-US"/>
              </w:rPr>
              <w:t>Minimum: 2 spaced at &gt;</w:t>
            </w:r>
            <w:r w:rsidR="008B1AFE">
              <w:rPr>
                <w:sz w:val="18"/>
                <w:lang w:val="en-US"/>
              </w:rPr>
              <w:t> </w:t>
            </w:r>
            <w:r w:rsidRPr="000073AE">
              <w:rPr>
                <w:sz w:val="18"/>
                <w:lang w:val="en-US"/>
              </w:rPr>
              <w:t>10</w:t>
            </w:r>
            <w:r w:rsidR="008B1AFE">
              <w:rPr>
                <w:sz w:val="18"/>
                <w:lang w:val="en-US"/>
              </w:rPr>
              <w:t> </w:t>
            </w:r>
            <w:r w:rsidRPr="000073AE">
              <w:rPr>
                <w:sz w:val="18"/>
                <w:lang w:val="en-US"/>
              </w:rPr>
              <w:t>MHz</w:t>
            </w:r>
          </w:p>
          <w:p w14:paraId="1B6CCA9E" w14:textId="77777777" w:rsidR="00EE632A" w:rsidRPr="000073AE" w:rsidRDefault="00EE632A" w:rsidP="00884527">
            <w:pPr>
              <w:pStyle w:val="Tabletext"/>
              <w:jc w:val="center"/>
              <w:rPr>
                <w:sz w:val="18"/>
                <w:lang w:val="en-US"/>
              </w:rPr>
            </w:pPr>
            <w:r w:rsidRPr="000073AE">
              <w:rPr>
                <w:sz w:val="18"/>
                <w:lang w:val="en-US"/>
              </w:rPr>
              <w:t>Maximum:</w:t>
            </w:r>
          </w:p>
          <w:p w14:paraId="37A5E066" w14:textId="77777777" w:rsidR="00EE632A" w:rsidRDefault="00EE632A" w:rsidP="00884527">
            <w:pPr>
              <w:pStyle w:val="Tabletext"/>
              <w:jc w:val="center"/>
              <w:rPr>
                <w:sz w:val="18"/>
                <w:lang w:val="en-US"/>
              </w:rPr>
            </w:pPr>
            <w:r w:rsidRPr="000073AE">
              <w:rPr>
                <w:sz w:val="18"/>
                <w:lang w:val="en-US"/>
              </w:rPr>
              <w:t>fully agile</w:t>
            </w:r>
          </w:p>
        </w:tc>
      </w:tr>
      <w:tr w:rsidR="00EE632A" w14:paraId="58C3CF76" w14:textId="77777777" w:rsidTr="00F237A8">
        <w:trPr>
          <w:jc w:val="center"/>
        </w:trPr>
        <w:tc>
          <w:tcPr>
            <w:tcW w:w="1718" w:type="dxa"/>
            <w:tcMar>
              <w:left w:w="28" w:type="dxa"/>
              <w:right w:w="28" w:type="dxa"/>
            </w:tcMar>
          </w:tcPr>
          <w:p w14:paraId="6558E7AB" w14:textId="77777777" w:rsidR="00EE632A" w:rsidRDefault="00EE632A" w:rsidP="008D36D7">
            <w:pPr>
              <w:pStyle w:val="Tabletext"/>
              <w:jc w:val="left"/>
              <w:rPr>
                <w:sz w:val="18"/>
              </w:rPr>
            </w:pPr>
            <w:r>
              <w:rPr>
                <w:sz w:val="18"/>
              </w:rPr>
              <w:t>Modulation</w:t>
            </w:r>
          </w:p>
        </w:tc>
        <w:tc>
          <w:tcPr>
            <w:tcW w:w="906" w:type="dxa"/>
            <w:tcMar>
              <w:left w:w="28" w:type="dxa"/>
              <w:right w:w="28" w:type="dxa"/>
            </w:tcMar>
          </w:tcPr>
          <w:p w14:paraId="1EBC79F1" w14:textId="77777777" w:rsidR="00EE632A" w:rsidRDefault="00EE632A" w:rsidP="00884527">
            <w:pPr>
              <w:pStyle w:val="Tabletext"/>
              <w:jc w:val="center"/>
              <w:rPr>
                <w:sz w:val="18"/>
              </w:rPr>
            </w:pPr>
          </w:p>
        </w:tc>
        <w:tc>
          <w:tcPr>
            <w:tcW w:w="1145" w:type="dxa"/>
            <w:tcMar>
              <w:left w:w="28" w:type="dxa"/>
              <w:right w:w="28" w:type="dxa"/>
            </w:tcMar>
          </w:tcPr>
          <w:p w14:paraId="3F9EDED4" w14:textId="77777777" w:rsidR="00EE632A" w:rsidRPr="00EB7232" w:rsidRDefault="00EE632A" w:rsidP="00884527">
            <w:pPr>
              <w:pStyle w:val="Tabletext"/>
              <w:jc w:val="center"/>
              <w:rPr>
                <w:sz w:val="18"/>
                <w:lang w:val="fr-CH"/>
              </w:rPr>
            </w:pPr>
            <w:r w:rsidRPr="00EB7232">
              <w:rPr>
                <w:sz w:val="18"/>
                <w:lang w:val="fr-CH"/>
              </w:rPr>
              <w:t>Non-</w:t>
            </w:r>
            <w:proofErr w:type="spellStart"/>
            <w:r w:rsidRPr="00EB7232">
              <w:rPr>
                <w:sz w:val="18"/>
                <w:lang w:val="fr-CH"/>
              </w:rPr>
              <w:t>linear</w:t>
            </w:r>
            <w:proofErr w:type="spellEnd"/>
            <w:r w:rsidRPr="00EB7232">
              <w:rPr>
                <w:sz w:val="18"/>
                <w:lang w:val="fr-CH"/>
              </w:rPr>
              <w:t xml:space="preserve"> FM</w:t>
            </w:r>
            <w:r w:rsidRPr="00EB7232">
              <w:rPr>
                <w:sz w:val="18"/>
                <w:lang w:val="fr-CH"/>
              </w:rPr>
              <w:br/>
              <w:t>P0N, Q3N</w:t>
            </w:r>
          </w:p>
        </w:tc>
        <w:tc>
          <w:tcPr>
            <w:tcW w:w="1467" w:type="dxa"/>
            <w:tcMar>
              <w:left w:w="28" w:type="dxa"/>
              <w:right w:w="28" w:type="dxa"/>
            </w:tcMar>
          </w:tcPr>
          <w:p w14:paraId="4CD74168" w14:textId="77777777" w:rsidR="00EE632A" w:rsidRPr="00EB7232" w:rsidRDefault="00EE632A" w:rsidP="00884527">
            <w:pPr>
              <w:pStyle w:val="Tabletext"/>
              <w:jc w:val="center"/>
              <w:rPr>
                <w:sz w:val="18"/>
                <w:lang w:val="fr-CH"/>
              </w:rPr>
            </w:pPr>
            <w:r w:rsidRPr="00EB7232">
              <w:rPr>
                <w:sz w:val="18"/>
                <w:lang w:val="fr-CH"/>
              </w:rPr>
              <w:t>Non-</w:t>
            </w:r>
            <w:proofErr w:type="spellStart"/>
            <w:r w:rsidRPr="00EB7232">
              <w:rPr>
                <w:sz w:val="18"/>
                <w:lang w:val="fr-CH"/>
              </w:rPr>
              <w:t>linear</w:t>
            </w:r>
            <w:proofErr w:type="spellEnd"/>
            <w:r w:rsidRPr="00EB7232">
              <w:rPr>
                <w:sz w:val="18"/>
                <w:lang w:val="fr-CH"/>
              </w:rPr>
              <w:t xml:space="preserve"> FM</w:t>
            </w:r>
            <w:r w:rsidRPr="00EB7232">
              <w:rPr>
                <w:sz w:val="18"/>
                <w:lang w:val="fr-CH"/>
              </w:rPr>
              <w:br/>
              <w:t>P0N, Q3N</w:t>
            </w:r>
          </w:p>
        </w:tc>
        <w:tc>
          <w:tcPr>
            <w:tcW w:w="1471" w:type="dxa"/>
            <w:tcMar>
              <w:left w:w="28" w:type="dxa"/>
              <w:right w:w="28" w:type="dxa"/>
            </w:tcMar>
          </w:tcPr>
          <w:p w14:paraId="78F51D2D" w14:textId="77777777" w:rsidR="00EE632A" w:rsidRDefault="00EE632A" w:rsidP="00884527">
            <w:pPr>
              <w:pStyle w:val="Tabletext"/>
              <w:jc w:val="center"/>
              <w:rPr>
                <w:sz w:val="18"/>
              </w:rPr>
            </w:pPr>
            <w:r>
              <w:rPr>
                <w:sz w:val="18"/>
              </w:rPr>
              <w:t>Non-</w:t>
            </w:r>
            <w:proofErr w:type="spellStart"/>
            <w:r>
              <w:rPr>
                <w:sz w:val="18"/>
              </w:rPr>
              <w:t>linear</w:t>
            </w:r>
            <w:proofErr w:type="spellEnd"/>
            <w:r>
              <w:rPr>
                <w:sz w:val="18"/>
              </w:rPr>
              <w:t xml:space="preserve"> FM Q3N</w:t>
            </w:r>
          </w:p>
        </w:tc>
        <w:tc>
          <w:tcPr>
            <w:tcW w:w="1466" w:type="dxa"/>
            <w:tcMar>
              <w:left w:w="28" w:type="dxa"/>
              <w:right w:w="28" w:type="dxa"/>
            </w:tcMar>
          </w:tcPr>
          <w:p w14:paraId="6E6D44DA" w14:textId="77777777" w:rsidR="00EE632A" w:rsidRDefault="00EE632A" w:rsidP="00884527">
            <w:pPr>
              <w:pStyle w:val="Tabletext"/>
              <w:jc w:val="center"/>
              <w:rPr>
                <w:sz w:val="18"/>
                <w:lang w:val="en-US"/>
              </w:rPr>
            </w:pPr>
            <w:r>
              <w:rPr>
                <w:sz w:val="18"/>
                <w:lang w:val="en-US"/>
              </w:rPr>
              <w:t>Mixed</w:t>
            </w:r>
          </w:p>
        </w:tc>
        <w:tc>
          <w:tcPr>
            <w:tcW w:w="1466" w:type="dxa"/>
            <w:tcMar>
              <w:left w:w="28" w:type="dxa"/>
              <w:right w:w="28" w:type="dxa"/>
            </w:tcMar>
          </w:tcPr>
          <w:p w14:paraId="70F7429F" w14:textId="77777777" w:rsidR="00EE632A" w:rsidRDefault="00EE632A" w:rsidP="00884527">
            <w:pPr>
              <w:pStyle w:val="Tabletext"/>
              <w:jc w:val="center"/>
              <w:rPr>
                <w:sz w:val="18"/>
                <w:lang w:val="en-US"/>
              </w:rPr>
            </w:pPr>
            <w:r w:rsidRPr="000073AE">
              <w:rPr>
                <w:sz w:val="18"/>
                <w:lang w:val="en-US"/>
              </w:rPr>
              <w:t>P0N, Q3N</w:t>
            </w:r>
          </w:p>
        </w:tc>
      </w:tr>
    </w:tbl>
    <w:p w14:paraId="6AFACBE3" w14:textId="77777777" w:rsidR="00075C54" w:rsidRDefault="00075C54" w:rsidP="00075C54">
      <w:pPr>
        <w:pStyle w:val="TableNo"/>
      </w:pPr>
      <w:r>
        <w:lastRenderedPageBreak/>
        <w:t xml:space="preserve">TABLE 2 </w:t>
      </w:r>
      <w:r w:rsidRPr="00F237A8">
        <w:rPr>
          <w:i/>
          <w:iCs/>
        </w:rPr>
        <w:t>(</w:t>
      </w:r>
      <w:proofErr w:type="spellStart"/>
      <w:r w:rsidRPr="00F237A8">
        <w:rPr>
          <w:i/>
          <w:iCs/>
        </w:rPr>
        <w:t>continued</w:t>
      </w:r>
      <w:proofErr w:type="spellEnd"/>
      <w:r w:rsidRPr="00F237A8">
        <w:rPr>
          <w:i/>
          <w:iCs/>
        </w:rPr>
        <w:t>)</w:t>
      </w:r>
    </w:p>
    <w:tbl>
      <w:tblPr>
        <w:tblW w:w="96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11"/>
        <w:gridCol w:w="896"/>
        <w:gridCol w:w="7"/>
        <w:gridCol w:w="1361"/>
        <w:gridCol w:w="1361"/>
        <w:gridCol w:w="1367"/>
        <w:gridCol w:w="1491"/>
        <w:gridCol w:w="1446"/>
      </w:tblGrid>
      <w:tr w:rsidR="00075C54" w14:paraId="7593EE0B" w14:textId="77777777" w:rsidTr="00A76D43">
        <w:trPr>
          <w:jc w:val="center"/>
        </w:trPr>
        <w:tc>
          <w:tcPr>
            <w:tcW w:w="1711" w:type="dxa"/>
            <w:tcMar>
              <w:left w:w="28" w:type="dxa"/>
              <w:right w:w="28" w:type="dxa"/>
            </w:tcMar>
          </w:tcPr>
          <w:p w14:paraId="326CC47E" w14:textId="77777777" w:rsidR="00075C54" w:rsidRDefault="00075C54" w:rsidP="00F26D50">
            <w:pPr>
              <w:pStyle w:val="Tablehead"/>
              <w:rPr>
                <w:sz w:val="18"/>
                <w:lang w:val="en-US"/>
              </w:rPr>
            </w:pPr>
            <w:r>
              <w:rPr>
                <w:sz w:val="18"/>
                <w:lang w:val="en-US"/>
              </w:rPr>
              <w:t>Characteristics</w:t>
            </w:r>
          </w:p>
        </w:tc>
        <w:tc>
          <w:tcPr>
            <w:tcW w:w="903" w:type="dxa"/>
            <w:gridSpan w:val="2"/>
            <w:tcMar>
              <w:left w:w="28" w:type="dxa"/>
              <w:right w:w="28" w:type="dxa"/>
            </w:tcMar>
          </w:tcPr>
          <w:p w14:paraId="11BAE786" w14:textId="77777777" w:rsidR="00075C54" w:rsidRDefault="00075C54" w:rsidP="00F26D50">
            <w:pPr>
              <w:pStyle w:val="Tablehead"/>
              <w:rPr>
                <w:sz w:val="18"/>
                <w:lang w:val="en-US"/>
              </w:rPr>
            </w:pPr>
            <w:r>
              <w:rPr>
                <w:sz w:val="18"/>
                <w:lang w:val="en-US"/>
              </w:rPr>
              <w:t>Units</w:t>
            </w:r>
          </w:p>
        </w:tc>
        <w:tc>
          <w:tcPr>
            <w:tcW w:w="1361" w:type="dxa"/>
            <w:tcMar>
              <w:left w:w="28" w:type="dxa"/>
              <w:right w:w="28" w:type="dxa"/>
            </w:tcMar>
          </w:tcPr>
          <w:p w14:paraId="4A50B9AD" w14:textId="77777777" w:rsidR="00075C54" w:rsidRDefault="00075C54" w:rsidP="00F26D50">
            <w:pPr>
              <w:pStyle w:val="Tablehead"/>
              <w:rPr>
                <w:sz w:val="18"/>
                <w:lang w:val="en-US"/>
              </w:rPr>
            </w:pPr>
            <w:r>
              <w:rPr>
                <w:sz w:val="18"/>
                <w:lang w:val="en-US"/>
              </w:rPr>
              <w:t>Radar I</w:t>
            </w:r>
          </w:p>
        </w:tc>
        <w:tc>
          <w:tcPr>
            <w:tcW w:w="1361" w:type="dxa"/>
            <w:tcMar>
              <w:left w:w="28" w:type="dxa"/>
              <w:right w:w="28" w:type="dxa"/>
            </w:tcMar>
          </w:tcPr>
          <w:p w14:paraId="15EFEBF4" w14:textId="77777777" w:rsidR="00075C54" w:rsidRDefault="00075C54" w:rsidP="00F26D50">
            <w:pPr>
              <w:pStyle w:val="Tablehead"/>
              <w:rPr>
                <w:sz w:val="18"/>
                <w:lang w:val="es-ES_tradnl"/>
              </w:rPr>
            </w:pPr>
            <w:r>
              <w:rPr>
                <w:sz w:val="18"/>
                <w:lang w:val="es-ES_tradnl"/>
              </w:rPr>
              <w:t>Radar J</w:t>
            </w:r>
          </w:p>
        </w:tc>
        <w:tc>
          <w:tcPr>
            <w:tcW w:w="1367" w:type="dxa"/>
            <w:tcMar>
              <w:left w:w="28" w:type="dxa"/>
              <w:right w:w="28" w:type="dxa"/>
            </w:tcMar>
          </w:tcPr>
          <w:p w14:paraId="303BBBC5" w14:textId="77777777" w:rsidR="00075C54" w:rsidRDefault="00075C54" w:rsidP="00F26D50">
            <w:pPr>
              <w:pStyle w:val="Tablehead"/>
              <w:rPr>
                <w:sz w:val="18"/>
                <w:lang w:val="es-ES_tradnl"/>
              </w:rPr>
            </w:pPr>
            <w:r>
              <w:rPr>
                <w:sz w:val="18"/>
                <w:lang w:val="es-ES_tradnl"/>
              </w:rPr>
              <w:t>Radar K</w:t>
            </w:r>
          </w:p>
        </w:tc>
        <w:tc>
          <w:tcPr>
            <w:tcW w:w="1491" w:type="dxa"/>
            <w:tcMar>
              <w:left w:w="28" w:type="dxa"/>
              <w:right w:w="28" w:type="dxa"/>
            </w:tcMar>
          </w:tcPr>
          <w:p w14:paraId="7E9F3D05" w14:textId="77777777" w:rsidR="00075C54" w:rsidRDefault="00075C54" w:rsidP="00F26D50">
            <w:pPr>
              <w:pStyle w:val="Tablehead"/>
              <w:rPr>
                <w:sz w:val="18"/>
                <w:lang w:val="en-US"/>
              </w:rPr>
            </w:pPr>
            <w:r>
              <w:rPr>
                <w:sz w:val="18"/>
                <w:lang w:val="en-US"/>
              </w:rPr>
              <w:t>Radar L</w:t>
            </w:r>
          </w:p>
        </w:tc>
        <w:tc>
          <w:tcPr>
            <w:tcW w:w="1445" w:type="dxa"/>
            <w:tcMar>
              <w:left w:w="28" w:type="dxa"/>
              <w:right w:w="28" w:type="dxa"/>
            </w:tcMar>
          </w:tcPr>
          <w:p w14:paraId="3DF4DB75" w14:textId="77777777" w:rsidR="00075C54" w:rsidRDefault="00075C54" w:rsidP="00F26D50">
            <w:pPr>
              <w:pStyle w:val="Tablehead"/>
              <w:rPr>
                <w:sz w:val="18"/>
                <w:lang w:val="en-US"/>
              </w:rPr>
            </w:pPr>
            <w:r>
              <w:rPr>
                <w:sz w:val="18"/>
                <w:lang w:val="en-US"/>
              </w:rPr>
              <w:t>Radar M</w:t>
            </w:r>
          </w:p>
        </w:tc>
      </w:tr>
      <w:tr w:rsidR="00EE632A" w14:paraId="0981CDFA" w14:textId="77777777" w:rsidTr="00A76D43">
        <w:trPr>
          <w:jc w:val="center"/>
        </w:trPr>
        <w:tc>
          <w:tcPr>
            <w:tcW w:w="1711" w:type="dxa"/>
            <w:tcMar>
              <w:left w:w="28" w:type="dxa"/>
              <w:right w:w="28" w:type="dxa"/>
            </w:tcMar>
          </w:tcPr>
          <w:p w14:paraId="47201455" w14:textId="77777777" w:rsidR="00EE632A" w:rsidRDefault="00EE632A" w:rsidP="008D36D7">
            <w:pPr>
              <w:pStyle w:val="Tabletext"/>
              <w:jc w:val="left"/>
              <w:rPr>
                <w:sz w:val="18"/>
                <w:lang w:val="en-US"/>
              </w:rPr>
            </w:pPr>
            <w:r>
              <w:rPr>
                <w:sz w:val="18"/>
                <w:lang w:val="en-US"/>
              </w:rPr>
              <w:t xml:space="preserve">Transmitter power into antenna </w:t>
            </w:r>
          </w:p>
        </w:tc>
        <w:tc>
          <w:tcPr>
            <w:tcW w:w="903" w:type="dxa"/>
            <w:gridSpan w:val="2"/>
            <w:tcMar>
              <w:left w:w="28" w:type="dxa"/>
              <w:right w:w="28" w:type="dxa"/>
            </w:tcMar>
          </w:tcPr>
          <w:p w14:paraId="34B8CFEE" w14:textId="77777777" w:rsidR="00EE632A" w:rsidRDefault="00EE632A" w:rsidP="00884527">
            <w:pPr>
              <w:pStyle w:val="Tabletext"/>
              <w:jc w:val="center"/>
              <w:rPr>
                <w:sz w:val="18"/>
                <w:lang w:val="en-US"/>
              </w:rPr>
            </w:pPr>
            <w:r>
              <w:rPr>
                <w:sz w:val="18"/>
                <w:lang w:val="en-US"/>
              </w:rPr>
              <w:t>kW</w:t>
            </w:r>
          </w:p>
        </w:tc>
        <w:tc>
          <w:tcPr>
            <w:tcW w:w="1361" w:type="dxa"/>
            <w:tcMar>
              <w:left w:w="28" w:type="dxa"/>
              <w:right w:w="28" w:type="dxa"/>
            </w:tcMar>
          </w:tcPr>
          <w:p w14:paraId="310DA924" w14:textId="77777777" w:rsidR="00EE632A" w:rsidRDefault="00EE632A" w:rsidP="00884527">
            <w:pPr>
              <w:pStyle w:val="Tabletext"/>
              <w:jc w:val="center"/>
              <w:rPr>
                <w:sz w:val="18"/>
                <w:lang w:val="en-US"/>
              </w:rPr>
            </w:pPr>
            <w:r>
              <w:rPr>
                <w:sz w:val="18"/>
                <w:lang w:val="en-US"/>
              </w:rPr>
              <w:t>60 typical</w:t>
            </w:r>
          </w:p>
        </w:tc>
        <w:tc>
          <w:tcPr>
            <w:tcW w:w="1361" w:type="dxa"/>
            <w:tcMar>
              <w:left w:w="28" w:type="dxa"/>
              <w:right w:w="28" w:type="dxa"/>
            </w:tcMar>
          </w:tcPr>
          <w:p w14:paraId="741E8F16" w14:textId="77777777" w:rsidR="00EE632A" w:rsidRDefault="00EE632A" w:rsidP="00884527">
            <w:pPr>
              <w:pStyle w:val="Tabletext"/>
              <w:jc w:val="center"/>
              <w:rPr>
                <w:sz w:val="18"/>
                <w:lang w:val="en-US"/>
              </w:rPr>
            </w:pPr>
            <w:r>
              <w:rPr>
                <w:sz w:val="18"/>
                <w:lang w:val="en-US"/>
              </w:rPr>
              <w:t>60 to 200</w:t>
            </w:r>
          </w:p>
        </w:tc>
        <w:tc>
          <w:tcPr>
            <w:tcW w:w="1367" w:type="dxa"/>
            <w:tcMar>
              <w:left w:w="28" w:type="dxa"/>
              <w:right w:w="28" w:type="dxa"/>
            </w:tcMar>
          </w:tcPr>
          <w:p w14:paraId="536423FF" w14:textId="77777777" w:rsidR="00EE632A" w:rsidRDefault="00EE632A" w:rsidP="00884527">
            <w:pPr>
              <w:pStyle w:val="Tabletext"/>
              <w:jc w:val="center"/>
              <w:rPr>
                <w:sz w:val="18"/>
                <w:lang w:val="en-US"/>
              </w:rPr>
            </w:pPr>
            <w:r>
              <w:rPr>
                <w:sz w:val="18"/>
                <w:lang w:val="en-US"/>
              </w:rPr>
              <w:t>1 000 typical</w:t>
            </w:r>
          </w:p>
        </w:tc>
        <w:tc>
          <w:tcPr>
            <w:tcW w:w="1491" w:type="dxa"/>
            <w:tcMar>
              <w:left w:w="28" w:type="dxa"/>
              <w:right w:w="28" w:type="dxa"/>
            </w:tcMar>
          </w:tcPr>
          <w:p w14:paraId="43C5C1C8" w14:textId="77777777" w:rsidR="00EE632A" w:rsidRDefault="00EE632A" w:rsidP="00884527">
            <w:pPr>
              <w:pStyle w:val="Tabletext"/>
              <w:jc w:val="center"/>
              <w:rPr>
                <w:sz w:val="18"/>
                <w:lang w:val="en-US"/>
              </w:rPr>
            </w:pPr>
            <w:r>
              <w:rPr>
                <w:sz w:val="18"/>
                <w:lang w:val="en-US"/>
              </w:rPr>
              <w:t>30 to 100</w:t>
            </w:r>
          </w:p>
        </w:tc>
        <w:tc>
          <w:tcPr>
            <w:tcW w:w="1446" w:type="dxa"/>
            <w:tcMar>
              <w:left w:w="28" w:type="dxa"/>
              <w:right w:w="28" w:type="dxa"/>
            </w:tcMar>
          </w:tcPr>
          <w:p w14:paraId="14A7EED3" w14:textId="77777777" w:rsidR="00EE632A" w:rsidRDefault="00EE632A" w:rsidP="00884527">
            <w:pPr>
              <w:pStyle w:val="Tabletext"/>
              <w:jc w:val="center"/>
              <w:rPr>
                <w:sz w:val="18"/>
                <w:lang w:val="en-US"/>
              </w:rPr>
            </w:pPr>
            <w:r w:rsidRPr="000073AE">
              <w:rPr>
                <w:sz w:val="18"/>
                <w:lang w:val="en-US"/>
              </w:rPr>
              <w:t xml:space="preserve">60 to </w:t>
            </w:r>
            <w:r>
              <w:rPr>
                <w:sz w:val="18"/>
                <w:lang w:val="en-US"/>
              </w:rPr>
              <w:t>1</w:t>
            </w:r>
            <w:r w:rsidR="00074C37">
              <w:rPr>
                <w:sz w:val="18"/>
                <w:lang w:val="en-US"/>
              </w:rPr>
              <w:t xml:space="preserve"> </w:t>
            </w:r>
            <w:r>
              <w:rPr>
                <w:sz w:val="18"/>
                <w:lang w:val="en-US"/>
              </w:rPr>
              <w:t>000</w:t>
            </w:r>
          </w:p>
        </w:tc>
      </w:tr>
      <w:tr w:rsidR="00EE632A" w14:paraId="684F5D47" w14:textId="77777777" w:rsidTr="00A76D43">
        <w:trPr>
          <w:jc w:val="center"/>
        </w:trPr>
        <w:tc>
          <w:tcPr>
            <w:tcW w:w="1711" w:type="dxa"/>
            <w:tcMar>
              <w:left w:w="28" w:type="dxa"/>
              <w:right w:w="28" w:type="dxa"/>
            </w:tcMar>
          </w:tcPr>
          <w:p w14:paraId="53C7A192" w14:textId="77777777" w:rsidR="00EE632A" w:rsidRDefault="00EE632A" w:rsidP="008D36D7">
            <w:pPr>
              <w:pStyle w:val="Tabletext"/>
              <w:jc w:val="left"/>
              <w:rPr>
                <w:sz w:val="18"/>
                <w:lang w:val="en-US"/>
              </w:rPr>
            </w:pPr>
            <w:r>
              <w:rPr>
                <w:sz w:val="18"/>
                <w:lang w:val="en-US"/>
              </w:rPr>
              <w:t xml:space="preserve">Pulse width </w:t>
            </w:r>
          </w:p>
        </w:tc>
        <w:tc>
          <w:tcPr>
            <w:tcW w:w="903" w:type="dxa"/>
            <w:gridSpan w:val="2"/>
            <w:tcMar>
              <w:left w:w="28" w:type="dxa"/>
              <w:right w:w="28" w:type="dxa"/>
            </w:tcMar>
          </w:tcPr>
          <w:p w14:paraId="2C8E4F42" w14:textId="77777777" w:rsidR="00EE632A" w:rsidRDefault="00EE632A" w:rsidP="00884527">
            <w:pPr>
              <w:pStyle w:val="Tabletext"/>
              <w:jc w:val="center"/>
              <w:rPr>
                <w:sz w:val="18"/>
                <w:lang w:val="en-US"/>
              </w:rPr>
            </w:pPr>
            <w:r>
              <w:rPr>
                <w:rFonts w:ascii="Symbol" w:hAnsi="Symbol"/>
                <w:sz w:val="18"/>
                <w:lang w:val="en-US"/>
              </w:rPr>
              <w:t></w:t>
            </w:r>
            <w:r>
              <w:rPr>
                <w:sz w:val="18"/>
                <w:lang w:val="en-US"/>
              </w:rPr>
              <w:t>s</w:t>
            </w:r>
          </w:p>
        </w:tc>
        <w:tc>
          <w:tcPr>
            <w:tcW w:w="1361" w:type="dxa"/>
            <w:tcMar>
              <w:left w:w="28" w:type="dxa"/>
              <w:right w:w="28" w:type="dxa"/>
            </w:tcMar>
          </w:tcPr>
          <w:p w14:paraId="6A835C0F" w14:textId="77777777" w:rsidR="00EE632A" w:rsidRDefault="00EE632A" w:rsidP="00884527">
            <w:pPr>
              <w:pStyle w:val="Tabletext"/>
              <w:jc w:val="center"/>
              <w:rPr>
                <w:sz w:val="18"/>
                <w:lang w:val="en-US"/>
              </w:rPr>
            </w:pPr>
            <w:r>
              <w:rPr>
                <w:sz w:val="18"/>
                <w:lang w:val="en-US"/>
              </w:rPr>
              <w:t>0.4</w:t>
            </w:r>
            <w:r>
              <w:rPr>
                <w:sz w:val="18"/>
                <w:vertAlign w:val="superscript"/>
              </w:rPr>
              <w:t>(1)</w:t>
            </w:r>
            <w:r>
              <w:rPr>
                <w:sz w:val="18"/>
                <w:lang w:val="en-US"/>
              </w:rPr>
              <w:t xml:space="preserve"> to 40</w:t>
            </w:r>
          </w:p>
        </w:tc>
        <w:tc>
          <w:tcPr>
            <w:tcW w:w="1361" w:type="dxa"/>
            <w:tcMar>
              <w:left w:w="28" w:type="dxa"/>
              <w:right w:w="28" w:type="dxa"/>
            </w:tcMar>
          </w:tcPr>
          <w:p w14:paraId="4C6F976C" w14:textId="77777777" w:rsidR="00EE632A" w:rsidRDefault="00EE632A" w:rsidP="00884527">
            <w:pPr>
              <w:pStyle w:val="Tabletext"/>
              <w:jc w:val="center"/>
              <w:rPr>
                <w:sz w:val="18"/>
                <w:lang w:val="en-US"/>
              </w:rPr>
            </w:pPr>
            <w:r>
              <w:rPr>
                <w:sz w:val="18"/>
                <w:lang w:val="en-US"/>
              </w:rPr>
              <w:t>0.1</w:t>
            </w:r>
            <w:r>
              <w:rPr>
                <w:sz w:val="18"/>
                <w:vertAlign w:val="superscript"/>
                <w:lang w:val="en-US"/>
              </w:rPr>
              <w:t>(1)</w:t>
            </w:r>
            <w:r>
              <w:rPr>
                <w:sz w:val="18"/>
                <w:lang w:val="en-US"/>
              </w:rPr>
              <w:t xml:space="preserve"> to 200</w:t>
            </w:r>
          </w:p>
        </w:tc>
        <w:tc>
          <w:tcPr>
            <w:tcW w:w="1367" w:type="dxa"/>
            <w:tcMar>
              <w:left w:w="28" w:type="dxa"/>
              <w:right w:w="28" w:type="dxa"/>
            </w:tcMar>
          </w:tcPr>
          <w:p w14:paraId="7010DA41" w14:textId="77777777" w:rsidR="00EE632A" w:rsidRDefault="00EE632A" w:rsidP="00884527">
            <w:pPr>
              <w:pStyle w:val="Tabletext"/>
              <w:jc w:val="center"/>
              <w:rPr>
                <w:sz w:val="18"/>
                <w:lang w:val="en-US"/>
              </w:rPr>
            </w:pPr>
            <w:r>
              <w:rPr>
                <w:rFonts w:ascii="Symbol" w:hAnsi="Symbol"/>
                <w:sz w:val="18"/>
                <w:lang w:val="en-US"/>
              </w:rPr>
              <w:t></w:t>
            </w:r>
            <w:r>
              <w:rPr>
                <w:sz w:val="18"/>
                <w:lang w:val="en-US"/>
              </w:rPr>
              <w:t xml:space="preserve"> 100</w:t>
            </w:r>
          </w:p>
        </w:tc>
        <w:tc>
          <w:tcPr>
            <w:tcW w:w="1491" w:type="dxa"/>
            <w:tcMar>
              <w:left w:w="28" w:type="dxa"/>
              <w:right w:w="28" w:type="dxa"/>
            </w:tcMar>
          </w:tcPr>
          <w:p w14:paraId="5191EF84" w14:textId="77777777" w:rsidR="00EE632A" w:rsidRDefault="00EE632A" w:rsidP="00884527">
            <w:pPr>
              <w:pStyle w:val="Tabletext"/>
              <w:jc w:val="center"/>
              <w:rPr>
                <w:sz w:val="18"/>
                <w:lang w:val="en-US"/>
              </w:rPr>
            </w:pPr>
            <w:r>
              <w:rPr>
                <w:sz w:val="18"/>
                <w:lang w:val="en-US"/>
              </w:rPr>
              <w:t>Up to 2</w:t>
            </w:r>
          </w:p>
        </w:tc>
        <w:tc>
          <w:tcPr>
            <w:tcW w:w="1446" w:type="dxa"/>
            <w:tcMar>
              <w:left w:w="28" w:type="dxa"/>
              <w:right w:w="28" w:type="dxa"/>
            </w:tcMar>
          </w:tcPr>
          <w:p w14:paraId="669E7730" w14:textId="77777777" w:rsidR="00EE632A" w:rsidRDefault="00EE632A" w:rsidP="00884527">
            <w:pPr>
              <w:pStyle w:val="Tabletext"/>
              <w:jc w:val="center"/>
              <w:rPr>
                <w:sz w:val="18"/>
                <w:lang w:val="en-US"/>
              </w:rPr>
            </w:pPr>
            <w:r w:rsidRPr="000073AE">
              <w:rPr>
                <w:sz w:val="18"/>
                <w:lang w:val="en-US"/>
              </w:rPr>
              <w:t xml:space="preserve">0.1 to </w:t>
            </w:r>
            <w:r>
              <w:rPr>
                <w:sz w:val="18"/>
                <w:lang w:val="en-US"/>
              </w:rPr>
              <w:t>1</w:t>
            </w:r>
            <w:r w:rsidR="00074C37">
              <w:rPr>
                <w:sz w:val="18"/>
                <w:lang w:val="en-US"/>
              </w:rPr>
              <w:t xml:space="preserve"> </w:t>
            </w:r>
            <w:r>
              <w:rPr>
                <w:sz w:val="18"/>
                <w:lang w:val="en-US"/>
              </w:rPr>
              <w:t>0</w:t>
            </w:r>
            <w:r w:rsidRPr="000073AE">
              <w:rPr>
                <w:sz w:val="18"/>
                <w:lang w:val="en-US"/>
              </w:rPr>
              <w:t>00</w:t>
            </w:r>
          </w:p>
        </w:tc>
      </w:tr>
      <w:tr w:rsidR="00EE632A" w14:paraId="3873E32B" w14:textId="77777777" w:rsidTr="00A76D43">
        <w:trPr>
          <w:jc w:val="center"/>
        </w:trPr>
        <w:tc>
          <w:tcPr>
            <w:tcW w:w="1711" w:type="dxa"/>
            <w:tcMar>
              <w:left w:w="28" w:type="dxa"/>
              <w:right w:w="28" w:type="dxa"/>
            </w:tcMar>
          </w:tcPr>
          <w:p w14:paraId="47BA5BC3" w14:textId="77777777" w:rsidR="00EE632A" w:rsidRDefault="00EE632A" w:rsidP="008D36D7">
            <w:pPr>
              <w:pStyle w:val="Tabletext"/>
              <w:jc w:val="left"/>
              <w:rPr>
                <w:sz w:val="18"/>
                <w:lang w:val="en-US"/>
              </w:rPr>
            </w:pPr>
            <w:r>
              <w:rPr>
                <w:sz w:val="18"/>
                <w:lang w:val="en-US"/>
              </w:rPr>
              <w:t xml:space="preserve">Pulse rise/fall time </w:t>
            </w:r>
          </w:p>
        </w:tc>
        <w:tc>
          <w:tcPr>
            <w:tcW w:w="903" w:type="dxa"/>
            <w:gridSpan w:val="2"/>
            <w:tcMar>
              <w:left w:w="28" w:type="dxa"/>
              <w:right w:w="28" w:type="dxa"/>
            </w:tcMar>
          </w:tcPr>
          <w:p w14:paraId="535F220D" w14:textId="77777777" w:rsidR="00EE632A" w:rsidRDefault="00EE632A" w:rsidP="00884527">
            <w:pPr>
              <w:pStyle w:val="Tabletext"/>
              <w:jc w:val="center"/>
              <w:rPr>
                <w:sz w:val="18"/>
                <w:lang w:val="en-US"/>
              </w:rPr>
            </w:pPr>
            <w:r>
              <w:rPr>
                <w:rFonts w:ascii="Symbol" w:hAnsi="Symbol"/>
                <w:sz w:val="18"/>
                <w:lang w:val="en-US"/>
              </w:rPr>
              <w:t></w:t>
            </w:r>
            <w:r>
              <w:rPr>
                <w:sz w:val="18"/>
                <w:lang w:val="en-US"/>
              </w:rPr>
              <w:t>s</w:t>
            </w:r>
          </w:p>
        </w:tc>
        <w:tc>
          <w:tcPr>
            <w:tcW w:w="1361" w:type="dxa"/>
            <w:tcMar>
              <w:left w:w="28" w:type="dxa"/>
              <w:right w:w="28" w:type="dxa"/>
            </w:tcMar>
          </w:tcPr>
          <w:p w14:paraId="03AA413D" w14:textId="77777777" w:rsidR="00EE632A" w:rsidRDefault="00EE632A" w:rsidP="00884527">
            <w:pPr>
              <w:pStyle w:val="Tabletext"/>
              <w:jc w:val="center"/>
              <w:rPr>
                <w:sz w:val="18"/>
                <w:lang w:val="en-US"/>
              </w:rPr>
            </w:pPr>
            <w:r>
              <w:rPr>
                <w:sz w:val="18"/>
                <w:lang w:val="en-US"/>
              </w:rPr>
              <w:t>10 to 30 typical</w:t>
            </w:r>
          </w:p>
        </w:tc>
        <w:tc>
          <w:tcPr>
            <w:tcW w:w="1361" w:type="dxa"/>
            <w:tcMar>
              <w:left w:w="28" w:type="dxa"/>
              <w:right w:w="28" w:type="dxa"/>
            </w:tcMar>
          </w:tcPr>
          <w:p w14:paraId="359585F2" w14:textId="77777777" w:rsidR="00EE632A" w:rsidRDefault="00EE632A" w:rsidP="00884527">
            <w:pPr>
              <w:pStyle w:val="Tabletext"/>
              <w:jc w:val="center"/>
              <w:rPr>
                <w:sz w:val="18"/>
                <w:lang w:val="en-US"/>
              </w:rPr>
            </w:pPr>
            <w:r>
              <w:rPr>
                <w:sz w:val="18"/>
                <w:lang w:val="en-US"/>
              </w:rPr>
              <w:t>10 to 30 typical</w:t>
            </w:r>
          </w:p>
        </w:tc>
        <w:tc>
          <w:tcPr>
            <w:tcW w:w="1367" w:type="dxa"/>
            <w:tcMar>
              <w:left w:w="28" w:type="dxa"/>
              <w:right w:w="28" w:type="dxa"/>
            </w:tcMar>
          </w:tcPr>
          <w:p w14:paraId="44406503" w14:textId="77777777" w:rsidR="00EE632A" w:rsidRDefault="00EE632A" w:rsidP="00884527">
            <w:pPr>
              <w:pStyle w:val="Tabletext"/>
              <w:jc w:val="center"/>
              <w:rPr>
                <w:sz w:val="18"/>
                <w:lang w:val="en-US"/>
              </w:rPr>
            </w:pPr>
            <w:r>
              <w:rPr>
                <w:sz w:val="18"/>
                <w:lang w:val="en-US"/>
              </w:rPr>
              <w:t>Not given</w:t>
            </w:r>
          </w:p>
        </w:tc>
        <w:tc>
          <w:tcPr>
            <w:tcW w:w="1491" w:type="dxa"/>
            <w:tcMar>
              <w:left w:w="28" w:type="dxa"/>
              <w:right w:w="28" w:type="dxa"/>
            </w:tcMar>
          </w:tcPr>
          <w:p w14:paraId="75700498" w14:textId="77777777" w:rsidR="00EE632A" w:rsidRDefault="00EE632A" w:rsidP="00884527">
            <w:pPr>
              <w:pStyle w:val="Tabletext"/>
              <w:jc w:val="center"/>
              <w:rPr>
                <w:sz w:val="18"/>
                <w:lang w:val="en-US"/>
              </w:rPr>
            </w:pPr>
            <w:r>
              <w:rPr>
                <w:sz w:val="18"/>
                <w:lang w:val="en-US"/>
              </w:rPr>
              <w:t>Not given</w:t>
            </w:r>
          </w:p>
        </w:tc>
        <w:tc>
          <w:tcPr>
            <w:tcW w:w="1446" w:type="dxa"/>
            <w:tcMar>
              <w:left w:w="28" w:type="dxa"/>
              <w:right w:w="28" w:type="dxa"/>
            </w:tcMar>
          </w:tcPr>
          <w:p w14:paraId="656D399F" w14:textId="77777777" w:rsidR="00EE632A" w:rsidRPr="004F7E94" w:rsidRDefault="00EE632A" w:rsidP="00884527">
            <w:pPr>
              <w:pStyle w:val="Tabletext"/>
              <w:jc w:val="center"/>
              <w:rPr>
                <w:sz w:val="18"/>
                <w:lang w:val="en-US"/>
              </w:rPr>
            </w:pPr>
            <w:r w:rsidRPr="004F7E94">
              <w:rPr>
                <w:sz w:val="18"/>
                <w:lang w:val="en-US"/>
              </w:rPr>
              <w:t>&gt; 50</w:t>
            </w:r>
          </w:p>
          <w:p w14:paraId="2A487316" w14:textId="77777777" w:rsidR="00EE632A" w:rsidRDefault="00EE632A" w:rsidP="00884527">
            <w:pPr>
              <w:pStyle w:val="Tabletext"/>
              <w:jc w:val="center"/>
              <w:rPr>
                <w:sz w:val="18"/>
                <w:lang w:val="en-US"/>
              </w:rPr>
            </w:pPr>
            <w:r w:rsidRPr="004F7E94">
              <w:rPr>
                <w:sz w:val="18"/>
                <w:lang w:val="en-US"/>
              </w:rPr>
              <w:t>0.05-1.00</w:t>
            </w:r>
            <w:r w:rsidRPr="004F7E94">
              <w:rPr>
                <w:sz w:val="18"/>
                <w:vertAlign w:val="superscript"/>
                <w:lang w:val="en-US"/>
              </w:rPr>
              <w:t>(6)</w:t>
            </w:r>
          </w:p>
        </w:tc>
      </w:tr>
      <w:tr w:rsidR="00EE632A" w14:paraId="1ABB6EAD" w14:textId="77777777" w:rsidTr="00A76D43">
        <w:trPr>
          <w:jc w:val="center"/>
        </w:trPr>
        <w:tc>
          <w:tcPr>
            <w:tcW w:w="1711" w:type="dxa"/>
            <w:tcMar>
              <w:left w:w="28" w:type="dxa"/>
              <w:right w:w="28" w:type="dxa"/>
            </w:tcMar>
          </w:tcPr>
          <w:p w14:paraId="50DEA9BC" w14:textId="77777777" w:rsidR="00EE632A" w:rsidRDefault="00EE632A" w:rsidP="008D36D7">
            <w:pPr>
              <w:pStyle w:val="Tabletext"/>
              <w:jc w:val="left"/>
              <w:rPr>
                <w:sz w:val="18"/>
                <w:lang w:val="en-US"/>
              </w:rPr>
            </w:pPr>
            <w:r>
              <w:rPr>
                <w:sz w:val="18"/>
                <w:lang w:val="en-US"/>
              </w:rPr>
              <w:t xml:space="preserve">Pulse repetition rate </w:t>
            </w:r>
          </w:p>
        </w:tc>
        <w:tc>
          <w:tcPr>
            <w:tcW w:w="903" w:type="dxa"/>
            <w:gridSpan w:val="2"/>
            <w:tcMar>
              <w:left w:w="28" w:type="dxa"/>
              <w:right w:w="28" w:type="dxa"/>
            </w:tcMar>
          </w:tcPr>
          <w:p w14:paraId="09226538" w14:textId="77777777" w:rsidR="00EE632A" w:rsidRDefault="00EE632A" w:rsidP="00884527">
            <w:pPr>
              <w:pStyle w:val="Tabletext"/>
              <w:jc w:val="center"/>
              <w:rPr>
                <w:sz w:val="18"/>
                <w:lang w:val="en-US"/>
              </w:rPr>
            </w:pPr>
            <w:proofErr w:type="spellStart"/>
            <w:r>
              <w:rPr>
                <w:sz w:val="18"/>
                <w:lang w:val="en-US"/>
              </w:rPr>
              <w:t>pps</w:t>
            </w:r>
            <w:proofErr w:type="spellEnd"/>
          </w:p>
        </w:tc>
        <w:tc>
          <w:tcPr>
            <w:tcW w:w="1361" w:type="dxa"/>
            <w:tcMar>
              <w:left w:w="28" w:type="dxa"/>
              <w:right w:w="28" w:type="dxa"/>
            </w:tcMar>
          </w:tcPr>
          <w:p w14:paraId="0791D99B" w14:textId="77777777" w:rsidR="00EE632A" w:rsidRDefault="00EE632A" w:rsidP="00884527">
            <w:pPr>
              <w:pStyle w:val="Tabletext"/>
              <w:jc w:val="center"/>
              <w:rPr>
                <w:sz w:val="18"/>
                <w:lang w:val="en-US"/>
              </w:rPr>
            </w:pPr>
            <w:r>
              <w:rPr>
                <w:sz w:val="18"/>
                <w:lang w:val="en-US"/>
              </w:rPr>
              <w:t>550 to 1 100 Hz</w:t>
            </w:r>
          </w:p>
        </w:tc>
        <w:tc>
          <w:tcPr>
            <w:tcW w:w="1361" w:type="dxa"/>
            <w:tcMar>
              <w:left w:w="28" w:type="dxa"/>
              <w:right w:w="28" w:type="dxa"/>
            </w:tcMar>
          </w:tcPr>
          <w:p w14:paraId="0155D4FF" w14:textId="77777777" w:rsidR="00EE632A" w:rsidRDefault="00EE632A" w:rsidP="00884527">
            <w:pPr>
              <w:pStyle w:val="Tabletext"/>
              <w:jc w:val="center"/>
              <w:rPr>
                <w:sz w:val="18"/>
                <w:lang w:val="en-US"/>
              </w:rPr>
            </w:pPr>
            <w:r>
              <w:rPr>
                <w:sz w:val="18"/>
                <w:lang w:val="en-US"/>
              </w:rPr>
              <w:t>300 Hz to</w:t>
            </w:r>
            <w:r>
              <w:rPr>
                <w:sz w:val="18"/>
                <w:lang w:val="en-US"/>
              </w:rPr>
              <w:br/>
              <w:t>10 kHz</w:t>
            </w:r>
          </w:p>
        </w:tc>
        <w:tc>
          <w:tcPr>
            <w:tcW w:w="1367" w:type="dxa"/>
            <w:tcMar>
              <w:left w:w="28" w:type="dxa"/>
              <w:right w:w="28" w:type="dxa"/>
            </w:tcMar>
          </w:tcPr>
          <w:p w14:paraId="54D8EB44" w14:textId="77777777" w:rsidR="00EE632A" w:rsidRDefault="00EE632A" w:rsidP="00884527">
            <w:pPr>
              <w:pStyle w:val="Tabletext"/>
              <w:jc w:val="center"/>
              <w:rPr>
                <w:sz w:val="18"/>
                <w:lang w:val="en-US"/>
              </w:rPr>
            </w:pPr>
            <w:r>
              <w:rPr>
                <w:rFonts w:ascii="Symbol" w:hAnsi="Symbol"/>
                <w:sz w:val="18"/>
                <w:lang w:val="en-US"/>
              </w:rPr>
              <w:t></w:t>
            </w:r>
            <w:r>
              <w:rPr>
                <w:sz w:val="18"/>
                <w:lang w:val="en-US"/>
              </w:rPr>
              <w:t xml:space="preserve"> 300 Hz</w:t>
            </w:r>
          </w:p>
        </w:tc>
        <w:tc>
          <w:tcPr>
            <w:tcW w:w="1491" w:type="dxa"/>
            <w:tcMar>
              <w:left w:w="28" w:type="dxa"/>
              <w:right w:w="28" w:type="dxa"/>
            </w:tcMar>
          </w:tcPr>
          <w:p w14:paraId="20C66520" w14:textId="77777777" w:rsidR="00EE632A" w:rsidRDefault="00EE632A" w:rsidP="00884527">
            <w:pPr>
              <w:pStyle w:val="Tabletext"/>
              <w:jc w:val="center"/>
              <w:rPr>
                <w:sz w:val="18"/>
                <w:lang w:val="en-US"/>
              </w:rPr>
            </w:pPr>
            <w:r>
              <w:rPr>
                <w:sz w:val="18"/>
                <w:lang w:val="en-US"/>
              </w:rPr>
              <w:t>Up to 20 kHz</w:t>
            </w:r>
          </w:p>
        </w:tc>
        <w:tc>
          <w:tcPr>
            <w:tcW w:w="1446" w:type="dxa"/>
            <w:tcMar>
              <w:left w:w="28" w:type="dxa"/>
              <w:right w:w="28" w:type="dxa"/>
            </w:tcMar>
          </w:tcPr>
          <w:p w14:paraId="76223E42" w14:textId="77777777" w:rsidR="00EE632A" w:rsidRDefault="00EE632A" w:rsidP="00884527">
            <w:pPr>
              <w:pStyle w:val="Tabletext"/>
              <w:jc w:val="center"/>
              <w:rPr>
                <w:sz w:val="18"/>
                <w:lang w:val="en-US"/>
              </w:rPr>
            </w:pPr>
            <w:r w:rsidRPr="004F7E94">
              <w:rPr>
                <w:sz w:val="18"/>
                <w:lang w:val="en-US"/>
              </w:rPr>
              <w:t>300 Hz to 10 kHz</w:t>
            </w:r>
          </w:p>
        </w:tc>
      </w:tr>
      <w:tr w:rsidR="00EE632A" w14:paraId="5C52E426" w14:textId="77777777" w:rsidTr="00A76D43">
        <w:trPr>
          <w:jc w:val="center"/>
        </w:trPr>
        <w:tc>
          <w:tcPr>
            <w:tcW w:w="1711" w:type="dxa"/>
            <w:tcMar>
              <w:left w:w="28" w:type="dxa"/>
              <w:right w:w="28" w:type="dxa"/>
            </w:tcMar>
          </w:tcPr>
          <w:p w14:paraId="2391B0B3" w14:textId="77777777" w:rsidR="00EE632A" w:rsidRDefault="00EE632A" w:rsidP="008D36D7">
            <w:pPr>
              <w:pStyle w:val="Tabletext"/>
              <w:jc w:val="left"/>
              <w:rPr>
                <w:sz w:val="18"/>
                <w:lang w:val="en-US"/>
              </w:rPr>
            </w:pPr>
            <w:r>
              <w:rPr>
                <w:sz w:val="18"/>
                <w:lang w:val="en-US"/>
              </w:rPr>
              <w:t>Duty cycle</w:t>
            </w:r>
          </w:p>
        </w:tc>
        <w:tc>
          <w:tcPr>
            <w:tcW w:w="903" w:type="dxa"/>
            <w:gridSpan w:val="2"/>
            <w:tcMar>
              <w:left w:w="28" w:type="dxa"/>
              <w:right w:w="28" w:type="dxa"/>
            </w:tcMar>
          </w:tcPr>
          <w:p w14:paraId="2734924E" w14:textId="77777777" w:rsidR="00EE632A" w:rsidRDefault="00EE632A" w:rsidP="00884527">
            <w:pPr>
              <w:pStyle w:val="Tabletext"/>
              <w:jc w:val="center"/>
              <w:rPr>
                <w:sz w:val="18"/>
                <w:lang w:val="en-US"/>
              </w:rPr>
            </w:pPr>
            <w:r>
              <w:rPr>
                <w:sz w:val="18"/>
                <w:lang w:val="en-US"/>
              </w:rPr>
              <w:t>%</w:t>
            </w:r>
          </w:p>
        </w:tc>
        <w:tc>
          <w:tcPr>
            <w:tcW w:w="1361" w:type="dxa"/>
            <w:tcMar>
              <w:left w:w="28" w:type="dxa"/>
              <w:right w:w="28" w:type="dxa"/>
            </w:tcMar>
          </w:tcPr>
          <w:p w14:paraId="26DD748F" w14:textId="77777777" w:rsidR="00EE632A" w:rsidRDefault="00EE632A" w:rsidP="00884527">
            <w:pPr>
              <w:pStyle w:val="Tabletext"/>
              <w:jc w:val="center"/>
              <w:rPr>
                <w:sz w:val="18"/>
                <w:lang w:val="en-US"/>
              </w:rPr>
            </w:pPr>
            <w:r>
              <w:rPr>
                <w:sz w:val="18"/>
                <w:lang w:val="en-US"/>
              </w:rPr>
              <w:t>2.5 maximum</w:t>
            </w:r>
          </w:p>
        </w:tc>
        <w:tc>
          <w:tcPr>
            <w:tcW w:w="1361" w:type="dxa"/>
            <w:tcMar>
              <w:left w:w="28" w:type="dxa"/>
              <w:right w:w="28" w:type="dxa"/>
            </w:tcMar>
          </w:tcPr>
          <w:p w14:paraId="18CD4A99" w14:textId="77777777" w:rsidR="00EE632A" w:rsidRDefault="00EE632A" w:rsidP="00884527">
            <w:pPr>
              <w:pStyle w:val="Tabletext"/>
              <w:jc w:val="center"/>
              <w:rPr>
                <w:sz w:val="18"/>
                <w:lang w:val="en-US"/>
              </w:rPr>
            </w:pPr>
            <w:r>
              <w:rPr>
                <w:sz w:val="18"/>
                <w:lang w:val="en-US"/>
              </w:rPr>
              <w:t>10 maximum</w:t>
            </w:r>
          </w:p>
        </w:tc>
        <w:tc>
          <w:tcPr>
            <w:tcW w:w="1367" w:type="dxa"/>
            <w:tcMar>
              <w:left w:w="28" w:type="dxa"/>
              <w:right w:w="28" w:type="dxa"/>
            </w:tcMar>
          </w:tcPr>
          <w:p w14:paraId="16B38F59" w14:textId="77777777" w:rsidR="00EE632A" w:rsidRDefault="00EE632A" w:rsidP="00884527">
            <w:pPr>
              <w:pStyle w:val="Tabletext"/>
              <w:jc w:val="center"/>
              <w:rPr>
                <w:sz w:val="18"/>
                <w:lang w:val="en-US"/>
              </w:rPr>
            </w:pPr>
            <w:r>
              <w:rPr>
                <w:sz w:val="18"/>
                <w:lang w:val="en-US"/>
              </w:rPr>
              <w:t>Up to 3</w:t>
            </w:r>
          </w:p>
        </w:tc>
        <w:tc>
          <w:tcPr>
            <w:tcW w:w="1491" w:type="dxa"/>
            <w:tcMar>
              <w:left w:w="28" w:type="dxa"/>
              <w:right w:w="28" w:type="dxa"/>
            </w:tcMar>
          </w:tcPr>
          <w:p w14:paraId="018F12EA" w14:textId="77777777" w:rsidR="00EE632A" w:rsidRDefault="00EE632A" w:rsidP="00884527">
            <w:pPr>
              <w:pStyle w:val="Tabletext"/>
              <w:jc w:val="center"/>
              <w:rPr>
                <w:sz w:val="18"/>
                <w:lang w:val="en-US"/>
              </w:rPr>
            </w:pPr>
            <w:r>
              <w:rPr>
                <w:sz w:val="18"/>
                <w:lang w:val="en-US"/>
              </w:rPr>
              <w:t>30 maximum</w:t>
            </w:r>
          </w:p>
        </w:tc>
        <w:tc>
          <w:tcPr>
            <w:tcW w:w="1446" w:type="dxa"/>
            <w:tcMar>
              <w:left w:w="28" w:type="dxa"/>
              <w:right w:w="28" w:type="dxa"/>
            </w:tcMar>
          </w:tcPr>
          <w:p w14:paraId="68D55CB8" w14:textId="77777777" w:rsidR="00EE632A" w:rsidRDefault="00D71BF8" w:rsidP="00884527">
            <w:pPr>
              <w:pStyle w:val="Tabletext"/>
              <w:jc w:val="center"/>
              <w:rPr>
                <w:sz w:val="18"/>
                <w:lang w:val="en-US"/>
              </w:rPr>
            </w:pPr>
            <w:r>
              <w:rPr>
                <w:sz w:val="18"/>
                <w:lang w:val="en-US"/>
              </w:rPr>
              <w:t>20 m</w:t>
            </w:r>
            <w:r w:rsidR="00EE632A" w:rsidRPr="004F7E94">
              <w:rPr>
                <w:sz w:val="18"/>
                <w:lang w:val="en-US"/>
              </w:rPr>
              <w:t>aximum</w:t>
            </w:r>
          </w:p>
        </w:tc>
      </w:tr>
      <w:tr w:rsidR="00EE632A" w14:paraId="25BA7D10" w14:textId="77777777" w:rsidTr="00A76D43">
        <w:trPr>
          <w:jc w:val="center"/>
        </w:trPr>
        <w:tc>
          <w:tcPr>
            <w:tcW w:w="1711" w:type="dxa"/>
            <w:tcMar>
              <w:left w:w="28" w:type="dxa"/>
              <w:right w:w="28" w:type="dxa"/>
            </w:tcMar>
          </w:tcPr>
          <w:p w14:paraId="73075AEC" w14:textId="77777777" w:rsidR="00EE632A" w:rsidRDefault="00EE632A" w:rsidP="008D36D7">
            <w:pPr>
              <w:pStyle w:val="Tabletext"/>
              <w:jc w:val="left"/>
              <w:rPr>
                <w:sz w:val="18"/>
                <w:lang w:val="en-US"/>
              </w:rPr>
            </w:pPr>
            <w:r>
              <w:rPr>
                <w:sz w:val="18"/>
                <w:lang w:val="en-US"/>
              </w:rPr>
              <w:t>Chirp bandwidth</w:t>
            </w:r>
          </w:p>
        </w:tc>
        <w:tc>
          <w:tcPr>
            <w:tcW w:w="903" w:type="dxa"/>
            <w:gridSpan w:val="2"/>
            <w:tcMar>
              <w:left w:w="28" w:type="dxa"/>
              <w:right w:w="28" w:type="dxa"/>
            </w:tcMar>
          </w:tcPr>
          <w:p w14:paraId="7C37F6C2" w14:textId="77777777" w:rsidR="00EE632A" w:rsidRDefault="00EE632A" w:rsidP="00884527">
            <w:pPr>
              <w:pStyle w:val="Tabletext"/>
              <w:jc w:val="center"/>
              <w:rPr>
                <w:sz w:val="18"/>
                <w:lang w:val="en-US"/>
              </w:rPr>
            </w:pPr>
            <w:r>
              <w:rPr>
                <w:sz w:val="18"/>
                <w:lang w:val="en-US"/>
              </w:rPr>
              <w:t>MHz</w:t>
            </w:r>
          </w:p>
        </w:tc>
        <w:tc>
          <w:tcPr>
            <w:tcW w:w="1361" w:type="dxa"/>
            <w:tcMar>
              <w:left w:w="28" w:type="dxa"/>
              <w:right w:w="28" w:type="dxa"/>
            </w:tcMar>
          </w:tcPr>
          <w:p w14:paraId="0A026764" w14:textId="77777777" w:rsidR="00EE632A" w:rsidRDefault="00EE632A" w:rsidP="00884527">
            <w:pPr>
              <w:pStyle w:val="Tabletext"/>
              <w:jc w:val="center"/>
              <w:rPr>
                <w:sz w:val="18"/>
                <w:lang w:val="en-US"/>
              </w:rPr>
            </w:pPr>
            <w:r>
              <w:rPr>
                <w:sz w:val="18"/>
                <w:lang w:val="en-US"/>
              </w:rPr>
              <w:t>2.5</w:t>
            </w:r>
          </w:p>
        </w:tc>
        <w:tc>
          <w:tcPr>
            <w:tcW w:w="1361" w:type="dxa"/>
            <w:tcMar>
              <w:left w:w="28" w:type="dxa"/>
              <w:right w:w="28" w:type="dxa"/>
            </w:tcMar>
          </w:tcPr>
          <w:p w14:paraId="194524FF" w14:textId="77777777" w:rsidR="00EE632A" w:rsidRDefault="00EE632A" w:rsidP="00884527">
            <w:pPr>
              <w:pStyle w:val="Tabletext"/>
              <w:jc w:val="center"/>
              <w:rPr>
                <w:sz w:val="18"/>
                <w:lang w:val="en-US"/>
              </w:rPr>
            </w:pPr>
            <w:r>
              <w:rPr>
                <w:sz w:val="18"/>
                <w:lang w:val="en-US"/>
              </w:rPr>
              <w:t>Up to 10</w:t>
            </w:r>
          </w:p>
        </w:tc>
        <w:tc>
          <w:tcPr>
            <w:tcW w:w="1367" w:type="dxa"/>
            <w:tcMar>
              <w:left w:w="28" w:type="dxa"/>
              <w:right w:w="28" w:type="dxa"/>
            </w:tcMar>
          </w:tcPr>
          <w:p w14:paraId="0CA910EC" w14:textId="77777777" w:rsidR="00EE632A" w:rsidRDefault="00EE632A" w:rsidP="00884527">
            <w:pPr>
              <w:pStyle w:val="Tabletext"/>
              <w:jc w:val="center"/>
              <w:rPr>
                <w:sz w:val="18"/>
                <w:lang w:val="en-US"/>
              </w:rPr>
            </w:pPr>
            <w:r>
              <w:rPr>
                <w:rFonts w:ascii="Symbol" w:hAnsi="Symbol"/>
                <w:sz w:val="18"/>
                <w:lang w:val="en-US"/>
              </w:rPr>
              <w:t></w:t>
            </w:r>
            <w:r>
              <w:rPr>
                <w:sz w:val="18"/>
                <w:lang w:val="en-US"/>
              </w:rPr>
              <w:t xml:space="preserve"> 100</w:t>
            </w:r>
          </w:p>
        </w:tc>
        <w:tc>
          <w:tcPr>
            <w:tcW w:w="1491" w:type="dxa"/>
            <w:tcMar>
              <w:left w:w="28" w:type="dxa"/>
              <w:right w:w="28" w:type="dxa"/>
            </w:tcMar>
          </w:tcPr>
          <w:p w14:paraId="4CFAEFBF" w14:textId="77777777" w:rsidR="00EE632A" w:rsidRDefault="00EE632A" w:rsidP="00884527">
            <w:pPr>
              <w:pStyle w:val="Tabletext"/>
              <w:jc w:val="center"/>
              <w:rPr>
                <w:sz w:val="18"/>
                <w:lang w:val="en-US"/>
              </w:rPr>
            </w:pPr>
            <w:r>
              <w:rPr>
                <w:sz w:val="18"/>
                <w:lang w:val="en-US"/>
              </w:rPr>
              <w:t>Depends on modulation</w:t>
            </w:r>
          </w:p>
        </w:tc>
        <w:tc>
          <w:tcPr>
            <w:tcW w:w="1446" w:type="dxa"/>
            <w:tcMar>
              <w:left w:w="28" w:type="dxa"/>
              <w:right w:w="28" w:type="dxa"/>
            </w:tcMar>
          </w:tcPr>
          <w:p w14:paraId="51CC4D33" w14:textId="77777777" w:rsidR="00EE632A" w:rsidRDefault="00EE632A" w:rsidP="00884527">
            <w:pPr>
              <w:pStyle w:val="Tabletext"/>
              <w:jc w:val="center"/>
              <w:rPr>
                <w:sz w:val="18"/>
                <w:lang w:val="en-US"/>
              </w:rPr>
            </w:pPr>
            <w:r w:rsidRPr="004F7E94">
              <w:rPr>
                <w:sz w:val="18"/>
                <w:lang w:val="en-US"/>
              </w:rPr>
              <w:t>Up to 20</w:t>
            </w:r>
          </w:p>
        </w:tc>
      </w:tr>
      <w:tr w:rsidR="00F237A8" w14:paraId="62AFA215" w14:textId="77777777" w:rsidTr="00A76D43">
        <w:trPr>
          <w:jc w:val="center"/>
        </w:trPr>
        <w:tc>
          <w:tcPr>
            <w:tcW w:w="1711" w:type="dxa"/>
            <w:tcMar>
              <w:left w:w="28" w:type="dxa"/>
              <w:right w:w="28" w:type="dxa"/>
            </w:tcMar>
          </w:tcPr>
          <w:p w14:paraId="7E5C98FD" w14:textId="77777777" w:rsidR="00F237A8" w:rsidRDefault="00F237A8" w:rsidP="00F237A8">
            <w:pPr>
              <w:pStyle w:val="Tabletext"/>
              <w:jc w:val="left"/>
              <w:rPr>
                <w:sz w:val="18"/>
                <w:lang w:val="en-US"/>
              </w:rPr>
            </w:pPr>
            <w:r>
              <w:rPr>
                <w:sz w:val="18"/>
                <w:lang w:val="en-US"/>
              </w:rPr>
              <w:t>Compression ratio</w:t>
            </w:r>
          </w:p>
        </w:tc>
        <w:tc>
          <w:tcPr>
            <w:tcW w:w="903" w:type="dxa"/>
            <w:gridSpan w:val="2"/>
            <w:tcMar>
              <w:left w:w="28" w:type="dxa"/>
              <w:right w:w="28" w:type="dxa"/>
            </w:tcMar>
          </w:tcPr>
          <w:p w14:paraId="41661B5F" w14:textId="77777777" w:rsidR="00F237A8" w:rsidRDefault="00F237A8" w:rsidP="00F237A8">
            <w:pPr>
              <w:pStyle w:val="Tabletext"/>
              <w:jc w:val="center"/>
              <w:rPr>
                <w:sz w:val="18"/>
                <w:lang w:val="en-US"/>
              </w:rPr>
            </w:pPr>
          </w:p>
        </w:tc>
        <w:tc>
          <w:tcPr>
            <w:tcW w:w="1361" w:type="dxa"/>
            <w:tcMar>
              <w:left w:w="28" w:type="dxa"/>
              <w:right w:w="28" w:type="dxa"/>
            </w:tcMar>
          </w:tcPr>
          <w:p w14:paraId="0534CFED" w14:textId="77777777" w:rsidR="00F237A8" w:rsidRDefault="00F237A8" w:rsidP="00F237A8">
            <w:pPr>
              <w:pStyle w:val="Tabletext"/>
              <w:jc w:val="center"/>
              <w:rPr>
                <w:sz w:val="18"/>
                <w:lang w:val="en-US"/>
              </w:rPr>
            </w:pPr>
            <w:r>
              <w:rPr>
                <w:sz w:val="18"/>
                <w:lang w:val="en-US"/>
              </w:rPr>
              <w:t>Up to 100</w:t>
            </w:r>
          </w:p>
        </w:tc>
        <w:tc>
          <w:tcPr>
            <w:tcW w:w="1361" w:type="dxa"/>
            <w:tcMar>
              <w:left w:w="28" w:type="dxa"/>
              <w:right w:w="28" w:type="dxa"/>
            </w:tcMar>
          </w:tcPr>
          <w:p w14:paraId="5619645A" w14:textId="77777777" w:rsidR="00F237A8" w:rsidRDefault="00F237A8" w:rsidP="00F237A8">
            <w:pPr>
              <w:pStyle w:val="Tabletext"/>
              <w:jc w:val="center"/>
              <w:rPr>
                <w:sz w:val="18"/>
                <w:lang w:val="en-US"/>
              </w:rPr>
            </w:pPr>
            <w:r>
              <w:rPr>
                <w:sz w:val="18"/>
                <w:lang w:val="en-US"/>
              </w:rPr>
              <w:t>Up to 300</w:t>
            </w:r>
          </w:p>
        </w:tc>
        <w:tc>
          <w:tcPr>
            <w:tcW w:w="1367" w:type="dxa"/>
            <w:tcMar>
              <w:left w:w="28" w:type="dxa"/>
              <w:right w:w="28" w:type="dxa"/>
            </w:tcMar>
          </w:tcPr>
          <w:p w14:paraId="272BC5CF" w14:textId="77777777" w:rsidR="00F237A8" w:rsidRDefault="00F237A8" w:rsidP="00F237A8">
            <w:pPr>
              <w:pStyle w:val="Tabletext"/>
              <w:jc w:val="center"/>
              <w:rPr>
                <w:sz w:val="18"/>
                <w:lang w:val="en-US"/>
              </w:rPr>
            </w:pPr>
            <w:r>
              <w:rPr>
                <w:sz w:val="18"/>
                <w:lang w:val="en-US"/>
              </w:rPr>
              <w:t>Not applicable</w:t>
            </w:r>
          </w:p>
        </w:tc>
        <w:tc>
          <w:tcPr>
            <w:tcW w:w="1491" w:type="dxa"/>
            <w:tcMar>
              <w:left w:w="28" w:type="dxa"/>
              <w:right w:w="28" w:type="dxa"/>
            </w:tcMar>
          </w:tcPr>
          <w:p w14:paraId="55506C5E" w14:textId="77777777" w:rsidR="00F237A8" w:rsidRDefault="00F237A8" w:rsidP="00F237A8">
            <w:pPr>
              <w:pStyle w:val="Tabletext"/>
              <w:jc w:val="center"/>
              <w:rPr>
                <w:sz w:val="18"/>
                <w:lang w:val="en-US"/>
              </w:rPr>
            </w:pPr>
            <w:r>
              <w:rPr>
                <w:sz w:val="18"/>
                <w:lang w:val="en-US"/>
              </w:rPr>
              <w:t>Not given</w:t>
            </w:r>
          </w:p>
        </w:tc>
        <w:tc>
          <w:tcPr>
            <w:tcW w:w="1445" w:type="dxa"/>
            <w:tcMar>
              <w:left w:w="28" w:type="dxa"/>
              <w:right w:w="28" w:type="dxa"/>
            </w:tcMar>
          </w:tcPr>
          <w:p w14:paraId="095A27A5" w14:textId="77777777" w:rsidR="00F237A8" w:rsidRDefault="00F237A8" w:rsidP="00F237A8">
            <w:pPr>
              <w:pStyle w:val="Tabletext"/>
              <w:jc w:val="center"/>
              <w:rPr>
                <w:sz w:val="18"/>
                <w:lang w:val="en-US"/>
              </w:rPr>
            </w:pPr>
            <w:r w:rsidRPr="004F7E94">
              <w:rPr>
                <w:sz w:val="18"/>
                <w:lang w:val="en-US"/>
              </w:rPr>
              <w:t xml:space="preserve">Up to </w:t>
            </w:r>
            <w:r>
              <w:rPr>
                <w:sz w:val="18"/>
                <w:lang w:val="en-US"/>
              </w:rPr>
              <w:t>20</w:t>
            </w:r>
            <w:r w:rsidR="00074C37">
              <w:rPr>
                <w:sz w:val="18"/>
                <w:lang w:val="en-US"/>
              </w:rPr>
              <w:t xml:space="preserve"> </w:t>
            </w:r>
            <w:r>
              <w:rPr>
                <w:sz w:val="18"/>
                <w:lang w:val="en-US"/>
              </w:rPr>
              <w:t>000</w:t>
            </w:r>
          </w:p>
        </w:tc>
      </w:tr>
      <w:tr w:rsidR="00F237A8" w14:paraId="39F1CAFB" w14:textId="77777777" w:rsidTr="00A76D43">
        <w:trPr>
          <w:jc w:val="center"/>
        </w:trPr>
        <w:tc>
          <w:tcPr>
            <w:tcW w:w="1711" w:type="dxa"/>
            <w:tcMar>
              <w:left w:w="28" w:type="dxa"/>
              <w:right w:w="28" w:type="dxa"/>
            </w:tcMar>
          </w:tcPr>
          <w:p w14:paraId="06E9E1DD" w14:textId="77777777" w:rsidR="00F237A8" w:rsidRPr="00EB7232" w:rsidRDefault="00F237A8" w:rsidP="00F237A8">
            <w:pPr>
              <w:pStyle w:val="Tabletext"/>
              <w:jc w:val="left"/>
              <w:rPr>
                <w:sz w:val="18"/>
                <w:lang w:val="de-CH"/>
              </w:rPr>
            </w:pPr>
            <w:r>
              <w:rPr>
                <w:sz w:val="18"/>
                <w:lang w:val="de-CH"/>
              </w:rPr>
              <w:t>RF emission bandwidth</w:t>
            </w:r>
            <w:r w:rsidRPr="00EB7232">
              <w:rPr>
                <w:sz w:val="18"/>
                <w:lang w:val="de-CH"/>
              </w:rPr>
              <w:t>:</w:t>
            </w:r>
            <w:r w:rsidRPr="00EB7232">
              <w:rPr>
                <w:sz w:val="18"/>
                <w:lang w:val="de-CH"/>
              </w:rPr>
              <w:br/>
              <w:t>–20 dB</w:t>
            </w:r>
            <w:r w:rsidRPr="00EB7232">
              <w:rPr>
                <w:sz w:val="18"/>
                <w:lang w:val="de-CH"/>
              </w:rPr>
              <w:br/>
              <w:t>–3 dB</w:t>
            </w:r>
          </w:p>
        </w:tc>
        <w:tc>
          <w:tcPr>
            <w:tcW w:w="903" w:type="dxa"/>
            <w:gridSpan w:val="2"/>
            <w:tcMar>
              <w:left w:w="28" w:type="dxa"/>
              <w:right w:w="28" w:type="dxa"/>
            </w:tcMar>
          </w:tcPr>
          <w:p w14:paraId="558A93C8" w14:textId="77777777" w:rsidR="00F237A8" w:rsidRDefault="00F237A8" w:rsidP="00F237A8">
            <w:pPr>
              <w:pStyle w:val="Tabletext"/>
              <w:jc w:val="center"/>
              <w:rPr>
                <w:sz w:val="18"/>
                <w:lang w:val="en-US"/>
              </w:rPr>
            </w:pPr>
            <w:r>
              <w:rPr>
                <w:sz w:val="18"/>
                <w:lang w:val="en-US"/>
              </w:rPr>
              <w:t>MHz</w:t>
            </w:r>
          </w:p>
        </w:tc>
        <w:tc>
          <w:tcPr>
            <w:tcW w:w="1361" w:type="dxa"/>
            <w:tcMar>
              <w:left w:w="28" w:type="dxa"/>
              <w:right w:w="28" w:type="dxa"/>
            </w:tcMar>
          </w:tcPr>
          <w:p w14:paraId="405437D9" w14:textId="77777777" w:rsidR="00F237A8" w:rsidRDefault="00F237A8" w:rsidP="00F237A8">
            <w:pPr>
              <w:pStyle w:val="Tabletext"/>
              <w:jc w:val="center"/>
              <w:rPr>
                <w:sz w:val="18"/>
                <w:lang w:val="en-US"/>
              </w:rPr>
            </w:pPr>
            <w:r>
              <w:rPr>
                <w:sz w:val="18"/>
                <w:lang w:val="en-US"/>
              </w:rPr>
              <w:br/>
              <w:t>3.5</w:t>
            </w:r>
            <w:r>
              <w:rPr>
                <w:sz w:val="18"/>
                <w:lang w:val="en-US"/>
              </w:rPr>
              <w:br/>
              <w:t>2.5</w:t>
            </w:r>
          </w:p>
        </w:tc>
        <w:tc>
          <w:tcPr>
            <w:tcW w:w="1361" w:type="dxa"/>
            <w:tcMar>
              <w:left w:w="28" w:type="dxa"/>
              <w:right w:w="28" w:type="dxa"/>
            </w:tcMar>
          </w:tcPr>
          <w:p w14:paraId="79EF51A7" w14:textId="77777777" w:rsidR="00F237A8" w:rsidRDefault="00F237A8" w:rsidP="00F237A8">
            <w:pPr>
              <w:pStyle w:val="Tabletext"/>
              <w:jc w:val="center"/>
              <w:rPr>
                <w:sz w:val="18"/>
                <w:lang w:val="en-US"/>
              </w:rPr>
            </w:pPr>
            <w:r>
              <w:rPr>
                <w:sz w:val="18"/>
                <w:lang w:val="en-US"/>
              </w:rPr>
              <w:br/>
              <w:t xml:space="preserve">15 </w:t>
            </w:r>
            <w:r>
              <w:rPr>
                <w:sz w:val="18"/>
                <w:lang w:val="en-US"/>
              </w:rPr>
              <w:br/>
              <w:t>10</w:t>
            </w:r>
          </w:p>
        </w:tc>
        <w:tc>
          <w:tcPr>
            <w:tcW w:w="1367" w:type="dxa"/>
            <w:tcMar>
              <w:left w:w="28" w:type="dxa"/>
              <w:right w:w="28" w:type="dxa"/>
            </w:tcMar>
          </w:tcPr>
          <w:p w14:paraId="6D1C5AFE" w14:textId="77777777" w:rsidR="00F237A8" w:rsidRDefault="00F237A8" w:rsidP="00F237A8">
            <w:pPr>
              <w:pStyle w:val="Tabletext"/>
              <w:jc w:val="center"/>
              <w:rPr>
                <w:sz w:val="18"/>
                <w:lang w:val="en-US"/>
              </w:rPr>
            </w:pPr>
            <w:r>
              <w:rPr>
                <w:sz w:val="18"/>
                <w:lang w:val="en-US"/>
              </w:rPr>
              <w:br/>
            </w:r>
            <w:r>
              <w:rPr>
                <w:rFonts w:ascii="Symbol" w:hAnsi="Symbol"/>
                <w:sz w:val="18"/>
                <w:lang w:val="en-US"/>
              </w:rPr>
              <w:t></w:t>
            </w:r>
            <w:r>
              <w:rPr>
                <w:sz w:val="18"/>
                <w:lang w:val="en-US"/>
              </w:rPr>
              <w:t xml:space="preserve"> 100</w:t>
            </w:r>
          </w:p>
        </w:tc>
        <w:tc>
          <w:tcPr>
            <w:tcW w:w="1491" w:type="dxa"/>
            <w:tcMar>
              <w:left w:w="28" w:type="dxa"/>
              <w:right w:w="28" w:type="dxa"/>
            </w:tcMar>
          </w:tcPr>
          <w:p w14:paraId="73DBAEB1" w14:textId="77777777" w:rsidR="00F237A8" w:rsidRDefault="00F237A8" w:rsidP="00F237A8">
            <w:pPr>
              <w:pStyle w:val="Tabletext"/>
              <w:jc w:val="center"/>
              <w:rPr>
                <w:sz w:val="18"/>
                <w:lang w:val="en-US"/>
              </w:rPr>
            </w:pPr>
            <w:r>
              <w:rPr>
                <w:sz w:val="18"/>
                <w:lang w:val="en-US"/>
              </w:rPr>
              <w:br/>
              <w:t>Not given</w:t>
            </w:r>
          </w:p>
        </w:tc>
        <w:tc>
          <w:tcPr>
            <w:tcW w:w="1445" w:type="dxa"/>
            <w:tcMar>
              <w:left w:w="28" w:type="dxa"/>
              <w:right w:w="28" w:type="dxa"/>
            </w:tcMar>
          </w:tcPr>
          <w:p w14:paraId="4DC9B635" w14:textId="77777777" w:rsidR="00F237A8" w:rsidRPr="004F7E94" w:rsidRDefault="00F237A8" w:rsidP="00F237A8">
            <w:pPr>
              <w:pStyle w:val="Tabletext"/>
              <w:jc w:val="center"/>
              <w:rPr>
                <w:sz w:val="18"/>
                <w:lang w:val="en-US"/>
              </w:rPr>
            </w:pPr>
          </w:p>
          <w:p w14:paraId="4E5FFD79" w14:textId="77777777" w:rsidR="00F237A8" w:rsidRPr="004F7E94" w:rsidRDefault="00F237A8" w:rsidP="00F237A8">
            <w:pPr>
              <w:pStyle w:val="Tabletext"/>
              <w:jc w:val="center"/>
              <w:rPr>
                <w:sz w:val="18"/>
                <w:lang w:val="en-US"/>
              </w:rPr>
            </w:pPr>
          </w:p>
          <w:p w14:paraId="538BEC37" w14:textId="77777777" w:rsidR="00F237A8" w:rsidRDefault="00F237A8" w:rsidP="00F237A8">
            <w:pPr>
              <w:pStyle w:val="Tabletext"/>
              <w:jc w:val="center"/>
              <w:rPr>
                <w:sz w:val="18"/>
                <w:lang w:val="en-US"/>
              </w:rPr>
            </w:pPr>
            <w:r w:rsidRPr="004F7E94">
              <w:rPr>
                <w:sz w:val="18"/>
                <w:lang w:val="en-US"/>
              </w:rPr>
              <w:t>25</w:t>
            </w:r>
          </w:p>
        </w:tc>
      </w:tr>
      <w:tr w:rsidR="00F237A8" w14:paraId="410A3F80" w14:textId="77777777" w:rsidTr="00A76D43">
        <w:trPr>
          <w:jc w:val="center"/>
        </w:trPr>
        <w:tc>
          <w:tcPr>
            <w:tcW w:w="1711" w:type="dxa"/>
            <w:tcMar>
              <w:left w:w="28" w:type="dxa"/>
              <w:right w:w="28" w:type="dxa"/>
            </w:tcMar>
          </w:tcPr>
          <w:p w14:paraId="0C04C03A" w14:textId="77777777" w:rsidR="00F237A8" w:rsidRDefault="00F237A8" w:rsidP="00F237A8">
            <w:pPr>
              <w:pStyle w:val="Tabletext"/>
              <w:jc w:val="left"/>
              <w:rPr>
                <w:sz w:val="18"/>
                <w:lang w:val="en-US"/>
              </w:rPr>
            </w:pPr>
            <w:r>
              <w:rPr>
                <w:sz w:val="18"/>
                <w:lang w:val="en-US"/>
              </w:rPr>
              <w:t>Output device</w:t>
            </w:r>
          </w:p>
        </w:tc>
        <w:tc>
          <w:tcPr>
            <w:tcW w:w="903" w:type="dxa"/>
            <w:gridSpan w:val="2"/>
            <w:tcMar>
              <w:left w:w="28" w:type="dxa"/>
              <w:right w:w="28" w:type="dxa"/>
            </w:tcMar>
          </w:tcPr>
          <w:p w14:paraId="2D4F17A9" w14:textId="77777777" w:rsidR="00F237A8" w:rsidRDefault="00F237A8" w:rsidP="00F237A8">
            <w:pPr>
              <w:pStyle w:val="Tabletext"/>
              <w:jc w:val="center"/>
              <w:rPr>
                <w:sz w:val="18"/>
                <w:lang w:val="en-US"/>
              </w:rPr>
            </w:pPr>
          </w:p>
        </w:tc>
        <w:tc>
          <w:tcPr>
            <w:tcW w:w="1361" w:type="dxa"/>
            <w:tcMar>
              <w:left w:w="28" w:type="dxa"/>
              <w:right w:w="28" w:type="dxa"/>
            </w:tcMar>
          </w:tcPr>
          <w:p w14:paraId="4E4B76C6" w14:textId="77777777" w:rsidR="00F237A8" w:rsidRDefault="00F237A8" w:rsidP="00F237A8">
            <w:pPr>
              <w:pStyle w:val="Tabletext"/>
              <w:jc w:val="center"/>
              <w:rPr>
                <w:sz w:val="18"/>
                <w:lang w:val="en-US"/>
              </w:rPr>
            </w:pPr>
            <w:r>
              <w:rPr>
                <w:sz w:val="18"/>
                <w:lang w:val="en-US"/>
              </w:rPr>
              <w:t>TWT</w:t>
            </w:r>
          </w:p>
        </w:tc>
        <w:tc>
          <w:tcPr>
            <w:tcW w:w="1361" w:type="dxa"/>
            <w:tcMar>
              <w:left w:w="28" w:type="dxa"/>
              <w:right w:w="28" w:type="dxa"/>
            </w:tcMar>
          </w:tcPr>
          <w:p w14:paraId="4018759A" w14:textId="77777777" w:rsidR="00F237A8" w:rsidRDefault="00F237A8" w:rsidP="00F237A8">
            <w:pPr>
              <w:pStyle w:val="Tabletext"/>
              <w:jc w:val="center"/>
              <w:rPr>
                <w:sz w:val="18"/>
                <w:lang w:val="en-US"/>
              </w:rPr>
            </w:pPr>
            <w:r>
              <w:rPr>
                <w:sz w:val="18"/>
                <w:lang w:val="en-US"/>
              </w:rPr>
              <w:t>TWT</w:t>
            </w:r>
            <w:r>
              <w:rPr>
                <w:sz w:val="18"/>
                <w:lang w:val="en-US"/>
              </w:rPr>
              <w:br/>
              <w:t>or solid state</w:t>
            </w:r>
          </w:p>
        </w:tc>
        <w:tc>
          <w:tcPr>
            <w:tcW w:w="1367" w:type="dxa"/>
            <w:tcMar>
              <w:left w:w="28" w:type="dxa"/>
              <w:right w:w="28" w:type="dxa"/>
            </w:tcMar>
          </w:tcPr>
          <w:p w14:paraId="05646F76" w14:textId="77777777" w:rsidR="00F237A8" w:rsidRDefault="00F237A8" w:rsidP="00F237A8">
            <w:pPr>
              <w:pStyle w:val="Tabletext"/>
              <w:jc w:val="center"/>
              <w:rPr>
                <w:sz w:val="18"/>
                <w:lang w:val="en-US"/>
              </w:rPr>
            </w:pPr>
            <w:r>
              <w:rPr>
                <w:sz w:val="18"/>
                <w:lang w:val="en-US"/>
              </w:rPr>
              <w:t>Klystron</w:t>
            </w:r>
            <w:r>
              <w:rPr>
                <w:sz w:val="18"/>
                <w:lang w:val="en-US"/>
              </w:rPr>
              <w:br/>
              <w:t>CFA</w:t>
            </w:r>
          </w:p>
        </w:tc>
        <w:tc>
          <w:tcPr>
            <w:tcW w:w="1491" w:type="dxa"/>
            <w:tcMar>
              <w:left w:w="28" w:type="dxa"/>
              <w:right w:w="28" w:type="dxa"/>
            </w:tcMar>
          </w:tcPr>
          <w:p w14:paraId="7914C586" w14:textId="77777777" w:rsidR="00F237A8" w:rsidRDefault="00F237A8" w:rsidP="00F237A8">
            <w:pPr>
              <w:pStyle w:val="Tabletext"/>
              <w:jc w:val="center"/>
              <w:rPr>
                <w:sz w:val="18"/>
                <w:lang w:val="en-US"/>
              </w:rPr>
            </w:pPr>
            <w:r>
              <w:rPr>
                <w:sz w:val="18"/>
                <w:lang w:val="en-US"/>
              </w:rPr>
              <w:t>Active elements</w:t>
            </w:r>
          </w:p>
        </w:tc>
        <w:tc>
          <w:tcPr>
            <w:tcW w:w="1445" w:type="dxa"/>
            <w:tcMar>
              <w:left w:w="28" w:type="dxa"/>
              <w:right w:w="28" w:type="dxa"/>
            </w:tcMar>
          </w:tcPr>
          <w:p w14:paraId="2CEAA6B5" w14:textId="77777777" w:rsidR="00F237A8" w:rsidRDefault="00F237A8" w:rsidP="00F237A8">
            <w:pPr>
              <w:pStyle w:val="Tabletext"/>
              <w:jc w:val="center"/>
              <w:rPr>
                <w:sz w:val="18"/>
                <w:lang w:val="en-US"/>
              </w:rPr>
            </w:pPr>
            <w:r>
              <w:rPr>
                <w:sz w:val="18"/>
                <w:lang w:val="en-US"/>
              </w:rPr>
              <w:t>Solid s</w:t>
            </w:r>
            <w:r w:rsidRPr="004F7E94">
              <w:rPr>
                <w:sz w:val="18"/>
                <w:lang w:val="en-US"/>
              </w:rPr>
              <w:t>tate</w:t>
            </w:r>
          </w:p>
        </w:tc>
      </w:tr>
      <w:tr w:rsidR="00F237A8" w:rsidRPr="00C11846" w14:paraId="0773468E" w14:textId="77777777" w:rsidTr="00A76D43">
        <w:trPr>
          <w:jc w:val="center"/>
        </w:trPr>
        <w:tc>
          <w:tcPr>
            <w:tcW w:w="1711" w:type="dxa"/>
            <w:tcMar>
              <w:left w:w="28" w:type="dxa"/>
              <w:right w:w="28" w:type="dxa"/>
            </w:tcMar>
          </w:tcPr>
          <w:p w14:paraId="4132F1DC" w14:textId="77777777" w:rsidR="00F237A8" w:rsidRDefault="00F237A8" w:rsidP="00F237A8">
            <w:pPr>
              <w:pStyle w:val="Tabletext"/>
              <w:jc w:val="left"/>
              <w:rPr>
                <w:sz w:val="18"/>
                <w:lang w:val="en-US"/>
              </w:rPr>
            </w:pPr>
            <w:r>
              <w:rPr>
                <w:sz w:val="18"/>
                <w:lang w:val="en-US"/>
              </w:rPr>
              <w:t>Antenna pattern type (pencil, fan, cosecant-squared, etc.)</w:t>
            </w:r>
          </w:p>
        </w:tc>
        <w:tc>
          <w:tcPr>
            <w:tcW w:w="903" w:type="dxa"/>
            <w:gridSpan w:val="2"/>
            <w:tcMar>
              <w:left w:w="28" w:type="dxa"/>
              <w:right w:w="28" w:type="dxa"/>
            </w:tcMar>
          </w:tcPr>
          <w:p w14:paraId="5A754F06" w14:textId="77777777" w:rsidR="00F237A8" w:rsidRDefault="00F237A8" w:rsidP="00F237A8">
            <w:pPr>
              <w:pStyle w:val="Tabletext"/>
              <w:jc w:val="center"/>
              <w:rPr>
                <w:sz w:val="18"/>
                <w:lang w:val="en-US"/>
              </w:rPr>
            </w:pPr>
          </w:p>
        </w:tc>
        <w:tc>
          <w:tcPr>
            <w:tcW w:w="1361" w:type="dxa"/>
            <w:tcMar>
              <w:left w:w="28" w:type="dxa"/>
              <w:right w:w="28" w:type="dxa"/>
            </w:tcMar>
          </w:tcPr>
          <w:p w14:paraId="61658BAB" w14:textId="77777777" w:rsidR="00F237A8" w:rsidRDefault="00F237A8" w:rsidP="00F237A8">
            <w:pPr>
              <w:pStyle w:val="Tabletext"/>
              <w:jc w:val="center"/>
              <w:rPr>
                <w:sz w:val="18"/>
                <w:lang w:val="en-US"/>
              </w:rPr>
            </w:pPr>
            <w:r>
              <w:rPr>
                <w:sz w:val="18"/>
                <w:lang w:val="en-US"/>
              </w:rPr>
              <w:t>Cosecant-squared</w:t>
            </w:r>
          </w:p>
        </w:tc>
        <w:tc>
          <w:tcPr>
            <w:tcW w:w="1361" w:type="dxa"/>
            <w:tcMar>
              <w:left w:w="28" w:type="dxa"/>
              <w:right w:w="28" w:type="dxa"/>
            </w:tcMar>
          </w:tcPr>
          <w:p w14:paraId="0FAC0DF1" w14:textId="77777777" w:rsidR="00F237A8" w:rsidRDefault="00F237A8" w:rsidP="00F237A8">
            <w:pPr>
              <w:pStyle w:val="Tabletext"/>
              <w:jc w:val="center"/>
              <w:rPr>
                <w:sz w:val="18"/>
                <w:lang w:val="en-US"/>
              </w:rPr>
            </w:pPr>
            <w:r>
              <w:rPr>
                <w:sz w:val="18"/>
                <w:lang w:val="en-US"/>
              </w:rPr>
              <w:t>Pencil beam 3D</w:t>
            </w:r>
            <w:r>
              <w:rPr>
                <w:sz w:val="18"/>
                <w:lang w:val="en-US"/>
              </w:rPr>
              <w:br/>
              <w:t>or cosecant-squared 2D</w:t>
            </w:r>
          </w:p>
        </w:tc>
        <w:tc>
          <w:tcPr>
            <w:tcW w:w="1367" w:type="dxa"/>
            <w:tcMar>
              <w:left w:w="28" w:type="dxa"/>
              <w:right w:w="28" w:type="dxa"/>
            </w:tcMar>
          </w:tcPr>
          <w:p w14:paraId="569FA2D4" w14:textId="77777777" w:rsidR="00F237A8" w:rsidRDefault="00F237A8" w:rsidP="00F237A8">
            <w:pPr>
              <w:pStyle w:val="Tabletext"/>
              <w:jc w:val="center"/>
              <w:rPr>
                <w:sz w:val="18"/>
                <w:lang w:val="en-US"/>
              </w:rPr>
            </w:pPr>
            <w:r>
              <w:rPr>
                <w:sz w:val="18"/>
                <w:lang w:val="en-US"/>
              </w:rPr>
              <w:t>Swept pencil beam</w:t>
            </w:r>
          </w:p>
        </w:tc>
        <w:tc>
          <w:tcPr>
            <w:tcW w:w="1491" w:type="dxa"/>
            <w:tcMar>
              <w:left w:w="28" w:type="dxa"/>
              <w:right w:w="28" w:type="dxa"/>
            </w:tcMar>
          </w:tcPr>
          <w:p w14:paraId="45367568" w14:textId="77777777" w:rsidR="00F237A8" w:rsidRDefault="00F237A8" w:rsidP="00F237A8">
            <w:pPr>
              <w:pStyle w:val="Tabletext"/>
              <w:jc w:val="center"/>
              <w:rPr>
                <w:sz w:val="18"/>
                <w:lang w:val="en-US"/>
              </w:rPr>
            </w:pPr>
            <w:r>
              <w:rPr>
                <w:sz w:val="18"/>
                <w:lang w:val="en-US"/>
              </w:rPr>
              <w:t>Pencil beam</w:t>
            </w:r>
          </w:p>
        </w:tc>
        <w:tc>
          <w:tcPr>
            <w:tcW w:w="1445" w:type="dxa"/>
            <w:tcMar>
              <w:left w:w="28" w:type="dxa"/>
              <w:right w:w="28" w:type="dxa"/>
            </w:tcMar>
          </w:tcPr>
          <w:p w14:paraId="5543012E" w14:textId="77777777" w:rsidR="00F237A8" w:rsidRPr="000073AE" w:rsidRDefault="00F237A8" w:rsidP="00F237A8">
            <w:pPr>
              <w:pStyle w:val="Tabletext"/>
              <w:jc w:val="center"/>
              <w:rPr>
                <w:sz w:val="18"/>
                <w:lang w:val="en-US"/>
              </w:rPr>
            </w:pPr>
            <w:r w:rsidRPr="000073AE">
              <w:rPr>
                <w:sz w:val="18"/>
                <w:lang w:val="en-US"/>
              </w:rPr>
              <w:t>Pencil beam 3D</w:t>
            </w:r>
          </w:p>
          <w:p w14:paraId="069118DB" w14:textId="77777777" w:rsidR="00F237A8" w:rsidRDefault="00F237A8" w:rsidP="00F237A8">
            <w:pPr>
              <w:pStyle w:val="Tabletext"/>
              <w:jc w:val="center"/>
              <w:rPr>
                <w:sz w:val="18"/>
                <w:lang w:val="en-US"/>
              </w:rPr>
            </w:pPr>
            <w:r w:rsidRPr="000073AE">
              <w:rPr>
                <w:sz w:val="18"/>
                <w:lang w:val="en-US"/>
              </w:rPr>
              <w:t>or cosecant-squared 2D</w:t>
            </w:r>
          </w:p>
        </w:tc>
      </w:tr>
      <w:tr w:rsidR="00F237A8" w14:paraId="3E3ABF7C" w14:textId="77777777" w:rsidTr="00A76D43">
        <w:trPr>
          <w:jc w:val="center"/>
        </w:trPr>
        <w:tc>
          <w:tcPr>
            <w:tcW w:w="1711" w:type="dxa"/>
            <w:tcMar>
              <w:left w:w="28" w:type="dxa"/>
              <w:right w:w="28" w:type="dxa"/>
            </w:tcMar>
          </w:tcPr>
          <w:p w14:paraId="6C666384" w14:textId="77777777" w:rsidR="00F237A8" w:rsidRDefault="00F237A8" w:rsidP="00F237A8">
            <w:pPr>
              <w:pStyle w:val="Tabletext"/>
              <w:jc w:val="left"/>
              <w:rPr>
                <w:sz w:val="18"/>
                <w:lang w:val="en-US"/>
              </w:rPr>
            </w:pPr>
            <w:r>
              <w:rPr>
                <w:sz w:val="18"/>
                <w:lang w:val="en-US"/>
              </w:rPr>
              <w:t>Antenna type (reflector, phased array, slotted array, etc.)</w:t>
            </w:r>
          </w:p>
        </w:tc>
        <w:tc>
          <w:tcPr>
            <w:tcW w:w="903" w:type="dxa"/>
            <w:gridSpan w:val="2"/>
            <w:tcMar>
              <w:left w:w="28" w:type="dxa"/>
              <w:right w:w="28" w:type="dxa"/>
            </w:tcMar>
          </w:tcPr>
          <w:p w14:paraId="2F04A60E" w14:textId="77777777" w:rsidR="00F237A8" w:rsidRDefault="00F237A8" w:rsidP="00F237A8">
            <w:pPr>
              <w:pStyle w:val="Tabletext"/>
              <w:jc w:val="center"/>
              <w:rPr>
                <w:sz w:val="18"/>
                <w:lang w:val="en-US"/>
              </w:rPr>
            </w:pPr>
          </w:p>
        </w:tc>
        <w:tc>
          <w:tcPr>
            <w:tcW w:w="1361" w:type="dxa"/>
            <w:tcMar>
              <w:left w:w="28" w:type="dxa"/>
              <w:right w:w="28" w:type="dxa"/>
            </w:tcMar>
          </w:tcPr>
          <w:p w14:paraId="60633E87" w14:textId="77777777" w:rsidR="00F237A8" w:rsidRDefault="00F237A8" w:rsidP="00F237A8">
            <w:pPr>
              <w:pStyle w:val="Tabletext"/>
              <w:jc w:val="center"/>
              <w:rPr>
                <w:sz w:val="18"/>
                <w:lang w:val="en-US"/>
              </w:rPr>
            </w:pPr>
            <w:r>
              <w:rPr>
                <w:sz w:val="18"/>
                <w:lang w:val="en-US"/>
              </w:rPr>
              <w:t>Shaped reflector</w:t>
            </w:r>
          </w:p>
        </w:tc>
        <w:tc>
          <w:tcPr>
            <w:tcW w:w="1361" w:type="dxa"/>
            <w:tcMar>
              <w:left w:w="28" w:type="dxa"/>
              <w:right w:w="28" w:type="dxa"/>
            </w:tcMar>
          </w:tcPr>
          <w:p w14:paraId="5A6299E8" w14:textId="77777777" w:rsidR="00F237A8" w:rsidRDefault="00F237A8" w:rsidP="00F237A8">
            <w:pPr>
              <w:pStyle w:val="Tabletext"/>
              <w:jc w:val="center"/>
              <w:rPr>
                <w:sz w:val="18"/>
                <w:lang w:val="en-US"/>
              </w:rPr>
            </w:pPr>
            <w:r>
              <w:rPr>
                <w:sz w:val="18"/>
                <w:lang w:val="en-US"/>
              </w:rPr>
              <w:t>Planar array</w:t>
            </w:r>
            <w:r>
              <w:rPr>
                <w:sz w:val="18"/>
                <w:lang w:val="en-US"/>
              </w:rPr>
              <w:br/>
              <w:t>or</w:t>
            </w:r>
            <w:r>
              <w:rPr>
                <w:sz w:val="18"/>
                <w:lang w:val="en-US"/>
              </w:rPr>
              <w:br/>
              <w:t>shaped reflector</w:t>
            </w:r>
          </w:p>
        </w:tc>
        <w:tc>
          <w:tcPr>
            <w:tcW w:w="1367" w:type="dxa"/>
            <w:tcMar>
              <w:left w:w="28" w:type="dxa"/>
              <w:right w:w="28" w:type="dxa"/>
            </w:tcMar>
          </w:tcPr>
          <w:p w14:paraId="13B74375" w14:textId="77777777" w:rsidR="00F237A8" w:rsidRDefault="00F237A8" w:rsidP="00F237A8">
            <w:pPr>
              <w:pStyle w:val="Tabletext"/>
              <w:jc w:val="center"/>
              <w:rPr>
                <w:sz w:val="18"/>
                <w:lang w:val="en-US"/>
              </w:rPr>
            </w:pPr>
            <w:r>
              <w:rPr>
                <w:sz w:val="18"/>
                <w:lang w:val="en-US"/>
              </w:rPr>
              <w:t>Frequency scanned planar array or</w:t>
            </w:r>
            <w:r>
              <w:rPr>
                <w:sz w:val="18"/>
                <w:lang w:val="en-US"/>
              </w:rPr>
              <w:br/>
              <w:t>reflector</w:t>
            </w:r>
          </w:p>
        </w:tc>
        <w:tc>
          <w:tcPr>
            <w:tcW w:w="1491" w:type="dxa"/>
            <w:tcMar>
              <w:left w:w="28" w:type="dxa"/>
              <w:right w:w="28" w:type="dxa"/>
            </w:tcMar>
          </w:tcPr>
          <w:p w14:paraId="78A3A1BD" w14:textId="77777777" w:rsidR="00F237A8" w:rsidRDefault="00F237A8" w:rsidP="00F237A8">
            <w:pPr>
              <w:pStyle w:val="Tabletext"/>
              <w:jc w:val="center"/>
              <w:rPr>
                <w:sz w:val="18"/>
                <w:lang w:val="en-US"/>
              </w:rPr>
            </w:pPr>
            <w:r>
              <w:rPr>
                <w:sz w:val="18"/>
                <w:lang w:val="en-US"/>
              </w:rPr>
              <w:t>Active array</w:t>
            </w:r>
          </w:p>
        </w:tc>
        <w:tc>
          <w:tcPr>
            <w:tcW w:w="1445" w:type="dxa"/>
            <w:tcMar>
              <w:left w:w="28" w:type="dxa"/>
              <w:right w:w="28" w:type="dxa"/>
            </w:tcMar>
          </w:tcPr>
          <w:p w14:paraId="3880BF61" w14:textId="77777777" w:rsidR="00F237A8" w:rsidRDefault="00F237A8" w:rsidP="00F237A8">
            <w:pPr>
              <w:pStyle w:val="Tabletext"/>
              <w:jc w:val="center"/>
              <w:rPr>
                <w:sz w:val="18"/>
                <w:lang w:val="en-US"/>
              </w:rPr>
            </w:pPr>
            <w:r>
              <w:rPr>
                <w:sz w:val="18"/>
                <w:lang w:val="en-US"/>
              </w:rPr>
              <w:t>Active a</w:t>
            </w:r>
            <w:r w:rsidRPr="000073AE">
              <w:rPr>
                <w:sz w:val="18"/>
                <w:lang w:val="en-US"/>
              </w:rPr>
              <w:t>rray</w:t>
            </w:r>
          </w:p>
        </w:tc>
      </w:tr>
      <w:tr w:rsidR="00F237A8" w:rsidRPr="00C11846" w14:paraId="47D3E597" w14:textId="77777777" w:rsidTr="00A76D43">
        <w:trPr>
          <w:jc w:val="center"/>
        </w:trPr>
        <w:tc>
          <w:tcPr>
            <w:tcW w:w="1711" w:type="dxa"/>
            <w:tcMar>
              <w:left w:w="28" w:type="dxa"/>
              <w:right w:w="28" w:type="dxa"/>
            </w:tcMar>
          </w:tcPr>
          <w:p w14:paraId="6ED0CA51" w14:textId="77777777" w:rsidR="00F237A8" w:rsidRDefault="00F237A8" w:rsidP="00F237A8">
            <w:pPr>
              <w:pStyle w:val="Tabletext"/>
              <w:jc w:val="left"/>
              <w:rPr>
                <w:sz w:val="18"/>
                <w:lang w:val="en-US"/>
              </w:rPr>
            </w:pPr>
            <w:r>
              <w:rPr>
                <w:sz w:val="18"/>
                <w:lang w:val="en-US"/>
              </w:rPr>
              <w:t xml:space="preserve">Antenna azimuth beamwidth </w:t>
            </w:r>
          </w:p>
        </w:tc>
        <w:tc>
          <w:tcPr>
            <w:tcW w:w="903" w:type="dxa"/>
            <w:gridSpan w:val="2"/>
            <w:tcMar>
              <w:left w:w="28" w:type="dxa"/>
              <w:right w:w="28" w:type="dxa"/>
            </w:tcMar>
          </w:tcPr>
          <w:p w14:paraId="5AEE7033" w14:textId="77777777" w:rsidR="00F237A8" w:rsidRDefault="00F237A8" w:rsidP="00F237A8">
            <w:pPr>
              <w:pStyle w:val="Tabletext"/>
              <w:jc w:val="center"/>
              <w:rPr>
                <w:sz w:val="18"/>
                <w:lang w:val="en-US"/>
              </w:rPr>
            </w:pPr>
            <w:r>
              <w:rPr>
                <w:sz w:val="18"/>
                <w:lang w:val="en-US"/>
              </w:rPr>
              <w:t>degrees</w:t>
            </w:r>
          </w:p>
        </w:tc>
        <w:tc>
          <w:tcPr>
            <w:tcW w:w="1361" w:type="dxa"/>
            <w:tcMar>
              <w:left w:w="28" w:type="dxa"/>
              <w:right w:w="28" w:type="dxa"/>
            </w:tcMar>
          </w:tcPr>
          <w:p w14:paraId="0853283A" w14:textId="77777777" w:rsidR="00F237A8" w:rsidRDefault="00F237A8" w:rsidP="00F237A8">
            <w:pPr>
              <w:pStyle w:val="Tabletext"/>
              <w:jc w:val="center"/>
              <w:rPr>
                <w:sz w:val="18"/>
                <w:lang w:val="en-US"/>
              </w:rPr>
            </w:pPr>
            <w:r>
              <w:rPr>
                <w:sz w:val="18"/>
                <w:lang w:val="en-US"/>
              </w:rPr>
              <w:t>1.5</w:t>
            </w:r>
          </w:p>
        </w:tc>
        <w:tc>
          <w:tcPr>
            <w:tcW w:w="1361" w:type="dxa"/>
            <w:tcMar>
              <w:left w:w="28" w:type="dxa"/>
              <w:right w:w="28" w:type="dxa"/>
            </w:tcMar>
          </w:tcPr>
          <w:p w14:paraId="793AE86C" w14:textId="77777777" w:rsidR="00F237A8" w:rsidRDefault="00F237A8" w:rsidP="00F237A8">
            <w:pPr>
              <w:pStyle w:val="Tabletext"/>
              <w:jc w:val="center"/>
              <w:rPr>
                <w:sz w:val="18"/>
                <w:lang w:val="en-US"/>
              </w:rPr>
            </w:pPr>
            <w:r>
              <w:rPr>
                <w:sz w:val="18"/>
                <w:lang w:val="en-US"/>
              </w:rPr>
              <w:t>1.1 to 2</w:t>
            </w:r>
          </w:p>
        </w:tc>
        <w:tc>
          <w:tcPr>
            <w:tcW w:w="1367" w:type="dxa"/>
            <w:tcMar>
              <w:left w:w="28" w:type="dxa"/>
              <w:right w:w="28" w:type="dxa"/>
            </w:tcMar>
          </w:tcPr>
          <w:p w14:paraId="63F36FA4" w14:textId="77777777" w:rsidR="00F237A8" w:rsidRDefault="00F237A8" w:rsidP="00F237A8">
            <w:pPr>
              <w:pStyle w:val="Tabletext"/>
              <w:jc w:val="center"/>
              <w:rPr>
                <w:sz w:val="18"/>
                <w:lang w:val="en-US"/>
              </w:rPr>
            </w:pPr>
            <w:r>
              <w:rPr>
                <w:sz w:val="18"/>
                <w:lang w:val="en-US"/>
              </w:rPr>
              <w:t>Typically 1.2</w:t>
            </w:r>
          </w:p>
        </w:tc>
        <w:tc>
          <w:tcPr>
            <w:tcW w:w="1491" w:type="dxa"/>
            <w:tcMar>
              <w:left w:w="28" w:type="dxa"/>
              <w:right w:w="28" w:type="dxa"/>
            </w:tcMar>
          </w:tcPr>
          <w:p w14:paraId="0D0EE2E3" w14:textId="77777777" w:rsidR="00F237A8" w:rsidRDefault="00F237A8" w:rsidP="00F237A8">
            <w:pPr>
              <w:pStyle w:val="Tabletext"/>
              <w:jc w:val="center"/>
              <w:rPr>
                <w:sz w:val="18"/>
                <w:lang w:val="en-US"/>
              </w:rPr>
            </w:pPr>
            <w:r>
              <w:rPr>
                <w:sz w:val="18"/>
                <w:lang w:val="en-US"/>
              </w:rPr>
              <w:t>Depends on number of elements</w:t>
            </w:r>
          </w:p>
        </w:tc>
        <w:tc>
          <w:tcPr>
            <w:tcW w:w="1445" w:type="dxa"/>
            <w:tcMar>
              <w:left w:w="28" w:type="dxa"/>
              <w:right w:w="28" w:type="dxa"/>
            </w:tcMar>
          </w:tcPr>
          <w:p w14:paraId="0F22DF0E" w14:textId="77777777" w:rsidR="00F237A8" w:rsidRDefault="00F237A8" w:rsidP="00F237A8">
            <w:pPr>
              <w:pStyle w:val="Tabletext"/>
              <w:jc w:val="center"/>
              <w:rPr>
                <w:sz w:val="18"/>
                <w:lang w:val="en-US"/>
              </w:rPr>
            </w:pPr>
            <w:r>
              <w:rPr>
                <w:sz w:val="18"/>
                <w:lang w:val="en-US"/>
              </w:rPr>
              <w:t xml:space="preserve">Depends on number of elements Typically </w:t>
            </w:r>
            <w:r w:rsidRPr="000073AE">
              <w:rPr>
                <w:sz w:val="18"/>
                <w:lang w:val="en-US"/>
              </w:rPr>
              <w:t>1.1 to 5</w:t>
            </w:r>
          </w:p>
        </w:tc>
      </w:tr>
      <w:tr w:rsidR="00F237A8" w14:paraId="72636549" w14:textId="77777777" w:rsidTr="00A76D43">
        <w:trPr>
          <w:jc w:val="center"/>
        </w:trPr>
        <w:tc>
          <w:tcPr>
            <w:tcW w:w="1711" w:type="dxa"/>
            <w:tcMar>
              <w:left w:w="28" w:type="dxa"/>
              <w:right w:w="28" w:type="dxa"/>
            </w:tcMar>
          </w:tcPr>
          <w:p w14:paraId="271BB2F7" w14:textId="77777777" w:rsidR="00F237A8" w:rsidRDefault="00F237A8" w:rsidP="00F237A8">
            <w:pPr>
              <w:pStyle w:val="Tabletext"/>
              <w:jc w:val="left"/>
              <w:rPr>
                <w:sz w:val="18"/>
                <w:lang w:val="en-US"/>
              </w:rPr>
            </w:pPr>
            <w:r>
              <w:rPr>
                <w:sz w:val="18"/>
                <w:lang w:val="en-US"/>
              </w:rPr>
              <w:t>Antenna polarization</w:t>
            </w:r>
          </w:p>
        </w:tc>
        <w:tc>
          <w:tcPr>
            <w:tcW w:w="903" w:type="dxa"/>
            <w:gridSpan w:val="2"/>
            <w:tcMar>
              <w:left w:w="28" w:type="dxa"/>
              <w:right w:w="28" w:type="dxa"/>
            </w:tcMar>
          </w:tcPr>
          <w:p w14:paraId="6CAD70CA" w14:textId="77777777" w:rsidR="00F237A8" w:rsidRDefault="00F237A8" w:rsidP="00F237A8">
            <w:pPr>
              <w:pStyle w:val="Tabletext"/>
              <w:jc w:val="center"/>
              <w:rPr>
                <w:sz w:val="18"/>
                <w:lang w:val="en-US"/>
              </w:rPr>
            </w:pPr>
          </w:p>
        </w:tc>
        <w:tc>
          <w:tcPr>
            <w:tcW w:w="1361" w:type="dxa"/>
            <w:tcMar>
              <w:left w:w="28" w:type="dxa"/>
              <w:right w:w="28" w:type="dxa"/>
            </w:tcMar>
          </w:tcPr>
          <w:p w14:paraId="54CCE506" w14:textId="77777777" w:rsidR="00F237A8" w:rsidRDefault="00F237A8" w:rsidP="00F237A8">
            <w:pPr>
              <w:pStyle w:val="Tabletext"/>
              <w:jc w:val="center"/>
              <w:rPr>
                <w:bCs/>
                <w:sz w:val="18"/>
                <w:lang w:val="en-US"/>
              </w:rPr>
            </w:pPr>
            <w:r>
              <w:rPr>
                <w:bCs/>
                <w:sz w:val="18"/>
                <w:lang w:val="en-US"/>
              </w:rPr>
              <w:t>Linear or circular</w:t>
            </w:r>
            <w:r>
              <w:rPr>
                <w:bCs/>
                <w:sz w:val="18"/>
                <w:lang w:val="en-US"/>
              </w:rPr>
              <w:br/>
              <w:t>or switched</w:t>
            </w:r>
          </w:p>
        </w:tc>
        <w:tc>
          <w:tcPr>
            <w:tcW w:w="1361" w:type="dxa"/>
            <w:tcMar>
              <w:left w:w="28" w:type="dxa"/>
              <w:right w:w="28" w:type="dxa"/>
            </w:tcMar>
          </w:tcPr>
          <w:p w14:paraId="537B09E5" w14:textId="77777777" w:rsidR="00F237A8" w:rsidRDefault="00F237A8" w:rsidP="00F237A8">
            <w:pPr>
              <w:pStyle w:val="Tabletext"/>
              <w:jc w:val="center"/>
              <w:rPr>
                <w:bCs/>
                <w:sz w:val="18"/>
                <w:lang w:val="en-US"/>
              </w:rPr>
            </w:pPr>
            <w:r>
              <w:rPr>
                <w:bCs/>
                <w:sz w:val="18"/>
                <w:lang w:val="en-US"/>
              </w:rPr>
              <w:t>Linear or circular</w:t>
            </w:r>
            <w:r>
              <w:rPr>
                <w:bCs/>
                <w:sz w:val="18"/>
                <w:lang w:val="en-US"/>
              </w:rPr>
              <w:br/>
              <w:t>or switched</w:t>
            </w:r>
          </w:p>
        </w:tc>
        <w:tc>
          <w:tcPr>
            <w:tcW w:w="1367" w:type="dxa"/>
            <w:tcMar>
              <w:left w:w="28" w:type="dxa"/>
              <w:right w:w="28" w:type="dxa"/>
            </w:tcMar>
          </w:tcPr>
          <w:p w14:paraId="3237738E" w14:textId="77777777" w:rsidR="00F237A8" w:rsidRDefault="00F237A8" w:rsidP="00F237A8">
            <w:pPr>
              <w:pStyle w:val="Tabletext"/>
              <w:jc w:val="center"/>
              <w:rPr>
                <w:bCs/>
                <w:sz w:val="18"/>
                <w:lang w:val="en-US"/>
              </w:rPr>
            </w:pPr>
            <w:r>
              <w:rPr>
                <w:bCs/>
                <w:sz w:val="18"/>
                <w:lang w:val="en-US"/>
              </w:rPr>
              <w:t>Fixed linear or circular</w:t>
            </w:r>
          </w:p>
        </w:tc>
        <w:tc>
          <w:tcPr>
            <w:tcW w:w="1491" w:type="dxa"/>
            <w:tcMar>
              <w:left w:w="28" w:type="dxa"/>
              <w:right w:w="28" w:type="dxa"/>
            </w:tcMar>
          </w:tcPr>
          <w:p w14:paraId="1458CE81" w14:textId="77777777" w:rsidR="00F237A8" w:rsidRDefault="00F237A8" w:rsidP="00F237A8">
            <w:pPr>
              <w:pStyle w:val="Tabletext"/>
              <w:jc w:val="center"/>
              <w:rPr>
                <w:bCs/>
                <w:sz w:val="18"/>
                <w:lang w:val="en-US"/>
              </w:rPr>
            </w:pPr>
            <w:r>
              <w:rPr>
                <w:bCs/>
                <w:sz w:val="18"/>
                <w:lang w:val="en-US"/>
              </w:rPr>
              <w:t>Fixed linear</w:t>
            </w:r>
          </w:p>
        </w:tc>
        <w:tc>
          <w:tcPr>
            <w:tcW w:w="1445" w:type="dxa"/>
            <w:tcMar>
              <w:left w:w="28" w:type="dxa"/>
              <w:right w:w="28" w:type="dxa"/>
            </w:tcMar>
          </w:tcPr>
          <w:p w14:paraId="2DF6DC05" w14:textId="77777777" w:rsidR="00F237A8" w:rsidRDefault="00F237A8" w:rsidP="00F237A8">
            <w:pPr>
              <w:pStyle w:val="Tabletext"/>
              <w:jc w:val="center"/>
              <w:rPr>
                <w:bCs/>
                <w:sz w:val="18"/>
                <w:lang w:val="en-US"/>
              </w:rPr>
            </w:pPr>
            <w:r>
              <w:rPr>
                <w:bCs/>
                <w:sz w:val="18"/>
                <w:lang w:val="en-US"/>
              </w:rPr>
              <w:t>Mixed</w:t>
            </w:r>
          </w:p>
        </w:tc>
      </w:tr>
      <w:tr w:rsidR="00F237A8" w14:paraId="00354ABB" w14:textId="77777777" w:rsidTr="00A76D43">
        <w:trPr>
          <w:jc w:val="center"/>
        </w:trPr>
        <w:tc>
          <w:tcPr>
            <w:tcW w:w="1711" w:type="dxa"/>
            <w:tcMar>
              <w:left w:w="28" w:type="dxa"/>
              <w:right w:w="28" w:type="dxa"/>
            </w:tcMar>
          </w:tcPr>
          <w:p w14:paraId="6A318792" w14:textId="77777777" w:rsidR="00F237A8" w:rsidRDefault="00F237A8" w:rsidP="00F237A8">
            <w:pPr>
              <w:pStyle w:val="Tabletext"/>
              <w:jc w:val="left"/>
              <w:rPr>
                <w:sz w:val="18"/>
                <w:lang w:val="en-US"/>
              </w:rPr>
            </w:pPr>
            <w:r>
              <w:rPr>
                <w:sz w:val="18"/>
                <w:lang w:val="en-US"/>
              </w:rPr>
              <w:t>Antenna main beam gain</w:t>
            </w:r>
          </w:p>
        </w:tc>
        <w:tc>
          <w:tcPr>
            <w:tcW w:w="903" w:type="dxa"/>
            <w:gridSpan w:val="2"/>
            <w:tcMar>
              <w:left w:w="28" w:type="dxa"/>
              <w:right w:w="28" w:type="dxa"/>
            </w:tcMar>
            <w:vAlign w:val="center"/>
          </w:tcPr>
          <w:p w14:paraId="092AD52B" w14:textId="77777777" w:rsidR="00F237A8" w:rsidRDefault="00F237A8" w:rsidP="00F237A8">
            <w:pPr>
              <w:pStyle w:val="Tabletext"/>
              <w:jc w:val="center"/>
              <w:rPr>
                <w:sz w:val="18"/>
                <w:lang w:val="en-US"/>
              </w:rPr>
            </w:pPr>
            <w:proofErr w:type="spellStart"/>
            <w:r>
              <w:rPr>
                <w:sz w:val="18"/>
                <w:lang w:val="en-US"/>
              </w:rPr>
              <w:t>dBi</w:t>
            </w:r>
            <w:proofErr w:type="spellEnd"/>
          </w:p>
        </w:tc>
        <w:tc>
          <w:tcPr>
            <w:tcW w:w="1361" w:type="dxa"/>
            <w:tcMar>
              <w:left w:w="28" w:type="dxa"/>
              <w:right w:w="28" w:type="dxa"/>
            </w:tcMar>
            <w:vAlign w:val="center"/>
          </w:tcPr>
          <w:p w14:paraId="4B408007" w14:textId="77777777" w:rsidR="00F237A8" w:rsidRDefault="00F237A8" w:rsidP="00F237A8">
            <w:pPr>
              <w:pStyle w:val="Tabletext"/>
              <w:jc w:val="center"/>
              <w:rPr>
                <w:bCs/>
                <w:sz w:val="18"/>
                <w:lang w:val="en-US"/>
              </w:rPr>
            </w:pPr>
            <w:r>
              <w:rPr>
                <w:bCs/>
                <w:sz w:val="18"/>
                <w:lang w:val="en-US"/>
              </w:rPr>
              <w:t>33.5 typical</w:t>
            </w:r>
          </w:p>
        </w:tc>
        <w:tc>
          <w:tcPr>
            <w:tcW w:w="1361" w:type="dxa"/>
            <w:tcMar>
              <w:left w:w="28" w:type="dxa"/>
              <w:right w:w="28" w:type="dxa"/>
            </w:tcMar>
            <w:vAlign w:val="center"/>
          </w:tcPr>
          <w:p w14:paraId="047C693C" w14:textId="77777777" w:rsidR="00F237A8" w:rsidRDefault="00F237A8" w:rsidP="00F237A8">
            <w:pPr>
              <w:pStyle w:val="Tabletext"/>
              <w:jc w:val="center"/>
              <w:rPr>
                <w:bCs/>
                <w:sz w:val="18"/>
                <w:lang w:val="en-US"/>
              </w:rPr>
            </w:pPr>
            <w:r>
              <w:rPr>
                <w:bCs/>
                <w:sz w:val="18"/>
                <w:lang w:val="en-US"/>
              </w:rPr>
              <w:t>Up to 40</w:t>
            </w:r>
          </w:p>
        </w:tc>
        <w:tc>
          <w:tcPr>
            <w:tcW w:w="1367" w:type="dxa"/>
            <w:tcMar>
              <w:left w:w="28" w:type="dxa"/>
              <w:right w:w="28" w:type="dxa"/>
            </w:tcMar>
            <w:vAlign w:val="center"/>
          </w:tcPr>
          <w:p w14:paraId="33DDCA5C" w14:textId="77777777" w:rsidR="00F237A8" w:rsidRDefault="00F237A8" w:rsidP="00F237A8">
            <w:pPr>
              <w:pStyle w:val="Tabletext"/>
              <w:jc w:val="center"/>
              <w:rPr>
                <w:bCs/>
                <w:sz w:val="18"/>
                <w:lang w:val="en-US"/>
              </w:rPr>
            </w:pPr>
            <w:r>
              <w:rPr>
                <w:bCs/>
                <w:sz w:val="18"/>
                <w:lang w:val="en-US"/>
              </w:rPr>
              <w:t>&gt; 40</w:t>
            </w:r>
          </w:p>
        </w:tc>
        <w:tc>
          <w:tcPr>
            <w:tcW w:w="1491" w:type="dxa"/>
            <w:tcMar>
              <w:left w:w="28" w:type="dxa"/>
              <w:right w:w="28" w:type="dxa"/>
            </w:tcMar>
            <w:vAlign w:val="center"/>
          </w:tcPr>
          <w:p w14:paraId="5EA901AA" w14:textId="77777777" w:rsidR="00F237A8" w:rsidRDefault="00F237A8" w:rsidP="00F237A8">
            <w:pPr>
              <w:pStyle w:val="Tabletext"/>
              <w:jc w:val="center"/>
              <w:rPr>
                <w:bCs/>
                <w:sz w:val="18"/>
                <w:lang w:val="en-US"/>
              </w:rPr>
            </w:pPr>
            <w:r>
              <w:rPr>
                <w:bCs/>
                <w:sz w:val="18"/>
                <w:lang w:val="en-US"/>
              </w:rPr>
              <w:t>Up to 43</w:t>
            </w:r>
          </w:p>
        </w:tc>
        <w:tc>
          <w:tcPr>
            <w:tcW w:w="1445" w:type="dxa"/>
            <w:tcMar>
              <w:left w:w="28" w:type="dxa"/>
              <w:right w:w="28" w:type="dxa"/>
            </w:tcMar>
            <w:vAlign w:val="center"/>
          </w:tcPr>
          <w:p w14:paraId="14B1B339" w14:textId="77777777" w:rsidR="00F237A8" w:rsidRDefault="00F237A8" w:rsidP="00F237A8">
            <w:pPr>
              <w:pStyle w:val="Tabletext"/>
              <w:jc w:val="center"/>
              <w:rPr>
                <w:bCs/>
                <w:sz w:val="18"/>
                <w:lang w:val="en-US"/>
              </w:rPr>
            </w:pPr>
            <w:r>
              <w:rPr>
                <w:bCs/>
                <w:sz w:val="18"/>
                <w:lang w:val="en-US"/>
              </w:rPr>
              <w:t>Up to 40</w:t>
            </w:r>
          </w:p>
        </w:tc>
      </w:tr>
      <w:tr w:rsidR="00F237A8" w:rsidRPr="00C11846" w14:paraId="075D2F2E" w14:textId="77777777" w:rsidTr="00A76D43">
        <w:trPr>
          <w:jc w:val="center"/>
        </w:trPr>
        <w:tc>
          <w:tcPr>
            <w:tcW w:w="1711" w:type="dxa"/>
            <w:tcMar>
              <w:left w:w="28" w:type="dxa"/>
              <w:right w:w="28" w:type="dxa"/>
            </w:tcMar>
          </w:tcPr>
          <w:p w14:paraId="1780A42E" w14:textId="77777777" w:rsidR="00F237A8" w:rsidRDefault="00F237A8" w:rsidP="00F237A8">
            <w:pPr>
              <w:pStyle w:val="Tabletext"/>
              <w:jc w:val="left"/>
              <w:rPr>
                <w:sz w:val="18"/>
                <w:lang w:val="en-US"/>
              </w:rPr>
            </w:pPr>
            <w:r>
              <w:rPr>
                <w:sz w:val="18"/>
                <w:lang w:val="en-US"/>
              </w:rPr>
              <w:t xml:space="preserve">Antenna elevation beamwidth </w:t>
            </w:r>
          </w:p>
        </w:tc>
        <w:tc>
          <w:tcPr>
            <w:tcW w:w="903" w:type="dxa"/>
            <w:gridSpan w:val="2"/>
            <w:tcMar>
              <w:left w:w="28" w:type="dxa"/>
              <w:right w:w="28" w:type="dxa"/>
            </w:tcMar>
          </w:tcPr>
          <w:p w14:paraId="3D272DB0" w14:textId="77777777" w:rsidR="00F237A8" w:rsidRDefault="00F237A8" w:rsidP="00F237A8">
            <w:pPr>
              <w:pStyle w:val="Tabletext"/>
              <w:jc w:val="center"/>
              <w:rPr>
                <w:sz w:val="18"/>
                <w:lang w:val="en-US"/>
              </w:rPr>
            </w:pPr>
            <w:r>
              <w:rPr>
                <w:sz w:val="18"/>
                <w:lang w:val="en-US"/>
              </w:rPr>
              <w:t>degrees</w:t>
            </w:r>
          </w:p>
        </w:tc>
        <w:tc>
          <w:tcPr>
            <w:tcW w:w="1361" w:type="dxa"/>
            <w:tcMar>
              <w:left w:w="28" w:type="dxa"/>
              <w:right w:w="28" w:type="dxa"/>
            </w:tcMar>
          </w:tcPr>
          <w:p w14:paraId="23108AE4" w14:textId="77777777" w:rsidR="00F237A8" w:rsidRDefault="00F237A8" w:rsidP="00F237A8">
            <w:pPr>
              <w:pStyle w:val="Tabletext"/>
              <w:jc w:val="center"/>
              <w:rPr>
                <w:sz w:val="18"/>
                <w:lang w:val="en-US"/>
              </w:rPr>
            </w:pPr>
            <w:r>
              <w:rPr>
                <w:sz w:val="18"/>
                <w:lang w:val="en-US"/>
              </w:rPr>
              <w:t>4.8</w:t>
            </w:r>
          </w:p>
        </w:tc>
        <w:tc>
          <w:tcPr>
            <w:tcW w:w="1361" w:type="dxa"/>
            <w:tcMar>
              <w:left w:w="28" w:type="dxa"/>
              <w:right w:w="28" w:type="dxa"/>
            </w:tcMar>
          </w:tcPr>
          <w:p w14:paraId="4CAD2398" w14:textId="77777777" w:rsidR="00F237A8" w:rsidRDefault="00F237A8" w:rsidP="00F237A8">
            <w:pPr>
              <w:pStyle w:val="Tabletext"/>
              <w:jc w:val="center"/>
              <w:rPr>
                <w:sz w:val="18"/>
                <w:lang w:val="en-US"/>
              </w:rPr>
            </w:pPr>
            <w:r>
              <w:rPr>
                <w:sz w:val="18"/>
                <w:lang w:val="en-US"/>
              </w:rPr>
              <w:t>1.5 to 30</w:t>
            </w:r>
          </w:p>
        </w:tc>
        <w:tc>
          <w:tcPr>
            <w:tcW w:w="1367" w:type="dxa"/>
            <w:tcMar>
              <w:left w:w="28" w:type="dxa"/>
              <w:right w:w="28" w:type="dxa"/>
            </w:tcMar>
          </w:tcPr>
          <w:p w14:paraId="293B6519" w14:textId="77777777" w:rsidR="00F237A8" w:rsidRDefault="00F237A8" w:rsidP="00F237A8">
            <w:pPr>
              <w:pStyle w:val="Tabletext"/>
              <w:jc w:val="center"/>
              <w:rPr>
                <w:sz w:val="18"/>
                <w:lang w:val="en-US"/>
              </w:rPr>
            </w:pPr>
            <w:r>
              <w:rPr>
                <w:sz w:val="18"/>
                <w:lang w:val="en-US"/>
              </w:rPr>
              <w:t>Typical 1</w:t>
            </w:r>
          </w:p>
        </w:tc>
        <w:tc>
          <w:tcPr>
            <w:tcW w:w="1491" w:type="dxa"/>
            <w:tcMar>
              <w:left w:w="28" w:type="dxa"/>
              <w:right w:w="28" w:type="dxa"/>
            </w:tcMar>
          </w:tcPr>
          <w:p w14:paraId="66A2329E" w14:textId="77777777" w:rsidR="00F237A8" w:rsidRDefault="00F237A8" w:rsidP="00F237A8">
            <w:pPr>
              <w:pStyle w:val="Tabletext"/>
              <w:jc w:val="center"/>
              <w:rPr>
                <w:sz w:val="18"/>
                <w:lang w:val="en-US"/>
              </w:rPr>
            </w:pPr>
            <w:r>
              <w:rPr>
                <w:sz w:val="18"/>
                <w:lang w:val="en-US"/>
              </w:rPr>
              <w:t>Depends on number of elements</w:t>
            </w:r>
          </w:p>
        </w:tc>
        <w:tc>
          <w:tcPr>
            <w:tcW w:w="1445" w:type="dxa"/>
            <w:tcMar>
              <w:left w:w="28" w:type="dxa"/>
              <w:right w:w="28" w:type="dxa"/>
            </w:tcMar>
          </w:tcPr>
          <w:p w14:paraId="777CBCA0" w14:textId="77777777" w:rsidR="00F237A8" w:rsidRDefault="00F237A8" w:rsidP="00F237A8">
            <w:pPr>
              <w:pStyle w:val="Tabletext"/>
              <w:jc w:val="center"/>
              <w:rPr>
                <w:sz w:val="18"/>
                <w:lang w:val="en-US"/>
              </w:rPr>
            </w:pPr>
            <w:r>
              <w:rPr>
                <w:sz w:val="18"/>
                <w:lang w:val="en-US"/>
              </w:rPr>
              <w:t>Depends on number of elements typically 1 to 30</w:t>
            </w:r>
          </w:p>
        </w:tc>
      </w:tr>
      <w:tr w:rsidR="00F237A8" w14:paraId="16E090D0" w14:textId="77777777" w:rsidTr="00A76D43">
        <w:trPr>
          <w:jc w:val="center"/>
        </w:trPr>
        <w:tc>
          <w:tcPr>
            <w:tcW w:w="1711" w:type="dxa"/>
            <w:tcMar>
              <w:left w:w="28" w:type="dxa"/>
              <w:right w:w="28" w:type="dxa"/>
            </w:tcMar>
          </w:tcPr>
          <w:p w14:paraId="1CE79E4D" w14:textId="77777777" w:rsidR="00F237A8" w:rsidRDefault="00F237A8" w:rsidP="00F237A8">
            <w:pPr>
              <w:pStyle w:val="Tabletext"/>
              <w:spacing w:before="20" w:after="20"/>
              <w:jc w:val="left"/>
              <w:rPr>
                <w:sz w:val="18"/>
                <w:lang w:val="en-US"/>
              </w:rPr>
            </w:pPr>
            <w:r>
              <w:rPr>
                <w:sz w:val="18"/>
                <w:lang w:val="en-US"/>
              </w:rPr>
              <w:t>Antenna horizontal scan rate</w:t>
            </w:r>
          </w:p>
        </w:tc>
        <w:tc>
          <w:tcPr>
            <w:tcW w:w="896" w:type="dxa"/>
            <w:tcMar>
              <w:left w:w="28" w:type="dxa"/>
              <w:right w:w="28" w:type="dxa"/>
            </w:tcMar>
          </w:tcPr>
          <w:p w14:paraId="7CB0B85A" w14:textId="77777777" w:rsidR="00F237A8" w:rsidRDefault="00F237A8" w:rsidP="00F237A8">
            <w:pPr>
              <w:pStyle w:val="Tabletext"/>
              <w:spacing w:before="20" w:after="20"/>
              <w:jc w:val="center"/>
              <w:rPr>
                <w:sz w:val="18"/>
                <w:lang w:val="en-US"/>
              </w:rPr>
            </w:pPr>
            <w:r>
              <w:rPr>
                <w:sz w:val="18"/>
                <w:lang w:val="en-US"/>
              </w:rPr>
              <w:t>degrees/s</w:t>
            </w:r>
          </w:p>
        </w:tc>
        <w:tc>
          <w:tcPr>
            <w:tcW w:w="1368" w:type="dxa"/>
            <w:gridSpan w:val="2"/>
            <w:tcMar>
              <w:left w:w="28" w:type="dxa"/>
              <w:right w:w="28" w:type="dxa"/>
            </w:tcMar>
          </w:tcPr>
          <w:p w14:paraId="229D405F" w14:textId="77777777" w:rsidR="00F237A8" w:rsidRDefault="00F237A8" w:rsidP="00F237A8">
            <w:pPr>
              <w:pStyle w:val="Tabletext"/>
              <w:spacing w:before="20" w:after="20"/>
              <w:jc w:val="center"/>
              <w:rPr>
                <w:sz w:val="18"/>
                <w:lang w:val="en-US"/>
              </w:rPr>
            </w:pPr>
            <w:r>
              <w:rPr>
                <w:sz w:val="18"/>
                <w:lang w:val="en-US"/>
              </w:rPr>
              <w:t>45 to 90</w:t>
            </w:r>
          </w:p>
        </w:tc>
        <w:tc>
          <w:tcPr>
            <w:tcW w:w="1361" w:type="dxa"/>
            <w:tcMar>
              <w:left w:w="28" w:type="dxa"/>
              <w:right w:w="28" w:type="dxa"/>
            </w:tcMar>
          </w:tcPr>
          <w:p w14:paraId="05BB30BE" w14:textId="77777777" w:rsidR="00F237A8" w:rsidRDefault="00F237A8" w:rsidP="00F237A8">
            <w:pPr>
              <w:pStyle w:val="Tabletext"/>
              <w:spacing w:before="20" w:after="20"/>
              <w:jc w:val="center"/>
              <w:rPr>
                <w:sz w:val="18"/>
                <w:lang w:val="en-US"/>
              </w:rPr>
            </w:pPr>
            <w:r>
              <w:rPr>
                <w:sz w:val="18"/>
                <w:lang w:val="en-US"/>
              </w:rPr>
              <w:t>30 to 180</w:t>
            </w:r>
          </w:p>
        </w:tc>
        <w:tc>
          <w:tcPr>
            <w:tcW w:w="1367" w:type="dxa"/>
            <w:tcMar>
              <w:left w:w="28" w:type="dxa"/>
              <w:right w:w="28" w:type="dxa"/>
            </w:tcMar>
          </w:tcPr>
          <w:p w14:paraId="79498D49" w14:textId="77777777" w:rsidR="00F237A8" w:rsidRDefault="00F237A8" w:rsidP="00F237A8">
            <w:pPr>
              <w:pStyle w:val="Tabletext"/>
              <w:spacing w:before="20" w:after="20"/>
              <w:jc w:val="center"/>
              <w:rPr>
                <w:sz w:val="18"/>
                <w:lang w:val="en-US"/>
              </w:rPr>
            </w:pPr>
            <w:r>
              <w:rPr>
                <w:sz w:val="18"/>
                <w:lang w:val="en-US"/>
              </w:rPr>
              <w:t>Typical 36</w:t>
            </w:r>
          </w:p>
        </w:tc>
        <w:tc>
          <w:tcPr>
            <w:tcW w:w="1491" w:type="dxa"/>
            <w:tcMar>
              <w:left w:w="28" w:type="dxa"/>
              <w:right w:w="28" w:type="dxa"/>
            </w:tcMar>
          </w:tcPr>
          <w:p w14:paraId="15BE266E" w14:textId="77777777" w:rsidR="00F237A8" w:rsidRDefault="00F237A8" w:rsidP="00F237A8">
            <w:pPr>
              <w:pStyle w:val="Tabletext"/>
              <w:spacing w:before="20" w:after="20"/>
              <w:jc w:val="center"/>
              <w:rPr>
                <w:sz w:val="18"/>
                <w:lang w:val="en-US"/>
              </w:rPr>
            </w:pPr>
            <w:r>
              <w:rPr>
                <w:sz w:val="18"/>
                <w:lang w:val="en-US"/>
              </w:rPr>
              <w:t>Sector scan instantaneous rotation scan up to 360</w:t>
            </w:r>
          </w:p>
        </w:tc>
        <w:tc>
          <w:tcPr>
            <w:tcW w:w="1445" w:type="dxa"/>
            <w:tcMar>
              <w:left w:w="28" w:type="dxa"/>
              <w:right w:w="28" w:type="dxa"/>
            </w:tcMar>
          </w:tcPr>
          <w:p w14:paraId="3AD4F5A5" w14:textId="77777777" w:rsidR="00F237A8" w:rsidRDefault="00F237A8" w:rsidP="00F237A8">
            <w:pPr>
              <w:pStyle w:val="Tabletext"/>
              <w:spacing w:before="20" w:after="20"/>
              <w:jc w:val="center"/>
              <w:rPr>
                <w:sz w:val="18"/>
                <w:lang w:val="en-US"/>
              </w:rPr>
            </w:pPr>
            <w:r>
              <w:rPr>
                <w:sz w:val="18"/>
                <w:lang w:val="en-US"/>
              </w:rPr>
              <w:t>30 to 360</w:t>
            </w:r>
          </w:p>
        </w:tc>
      </w:tr>
      <w:tr w:rsidR="00F237A8" w:rsidRPr="00C11846" w14:paraId="351D82EC" w14:textId="77777777" w:rsidTr="00A76D43">
        <w:trPr>
          <w:jc w:val="center"/>
        </w:trPr>
        <w:tc>
          <w:tcPr>
            <w:tcW w:w="1711" w:type="dxa"/>
            <w:tcMar>
              <w:left w:w="28" w:type="dxa"/>
              <w:right w:w="28" w:type="dxa"/>
            </w:tcMar>
          </w:tcPr>
          <w:p w14:paraId="4020352F" w14:textId="77777777" w:rsidR="00F237A8" w:rsidRDefault="00F237A8" w:rsidP="00F237A8">
            <w:pPr>
              <w:pStyle w:val="Tabletext"/>
              <w:spacing w:before="20" w:after="20"/>
              <w:jc w:val="left"/>
              <w:rPr>
                <w:sz w:val="18"/>
                <w:lang w:val="en-US"/>
              </w:rPr>
            </w:pPr>
            <w:r>
              <w:rPr>
                <w:sz w:val="18"/>
                <w:lang w:val="en-US"/>
              </w:rPr>
              <w:t xml:space="preserve">Antenna horizontal scan type (continuous, random, 360°, sector, etc.) </w:t>
            </w:r>
          </w:p>
        </w:tc>
        <w:tc>
          <w:tcPr>
            <w:tcW w:w="896" w:type="dxa"/>
            <w:tcMar>
              <w:left w:w="28" w:type="dxa"/>
              <w:right w:w="28" w:type="dxa"/>
            </w:tcMar>
          </w:tcPr>
          <w:p w14:paraId="2EA519B4" w14:textId="77777777" w:rsidR="00F237A8" w:rsidRDefault="00F237A8" w:rsidP="00F237A8">
            <w:pPr>
              <w:pStyle w:val="Tabletext"/>
              <w:spacing w:before="20" w:after="20"/>
              <w:jc w:val="center"/>
              <w:rPr>
                <w:sz w:val="18"/>
                <w:lang w:val="en-US"/>
              </w:rPr>
            </w:pPr>
            <w:r>
              <w:rPr>
                <w:sz w:val="18"/>
                <w:lang w:val="en-US"/>
              </w:rPr>
              <w:t>degrees</w:t>
            </w:r>
          </w:p>
        </w:tc>
        <w:tc>
          <w:tcPr>
            <w:tcW w:w="1368" w:type="dxa"/>
            <w:gridSpan w:val="2"/>
            <w:tcMar>
              <w:left w:w="28" w:type="dxa"/>
              <w:right w:w="28" w:type="dxa"/>
            </w:tcMar>
          </w:tcPr>
          <w:p w14:paraId="0ED7C8C3" w14:textId="77777777" w:rsidR="00F237A8" w:rsidRDefault="00F237A8" w:rsidP="00F237A8">
            <w:pPr>
              <w:pStyle w:val="Tabletext"/>
              <w:spacing w:before="20" w:after="20"/>
              <w:jc w:val="center"/>
              <w:rPr>
                <w:sz w:val="18"/>
                <w:lang w:val="en-US"/>
              </w:rPr>
            </w:pPr>
            <w:r>
              <w:rPr>
                <w:sz w:val="18"/>
                <w:lang w:val="en-US"/>
              </w:rPr>
              <w:t>Continuous 360</w:t>
            </w:r>
          </w:p>
        </w:tc>
        <w:tc>
          <w:tcPr>
            <w:tcW w:w="1361" w:type="dxa"/>
            <w:tcMar>
              <w:left w:w="28" w:type="dxa"/>
              <w:right w:w="28" w:type="dxa"/>
            </w:tcMar>
          </w:tcPr>
          <w:p w14:paraId="073DA76D" w14:textId="77777777" w:rsidR="00F237A8" w:rsidRDefault="00F237A8" w:rsidP="00F237A8">
            <w:pPr>
              <w:pStyle w:val="Tabletext"/>
              <w:spacing w:before="20" w:after="20"/>
              <w:jc w:val="center"/>
              <w:rPr>
                <w:sz w:val="18"/>
                <w:lang w:val="en-US"/>
              </w:rPr>
            </w:pPr>
            <w:r>
              <w:rPr>
                <w:sz w:val="18"/>
                <w:lang w:val="en-US"/>
              </w:rPr>
              <w:t xml:space="preserve">Continuous 360 </w:t>
            </w:r>
            <w:r>
              <w:rPr>
                <w:rFonts w:ascii="Symbol" w:hAnsi="Symbol"/>
                <w:sz w:val="18"/>
                <w:lang w:val="en-US"/>
              </w:rPr>
              <w:t></w:t>
            </w:r>
            <w:r>
              <w:rPr>
                <w:sz w:val="18"/>
                <w:lang w:val="en-US"/>
              </w:rPr>
              <w:t xml:space="preserve"> sector scan</w:t>
            </w:r>
          </w:p>
        </w:tc>
        <w:tc>
          <w:tcPr>
            <w:tcW w:w="1367" w:type="dxa"/>
            <w:tcMar>
              <w:left w:w="28" w:type="dxa"/>
              <w:right w:w="28" w:type="dxa"/>
            </w:tcMar>
          </w:tcPr>
          <w:p w14:paraId="634CB81E" w14:textId="77777777" w:rsidR="00F237A8" w:rsidRDefault="00F237A8" w:rsidP="00F237A8">
            <w:pPr>
              <w:pStyle w:val="Tabletext"/>
              <w:spacing w:before="20" w:after="20"/>
              <w:jc w:val="center"/>
              <w:rPr>
                <w:sz w:val="18"/>
                <w:lang w:val="en-US"/>
              </w:rPr>
            </w:pPr>
            <w:r>
              <w:rPr>
                <w:sz w:val="18"/>
                <w:lang w:val="en-US"/>
              </w:rPr>
              <w:t xml:space="preserve">Continuous 360 </w:t>
            </w:r>
            <w:r>
              <w:rPr>
                <w:rFonts w:ascii="Symbol" w:hAnsi="Symbol"/>
                <w:sz w:val="18"/>
                <w:lang w:val="en-US"/>
              </w:rPr>
              <w:t></w:t>
            </w:r>
            <w:r>
              <w:rPr>
                <w:sz w:val="18"/>
                <w:lang w:val="en-US"/>
              </w:rPr>
              <w:t xml:space="preserve"> sector scan on</w:t>
            </w:r>
          </w:p>
        </w:tc>
        <w:tc>
          <w:tcPr>
            <w:tcW w:w="1491" w:type="dxa"/>
            <w:tcMar>
              <w:left w:w="28" w:type="dxa"/>
              <w:right w:w="28" w:type="dxa"/>
            </w:tcMar>
          </w:tcPr>
          <w:p w14:paraId="11404798" w14:textId="77777777" w:rsidR="00F237A8" w:rsidRDefault="00F237A8" w:rsidP="00F237A8">
            <w:pPr>
              <w:pStyle w:val="Tabletext"/>
              <w:spacing w:before="20" w:after="20"/>
              <w:jc w:val="center"/>
              <w:rPr>
                <w:sz w:val="18"/>
                <w:lang w:val="en-US"/>
              </w:rPr>
            </w:pPr>
            <w:r>
              <w:rPr>
                <w:sz w:val="18"/>
                <w:lang w:val="en-US"/>
              </w:rPr>
              <w:t>Random sector scan</w:t>
            </w:r>
            <w:r>
              <w:rPr>
                <w:sz w:val="18"/>
                <w:lang w:val="en-US"/>
              </w:rPr>
              <w:br/>
              <w:t xml:space="preserve">sector scan </w:t>
            </w:r>
            <w:r>
              <w:rPr>
                <w:rFonts w:ascii="Symbol" w:hAnsi="Symbol"/>
                <w:sz w:val="18"/>
                <w:lang w:val="en-US"/>
              </w:rPr>
              <w:t></w:t>
            </w:r>
            <w:r>
              <w:rPr>
                <w:sz w:val="18"/>
                <w:lang w:val="en-US"/>
              </w:rPr>
              <w:t xml:space="preserve"> rotation</w:t>
            </w:r>
          </w:p>
        </w:tc>
        <w:tc>
          <w:tcPr>
            <w:tcW w:w="1445" w:type="dxa"/>
            <w:tcMar>
              <w:left w:w="28" w:type="dxa"/>
              <w:right w:w="28" w:type="dxa"/>
            </w:tcMar>
          </w:tcPr>
          <w:p w14:paraId="6A074CE3" w14:textId="77777777" w:rsidR="00F237A8" w:rsidRDefault="00F237A8" w:rsidP="00F237A8">
            <w:pPr>
              <w:pStyle w:val="Tabletext"/>
              <w:spacing w:before="20" w:after="20"/>
              <w:jc w:val="center"/>
              <w:rPr>
                <w:sz w:val="18"/>
                <w:lang w:val="en-US"/>
              </w:rPr>
            </w:pPr>
            <w:r>
              <w:rPr>
                <w:sz w:val="18"/>
                <w:lang w:val="en-US"/>
              </w:rPr>
              <w:t>Continuous 360+ Sector scan+ Random sector scan</w:t>
            </w:r>
          </w:p>
        </w:tc>
      </w:tr>
      <w:tr w:rsidR="00F237A8" w14:paraId="1D9FBA3B" w14:textId="77777777" w:rsidTr="00A76D43">
        <w:trPr>
          <w:jc w:val="center"/>
        </w:trPr>
        <w:tc>
          <w:tcPr>
            <w:tcW w:w="1711" w:type="dxa"/>
            <w:tcMar>
              <w:left w:w="28" w:type="dxa"/>
              <w:right w:w="28" w:type="dxa"/>
            </w:tcMar>
          </w:tcPr>
          <w:p w14:paraId="48346523" w14:textId="77777777" w:rsidR="00F237A8" w:rsidRDefault="00F237A8" w:rsidP="00F237A8">
            <w:pPr>
              <w:pStyle w:val="Tabletext"/>
              <w:spacing w:before="20" w:after="20"/>
              <w:jc w:val="left"/>
              <w:rPr>
                <w:sz w:val="18"/>
                <w:lang w:val="en-US"/>
              </w:rPr>
            </w:pPr>
            <w:r>
              <w:rPr>
                <w:sz w:val="18"/>
                <w:lang w:val="en-US"/>
              </w:rPr>
              <w:t>Antenna vertical scan rate</w:t>
            </w:r>
          </w:p>
        </w:tc>
        <w:tc>
          <w:tcPr>
            <w:tcW w:w="896" w:type="dxa"/>
            <w:tcMar>
              <w:left w:w="28" w:type="dxa"/>
              <w:right w:w="28" w:type="dxa"/>
            </w:tcMar>
            <w:vAlign w:val="center"/>
          </w:tcPr>
          <w:p w14:paraId="1D18BB8B" w14:textId="77777777" w:rsidR="00F237A8" w:rsidRDefault="00F237A8" w:rsidP="00F237A8">
            <w:pPr>
              <w:pStyle w:val="Tabletext"/>
              <w:spacing w:before="20" w:after="20"/>
              <w:jc w:val="center"/>
              <w:rPr>
                <w:sz w:val="18"/>
                <w:lang w:val="en-US"/>
              </w:rPr>
            </w:pPr>
            <w:r>
              <w:rPr>
                <w:sz w:val="18"/>
                <w:lang w:val="en-US"/>
              </w:rPr>
              <w:t>degrees/s</w:t>
            </w:r>
          </w:p>
        </w:tc>
        <w:tc>
          <w:tcPr>
            <w:tcW w:w="1368" w:type="dxa"/>
            <w:gridSpan w:val="2"/>
            <w:tcMar>
              <w:left w:w="28" w:type="dxa"/>
              <w:right w:w="28" w:type="dxa"/>
            </w:tcMar>
            <w:vAlign w:val="center"/>
          </w:tcPr>
          <w:p w14:paraId="58DF9671" w14:textId="77777777" w:rsidR="00F237A8" w:rsidRDefault="00F237A8" w:rsidP="00F237A8">
            <w:pPr>
              <w:pStyle w:val="Tabletext"/>
              <w:spacing w:before="20" w:after="20"/>
              <w:jc w:val="center"/>
              <w:rPr>
                <w:sz w:val="18"/>
                <w:lang w:val="en-US"/>
              </w:rPr>
            </w:pPr>
            <w:r>
              <w:rPr>
                <w:sz w:val="18"/>
                <w:lang w:val="en-US"/>
              </w:rPr>
              <w:t>Not applicable</w:t>
            </w:r>
          </w:p>
        </w:tc>
        <w:tc>
          <w:tcPr>
            <w:tcW w:w="1361" w:type="dxa"/>
            <w:tcMar>
              <w:left w:w="28" w:type="dxa"/>
              <w:right w:w="28" w:type="dxa"/>
            </w:tcMar>
            <w:vAlign w:val="center"/>
          </w:tcPr>
          <w:p w14:paraId="149B49D1" w14:textId="77777777" w:rsidR="00F237A8" w:rsidRDefault="00F237A8" w:rsidP="00F237A8">
            <w:pPr>
              <w:pStyle w:val="Tabletext"/>
              <w:spacing w:before="20" w:after="20"/>
              <w:jc w:val="center"/>
              <w:rPr>
                <w:sz w:val="18"/>
                <w:lang w:val="en-US"/>
              </w:rPr>
            </w:pPr>
            <w:r>
              <w:rPr>
                <w:sz w:val="18"/>
                <w:lang w:val="en-US"/>
              </w:rPr>
              <w:t>Instantaneous</w:t>
            </w:r>
          </w:p>
        </w:tc>
        <w:tc>
          <w:tcPr>
            <w:tcW w:w="1367" w:type="dxa"/>
            <w:tcMar>
              <w:left w:w="28" w:type="dxa"/>
              <w:right w:w="28" w:type="dxa"/>
            </w:tcMar>
            <w:vAlign w:val="center"/>
          </w:tcPr>
          <w:p w14:paraId="246B8575" w14:textId="77777777" w:rsidR="00F237A8" w:rsidRDefault="00F237A8" w:rsidP="00F237A8">
            <w:pPr>
              <w:pStyle w:val="Tabletext"/>
              <w:spacing w:before="20" w:after="20"/>
              <w:jc w:val="center"/>
              <w:rPr>
                <w:sz w:val="18"/>
                <w:lang w:val="en-US"/>
              </w:rPr>
            </w:pPr>
            <w:r>
              <w:rPr>
                <w:sz w:val="18"/>
                <w:lang w:val="en-US"/>
              </w:rPr>
              <w:t>Instantaneous</w:t>
            </w:r>
          </w:p>
        </w:tc>
        <w:tc>
          <w:tcPr>
            <w:tcW w:w="1491" w:type="dxa"/>
            <w:tcMar>
              <w:left w:w="28" w:type="dxa"/>
              <w:right w:w="28" w:type="dxa"/>
            </w:tcMar>
            <w:vAlign w:val="center"/>
          </w:tcPr>
          <w:p w14:paraId="4BEBABA0" w14:textId="77777777" w:rsidR="00F237A8" w:rsidRDefault="00F237A8" w:rsidP="00F237A8">
            <w:pPr>
              <w:pStyle w:val="Tabletext"/>
              <w:spacing w:before="20" w:after="20"/>
              <w:jc w:val="center"/>
              <w:rPr>
                <w:sz w:val="18"/>
                <w:lang w:val="en-US"/>
              </w:rPr>
            </w:pPr>
            <w:r>
              <w:rPr>
                <w:sz w:val="18"/>
                <w:lang w:val="en-US"/>
              </w:rPr>
              <w:t>Instantaneous</w:t>
            </w:r>
          </w:p>
        </w:tc>
        <w:tc>
          <w:tcPr>
            <w:tcW w:w="1445" w:type="dxa"/>
            <w:tcMar>
              <w:left w:w="28" w:type="dxa"/>
              <w:right w:w="28" w:type="dxa"/>
            </w:tcMar>
            <w:vAlign w:val="center"/>
          </w:tcPr>
          <w:p w14:paraId="2B23F5F6" w14:textId="77777777" w:rsidR="00F237A8" w:rsidRDefault="00F237A8" w:rsidP="00F237A8">
            <w:pPr>
              <w:pStyle w:val="Tabletext"/>
              <w:spacing w:before="20" w:after="20"/>
              <w:jc w:val="center"/>
              <w:rPr>
                <w:sz w:val="18"/>
                <w:lang w:val="en-US"/>
              </w:rPr>
            </w:pPr>
            <w:r>
              <w:rPr>
                <w:sz w:val="18"/>
                <w:lang w:val="en-US"/>
              </w:rPr>
              <w:t>Instantaneous</w:t>
            </w:r>
          </w:p>
        </w:tc>
      </w:tr>
      <w:tr w:rsidR="00F237A8" w14:paraId="5A23924C" w14:textId="77777777" w:rsidTr="00A76D43">
        <w:trPr>
          <w:jc w:val="center"/>
        </w:trPr>
        <w:tc>
          <w:tcPr>
            <w:tcW w:w="1711" w:type="dxa"/>
            <w:tcMar>
              <w:left w:w="28" w:type="dxa"/>
              <w:right w:w="28" w:type="dxa"/>
            </w:tcMar>
          </w:tcPr>
          <w:p w14:paraId="13B83770" w14:textId="77777777" w:rsidR="00F237A8" w:rsidRDefault="00F237A8" w:rsidP="00F237A8">
            <w:pPr>
              <w:pStyle w:val="Tabletext"/>
              <w:spacing w:before="20" w:after="20"/>
              <w:jc w:val="left"/>
              <w:rPr>
                <w:sz w:val="18"/>
                <w:lang w:val="en-US"/>
              </w:rPr>
            </w:pPr>
            <w:r>
              <w:rPr>
                <w:sz w:val="18"/>
                <w:lang w:val="en-US"/>
              </w:rPr>
              <w:t>Antenna vertical scan type (continuous, random, 360°, sector, etc.)</w:t>
            </w:r>
          </w:p>
        </w:tc>
        <w:tc>
          <w:tcPr>
            <w:tcW w:w="896" w:type="dxa"/>
            <w:tcMar>
              <w:left w:w="28" w:type="dxa"/>
              <w:right w:w="28" w:type="dxa"/>
            </w:tcMar>
            <w:vAlign w:val="center"/>
          </w:tcPr>
          <w:p w14:paraId="1D337A8A" w14:textId="77777777" w:rsidR="00F237A8" w:rsidRDefault="00F237A8" w:rsidP="00F237A8">
            <w:pPr>
              <w:pStyle w:val="Tabletext"/>
              <w:spacing w:before="20" w:after="20"/>
              <w:jc w:val="center"/>
              <w:rPr>
                <w:sz w:val="18"/>
                <w:lang w:val="en-US"/>
              </w:rPr>
            </w:pPr>
            <w:r>
              <w:rPr>
                <w:sz w:val="18"/>
                <w:lang w:val="en-US"/>
              </w:rPr>
              <w:t>degrees</w:t>
            </w:r>
          </w:p>
        </w:tc>
        <w:tc>
          <w:tcPr>
            <w:tcW w:w="1368" w:type="dxa"/>
            <w:gridSpan w:val="2"/>
            <w:tcMar>
              <w:left w:w="28" w:type="dxa"/>
              <w:right w:w="28" w:type="dxa"/>
            </w:tcMar>
            <w:vAlign w:val="center"/>
          </w:tcPr>
          <w:p w14:paraId="5AF0B21C" w14:textId="77777777" w:rsidR="00F237A8" w:rsidRDefault="00F237A8" w:rsidP="00F237A8">
            <w:pPr>
              <w:pStyle w:val="Tabletext"/>
              <w:spacing w:before="20" w:after="20"/>
              <w:jc w:val="center"/>
              <w:rPr>
                <w:sz w:val="18"/>
                <w:lang w:val="en-US"/>
              </w:rPr>
            </w:pPr>
            <w:r>
              <w:rPr>
                <w:sz w:val="18"/>
                <w:lang w:val="en-US"/>
              </w:rPr>
              <w:t>Not applicable</w:t>
            </w:r>
          </w:p>
        </w:tc>
        <w:tc>
          <w:tcPr>
            <w:tcW w:w="1361" w:type="dxa"/>
            <w:tcMar>
              <w:left w:w="28" w:type="dxa"/>
              <w:right w:w="28" w:type="dxa"/>
            </w:tcMar>
            <w:vAlign w:val="center"/>
          </w:tcPr>
          <w:p w14:paraId="5EEDBBEE" w14:textId="77777777" w:rsidR="00F237A8" w:rsidRDefault="00F237A8" w:rsidP="00F237A8">
            <w:pPr>
              <w:pStyle w:val="Tabletext"/>
              <w:spacing w:before="20" w:after="20"/>
              <w:jc w:val="center"/>
              <w:rPr>
                <w:sz w:val="18"/>
                <w:lang w:val="en-US"/>
              </w:rPr>
            </w:pPr>
            <w:r>
              <w:rPr>
                <w:sz w:val="18"/>
                <w:lang w:val="en-US"/>
              </w:rPr>
              <w:t>0 to 45</w:t>
            </w:r>
          </w:p>
        </w:tc>
        <w:tc>
          <w:tcPr>
            <w:tcW w:w="1367" w:type="dxa"/>
            <w:tcMar>
              <w:left w:w="28" w:type="dxa"/>
              <w:right w:w="28" w:type="dxa"/>
            </w:tcMar>
            <w:vAlign w:val="center"/>
          </w:tcPr>
          <w:p w14:paraId="614F788B" w14:textId="77777777" w:rsidR="00F237A8" w:rsidRDefault="00F237A8" w:rsidP="00F237A8">
            <w:pPr>
              <w:pStyle w:val="Tabletext"/>
              <w:spacing w:before="20" w:after="20"/>
              <w:jc w:val="center"/>
              <w:rPr>
                <w:sz w:val="18"/>
                <w:lang w:val="en-US"/>
              </w:rPr>
            </w:pPr>
            <w:r>
              <w:rPr>
                <w:sz w:val="18"/>
                <w:lang w:val="en-US"/>
              </w:rPr>
              <w:t>0 to 30</w:t>
            </w:r>
          </w:p>
        </w:tc>
        <w:tc>
          <w:tcPr>
            <w:tcW w:w="1491" w:type="dxa"/>
            <w:tcMar>
              <w:left w:w="28" w:type="dxa"/>
              <w:right w:w="28" w:type="dxa"/>
            </w:tcMar>
            <w:vAlign w:val="center"/>
          </w:tcPr>
          <w:p w14:paraId="40D05998" w14:textId="77777777" w:rsidR="00F237A8" w:rsidRDefault="00F237A8" w:rsidP="00F237A8">
            <w:pPr>
              <w:pStyle w:val="Tabletext"/>
              <w:spacing w:before="20" w:after="20"/>
              <w:jc w:val="center"/>
              <w:rPr>
                <w:sz w:val="18"/>
                <w:lang w:val="en-US"/>
              </w:rPr>
            </w:pPr>
            <w:r>
              <w:rPr>
                <w:sz w:val="18"/>
                <w:lang w:val="en-US"/>
              </w:rPr>
              <w:t>0 to 90</w:t>
            </w:r>
          </w:p>
        </w:tc>
        <w:tc>
          <w:tcPr>
            <w:tcW w:w="1445" w:type="dxa"/>
            <w:tcMar>
              <w:left w:w="28" w:type="dxa"/>
              <w:right w:w="28" w:type="dxa"/>
            </w:tcMar>
            <w:vAlign w:val="center"/>
          </w:tcPr>
          <w:p w14:paraId="1409E1AE" w14:textId="77777777" w:rsidR="00F237A8" w:rsidRDefault="00F237A8" w:rsidP="00F237A8">
            <w:pPr>
              <w:pStyle w:val="Tabletext"/>
              <w:spacing w:before="20" w:after="20"/>
              <w:jc w:val="center"/>
              <w:rPr>
                <w:sz w:val="18"/>
                <w:lang w:val="en-US"/>
              </w:rPr>
            </w:pPr>
            <w:r>
              <w:rPr>
                <w:sz w:val="18"/>
                <w:lang w:val="en-US"/>
              </w:rPr>
              <w:t>0 to 90</w:t>
            </w:r>
          </w:p>
        </w:tc>
      </w:tr>
      <w:tr w:rsidR="00F237A8" w14:paraId="34A2E252" w14:textId="77777777" w:rsidTr="00A76D43">
        <w:trPr>
          <w:jc w:val="center"/>
        </w:trPr>
        <w:tc>
          <w:tcPr>
            <w:tcW w:w="1711" w:type="dxa"/>
            <w:tcMar>
              <w:left w:w="28" w:type="dxa"/>
              <w:right w:w="28" w:type="dxa"/>
            </w:tcMar>
          </w:tcPr>
          <w:p w14:paraId="21B04F65" w14:textId="77777777" w:rsidR="00F237A8" w:rsidRDefault="00F237A8" w:rsidP="00F237A8">
            <w:pPr>
              <w:pStyle w:val="Tabletext"/>
              <w:spacing w:before="20" w:after="20"/>
              <w:jc w:val="left"/>
              <w:rPr>
                <w:sz w:val="18"/>
                <w:lang w:val="en-US"/>
              </w:rPr>
            </w:pPr>
            <w:r>
              <w:rPr>
                <w:sz w:val="18"/>
                <w:lang w:val="en-US"/>
              </w:rPr>
              <w:t xml:space="preserve">Antenna side lobe (SL) levels </w:t>
            </w:r>
            <w:r>
              <w:rPr>
                <w:sz w:val="18"/>
                <w:lang w:val="en-US"/>
              </w:rPr>
              <w:br/>
              <w:t>(1st SLs and remote SLs)</w:t>
            </w:r>
          </w:p>
        </w:tc>
        <w:tc>
          <w:tcPr>
            <w:tcW w:w="896" w:type="dxa"/>
            <w:tcMar>
              <w:left w:w="28" w:type="dxa"/>
              <w:right w:w="28" w:type="dxa"/>
            </w:tcMar>
          </w:tcPr>
          <w:p w14:paraId="03E28ABF" w14:textId="77777777" w:rsidR="00F237A8" w:rsidRDefault="00F237A8" w:rsidP="00F237A8">
            <w:pPr>
              <w:pStyle w:val="Tabletext"/>
              <w:spacing w:before="20" w:after="20"/>
              <w:jc w:val="center"/>
              <w:rPr>
                <w:sz w:val="18"/>
                <w:lang w:val="en-US"/>
              </w:rPr>
            </w:pPr>
            <w:r>
              <w:rPr>
                <w:sz w:val="18"/>
                <w:lang w:val="en-US"/>
              </w:rPr>
              <w:t>dB</w:t>
            </w:r>
          </w:p>
          <w:p w14:paraId="24F16594" w14:textId="77777777" w:rsidR="00F237A8" w:rsidRDefault="00F237A8" w:rsidP="00F237A8">
            <w:pPr>
              <w:pStyle w:val="Tabletext"/>
              <w:spacing w:before="20" w:after="20"/>
              <w:jc w:val="center"/>
              <w:rPr>
                <w:sz w:val="18"/>
                <w:lang w:val="en-US"/>
              </w:rPr>
            </w:pPr>
            <w:r>
              <w:rPr>
                <w:sz w:val="18"/>
                <w:lang w:val="en-US"/>
              </w:rPr>
              <w:br/>
            </w:r>
            <w:proofErr w:type="spellStart"/>
            <w:r>
              <w:rPr>
                <w:sz w:val="18"/>
                <w:lang w:val="en-US"/>
              </w:rPr>
              <w:t>dBi</w:t>
            </w:r>
            <w:proofErr w:type="spellEnd"/>
          </w:p>
        </w:tc>
        <w:tc>
          <w:tcPr>
            <w:tcW w:w="1368" w:type="dxa"/>
            <w:gridSpan w:val="2"/>
            <w:tcMar>
              <w:left w:w="28" w:type="dxa"/>
              <w:right w:w="28" w:type="dxa"/>
            </w:tcMar>
          </w:tcPr>
          <w:p w14:paraId="5BD2AE57" w14:textId="77777777" w:rsidR="00F237A8" w:rsidRDefault="00F237A8" w:rsidP="00F237A8">
            <w:pPr>
              <w:pStyle w:val="Tabletext"/>
              <w:spacing w:before="20" w:after="20"/>
              <w:jc w:val="center"/>
              <w:rPr>
                <w:sz w:val="18"/>
                <w:lang w:val="en-US"/>
              </w:rPr>
            </w:pPr>
            <w:r>
              <w:rPr>
                <w:sz w:val="18"/>
                <w:lang w:val="en-US"/>
              </w:rPr>
              <w:t xml:space="preserve">26 </w:t>
            </w:r>
            <w:r>
              <w:rPr>
                <w:sz w:val="18"/>
                <w:lang w:val="en-US"/>
              </w:rPr>
              <w:br/>
              <w:t>35</w:t>
            </w:r>
          </w:p>
        </w:tc>
        <w:tc>
          <w:tcPr>
            <w:tcW w:w="1361" w:type="dxa"/>
            <w:tcMar>
              <w:left w:w="28" w:type="dxa"/>
              <w:right w:w="28" w:type="dxa"/>
            </w:tcMar>
          </w:tcPr>
          <w:p w14:paraId="3C7715B3" w14:textId="77777777" w:rsidR="00F237A8" w:rsidRDefault="00F237A8" w:rsidP="00F237A8">
            <w:pPr>
              <w:pStyle w:val="Tabletext"/>
              <w:spacing w:before="20" w:after="20"/>
              <w:jc w:val="center"/>
              <w:rPr>
                <w:sz w:val="18"/>
                <w:lang w:val="en-US"/>
              </w:rPr>
            </w:pPr>
            <w:r>
              <w:rPr>
                <w:rFonts w:ascii="Symbol" w:hAnsi="Symbol"/>
                <w:sz w:val="18"/>
                <w:lang w:val="en-US"/>
              </w:rPr>
              <w:t></w:t>
            </w:r>
            <w:r>
              <w:rPr>
                <w:sz w:val="18"/>
                <w:lang w:val="en-US"/>
              </w:rPr>
              <w:t xml:space="preserve"> 32 </w:t>
            </w:r>
            <w:r>
              <w:rPr>
                <w:sz w:val="18"/>
                <w:lang w:val="en-US"/>
              </w:rPr>
              <w:br/>
              <w:t>typical</w:t>
            </w:r>
            <w:r>
              <w:rPr>
                <w:sz w:val="18"/>
                <w:lang w:val="en-US"/>
              </w:rPr>
              <w:br/>
            </w:r>
            <w:r>
              <w:rPr>
                <w:rFonts w:ascii="Symbol" w:hAnsi="Symbol"/>
                <w:sz w:val="18"/>
                <w:lang w:val="en-US"/>
              </w:rPr>
              <w:t></w:t>
            </w:r>
            <w:r>
              <w:rPr>
                <w:sz w:val="18"/>
                <w:lang w:val="en-US"/>
              </w:rPr>
              <w:t xml:space="preserve"> –10</w:t>
            </w:r>
          </w:p>
        </w:tc>
        <w:tc>
          <w:tcPr>
            <w:tcW w:w="1367" w:type="dxa"/>
            <w:tcMar>
              <w:left w:w="28" w:type="dxa"/>
              <w:right w:w="28" w:type="dxa"/>
            </w:tcMar>
          </w:tcPr>
          <w:p w14:paraId="3F88428D" w14:textId="77777777" w:rsidR="00F237A8" w:rsidRDefault="00F237A8" w:rsidP="00F237A8">
            <w:pPr>
              <w:pStyle w:val="Tabletext"/>
              <w:spacing w:before="20" w:after="20"/>
              <w:jc w:val="center"/>
              <w:rPr>
                <w:sz w:val="18"/>
                <w:lang w:val="en-US"/>
              </w:rPr>
            </w:pPr>
            <w:r>
              <w:rPr>
                <w:rFonts w:ascii="Symbol" w:hAnsi="Symbol"/>
                <w:sz w:val="18"/>
                <w:lang w:val="en-US"/>
              </w:rPr>
              <w:t></w:t>
            </w:r>
            <w:r>
              <w:rPr>
                <w:sz w:val="18"/>
                <w:lang w:val="en-US"/>
              </w:rPr>
              <w:t xml:space="preserve"> 26</w:t>
            </w:r>
            <w:r>
              <w:rPr>
                <w:sz w:val="18"/>
                <w:lang w:val="en-US"/>
              </w:rPr>
              <w:br/>
              <w:t>typical</w:t>
            </w:r>
            <w:r>
              <w:rPr>
                <w:sz w:val="18"/>
                <w:lang w:val="en-US"/>
              </w:rPr>
              <w:br/>
            </w:r>
            <w:r>
              <w:rPr>
                <w:rFonts w:ascii="Symbol" w:hAnsi="Symbol"/>
                <w:sz w:val="18"/>
                <w:lang w:val="en-US"/>
              </w:rPr>
              <w:t></w:t>
            </w:r>
            <w:r>
              <w:rPr>
                <w:sz w:val="18"/>
                <w:lang w:val="en-US"/>
              </w:rPr>
              <w:t xml:space="preserve"> 0</w:t>
            </w:r>
          </w:p>
        </w:tc>
        <w:tc>
          <w:tcPr>
            <w:tcW w:w="1491" w:type="dxa"/>
            <w:tcMar>
              <w:left w:w="28" w:type="dxa"/>
              <w:right w:w="28" w:type="dxa"/>
            </w:tcMar>
          </w:tcPr>
          <w:p w14:paraId="696E02D9" w14:textId="77777777" w:rsidR="00F237A8" w:rsidRDefault="00F237A8" w:rsidP="00F237A8">
            <w:pPr>
              <w:pStyle w:val="Tabletext"/>
              <w:spacing w:before="20" w:after="20"/>
              <w:jc w:val="center"/>
              <w:rPr>
                <w:sz w:val="18"/>
                <w:lang w:val="en-US"/>
              </w:rPr>
            </w:pPr>
            <w:r>
              <w:rPr>
                <w:sz w:val="18"/>
                <w:lang w:val="en-US"/>
              </w:rPr>
              <w:t>Not given</w:t>
            </w:r>
          </w:p>
        </w:tc>
        <w:tc>
          <w:tcPr>
            <w:tcW w:w="1445" w:type="dxa"/>
            <w:tcMar>
              <w:left w:w="28" w:type="dxa"/>
              <w:right w:w="28" w:type="dxa"/>
            </w:tcMar>
          </w:tcPr>
          <w:p w14:paraId="3C7020B0" w14:textId="77777777" w:rsidR="00F237A8" w:rsidRDefault="00F237A8" w:rsidP="00F237A8">
            <w:pPr>
              <w:pStyle w:val="Tabletext"/>
              <w:spacing w:before="20" w:after="20"/>
              <w:jc w:val="center"/>
              <w:rPr>
                <w:sz w:val="18"/>
                <w:lang w:val="en-US"/>
              </w:rPr>
            </w:pPr>
            <w:r>
              <w:rPr>
                <w:sz w:val="18"/>
                <w:lang w:val="en-US"/>
              </w:rPr>
              <w:t>&gt;</w:t>
            </w:r>
            <w:r w:rsidRPr="00F470DC">
              <w:rPr>
                <w:sz w:val="18"/>
                <w:lang w:val="en-US"/>
              </w:rPr>
              <w:t xml:space="preserve"> 32</w:t>
            </w:r>
            <w:r>
              <w:rPr>
                <w:sz w:val="18"/>
                <w:lang w:val="en-US"/>
              </w:rPr>
              <w:br/>
            </w:r>
            <w:r w:rsidRPr="00F470DC">
              <w:rPr>
                <w:sz w:val="18"/>
                <w:lang w:val="en-US"/>
              </w:rPr>
              <w:t>typical</w:t>
            </w:r>
            <w:r>
              <w:rPr>
                <w:sz w:val="18"/>
                <w:lang w:val="en-US"/>
              </w:rPr>
              <w:br/>
              <w:t>&lt;</w:t>
            </w:r>
            <w:r w:rsidRPr="00F470DC">
              <w:rPr>
                <w:sz w:val="18"/>
                <w:lang w:val="en-US"/>
              </w:rPr>
              <w:t xml:space="preserve"> –10</w:t>
            </w:r>
          </w:p>
        </w:tc>
      </w:tr>
    </w:tbl>
    <w:p w14:paraId="67D12A38" w14:textId="77777777" w:rsidR="00075C54" w:rsidRDefault="00075C54">
      <w:r>
        <w:br w:type="page"/>
      </w:r>
    </w:p>
    <w:p w14:paraId="5E4D9CA7" w14:textId="77777777" w:rsidR="00075C54" w:rsidRDefault="00075C54" w:rsidP="00075C54">
      <w:pPr>
        <w:pStyle w:val="TableNo"/>
      </w:pPr>
      <w:r>
        <w:lastRenderedPageBreak/>
        <w:t xml:space="preserve">TABLE 2 </w:t>
      </w:r>
      <w:r w:rsidRPr="00F237A8">
        <w:rPr>
          <w:i/>
          <w:iCs/>
        </w:rPr>
        <w:t>(</w:t>
      </w:r>
      <w:r>
        <w:rPr>
          <w:i/>
          <w:iCs/>
        </w:rPr>
        <w:t>end</w:t>
      </w:r>
      <w:r w:rsidRPr="00F237A8">
        <w:rPr>
          <w:i/>
          <w:iCs/>
        </w:rPr>
        <w: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16"/>
        <w:gridCol w:w="899"/>
        <w:gridCol w:w="1365"/>
        <w:gridCol w:w="1360"/>
        <w:gridCol w:w="1367"/>
        <w:gridCol w:w="1488"/>
        <w:gridCol w:w="1444"/>
      </w:tblGrid>
      <w:tr w:rsidR="00075C54" w14:paraId="0F78755D" w14:textId="77777777" w:rsidTr="00F26D50">
        <w:trPr>
          <w:jc w:val="center"/>
        </w:trPr>
        <w:tc>
          <w:tcPr>
            <w:tcW w:w="1717" w:type="dxa"/>
            <w:tcMar>
              <w:left w:w="28" w:type="dxa"/>
              <w:right w:w="28" w:type="dxa"/>
            </w:tcMar>
          </w:tcPr>
          <w:p w14:paraId="627FAB9A" w14:textId="77777777" w:rsidR="00075C54" w:rsidRDefault="00075C54" w:rsidP="00F26D50">
            <w:pPr>
              <w:pStyle w:val="Tablehead"/>
              <w:rPr>
                <w:sz w:val="18"/>
                <w:lang w:val="en-US"/>
              </w:rPr>
            </w:pPr>
            <w:r>
              <w:rPr>
                <w:sz w:val="18"/>
                <w:lang w:val="en-US"/>
              </w:rPr>
              <w:t>Characteristics</w:t>
            </w:r>
          </w:p>
        </w:tc>
        <w:tc>
          <w:tcPr>
            <w:tcW w:w="899" w:type="dxa"/>
            <w:tcMar>
              <w:left w:w="28" w:type="dxa"/>
              <w:right w:w="28" w:type="dxa"/>
            </w:tcMar>
          </w:tcPr>
          <w:p w14:paraId="56E7133A" w14:textId="77777777" w:rsidR="00075C54" w:rsidRDefault="00075C54" w:rsidP="00F26D50">
            <w:pPr>
              <w:pStyle w:val="Tablehead"/>
              <w:rPr>
                <w:sz w:val="18"/>
                <w:lang w:val="en-US"/>
              </w:rPr>
            </w:pPr>
            <w:r>
              <w:rPr>
                <w:sz w:val="18"/>
                <w:lang w:val="en-US"/>
              </w:rPr>
              <w:t>Units</w:t>
            </w:r>
          </w:p>
        </w:tc>
        <w:tc>
          <w:tcPr>
            <w:tcW w:w="1364" w:type="dxa"/>
            <w:tcMar>
              <w:left w:w="28" w:type="dxa"/>
              <w:right w:w="28" w:type="dxa"/>
            </w:tcMar>
          </w:tcPr>
          <w:p w14:paraId="79D98191" w14:textId="77777777" w:rsidR="00075C54" w:rsidRDefault="00075C54" w:rsidP="00F26D50">
            <w:pPr>
              <w:pStyle w:val="Tablehead"/>
              <w:rPr>
                <w:sz w:val="18"/>
                <w:lang w:val="en-US"/>
              </w:rPr>
            </w:pPr>
            <w:r>
              <w:rPr>
                <w:sz w:val="18"/>
                <w:lang w:val="en-US"/>
              </w:rPr>
              <w:t>Radar I</w:t>
            </w:r>
          </w:p>
        </w:tc>
        <w:tc>
          <w:tcPr>
            <w:tcW w:w="1360" w:type="dxa"/>
            <w:tcMar>
              <w:left w:w="28" w:type="dxa"/>
              <w:right w:w="28" w:type="dxa"/>
            </w:tcMar>
          </w:tcPr>
          <w:p w14:paraId="284C8E4A" w14:textId="77777777" w:rsidR="00075C54" w:rsidRDefault="00075C54" w:rsidP="00F26D50">
            <w:pPr>
              <w:pStyle w:val="Tablehead"/>
              <w:rPr>
                <w:sz w:val="18"/>
                <w:lang w:val="es-ES_tradnl"/>
              </w:rPr>
            </w:pPr>
            <w:r>
              <w:rPr>
                <w:sz w:val="18"/>
                <w:lang w:val="es-ES_tradnl"/>
              </w:rPr>
              <w:t>Radar J</w:t>
            </w:r>
          </w:p>
        </w:tc>
        <w:tc>
          <w:tcPr>
            <w:tcW w:w="1367" w:type="dxa"/>
            <w:tcMar>
              <w:left w:w="28" w:type="dxa"/>
              <w:right w:w="28" w:type="dxa"/>
            </w:tcMar>
          </w:tcPr>
          <w:p w14:paraId="1BFB750B" w14:textId="77777777" w:rsidR="00075C54" w:rsidRDefault="00075C54" w:rsidP="00F26D50">
            <w:pPr>
              <w:pStyle w:val="Tablehead"/>
              <w:rPr>
                <w:sz w:val="18"/>
                <w:lang w:val="es-ES_tradnl"/>
              </w:rPr>
            </w:pPr>
            <w:r>
              <w:rPr>
                <w:sz w:val="18"/>
                <w:lang w:val="es-ES_tradnl"/>
              </w:rPr>
              <w:t>Radar K</w:t>
            </w:r>
          </w:p>
        </w:tc>
        <w:tc>
          <w:tcPr>
            <w:tcW w:w="1488" w:type="dxa"/>
            <w:tcMar>
              <w:left w:w="28" w:type="dxa"/>
              <w:right w:w="28" w:type="dxa"/>
            </w:tcMar>
          </w:tcPr>
          <w:p w14:paraId="18C5D767" w14:textId="77777777" w:rsidR="00075C54" w:rsidRDefault="00075C54" w:rsidP="00F26D50">
            <w:pPr>
              <w:pStyle w:val="Tablehead"/>
              <w:rPr>
                <w:sz w:val="18"/>
                <w:lang w:val="en-US"/>
              </w:rPr>
            </w:pPr>
            <w:r>
              <w:rPr>
                <w:sz w:val="18"/>
                <w:lang w:val="en-US"/>
              </w:rPr>
              <w:t>Radar L</w:t>
            </w:r>
          </w:p>
        </w:tc>
        <w:tc>
          <w:tcPr>
            <w:tcW w:w="1444" w:type="dxa"/>
            <w:tcMar>
              <w:left w:w="28" w:type="dxa"/>
              <w:right w:w="28" w:type="dxa"/>
            </w:tcMar>
          </w:tcPr>
          <w:p w14:paraId="78E54AEE" w14:textId="77777777" w:rsidR="00075C54" w:rsidRDefault="00075C54" w:rsidP="00F26D50">
            <w:pPr>
              <w:pStyle w:val="Tablehead"/>
              <w:rPr>
                <w:sz w:val="18"/>
                <w:lang w:val="en-US"/>
              </w:rPr>
            </w:pPr>
            <w:r>
              <w:rPr>
                <w:sz w:val="18"/>
                <w:lang w:val="en-US"/>
              </w:rPr>
              <w:t>Radar M</w:t>
            </w:r>
          </w:p>
        </w:tc>
      </w:tr>
      <w:tr w:rsidR="00F237A8" w14:paraId="43C98037" w14:textId="77777777" w:rsidTr="00075C54">
        <w:trPr>
          <w:jc w:val="center"/>
        </w:trPr>
        <w:tc>
          <w:tcPr>
            <w:tcW w:w="1716" w:type="dxa"/>
            <w:tcMar>
              <w:left w:w="28" w:type="dxa"/>
              <w:right w:w="28" w:type="dxa"/>
            </w:tcMar>
          </w:tcPr>
          <w:p w14:paraId="1B3B2FA7" w14:textId="77777777" w:rsidR="00F237A8" w:rsidRDefault="00F237A8" w:rsidP="00F237A8">
            <w:pPr>
              <w:pStyle w:val="Tabletext"/>
              <w:spacing w:before="20" w:after="20"/>
              <w:jc w:val="left"/>
              <w:rPr>
                <w:sz w:val="18"/>
                <w:lang w:val="en-US"/>
              </w:rPr>
            </w:pPr>
            <w:r>
              <w:rPr>
                <w:sz w:val="18"/>
                <w:lang w:val="en-US"/>
              </w:rPr>
              <w:t>Antenna height above ground</w:t>
            </w:r>
          </w:p>
        </w:tc>
        <w:tc>
          <w:tcPr>
            <w:tcW w:w="899" w:type="dxa"/>
            <w:tcMar>
              <w:left w:w="28" w:type="dxa"/>
              <w:right w:w="28" w:type="dxa"/>
            </w:tcMar>
            <w:vAlign w:val="center"/>
          </w:tcPr>
          <w:p w14:paraId="489FDC5B" w14:textId="77777777" w:rsidR="00F237A8" w:rsidRDefault="00F237A8" w:rsidP="00F237A8">
            <w:pPr>
              <w:pStyle w:val="Tabletext"/>
              <w:spacing w:before="20" w:after="20"/>
              <w:jc w:val="center"/>
              <w:rPr>
                <w:sz w:val="18"/>
                <w:lang w:val="en-US"/>
              </w:rPr>
            </w:pPr>
            <w:r>
              <w:rPr>
                <w:sz w:val="18"/>
                <w:lang w:val="en-US"/>
              </w:rPr>
              <w:t>m</w:t>
            </w:r>
          </w:p>
        </w:tc>
        <w:tc>
          <w:tcPr>
            <w:tcW w:w="1365" w:type="dxa"/>
            <w:tcMar>
              <w:left w:w="28" w:type="dxa"/>
              <w:right w:w="28" w:type="dxa"/>
            </w:tcMar>
            <w:vAlign w:val="center"/>
          </w:tcPr>
          <w:p w14:paraId="37D55BDC" w14:textId="77777777" w:rsidR="00F237A8" w:rsidRDefault="00F237A8" w:rsidP="00F237A8">
            <w:pPr>
              <w:pStyle w:val="Tabletext"/>
              <w:spacing w:before="20" w:after="20"/>
              <w:jc w:val="center"/>
              <w:rPr>
                <w:sz w:val="18"/>
                <w:lang w:val="en-US"/>
              </w:rPr>
            </w:pPr>
            <w:r>
              <w:rPr>
                <w:sz w:val="18"/>
                <w:lang w:val="en-US"/>
              </w:rPr>
              <w:t>4 to 30</w:t>
            </w:r>
          </w:p>
        </w:tc>
        <w:tc>
          <w:tcPr>
            <w:tcW w:w="1360" w:type="dxa"/>
            <w:tcMar>
              <w:left w:w="28" w:type="dxa"/>
              <w:right w:w="28" w:type="dxa"/>
            </w:tcMar>
            <w:vAlign w:val="center"/>
          </w:tcPr>
          <w:p w14:paraId="0F31E7BC" w14:textId="77777777" w:rsidR="00F237A8" w:rsidRDefault="00F237A8" w:rsidP="00F237A8">
            <w:pPr>
              <w:pStyle w:val="Tabletext"/>
              <w:spacing w:before="20" w:after="20"/>
              <w:jc w:val="center"/>
              <w:rPr>
                <w:sz w:val="18"/>
                <w:lang w:val="en-US"/>
              </w:rPr>
            </w:pPr>
            <w:r>
              <w:rPr>
                <w:sz w:val="18"/>
                <w:lang w:val="en-US"/>
              </w:rPr>
              <w:t>4 to 20</w:t>
            </w:r>
          </w:p>
        </w:tc>
        <w:tc>
          <w:tcPr>
            <w:tcW w:w="1367" w:type="dxa"/>
            <w:tcMar>
              <w:left w:w="28" w:type="dxa"/>
              <w:right w:w="28" w:type="dxa"/>
            </w:tcMar>
            <w:vAlign w:val="center"/>
          </w:tcPr>
          <w:p w14:paraId="0893BE7D" w14:textId="77777777" w:rsidR="00F237A8" w:rsidRDefault="00F237A8" w:rsidP="00F237A8">
            <w:pPr>
              <w:pStyle w:val="Tabletext"/>
              <w:spacing w:before="20" w:after="20"/>
              <w:jc w:val="center"/>
              <w:rPr>
                <w:sz w:val="18"/>
                <w:lang w:val="en-US"/>
              </w:rPr>
            </w:pPr>
            <w:r>
              <w:rPr>
                <w:sz w:val="18"/>
                <w:lang w:val="en-US"/>
              </w:rPr>
              <w:t>5</w:t>
            </w:r>
          </w:p>
        </w:tc>
        <w:tc>
          <w:tcPr>
            <w:tcW w:w="1488" w:type="dxa"/>
            <w:tcMar>
              <w:left w:w="28" w:type="dxa"/>
              <w:right w:w="28" w:type="dxa"/>
            </w:tcMar>
            <w:vAlign w:val="center"/>
          </w:tcPr>
          <w:p w14:paraId="26FF74D0" w14:textId="77777777" w:rsidR="00F237A8" w:rsidRDefault="00F237A8" w:rsidP="00F237A8">
            <w:pPr>
              <w:pStyle w:val="Tabletext"/>
              <w:spacing w:before="20" w:after="20"/>
              <w:jc w:val="center"/>
              <w:rPr>
                <w:sz w:val="18"/>
                <w:lang w:val="en-US"/>
              </w:rPr>
            </w:pPr>
            <w:r>
              <w:rPr>
                <w:sz w:val="18"/>
                <w:lang w:val="en-US"/>
              </w:rPr>
              <w:t>4 to 20</w:t>
            </w:r>
          </w:p>
        </w:tc>
        <w:tc>
          <w:tcPr>
            <w:tcW w:w="1444" w:type="dxa"/>
            <w:tcMar>
              <w:left w:w="28" w:type="dxa"/>
              <w:right w:w="28" w:type="dxa"/>
            </w:tcMar>
            <w:vAlign w:val="center"/>
          </w:tcPr>
          <w:p w14:paraId="31311A44" w14:textId="77777777" w:rsidR="00F237A8" w:rsidRDefault="00F237A8" w:rsidP="00F237A8">
            <w:pPr>
              <w:pStyle w:val="Tabletext"/>
              <w:spacing w:before="20" w:after="20"/>
              <w:jc w:val="center"/>
              <w:rPr>
                <w:sz w:val="18"/>
                <w:lang w:val="en-US"/>
              </w:rPr>
            </w:pPr>
            <w:r>
              <w:rPr>
                <w:sz w:val="18"/>
                <w:lang w:val="en-US"/>
              </w:rPr>
              <w:t>4 to 50</w:t>
            </w:r>
          </w:p>
        </w:tc>
      </w:tr>
      <w:tr w:rsidR="00F237A8" w14:paraId="5BF25BEF" w14:textId="77777777" w:rsidTr="00075C54">
        <w:trPr>
          <w:jc w:val="center"/>
        </w:trPr>
        <w:tc>
          <w:tcPr>
            <w:tcW w:w="1716" w:type="dxa"/>
            <w:tcMar>
              <w:left w:w="28" w:type="dxa"/>
              <w:right w:w="28" w:type="dxa"/>
            </w:tcMar>
          </w:tcPr>
          <w:p w14:paraId="24488BD5" w14:textId="77777777" w:rsidR="00F237A8" w:rsidRDefault="00F237A8" w:rsidP="00F237A8">
            <w:pPr>
              <w:pStyle w:val="Tabletext"/>
              <w:spacing w:before="20" w:after="20"/>
              <w:jc w:val="left"/>
              <w:rPr>
                <w:sz w:val="18"/>
                <w:lang w:val="en-US"/>
              </w:rPr>
            </w:pPr>
            <w:r>
              <w:rPr>
                <w:sz w:val="18"/>
                <w:lang w:val="en-US"/>
              </w:rPr>
              <w:t>Receiver IF 3 dB bandwidth</w:t>
            </w:r>
          </w:p>
        </w:tc>
        <w:tc>
          <w:tcPr>
            <w:tcW w:w="899" w:type="dxa"/>
            <w:tcMar>
              <w:left w:w="28" w:type="dxa"/>
              <w:right w:w="28" w:type="dxa"/>
            </w:tcMar>
          </w:tcPr>
          <w:p w14:paraId="0E2939A8" w14:textId="77777777" w:rsidR="00F237A8" w:rsidRDefault="00F237A8" w:rsidP="00F237A8">
            <w:pPr>
              <w:pStyle w:val="Tabletext"/>
              <w:spacing w:before="20" w:after="20"/>
              <w:jc w:val="center"/>
              <w:rPr>
                <w:sz w:val="18"/>
                <w:lang w:val="en-US"/>
              </w:rPr>
            </w:pPr>
            <w:r>
              <w:rPr>
                <w:sz w:val="18"/>
                <w:lang w:val="en-US"/>
              </w:rPr>
              <w:t>MHz</w:t>
            </w:r>
          </w:p>
        </w:tc>
        <w:tc>
          <w:tcPr>
            <w:tcW w:w="1365" w:type="dxa"/>
            <w:tcMar>
              <w:left w:w="28" w:type="dxa"/>
              <w:right w:w="28" w:type="dxa"/>
            </w:tcMar>
          </w:tcPr>
          <w:p w14:paraId="5E959C40" w14:textId="77777777" w:rsidR="00F237A8" w:rsidRDefault="00F237A8" w:rsidP="00F237A8">
            <w:pPr>
              <w:pStyle w:val="Tabletext"/>
              <w:spacing w:before="20" w:after="20"/>
              <w:jc w:val="center"/>
              <w:rPr>
                <w:sz w:val="18"/>
                <w:lang w:val="en-US"/>
              </w:rPr>
            </w:pPr>
            <w:r>
              <w:rPr>
                <w:sz w:val="18"/>
                <w:lang w:val="en-US"/>
              </w:rPr>
              <w:t>1.5 long</w:t>
            </w:r>
            <w:r>
              <w:rPr>
                <w:sz w:val="18"/>
                <w:lang w:val="en-US"/>
              </w:rPr>
              <w:br/>
              <w:t>3.5 short</w:t>
            </w:r>
          </w:p>
        </w:tc>
        <w:tc>
          <w:tcPr>
            <w:tcW w:w="1360" w:type="dxa"/>
            <w:tcMar>
              <w:left w:w="28" w:type="dxa"/>
              <w:right w:w="28" w:type="dxa"/>
            </w:tcMar>
          </w:tcPr>
          <w:p w14:paraId="2C982243" w14:textId="77777777" w:rsidR="00F237A8" w:rsidRDefault="00F237A8" w:rsidP="00F237A8">
            <w:pPr>
              <w:pStyle w:val="Tabletext"/>
              <w:spacing w:before="20" w:after="20"/>
              <w:jc w:val="center"/>
              <w:rPr>
                <w:sz w:val="18"/>
                <w:lang w:val="en-US"/>
              </w:rPr>
            </w:pPr>
            <w:r>
              <w:rPr>
                <w:sz w:val="18"/>
                <w:lang w:val="en-US"/>
              </w:rPr>
              <w:t>10</w:t>
            </w:r>
          </w:p>
        </w:tc>
        <w:tc>
          <w:tcPr>
            <w:tcW w:w="1367" w:type="dxa"/>
            <w:tcMar>
              <w:left w:w="28" w:type="dxa"/>
              <w:right w:w="28" w:type="dxa"/>
            </w:tcMar>
          </w:tcPr>
          <w:p w14:paraId="6367241A" w14:textId="77777777" w:rsidR="00F237A8" w:rsidRDefault="00F237A8" w:rsidP="00F237A8">
            <w:pPr>
              <w:pStyle w:val="Tabletext"/>
              <w:spacing w:before="20" w:after="20"/>
              <w:jc w:val="center"/>
              <w:rPr>
                <w:sz w:val="18"/>
                <w:lang w:val="en-US"/>
              </w:rPr>
            </w:pPr>
            <w:r>
              <w:rPr>
                <w:sz w:val="18"/>
                <w:lang w:val="en-US"/>
              </w:rPr>
              <w:t>Not given</w:t>
            </w:r>
          </w:p>
        </w:tc>
        <w:tc>
          <w:tcPr>
            <w:tcW w:w="1488" w:type="dxa"/>
            <w:tcMar>
              <w:left w:w="28" w:type="dxa"/>
              <w:right w:w="28" w:type="dxa"/>
            </w:tcMar>
          </w:tcPr>
          <w:p w14:paraId="06E0E964" w14:textId="77777777" w:rsidR="00F237A8" w:rsidRDefault="00F237A8" w:rsidP="00F237A8">
            <w:pPr>
              <w:pStyle w:val="Tabletext"/>
              <w:spacing w:before="20" w:after="20"/>
              <w:jc w:val="center"/>
              <w:rPr>
                <w:sz w:val="18"/>
                <w:lang w:val="en-US"/>
              </w:rPr>
            </w:pPr>
            <w:r>
              <w:rPr>
                <w:sz w:val="18"/>
                <w:lang w:val="en-US"/>
              </w:rPr>
              <w:t>Not given</w:t>
            </w:r>
          </w:p>
        </w:tc>
        <w:tc>
          <w:tcPr>
            <w:tcW w:w="1444" w:type="dxa"/>
            <w:tcMar>
              <w:left w:w="28" w:type="dxa"/>
              <w:right w:w="28" w:type="dxa"/>
            </w:tcMar>
          </w:tcPr>
          <w:p w14:paraId="7D666309" w14:textId="77777777" w:rsidR="00F237A8" w:rsidRDefault="00F237A8" w:rsidP="00F237A8">
            <w:pPr>
              <w:pStyle w:val="Tabletext"/>
              <w:spacing w:before="20" w:after="20"/>
              <w:jc w:val="center"/>
              <w:rPr>
                <w:sz w:val="18"/>
                <w:lang w:val="en-US"/>
              </w:rPr>
            </w:pPr>
            <w:r w:rsidRPr="00F470DC">
              <w:rPr>
                <w:sz w:val="18"/>
                <w:lang w:val="en-US"/>
              </w:rPr>
              <w:t>10-30</w:t>
            </w:r>
          </w:p>
        </w:tc>
      </w:tr>
      <w:tr w:rsidR="00F237A8" w14:paraId="76B85566" w14:textId="77777777" w:rsidTr="00075C54">
        <w:trPr>
          <w:jc w:val="center"/>
        </w:trPr>
        <w:tc>
          <w:tcPr>
            <w:tcW w:w="1716" w:type="dxa"/>
            <w:tcMar>
              <w:left w:w="28" w:type="dxa"/>
              <w:right w:w="28" w:type="dxa"/>
            </w:tcMar>
          </w:tcPr>
          <w:p w14:paraId="7BBDCFD7" w14:textId="77777777" w:rsidR="00F237A8" w:rsidRDefault="00F237A8" w:rsidP="00F237A8">
            <w:pPr>
              <w:pStyle w:val="Tabletext"/>
              <w:spacing w:before="20" w:after="20"/>
              <w:jc w:val="left"/>
              <w:rPr>
                <w:sz w:val="18"/>
                <w:lang w:val="en-US"/>
              </w:rPr>
            </w:pPr>
            <w:r>
              <w:rPr>
                <w:sz w:val="18"/>
                <w:lang w:val="en-US"/>
              </w:rPr>
              <w:t>Receiver noise figure</w:t>
            </w:r>
            <w:r>
              <w:rPr>
                <w:sz w:val="18"/>
                <w:vertAlign w:val="superscript"/>
              </w:rPr>
              <w:t>(2)</w:t>
            </w:r>
          </w:p>
        </w:tc>
        <w:tc>
          <w:tcPr>
            <w:tcW w:w="899" w:type="dxa"/>
            <w:tcMar>
              <w:left w:w="28" w:type="dxa"/>
              <w:right w:w="28" w:type="dxa"/>
            </w:tcMar>
          </w:tcPr>
          <w:p w14:paraId="3BDB5A26" w14:textId="77777777" w:rsidR="00F237A8" w:rsidRDefault="00F237A8" w:rsidP="00F237A8">
            <w:pPr>
              <w:pStyle w:val="Tabletext"/>
              <w:spacing w:before="20" w:after="20"/>
              <w:jc w:val="center"/>
              <w:rPr>
                <w:sz w:val="18"/>
                <w:lang w:val="en-US"/>
              </w:rPr>
            </w:pPr>
            <w:r>
              <w:rPr>
                <w:sz w:val="18"/>
                <w:lang w:val="en-US"/>
              </w:rPr>
              <w:t>dB</w:t>
            </w:r>
          </w:p>
        </w:tc>
        <w:tc>
          <w:tcPr>
            <w:tcW w:w="1365" w:type="dxa"/>
            <w:tcMar>
              <w:left w:w="28" w:type="dxa"/>
              <w:right w:w="28" w:type="dxa"/>
            </w:tcMar>
          </w:tcPr>
          <w:p w14:paraId="691E4522" w14:textId="77777777" w:rsidR="00F237A8" w:rsidRDefault="00F237A8" w:rsidP="00F237A8">
            <w:pPr>
              <w:pStyle w:val="Tabletext"/>
              <w:spacing w:before="20" w:after="20"/>
              <w:jc w:val="center"/>
              <w:rPr>
                <w:sz w:val="18"/>
                <w:lang w:val="en-US"/>
              </w:rPr>
            </w:pPr>
            <w:r>
              <w:rPr>
                <w:sz w:val="18"/>
                <w:lang w:val="en-US"/>
              </w:rPr>
              <w:t>2.0 maximum</w:t>
            </w:r>
          </w:p>
        </w:tc>
        <w:tc>
          <w:tcPr>
            <w:tcW w:w="1360" w:type="dxa"/>
            <w:tcMar>
              <w:left w:w="28" w:type="dxa"/>
              <w:right w:w="28" w:type="dxa"/>
            </w:tcMar>
          </w:tcPr>
          <w:p w14:paraId="494F27AE" w14:textId="77777777" w:rsidR="00F237A8" w:rsidRDefault="00F237A8" w:rsidP="00F237A8">
            <w:pPr>
              <w:pStyle w:val="Tabletext"/>
              <w:spacing w:before="20" w:after="20"/>
              <w:jc w:val="center"/>
              <w:rPr>
                <w:sz w:val="18"/>
                <w:lang w:val="en-US"/>
              </w:rPr>
            </w:pPr>
            <w:r>
              <w:rPr>
                <w:sz w:val="18"/>
                <w:lang w:val="en-US"/>
              </w:rPr>
              <w:t>1.5 maximum</w:t>
            </w:r>
          </w:p>
        </w:tc>
        <w:tc>
          <w:tcPr>
            <w:tcW w:w="1367" w:type="dxa"/>
            <w:tcMar>
              <w:left w:w="28" w:type="dxa"/>
              <w:right w:w="28" w:type="dxa"/>
            </w:tcMar>
          </w:tcPr>
          <w:p w14:paraId="7CB2217D" w14:textId="77777777" w:rsidR="00F237A8" w:rsidRDefault="00F237A8" w:rsidP="00F237A8">
            <w:pPr>
              <w:pStyle w:val="Tabletext"/>
              <w:spacing w:before="20" w:after="20"/>
              <w:jc w:val="center"/>
              <w:rPr>
                <w:sz w:val="18"/>
                <w:lang w:val="en-US"/>
              </w:rPr>
            </w:pPr>
            <w:r>
              <w:rPr>
                <w:sz w:val="18"/>
                <w:lang w:val="en-US"/>
              </w:rPr>
              <w:t>Not given</w:t>
            </w:r>
          </w:p>
        </w:tc>
        <w:tc>
          <w:tcPr>
            <w:tcW w:w="1488" w:type="dxa"/>
            <w:tcMar>
              <w:left w:w="28" w:type="dxa"/>
              <w:right w:w="28" w:type="dxa"/>
            </w:tcMar>
          </w:tcPr>
          <w:p w14:paraId="58BBAC19" w14:textId="77777777" w:rsidR="00F237A8" w:rsidRDefault="00F237A8" w:rsidP="00F237A8">
            <w:pPr>
              <w:pStyle w:val="Tabletext"/>
              <w:spacing w:before="20" w:after="20"/>
              <w:jc w:val="center"/>
              <w:rPr>
                <w:sz w:val="18"/>
                <w:lang w:val="en-US"/>
              </w:rPr>
            </w:pPr>
            <w:r>
              <w:rPr>
                <w:sz w:val="18"/>
                <w:lang w:val="en-US"/>
              </w:rPr>
              <w:t>Not given</w:t>
            </w:r>
          </w:p>
        </w:tc>
        <w:tc>
          <w:tcPr>
            <w:tcW w:w="1444" w:type="dxa"/>
            <w:tcMar>
              <w:left w:w="28" w:type="dxa"/>
              <w:right w:w="28" w:type="dxa"/>
            </w:tcMar>
          </w:tcPr>
          <w:p w14:paraId="32C6264E" w14:textId="77777777" w:rsidR="00F237A8" w:rsidRDefault="00F237A8" w:rsidP="00F237A8">
            <w:pPr>
              <w:pStyle w:val="Tabletext"/>
              <w:spacing w:before="20" w:after="20"/>
              <w:jc w:val="center"/>
              <w:rPr>
                <w:sz w:val="18"/>
                <w:lang w:val="en-US"/>
              </w:rPr>
            </w:pPr>
            <w:r>
              <w:rPr>
                <w:sz w:val="18"/>
                <w:lang w:val="en-US"/>
              </w:rPr>
              <w:t>1.5 maximum</w:t>
            </w:r>
          </w:p>
        </w:tc>
      </w:tr>
      <w:tr w:rsidR="00F237A8" w14:paraId="35F90AA3" w14:textId="77777777" w:rsidTr="00075C54">
        <w:trPr>
          <w:jc w:val="center"/>
        </w:trPr>
        <w:tc>
          <w:tcPr>
            <w:tcW w:w="1716" w:type="dxa"/>
            <w:tcMar>
              <w:left w:w="28" w:type="dxa"/>
              <w:right w:w="28" w:type="dxa"/>
            </w:tcMar>
          </w:tcPr>
          <w:p w14:paraId="18B12CCF" w14:textId="77777777" w:rsidR="00F237A8" w:rsidRDefault="00F237A8" w:rsidP="00F237A8">
            <w:pPr>
              <w:pStyle w:val="Tabletext"/>
              <w:spacing w:before="20" w:after="20"/>
              <w:jc w:val="left"/>
              <w:rPr>
                <w:sz w:val="18"/>
                <w:lang w:val="en-US"/>
              </w:rPr>
            </w:pPr>
            <w:r>
              <w:rPr>
                <w:sz w:val="18"/>
                <w:lang w:val="en-US"/>
              </w:rPr>
              <w:t>Minimum discernible signal</w:t>
            </w:r>
          </w:p>
        </w:tc>
        <w:tc>
          <w:tcPr>
            <w:tcW w:w="899" w:type="dxa"/>
            <w:tcMar>
              <w:left w:w="28" w:type="dxa"/>
              <w:right w:w="28" w:type="dxa"/>
            </w:tcMar>
          </w:tcPr>
          <w:p w14:paraId="6010B353" w14:textId="77777777" w:rsidR="00F237A8" w:rsidRDefault="00F237A8" w:rsidP="00F237A8">
            <w:pPr>
              <w:pStyle w:val="Tabletext"/>
              <w:spacing w:before="20" w:after="20"/>
              <w:jc w:val="center"/>
              <w:rPr>
                <w:sz w:val="18"/>
                <w:lang w:val="en-US"/>
              </w:rPr>
            </w:pPr>
            <w:r>
              <w:rPr>
                <w:sz w:val="18"/>
                <w:lang w:val="en-US"/>
              </w:rPr>
              <w:t>dBm</w:t>
            </w:r>
          </w:p>
        </w:tc>
        <w:tc>
          <w:tcPr>
            <w:tcW w:w="1365" w:type="dxa"/>
            <w:tcMar>
              <w:left w:w="28" w:type="dxa"/>
              <w:right w:w="28" w:type="dxa"/>
            </w:tcMar>
          </w:tcPr>
          <w:p w14:paraId="7BBC64D8" w14:textId="77777777" w:rsidR="00F237A8" w:rsidRDefault="00F237A8" w:rsidP="00F237A8">
            <w:pPr>
              <w:pStyle w:val="Tabletext"/>
              <w:spacing w:before="20" w:after="20"/>
              <w:jc w:val="center"/>
              <w:rPr>
                <w:sz w:val="18"/>
                <w:lang w:val="en-US"/>
              </w:rPr>
            </w:pPr>
            <w:r>
              <w:rPr>
                <w:sz w:val="18"/>
                <w:lang w:val="en-US"/>
              </w:rPr>
              <w:t>–123 long pulse</w:t>
            </w:r>
            <w:r>
              <w:rPr>
                <w:sz w:val="18"/>
                <w:lang w:val="en-US"/>
              </w:rPr>
              <w:br/>
              <w:t>–104 short pulse</w:t>
            </w:r>
          </w:p>
        </w:tc>
        <w:tc>
          <w:tcPr>
            <w:tcW w:w="1360" w:type="dxa"/>
            <w:tcMar>
              <w:left w:w="28" w:type="dxa"/>
              <w:right w:w="28" w:type="dxa"/>
            </w:tcMar>
          </w:tcPr>
          <w:p w14:paraId="0575AFAE" w14:textId="77777777" w:rsidR="00F237A8" w:rsidRDefault="00F237A8" w:rsidP="00F237A8">
            <w:pPr>
              <w:pStyle w:val="Tabletext"/>
              <w:spacing w:before="20" w:after="20"/>
              <w:jc w:val="center"/>
              <w:rPr>
                <w:sz w:val="18"/>
                <w:lang w:val="en-US"/>
              </w:rPr>
            </w:pPr>
            <w:r>
              <w:rPr>
                <w:sz w:val="18"/>
                <w:lang w:val="en-US"/>
              </w:rPr>
              <w:t>Not given</w:t>
            </w:r>
          </w:p>
        </w:tc>
        <w:tc>
          <w:tcPr>
            <w:tcW w:w="1367" w:type="dxa"/>
            <w:tcMar>
              <w:left w:w="28" w:type="dxa"/>
              <w:right w:w="28" w:type="dxa"/>
            </w:tcMar>
          </w:tcPr>
          <w:p w14:paraId="0EE14768" w14:textId="77777777" w:rsidR="00F237A8" w:rsidRDefault="00F237A8" w:rsidP="00F237A8">
            <w:pPr>
              <w:pStyle w:val="Tabletext"/>
              <w:spacing w:before="20" w:after="20"/>
              <w:jc w:val="center"/>
              <w:rPr>
                <w:sz w:val="18"/>
                <w:lang w:val="en-US"/>
              </w:rPr>
            </w:pPr>
            <w:r>
              <w:rPr>
                <w:sz w:val="18"/>
                <w:lang w:val="en-US"/>
              </w:rPr>
              <w:t>Not given</w:t>
            </w:r>
          </w:p>
        </w:tc>
        <w:tc>
          <w:tcPr>
            <w:tcW w:w="1488" w:type="dxa"/>
            <w:tcMar>
              <w:left w:w="28" w:type="dxa"/>
              <w:right w:w="28" w:type="dxa"/>
            </w:tcMar>
          </w:tcPr>
          <w:p w14:paraId="737D2629" w14:textId="77777777" w:rsidR="00F237A8" w:rsidRDefault="00F237A8" w:rsidP="00F237A8">
            <w:pPr>
              <w:pStyle w:val="Tabletext"/>
              <w:spacing w:before="20" w:after="20"/>
              <w:jc w:val="center"/>
              <w:rPr>
                <w:sz w:val="18"/>
                <w:lang w:val="en-US"/>
              </w:rPr>
            </w:pPr>
            <w:r>
              <w:rPr>
                <w:sz w:val="18"/>
                <w:lang w:val="en-US"/>
              </w:rPr>
              <w:t>Not given</w:t>
            </w:r>
          </w:p>
        </w:tc>
        <w:tc>
          <w:tcPr>
            <w:tcW w:w="1444" w:type="dxa"/>
            <w:tcMar>
              <w:left w:w="28" w:type="dxa"/>
              <w:right w:w="28" w:type="dxa"/>
            </w:tcMar>
          </w:tcPr>
          <w:p w14:paraId="232DFABE" w14:textId="77777777" w:rsidR="00F237A8" w:rsidRDefault="00F237A8" w:rsidP="00F237A8">
            <w:pPr>
              <w:pStyle w:val="Tabletext"/>
              <w:spacing w:before="20" w:after="20"/>
              <w:jc w:val="center"/>
              <w:rPr>
                <w:sz w:val="18"/>
                <w:lang w:val="en-US"/>
              </w:rPr>
            </w:pPr>
            <w:r>
              <w:rPr>
                <w:sz w:val="18"/>
                <w:lang w:val="en-US"/>
              </w:rPr>
              <w:t>Not given</w:t>
            </w:r>
          </w:p>
        </w:tc>
      </w:tr>
      <w:tr w:rsidR="00F237A8" w14:paraId="5BAB1E0B" w14:textId="77777777" w:rsidTr="00075C54">
        <w:trPr>
          <w:jc w:val="center"/>
        </w:trPr>
        <w:tc>
          <w:tcPr>
            <w:tcW w:w="1716" w:type="dxa"/>
            <w:tcMar>
              <w:left w:w="28" w:type="dxa"/>
              <w:right w:w="28" w:type="dxa"/>
            </w:tcMar>
          </w:tcPr>
          <w:p w14:paraId="2E19F139" w14:textId="77777777" w:rsidR="00F237A8" w:rsidRDefault="00F237A8" w:rsidP="00F237A8">
            <w:pPr>
              <w:pStyle w:val="Tabletext"/>
              <w:spacing w:before="20" w:after="20"/>
              <w:jc w:val="left"/>
              <w:rPr>
                <w:sz w:val="18"/>
                <w:lang w:val="en-US"/>
              </w:rPr>
            </w:pPr>
            <w:r>
              <w:rPr>
                <w:sz w:val="18"/>
                <w:lang w:val="en-US"/>
              </w:rPr>
              <w:t>Receiver front-end 1 dB gain compression point.</w:t>
            </w:r>
            <w:r>
              <w:rPr>
                <w:sz w:val="18"/>
                <w:lang w:val="en-US"/>
              </w:rPr>
              <w:br/>
              <w:t>Power density at antenna</w:t>
            </w:r>
          </w:p>
        </w:tc>
        <w:tc>
          <w:tcPr>
            <w:tcW w:w="899" w:type="dxa"/>
            <w:tcMar>
              <w:left w:w="28" w:type="dxa"/>
              <w:right w:w="28" w:type="dxa"/>
            </w:tcMar>
            <w:vAlign w:val="center"/>
          </w:tcPr>
          <w:p w14:paraId="3447E1AA" w14:textId="77777777" w:rsidR="00F237A8" w:rsidRDefault="00F237A8" w:rsidP="00F237A8">
            <w:pPr>
              <w:pStyle w:val="Tabletext"/>
              <w:spacing w:before="20" w:after="20"/>
              <w:jc w:val="center"/>
              <w:rPr>
                <w:sz w:val="18"/>
                <w:lang w:val="en-US"/>
              </w:rPr>
            </w:pPr>
            <w:r>
              <w:rPr>
                <w:sz w:val="18"/>
                <w:lang w:val="en-US"/>
              </w:rPr>
              <w:t>W/m</w:t>
            </w:r>
            <w:r>
              <w:rPr>
                <w:sz w:val="18"/>
                <w:vertAlign w:val="superscript"/>
              </w:rPr>
              <w:t>2</w:t>
            </w:r>
          </w:p>
        </w:tc>
        <w:tc>
          <w:tcPr>
            <w:tcW w:w="1365" w:type="dxa"/>
            <w:tcMar>
              <w:left w:w="28" w:type="dxa"/>
              <w:right w:w="28" w:type="dxa"/>
            </w:tcMar>
            <w:vAlign w:val="center"/>
          </w:tcPr>
          <w:p w14:paraId="44A8F4F3" w14:textId="77777777" w:rsidR="00F237A8" w:rsidRDefault="00F237A8" w:rsidP="00F237A8">
            <w:pPr>
              <w:pStyle w:val="Tabletext"/>
              <w:spacing w:before="20" w:after="20"/>
              <w:jc w:val="center"/>
              <w:rPr>
                <w:snapToGrid w:val="0"/>
                <w:sz w:val="18"/>
                <w:lang w:val="en-US"/>
              </w:rPr>
            </w:pPr>
            <w:r>
              <w:rPr>
                <w:snapToGrid w:val="0"/>
                <w:sz w:val="18"/>
                <w:lang w:val="en-US"/>
              </w:rPr>
              <w:t xml:space="preserve">1.5 </w:t>
            </w:r>
            <w:r>
              <w:rPr>
                <w:rFonts w:ascii="Symbol" w:hAnsi="Symbol"/>
                <w:snapToGrid w:val="0"/>
                <w:sz w:val="18"/>
              </w:rPr>
              <w:sym w:font="Symbol" w:char="F0B4"/>
            </w:r>
            <w:r>
              <w:rPr>
                <w:snapToGrid w:val="0"/>
                <w:sz w:val="18"/>
                <w:lang w:val="en-US"/>
              </w:rPr>
              <w:t xml:space="preserve"> 10</w:t>
            </w:r>
            <w:r>
              <w:rPr>
                <w:sz w:val="18"/>
                <w:vertAlign w:val="superscript"/>
              </w:rPr>
              <w:t>-</w:t>
            </w:r>
            <w:r w:rsidR="00A5509E">
              <w:rPr>
                <w:sz w:val="18"/>
                <w:vertAlign w:val="superscript"/>
              </w:rPr>
              <w:t>–</w:t>
            </w:r>
            <w:r>
              <w:rPr>
                <w:sz w:val="18"/>
                <w:vertAlign w:val="superscript"/>
              </w:rPr>
              <w:t>5</w:t>
            </w:r>
          </w:p>
        </w:tc>
        <w:tc>
          <w:tcPr>
            <w:tcW w:w="1360" w:type="dxa"/>
            <w:tcMar>
              <w:left w:w="28" w:type="dxa"/>
              <w:right w:w="28" w:type="dxa"/>
            </w:tcMar>
            <w:vAlign w:val="center"/>
          </w:tcPr>
          <w:p w14:paraId="20C9DEFA" w14:textId="77777777" w:rsidR="00F237A8" w:rsidRDefault="00F237A8" w:rsidP="00A5509E">
            <w:pPr>
              <w:pStyle w:val="Tabletext"/>
              <w:spacing w:before="20" w:after="20"/>
              <w:jc w:val="center"/>
              <w:rPr>
                <w:snapToGrid w:val="0"/>
                <w:sz w:val="18"/>
                <w:lang w:val="en-US"/>
              </w:rPr>
            </w:pPr>
            <w:r>
              <w:rPr>
                <w:snapToGrid w:val="0"/>
                <w:sz w:val="18"/>
                <w:lang w:val="en-US"/>
              </w:rPr>
              <w:t xml:space="preserve">5 </w:t>
            </w:r>
            <w:r>
              <w:rPr>
                <w:rFonts w:ascii="Symbol" w:hAnsi="Symbol"/>
                <w:snapToGrid w:val="0"/>
                <w:sz w:val="18"/>
              </w:rPr>
              <w:sym w:font="Symbol" w:char="F0B4"/>
            </w:r>
            <w:r>
              <w:rPr>
                <w:snapToGrid w:val="0"/>
                <w:sz w:val="18"/>
                <w:lang w:val="en-US"/>
              </w:rPr>
              <w:t xml:space="preserve"> 10</w:t>
            </w:r>
            <w:r w:rsidR="00A5509E">
              <w:rPr>
                <w:sz w:val="18"/>
                <w:vertAlign w:val="superscript"/>
              </w:rPr>
              <w:t>–</w:t>
            </w:r>
            <w:r>
              <w:rPr>
                <w:sz w:val="18"/>
                <w:vertAlign w:val="superscript"/>
              </w:rPr>
              <w:t>5</w:t>
            </w:r>
          </w:p>
        </w:tc>
        <w:tc>
          <w:tcPr>
            <w:tcW w:w="1367" w:type="dxa"/>
            <w:tcMar>
              <w:left w:w="28" w:type="dxa"/>
              <w:right w:w="28" w:type="dxa"/>
            </w:tcMar>
            <w:vAlign w:val="center"/>
          </w:tcPr>
          <w:p w14:paraId="7B7BE858" w14:textId="77777777" w:rsidR="00F237A8" w:rsidRDefault="00F237A8" w:rsidP="00A5509E">
            <w:pPr>
              <w:pStyle w:val="Tabletext"/>
              <w:spacing w:before="20" w:after="20"/>
              <w:jc w:val="center"/>
              <w:rPr>
                <w:snapToGrid w:val="0"/>
                <w:sz w:val="18"/>
                <w:lang w:val="en-US"/>
              </w:rPr>
            </w:pPr>
            <w:r>
              <w:rPr>
                <w:snapToGrid w:val="0"/>
                <w:sz w:val="18"/>
                <w:lang w:val="en-US"/>
              </w:rPr>
              <w:t xml:space="preserve">1 </w:t>
            </w:r>
            <w:r>
              <w:rPr>
                <w:rFonts w:ascii="Symbol" w:hAnsi="Symbol"/>
                <w:snapToGrid w:val="0"/>
                <w:sz w:val="18"/>
              </w:rPr>
              <w:sym w:font="Symbol" w:char="F0B4"/>
            </w:r>
            <w:r>
              <w:rPr>
                <w:snapToGrid w:val="0"/>
                <w:sz w:val="18"/>
                <w:lang w:val="en-US"/>
              </w:rPr>
              <w:t xml:space="preserve"> 10</w:t>
            </w:r>
            <w:r w:rsidR="00A5509E">
              <w:rPr>
                <w:sz w:val="18"/>
                <w:vertAlign w:val="superscript"/>
              </w:rPr>
              <w:t>–</w:t>
            </w:r>
            <w:r>
              <w:rPr>
                <w:sz w:val="18"/>
                <w:vertAlign w:val="superscript"/>
              </w:rPr>
              <w:t>6</w:t>
            </w:r>
          </w:p>
        </w:tc>
        <w:tc>
          <w:tcPr>
            <w:tcW w:w="1488" w:type="dxa"/>
            <w:tcMar>
              <w:left w:w="28" w:type="dxa"/>
              <w:right w:w="28" w:type="dxa"/>
            </w:tcMar>
            <w:vAlign w:val="center"/>
          </w:tcPr>
          <w:p w14:paraId="5B8D7BC4" w14:textId="77777777" w:rsidR="00F237A8" w:rsidRDefault="00F237A8" w:rsidP="00A5509E">
            <w:pPr>
              <w:pStyle w:val="Tabletext"/>
              <w:spacing w:before="20" w:after="20"/>
              <w:jc w:val="center"/>
              <w:rPr>
                <w:snapToGrid w:val="0"/>
                <w:sz w:val="18"/>
                <w:lang w:val="en-US"/>
              </w:rPr>
            </w:pPr>
            <w:r>
              <w:rPr>
                <w:snapToGrid w:val="0"/>
                <w:sz w:val="18"/>
                <w:lang w:val="en-US"/>
              </w:rPr>
              <w:t xml:space="preserve">1 </w:t>
            </w:r>
            <w:r>
              <w:rPr>
                <w:rFonts w:ascii="Symbol" w:hAnsi="Symbol"/>
                <w:snapToGrid w:val="0"/>
                <w:sz w:val="18"/>
              </w:rPr>
              <w:sym w:font="Symbol" w:char="F0B4"/>
            </w:r>
            <w:r>
              <w:rPr>
                <w:snapToGrid w:val="0"/>
                <w:sz w:val="18"/>
                <w:lang w:val="en-US"/>
              </w:rPr>
              <w:t xml:space="preserve"> 10</w:t>
            </w:r>
            <w:r w:rsidR="00A5509E">
              <w:rPr>
                <w:sz w:val="18"/>
                <w:vertAlign w:val="superscript"/>
              </w:rPr>
              <w:t>–</w:t>
            </w:r>
            <w:r>
              <w:rPr>
                <w:sz w:val="18"/>
                <w:vertAlign w:val="superscript"/>
              </w:rPr>
              <w:t>3</w:t>
            </w:r>
          </w:p>
        </w:tc>
        <w:tc>
          <w:tcPr>
            <w:tcW w:w="1444" w:type="dxa"/>
            <w:tcMar>
              <w:left w:w="28" w:type="dxa"/>
              <w:right w:w="28" w:type="dxa"/>
            </w:tcMar>
            <w:vAlign w:val="center"/>
          </w:tcPr>
          <w:p w14:paraId="5DD1FB86" w14:textId="77777777" w:rsidR="00F237A8" w:rsidRDefault="00F237A8" w:rsidP="00F237A8">
            <w:pPr>
              <w:pStyle w:val="Tabletext"/>
              <w:spacing w:before="20" w:after="20"/>
              <w:jc w:val="center"/>
              <w:rPr>
                <w:snapToGrid w:val="0"/>
                <w:sz w:val="18"/>
                <w:lang w:val="en-US"/>
              </w:rPr>
            </w:pPr>
            <w:r w:rsidRPr="00F470DC">
              <w:rPr>
                <w:snapToGrid w:val="0"/>
                <w:sz w:val="18"/>
                <w:lang w:val="en-US"/>
              </w:rPr>
              <w:t xml:space="preserve">5 </w:t>
            </w:r>
            <w:r w:rsidRPr="00F470DC">
              <w:rPr>
                <w:snapToGrid w:val="0"/>
                <w:sz w:val="18"/>
              </w:rPr>
              <w:sym w:font="Symbol" w:char="F0B4"/>
            </w:r>
            <w:r w:rsidRPr="00F470DC">
              <w:rPr>
                <w:snapToGrid w:val="0"/>
                <w:sz w:val="18"/>
                <w:lang w:val="en-US"/>
              </w:rPr>
              <w:t xml:space="preserve"> 10</w:t>
            </w:r>
            <w:r>
              <w:rPr>
                <w:snapToGrid w:val="0"/>
                <w:sz w:val="18"/>
                <w:vertAlign w:val="superscript"/>
              </w:rPr>
              <w:t>-</w:t>
            </w:r>
            <w:r w:rsidR="00A5509E">
              <w:rPr>
                <w:snapToGrid w:val="0"/>
                <w:sz w:val="18"/>
                <w:vertAlign w:val="superscript"/>
              </w:rPr>
              <w:t>–</w:t>
            </w:r>
            <w:r>
              <w:rPr>
                <w:snapToGrid w:val="0"/>
                <w:sz w:val="18"/>
                <w:vertAlign w:val="superscript"/>
              </w:rPr>
              <w:t>5</w:t>
            </w:r>
          </w:p>
        </w:tc>
      </w:tr>
      <w:tr w:rsidR="00F237A8" w14:paraId="04F07610" w14:textId="77777777" w:rsidTr="00075C54">
        <w:trPr>
          <w:jc w:val="center"/>
        </w:trPr>
        <w:tc>
          <w:tcPr>
            <w:tcW w:w="1716" w:type="dxa"/>
            <w:tcMar>
              <w:left w:w="28" w:type="dxa"/>
              <w:right w:w="28" w:type="dxa"/>
            </w:tcMar>
          </w:tcPr>
          <w:p w14:paraId="4EAC6815" w14:textId="77777777" w:rsidR="00F237A8" w:rsidRDefault="00F237A8" w:rsidP="00F237A8">
            <w:pPr>
              <w:pStyle w:val="Tabletext"/>
              <w:spacing w:before="20" w:after="20"/>
              <w:jc w:val="left"/>
              <w:rPr>
                <w:sz w:val="18"/>
                <w:lang w:val="en-US"/>
              </w:rPr>
            </w:pPr>
            <w:r>
              <w:rPr>
                <w:sz w:val="18"/>
                <w:lang w:val="en-US"/>
              </w:rPr>
              <w:t>Receiver on-tune saturation level power density at antenna</w:t>
            </w:r>
          </w:p>
        </w:tc>
        <w:tc>
          <w:tcPr>
            <w:tcW w:w="899" w:type="dxa"/>
            <w:tcMar>
              <w:left w:w="28" w:type="dxa"/>
              <w:right w:w="28" w:type="dxa"/>
            </w:tcMar>
            <w:vAlign w:val="center"/>
          </w:tcPr>
          <w:p w14:paraId="4721D089" w14:textId="77777777" w:rsidR="00F237A8" w:rsidRDefault="00F237A8" w:rsidP="00F237A8">
            <w:pPr>
              <w:pStyle w:val="Tabletext"/>
              <w:spacing w:before="20" w:after="20"/>
              <w:jc w:val="center"/>
              <w:rPr>
                <w:sz w:val="18"/>
                <w:lang w:val="en-US"/>
              </w:rPr>
            </w:pPr>
            <w:r>
              <w:rPr>
                <w:sz w:val="18"/>
                <w:lang w:val="en-US"/>
              </w:rPr>
              <w:t>W/m</w:t>
            </w:r>
            <w:r>
              <w:rPr>
                <w:sz w:val="18"/>
                <w:vertAlign w:val="superscript"/>
              </w:rPr>
              <w:t>2</w:t>
            </w:r>
          </w:p>
        </w:tc>
        <w:tc>
          <w:tcPr>
            <w:tcW w:w="1365" w:type="dxa"/>
            <w:tcMar>
              <w:left w:w="28" w:type="dxa"/>
              <w:right w:w="28" w:type="dxa"/>
            </w:tcMar>
            <w:vAlign w:val="center"/>
          </w:tcPr>
          <w:p w14:paraId="7749E89D" w14:textId="77777777" w:rsidR="00F237A8" w:rsidRDefault="00F237A8" w:rsidP="00A5509E">
            <w:pPr>
              <w:pStyle w:val="Tabletext"/>
              <w:spacing w:before="20" w:after="20"/>
              <w:jc w:val="center"/>
              <w:rPr>
                <w:snapToGrid w:val="0"/>
                <w:sz w:val="18"/>
                <w:lang w:val="en-US"/>
              </w:rPr>
            </w:pPr>
            <w:r>
              <w:rPr>
                <w:snapToGrid w:val="0"/>
                <w:sz w:val="18"/>
                <w:lang w:val="en-US"/>
              </w:rPr>
              <w:t xml:space="preserve">4.0 </w:t>
            </w:r>
            <w:r>
              <w:rPr>
                <w:rFonts w:ascii="Symbol" w:hAnsi="Symbol"/>
                <w:snapToGrid w:val="0"/>
                <w:sz w:val="18"/>
              </w:rPr>
              <w:sym w:font="Symbol" w:char="F0B4"/>
            </w:r>
            <w:r>
              <w:rPr>
                <w:snapToGrid w:val="0"/>
                <w:sz w:val="18"/>
                <w:lang w:val="en-US"/>
              </w:rPr>
              <w:t xml:space="preserve"> 10</w:t>
            </w:r>
            <w:r w:rsidR="00A5509E">
              <w:rPr>
                <w:sz w:val="18"/>
                <w:vertAlign w:val="superscript"/>
              </w:rPr>
              <w:t>–</w:t>
            </w:r>
            <w:r>
              <w:rPr>
                <w:sz w:val="18"/>
                <w:vertAlign w:val="superscript"/>
              </w:rPr>
              <w:t>10</w:t>
            </w:r>
          </w:p>
        </w:tc>
        <w:tc>
          <w:tcPr>
            <w:tcW w:w="1360" w:type="dxa"/>
            <w:tcMar>
              <w:left w:w="28" w:type="dxa"/>
              <w:right w:w="28" w:type="dxa"/>
            </w:tcMar>
            <w:vAlign w:val="center"/>
          </w:tcPr>
          <w:p w14:paraId="696DCEDC" w14:textId="77777777" w:rsidR="00F237A8" w:rsidRDefault="00F237A8" w:rsidP="00F237A8">
            <w:pPr>
              <w:pStyle w:val="Tabletext"/>
              <w:spacing w:before="20" w:after="20"/>
              <w:jc w:val="center"/>
              <w:rPr>
                <w:snapToGrid w:val="0"/>
                <w:sz w:val="18"/>
                <w:lang w:val="en-US"/>
              </w:rPr>
            </w:pPr>
            <w:r>
              <w:rPr>
                <w:snapToGrid w:val="0"/>
                <w:sz w:val="18"/>
                <w:lang w:val="en-US"/>
              </w:rPr>
              <w:t xml:space="preserve">1 </w:t>
            </w:r>
            <w:r>
              <w:rPr>
                <w:rFonts w:ascii="Symbol" w:hAnsi="Symbol"/>
                <w:snapToGrid w:val="0"/>
                <w:sz w:val="18"/>
              </w:rPr>
              <w:sym w:font="Symbol" w:char="F0B4"/>
            </w:r>
            <w:r>
              <w:rPr>
                <w:snapToGrid w:val="0"/>
                <w:sz w:val="18"/>
                <w:lang w:val="en-US"/>
              </w:rPr>
              <w:t xml:space="preserve"> 10</w:t>
            </w:r>
            <w:r>
              <w:rPr>
                <w:sz w:val="18"/>
                <w:vertAlign w:val="superscript"/>
              </w:rPr>
              <w:t>-</w:t>
            </w:r>
            <w:r w:rsidR="00A5509E">
              <w:rPr>
                <w:sz w:val="18"/>
                <w:vertAlign w:val="superscript"/>
              </w:rPr>
              <w:t>–</w:t>
            </w:r>
            <w:r>
              <w:rPr>
                <w:sz w:val="18"/>
                <w:vertAlign w:val="superscript"/>
              </w:rPr>
              <w:t>10</w:t>
            </w:r>
          </w:p>
        </w:tc>
        <w:tc>
          <w:tcPr>
            <w:tcW w:w="1367" w:type="dxa"/>
            <w:tcMar>
              <w:left w:w="28" w:type="dxa"/>
              <w:right w:w="28" w:type="dxa"/>
            </w:tcMar>
            <w:vAlign w:val="center"/>
          </w:tcPr>
          <w:p w14:paraId="34A5C9A1" w14:textId="77777777" w:rsidR="00F237A8" w:rsidRDefault="00F237A8" w:rsidP="00F237A8">
            <w:pPr>
              <w:pStyle w:val="Tabletext"/>
              <w:spacing w:before="20" w:after="20"/>
              <w:jc w:val="center"/>
              <w:rPr>
                <w:sz w:val="18"/>
                <w:lang w:val="en-US"/>
              </w:rPr>
            </w:pPr>
            <w:r>
              <w:rPr>
                <w:sz w:val="18"/>
                <w:lang w:val="en-US"/>
              </w:rPr>
              <w:t>Not given</w:t>
            </w:r>
          </w:p>
        </w:tc>
        <w:tc>
          <w:tcPr>
            <w:tcW w:w="1488" w:type="dxa"/>
            <w:tcMar>
              <w:left w:w="28" w:type="dxa"/>
              <w:right w:w="28" w:type="dxa"/>
            </w:tcMar>
            <w:vAlign w:val="center"/>
          </w:tcPr>
          <w:p w14:paraId="5734FB0E" w14:textId="77777777" w:rsidR="00F237A8" w:rsidRDefault="00F237A8" w:rsidP="00F237A8">
            <w:pPr>
              <w:pStyle w:val="Tabletext"/>
              <w:spacing w:before="20" w:after="20"/>
              <w:jc w:val="center"/>
              <w:rPr>
                <w:sz w:val="18"/>
                <w:lang w:val="en-US"/>
              </w:rPr>
            </w:pPr>
            <w:r>
              <w:rPr>
                <w:sz w:val="18"/>
                <w:lang w:val="en-US"/>
              </w:rPr>
              <w:t>Not given</w:t>
            </w:r>
          </w:p>
        </w:tc>
        <w:tc>
          <w:tcPr>
            <w:tcW w:w="1444" w:type="dxa"/>
            <w:tcMar>
              <w:left w:w="28" w:type="dxa"/>
              <w:right w:w="28" w:type="dxa"/>
            </w:tcMar>
            <w:vAlign w:val="center"/>
          </w:tcPr>
          <w:p w14:paraId="26903290" w14:textId="77777777" w:rsidR="00F237A8" w:rsidRDefault="00F237A8" w:rsidP="00A5509E">
            <w:pPr>
              <w:pStyle w:val="Tabletext"/>
              <w:spacing w:before="20" w:after="20"/>
              <w:jc w:val="center"/>
              <w:rPr>
                <w:sz w:val="18"/>
                <w:lang w:val="en-US"/>
              </w:rPr>
            </w:pPr>
            <w:r w:rsidRPr="00F470DC">
              <w:rPr>
                <w:sz w:val="18"/>
                <w:lang w:val="en-US"/>
              </w:rPr>
              <w:t xml:space="preserve">1 </w:t>
            </w:r>
            <w:r w:rsidRPr="00F470DC">
              <w:rPr>
                <w:sz w:val="18"/>
              </w:rPr>
              <w:sym w:font="Symbol" w:char="F0B4"/>
            </w:r>
            <w:r w:rsidRPr="00F470DC">
              <w:rPr>
                <w:sz w:val="18"/>
                <w:lang w:val="en-US"/>
              </w:rPr>
              <w:t xml:space="preserve"> 10</w:t>
            </w:r>
            <w:r w:rsidR="00A5509E">
              <w:rPr>
                <w:sz w:val="18"/>
                <w:vertAlign w:val="superscript"/>
              </w:rPr>
              <w:t>–</w:t>
            </w:r>
            <w:r>
              <w:rPr>
                <w:sz w:val="18"/>
                <w:vertAlign w:val="superscript"/>
              </w:rPr>
              <w:t>10</w:t>
            </w:r>
          </w:p>
        </w:tc>
      </w:tr>
      <w:tr w:rsidR="00F237A8" w14:paraId="497458D5" w14:textId="77777777" w:rsidTr="00075C54">
        <w:trPr>
          <w:jc w:val="center"/>
        </w:trPr>
        <w:tc>
          <w:tcPr>
            <w:tcW w:w="1716" w:type="dxa"/>
            <w:tcMar>
              <w:left w:w="28" w:type="dxa"/>
              <w:right w:w="28" w:type="dxa"/>
            </w:tcMar>
          </w:tcPr>
          <w:p w14:paraId="17EDFCB0" w14:textId="77777777" w:rsidR="00F237A8" w:rsidRDefault="00F237A8" w:rsidP="00F237A8">
            <w:pPr>
              <w:pStyle w:val="Tabletext"/>
              <w:spacing w:before="20" w:after="20"/>
              <w:jc w:val="left"/>
              <w:rPr>
                <w:sz w:val="18"/>
                <w:lang w:val="en-US"/>
              </w:rPr>
            </w:pPr>
            <w:r>
              <w:rPr>
                <w:sz w:val="18"/>
                <w:lang w:val="en-US"/>
              </w:rPr>
              <w:t>RF receiver 3 dB bandwidth</w:t>
            </w:r>
          </w:p>
        </w:tc>
        <w:tc>
          <w:tcPr>
            <w:tcW w:w="899" w:type="dxa"/>
            <w:tcMar>
              <w:left w:w="28" w:type="dxa"/>
              <w:right w:w="28" w:type="dxa"/>
            </w:tcMar>
          </w:tcPr>
          <w:p w14:paraId="20039A3F" w14:textId="77777777" w:rsidR="00F237A8" w:rsidRDefault="00F237A8" w:rsidP="00F237A8">
            <w:pPr>
              <w:pStyle w:val="Tabletext"/>
              <w:spacing w:before="20" w:after="20"/>
              <w:jc w:val="center"/>
              <w:rPr>
                <w:sz w:val="18"/>
                <w:lang w:val="en-US"/>
              </w:rPr>
            </w:pPr>
            <w:r>
              <w:rPr>
                <w:sz w:val="18"/>
                <w:lang w:val="en-US"/>
              </w:rPr>
              <w:t>MHz</w:t>
            </w:r>
          </w:p>
        </w:tc>
        <w:tc>
          <w:tcPr>
            <w:tcW w:w="1365" w:type="dxa"/>
            <w:tcMar>
              <w:left w:w="28" w:type="dxa"/>
              <w:right w:w="28" w:type="dxa"/>
            </w:tcMar>
          </w:tcPr>
          <w:p w14:paraId="4541201A" w14:textId="77777777" w:rsidR="00F237A8" w:rsidRDefault="00F237A8" w:rsidP="00F237A8">
            <w:pPr>
              <w:pStyle w:val="Tabletext"/>
              <w:spacing w:before="20" w:after="20"/>
              <w:jc w:val="center"/>
              <w:rPr>
                <w:sz w:val="18"/>
                <w:lang w:val="en-US"/>
              </w:rPr>
            </w:pPr>
            <w:r>
              <w:rPr>
                <w:sz w:val="18"/>
                <w:lang w:val="en-US"/>
              </w:rPr>
              <w:t>400</w:t>
            </w:r>
          </w:p>
        </w:tc>
        <w:tc>
          <w:tcPr>
            <w:tcW w:w="1360" w:type="dxa"/>
            <w:tcMar>
              <w:left w:w="28" w:type="dxa"/>
              <w:right w:w="28" w:type="dxa"/>
            </w:tcMar>
          </w:tcPr>
          <w:p w14:paraId="6E796EA4" w14:textId="77777777" w:rsidR="00F237A8" w:rsidRDefault="00F237A8" w:rsidP="00F237A8">
            <w:pPr>
              <w:pStyle w:val="Tabletext"/>
              <w:spacing w:before="20" w:after="20"/>
              <w:jc w:val="center"/>
              <w:rPr>
                <w:sz w:val="18"/>
                <w:lang w:val="en-US"/>
              </w:rPr>
            </w:pPr>
            <w:r>
              <w:rPr>
                <w:sz w:val="18"/>
                <w:lang w:val="en-US"/>
              </w:rPr>
              <w:t>400</w:t>
            </w:r>
          </w:p>
        </w:tc>
        <w:tc>
          <w:tcPr>
            <w:tcW w:w="1367" w:type="dxa"/>
            <w:tcMar>
              <w:left w:w="28" w:type="dxa"/>
              <w:right w:w="28" w:type="dxa"/>
            </w:tcMar>
          </w:tcPr>
          <w:p w14:paraId="43968AAE" w14:textId="77777777" w:rsidR="00F237A8" w:rsidRDefault="00F237A8" w:rsidP="00F237A8">
            <w:pPr>
              <w:pStyle w:val="Tabletext"/>
              <w:spacing w:before="20" w:after="20"/>
              <w:jc w:val="center"/>
              <w:rPr>
                <w:sz w:val="18"/>
                <w:lang w:val="en-US"/>
              </w:rPr>
            </w:pPr>
            <w:r>
              <w:rPr>
                <w:sz w:val="18"/>
                <w:lang w:val="en-US"/>
              </w:rPr>
              <w:t>150 to 500</w:t>
            </w:r>
          </w:p>
        </w:tc>
        <w:tc>
          <w:tcPr>
            <w:tcW w:w="1488" w:type="dxa"/>
            <w:tcMar>
              <w:left w:w="28" w:type="dxa"/>
              <w:right w:w="28" w:type="dxa"/>
            </w:tcMar>
          </w:tcPr>
          <w:p w14:paraId="01530DDB" w14:textId="77777777" w:rsidR="00F237A8" w:rsidRDefault="00F237A8" w:rsidP="00F237A8">
            <w:pPr>
              <w:pStyle w:val="Tabletext"/>
              <w:spacing w:before="20" w:after="20"/>
              <w:jc w:val="center"/>
              <w:rPr>
                <w:sz w:val="18"/>
                <w:lang w:val="en-US"/>
              </w:rPr>
            </w:pPr>
            <w:r>
              <w:rPr>
                <w:sz w:val="18"/>
                <w:lang w:val="en-US"/>
              </w:rPr>
              <w:t>Up to whole frequency band</w:t>
            </w:r>
          </w:p>
        </w:tc>
        <w:tc>
          <w:tcPr>
            <w:tcW w:w="1444" w:type="dxa"/>
            <w:tcMar>
              <w:left w:w="28" w:type="dxa"/>
              <w:right w:w="28" w:type="dxa"/>
            </w:tcMar>
          </w:tcPr>
          <w:p w14:paraId="6A473976" w14:textId="77777777" w:rsidR="00F237A8" w:rsidRDefault="00F237A8" w:rsidP="00F237A8">
            <w:pPr>
              <w:pStyle w:val="Tabletext"/>
              <w:spacing w:before="20" w:after="20"/>
              <w:jc w:val="center"/>
              <w:rPr>
                <w:sz w:val="18"/>
                <w:lang w:val="en-US"/>
              </w:rPr>
            </w:pPr>
            <w:r>
              <w:rPr>
                <w:sz w:val="18"/>
                <w:lang w:val="en-US"/>
              </w:rPr>
              <w:t>400</w:t>
            </w:r>
          </w:p>
        </w:tc>
      </w:tr>
      <w:tr w:rsidR="00F237A8" w14:paraId="697CF773" w14:textId="77777777" w:rsidTr="00075C54">
        <w:trPr>
          <w:jc w:val="center"/>
        </w:trPr>
        <w:tc>
          <w:tcPr>
            <w:tcW w:w="1716" w:type="dxa"/>
            <w:tcMar>
              <w:left w:w="28" w:type="dxa"/>
              <w:right w:w="28" w:type="dxa"/>
            </w:tcMar>
          </w:tcPr>
          <w:p w14:paraId="0F80B714" w14:textId="77777777" w:rsidR="00F237A8" w:rsidRDefault="00F237A8" w:rsidP="00F237A8">
            <w:pPr>
              <w:pStyle w:val="Tabletext"/>
              <w:spacing w:before="20" w:after="20"/>
              <w:jc w:val="left"/>
              <w:rPr>
                <w:sz w:val="18"/>
                <w:lang w:val="en-US"/>
              </w:rPr>
            </w:pPr>
            <w:r>
              <w:rPr>
                <w:sz w:val="18"/>
                <w:lang w:val="en-US"/>
              </w:rPr>
              <w:t>Receiver RF and IF saturation levels and recovery times</w:t>
            </w:r>
          </w:p>
        </w:tc>
        <w:tc>
          <w:tcPr>
            <w:tcW w:w="899" w:type="dxa"/>
            <w:tcMar>
              <w:left w:w="28" w:type="dxa"/>
              <w:right w:w="28" w:type="dxa"/>
            </w:tcMar>
          </w:tcPr>
          <w:p w14:paraId="57FC299F" w14:textId="77777777" w:rsidR="00F237A8" w:rsidRDefault="00F237A8" w:rsidP="00F237A8">
            <w:pPr>
              <w:pStyle w:val="Tabletext"/>
              <w:spacing w:before="20" w:after="20"/>
              <w:jc w:val="center"/>
              <w:rPr>
                <w:sz w:val="18"/>
                <w:lang w:val="en-US"/>
              </w:rPr>
            </w:pPr>
          </w:p>
        </w:tc>
        <w:tc>
          <w:tcPr>
            <w:tcW w:w="1365" w:type="dxa"/>
            <w:tcMar>
              <w:left w:w="28" w:type="dxa"/>
              <w:right w:w="28" w:type="dxa"/>
            </w:tcMar>
            <w:vAlign w:val="center"/>
          </w:tcPr>
          <w:p w14:paraId="7FD58ACE" w14:textId="77777777" w:rsidR="00F237A8" w:rsidRDefault="00F237A8" w:rsidP="00F237A8">
            <w:pPr>
              <w:pStyle w:val="Tabletext"/>
              <w:spacing w:before="20" w:after="20"/>
              <w:jc w:val="center"/>
              <w:rPr>
                <w:sz w:val="18"/>
                <w:lang w:val="en-US"/>
              </w:rPr>
            </w:pPr>
            <w:r>
              <w:rPr>
                <w:sz w:val="18"/>
                <w:lang w:val="en-US"/>
              </w:rPr>
              <w:t>Not given</w:t>
            </w:r>
          </w:p>
        </w:tc>
        <w:tc>
          <w:tcPr>
            <w:tcW w:w="1360" w:type="dxa"/>
            <w:tcMar>
              <w:left w:w="28" w:type="dxa"/>
              <w:right w:w="28" w:type="dxa"/>
            </w:tcMar>
            <w:vAlign w:val="center"/>
          </w:tcPr>
          <w:p w14:paraId="3E3AFD11" w14:textId="77777777" w:rsidR="00F237A8" w:rsidRDefault="00F237A8" w:rsidP="00F237A8">
            <w:pPr>
              <w:pStyle w:val="Tabletext"/>
              <w:spacing w:before="20" w:after="20"/>
              <w:jc w:val="center"/>
              <w:rPr>
                <w:sz w:val="18"/>
                <w:lang w:val="en-US"/>
              </w:rPr>
            </w:pPr>
            <w:r>
              <w:rPr>
                <w:sz w:val="18"/>
                <w:lang w:val="en-US"/>
              </w:rPr>
              <w:t>Not given</w:t>
            </w:r>
          </w:p>
        </w:tc>
        <w:tc>
          <w:tcPr>
            <w:tcW w:w="1367" w:type="dxa"/>
            <w:tcMar>
              <w:left w:w="28" w:type="dxa"/>
              <w:right w:w="28" w:type="dxa"/>
            </w:tcMar>
            <w:vAlign w:val="center"/>
          </w:tcPr>
          <w:p w14:paraId="780B554E" w14:textId="77777777" w:rsidR="00F237A8" w:rsidRDefault="00F237A8" w:rsidP="00F237A8">
            <w:pPr>
              <w:pStyle w:val="Tabletext"/>
              <w:spacing w:before="20" w:after="20"/>
              <w:jc w:val="center"/>
              <w:rPr>
                <w:sz w:val="18"/>
                <w:lang w:val="en-US"/>
              </w:rPr>
            </w:pPr>
            <w:r>
              <w:rPr>
                <w:sz w:val="18"/>
                <w:lang w:val="en-US"/>
              </w:rPr>
              <w:t>Not given</w:t>
            </w:r>
          </w:p>
        </w:tc>
        <w:tc>
          <w:tcPr>
            <w:tcW w:w="1488" w:type="dxa"/>
            <w:tcMar>
              <w:left w:w="28" w:type="dxa"/>
              <w:right w:w="28" w:type="dxa"/>
            </w:tcMar>
            <w:vAlign w:val="center"/>
          </w:tcPr>
          <w:p w14:paraId="65D49342" w14:textId="77777777" w:rsidR="00F237A8" w:rsidRDefault="00F237A8" w:rsidP="00F237A8">
            <w:pPr>
              <w:pStyle w:val="Tabletext"/>
              <w:spacing w:before="20" w:after="20"/>
              <w:jc w:val="center"/>
              <w:rPr>
                <w:sz w:val="18"/>
                <w:lang w:val="en-US"/>
              </w:rPr>
            </w:pPr>
            <w:r>
              <w:rPr>
                <w:sz w:val="18"/>
                <w:lang w:val="en-US"/>
              </w:rPr>
              <w:t>Not given</w:t>
            </w:r>
          </w:p>
        </w:tc>
        <w:tc>
          <w:tcPr>
            <w:tcW w:w="1444" w:type="dxa"/>
            <w:tcMar>
              <w:left w:w="28" w:type="dxa"/>
              <w:right w:w="28" w:type="dxa"/>
            </w:tcMar>
            <w:vAlign w:val="center"/>
          </w:tcPr>
          <w:p w14:paraId="272249FB" w14:textId="77777777" w:rsidR="00F237A8" w:rsidRDefault="00F237A8" w:rsidP="00F237A8">
            <w:pPr>
              <w:pStyle w:val="Tabletext"/>
              <w:spacing w:before="20" w:after="20"/>
              <w:jc w:val="center"/>
              <w:rPr>
                <w:sz w:val="18"/>
                <w:lang w:val="en-US"/>
              </w:rPr>
            </w:pPr>
            <w:r>
              <w:rPr>
                <w:sz w:val="18"/>
                <w:lang w:val="en-US"/>
              </w:rPr>
              <w:t>Not given</w:t>
            </w:r>
          </w:p>
        </w:tc>
      </w:tr>
      <w:tr w:rsidR="00F237A8" w14:paraId="443D9288" w14:textId="77777777" w:rsidTr="00075C54">
        <w:trPr>
          <w:jc w:val="center"/>
        </w:trPr>
        <w:tc>
          <w:tcPr>
            <w:tcW w:w="1716" w:type="dxa"/>
            <w:tcMar>
              <w:left w:w="28" w:type="dxa"/>
              <w:right w:w="28" w:type="dxa"/>
            </w:tcMar>
          </w:tcPr>
          <w:p w14:paraId="7A2DEBBD" w14:textId="77777777" w:rsidR="00F237A8" w:rsidRDefault="00F237A8" w:rsidP="00F237A8">
            <w:pPr>
              <w:pStyle w:val="Tabletext"/>
              <w:spacing w:before="20" w:after="20"/>
              <w:jc w:val="left"/>
              <w:rPr>
                <w:sz w:val="18"/>
                <w:lang w:val="en-US"/>
              </w:rPr>
            </w:pPr>
            <w:r>
              <w:rPr>
                <w:sz w:val="18"/>
                <w:lang w:val="en-US"/>
              </w:rPr>
              <w:t>Doppler filtering bandwidth</w:t>
            </w:r>
          </w:p>
        </w:tc>
        <w:tc>
          <w:tcPr>
            <w:tcW w:w="899" w:type="dxa"/>
            <w:tcMar>
              <w:left w:w="28" w:type="dxa"/>
              <w:right w:w="28" w:type="dxa"/>
            </w:tcMar>
          </w:tcPr>
          <w:p w14:paraId="4EB9A041" w14:textId="77777777" w:rsidR="00F237A8" w:rsidRDefault="00F237A8" w:rsidP="00F237A8">
            <w:pPr>
              <w:pStyle w:val="Tabletext"/>
              <w:spacing w:before="20" w:after="20"/>
              <w:jc w:val="center"/>
              <w:rPr>
                <w:sz w:val="18"/>
                <w:lang w:val="en-US"/>
              </w:rPr>
            </w:pPr>
          </w:p>
        </w:tc>
        <w:tc>
          <w:tcPr>
            <w:tcW w:w="1365" w:type="dxa"/>
            <w:tcMar>
              <w:left w:w="28" w:type="dxa"/>
              <w:right w:w="28" w:type="dxa"/>
            </w:tcMar>
            <w:vAlign w:val="center"/>
          </w:tcPr>
          <w:p w14:paraId="4245BB59" w14:textId="77777777" w:rsidR="00F237A8" w:rsidRDefault="00F237A8" w:rsidP="00F237A8">
            <w:pPr>
              <w:pStyle w:val="Tabletext"/>
              <w:spacing w:before="20" w:after="20"/>
              <w:jc w:val="center"/>
              <w:rPr>
                <w:sz w:val="18"/>
                <w:lang w:val="en-US"/>
              </w:rPr>
            </w:pPr>
            <w:r>
              <w:rPr>
                <w:sz w:val="18"/>
                <w:lang w:val="en-US"/>
              </w:rPr>
              <w:t>Not given</w:t>
            </w:r>
          </w:p>
        </w:tc>
        <w:tc>
          <w:tcPr>
            <w:tcW w:w="1360" w:type="dxa"/>
            <w:tcMar>
              <w:left w:w="28" w:type="dxa"/>
              <w:right w:w="28" w:type="dxa"/>
            </w:tcMar>
            <w:vAlign w:val="center"/>
          </w:tcPr>
          <w:p w14:paraId="08312817" w14:textId="77777777" w:rsidR="00F237A8" w:rsidRDefault="00F237A8" w:rsidP="00F237A8">
            <w:pPr>
              <w:pStyle w:val="Tabletext"/>
              <w:spacing w:before="20" w:after="20"/>
              <w:jc w:val="center"/>
              <w:rPr>
                <w:sz w:val="18"/>
                <w:lang w:val="en-US"/>
              </w:rPr>
            </w:pPr>
            <w:r>
              <w:rPr>
                <w:sz w:val="18"/>
                <w:lang w:val="en-US"/>
              </w:rPr>
              <w:t>Not given</w:t>
            </w:r>
          </w:p>
        </w:tc>
        <w:tc>
          <w:tcPr>
            <w:tcW w:w="1367" w:type="dxa"/>
            <w:tcMar>
              <w:left w:w="28" w:type="dxa"/>
              <w:right w:w="28" w:type="dxa"/>
            </w:tcMar>
            <w:vAlign w:val="center"/>
          </w:tcPr>
          <w:p w14:paraId="60DBBD44" w14:textId="77777777" w:rsidR="00F237A8" w:rsidRDefault="00F237A8" w:rsidP="00F237A8">
            <w:pPr>
              <w:pStyle w:val="Tabletext"/>
              <w:spacing w:before="20" w:after="20"/>
              <w:jc w:val="center"/>
              <w:rPr>
                <w:sz w:val="18"/>
                <w:lang w:val="en-US"/>
              </w:rPr>
            </w:pPr>
            <w:r>
              <w:rPr>
                <w:sz w:val="18"/>
                <w:lang w:val="en-US"/>
              </w:rPr>
              <w:t>Not given</w:t>
            </w:r>
          </w:p>
        </w:tc>
        <w:tc>
          <w:tcPr>
            <w:tcW w:w="1488" w:type="dxa"/>
            <w:tcMar>
              <w:left w:w="28" w:type="dxa"/>
              <w:right w:w="28" w:type="dxa"/>
            </w:tcMar>
            <w:vAlign w:val="center"/>
          </w:tcPr>
          <w:p w14:paraId="68F8BB68" w14:textId="77777777" w:rsidR="00F237A8" w:rsidRDefault="00F237A8" w:rsidP="00F237A8">
            <w:pPr>
              <w:pStyle w:val="Tabletext"/>
              <w:spacing w:before="20" w:after="20"/>
              <w:jc w:val="center"/>
              <w:rPr>
                <w:sz w:val="18"/>
                <w:lang w:val="en-US"/>
              </w:rPr>
            </w:pPr>
            <w:r>
              <w:rPr>
                <w:sz w:val="18"/>
                <w:lang w:val="en-US"/>
              </w:rPr>
              <w:t>Not given</w:t>
            </w:r>
          </w:p>
        </w:tc>
        <w:tc>
          <w:tcPr>
            <w:tcW w:w="1444" w:type="dxa"/>
            <w:tcMar>
              <w:left w:w="28" w:type="dxa"/>
              <w:right w:w="28" w:type="dxa"/>
            </w:tcMar>
            <w:vAlign w:val="center"/>
          </w:tcPr>
          <w:p w14:paraId="293A7F97" w14:textId="77777777" w:rsidR="00F237A8" w:rsidRDefault="00F237A8" w:rsidP="00F237A8">
            <w:pPr>
              <w:pStyle w:val="Tabletext"/>
              <w:spacing w:before="20" w:after="20"/>
              <w:jc w:val="center"/>
              <w:rPr>
                <w:sz w:val="18"/>
                <w:lang w:val="en-US"/>
              </w:rPr>
            </w:pPr>
            <w:r>
              <w:rPr>
                <w:sz w:val="18"/>
                <w:lang w:val="en-US"/>
              </w:rPr>
              <w:t>Not given</w:t>
            </w:r>
          </w:p>
        </w:tc>
      </w:tr>
      <w:tr w:rsidR="00F237A8" w14:paraId="08A9617F" w14:textId="77777777" w:rsidTr="00075C54">
        <w:trPr>
          <w:jc w:val="center"/>
        </w:trPr>
        <w:tc>
          <w:tcPr>
            <w:tcW w:w="1716" w:type="dxa"/>
            <w:tcMar>
              <w:left w:w="28" w:type="dxa"/>
              <w:right w:w="28" w:type="dxa"/>
            </w:tcMar>
          </w:tcPr>
          <w:p w14:paraId="092B3A9C" w14:textId="77777777" w:rsidR="00F237A8" w:rsidRDefault="00F237A8" w:rsidP="00F237A8">
            <w:pPr>
              <w:pStyle w:val="Tabletext"/>
              <w:spacing w:before="20" w:after="20"/>
              <w:jc w:val="left"/>
              <w:rPr>
                <w:sz w:val="18"/>
                <w:lang w:val="en-US"/>
              </w:rPr>
            </w:pPr>
            <w:r>
              <w:rPr>
                <w:sz w:val="18"/>
                <w:lang w:val="en-US"/>
              </w:rPr>
              <w:t>Interference-rejection features</w:t>
            </w:r>
            <w:r>
              <w:rPr>
                <w:sz w:val="18"/>
                <w:vertAlign w:val="superscript"/>
              </w:rPr>
              <w:t>(3)</w:t>
            </w:r>
          </w:p>
        </w:tc>
        <w:tc>
          <w:tcPr>
            <w:tcW w:w="899" w:type="dxa"/>
            <w:tcMar>
              <w:left w:w="28" w:type="dxa"/>
              <w:right w:w="28" w:type="dxa"/>
            </w:tcMar>
          </w:tcPr>
          <w:p w14:paraId="5A7425EC" w14:textId="77777777" w:rsidR="00F237A8" w:rsidRDefault="00F237A8" w:rsidP="00F237A8">
            <w:pPr>
              <w:pStyle w:val="Tabletext"/>
              <w:spacing w:before="20" w:after="20"/>
              <w:jc w:val="center"/>
              <w:rPr>
                <w:sz w:val="18"/>
                <w:lang w:val="en-US"/>
              </w:rPr>
            </w:pPr>
          </w:p>
        </w:tc>
        <w:tc>
          <w:tcPr>
            <w:tcW w:w="1365" w:type="dxa"/>
            <w:tcMar>
              <w:left w:w="28" w:type="dxa"/>
              <w:right w:w="28" w:type="dxa"/>
            </w:tcMar>
          </w:tcPr>
          <w:p w14:paraId="34DFB1DE" w14:textId="77777777" w:rsidR="00F237A8" w:rsidRDefault="00F237A8" w:rsidP="00F237A8">
            <w:pPr>
              <w:pStyle w:val="Tabletext"/>
              <w:spacing w:before="20" w:after="20"/>
              <w:jc w:val="center"/>
              <w:rPr>
                <w:sz w:val="18"/>
              </w:rPr>
            </w:pPr>
            <w:r>
              <w:rPr>
                <w:sz w:val="18"/>
                <w:vertAlign w:val="superscript"/>
              </w:rPr>
              <w:t>(4)</w:t>
            </w:r>
          </w:p>
        </w:tc>
        <w:tc>
          <w:tcPr>
            <w:tcW w:w="1360" w:type="dxa"/>
            <w:tcMar>
              <w:left w:w="28" w:type="dxa"/>
              <w:right w:w="28" w:type="dxa"/>
            </w:tcMar>
          </w:tcPr>
          <w:p w14:paraId="04B7510B" w14:textId="77777777" w:rsidR="00F237A8" w:rsidRDefault="00F237A8" w:rsidP="00F237A8">
            <w:pPr>
              <w:pStyle w:val="Tabletext"/>
              <w:spacing w:before="20" w:after="20"/>
              <w:jc w:val="center"/>
              <w:rPr>
                <w:sz w:val="18"/>
                <w:lang w:val="en-US"/>
              </w:rPr>
            </w:pPr>
            <w:r>
              <w:rPr>
                <w:sz w:val="18"/>
                <w:vertAlign w:val="superscript"/>
              </w:rPr>
              <w:t>(4)</w:t>
            </w:r>
            <w:r>
              <w:rPr>
                <w:sz w:val="18"/>
                <w:lang w:val="en-US"/>
              </w:rPr>
              <w:t xml:space="preserve"> and </w:t>
            </w:r>
            <w:r>
              <w:rPr>
                <w:sz w:val="18"/>
                <w:vertAlign w:val="superscript"/>
              </w:rPr>
              <w:t>(5)</w:t>
            </w:r>
            <w:r>
              <w:rPr>
                <w:sz w:val="18"/>
                <w:lang w:val="en-US"/>
              </w:rPr>
              <w:br/>
            </w:r>
          </w:p>
        </w:tc>
        <w:tc>
          <w:tcPr>
            <w:tcW w:w="1367" w:type="dxa"/>
            <w:tcMar>
              <w:left w:w="28" w:type="dxa"/>
              <w:right w:w="28" w:type="dxa"/>
            </w:tcMar>
          </w:tcPr>
          <w:p w14:paraId="07ACB9BD" w14:textId="77777777" w:rsidR="00F237A8" w:rsidRDefault="00F237A8" w:rsidP="00F237A8">
            <w:pPr>
              <w:pStyle w:val="Tabletext"/>
              <w:spacing w:before="20" w:after="20"/>
              <w:jc w:val="center"/>
              <w:rPr>
                <w:sz w:val="18"/>
                <w:lang w:val="en-US"/>
              </w:rPr>
            </w:pPr>
            <w:r>
              <w:rPr>
                <w:sz w:val="18"/>
                <w:vertAlign w:val="superscript"/>
              </w:rPr>
              <w:t>(4)</w:t>
            </w:r>
            <w:r>
              <w:rPr>
                <w:sz w:val="18"/>
                <w:lang w:val="en-US"/>
              </w:rPr>
              <w:t xml:space="preserve"> and </w:t>
            </w:r>
            <w:r>
              <w:rPr>
                <w:sz w:val="18"/>
                <w:vertAlign w:val="superscript"/>
              </w:rPr>
              <w:t>(5)</w:t>
            </w:r>
          </w:p>
        </w:tc>
        <w:tc>
          <w:tcPr>
            <w:tcW w:w="1488" w:type="dxa"/>
            <w:tcMar>
              <w:left w:w="28" w:type="dxa"/>
              <w:right w:w="28" w:type="dxa"/>
            </w:tcMar>
          </w:tcPr>
          <w:p w14:paraId="085E379E" w14:textId="77777777" w:rsidR="00F237A8" w:rsidRDefault="00F237A8" w:rsidP="00F237A8">
            <w:pPr>
              <w:pStyle w:val="Tabletext"/>
              <w:spacing w:before="20" w:after="20"/>
              <w:jc w:val="center"/>
              <w:rPr>
                <w:sz w:val="18"/>
                <w:lang w:val="en-US"/>
              </w:rPr>
            </w:pPr>
            <w:r>
              <w:rPr>
                <w:sz w:val="18"/>
                <w:lang w:val="en-US"/>
              </w:rPr>
              <w:t xml:space="preserve">Adaptive beamforming </w:t>
            </w:r>
            <w:r>
              <w:rPr>
                <w:sz w:val="18"/>
                <w:vertAlign w:val="superscript"/>
              </w:rPr>
              <w:t>(4)</w:t>
            </w:r>
            <w:r>
              <w:rPr>
                <w:sz w:val="18"/>
                <w:lang w:val="en-US"/>
              </w:rPr>
              <w:br/>
              <w:t xml:space="preserve">and </w:t>
            </w:r>
            <w:r>
              <w:rPr>
                <w:sz w:val="18"/>
                <w:vertAlign w:val="superscript"/>
              </w:rPr>
              <w:t>(5)</w:t>
            </w:r>
          </w:p>
        </w:tc>
        <w:tc>
          <w:tcPr>
            <w:tcW w:w="1444" w:type="dxa"/>
            <w:tcMar>
              <w:left w:w="28" w:type="dxa"/>
              <w:right w:w="28" w:type="dxa"/>
            </w:tcMar>
          </w:tcPr>
          <w:p w14:paraId="21886578" w14:textId="77777777" w:rsidR="00F237A8" w:rsidRDefault="00F237A8" w:rsidP="00F237A8">
            <w:pPr>
              <w:pStyle w:val="Tabletext"/>
              <w:spacing w:before="20" w:after="20"/>
              <w:jc w:val="center"/>
              <w:rPr>
                <w:sz w:val="18"/>
                <w:lang w:val="en-US"/>
              </w:rPr>
            </w:pPr>
            <w:r>
              <w:rPr>
                <w:sz w:val="18"/>
                <w:lang w:val="en-US"/>
              </w:rPr>
              <w:t>Not given</w:t>
            </w:r>
          </w:p>
        </w:tc>
      </w:tr>
      <w:tr w:rsidR="00F237A8" w:rsidRPr="00C11846" w14:paraId="2CC684E6" w14:textId="77777777" w:rsidTr="00075C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16" w:type="dxa"/>
            <w:tcMar>
              <w:left w:w="28" w:type="dxa"/>
              <w:right w:w="28" w:type="dxa"/>
            </w:tcMar>
          </w:tcPr>
          <w:p w14:paraId="650E01C0" w14:textId="77777777" w:rsidR="00F237A8" w:rsidRDefault="00F237A8" w:rsidP="00F237A8">
            <w:pPr>
              <w:pStyle w:val="Tabletext"/>
              <w:spacing w:before="20" w:after="20"/>
              <w:jc w:val="left"/>
              <w:rPr>
                <w:sz w:val="18"/>
                <w:lang w:val="en-US"/>
              </w:rPr>
            </w:pPr>
            <w:r>
              <w:rPr>
                <w:sz w:val="18"/>
                <w:lang w:val="en-US"/>
              </w:rPr>
              <w:t>Geographical distribution</w:t>
            </w:r>
          </w:p>
        </w:tc>
        <w:tc>
          <w:tcPr>
            <w:tcW w:w="899" w:type="dxa"/>
            <w:tcMar>
              <w:left w:w="28" w:type="dxa"/>
              <w:right w:w="28" w:type="dxa"/>
            </w:tcMar>
          </w:tcPr>
          <w:p w14:paraId="656620ED" w14:textId="77777777" w:rsidR="00F237A8" w:rsidRDefault="00F237A8" w:rsidP="00F237A8">
            <w:pPr>
              <w:pStyle w:val="Tabletext"/>
              <w:spacing w:before="20" w:after="20"/>
              <w:jc w:val="center"/>
              <w:rPr>
                <w:sz w:val="18"/>
                <w:lang w:val="en-US"/>
              </w:rPr>
            </w:pPr>
          </w:p>
        </w:tc>
        <w:tc>
          <w:tcPr>
            <w:tcW w:w="1365" w:type="dxa"/>
            <w:tcMar>
              <w:left w:w="28" w:type="dxa"/>
              <w:right w:w="28" w:type="dxa"/>
            </w:tcMar>
          </w:tcPr>
          <w:p w14:paraId="1A0A1FCF" w14:textId="77777777" w:rsidR="00F237A8" w:rsidRDefault="00F237A8" w:rsidP="00F237A8">
            <w:pPr>
              <w:pStyle w:val="Tabletext"/>
              <w:spacing w:before="20" w:after="20"/>
              <w:jc w:val="center"/>
              <w:rPr>
                <w:sz w:val="18"/>
                <w:lang w:val="en-US"/>
              </w:rPr>
            </w:pPr>
            <w:r>
              <w:rPr>
                <w:sz w:val="18"/>
                <w:lang w:val="en-US"/>
              </w:rPr>
              <w:t>Worldwide fixed site transportable</w:t>
            </w:r>
          </w:p>
        </w:tc>
        <w:tc>
          <w:tcPr>
            <w:tcW w:w="1360" w:type="dxa"/>
            <w:tcMar>
              <w:left w:w="28" w:type="dxa"/>
              <w:right w:w="28" w:type="dxa"/>
            </w:tcMar>
          </w:tcPr>
          <w:p w14:paraId="1172F768" w14:textId="77777777" w:rsidR="00F237A8" w:rsidRDefault="00F237A8" w:rsidP="00F237A8">
            <w:pPr>
              <w:pStyle w:val="Tabletext"/>
              <w:spacing w:before="20" w:after="20"/>
              <w:jc w:val="center"/>
              <w:rPr>
                <w:sz w:val="18"/>
                <w:lang w:val="en-US"/>
              </w:rPr>
            </w:pPr>
            <w:r>
              <w:rPr>
                <w:sz w:val="18"/>
                <w:lang w:val="en-US"/>
              </w:rPr>
              <w:t>Worldwide fixed site naval transportable</w:t>
            </w:r>
          </w:p>
        </w:tc>
        <w:tc>
          <w:tcPr>
            <w:tcW w:w="1367" w:type="dxa"/>
            <w:tcMar>
              <w:left w:w="28" w:type="dxa"/>
              <w:right w:w="28" w:type="dxa"/>
            </w:tcMar>
          </w:tcPr>
          <w:p w14:paraId="028A14E5" w14:textId="77777777" w:rsidR="00F237A8" w:rsidRDefault="00F237A8" w:rsidP="00F237A8">
            <w:pPr>
              <w:pStyle w:val="Tabletext"/>
              <w:spacing w:before="20" w:after="20"/>
              <w:jc w:val="center"/>
              <w:rPr>
                <w:sz w:val="18"/>
                <w:lang w:val="en-US"/>
              </w:rPr>
            </w:pPr>
            <w:r>
              <w:rPr>
                <w:sz w:val="18"/>
                <w:lang w:val="en-US"/>
              </w:rPr>
              <w:t>Worldwide fixed site transportable</w:t>
            </w:r>
          </w:p>
        </w:tc>
        <w:tc>
          <w:tcPr>
            <w:tcW w:w="1488" w:type="dxa"/>
            <w:tcMar>
              <w:left w:w="28" w:type="dxa"/>
              <w:right w:w="28" w:type="dxa"/>
            </w:tcMar>
          </w:tcPr>
          <w:p w14:paraId="06504CF1" w14:textId="77777777" w:rsidR="00F237A8" w:rsidRDefault="00F237A8" w:rsidP="00F237A8">
            <w:pPr>
              <w:pStyle w:val="Tabletext"/>
              <w:spacing w:before="20" w:after="20"/>
              <w:jc w:val="center"/>
              <w:rPr>
                <w:sz w:val="18"/>
                <w:lang w:val="en-US"/>
              </w:rPr>
            </w:pPr>
            <w:r>
              <w:rPr>
                <w:sz w:val="18"/>
                <w:lang w:val="en-US"/>
              </w:rPr>
              <w:t>Worldwide fixed site naval transportable</w:t>
            </w:r>
          </w:p>
        </w:tc>
        <w:tc>
          <w:tcPr>
            <w:tcW w:w="1444" w:type="dxa"/>
            <w:tcMar>
              <w:left w:w="28" w:type="dxa"/>
              <w:right w:w="28" w:type="dxa"/>
            </w:tcMar>
          </w:tcPr>
          <w:p w14:paraId="51A4726C" w14:textId="77777777" w:rsidR="00F237A8" w:rsidRDefault="00F237A8" w:rsidP="00F237A8">
            <w:pPr>
              <w:pStyle w:val="Tabletext"/>
              <w:spacing w:before="20" w:after="20"/>
              <w:jc w:val="center"/>
              <w:rPr>
                <w:sz w:val="18"/>
                <w:lang w:val="en-US"/>
              </w:rPr>
            </w:pPr>
            <w:r>
              <w:rPr>
                <w:sz w:val="18"/>
                <w:lang w:val="en-US"/>
              </w:rPr>
              <w:t>Littoral and offshore areas</w:t>
            </w:r>
            <w:r>
              <w:rPr>
                <w:sz w:val="18"/>
                <w:lang w:val="en-US"/>
              </w:rPr>
              <w:br/>
              <w:t>Worldwide fixed site Transportable</w:t>
            </w:r>
          </w:p>
        </w:tc>
      </w:tr>
      <w:tr w:rsidR="00F237A8" w14:paraId="6DB851AF" w14:textId="77777777" w:rsidTr="00075C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716" w:type="dxa"/>
            <w:tcBorders>
              <w:bottom w:val="single" w:sz="4" w:space="0" w:color="auto"/>
            </w:tcBorders>
            <w:tcMar>
              <w:left w:w="28" w:type="dxa"/>
              <w:right w:w="28" w:type="dxa"/>
            </w:tcMar>
          </w:tcPr>
          <w:p w14:paraId="56E536C8" w14:textId="77777777" w:rsidR="00F237A8" w:rsidRDefault="00F237A8" w:rsidP="00F237A8">
            <w:pPr>
              <w:pStyle w:val="Tabletext"/>
              <w:spacing w:before="20" w:after="20"/>
              <w:jc w:val="left"/>
              <w:rPr>
                <w:sz w:val="18"/>
                <w:lang w:val="en-US"/>
              </w:rPr>
            </w:pPr>
            <w:r>
              <w:rPr>
                <w:sz w:val="18"/>
                <w:lang w:val="en-US"/>
              </w:rPr>
              <w:t xml:space="preserve">Fraction of time in use </w:t>
            </w:r>
          </w:p>
        </w:tc>
        <w:tc>
          <w:tcPr>
            <w:tcW w:w="899" w:type="dxa"/>
            <w:tcBorders>
              <w:bottom w:val="single" w:sz="4" w:space="0" w:color="auto"/>
            </w:tcBorders>
            <w:tcMar>
              <w:left w:w="28" w:type="dxa"/>
              <w:right w:w="28" w:type="dxa"/>
            </w:tcMar>
          </w:tcPr>
          <w:p w14:paraId="32737E95" w14:textId="77777777" w:rsidR="00F237A8" w:rsidRDefault="00F237A8" w:rsidP="00F237A8">
            <w:pPr>
              <w:pStyle w:val="Tabletext"/>
              <w:spacing w:before="20" w:after="20"/>
              <w:jc w:val="center"/>
              <w:rPr>
                <w:sz w:val="18"/>
                <w:lang w:val="en-US"/>
              </w:rPr>
            </w:pPr>
            <w:r>
              <w:rPr>
                <w:sz w:val="18"/>
                <w:lang w:val="en-US"/>
              </w:rPr>
              <w:t>%</w:t>
            </w:r>
          </w:p>
        </w:tc>
        <w:tc>
          <w:tcPr>
            <w:tcW w:w="1365" w:type="dxa"/>
            <w:tcBorders>
              <w:bottom w:val="single" w:sz="4" w:space="0" w:color="auto"/>
            </w:tcBorders>
            <w:tcMar>
              <w:left w:w="28" w:type="dxa"/>
              <w:right w:w="28" w:type="dxa"/>
            </w:tcMar>
          </w:tcPr>
          <w:p w14:paraId="13CBF180" w14:textId="77777777" w:rsidR="00F237A8" w:rsidRDefault="00F237A8" w:rsidP="00F237A8">
            <w:pPr>
              <w:pStyle w:val="Tabletext"/>
              <w:spacing w:before="20" w:after="20"/>
              <w:jc w:val="center"/>
              <w:rPr>
                <w:sz w:val="18"/>
                <w:lang w:val="en-US"/>
              </w:rPr>
            </w:pPr>
            <w:r>
              <w:rPr>
                <w:sz w:val="18"/>
                <w:lang w:val="en-US"/>
              </w:rPr>
              <w:t>100</w:t>
            </w:r>
          </w:p>
        </w:tc>
        <w:tc>
          <w:tcPr>
            <w:tcW w:w="1360" w:type="dxa"/>
            <w:tcBorders>
              <w:bottom w:val="single" w:sz="4" w:space="0" w:color="auto"/>
            </w:tcBorders>
            <w:tcMar>
              <w:left w:w="28" w:type="dxa"/>
              <w:right w:w="28" w:type="dxa"/>
            </w:tcMar>
          </w:tcPr>
          <w:p w14:paraId="11FC6709" w14:textId="77777777" w:rsidR="00F237A8" w:rsidRDefault="00F237A8" w:rsidP="00F237A8">
            <w:pPr>
              <w:pStyle w:val="Tabletext"/>
              <w:spacing w:before="20" w:after="20"/>
              <w:jc w:val="center"/>
              <w:rPr>
                <w:sz w:val="18"/>
                <w:lang w:val="en-US"/>
              </w:rPr>
            </w:pPr>
            <w:r>
              <w:rPr>
                <w:sz w:val="18"/>
                <w:lang w:val="en-US"/>
              </w:rPr>
              <w:t>Depends on mission</w:t>
            </w:r>
          </w:p>
        </w:tc>
        <w:tc>
          <w:tcPr>
            <w:tcW w:w="1367" w:type="dxa"/>
            <w:tcBorders>
              <w:bottom w:val="single" w:sz="4" w:space="0" w:color="auto"/>
            </w:tcBorders>
            <w:tcMar>
              <w:left w:w="28" w:type="dxa"/>
              <w:right w:w="28" w:type="dxa"/>
            </w:tcMar>
          </w:tcPr>
          <w:p w14:paraId="1B098C34" w14:textId="77777777" w:rsidR="00F237A8" w:rsidRDefault="00F237A8" w:rsidP="00F237A8">
            <w:pPr>
              <w:pStyle w:val="Tabletext"/>
              <w:spacing w:before="20" w:after="20"/>
              <w:jc w:val="center"/>
              <w:rPr>
                <w:sz w:val="18"/>
                <w:lang w:val="en-US"/>
              </w:rPr>
            </w:pPr>
            <w:r>
              <w:rPr>
                <w:sz w:val="18"/>
                <w:lang w:val="en-US"/>
              </w:rPr>
              <w:t>Depends on mission</w:t>
            </w:r>
          </w:p>
        </w:tc>
        <w:tc>
          <w:tcPr>
            <w:tcW w:w="1488" w:type="dxa"/>
            <w:tcBorders>
              <w:bottom w:val="single" w:sz="4" w:space="0" w:color="auto"/>
            </w:tcBorders>
            <w:tcMar>
              <w:left w:w="28" w:type="dxa"/>
              <w:right w:w="28" w:type="dxa"/>
            </w:tcMar>
          </w:tcPr>
          <w:p w14:paraId="585468C0" w14:textId="77777777" w:rsidR="00F237A8" w:rsidRDefault="00F237A8" w:rsidP="00F237A8">
            <w:pPr>
              <w:pStyle w:val="Tabletext"/>
              <w:spacing w:before="20" w:after="20"/>
              <w:jc w:val="center"/>
              <w:rPr>
                <w:sz w:val="18"/>
                <w:lang w:val="en-US"/>
              </w:rPr>
            </w:pPr>
            <w:r>
              <w:rPr>
                <w:sz w:val="18"/>
                <w:lang w:val="en-US"/>
              </w:rPr>
              <w:t>Depends on mission</w:t>
            </w:r>
          </w:p>
        </w:tc>
        <w:tc>
          <w:tcPr>
            <w:tcW w:w="1444" w:type="dxa"/>
            <w:tcBorders>
              <w:bottom w:val="single" w:sz="4" w:space="0" w:color="auto"/>
            </w:tcBorders>
            <w:tcMar>
              <w:left w:w="28" w:type="dxa"/>
              <w:right w:w="28" w:type="dxa"/>
            </w:tcMar>
          </w:tcPr>
          <w:p w14:paraId="394380FE" w14:textId="77777777" w:rsidR="00F237A8" w:rsidRDefault="00F237A8" w:rsidP="00F237A8">
            <w:pPr>
              <w:pStyle w:val="Tabletext"/>
              <w:spacing w:before="20" w:after="20"/>
              <w:jc w:val="center"/>
              <w:rPr>
                <w:sz w:val="18"/>
                <w:lang w:val="en-US"/>
              </w:rPr>
            </w:pPr>
            <w:r>
              <w:rPr>
                <w:sz w:val="18"/>
                <w:lang w:val="en-US"/>
              </w:rPr>
              <w:t>100</w:t>
            </w:r>
          </w:p>
        </w:tc>
      </w:tr>
      <w:tr w:rsidR="00F237A8" w:rsidRPr="00C11846" w14:paraId="66F7FFFF" w14:textId="77777777" w:rsidTr="00F23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7"/>
            <w:tcBorders>
              <w:left w:val="nil"/>
              <w:bottom w:val="nil"/>
              <w:right w:val="nil"/>
            </w:tcBorders>
          </w:tcPr>
          <w:p w14:paraId="5322965E" w14:textId="77777777" w:rsidR="00F237A8" w:rsidRPr="004950C9" w:rsidRDefault="00F237A8" w:rsidP="00F237A8">
            <w:pPr>
              <w:pStyle w:val="Tablelegend"/>
              <w:spacing w:before="60"/>
              <w:rPr>
                <w:sz w:val="18"/>
                <w:szCs w:val="18"/>
                <w:lang w:val="en-US"/>
              </w:rPr>
            </w:pPr>
            <w:r w:rsidRPr="004950C9">
              <w:rPr>
                <w:sz w:val="18"/>
                <w:szCs w:val="18"/>
                <w:vertAlign w:val="superscript"/>
                <w:lang w:val="en-US"/>
              </w:rPr>
              <w:t>(1)</w:t>
            </w:r>
            <w:r w:rsidRPr="004950C9">
              <w:rPr>
                <w:sz w:val="18"/>
                <w:szCs w:val="18"/>
                <w:lang w:val="en-US"/>
              </w:rPr>
              <w:tab/>
              <w:t>Uncompressed pulse.</w:t>
            </w:r>
          </w:p>
          <w:p w14:paraId="70EF6E49" w14:textId="77777777" w:rsidR="00F237A8" w:rsidRPr="004950C9" w:rsidRDefault="00F237A8" w:rsidP="00F237A8">
            <w:pPr>
              <w:pStyle w:val="Tablelegend"/>
              <w:spacing w:before="60"/>
              <w:rPr>
                <w:sz w:val="18"/>
                <w:szCs w:val="18"/>
                <w:lang w:val="en-US"/>
              </w:rPr>
            </w:pPr>
            <w:r w:rsidRPr="004950C9">
              <w:rPr>
                <w:sz w:val="18"/>
                <w:szCs w:val="18"/>
                <w:vertAlign w:val="superscript"/>
                <w:lang w:val="en-US"/>
              </w:rPr>
              <w:t>(2)</w:t>
            </w:r>
            <w:r w:rsidRPr="004950C9">
              <w:rPr>
                <w:sz w:val="18"/>
                <w:szCs w:val="18"/>
                <w:lang w:val="en-US"/>
              </w:rPr>
              <w:tab/>
              <w:t>Includes feeder losses.</w:t>
            </w:r>
          </w:p>
          <w:p w14:paraId="2C66D411" w14:textId="77777777" w:rsidR="00F237A8" w:rsidRPr="004950C9" w:rsidRDefault="00F237A8" w:rsidP="00F237A8">
            <w:pPr>
              <w:pStyle w:val="Tablelegend"/>
              <w:spacing w:before="60"/>
              <w:rPr>
                <w:sz w:val="18"/>
                <w:szCs w:val="18"/>
                <w:lang w:val="en-US"/>
              </w:rPr>
            </w:pPr>
            <w:r w:rsidRPr="004950C9">
              <w:rPr>
                <w:sz w:val="18"/>
                <w:szCs w:val="18"/>
                <w:vertAlign w:val="superscript"/>
                <w:lang w:val="en-US"/>
              </w:rPr>
              <w:t>(3)</w:t>
            </w:r>
            <w:r w:rsidRPr="004950C9">
              <w:rPr>
                <w:sz w:val="18"/>
                <w:szCs w:val="18"/>
                <w:lang w:val="en-US"/>
              </w:rPr>
              <w:tab/>
              <w:t>The following represent features that are present in most radar systems as part of their normal function: STC, CFAR, asynchronous pulse rejection, saturating pulse removal.</w:t>
            </w:r>
          </w:p>
          <w:p w14:paraId="7FE2593A" w14:textId="77777777" w:rsidR="00F237A8" w:rsidRPr="004950C9" w:rsidRDefault="00F237A8" w:rsidP="00F237A8">
            <w:pPr>
              <w:pStyle w:val="Tablelegend"/>
              <w:spacing w:before="60"/>
              <w:rPr>
                <w:sz w:val="18"/>
                <w:szCs w:val="18"/>
                <w:lang w:val="en-US"/>
              </w:rPr>
            </w:pPr>
            <w:r w:rsidRPr="004950C9">
              <w:rPr>
                <w:sz w:val="18"/>
                <w:szCs w:val="18"/>
                <w:vertAlign w:val="superscript"/>
                <w:lang w:val="en-US"/>
              </w:rPr>
              <w:t>(4)</w:t>
            </w:r>
            <w:r w:rsidRPr="004950C9">
              <w:rPr>
                <w:sz w:val="18"/>
                <w:szCs w:val="18"/>
                <w:lang w:val="en-US"/>
              </w:rPr>
              <w:tab/>
              <w:t>The following represent features that are available in some radar systems: selectable PRFs, moving target filtering, frequency agility.</w:t>
            </w:r>
          </w:p>
          <w:p w14:paraId="29860A18" w14:textId="77777777" w:rsidR="00F237A8" w:rsidRPr="004950C9" w:rsidRDefault="00F237A8" w:rsidP="00F237A8">
            <w:pPr>
              <w:pStyle w:val="Tablelegend"/>
              <w:spacing w:before="60"/>
              <w:rPr>
                <w:sz w:val="18"/>
                <w:szCs w:val="18"/>
                <w:lang w:val="en-US"/>
              </w:rPr>
            </w:pPr>
            <w:r w:rsidRPr="004950C9">
              <w:rPr>
                <w:sz w:val="18"/>
                <w:szCs w:val="18"/>
                <w:vertAlign w:val="superscript"/>
                <w:lang w:val="en-US"/>
              </w:rPr>
              <w:t>(5)</w:t>
            </w:r>
            <w:r w:rsidRPr="004950C9">
              <w:rPr>
                <w:sz w:val="18"/>
                <w:szCs w:val="18"/>
                <w:lang w:val="en-US"/>
              </w:rPr>
              <w:tab/>
              <w:t>Side lobe cancellation, side lobe blanking.</w:t>
            </w:r>
          </w:p>
          <w:p w14:paraId="163E16A9" w14:textId="77777777" w:rsidR="00F237A8" w:rsidRPr="004950C9" w:rsidRDefault="00F237A8" w:rsidP="00F237A8">
            <w:pPr>
              <w:pStyle w:val="Tablelegend"/>
              <w:spacing w:before="60"/>
              <w:rPr>
                <w:sz w:val="18"/>
                <w:szCs w:val="18"/>
                <w:lang w:val="en-US"/>
              </w:rPr>
            </w:pPr>
            <w:r w:rsidRPr="004950C9">
              <w:rPr>
                <w:sz w:val="18"/>
                <w:szCs w:val="18"/>
                <w:vertAlign w:val="superscript"/>
                <w:lang w:val="en-US"/>
              </w:rPr>
              <w:t>(6)</w:t>
            </w:r>
            <w:r w:rsidRPr="004950C9">
              <w:rPr>
                <w:sz w:val="18"/>
                <w:szCs w:val="18"/>
                <w:lang w:val="en-US"/>
              </w:rPr>
              <w:tab/>
              <w:t xml:space="preserve">This rise/fall time corresponds to short pulses with pulse width of 0.1 </w:t>
            </w:r>
            <w:r w:rsidRPr="004950C9">
              <w:rPr>
                <w:rFonts w:ascii="Symbol" w:hAnsi="Symbol"/>
                <w:sz w:val="18"/>
                <w:szCs w:val="18"/>
                <w:lang w:val="en-US"/>
              </w:rPr>
              <w:t></w:t>
            </w:r>
            <w:r w:rsidRPr="004950C9">
              <w:rPr>
                <w:sz w:val="18"/>
                <w:szCs w:val="18"/>
                <w:lang w:val="en-US"/>
              </w:rPr>
              <w:t xml:space="preserve">s to 100 </w:t>
            </w:r>
            <w:r w:rsidRPr="004950C9">
              <w:rPr>
                <w:rFonts w:ascii="Symbol" w:hAnsi="Symbol"/>
                <w:sz w:val="18"/>
                <w:szCs w:val="18"/>
                <w:lang w:val="en-US"/>
              </w:rPr>
              <w:t></w:t>
            </w:r>
            <w:r w:rsidRPr="004950C9">
              <w:rPr>
                <w:sz w:val="18"/>
                <w:szCs w:val="18"/>
                <w:lang w:val="en-US"/>
              </w:rPr>
              <w:t>s.</w:t>
            </w:r>
          </w:p>
        </w:tc>
      </w:tr>
    </w:tbl>
    <w:p w14:paraId="5324D917" w14:textId="77777777" w:rsidR="00A717EB" w:rsidRDefault="00A717EB" w:rsidP="00A717EB">
      <w:pPr>
        <w:pStyle w:val="Tablefin"/>
      </w:pPr>
    </w:p>
    <w:p w14:paraId="47A92012" w14:textId="77777777" w:rsidR="00EE632A" w:rsidRPr="00B73C33" w:rsidRDefault="00EE632A" w:rsidP="00D71BF8">
      <w:pPr>
        <w:pStyle w:val="Heading2"/>
        <w:rPr>
          <w:lang w:val="en-US"/>
        </w:rPr>
      </w:pPr>
      <w:r w:rsidRPr="00B73C33">
        <w:rPr>
          <w:lang w:val="en-US"/>
        </w:rPr>
        <w:t>2.2</w:t>
      </w:r>
      <w:r w:rsidRPr="00B73C33">
        <w:rPr>
          <w:lang w:val="en-US"/>
        </w:rPr>
        <w:tab/>
        <w:t>Receivers</w:t>
      </w:r>
    </w:p>
    <w:p w14:paraId="3E402EC7" w14:textId="77777777" w:rsidR="00EE632A" w:rsidRDefault="00683351" w:rsidP="00D71BF8">
      <w:pPr>
        <w:rPr>
          <w:lang w:val="en-US"/>
        </w:rPr>
      </w:pPr>
      <w:r>
        <w:rPr>
          <w:lang w:val="en-US"/>
        </w:rPr>
        <w:t>T</w:t>
      </w:r>
      <w:r w:rsidR="00EE632A">
        <w:rPr>
          <w:lang w:val="en-US"/>
        </w:rPr>
        <w:t>he newer generation radar systems use digital signal processing after detection for range, azimuth and Doppler processing. Generally, included in the signal processing are techniques used to enhance the detection of desired targets and to produce target symbols on the display. The signal processing techniques used for the enhancement and identification of desired targets also provides some suppression of low-duty cycle interference, less than 5%, which is asynchronous with the desired signal.</w:t>
      </w:r>
    </w:p>
    <w:p w14:paraId="3F4F52C6" w14:textId="77777777" w:rsidR="00EE632A" w:rsidRDefault="00EE632A" w:rsidP="00D71BF8">
      <w:pPr>
        <w:rPr>
          <w:lang w:val="en-US"/>
        </w:rPr>
      </w:pPr>
      <w:r>
        <w:rPr>
          <w:lang w:val="en-US"/>
        </w:rPr>
        <w:t>Also, the signal processing in the newer generation of ATC radars use chirped pulses which produce a processing gain for the desired signal and may also provide suppression of undesired signals.</w:t>
      </w:r>
    </w:p>
    <w:p w14:paraId="61273E89" w14:textId="77777777" w:rsidR="00EE632A" w:rsidRDefault="00EE632A" w:rsidP="00D71BF8">
      <w:pPr>
        <w:rPr>
          <w:lang w:val="en-US"/>
        </w:rPr>
      </w:pPr>
      <w:r>
        <w:rPr>
          <w:lang w:val="en-US"/>
        </w:rPr>
        <w:t xml:space="preserve">Some of the newer low power solid state transmitters use high-duty cycle, multiple receiver channel signal processing to enhance the desired signal returns. Some radar receivers have the capability to </w:t>
      </w:r>
      <w:r>
        <w:rPr>
          <w:lang w:val="en-US"/>
        </w:rPr>
        <w:lastRenderedPageBreak/>
        <w:t>identify RF channels that have low undesired signals and command the transmitter to transmit on those RF channels.</w:t>
      </w:r>
    </w:p>
    <w:p w14:paraId="3996E7FC" w14:textId="77777777" w:rsidR="00EE632A" w:rsidRDefault="00EE632A" w:rsidP="00075C54">
      <w:pPr>
        <w:rPr>
          <w:lang w:val="en-US"/>
        </w:rPr>
      </w:pPr>
      <w:r>
        <w:rPr>
          <w:lang w:val="en-US"/>
        </w:rPr>
        <w:t>In general high peak power systems tend to use one receiver per frequency and thus have narrow</w:t>
      </w:r>
      <w:r>
        <w:rPr>
          <w:lang w:val="en-US"/>
        </w:rPr>
        <w:noBreakHyphen/>
        <w:t xml:space="preserve">band RF front ends. The lower-power systems tend to have wideband RF front ends capable of receiving all frequencies without tuning followed by coherent superheterodyne receivers. Systems which use pulse compression have their IF bandwidth matched to the expanded pulse and act as matched filters for minimum </w:t>
      </w:r>
      <w:r>
        <w:rPr>
          <w:i/>
          <w:iCs/>
          <w:lang w:val="en-US"/>
        </w:rPr>
        <w:t>S</w:t>
      </w:r>
      <w:r>
        <w:rPr>
          <w:lang w:val="en-US"/>
        </w:rPr>
        <w:t>/</w:t>
      </w:r>
      <w:r>
        <w:rPr>
          <w:i/>
          <w:iCs/>
          <w:lang w:val="en-US"/>
        </w:rPr>
        <w:t>N</w:t>
      </w:r>
      <w:r>
        <w:rPr>
          <w:lang w:val="en-US"/>
        </w:rPr>
        <w:t xml:space="preserve"> degradation.</w:t>
      </w:r>
    </w:p>
    <w:p w14:paraId="6D4E7CB2" w14:textId="77777777" w:rsidR="00EE632A" w:rsidRPr="00D71BF8" w:rsidRDefault="00EE632A" w:rsidP="00075C54">
      <w:pPr>
        <w:pStyle w:val="Heading2"/>
        <w:keepNext w:val="0"/>
        <w:keepLines w:val="0"/>
        <w:rPr>
          <w:lang w:val="en-US"/>
        </w:rPr>
      </w:pPr>
      <w:r w:rsidRPr="00D71BF8">
        <w:rPr>
          <w:lang w:val="en-US"/>
        </w:rPr>
        <w:t>2.3</w:t>
      </w:r>
      <w:r w:rsidRPr="00D71BF8">
        <w:rPr>
          <w:lang w:val="en-US"/>
        </w:rPr>
        <w:tab/>
        <w:t>Antennas</w:t>
      </w:r>
    </w:p>
    <w:p w14:paraId="7712A3CF" w14:textId="77777777" w:rsidR="00EE632A" w:rsidRDefault="00EE632A" w:rsidP="00075C54">
      <w:pPr>
        <w:rPr>
          <w:lang w:val="en-US"/>
        </w:rPr>
      </w:pPr>
      <w:r>
        <w:rPr>
          <w:lang w:val="en-US"/>
        </w:rPr>
        <w:t xml:space="preserve">Parabolic reflector-type antennas are used on radars operating in the frequency band </w:t>
      </w:r>
      <w:r w:rsidR="00D71BF8">
        <w:rPr>
          <w:lang w:val="en-US"/>
        </w:rPr>
        <w:t>2 700</w:t>
      </w:r>
      <w:r w:rsidR="00D71BF8">
        <w:rPr>
          <w:lang w:val="en-US"/>
        </w:rPr>
        <w:noBreakHyphen/>
      </w:r>
      <w:r>
        <w:rPr>
          <w:lang w:val="en-US"/>
        </w:rPr>
        <w:t>2 900 </w:t>
      </w:r>
      <w:proofErr w:type="spellStart"/>
      <w:r>
        <w:rPr>
          <w:lang w:val="en-US"/>
        </w:rPr>
        <w:t>MHz.</w:t>
      </w:r>
      <w:proofErr w:type="spellEnd"/>
      <w:r>
        <w:rPr>
          <w:lang w:val="en-US"/>
        </w:rPr>
        <w:t xml:space="preserve"> The ATC radars have a cosecant-squared elevation pattern and/or a pencil beam antenna pattern. Since the radars in the frequency band 2 700-2 900 MHz band perform ATC and weather observation functions the antennas scan 360</w:t>
      </w:r>
      <w:r>
        <w:rPr>
          <w:rFonts w:ascii="Symbol" w:hAnsi="Symbol"/>
        </w:rPr>
        <w:t></w:t>
      </w:r>
      <w:r>
        <w:rPr>
          <w:lang w:val="en-US"/>
        </w:rPr>
        <w:t xml:space="preserve"> in the horizontal plane. Horizontal, vertical and circular polarizations are used. Newer generation radars using reflector</w:t>
      </w:r>
      <w:r>
        <w:rPr>
          <w:lang w:val="en-US"/>
        </w:rPr>
        <w:noBreakHyphen/>
        <w:t>type antennas have multiple horns. Dual horns are used for transmit and receive to improve detection in surface clutter. Also, multiple horns, stack beam, reflector antennas are used for three-dimensional radars. The multiple horn antennas will reduce the level of interference. Typical antenna heights for the aeronautical radionavigation and meteorological radars are 8 m and 30 m above ground level, respectively.</w:t>
      </w:r>
    </w:p>
    <w:p w14:paraId="212332D0" w14:textId="77777777" w:rsidR="00EE632A" w:rsidRDefault="00EE632A" w:rsidP="00EE632A">
      <w:pPr>
        <w:rPr>
          <w:lang w:val="en-US"/>
        </w:rPr>
      </w:pPr>
      <w:r w:rsidRPr="00D16FC7">
        <w:rPr>
          <w:lang w:val="en-US"/>
        </w:rPr>
        <w:t xml:space="preserve">Two fundamental architectural forms of phased array antenna systems are being applied in </w:t>
      </w:r>
      <w:r>
        <w:rPr>
          <w:lang w:val="en-US"/>
        </w:rPr>
        <w:t>terrestrial</w:t>
      </w:r>
      <w:r w:rsidRPr="00D16FC7">
        <w:rPr>
          <w:lang w:val="en-US"/>
        </w:rPr>
        <w:t xml:space="preserve"> and maritime applications. The two technologies are the passive </w:t>
      </w:r>
      <w:r>
        <w:rPr>
          <w:lang w:val="en-US"/>
        </w:rPr>
        <w:t xml:space="preserve">electronically scanned </w:t>
      </w:r>
      <w:r w:rsidRPr="00D16FC7">
        <w:rPr>
          <w:lang w:val="en-US"/>
        </w:rPr>
        <w:t xml:space="preserve">array (PESA) and the active </w:t>
      </w:r>
      <w:r>
        <w:rPr>
          <w:lang w:val="en-US"/>
        </w:rPr>
        <w:t xml:space="preserve">electronically scanned </w:t>
      </w:r>
      <w:r w:rsidRPr="00D16FC7">
        <w:rPr>
          <w:lang w:val="en-US"/>
        </w:rPr>
        <w:t xml:space="preserve">array (AESA). PESA arrays use high power transmitter technologies to generate the transmitted signals and these are passed through or reflected from the PESA array. In this transmission and or reflection process the beams are steered and formed to meet the operational needs on a transmission by transmission basis. </w:t>
      </w:r>
    </w:p>
    <w:p w14:paraId="5E611DB8" w14:textId="77777777" w:rsidR="00EE632A" w:rsidRPr="00D16FC7" w:rsidRDefault="00EE632A" w:rsidP="00EE632A">
      <w:pPr>
        <w:rPr>
          <w:lang w:val="en-US"/>
        </w:rPr>
      </w:pPr>
      <w:r w:rsidRPr="00D16FC7">
        <w:rPr>
          <w:lang w:val="en-US"/>
        </w:rPr>
        <w:t xml:space="preserve">Typical beam dwell times are tens to hundreds of milliseconds. AESA technologies incorporate large numbers of lower peak power transmitters at each radiating element of the array. This technology relies on solid state devices generally at individual power levels of a few </w:t>
      </w:r>
      <w:r>
        <w:rPr>
          <w:lang w:val="en-US"/>
        </w:rPr>
        <w:t>w</w:t>
      </w:r>
      <w:r w:rsidRPr="00D16FC7">
        <w:rPr>
          <w:lang w:val="en-US"/>
        </w:rPr>
        <w:t xml:space="preserve">atts to hundreds of </w:t>
      </w:r>
      <w:r>
        <w:rPr>
          <w:lang w:val="en-US"/>
        </w:rPr>
        <w:t>w</w:t>
      </w:r>
      <w:r w:rsidRPr="00D16FC7">
        <w:rPr>
          <w:lang w:val="en-US"/>
        </w:rPr>
        <w:t xml:space="preserve">atts. The overall result is high levels of radiated power with the individual elements coherently contributing to the formation of beams. Most mobile ESA arrays have apertures ranging from less than 1 </w:t>
      </w:r>
      <w:r>
        <w:rPr>
          <w:lang w:val="en-US"/>
        </w:rPr>
        <w:t>square meter</w:t>
      </w:r>
      <w:r w:rsidRPr="00D16FC7">
        <w:rPr>
          <w:lang w:val="en-US"/>
        </w:rPr>
        <w:t xml:space="preserve"> to 20 </w:t>
      </w:r>
      <w:r>
        <w:rPr>
          <w:lang w:val="en-US"/>
        </w:rPr>
        <w:t>square meters</w:t>
      </w:r>
      <w:r w:rsidRPr="00D16FC7">
        <w:rPr>
          <w:lang w:val="en-US"/>
        </w:rPr>
        <w:t xml:space="preserve">. Fixed site arrays tend to be larger. Most ESA antennas use electronic steering in both azimuth and elevation. A sub-class of ESA arrays use mechanical scanning in the azimuth plane and electronic steering in elevation. These systems are widespread in maritime and </w:t>
      </w:r>
      <w:r>
        <w:rPr>
          <w:lang w:val="en-US"/>
        </w:rPr>
        <w:t>terrestrial</w:t>
      </w:r>
      <w:r w:rsidRPr="00D16FC7">
        <w:rPr>
          <w:lang w:val="en-US"/>
        </w:rPr>
        <w:t xml:space="preserve"> applications.</w:t>
      </w:r>
      <w:r>
        <w:rPr>
          <w:lang w:val="en-US"/>
        </w:rPr>
        <w:t xml:space="preserve"> </w:t>
      </w:r>
    </w:p>
    <w:p w14:paraId="4EBDF29C" w14:textId="77777777" w:rsidR="00EE632A" w:rsidRPr="00B73C33" w:rsidRDefault="00EE632A" w:rsidP="00D71BF8">
      <w:pPr>
        <w:pStyle w:val="Heading1"/>
        <w:rPr>
          <w:lang w:val="en-US"/>
        </w:rPr>
      </w:pPr>
      <w:r w:rsidRPr="00B73C33">
        <w:rPr>
          <w:lang w:val="en-US"/>
        </w:rPr>
        <w:t>3</w:t>
      </w:r>
      <w:r w:rsidRPr="00B73C33">
        <w:rPr>
          <w:lang w:val="en-US"/>
        </w:rPr>
        <w:tab/>
        <w:t>Protection criteria</w:t>
      </w:r>
    </w:p>
    <w:p w14:paraId="6811318C" w14:textId="77777777" w:rsidR="00EE632A" w:rsidRDefault="00EE632A" w:rsidP="00EE632A">
      <w:pPr>
        <w:rPr>
          <w:lang w:val="en-US"/>
        </w:rPr>
      </w:pPr>
      <w:r>
        <w:rPr>
          <w:lang w:val="en-US"/>
        </w:rPr>
        <w:t>The desensitizing effect on aeronautical radionavigation and meteorological radars from other services of a CW, BPSK, QPSK or noise-like type modulation is predictably related to its intensity. In any azimuth sectors in which such interference arrives, its power spectral density can simply be added to the power spectral density of the radar receiver thermal noise, to within a reasonable approxi</w:t>
      </w:r>
      <w:r>
        <w:rPr>
          <w:lang w:val="en-US"/>
        </w:rPr>
        <w:softHyphen/>
        <w:t xml:space="preserve">mation. If power spectral density of radar-receiver noise in the absence of interference is denoted by </w:t>
      </w:r>
      <w:r>
        <w:rPr>
          <w:i/>
          <w:lang w:val="en-US"/>
        </w:rPr>
        <w:t>N</w:t>
      </w:r>
      <w:r w:rsidRPr="00EE632A">
        <w:rPr>
          <w:vertAlign w:val="subscript"/>
          <w:lang w:val="en-US"/>
        </w:rPr>
        <w:t>0</w:t>
      </w:r>
      <w:r>
        <w:rPr>
          <w:lang w:val="en-US"/>
        </w:rPr>
        <w:t xml:space="preserve"> and that of noise-like interference by </w:t>
      </w:r>
      <w:r>
        <w:rPr>
          <w:i/>
          <w:lang w:val="en-US"/>
        </w:rPr>
        <w:t>I</w:t>
      </w:r>
      <w:r w:rsidRPr="00EE632A">
        <w:rPr>
          <w:vertAlign w:val="subscript"/>
          <w:lang w:val="en-US"/>
        </w:rPr>
        <w:t>0</w:t>
      </w:r>
      <w:r>
        <w:rPr>
          <w:lang w:val="en-US"/>
        </w:rPr>
        <w:t xml:space="preserve">, the resultant effective noise power spectral density becomes simply </w:t>
      </w:r>
      <w:r>
        <w:rPr>
          <w:i/>
          <w:lang w:val="en-US"/>
        </w:rPr>
        <w:t>I</w:t>
      </w:r>
      <w:r w:rsidRPr="00EE632A">
        <w:rPr>
          <w:vertAlign w:val="subscript"/>
          <w:lang w:val="en-US"/>
        </w:rPr>
        <w:t>0</w:t>
      </w:r>
      <w:r>
        <w:rPr>
          <w:lang w:val="en-US"/>
        </w:rPr>
        <w:t> </w:t>
      </w:r>
      <w:r>
        <w:rPr>
          <w:rFonts w:ascii="Symbol" w:hAnsi="Symbol"/>
        </w:rPr>
        <w:t></w:t>
      </w:r>
      <w:r>
        <w:rPr>
          <w:lang w:val="en-US"/>
        </w:rPr>
        <w:t> </w:t>
      </w:r>
      <w:r>
        <w:rPr>
          <w:i/>
          <w:lang w:val="en-US"/>
        </w:rPr>
        <w:t>N</w:t>
      </w:r>
      <w:r w:rsidRPr="00EE632A">
        <w:rPr>
          <w:vertAlign w:val="subscript"/>
          <w:lang w:val="en-US"/>
        </w:rPr>
        <w:t>0</w:t>
      </w:r>
      <w:r>
        <w:rPr>
          <w:lang w:val="en-US"/>
        </w:rPr>
        <w:t xml:space="preserve">. </w:t>
      </w:r>
    </w:p>
    <w:p w14:paraId="76A6B0C2" w14:textId="77777777" w:rsidR="00EE632A" w:rsidRDefault="00EE632A" w:rsidP="00EE632A">
      <w:pPr>
        <w:rPr>
          <w:lang w:val="en-US"/>
        </w:rPr>
      </w:pPr>
      <w:r>
        <w:rPr>
          <w:lang w:val="en-US"/>
        </w:rPr>
        <w:t xml:space="preserve">The aggregation factor can be very substantial in the case of certain communication systems, in which a great number of stations can be deployed. An aggregation analysis has to consider cumulative contributions from all directions, received via the radar antenna’s main and/or side lobes in order to arrive at the overall </w:t>
      </w:r>
      <w:r>
        <w:rPr>
          <w:i/>
          <w:iCs/>
          <w:lang w:val="en-US"/>
        </w:rPr>
        <w:t>I</w:t>
      </w:r>
      <w:r>
        <w:rPr>
          <w:lang w:val="en-US"/>
        </w:rPr>
        <w:t>/</w:t>
      </w:r>
      <w:r>
        <w:rPr>
          <w:i/>
          <w:iCs/>
          <w:lang w:val="en-US"/>
        </w:rPr>
        <w:t>N</w:t>
      </w:r>
      <w:r>
        <w:rPr>
          <w:lang w:val="en-US"/>
        </w:rPr>
        <w:t xml:space="preserve"> ratio.</w:t>
      </w:r>
    </w:p>
    <w:p w14:paraId="73D7E7B4" w14:textId="77777777" w:rsidR="00EE632A" w:rsidRDefault="00EE632A" w:rsidP="00EE632A">
      <w:pPr>
        <w:rPr>
          <w:lang w:val="en-US"/>
        </w:rPr>
      </w:pPr>
      <w:r>
        <w:rPr>
          <w:lang w:val="en-US"/>
        </w:rPr>
        <w:lastRenderedPageBreak/>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w:t>
      </w:r>
      <w:hyperlink r:id="rId18" w:history="1">
        <w:r w:rsidRPr="008D36D7">
          <w:rPr>
            <w:rStyle w:val="Hyperlink"/>
            <w:u w:val="none"/>
            <w:lang w:val="en-US"/>
          </w:rPr>
          <w:t>M.1372</w:t>
        </w:r>
      </w:hyperlink>
      <w:r>
        <w:rPr>
          <w:lang w:val="en-US"/>
        </w:rPr>
        <w:t xml:space="preserve"> – Efficient use of the radio spectrum by radar stations in the radionavigation service.</w:t>
      </w:r>
    </w:p>
    <w:p w14:paraId="3CE0CD84" w14:textId="77777777" w:rsidR="00EE632A" w:rsidRDefault="00EE632A" w:rsidP="00EE632A">
      <w:pPr>
        <w:rPr>
          <w:lang w:val="en-US"/>
        </w:rPr>
      </w:pPr>
      <w:r w:rsidRPr="00EE632A">
        <w:rPr>
          <w:lang w:val="en-US"/>
        </w:rPr>
        <w:t xml:space="preserve">Systems which use pulse compression have their IF bandwidth matched to the compressed pulse and act as a matched filter for minimum </w:t>
      </w:r>
      <w:r w:rsidRPr="008D36D7">
        <w:rPr>
          <w:i/>
          <w:iCs/>
          <w:lang w:val="en-US"/>
        </w:rPr>
        <w:t>S/N</w:t>
      </w:r>
      <w:r w:rsidRPr="00EE632A">
        <w:rPr>
          <w:lang w:val="en-US"/>
        </w:rPr>
        <w:t xml:space="preserve"> degradation. Pulse compression filters may be partially matched to and hence increase the effect of noise-like interference. In that case, further studies or compatibility measurements may be necessary to assess the interference in terms of the operational impact on the radar’s performance.</w:t>
      </w:r>
    </w:p>
    <w:p w14:paraId="173914CD" w14:textId="77777777" w:rsidR="00EE632A" w:rsidRDefault="00EE632A" w:rsidP="00EE632A">
      <w:pPr>
        <w:pStyle w:val="Heading1"/>
        <w:rPr>
          <w:lang w:val="en-US"/>
        </w:rPr>
      </w:pPr>
      <w:r>
        <w:rPr>
          <w:lang w:val="en-US"/>
        </w:rPr>
        <w:t>4</w:t>
      </w:r>
      <w:r>
        <w:rPr>
          <w:lang w:val="en-US"/>
        </w:rPr>
        <w:tab/>
        <w:t>Operational characteristics</w:t>
      </w:r>
    </w:p>
    <w:p w14:paraId="03DFB9C5" w14:textId="77777777" w:rsidR="00EE632A" w:rsidRDefault="00EE632A" w:rsidP="00EE632A">
      <w:pPr>
        <w:pStyle w:val="Heading2"/>
        <w:rPr>
          <w:lang w:val="en-US"/>
        </w:rPr>
      </w:pPr>
      <w:r>
        <w:rPr>
          <w:lang w:val="en-US"/>
        </w:rPr>
        <w:t>4.1</w:t>
      </w:r>
      <w:r>
        <w:rPr>
          <w:lang w:val="en-US"/>
        </w:rPr>
        <w:tab/>
        <w:t>Aeronautical radionavigation radars</w:t>
      </w:r>
    </w:p>
    <w:p w14:paraId="38E65E02" w14:textId="77777777" w:rsidR="00EE632A" w:rsidRDefault="00EE632A" w:rsidP="00D71BF8">
      <w:pPr>
        <w:rPr>
          <w:lang w:val="en-US"/>
        </w:rPr>
      </w:pPr>
      <w:r>
        <w:rPr>
          <w:lang w:val="en-US"/>
        </w:rPr>
        <w:t>Airport surveillance radars operate throughout the world in the frequency band 2 700-2 900 </w:t>
      </w:r>
      <w:proofErr w:type="spellStart"/>
      <w:r>
        <w:rPr>
          <w:lang w:val="en-US"/>
        </w:rPr>
        <w:t>MHz.</w:t>
      </w:r>
      <w:proofErr w:type="spellEnd"/>
      <w:r>
        <w:rPr>
          <w:lang w:val="en-US"/>
        </w:rPr>
        <w:t xml:space="preserve"> Eight representative types of ATC radars are depicted in Table 1, as radars A through radar F including F1 and F2. These radars perform airport surveillance for terminal approach control and normally require surveillance of a full 360</w:t>
      </w:r>
      <w:r>
        <w:rPr>
          <w:rFonts w:ascii="Symbol" w:hAnsi="Symbol"/>
        </w:rPr>
        <w:t></w:t>
      </w:r>
      <w:r>
        <w:rPr>
          <w:lang w:val="en-US"/>
        </w:rPr>
        <w:t xml:space="preserve"> sector use on a round-the-clock schedule. Radars A, C, E and F are typically located at airports and every major airport is usually equipped with one or more similar radar systems. Radars A, through F including F1 and F2 are the current generation of radars deployed. Radars C and E are representative of the next generation systems, although many have now been deployed and are representative of some currently used technology and these should augment and/or replace radars A, B and eventually F after the year 2010. Radar D is a transportable system used for ATC at airfields where there are no existing facilities. There are also, however, still significant numbers of this type of non-coherent magnetron radar on fixed sites around the world. These generally operate with peak powers of approximately 1 MW. When in use, radar D is operated 24 h per day. Some of these radars operate in a frequency diversity mode, which requires two and, in some cases, four frequency assignments per radar. Radars F1 and F2 are the airport su</w:t>
      </w:r>
      <w:r w:rsidR="0036410F">
        <w:rPr>
          <w:lang w:val="en-US"/>
        </w:rPr>
        <w:t xml:space="preserve">rveillance and weather radars. </w:t>
      </w:r>
      <w:r>
        <w:rPr>
          <w:lang w:val="en-US"/>
        </w:rPr>
        <w:t>These radars are designed to meet aeronautical surveillance requirements to mitigate wind turbine clutter, provide unmanned aircraft system surveillance, and provide enhanced aviation weather products.</w:t>
      </w:r>
    </w:p>
    <w:p w14:paraId="78B14957" w14:textId="77777777" w:rsidR="00F31BC2" w:rsidRDefault="00F31BC2" w:rsidP="00D71BF8">
      <w:pPr>
        <w:rPr>
          <w:lang w:val="en-US"/>
        </w:rPr>
      </w:pPr>
    </w:p>
    <w:p w14:paraId="44578DE9" w14:textId="77777777" w:rsidR="00F31BC2" w:rsidRDefault="00F31BC2" w:rsidP="00D71BF8">
      <w:pPr>
        <w:rPr>
          <w:lang w:val="en-US"/>
        </w:rPr>
      </w:pPr>
    </w:p>
    <w:p w14:paraId="6DEBEE7F" w14:textId="77777777" w:rsidR="00EE632A" w:rsidRDefault="00EE632A" w:rsidP="00F31BC2">
      <w:pPr>
        <w:pStyle w:val="Annextitle"/>
        <w:rPr>
          <w:lang w:val="en-US"/>
        </w:rPr>
      </w:pPr>
      <w:r>
        <w:t>Annex 2</w:t>
      </w:r>
      <w:r w:rsidR="00F31BC2">
        <w:br/>
      </w:r>
      <w:r w:rsidR="00F31BC2">
        <w:br/>
      </w:r>
      <w:r>
        <w:rPr>
          <w:lang w:val="en-US"/>
        </w:rPr>
        <w:t>Results of tests with aeronautical radionavigation radars</w:t>
      </w:r>
    </w:p>
    <w:p w14:paraId="0F296996" w14:textId="77777777" w:rsidR="00EE632A" w:rsidRDefault="00EE632A" w:rsidP="00EE632A">
      <w:pPr>
        <w:pStyle w:val="Heading1"/>
        <w:rPr>
          <w:lang w:val="en-US"/>
        </w:rPr>
      </w:pPr>
      <w:r>
        <w:rPr>
          <w:lang w:val="en-US"/>
        </w:rPr>
        <w:t>1</w:t>
      </w:r>
      <w:r>
        <w:rPr>
          <w:lang w:val="en-US"/>
        </w:rPr>
        <w:tab/>
        <w:t>Introduction</w:t>
      </w:r>
    </w:p>
    <w:p w14:paraId="42C46540" w14:textId="77777777" w:rsidR="00EE632A" w:rsidRDefault="00EE632A" w:rsidP="00EE632A">
      <w:pPr>
        <w:rPr>
          <w:lang w:val="en-US"/>
        </w:rPr>
      </w:pPr>
      <w:r>
        <w:rPr>
          <w:lang w:val="en-US"/>
        </w:rPr>
        <w:t xml:space="preserve">This Annex describes the results of two administrations’ tests on aeronautical radionavigation radars and concludes that a –10 dB </w:t>
      </w:r>
      <w:r>
        <w:rPr>
          <w:i/>
          <w:iCs/>
          <w:lang w:val="en-US"/>
        </w:rPr>
        <w:t>I</w:t>
      </w:r>
      <w:r>
        <w:rPr>
          <w:lang w:val="en-US"/>
        </w:rPr>
        <w:t>/</w:t>
      </w:r>
      <w:r>
        <w:rPr>
          <w:i/>
          <w:iCs/>
          <w:lang w:val="en-US"/>
        </w:rPr>
        <w:t>N</w:t>
      </w:r>
      <w:r>
        <w:rPr>
          <w:lang w:val="en-US"/>
        </w:rPr>
        <w:t xml:space="preserve"> protection criteria will fully protect those types of radars in the frequency band 2 700-2 900 MHz band. The results of one administration’s tests are based upon </w:t>
      </w:r>
      <w:r>
        <w:rPr>
          <w:lang w:val="en-US"/>
        </w:rPr>
        <w:lastRenderedPageBreak/>
        <w:t>measurements of a pulsed Doppler aeronautical radionavigation radar that has technical characteristics similar to that of radar B in Table 1 of Annex 1. The other administration’s tests are based upon measurements of radars that operate with characteristics similar to that of radars D and E in Table 1 of Annex 1.</w:t>
      </w:r>
    </w:p>
    <w:p w14:paraId="036D2637" w14:textId="77777777" w:rsidR="00EE632A" w:rsidRDefault="00EE632A" w:rsidP="00EE632A">
      <w:pPr>
        <w:pStyle w:val="Heading1"/>
        <w:rPr>
          <w:lang w:val="en-US"/>
        </w:rPr>
      </w:pPr>
      <w:r>
        <w:rPr>
          <w:lang w:val="en-US"/>
        </w:rPr>
        <w:t>2</w:t>
      </w:r>
      <w:r>
        <w:rPr>
          <w:lang w:val="en-US"/>
        </w:rPr>
        <w:tab/>
        <w:t xml:space="preserve">Radar B tests </w:t>
      </w:r>
    </w:p>
    <w:p w14:paraId="0D5FB6EB" w14:textId="77777777" w:rsidR="00EE632A" w:rsidRDefault="00EE632A" w:rsidP="0067261E">
      <w:pPr>
        <w:rPr>
          <w:lang w:val="en-US"/>
        </w:rPr>
      </w:pPr>
      <w:r>
        <w:rPr>
          <w:lang w:val="en-US"/>
        </w:rPr>
        <w:t>Tests were performed to determine the effects that emissions from digital communication systems would have on an air search radionavigation radar (identified as radar B in Table 1 of Annex 1) operating with the primary allocation for the aerona</w:t>
      </w:r>
      <w:r w:rsidR="0036410F">
        <w:rPr>
          <w:lang w:val="en-US"/>
        </w:rPr>
        <w:t xml:space="preserve">utical radionavigation service </w:t>
      </w:r>
      <w:r>
        <w:rPr>
          <w:lang w:val="en-US"/>
        </w:rPr>
        <w:t>in the frequency band 2 700-2 900 </w:t>
      </w:r>
      <w:proofErr w:type="spellStart"/>
      <w:r>
        <w:rPr>
          <w:lang w:val="en-US"/>
        </w:rPr>
        <w:t>MHz.</w:t>
      </w:r>
      <w:proofErr w:type="spellEnd"/>
      <w:r>
        <w:rPr>
          <w:lang w:val="en-US"/>
        </w:rPr>
        <w:t xml:space="preserve"> The results of those tests have been used to determine the </w:t>
      </w:r>
      <w:r>
        <w:rPr>
          <w:i/>
          <w:iCs/>
          <w:lang w:val="en-US"/>
        </w:rPr>
        <w:t>I</w:t>
      </w:r>
      <w:r>
        <w:rPr>
          <w:lang w:val="en-US"/>
        </w:rPr>
        <w:t>/</w:t>
      </w:r>
      <w:r>
        <w:rPr>
          <w:i/>
          <w:iCs/>
          <w:lang w:val="en-US"/>
        </w:rPr>
        <w:t>N</w:t>
      </w:r>
      <w:r>
        <w:rPr>
          <w:lang w:val="en-US"/>
        </w:rPr>
        <w:t xml:space="preserve"> protection criteria that should be used in studies that assess the compatibility of radionavigation radars and the mobile service or outside broadcast/electronic news gathering systems in the frequency band 2 700</w:t>
      </w:r>
      <w:r w:rsidR="0067261E">
        <w:rPr>
          <w:lang w:val="en-US"/>
        </w:rPr>
        <w:noBreakHyphen/>
      </w:r>
      <w:r>
        <w:rPr>
          <w:lang w:val="en-US"/>
        </w:rPr>
        <w:t>2 900 </w:t>
      </w:r>
      <w:proofErr w:type="spellStart"/>
      <w:r>
        <w:rPr>
          <w:lang w:val="en-US"/>
        </w:rPr>
        <w:t>MHz.</w:t>
      </w:r>
      <w:proofErr w:type="spellEnd"/>
      <w:r>
        <w:rPr>
          <w:lang w:val="en-US"/>
        </w:rPr>
        <w:t xml:space="preserve"> This radar employs interference mitigation techniques/processing methods identified in Recommendation ITU-R </w:t>
      </w:r>
      <w:hyperlink r:id="rId19" w:history="1">
        <w:r w:rsidRPr="005B672A">
          <w:rPr>
            <w:rStyle w:val="Hyperlink"/>
            <w:u w:val="none"/>
            <w:lang w:val="en-US"/>
          </w:rPr>
          <w:t>M.1372</w:t>
        </w:r>
      </w:hyperlink>
      <w:r>
        <w:rPr>
          <w:lang w:val="en-US"/>
        </w:rPr>
        <w:t>, which allows it to operate in the presence of other radionavigation, radiolocation, and meteorological radars.</w:t>
      </w:r>
      <w:r w:rsidR="00D71BF8">
        <w:rPr>
          <w:lang w:val="en-US"/>
        </w:rPr>
        <w:t xml:space="preserve"> </w:t>
      </w:r>
      <w:r>
        <w:rPr>
          <w:lang w:val="en-US"/>
        </w:rPr>
        <w:t>As shown in Report ITU-R M.2032, techniques of that kind are very effective in reducing or eliminating pulsed interference between radars.</w:t>
      </w:r>
      <w:r>
        <w:rPr>
          <w:highlight w:val="yellow"/>
          <w:lang w:val="en-US"/>
        </w:rPr>
        <w:t xml:space="preserve"> </w:t>
      </w:r>
    </w:p>
    <w:p w14:paraId="2BF90BEC" w14:textId="77777777" w:rsidR="00EE632A" w:rsidRDefault="00EE632A" w:rsidP="00EE632A">
      <w:pPr>
        <w:rPr>
          <w:lang w:val="en-US"/>
        </w:rPr>
      </w:pPr>
      <w:r>
        <w:rPr>
          <w:lang w:val="en-US"/>
        </w:rPr>
        <w:t>These tests investigated the effectiveness of the radar’s interference suppression circuitry/software to reduce or eliminate interference due to the emissions from a communications system employing a digital modulation scheme.</w:t>
      </w:r>
    </w:p>
    <w:p w14:paraId="0C4B1934" w14:textId="77777777" w:rsidR="00EE632A" w:rsidRDefault="00EE632A" w:rsidP="00EE632A">
      <w:pPr>
        <w:pStyle w:val="Heading2"/>
        <w:rPr>
          <w:lang w:val="en-US"/>
        </w:rPr>
      </w:pPr>
      <w:r>
        <w:rPr>
          <w:lang w:val="en-US"/>
        </w:rPr>
        <w:t>2.1</w:t>
      </w:r>
      <w:r>
        <w:rPr>
          <w:lang w:val="en-US"/>
        </w:rPr>
        <w:tab/>
        <w:t>Radar B test objectives</w:t>
      </w:r>
    </w:p>
    <w:p w14:paraId="3812A9C5" w14:textId="77777777" w:rsidR="00EE632A" w:rsidRDefault="00EE632A" w:rsidP="00EE632A">
      <w:pPr>
        <w:rPr>
          <w:lang w:val="en-US"/>
        </w:rPr>
      </w:pPr>
      <w:r>
        <w:rPr>
          <w:lang w:val="en-US"/>
        </w:rPr>
        <w:t>The objectives of the testing for radar B was:</w:t>
      </w:r>
    </w:p>
    <w:p w14:paraId="3F07C827" w14:textId="77777777" w:rsidR="00EE632A" w:rsidRDefault="00EE632A" w:rsidP="00EE632A">
      <w:pPr>
        <w:pStyle w:val="enumlev1"/>
        <w:rPr>
          <w:lang w:val="en-US"/>
        </w:rPr>
      </w:pPr>
      <w:r>
        <w:rPr>
          <w:lang w:val="en-US"/>
        </w:rPr>
        <w:t>–</w:t>
      </w:r>
      <w:r>
        <w:rPr>
          <w:lang w:val="en-US"/>
        </w:rPr>
        <w:tab/>
        <w:t xml:space="preserve">To quantify the capability of radar B’s interference-rejection processing to mitigate unwanted emissions from digital communication systems as a function of their power level. </w:t>
      </w:r>
    </w:p>
    <w:p w14:paraId="289654FD" w14:textId="77777777" w:rsidR="00EE632A" w:rsidRDefault="00EE632A" w:rsidP="00EE632A">
      <w:pPr>
        <w:pStyle w:val="enumlev1"/>
        <w:rPr>
          <w:lang w:val="en-US"/>
        </w:rPr>
      </w:pPr>
      <w:r>
        <w:rPr>
          <w:lang w:val="en-US"/>
        </w:rPr>
        <w:t>–</w:t>
      </w:r>
      <w:r>
        <w:rPr>
          <w:lang w:val="en-US"/>
        </w:rPr>
        <w:tab/>
        <w:t xml:space="preserve">To develop </w:t>
      </w:r>
      <w:r>
        <w:rPr>
          <w:i/>
          <w:iCs/>
          <w:lang w:val="en-US"/>
        </w:rPr>
        <w:t>I</w:t>
      </w:r>
      <w:r>
        <w:rPr>
          <w:lang w:val="en-US"/>
        </w:rPr>
        <w:t>/</w:t>
      </w:r>
      <w:r>
        <w:rPr>
          <w:i/>
          <w:iCs/>
          <w:lang w:val="en-US"/>
        </w:rPr>
        <w:t>N</w:t>
      </w:r>
      <w:r>
        <w:rPr>
          <w:lang w:val="en-US"/>
        </w:rPr>
        <w:t xml:space="preserve"> protection criteria for unwanted digital communication systems emissions received by the radionavigation radar. </w:t>
      </w:r>
    </w:p>
    <w:p w14:paraId="2A473911" w14:textId="77777777" w:rsidR="00EE632A" w:rsidRDefault="00EE632A" w:rsidP="00D71BF8">
      <w:pPr>
        <w:pStyle w:val="enumlev1"/>
        <w:rPr>
          <w:lang w:val="en-US"/>
        </w:rPr>
      </w:pPr>
      <w:r>
        <w:rPr>
          <w:lang w:val="en-US"/>
        </w:rPr>
        <w:t>–</w:t>
      </w:r>
      <w:r>
        <w:rPr>
          <w:lang w:val="en-US"/>
        </w:rPr>
        <w:tab/>
        <w:t>To observe and quantify the effectiveness of the radionavigation radar’s interference rejection techniques to reduce the number of false targets, radial streaks (strobes), and background noise.</w:t>
      </w:r>
    </w:p>
    <w:p w14:paraId="0964FBC6" w14:textId="77777777" w:rsidR="00EE632A" w:rsidRDefault="00EE632A" w:rsidP="00EE632A">
      <w:pPr>
        <w:pStyle w:val="enumlev1"/>
        <w:rPr>
          <w:lang w:val="en-US"/>
        </w:rPr>
      </w:pPr>
      <w:r>
        <w:rPr>
          <w:lang w:val="en-US"/>
        </w:rPr>
        <w:t>–</w:t>
      </w:r>
      <w:r>
        <w:rPr>
          <w:lang w:val="en-US"/>
        </w:rPr>
        <w:tab/>
        <w:t>To observe and quantify the effectiveness of the radionavigation radar’s interference rejection techniques to mitigate the loss of desired targets.</w:t>
      </w:r>
    </w:p>
    <w:p w14:paraId="021B900F" w14:textId="77777777" w:rsidR="00EE632A" w:rsidRDefault="00EE632A" w:rsidP="00EE632A">
      <w:pPr>
        <w:pStyle w:val="Heading2"/>
        <w:rPr>
          <w:lang w:val="en-US"/>
        </w:rPr>
      </w:pPr>
      <w:r>
        <w:rPr>
          <w:lang w:val="en-US"/>
        </w:rPr>
        <w:t>2.2</w:t>
      </w:r>
      <w:r>
        <w:rPr>
          <w:lang w:val="en-US"/>
        </w:rPr>
        <w:tab/>
        <w:t>Radar B technical and operational characteristics</w:t>
      </w:r>
    </w:p>
    <w:p w14:paraId="76723A9B" w14:textId="77777777" w:rsidR="00EE632A" w:rsidRDefault="00EE632A" w:rsidP="00D71BF8">
      <w:pPr>
        <w:rPr>
          <w:lang w:val="en-US"/>
        </w:rPr>
      </w:pPr>
      <w:r>
        <w:rPr>
          <w:lang w:val="en-US"/>
        </w:rPr>
        <w:t>Radar B is used by administrations for monitoring air traffic in and around airports within a range of 60 NM (approximately 111 km). Nominal values for the principal parameters of this radar were obtained from regulatory approval documents, sales brochures, and technical manuals. These are presented in Table 1 of Annex 1.</w:t>
      </w:r>
    </w:p>
    <w:p w14:paraId="173F3E21" w14:textId="77777777" w:rsidR="00EE632A" w:rsidRDefault="00EE632A" w:rsidP="00D71BF8">
      <w:pPr>
        <w:rPr>
          <w:lang w:val="en-US"/>
        </w:rPr>
      </w:pPr>
      <w:r>
        <w:rPr>
          <w:lang w:val="en-US"/>
        </w:rPr>
        <w:t>The radar divides its 60 NM operational range into 1/16 NM intervals (approximately 116 m) and the azimuth into 256 approximately 1.4° intervals, for a total of 249</w:t>
      </w:r>
      <w:r>
        <w:rPr>
          <w:rFonts w:ascii="Tms Rmn" w:hAnsi="Tms Rmn"/>
          <w:sz w:val="12"/>
          <w:lang w:val="en-US"/>
        </w:rPr>
        <w:t> </w:t>
      </w:r>
      <w:r>
        <w:rPr>
          <w:lang w:val="en-US"/>
        </w:rPr>
        <w:t>088 range-azimuth cells. In each 1.4° azimuth interval the transmitter sends ten pulses at one constant PRF and then sends eight pulses at another lower PRF. The receiver processes each set of 18 pulses to form 18 Doppler filters. Alternating PRFs within every 1.4° helps eliminate blind speeds, unmasks moving targets hidden by weather, and eliminates second-time clutter returns and divides the radar output into approximately 4</w:t>
      </w:r>
      <w:r>
        <w:rPr>
          <w:rFonts w:ascii="Tms Rmn" w:hAnsi="Tms Rmn"/>
          <w:sz w:val="12"/>
          <w:lang w:val="en-US"/>
        </w:rPr>
        <w:t> </w:t>
      </w:r>
      <w:r>
        <w:rPr>
          <w:lang w:val="en-US"/>
        </w:rPr>
        <w:t>483</w:t>
      </w:r>
      <w:r>
        <w:rPr>
          <w:rFonts w:ascii="Tms Rmn" w:hAnsi="Tms Rmn"/>
          <w:sz w:val="12"/>
          <w:lang w:val="en-US"/>
        </w:rPr>
        <w:t> </w:t>
      </w:r>
      <w:r>
        <w:rPr>
          <w:lang w:val="en-US"/>
        </w:rPr>
        <w:t xml:space="preserve">584 range-azimuth-Doppler cells. </w:t>
      </w:r>
    </w:p>
    <w:p w14:paraId="703F3F18" w14:textId="77777777" w:rsidR="00EE632A" w:rsidRDefault="00EE632A" w:rsidP="00EE632A">
      <w:pPr>
        <w:pStyle w:val="Heading2"/>
        <w:rPr>
          <w:lang w:val="en-US"/>
        </w:rPr>
      </w:pPr>
      <w:r>
        <w:rPr>
          <w:lang w:val="en-US"/>
        </w:rPr>
        <w:lastRenderedPageBreak/>
        <w:t>2.3</w:t>
      </w:r>
      <w:r>
        <w:rPr>
          <w:lang w:val="en-US"/>
        </w:rPr>
        <w:tab/>
        <w:t>Radar B signal processing characteristics</w:t>
      </w:r>
    </w:p>
    <w:p w14:paraId="45646405" w14:textId="77777777" w:rsidR="00EE632A" w:rsidRDefault="00EE632A" w:rsidP="00EE632A">
      <w:pPr>
        <w:pStyle w:val="Heading3"/>
        <w:rPr>
          <w:lang w:val="en-US"/>
        </w:rPr>
      </w:pPr>
      <w:r>
        <w:rPr>
          <w:lang w:val="en-US"/>
        </w:rPr>
        <w:t>2.3.1</w:t>
      </w:r>
      <w:r>
        <w:rPr>
          <w:lang w:val="en-US"/>
        </w:rPr>
        <w:tab/>
        <w:t>Antenna</w:t>
      </w:r>
    </w:p>
    <w:p w14:paraId="375DE7A9" w14:textId="77777777" w:rsidR="00EE632A" w:rsidRDefault="00EE632A" w:rsidP="00D71BF8">
      <w:pPr>
        <w:rPr>
          <w:lang w:val="en-US"/>
        </w:rPr>
      </w:pPr>
      <w:r>
        <w:rPr>
          <w:lang w:val="en-US"/>
        </w:rPr>
        <w:t xml:space="preserve">Radar B employs high- and low-beam horns in the antenna feed array. The reflected pulses are received by the high- and low-beam horns in the antenna array and are switched, attenuated, and amplified by microwave components and sent to their respective receivers. The high-beam horn receives returns from high-altitude targets close to the antenna, while the low-beam horn receives returns from low-altitude targets at greater distances. The high-beam path reduces clutter strength at short ranges in order to improve sub-clutter visibility. For these tests, the low-beam receiver was selected because the radar would most likely receive interference from local ground-based emitters through this path. </w:t>
      </w:r>
      <w:r>
        <w:sym w:font="Symbol" w:char="F054"/>
      </w:r>
      <w:r>
        <w:rPr>
          <w:lang w:val="en-US"/>
        </w:rPr>
        <w:t xml:space="preserve">he low beam is used for observation of targets at ranges exceeding about </w:t>
      </w:r>
      <w:r w:rsidR="00D71BF8">
        <w:rPr>
          <w:lang w:val="en-US"/>
        </w:rPr>
        <w:t>15</w:t>
      </w:r>
      <w:r w:rsidR="00D71BF8">
        <w:rPr>
          <w:lang w:val="en-US"/>
        </w:rPr>
        <w:noBreakHyphen/>
      </w:r>
      <w:r>
        <w:rPr>
          <w:lang w:val="en-US"/>
        </w:rPr>
        <w:t>20 NM (approximately 28-37 km). The beams are not used simultaneously; the radar receiver toggles between them. The coverage patterns for the high and low beams for a 1 m</w:t>
      </w:r>
      <w:r>
        <w:rPr>
          <w:vertAlign w:val="superscript"/>
          <w:lang w:val="en-US"/>
        </w:rPr>
        <w:t>2</w:t>
      </w:r>
      <w:r>
        <w:rPr>
          <w:lang w:val="en-US"/>
        </w:rPr>
        <w:t xml:space="preserve"> target cross</w:t>
      </w:r>
      <w:r>
        <w:rPr>
          <w:lang w:val="en-US"/>
        </w:rPr>
        <w:noBreakHyphen/>
        <w:t>section with a probability of detection equal to 0.80 are shown in Fig. 1.</w:t>
      </w:r>
    </w:p>
    <w:p w14:paraId="288D220D" w14:textId="77777777" w:rsidR="00EE632A" w:rsidRDefault="009B2244" w:rsidP="0060000F">
      <w:pPr>
        <w:pStyle w:val="FigureNo"/>
        <w:rPr>
          <w:noProof/>
          <w:lang w:val="en-US" w:eastAsia="zh-CN"/>
        </w:rPr>
      </w:pPr>
      <w:r>
        <w:rPr>
          <w:noProof/>
          <w:lang w:val="en-US" w:eastAsia="zh-CN"/>
        </w:rPr>
        <w:t>Figure 1</w:t>
      </w:r>
    </w:p>
    <w:p w14:paraId="49601687" w14:textId="77777777" w:rsidR="009B2244" w:rsidRDefault="009B2244" w:rsidP="009B2244">
      <w:pPr>
        <w:pStyle w:val="Figuretitle"/>
        <w:rPr>
          <w:lang w:val="en-US" w:eastAsia="zh-CN"/>
        </w:rPr>
      </w:pPr>
      <w:r>
        <w:rPr>
          <w:lang w:val="en-US" w:eastAsia="zh-CN"/>
        </w:rPr>
        <w:t>High and low beams coverage patterns</w:t>
      </w:r>
    </w:p>
    <w:p w14:paraId="064D0FAA" w14:textId="77777777" w:rsidR="009B2244" w:rsidRPr="009B2244" w:rsidRDefault="009B2244" w:rsidP="009B2244">
      <w:pPr>
        <w:pStyle w:val="Figure"/>
        <w:rPr>
          <w:lang w:val="en-US" w:eastAsia="zh-CN"/>
        </w:rPr>
      </w:pPr>
      <w:r>
        <w:object w:dxaOrig="6036" w:dyaOrig="5527" w14:anchorId="57CB3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328.5pt" o:ole="">
            <v:imagedata r:id="rId20" o:title=""/>
          </v:shape>
          <o:OLEObject Type="Embed" ProgID="CorelDraw.Graphic.16" ShapeID="_x0000_i1025" DrawAspect="Content" ObjectID="_1676196772" r:id="rId21"/>
        </w:object>
      </w:r>
    </w:p>
    <w:p w14:paraId="555E9F55" w14:textId="77777777" w:rsidR="00EE632A" w:rsidRDefault="00EE632A" w:rsidP="00EE632A">
      <w:pPr>
        <w:pStyle w:val="Heading3"/>
        <w:rPr>
          <w:lang w:val="en-US"/>
        </w:rPr>
      </w:pPr>
      <w:r>
        <w:rPr>
          <w:lang w:val="en-US"/>
        </w:rPr>
        <w:t>2.3.2</w:t>
      </w:r>
      <w:r>
        <w:rPr>
          <w:lang w:val="en-US"/>
        </w:rPr>
        <w:tab/>
        <w:t>Radar B target receiver</w:t>
      </w:r>
    </w:p>
    <w:p w14:paraId="2A137106" w14:textId="77777777" w:rsidR="00EE632A" w:rsidRDefault="00EE632A" w:rsidP="00EE632A">
      <w:pPr>
        <w:rPr>
          <w:lang w:val="en-US"/>
        </w:rPr>
      </w:pPr>
      <w:r>
        <w:rPr>
          <w:lang w:val="en-US"/>
        </w:rPr>
        <w:t xml:space="preserve">The target receiver/processor in radar B employs STC and moving target detection, which includes Doppler filtering and CFAR processing, to detect and separate target returns from noise, ground clutter and weather. The target receiver/processor sorts the target returns according to range, detects their Doppler shift, and sends them to the radar system post processor. </w:t>
      </w:r>
    </w:p>
    <w:p w14:paraId="46E3B14C" w14:textId="77777777" w:rsidR="00EE632A" w:rsidRDefault="00EE632A" w:rsidP="00EE632A">
      <w:pPr>
        <w:pStyle w:val="Heading4"/>
        <w:rPr>
          <w:lang w:val="en-US"/>
        </w:rPr>
      </w:pPr>
      <w:r>
        <w:rPr>
          <w:lang w:val="en-US"/>
        </w:rPr>
        <w:lastRenderedPageBreak/>
        <w:t>2.3.2.1</w:t>
      </w:r>
      <w:r>
        <w:rPr>
          <w:lang w:val="en-US"/>
        </w:rPr>
        <w:tab/>
        <w:t xml:space="preserve">Radar B IF circuitry </w:t>
      </w:r>
    </w:p>
    <w:p w14:paraId="28157A57" w14:textId="77777777" w:rsidR="00EE632A" w:rsidRDefault="00EE632A" w:rsidP="00D71BF8">
      <w:pPr>
        <w:rPr>
          <w:lang w:val="en-US"/>
        </w:rPr>
      </w:pPr>
      <w:r>
        <w:rPr>
          <w:lang w:val="en-US"/>
        </w:rPr>
        <w:t xml:space="preserve">The IF receiver amplifies the outputs of the RF receiver and detects their phase shifts. The IF circuitry consists of a three-stage logarithmic video detector/amplifier with a wide dynamic range and an I and Q phase detector. The output of the IF amplifier receiver is at 31.07 </w:t>
      </w:r>
      <w:proofErr w:type="spellStart"/>
      <w:r>
        <w:rPr>
          <w:lang w:val="en-US"/>
        </w:rPr>
        <w:t>MHz.</w:t>
      </w:r>
      <w:proofErr w:type="spellEnd"/>
      <w:r>
        <w:rPr>
          <w:lang w:val="en-US"/>
        </w:rPr>
        <w:t xml:space="preserve"> A CW signal swept in frequency was applied as input stimuli to the radar receiver to obtain the receiver’s 3 dB bandwidth, which was measured to be about 680 kHz at the input to the phase detectors. The receiver’s response to the swept CW signal is shown in Fig. 2. The dynamic range of the radar receiver was measured by varying the power level of a fixed frequency CW signal and monitoring the output of the IF circuitry at the same test point. Figure 3 shows the gain characteristics of the radar receiver. The compression point occurs with an input signal that has a power level of </w:t>
      </w:r>
      <w:r w:rsidR="0060000F">
        <w:rPr>
          <w:lang w:val="en-US"/>
        </w:rPr>
        <w:t>about –43 dBm.</w:t>
      </w:r>
    </w:p>
    <w:p w14:paraId="5B032B41" w14:textId="77777777" w:rsidR="009B2244" w:rsidRDefault="009B2244" w:rsidP="009B2244">
      <w:pPr>
        <w:pStyle w:val="FigureNo"/>
        <w:rPr>
          <w:noProof/>
          <w:lang w:val="en-US" w:eastAsia="zh-CN"/>
        </w:rPr>
      </w:pPr>
      <w:r>
        <w:rPr>
          <w:noProof/>
          <w:lang w:val="en-US" w:eastAsia="zh-CN"/>
        </w:rPr>
        <w:t>Figure 2</w:t>
      </w:r>
    </w:p>
    <w:p w14:paraId="239F39AD" w14:textId="77777777" w:rsidR="009B2244" w:rsidRDefault="009B2244" w:rsidP="009B2244">
      <w:pPr>
        <w:pStyle w:val="Figuretitle"/>
        <w:rPr>
          <w:lang w:val="en-US" w:eastAsia="zh-CN"/>
        </w:rPr>
      </w:pPr>
      <w:r>
        <w:rPr>
          <w:lang w:val="en-US" w:eastAsia="zh-CN"/>
        </w:rPr>
        <w:t>Radar B IF selectivity curve</w:t>
      </w:r>
    </w:p>
    <w:p w14:paraId="2E746C41" w14:textId="77777777" w:rsidR="00EE632A" w:rsidRPr="009B2244" w:rsidRDefault="009B2244" w:rsidP="009B2244">
      <w:pPr>
        <w:pStyle w:val="Figure"/>
        <w:rPr>
          <w:lang w:val="en-US"/>
        </w:rPr>
      </w:pPr>
      <w:r>
        <w:object w:dxaOrig="5758" w:dyaOrig="2665" w14:anchorId="297E59EB">
          <v:shape id="_x0000_i1026" type="#_x0000_t75" style="width:348.9pt;height:162pt;mso-position-horizontal:absolute" o:ole="">
            <v:imagedata r:id="rId22" o:title=""/>
          </v:shape>
          <o:OLEObject Type="Embed" ProgID="CorelDraw.Graphic.16" ShapeID="_x0000_i1026" DrawAspect="Content" ObjectID="_1676196773" r:id="rId23"/>
        </w:object>
      </w:r>
    </w:p>
    <w:p w14:paraId="4369BB40" w14:textId="77777777" w:rsidR="009B2244" w:rsidRDefault="009B2244" w:rsidP="009B2244">
      <w:pPr>
        <w:pStyle w:val="FigureNo"/>
        <w:rPr>
          <w:noProof/>
          <w:lang w:val="en-US" w:eastAsia="zh-CN"/>
        </w:rPr>
      </w:pPr>
      <w:r>
        <w:rPr>
          <w:noProof/>
          <w:lang w:val="en-US" w:eastAsia="zh-CN"/>
        </w:rPr>
        <w:t>Figure 3</w:t>
      </w:r>
    </w:p>
    <w:p w14:paraId="4A416496" w14:textId="77777777" w:rsidR="009B2244" w:rsidRDefault="009B2244" w:rsidP="009B2244">
      <w:pPr>
        <w:pStyle w:val="Figuretitle"/>
        <w:rPr>
          <w:lang w:val="en-US" w:eastAsia="zh-CN"/>
        </w:rPr>
      </w:pPr>
      <w:r>
        <w:rPr>
          <w:lang w:val="en-US" w:eastAsia="zh-CN"/>
        </w:rPr>
        <w:t>Radar B input/output gain curve</w:t>
      </w:r>
    </w:p>
    <w:p w14:paraId="49BC9C44" w14:textId="77777777" w:rsidR="00EE632A" w:rsidRPr="009B2244" w:rsidRDefault="009B2244" w:rsidP="009B2244">
      <w:pPr>
        <w:pStyle w:val="Figure"/>
        <w:rPr>
          <w:lang w:val="en-US"/>
        </w:rPr>
      </w:pPr>
      <w:r>
        <w:object w:dxaOrig="4948" w:dyaOrig="2468" w14:anchorId="6F4C4BC2">
          <v:shape id="_x0000_i1027" type="#_x0000_t75" style="width:361.5pt;height:180.6pt" o:ole="">
            <v:imagedata r:id="rId24" o:title=""/>
          </v:shape>
          <o:OLEObject Type="Embed" ProgID="CorelDraw.Graphic.16" ShapeID="_x0000_i1027" DrawAspect="Content" ObjectID="_1676196774" r:id="rId25"/>
        </w:object>
      </w:r>
    </w:p>
    <w:p w14:paraId="63C3CB5F" w14:textId="77777777" w:rsidR="00EE632A" w:rsidRDefault="00EE632A" w:rsidP="00EE632A">
      <w:pPr>
        <w:rPr>
          <w:lang w:val="en-US"/>
        </w:rPr>
      </w:pPr>
      <w:r>
        <w:rPr>
          <w:lang w:val="en-US"/>
        </w:rPr>
        <w:t xml:space="preserve">The phase detectors at the output of the IF amplifier determine the change in phase between the returns and the transmit pulses that produced them, using the coherent oscillator (COHO) from the frequency generator as a transmit pulse phase reference. The phase detectors each have sinusoidal responses, and produce in-phase (I) and quadrature (Q) outputs with a sine-cosine (90°) phase relationship to each other. Because the I and Q phase detector responses are sine and cosine functions, their outputs can be added vectorially to determine the actual magnitude of the target returns. Software-implemented servo loops set the DC offsets, gain balance, and phase balance of the I and Q </w:t>
      </w:r>
      <w:r>
        <w:rPr>
          <w:lang w:val="en-US"/>
        </w:rPr>
        <w:lastRenderedPageBreak/>
        <w:t>outputs from the phase detectors. They also set the automatic gain control level of the RF and IF amplifiers to limit the noise level within one quanta (the change in RF level represented by the least significant bit output of the analogue-to-digital (A/D) converter) of the noise itself.</w:t>
      </w:r>
    </w:p>
    <w:p w14:paraId="695DE037" w14:textId="77777777" w:rsidR="00EE632A" w:rsidRDefault="00EE632A" w:rsidP="0060000F">
      <w:pPr>
        <w:rPr>
          <w:lang w:val="en-US"/>
        </w:rPr>
      </w:pPr>
      <w:r>
        <w:rPr>
          <w:lang w:val="en-US"/>
        </w:rPr>
        <w:t>The I and Q outputs of the IF circuitry are sampled and digitized by A/D co</w:t>
      </w:r>
      <w:r w:rsidR="0060000F">
        <w:rPr>
          <w:lang w:val="en-US"/>
        </w:rPr>
        <w:t>nverters during each 0.77 </w:t>
      </w:r>
      <w:r>
        <w:rPr>
          <w:rFonts w:ascii="Symbol" w:hAnsi="Symbol"/>
        </w:rPr>
        <w:sym w:font="Symbol" w:char="F06D"/>
      </w:r>
      <w:r>
        <w:rPr>
          <w:lang w:val="en-US"/>
        </w:rPr>
        <w:t xml:space="preserve">s (equal to 0.75% of the transmit </w:t>
      </w:r>
      <w:proofErr w:type="spellStart"/>
      <w:r>
        <w:rPr>
          <w:lang w:val="en-US"/>
        </w:rPr>
        <w:t>pulsewidth</w:t>
      </w:r>
      <w:proofErr w:type="spellEnd"/>
      <w:r>
        <w:rPr>
          <w:lang w:val="en-US"/>
        </w:rPr>
        <w:t>), covering a 1/16 NM (approximately 116 m) range cell, at a 2.6 MHz clock rate. The results are then interleaved. The A/D converter outputs 12</w:t>
      </w:r>
      <w:r>
        <w:rPr>
          <w:lang w:val="en-US"/>
        </w:rPr>
        <w:noBreakHyphen/>
        <w:t xml:space="preserve">bit digital words that represent the samples of the I and Q signals to the filter and magnitude processor. </w:t>
      </w:r>
    </w:p>
    <w:p w14:paraId="516F7C9D" w14:textId="77777777" w:rsidR="00EE632A" w:rsidRDefault="00EE632A" w:rsidP="00EE632A">
      <w:pPr>
        <w:pStyle w:val="Heading4"/>
        <w:rPr>
          <w:lang w:val="en-US"/>
        </w:rPr>
      </w:pPr>
      <w:r>
        <w:rPr>
          <w:lang w:val="en-US"/>
        </w:rPr>
        <w:t>2.3.2.2</w:t>
      </w:r>
      <w:r>
        <w:rPr>
          <w:lang w:val="en-US"/>
        </w:rPr>
        <w:tab/>
        <w:t>Doppler filtering</w:t>
      </w:r>
    </w:p>
    <w:p w14:paraId="3D0C7CAF" w14:textId="77777777" w:rsidR="00EE632A" w:rsidRDefault="00EE632A" w:rsidP="0060000F">
      <w:pPr>
        <w:rPr>
          <w:lang w:val="en-US"/>
        </w:rPr>
      </w:pPr>
      <w:r>
        <w:rPr>
          <w:lang w:val="en-US"/>
        </w:rPr>
        <w:t xml:space="preserve">In each 1/16 NM range cell, coherent processing intervals (CPIs), consisting of returns from alternately 10 and 8 successive pulse repetition intervals, are formed. In the 10-pulse case, the batches associated with each successive 1/16 NM range increment are sequentially applied to the same set of ten Doppler filters. The random access memory stores digital representations of the returns over several pulse-repetition trains and the Doppler filters process them together so that pulse-to-pulse changes in target-return amplitudes (representing apparent Doppler frequencies) can be calculated. For the 10-pulse CPI, five of the filters are used to detect targets moving towards the radar antenna and the other five are used to detect receding targets. A similar process is used for the 8-pulse CPI, except that eight filters are used. The Doppler filters improve the receiver’s </w:t>
      </w:r>
      <w:r>
        <w:rPr>
          <w:i/>
          <w:iCs/>
          <w:lang w:val="en-US"/>
        </w:rPr>
        <w:t>S</w:t>
      </w:r>
      <w:r>
        <w:rPr>
          <w:lang w:val="en-US"/>
        </w:rPr>
        <w:t>/</w:t>
      </w:r>
      <w:r>
        <w:rPr>
          <w:i/>
          <w:iCs/>
          <w:lang w:val="en-US"/>
        </w:rPr>
        <w:t>N</w:t>
      </w:r>
      <w:r>
        <w:rPr>
          <w:lang w:val="en-US"/>
        </w:rPr>
        <w:t xml:space="preserve"> because the Doppler filters add or integrate a series of target returns at their frequency. This causes return signals to progressively accumulate at the output of the filter, while random-frequency noise accumulates at the filter outputs at a much slower rate.</w:t>
      </w:r>
    </w:p>
    <w:p w14:paraId="231823C3" w14:textId="77777777" w:rsidR="00EE632A" w:rsidRDefault="00EE632A" w:rsidP="00EE632A">
      <w:pPr>
        <w:pStyle w:val="Heading4"/>
        <w:rPr>
          <w:lang w:val="en-US"/>
        </w:rPr>
      </w:pPr>
      <w:r>
        <w:rPr>
          <w:lang w:val="en-US"/>
        </w:rPr>
        <w:t>2.3.2.3</w:t>
      </w:r>
      <w:r>
        <w:rPr>
          <w:lang w:val="en-US"/>
        </w:rPr>
        <w:tab/>
        <w:t>Constant false alarm rate process</w:t>
      </w:r>
    </w:p>
    <w:p w14:paraId="7020AFAD" w14:textId="77777777" w:rsidR="00EE632A" w:rsidRDefault="00EE632A" w:rsidP="00EE632A">
      <w:pPr>
        <w:rPr>
          <w:lang w:val="en-US"/>
        </w:rPr>
      </w:pPr>
      <w:r>
        <w:rPr>
          <w:lang w:val="en-US"/>
        </w:rPr>
        <w:t xml:space="preserve">Radar B uses a 27-cell sliding-window averaging (or range averaging) CFAR technique to calculate the mean level threshold (MLT). CFAR processing automatically varies a detection threshold to maintain false target declarations, based on the return signal plus noise outputs of the Doppler filters at a constant rate. Each Doppler filter sums the energy contained in the stream of returns received as the antenna sweeps over a target. The energy combines with the noise energy that accumulates in the filter during the same time interval. If the integrated signal plus noise at the output of a filter exceeds the MLT, the detector concludes that a target is present. </w:t>
      </w:r>
    </w:p>
    <w:p w14:paraId="310076C3" w14:textId="77777777" w:rsidR="00EE632A" w:rsidRDefault="00EE632A" w:rsidP="00EE632A">
      <w:pPr>
        <w:rPr>
          <w:lang w:val="en-US"/>
        </w:rPr>
      </w:pPr>
      <w:r>
        <w:rPr>
          <w:lang w:val="en-US"/>
        </w:rPr>
        <w:t xml:space="preserve">Thresholds for the non-zero velocity resolution cells are established by summing the detected outputs of the signals in the same velocity filter in a 27-cell window </w:t>
      </w:r>
      <w:proofErr w:type="spellStart"/>
      <w:r>
        <w:rPr>
          <w:lang w:val="en-US"/>
        </w:rPr>
        <w:t>centred</w:t>
      </w:r>
      <w:proofErr w:type="spellEnd"/>
      <w:r>
        <w:rPr>
          <w:lang w:val="en-US"/>
        </w:rPr>
        <w:t xml:space="preserve"> about the cell of interest. Thus, each filter output is averaged to establish the mean level of non-zero velocity clutter. Filter thresholds are determined by multiplying the mean levels by an appropriate constant to obtain the desired false-alarm probability.</w:t>
      </w:r>
    </w:p>
    <w:p w14:paraId="79D8D481" w14:textId="77777777" w:rsidR="00EE632A" w:rsidRDefault="00EE632A" w:rsidP="00EE632A">
      <w:pPr>
        <w:rPr>
          <w:lang w:val="en-US"/>
        </w:rPr>
      </w:pPr>
      <w:r>
        <w:rPr>
          <w:lang w:val="en-US"/>
        </w:rPr>
        <w:t>Random noise will occasionally exceed the MLT and the detector will falsely indicate that a target is present. The higher the detection threshold to the mean level of the noise energy the lower the probability of a false alarm will be, and vice versa. If the detection threshold is too high, valid targets may go undetected. The outputs of the Doppler filters are continuously monitored to maintain an optimum threshold setting. The CFAR sets the detection thresholds to maintain the false alarm rate for each Doppler filter at an optimum value. A quadrature phase shift keying (QPSK)-type waveform covering the band of the radar receiver will appear simultaneously in all the Doppler filters as noise and cause the CFAR to raise the detection threshold, causing all targets to have a correspondingly lower probability of detection.</w:t>
      </w:r>
    </w:p>
    <w:p w14:paraId="0E5D4583" w14:textId="77777777" w:rsidR="00EE632A" w:rsidRDefault="00EE632A" w:rsidP="00EE632A">
      <w:pPr>
        <w:pStyle w:val="Heading2"/>
        <w:rPr>
          <w:lang w:val="en-US"/>
        </w:rPr>
      </w:pPr>
      <w:r>
        <w:rPr>
          <w:lang w:val="en-US"/>
        </w:rPr>
        <w:t>2.4</w:t>
      </w:r>
      <w:r>
        <w:rPr>
          <w:lang w:val="en-US"/>
        </w:rPr>
        <w:tab/>
        <w:t>Unwanted signals</w:t>
      </w:r>
    </w:p>
    <w:p w14:paraId="2B4074C1" w14:textId="77777777" w:rsidR="00EE632A" w:rsidRDefault="00EE632A" w:rsidP="00EE632A">
      <w:pPr>
        <w:rPr>
          <w:lang w:val="en-US"/>
        </w:rPr>
      </w:pPr>
      <w:r>
        <w:rPr>
          <w:lang w:val="en-US"/>
        </w:rPr>
        <w:t xml:space="preserve">Three types of signals were injected into the radar as unwanted emissions through a 20 dB coupled port in the receiver’s waveguide path (see Fig. 4). The signals were an unmodulated CW, a 2 Mbit/s QPSK waveform, and a 2 Mbit/s QPSK waveform with a 1/8 time slot duty factor. All three signals </w:t>
      </w:r>
      <w:r>
        <w:rPr>
          <w:lang w:val="en-US"/>
        </w:rPr>
        <w:lastRenderedPageBreak/>
        <w:t>were on-tune with the radar’s operating frequency and occurred within the full 360° of the antenna’s rotation.</w:t>
      </w:r>
    </w:p>
    <w:p w14:paraId="62CBD27F" w14:textId="77777777" w:rsidR="00B4142F" w:rsidRDefault="00B4142F" w:rsidP="00B4142F">
      <w:pPr>
        <w:pStyle w:val="FigureNo"/>
        <w:rPr>
          <w:noProof/>
          <w:lang w:val="en-US" w:eastAsia="zh-CN"/>
        </w:rPr>
      </w:pPr>
      <w:r>
        <w:rPr>
          <w:noProof/>
          <w:lang w:val="en-US" w:eastAsia="zh-CN"/>
        </w:rPr>
        <w:t>Figure 4</w:t>
      </w:r>
    </w:p>
    <w:p w14:paraId="40574FCB" w14:textId="77777777" w:rsidR="00B4142F" w:rsidRDefault="00B4142F" w:rsidP="00B4142F">
      <w:pPr>
        <w:pStyle w:val="Figuretitle"/>
        <w:rPr>
          <w:lang w:val="en-US" w:eastAsia="zh-CN"/>
        </w:rPr>
      </w:pPr>
      <w:r>
        <w:rPr>
          <w:lang w:val="en-US" w:eastAsia="zh-CN"/>
        </w:rPr>
        <w:t>Test set-up with QPSK signal generator</w:t>
      </w:r>
    </w:p>
    <w:p w14:paraId="709CE9AC" w14:textId="77777777" w:rsidR="00EE632A" w:rsidRPr="00B4142F" w:rsidRDefault="00B4142F" w:rsidP="00B4142F">
      <w:pPr>
        <w:pStyle w:val="Figure"/>
        <w:rPr>
          <w:lang w:val="en-US"/>
        </w:rPr>
      </w:pPr>
      <w:r>
        <w:object w:dxaOrig="4957" w:dyaOrig="7735" w14:anchorId="5D0344F1">
          <v:shape id="_x0000_i1028" type="#_x0000_t75" style="width:284.4pt;height:443.7pt" o:ole="">
            <v:imagedata r:id="rId26" o:title=""/>
          </v:shape>
          <o:OLEObject Type="Embed" ProgID="CorelDraw.Graphic.16" ShapeID="_x0000_i1028" DrawAspect="Content" ObjectID="_1676196775" r:id="rId27"/>
        </w:object>
      </w:r>
    </w:p>
    <w:p w14:paraId="4EBD5DE6" w14:textId="77777777" w:rsidR="00EE632A" w:rsidRDefault="00EE632A" w:rsidP="00EE632A">
      <w:pPr>
        <w:rPr>
          <w:lang w:val="en-US"/>
        </w:rPr>
      </w:pPr>
      <w:r>
        <w:rPr>
          <w:lang w:val="en-US"/>
        </w:rPr>
        <w:t xml:space="preserve">The continuous and pulsed QPSK waveforms represent the type of signals that are expected to be used by digital communication systems. </w:t>
      </w:r>
    </w:p>
    <w:p w14:paraId="51C8287B" w14:textId="77777777" w:rsidR="00EE632A" w:rsidRDefault="00EE632A" w:rsidP="00EE632A">
      <w:pPr>
        <w:rPr>
          <w:lang w:val="en-US"/>
        </w:rPr>
      </w:pPr>
      <w:r>
        <w:rPr>
          <w:lang w:val="en-US"/>
        </w:rPr>
        <w:t xml:space="preserve">The QPSK signal was generated and injected into the radionavigation radar receiver using the test set-up shown in Fig. 4. </w:t>
      </w:r>
    </w:p>
    <w:p w14:paraId="06C5CE0E" w14:textId="77777777" w:rsidR="00EE632A" w:rsidRDefault="00EE632A" w:rsidP="00EE632A">
      <w:pPr>
        <w:rPr>
          <w:lang w:val="en-US"/>
        </w:rPr>
      </w:pPr>
      <w:r>
        <w:rPr>
          <w:lang w:val="en-US"/>
        </w:rPr>
        <w:t xml:space="preserve">The CW signal was simulated using an RF signal generator. For the code division multiple access (CDMA) type QPSK waveform, an arbitrary waveform generator was programmed to output a QPSK waveform at a data rate of 2 Mbit/s. For the time division multiple access (TDMA) type QPSK waveform, another AWG was used to pulse the QPSK waveform for a 1/8 time slot duty factor. The on-time of the pulse was 577 </w:t>
      </w:r>
      <w:r>
        <w:rPr>
          <w:rFonts w:ascii="Symbol" w:hAnsi="Symbol"/>
        </w:rPr>
        <w:sym w:font="Symbol" w:char="F06D"/>
      </w:r>
      <w:r>
        <w:rPr>
          <w:lang w:val="en-US"/>
        </w:rPr>
        <w:t xml:space="preserve">s and the period was 4.6 </w:t>
      </w:r>
      <w:proofErr w:type="spellStart"/>
      <w:r>
        <w:rPr>
          <w:lang w:val="en-US"/>
        </w:rPr>
        <w:t>ms.</w:t>
      </w:r>
      <w:proofErr w:type="spellEnd"/>
    </w:p>
    <w:p w14:paraId="6D7E9A9E" w14:textId="77777777" w:rsidR="00EE632A" w:rsidRDefault="00EE632A" w:rsidP="00EE632A">
      <w:pPr>
        <w:rPr>
          <w:lang w:val="en-US"/>
        </w:rPr>
      </w:pPr>
      <w:r>
        <w:rPr>
          <w:lang w:val="en-US"/>
        </w:rPr>
        <w:t xml:space="preserve">The output of the AWG was inputted to a mixer whose other input was connected to an RF signal generator. The RF signal generator functioned as a local oscillator and its frequency was </w:t>
      </w:r>
      <w:r>
        <w:rPr>
          <w:lang w:val="en-US"/>
        </w:rPr>
        <w:lastRenderedPageBreak/>
        <w:t xml:space="preserve">adjusted so that the carrier of the QPSK waveform was co-tuned with the radar receiver. </w:t>
      </w:r>
      <w:r>
        <w:rPr>
          <w:lang w:val="en-US"/>
        </w:rPr>
        <w:br/>
        <w:t>The Yttrium-iron-garnet (YIG) bandpass filter was used to suppress any spurious emissions that resulted from the mixing process. The RF step attenuator immediately after YIG filter was used to control the power level of the QPSK emissions.</w:t>
      </w:r>
    </w:p>
    <w:p w14:paraId="2CFE8DB2" w14:textId="77777777" w:rsidR="00EE632A" w:rsidRDefault="00EE632A" w:rsidP="00EE632A">
      <w:pPr>
        <w:pStyle w:val="Heading2"/>
        <w:rPr>
          <w:lang w:val="en-US"/>
        </w:rPr>
      </w:pPr>
      <w:r>
        <w:rPr>
          <w:lang w:val="en-US"/>
        </w:rPr>
        <w:t>2.5</w:t>
      </w:r>
      <w:r>
        <w:rPr>
          <w:lang w:val="en-US"/>
        </w:rPr>
        <w:tab/>
        <w:t>Target generation and counting</w:t>
      </w:r>
    </w:p>
    <w:p w14:paraId="3C8EA787" w14:textId="77777777" w:rsidR="00EE632A" w:rsidRDefault="00EE632A" w:rsidP="00EE632A">
      <w:pPr>
        <w:rPr>
          <w:lang w:val="en-US"/>
        </w:rPr>
      </w:pPr>
      <w:r>
        <w:rPr>
          <w:lang w:val="en-US"/>
        </w:rPr>
        <w:t xml:space="preserve">Ten simulated equally-spaced targets were generated along a radial using the radar’s built-in test target generator hardware/software. The targets on the radial have a constant power envelope. The target count was made with 20 rotations of the radar. In 20 rotations, 200 targets were generated. If 200 targets were counted then the probability of detection, </w:t>
      </w:r>
      <w:r>
        <w:rPr>
          <w:i/>
          <w:iCs/>
          <w:lang w:val="en-US"/>
        </w:rPr>
        <w:t>P</w:t>
      </w:r>
      <w:r>
        <w:rPr>
          <w:i/>
          <w:iCs/>
          <w:vertAlign w:val="subscript"/>
          <w:lang w:val="en-US"/>
        </w:rPr>
        <w:t>d</w:t>
      </w:r>
      <w:r>
        <w:rPr>
          <w:lang w:val="en-US"/>
        </w:rPr>
        <w:t xml:space="preserve">, was 100%, and if 180 targets were counted the </w:t>
      </w:r>
      <w:r>
        <w:rPr>
          <w:i/>
          <w:iCs/>
          <w:lang w:val="en-US"/>
        </w:rPr>
        <w:t>P</w:t>
      </w:r>
      <w:r>
        <w:rPr>
          <w:i/>
          <w:iCs/>
          <w:vertAlign w:val="subscript"/>
          <w:lang w:val="en-US"/>
        </w:rPr>
        <w:t>d</w:t>
      </w:r>
      <w:r>
        <w:rPr>
          <w:lang w:val="en-US"/>
        </w:rPr>
        <w:t xml:space="preserve"> was 0.90, and so on. Therefore, the </w:t>
      </w:r>
      <w:r>
        <w:rPr>
          <w:i/>
          <w:iCs/>
          <w:lang w:val="en-US"/>
        </w:rPr>
        <w:t>P</w:t>
      </w:r>
      <w:r>
        <w:rPr>
          <w:i/>
          <w:iCs/>
          <w:vertAlign w:val="subscript"/>
          <w:lang w:val="en-US"/>
        </w:rPr>
        <w:t>d</w:t>
      </w:r>
      <w:r>
        <w:rPr>
          <w:lang w:val="en-US"/>
        </w:rPr>
        <w:t xml:space="preserve"> was calculated by dividing the number of counted targets by the number of expected targets (or targets generated). The targets were counted manually by observing the correlated video output on the radar’s </w:t>
      </w:r>
      <w:proofErr w:type="spellStart"/>
      <w:r>
        <w:rPr>
          <w:lang w:val="en-US"/>
        </w:rPr>
        <w:t>ppi</w:t>
      </w:r>
      <w:proofErr w:type="spellEnd"/>
      <w:r>
        <w:rPr>
          <w:lang w:val="en-US"/>
        </w:rPr>
        <w:t>.</w:t>
      </w:r>
    </w:p>
    <w:p w14:paraId="47BDB2EB" w14:textId="77777777" w:rsidR="00EE632A" w:rsidRDefault="00EE632A" w:rsidP="00EE632A">
      <w:pPr>
        <w:pStyle w:val="Heading2"/>
        <w:rPr>
          <w:lang w:val="en-US"/>
        </w:rPr>
      </w:pPr>
      <w:r>
        <w:rPr>
          <w:lang w:val="en-US"/>
        </w:rPr>
        <w:t>2.6</w:t>
      </w:r>
      <w:r>
        <w:rPr>
          <w:lang w:val="en-US"/>
        </w:rPr>
        <w:tab/>
        <w:t>Test conditions</w:t>
      </w:r>
    </w:p>
    <w:p w14:paraId="5385C925" w14:textId="77777777" w:rsidR="00EE632A" w:rsidRDefault="00EE632A" w:rsidP="00EE632A">
      <w:pPr>
        <w:rPr>
          <w:lang w:val="en-US"/>
        </w:rPr>
      </w:pPr>
      <w:r>
        <w:rPr>
          <w:lang w:val="en-US"/>
        </w:rPr>
        <w:t>The tests were performed with the following parameters set on the aeronautical radionavigation radar as shown in Table 3.</w:t>
      </w:r>
    </w:p>
    <w:p w14:paraId="4E82803C" w14:textId="77777777" w:rsidR="00EE632A" w:rsidRDefault="00EE632A" w:rsidP="00EE632A">
      <w:pPr>
        <w:pStyle w:val="TableNo"/>
        <w:rPr>
          <w:lang w:val="en-US"/>
        </w:rPr>
      </w:pPr>
      <w:r>
        <w:rPr>
          <w:lang w:val="en-US"/>
        </w:rPr>
        <w:t>TABLE 3</w:t>
      </w:r>
    </w:p>
    <w:p w14:paraId="7F7E57EF" w14:textId="77777777" w:rsidR="00EE632A" w:rsidRDefault="00EE632A" w:rsidP="00EE632A">
      <w:pPr>
        <w:pStyle w:val="Tabletitle"/>
        <w:rPr>
          <w:lang w:val="en-US"/>
        </w:rPr>
      </w:pPr>
      <w:r>
        <w:rPr>
          <w:lang w:val="en-US"/>
        </w:rPr>
        <w:t>Radar control settings</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3827"/>
      </w:tblGrid>
      <w:tr w:rsidR="00EE632A" w14:paraId="74AC4A55" w14:textId="77777777" w:rsidTr="0060000F">
        <w:trPr>
          <w:jc w:val="center"/>
        </w:trPr>
        <w:tc>
          <w:tcPr>
            <w:tcW w:w="4462" w:type="dxa"/>
          </w:tcPr>
          <w:p w14:paraId="2D00595F" w14:textId="77777777" w:rsidR="00EE632A" w:rsidRDefault="00EE632A" w:rsidP="00EE632A">
            <w:pPr>
              <w:pStyle w:val="Tablehead"/>
              <w:framePr w:hSpace="181" w:wrap="notBeside" w:vAnchor="text" w:hAnchor="text" w:xAlign="center" w:y="1"/>
              <w:rPr>
                <w:lang w:val="en-US"/>
              </w:rPr>
            </w:pPr>
            <w:r>
              <w:rPr>
                <w:lang w:val="en-US"/>
              </w:rPr>
              <w:t>Parameter</w:t>
            </w:r>
          </w:p>
        </w:tc>
        <w:tc>
          <w:tcPr>
            <w:tcW w:w="3651" w:type="dxa"/>
          </w:tcPr>
          <w:p w14:paraId="01715A92" w14:textId="77777777" w:rsidR="00EE632A" w:rsidRDefault="00EE632A" w:rsidP="00EE632A">
            <w:pPr>
              <w:pStyle w:val="Tablehead"/>
              <w:framePr w:hSpace="181" w:wrap="notBeside" w:vAnchor="text" w:hAnchor="text" w:xAlign="center" w:y="1"/>
              <w:rPr>
                <w:lang w:val="en-US"/>
              </w:rPr>
            </w:pPr>
            <w:r>
              <w:rPr>
                <w:lang w:val="en-US"/>
              </w:rPr>
              <w:t>Setting</w:t>
            </w:r>
          </w:p>
        </w:tc>
      </w:tr>
      <w:tr w:rsidR="00EE632A" w14:paraId="2D5F427A" w14:textId="77777777" w:rsidTr="0060000F">
        <w:trPr>
          <w:jc w:val="center"/>
        </w:trPr>
        <w:tc>
          <w:tcPr>
            <w:tcW w:w="4462" w:type="dxa"/>
          </w:tcPr>
          <w:p w14:paraId="10ACA109" w14:textId="77777777" w:rsidR="00EE632A" w:rsidRDefault="00EE632A" w:rsidP="00EE632A">
            <w:pPr>
              <w:pStyle w:val="Tabletext"/>
              <w:framePr w:hSpace="181" w:wrap="notBeside" w:vAnchor="text" w:hAnchor="text" w:xAlign="center" w:y="1"/>
              <w:rPr>
                <w:lang w:val="en-US"/>
              </w:rPr>
            </w:pPr>
            <w:r>
              <w:rPr>
                <w:lang w:val="en-US"/>
              </w:rPr>
              <w:t>STC</w:t>
            </w:r>
          </w:p>
        </w:tc>
        <w:tc>
          <w:tcPr>
            <w:tcW w:w="3651" w:type="dxa"/>
          </w:tcPr>
          <w:p w14:paraId="49AA828D" w14:textId="77777777" w:rsidR="00EE632A" w:rsidRDefault="00EE632A" w:rsidP="00EE632A">
            <w:pPr>
              <w:pStyle w:val="Tabletext"/>
              <w:framePr w:hSpace="181" w:wrap="notBeside" w:vAnchor="text" w:hAnchor="text" w:xAlign="center" w:y="1"/>
              <w:jc w:val="center"/>
              <w:rPr>
                <w:lang w:val="en-US"/>
              </w:rPr>
            </w:pPr>
            <w:r>
              <w:rPr>
                <w:lang w:val="en-US"/>
              </w:rPr>
              <w:t>Off</w:t>
            </w:r>
          </w:p>
        </w:tc>
      </w:tr>
      <w:tr w:rsidR="00EE632A" w14:paraId="6509D935" w14:textId="77777777" w:rsidTr="0060000F">
        <w:trPr>
          <w:jc w:val="center"/>
        </w:trPr>
        <w:tc>
          <w:tcPr>
            <w:tcW w:w="4462" w:type="dxa"/>
          </w:tcPr>
          <w:p w14:paraId="3A860156" w14:textId="77777777" w:rsidR="00EE632A" w:rsidRDefault="00EE632A" w:rsidP="00EE632A">
            <w:pPr>
              <w:pStyle w:val="Tabletext"/>
              <w:framePr w:hSpace="181" w:wrap="notBeside" w:vAnchor="text" w:hAnchor="text" w:xAlign="center" w:y="1"/>
              <w:rPr>
                <w:lang w:val="en-US"/>
              </w:rPr>
            </w:pPr>
            <w:r>
              <w:rPr>
                <w:lang w:val="en-US"/>
              </w:rPr>
              <w:t>Interference rejection (IR)</w:t>
            </w:r>
          </w:p>
        </w:tc>
        <w:tc>
          <w:tcPr>
            <w:tcW w:w="3651" w:type="dxa"/>
          </w:tcPr>
          <w:p w14:paraId="41EE10DE" w14:textId="77777777" w:rsidR="00EE632A" w:rsidRDefault="00EE632A" w:rsidP="00EE632A">
            <w:pPr>
              <w:pStyle w:val="Tabletext"/>
              <w:framePr w:hSpace="181" w:wrap="notBeside" w:vAnchor="text" w:hAnchor="text" w:xAlign="center" w:y="1"/>
              <w:jc w:val="center"/>
              <w:rPr>
                <w:lang w:val="en-US"/>
              </w:rPr>
            </w:pPr>
            <w:r>
              <w:rPr>
                <w:lang w:val="en-US"/>
              </w:rPr>
              <w:t>On</w:t>
            </w:r>
          </w:p>
        </w:tc>
      </w:tr>
      <w:tr w:rsidR="00EE632A" w14:paraId="560E9274" w14:textId="77777777" w:rsidTr="0060000F">
        <w:trPr>
          <w:jc w:val="center"/>
        </w:trPr>
        <w:tc>
          <w:tcPr>
            <w:tcW w:w="4462" w:type="dxa"/>
          </w:tcPr>
          <w:p w14:paraId="45DEA7CF" w14:textId="77777777" w:rsidR="00EE632A" w:rsidRDefault="00EE632A" w:rsidP="00EE632A">
            <w:pPr>
              <w:pStyle w:val="Tabletext"/>
              <w:framePr w:hSpace="181" w:wrap="notBeside" w:vAnchor="text" w:hAnchor="text" w:xAlign="center" w:y="1"/>
              <w:rPr>
                <w:lang w:val="en-US"/>
              </w:rPr>
            </w:pPr>
            <w:r>
              <w:rPr>
                <w:lang w:val="en-US"/>
              </w:rPr>
              <w:t>Automatic gain control</w:t>
            </w:r>
          </w:p>
        </w:tc>
        <w:tc>
          <w:tcPr>
            <w:tcW w:w="3651" w:type="dxa"/>
          </w:tcPr>
          <w:p w14:paraId="09D89D13" w14:textId="77777777" w:rsidR="00EE632A" w:rsidRDefault="00EE632A" w:rsidP="00EE632A">
            <w:pPr>
              <w:pStyle w:val="Tabletext"/>
              <w:framePr w:hSpace="181" w:wrap="notBeside" w:vAnchor="text" w:hAnchor="text" w:xAlign="center" w:y="1"/>
              <w:jc w:val="center"/>
              <w:rPr>
                <w:lang w:val="en-US"/>
              </w:rPr>
            </w:pPr>
            <w:r>
              <w:rPr>
                <w:lang w:val="en-US"/>
              </w:rPr>
              <w:t>On</w:t>
            </w:r>
          </w:p>
        </w:tc>
      </w:tr>
      <w:tr w:rsidR="00EE632A" w14:paraId="137CB697" w14:textId="77777777" w:rsidTr="0060000F">
        <w:trPr>
          <w:jc w:val="center"/>
        </w:trPr>
        <w:tc>
          <w:tcPr>
            <w:tcW w:w="4462" w:type="dxa"/>
          </w:tcPr>
          <w:p w14:paraId="081560F5" w14:textId="77777777" w:rsidR="00EE632A" w:rsidRDefault="00EE632A" w:rsidP="00EE632A">
            <w:pPr>
              <w:pStyle w:val="Tabletext"/>
              <w:framePr w:hSpace="181" w:wrap="notBeside" w:vAnchor="text" w:hAnchor="text" w:xAlign="center" w:y="1"/>
              <w:rPr>
                <w:lang w:val="en-US"/>
              </w:rPr>
            </w:pPr>
            <w:r>
              <w:rPr>
                <w:lang w:val="en-US"/>
              </w:rPr>
              <w:t>Image selected</w:t>
            </w:r>
          </w:p>
        </w:tc>
        <w:tc>
          <w:tcPr>
            <w:tcW w:w="3651" w:type="dxa"/>
          </w:tcPr>
          <w:p w14:paraId="3735514D" w14:textId="77777777" w:rsidR="00EE632A" w:rsidRDefault="00EE632A" w:rsidP="00EE632A">
            <w:pPr>
              <w:pStyle w:val="Tabletext"/>
              <w:framePr w:hSpace="181" w:wrap="notBeside" w:vAnchor="text" w:hAnchor="text" w:xAlign="center" w:y="1"/>
              <w:jc w:val="center"/>
              <w:rPr>
                <w:lang w:val="en-US"/>
              </w:rPr>
            </w:pPr>
            <w:r>
              <w:rPr>
                <w:lang w:val="en-US"/>
              </w:rPr>
              <w:t>Processed video</w:t>
            </w:r>
          </w:p>
        </w:tc>
      </w:tr>
      <w:tr w:rsidR="00EE632A" w14:paraId="13DA28B3" w14:textId="77777777" w:rsidTr="0060000F">
        <w:trPr>
          <w:jc w:val="center"/>
        </w:trPr>
        <w:tc>
          <w:tcPr>
            <w:tcW w:w="4462" w:type="dxa"/>
          </w:tcPr>
          <w:p w14:paraId="32757A80" w14:textId="77777777" w:rsidR="00EE632A" w:rsidRDefault="00EE632A" w:rsidP="00EE632A">
            <w:pPr>
              <w:pStyle w:val="Tabletext"/>
              <w:framePr w:hSpace="181" w:wrap="notBeside" w:vAnchor="text" w:hAnchor="text" w:xAlign="center" w:y="1"/>
              <w:rPr>
                <w:lang w:val="en-US"/>
              </w:rPr>
            </w:pPr>
            <w:r>
              <w:rPr>
                <w:lang w:val="en-US"/>
              </w:rPr>
              <w:t>Range</w:t>
            </w:r>
          </w:p>
        </w:tc>
        <w:tc>
          <w:tcPr>
            <w:tcW w:w="3651" w:type="dxa"/>
          </w:tcPr>
          <w:p w14:paraId="5FE94A74" w14:textId="77777777" w:rsidR="00EE632A" w:rsidRDefault="00EE632A" w:rsidP="00EE632A">
            <w:pPr>
              <w:pStyle w:val="Tabletext"/>
              <w:framePr w:hSpace="181" w:wrap="notBeside" w:vAnchor="text" w:hAnchor="text" w:xAlign="center" w:y="1"/>
              <w:jc w:val="center"/>
              <w:rPr>
                <w:lang w:val="en-US"/>
              </w:rPr>
            </w:pPr>
            <w:r>
              <w:rPr>
                <w:lang w:val="en-US"/>
              </w:rPr>
              <w:t>60 NM (approximately 111 km)</w:t>
            </w:r>
          </w:p>
        </w:tc>
      </w:tr>
      <w:tr w:rsidR="00EE632A" w14:paraId="725DB67F" w14:textId="77777777" w:rsidTr="0060000F">
        <w:trPr>
          <w:jc w:val="center"/>
        </w:trPr>
        <w:tc>
          <w:tcPr>
            <w:tcW w:w="4462" w:type="dxa"/>
          </w:tcPr>
          <w:p w14:paraId="3358055D" w14:textId="77777777" w:rsidR="00EE632A" w:rsidRDefault="00EE632A" w:rsidP="00EE632A">
            <w:pPr>
              <w:pStyle w:val="Tabletext"/>
              <w:framePr w:hSpace="181" w:wrap="notBeside" w:vAnchor="text" w:hAnchor="text" w:xAlign="center" w:y="1"/>
              <w:rPr>
                <w:lang w:val="en-US"/>
              </w:rPr>
            </w:pPr>
            <w:r>
              <w:rPr>
                <w:lang w:val="en-US"/>
              </w:rPr>
              <w:t xml:space="preserve">Desired baseline target </w:t>
            </w:r>
            <w:r>
              <w:rPr>
                <w:i/>
                <w:iCs/>
                <w:lang w:val="en-US"/>
              </w:rPr>
              <w:t>P</w:t>
            </w:r>
            <w:r>
              <w:rPr>
                <w:i/>
                <w:iCs/>
                <w:vertAlign w:val="subscript"/>
                <w:lang w:val="en-US"/>
              </w:rPr>
              <w:t>d</w:t>
            </w:r>
          </w:p>
        </w:tc>
        <w:tc>
          <w:tcPr>
            <w:tcW w:w="3651" w:type="dxa"/>
          </w:tcPr>
          <w:p w14:paraId="52D28C50" w14:textId="77777777" w:rsidR="00EE632A" w:rsidRDefault="00EE632A" w:rsidP="00EE632A">
            <w:pPr>
              <w:pStyle w:val="Tabletext"/>
              <w:framePr w:hSpace="181" w:wrap="notBeside" w:vAnchor="text" w:hAnchor="text" w:xAlign="center" w:y="1"/>
              <w:jc w:val="center"/>
              <w:rPr>
                <w:lang w:val="en-US"/>
              </w:rPr>
            </w:pPr>
            <w:r>
              <w:rPr>
                <w:lang w:val="en-US"/>
              </w:rPr>
              <w:t>0.90 (software controlled)</w:t>
            </w:r>
          </w:p>
        </w:tc>
      </w:tr>
    </w:tbl>
    <w:p w14:paraId="102F1363" w14:textId="77777777" w:rsidR="00EE632A" w:rsidRDefault="00EE632A" w:rsidP="00EE632A">
      <w:pPr>
        <w:pStyle w:val="Tablefin"/>
        <w:spacing w:before="100"/>
      </w:pPr>
    </w:p>
    <w:p w14:paraId="79076A25" w14:textId="77777777" w:rsidR="00EE632A" w:rsidRDefault="00EE632A" w:rsidP="00EE632A">
      <w:pPr>
        <w:rPr>
          <w:lang w:val="en-US"/>
        </w:rPr>
      </w:pPr>
      <w:r>
        <w:rPr>
          <w:lang w:val="en-US"/>
        </w:rPr>
        <w:t>Although the automatic gain control was enabled, the interfering signals were not at a high enough power level to affect its operations.</w:t>
      </w:r>
    </w:p>
    <w:p w14:paraId="2C7FFB96" w14:textId="77777777" w:rsidR="00EE632A" w:rsidRDefault="00EE632A" w:rsidP="00EE632A">
      <w:pPr>
        <w:rPr>
          <w:lang w:val="en-US"/>
        </w:rPr>
      </w:pPr>
      <w:r>
        <w:rPr>
          <w:lang w:val="en-US"/>
        </w:rPr>
        <w:t xml:space="preserve">The manufacturer’s performance specification for radar B is a target </w:t>
      </w:r>
      <w:r>
        <w:rPr>
          <w:i/>
          <w:iCs/>
          <w:lang w:val="en-US"/>
        </w:rPr>
        <w:t>P</w:t>
      </w:r>
      <w:r>
        <w:rPr>
          <w:i/>
          <w:iCs/>
          <w:vertAlign w:val="subscript"/>
          <w:lang w:val="en-US"/>
        </w:rPr>
        <w:t>d</w:t>
      </w:r>
      <w:r>
        <w:rPr>
          <w:lang w:val="en-US"/>
        </w:rPr>
        <w:t xml:space="preserve"> of 80% for a 1 m</w:t>
      </w:r>
      <w:r>
        <w:rPr>
          <w:vertAlign w:val="superscript"/>
          <w:lang w:val="en-US"/>
        </w:rPr>
        <w:t>2</w:t>
      </w:r>
      <w:r>
        <w:rPr>
          <w:lang w:val="en-US"/>
        </w:rPr>
        <w:t xml:space="preserve"> target cross-section at 55 NM with a probability of false alarm, </w:t>
      </w:r>
      <w:r>
        <w:rPr>
          <w:i/>
          <w:iCs/>
          <w:lang w:val="en-US"/>
        </w:rPr>
        <w:t>P</w:t>
      </w:r>
      <w:r>
        <w:rPr>
          <w:i/>
          <w:iCs/>
          <w:vertAlign w:val="subscript"/>
          <w:lang w:val="en-US"/>
        </w:rPr>
        <w:t>fa</w:t>
      </w:r>
      <w:r>
        <w:rPr>
          <w:lang w:val="en-US"/>
        </w:rPr>
        <w:t xml:space="preserve">, of 1 </w:t>
      </w:r>
      <w:r>
        <w:rPr>
          <w:rFonts w:ascii="Symbol" w:hAnsi="Symbol"/>
        </w:rPr>
        <w:sym w:font="Symbol" w:char="F0B4"/>
      </w:r>
      <w:r>
        <w:rPr>
          <w:lang w:val="en-US"/>
        </w:rPr>
        <w:t xml:space="preserve"> 10</w:t>
      </w:r>
      <w:r>
        <w:rPr>
          <w:vertAlign w:val="superscript"/>
          <w:lang w:val="en-US"/>
        </w:rPr>
        <w:t>–6</w:t>
      </w:r>
      <w:r>
        <w:rPr>
          <w:lang w:val="en-US"/>
        </w:rPr>
        <w:t xml:space="preserve">. The desired baseline target </w:t>
      </w:r>
      <w:r>
        <w:rPr>
          <w:i/>
          <w:iCs/>
          <w:lang w:val="en-US"/>
        </w:rPr>
        <w:t>P</w:t>
      </w:r>
      <w:r>
        <w:rPr>
          <w:i/>
          <w:iCs/>
          <w:vertAlign w:val="subscript"/>
          <w:lang w:val="en-US"/>
        </w:rPr>
        <w:t>d</w:t>
      </w:r>
      <w:r>
        <w:rPr>
          <w:lang w:val="en-US"/>
        </w:rPr>
        <w:t xml:space="preserve"> of 0.90 that was chosen for the tests represents a performance level that radars operating in the frequency band 2 700-2 900 MHz will achieve in the near future as additional processing gain allows them to detect targets at or below the noise floor of the radar receiver.</w:t>
      </w:r>
    </w:p>
    <w:p w14:paraId="44E383EE" w14:textId="77777777" w:rsidR="00EE632A" w:rsidRDefault="00EE632A" w:rsidP="00EE632A">
      <w:pPr>
        <w:pStyle w:val="Heading2"/>
        <w:rPr>
          <w:lang w:val="en-US"/>
        </w:rPr>
      </w:pPr>
      <w:r>
        <w:rPr>
          <w:lang w:val="en-US"/>
        </w:rPr>
        <w:t>2.7</w:t>
      </w:r>
      <w:r>
        <w:rPr>
          <w:lang w:val="en-US"/>
        </w:rPr>
        <w:tab/>
        <w:t>Test procedures</w:t>
      </w:r>
    </w:p>
    <w:p w14:paraId="67492484" w14:textId="77777777" w:rsidR="00EE632A" w:rsidRDefault="00EE632A" w:rsidP="00EE632A">
      <w:pPr>
        <w:rPr>
          <w:lang w:val="en-US"/>
        </w:rPr>
      </w:pPr>
      <w:r>
        <w:rPr>
          <w:lang w:val="en-US"/>
        </w:rPr>
        <w:t xml:space="preserve">The RF power output of the target generator system was adjusted so that the target </w:t>
      </w:r>
      <w:r>
        <w:rPr>
          <w:i/>
          <w:iCs/>
          <w:lang w:val="en-US"/>
        </w:rPr>
        <w:t>P</w:t>
      </w:r>
      <w:r>
        <w:rPr>
          <w:i/>
          <w:iCs/>
          <w:vertAlign w:val="subscript"/>
          <w:lang w:val="en-US"/>
        </w:rPr>
        <w:t>d</w:t>
      </w:r>
      <w:r>
        <w:rPr>
          <w:lang w:val="en-US"/>
        </w:rPr>
        <w:t xml:space="preserve"> was as close as possible (given that the target levels could only be adjusted in 1 dB increments) to the baseline target </w:t>
      </w:r>
      <w:r>
        <w:rPr>
          <w:i/>
          <w:iCs/>
          <w:lang w:val="en-US"/>
        </w:rPr>
        <w:t>P</w:t>
      </w:r>
      <w:r>
        <w:rPr>
          <w:i/>
          <w:iCs/>
          <w:vertAlign w:val="subscript"/>
          <w:lang w:val="en-US"/>
        </w:rPr>
        <w:t>d</w:t>
      </w:r>
      <w:r>
        <w:rPr>
          <w:lang w:val="en-US"/>
        </w:rPr>
        <w:t xml:space="preserve"> of 90% without interference being present (for correlated video targets). Targets were counted in twenty scans to set the baseline </w:t>
      </w:r>
      <w:r>
        <w:rPr>
          <w:i/>
          <w:iCs/>
          <w:lang w:val="en-US"/>
        </w:rPr>
        <w:t>P</w:t>
      </w:r>
      <w:r>
        <w:rPr>
          <w:i/>
          <w:iCs/>
          <w:vertAlign w:val="subscript"/>
          <w:lang w:val="en-US"/>
        </w:rPr>
        <w:t>d</w:t>
      </w:r>
      <w:r>
        <w:rPr>
          <w:lang w:val="en-US"/>
        </w:rPr>
        <w:t>. Due to the CFAR processing, the radar took 8</w:t>
      </w:r>
      <w:r>
        <w:rPr>
          <w:lang w:val="en-US"/>
        </w:rPr>
        <w:noBreakHyphen/>
        <w:t>10 scans before it would reach a steady state after the target power was adjusted.</w:t>
      </w:r>
    </w:p>
    <w:p w14:paraId="7C0ABABC" w14:textId="77777777" w:rsidR="00EE632A" w:rsidRDefault="00EE632A" w:rsidP="00EE632A">
      <w:pPr>
        <w:rPr>
          <w:lang w:val="en-US"/>
        </w:rPr>
      </w:pPr>
      <w:r>
        <w:rPr>
          <w:lang w:val="en-US"/>
        </w:rPr>
        <w:t xml:space="preserve">After the radar was set to its baseline condition, the CW and QPSK interference was injected into the radar receiver. The power of the CW and QPSK signals that were injected into the radar receiver was set to different levels while the power level of the targets was held constant. The power levels of the </w:t>
      </w:r>
      <w:r>
        <w:rPr>
          <w:lang w:val="en-US"/>
        </w:rPr>
        <w:lastRenderedPageBreak/>
        <w:t xml:space="preserve">CW and QPSK signals were set to values that produced </w:t>
      </w:r>
      <w:r>
        <w:rPr>
          <w:i/>
          <w:iCs/>
          <w:lang w:val="en-US"/>
        </w:rPr>
        <w:t>I</w:t>
      </w:r>
      <w:r>
        <w:rPr>
          <w:lang w:val="en-US"/>
        </w:rPr>
        <w:t>/</w:t>
      </w:r>
      <w:r>
        <w:rPr>
          <w:i/>
          <w:iCs/>
          <w:lang w:val="en-US"/>
        </w:rPr>
        <w:t>N</w:t>
      </w:r>
      <w:r>
        <w:rPr>
          <w:lang w:val="en-US"/>
        </w:rPr>
        <w:t xml:space="preserve"> levels of –12, </w:t>
      </w:r>
      <w:r>
        <w:sym w:font="Symbol" w:char="F02D"/>
      </w:r>
      <w:r>
        <w:rPr>
          <w:lang w:val="en-US"/>
        </w:rPr>
        <w:t xml:space="preserve">10, </w:t>
      </w:r>
      <w:r>
        <w:sym w:font="Symbol" w:char="F02D"/>
      </w:r>
      <w:r>
        <w:rPr>
          <w:lang w:val="en-US"/>
        </w:rPr>
        <w:t xml:space="preserve">9, </w:t>
      </w:r>
      <w:r>
        <w:sym w:font="Symbol" w:char="F02D"/>
      </w:r>
      <w:r>
        <w:rPr>
          <w:lang w:val="en-US"/>
        </w:rPr>
        <w:t xml:space="preserve">6, </w:t>
      </w:r>
      <w:r>
        <w:sym w:font="Symbol" w:char="F02D"/>
      </w:r>
      <w:r>
        <w:rPr>
          <w:lang w:val="en-US"/>
        </w:rPr>
        <w:t xml:space="preserve">3, 0, +3, and +6 dB in the IF circuitry of the radar receiver. To account for the radar’s CFAR processing, the targets were not counted until ten scans had occurred after the interference had been enabled. After 20 scans with the interference enabled and the targets counted, the interference was disabled and an additional ten scans were allowed to occur before the next </w:t>
      </w:r>
      <w:r>
        <w:rPr>
          <w:i/>
          <w:iCs/>
          <w:lang w:val="en-US"/>
        </w:rPr>
        <w:t>I</w:t>
      </w:r>
      <w:r>
        <w:rPr>
          <w:lang w:val="en-US"/>
        </w:rPr>
        <w:t>/</w:t>
      </w:r>
      <w:r>
        <w:rPr>
          <w:i/>
          <w:iCs/>
          <w:lang w:val="en-US"/>
        </w:rPr>
        <w:t>N</w:t>
      </w:r>
      <w:r>
        <w:rPr>
          <w:lang w:val="en-US"/>
        </w:rPr>
        <w:t xml:space="preserve"> level was tested. Waiting ten scans to occur ensured that the present measurement was not affected by the previous one. </w:t>
      </w:r>
    </w:p>
    <w:p w14:paraId="42AAB5E2" w14:textId="77777777" w:rsidR="00EE632A" w:rsidRDefault="00EE632A" w:rsidP="00EE632A">
      <w:pPr>
        <w:rPr>
          <w:lang w:val="en-US"/>
        </w:rPr>
      </w:pPr>
      <w:r>
        <w:rPr>
          <w:lang w:val="en-US"/>
        </w:rPr>
        <w:t>As the CW and QPSK power levels were varied, the display of the radar was observed for an increase in the number of false targets, radial streaks (“strobes”), and an increase in background “speckle”.</w:t>
      </w:r>
    </w:p>
    <w:p w14:paraId="2A10750C" w14:textId="77777777" w:rsidR="00EE632A" w:rsidRDefault="00EE632A" w:rsidP="00EE632A">
      <w:pPr>
        <w:pStyle w:val="Heading2"/>
        <w:rPr>
          <w:lang w:val="en-US"/>
        </w:rPr>
      </w:pPr>
      <w:r>
        <w:rPr>
          <w:lang w:val="en-US"/>
        </w:rPr>
        <w:t>2.8</w:t>
      </w:r>
      <w:r>
        <w:rPr>
          <w:lang w:val="en-US"/>
        </w:rPr>
        <w:tab/>
        <w:t>Test results</w:t>
      </w:r>
    </w:p>
    <w:p w14:paraId="54670DF2" w14:textId="77777777" w:rsidR="00EE632A" w:rsidRDefault="00EE632A" w:rsidP="00EE632A">
      <w:pPr>
        <w:rPr>
          <w:lang w:val="en-US"/>
        </w:rPr>
      </w:pPr>
      <w:r>
        <w:rPr>
          <w:lang w:val="en-US"/>
        </w:rPr>
        <w:t xml:space="preserve">Curves showing the target </w:t>
      </w:r>
      <w:r>
        <w:rPr>
          <w:i/>
          <w:iCs/>
          <w:lang w:val="en-US"/>
        </w:rPr>
        <w:t>P</w:t>
      </w:r>
      <w:r>
        <w:rPr>
          <w:i/>
          <w:iCs/>
          <w:vertAlign w:val="subscript"/>
          <w:lang w:val="en-US"/>
        </w:rPr>
        <w:t>d</w:t>
      </w:r>
      <w:r>
        <w:rPr>
          <w:lang w:val="en-US"/>
        </w:rPr>
        <w:t xml:space="preserve"> versus the </w:t>
      </w:r>
      <w:r>
        <w:rPr>
          <w:i/>
          <w:iCs/>
          <w:lang w:val="en-US"/>
        </w:rPr>
        <w:t>I</w:t>
      </w:r>
      <w:r>
        <w:rPr>
          <w:lang w:val="en-US"/>
        </w:rPr>
        <w:t>/</w:t>
      </w:r>
      <w:r>
        <w:rPr>
          <w:i/>
          <w:iCs/>
          <w:lang w:val="en-US"/>
        </w:rPr>
        <w:t>N</w:t>
      </w:r>
      <w:r>
        <w:rPr>
          <w:lang w:val="en-US"/>
        </w:rPr>
        <w:t xml:space="preserve"> levels were produced for the CW, CDMA-QPSK, and TDMA-QPSK unwanted emissions. The results are shown in Fig. 5. </w:t>
      </w:r>
    </w:p>
    <w:p w14:paraId="108EECC9" w14:textId="77777777" w:rsidR="00EE632A" w:rsidRDefault="00EE632A" w:rsidP="0060000F">
      <w:pPr>
        <w:rPr>
          <w:lang w:val="en-US"/>
        </w:rPr>
      </w:pPr>
      <w:r>
        <w:rPr>
          <w:lang w:val="en-US"/>
        </w:rPr>
        <w:t xml:space="preserve">For the baseline tests (no interference injected into the radar) the radar had a mean value of 8.8 targets observed per rotation, out of ten targets injected per rotation. Twenty rotations were observed per trial. The actual baseline target </w:t>
      </w:r>
      <w:r>
        <w:rPr>
          <w:i/>
          <w:iCs/>
          <w:lang w:val="en-US"/>
        </w:rPr>
        <w:t>P</w:t>
      </w:r>
      <w:r>
        <w:rPr>
          <w:i/>
          <w:iCs/>
          <w:vertAlign w:val="subscript"/>
          <w:lang w:val="en-US"/>
        </w:rPr>
        <w:t>d</w:t>
      </w:r>
      <w:r>
        <w:rPr>
          <w:lang w:val="en-US"/>
        </w:rPr>
        <w:t xml:space="preserve"> was then 175/200, or 88%. Although nine out of ten targets per rotation was specified as the desired baseline target </w:t>
      </w:r>
      <w:r>
        <w:rPr>
          <w:i/>
          <w:iCs/>
          <w:lang w:val="en-US"/>
        </w:rPr>
        <w:t>P</w:t>
      </w:r>
      <w:r>
        <w:rPr>
          <w:i/>
          <w:iCs/>
          <w:vertAlign w:val="subscript"/>
          <w:lang w:val="en-US"/>
        </w:rPr>
        <w:t>d</w:t>
      </w:r>
      <w:r>
        <w:rPr>
          <w:lang w:val="en-US"/>
        </w:rPr>
        <w:t xml:space="preserve"> for these tests, the ability to control the RF output power of the target generator was limited to 1 dB steps which made obtaining an exact </w:t>
      </w:r>
      <w:r>
        <w:rPr>
          <w:i/>
          <w:iCs/>
          <w:lang w:val="en-US"/>
        </w:rPr>
        <w:t>P</w:t>
      </w:r>
      <w:r>
        <w:rPr>
          <w:i/>
          <w:iCs/>
          <w:vertAlign w:val="subscript"/>
          <w:lang w:val="en-US"/>
        </w:rPr>
        <w:t>d</w:t>
      </w:r>
      <w:r>
        <w:rPr>
          <w:lang w:val="en-US"/>
        </w:rPr>
        <w:t xml:space="preserve"> of 0.90 extremely difficult. At the target power setting which was used in the tests, 1 dB more of target power resulted in a </w:t>
      </w:r>
      <w:r>
        <w:rPr>
          <w:i/>
          <w:iCs/>
          <w:lang w:val="en-US"/>
        </w:rPr>
        <w:t>P</w:t>
      </w:r>
      <w:r>
        <w:rPr>
          <w:i/>
          <w:iCs/>
          <w:vertAlign w:val="subscript"/>
          <w:lang w:val="en-US"/>
        </w:rPr>
        <w:t>d</w:t>
      </w:r>
      <w:r>
        <w:rPr>
          <w:lang w:val="en-US"/>
        </w:rPr>
        <w:t xml:space="preserve"> above 0.95 and 1 dB less target power resulted in a </w:t>
      </w:r>
      <w:r>
        <w:rPr>
          <w:i/>
          <w:iCs/>
          <w:lang w:val="en-US"/>
        </w:rPr>
        <w:t>P</w:t>
      </w:r>
      <w:r>
        <w:rPr>
          <w:i/>
          <w:iCs/>
          <w:vertAlign w:val="subscript"/>
          <w:lang w:val="en-US"/>
        </w:rPr>
        <w:t>d</w:t>
      </w:r>
      <w:r>
        <w:rPr>
          <w:lang w:val="en-US"/>
        </w:rPr>
        <w:t xml:space="preserve"> approximately equal to 0.75.</w:t>
      </w:r>
    </w:p>
    <w:p w14:paraId="561E95C3" w14:textId="77777777" w:rsidR="00EE632A" w:rsidRDefault="00EE632A" w:rsidP="0060000F">
      <w:pPr>
        <w:rPr>
          <w:lang w:val="en-US"/>
        </w:rPr>
      </w:pPr>
      <w:r>
        <w:rPr>
          <w:lang w:val="en-US"/>
        </w:rPr>
        <w:t xml:space="preserve">The variance in any given baseline target count was 1.1 targets per rotation. The 1-sigma value is equal to the square root of the variance, or 1.05. This size of the allowable error from the baseline </w:t>
      </w:r>
      <w:r>
        <w:rPr>
          <w:i/>
          <w:iCs/>
          <w:lang w:val="en-US"/>
        </w:rPr>
        <w:t>P</w:t>
      </w:r>
      <w:r>
        <w:rPr>
          <w:i/>
          <w:iCs/>
          <w:vertAlign w:val="subscript"/>
          <w:lang w:val="en-US"/>
        </w:rPr>
        <w:t>d</w:t>
      </w:r>
      <w:r>
        <w:rPr>
          <w:lang w:val="en-US"/>
        </w:rPr>
        <w:t xml:space="preserve"> is the mean target value minus the 1-sigma value, divided by 10. This value is (8.8 – 1.05)/10, or </w:t>
      </w:r>
      <w:r>
        <w:sym w:font="Symbol" w:char="F0B1"/>
      </w:r>
      <w:r>
        <w:rPr>
          <w:lang w:val="en-US"/>
        </w:rPr>
        <w:t xml:space="preserve">10%. Figure 5 shows the baseline </w:t>
      </w:r>
      <w:r>
        <w:rPr>
          <w:i/>
          <w:iCs/>
          <w:lang w:val="en-US"/>
        </w:rPr>
        <w:t>P</w:t>
      </w:r>
      <w:r>
        <w:rPr>
          <w:i/>
          <w:iCs/>
          <w:vertAlign w:val="subscript"/>
          <w:lang w:val="en-US"/>
        </w:rPr>
        <w:t>d</w:t>
      </w:r>
      <w:r>
        <w:rPr>
          <w:lang w:val="en-US"/>
        </w:rPr>
        <w:t xml:space="preserve"> of 88% and also shows the upper and lower bounds of the allowable error in the </w:t>
      </w:r>
      <w:r>
        <w:rPr>
          <w:i/>
          <w:iCs/>
          <w:lang w:val="en-US"/>
        </w:rPr>
        <w:t>P</w:t>
      </w:r>
      <w:r>
        <w:rPr>
          <w:i/>
          <w:iCs/>
          <w:vertAlign w:val="subscript"/>
          <w:lang w:val="en-US"/>
        </w:rPr>
        <w:t>d</w:t>
      </w:r>
      <w:r>
        <w:rPr>
          <w:lang w:val="en-US"/>
        </w:rPr>
        <w:t xml:space="preserve"> based on the 1-sigma values. The upper bound is a </w:t>
      </w:r>
      <w:r>
        <w:rPr>
          <w:i/>
          <w:iCs/>
          <w:lang w:val="en-US"/>
        </w:rPr>
        <w:t>P</w:t>
      </w:r>
      <w:r>
        <w:rPr>
          <w:i/>
          <w:iCs/>
          <w:vertAlign w:val="subscript"/>
          <w:lang w:val="en-US"/>
        </w:rPr>
        <w:t>d</w:t>
      </w:r>
      <w:r>
        <w:rPr>
          <w:lang w:val="en-US"/>
        </w:rPr>
        <w:t xml:space="preserve"> of 98% and the lower bound is a </w:t>
      </w:r>
      <w:r>
        <w:rPr>
          <w:i/>
          <w:iCs/>
          <w:lang w:val="en-US"/>
        </w:rPr>
        <w:t>P</w:t>
      </w:r>
      <w:r>
        <w:rPr>
          <w:i/>
          <w:iCs/>
          <w:vertAlign w:val="subscript"/>
          <w:lang w:val="en-US"/>
        </w:rPr>
        <w:t>d</w:t>
      </w:r>
      <w:r>
        <w:rPr>
          <w:lang w:val="en-US"/>
        </w:rPr>
        <w:t xml:space="preserve"> of 78%. The acceptable </w:t>
      </w:r>
      <w:r>
        <w:rPr>
          <w:i/>
          <w:iCs/>
          <w:lang w:val="en-US"/>
        </w:rPr>
        <w:t>I</w:t>
      </w:r>
      <w:r>
        <w:rPr>
          <w:lang w:val="en-US"/>
        </w:rPr>
        <w:t>/</w:t>
      </w:r>
      <w:r>
        <w:rPr>
          <w:i/>
          <w:iCs/>
          <w:lang w:val="en-US"/>
        </w:rPr>
        <w:t>N</w:t>
      </w:r>
      <w:r>
        <w:rPr>
          <w:lang w:val="en-US"/>
        </w:rPr>
        <w:t xml:space="preserve"> level with the interference introduced into the radar receiver is the </w:t>
      </w:r>
      <w:r>
        <w:rPr>
          <w:i/>
          <w:iCs/>
          <w:lang w:val="en-US"/>
        </w:rPr>
        <w:t>I</w:t>
      </w:r>
      <w:r>
        <w:rPr>
          <w:lang w:val="en-US"/>
        </w:rPr>
        <w:t>/</w:t>
      </w:r>
      <w:r>
        <w:rPr>
          <w:i/>
          <w:iCs/>
          <w:lang w:val="en-US"/>
        </w:rPr>
        <w:t>N</w:t>
      </w:r>
      <w:r>
        <w:rPr>
          <w:lang w:val="en-US"/>
        </w:rPr>
        <w:t xml:space="preserve"> value where the interference does not cause the </w:t>
      </w:r>
      <w:r>
        <w:rPr>
          <w:i/>
          <w:iCs/>
          <w:lang w:val="en-US"/>
        </w:rPr>
        <w:t>P</w:t>
      </w:r>
      <w:r>
        <w:rPr>
          <w:i/>
          <w:iCs/>
          <w:vertAlign w:val="subscript"/>
          <w:lang w:val="en-US"/>
        </w:rPr>
        <w:t>d</w:t>
      </w:r>
      <w:r>
        <w:rPr>
          <w:lang w:val="en-US"/>
        </w:rPr>
        <w:t xml:space="preserve"> to drop below the lower limit of 78%. For a higher </w:t>
      </w:r>
      <w:r>
        <w:rPr>
          <w:i/>
          <w:iCs/>
          <w:lang w:val="en-US"/>
        </w:rPr>
        <w:t>P</w:t>
      </w:r>
      <w:r>
        <w:rPr>
          <w:i/>
          <w:iCs/>
          <w:vertAlign w:val="subscript"/>
          <w:lang w:val="en-US"/>
        </w:rPr>
        <w:t>d</w:t>
      </w:r>
      <w:r>
        <w:rPr>
          <w:lang w:val="en-US"/>
        </w:rPr>
        <w:t xml:space="preserve"> the 1-sigma value would be smaller, which would make the </w:t>
      </w:r>
      <w:r>
        <w:rPr>
          <w:i/>
          <w:iCs/>
          <w:lang w:val="en-US"/>
        </w:rPr>
        <w:t>I</w:t>
      </w:r>
      <w:r>
        <w:rPr>
          <w:lang w:val="en-US"/>
        </w:rPr>
        <w:t>/</w:t>
      </w:r>
      <w:r>
        <w:rPr>
          <w:i/>
          <w:iCs/>
          <w:lang w:val="en-US"/>
        </w:rPr>
        <w:t>N</w:t>
      </w:r>
      <w:r>
        <w:rPr>
          <w:lang w:val="en-US"/>
        </w:rPr>
        <w:t xml:space="preserve"> protection more stringent. </w:t>
      </w:r>
    </w:p>
    <w:p w14:paraId="6E644343" w14:textId="77777777" w:rsidR="00EE632A" w:rsidRDefault="00EE632A" w:rsidP="00EE632A">
      <w:pPr>
        <w:rPr>
          <w:lang w:val="en-US"/>
        </w:rPr>
      </w:pPr>
      <w:r>
        <w:rPr>
          <w:lang w:val="en-US"/>
        </w:rPr>
        <w:t xml:space="preserve">Figure 5 shows the </w:t>
      </w:r>
      <w:r>
        <w:rPr>
          <w:i/>
          <w:iCs/>
          <w:lang w:val="en-US"/>
        </w:rPr>
        <w:t>I</w:t>
      </w:r>
      <w:r>
        <w:rPr>
          <w:lang w:val="en-US"/>
        </w:rPr>
        <w:t>/</w:t>
      </w:r>
      <w:r>
        <w:rPr>
          <w:i/>
          <w:iCs/>
          <w:lang w:val="en-US"/>
        </w:rPr>
        <w:t>N</w:t>
      </w:r>
      <w:r>
        <w:rPr>
          <w:lang w:val="en-US"/>
        </w:rPr>
        <w:t xml:space="preserve"> thresholds for each interference signal type where the target </w:t>
      </w:r>
      <w:r>
        <w:rPr>
          <w:i/>
          <w:iCs/>
          <w:lang w:val="en-US"/>
        </w:rPr>
        <w:t>P</w:t>
      </w:r>
      <w:r>
        <w:rPr>
          <w:i/>
          <w:iCs/>
          <w:vertAlign w:val="subscript"/>
          <w:lang w:val="en-US"/>
        </w:rPr>
        <w:t>d</w:t>
      </w:r>
      <w:r>
        <w:rPr>
          <w:lang w:val="en-US"/>
        </w:rPr>
        <w:t xml:space="preserve"> drops below the 1-sigma threshold. For the continuous CW and the CDMA-QPSK interference signal types, this occurs at </w:t>
      </w:r>
      <w:r>
        <w:rPr>
          <w:i/>
          <w:iCs/>
          <w:lang w:val="en-US"/>
        </w:rPr>
        <w:t>I</w:t>
      </w:r>
      <w:r>
        <w:rPr>
          <w:lang w:val="en-US"/>
        </w:rPr>
        <w:t>/</w:t>
      </w:r>
      <w:r>
        <w:rPr>
          <w:i/>
          <w:iCs/>
          <w:lang w:val="en-US"/>
        </w:rPr>
        <w:t>N</w:t>
      </w:r>
      <w:r>
        <w:rPr>
          <w:lang w:val="en-US"/>
        </w:rPr>
        <w:t xml:space="preserve"> values greater than –10 </w:t>
      </w:r>
      <w:proofErr w:type="spellStart"/>
      <w:r>
        <w:rPr>
          <w:lang w:val="en-US"/>
        </w:rPr>
        <w:t>dB.</w:t>
      </w:r>
      <w:proofErr w:type="spellEnd"/>
      <w:r>
        <w:rPr>
          <w:lang w:val="en-US"/>
        </w:rPr>
        <w:t xml:space="preserve"> For the TDMA-QPSK interference signal, the </w:t>
      </w:r>
      <w:r>
        <w:rPr>
          <w:i/>
          <w:iCs/>
          <w:lang w:val="en-US"/>
        </w:rPr>
        <w:t>P</w:t>
      </w:r>
      <w:r>
        <w:rPr>
          <w:i/>
          <w:iCs/>
          <w:vertAlign w:val="subscript"/>
          <w:lang w:val="en-US"/>
        </w:rPr>
        <w:t>d</w:t>
      </w:r>
      <w:r>
        <w:rPr>
          <w:lang w:val="en-US"/>
        </w:rPr>
        <w:t xml:space="preserve"> did not drop below the 1-sigma line until the </w:t>
      </w:r>
      <w:r>
        <w:rPr>
          <w:i/>
          <w:iCs/>
          <w:lang w:val="en-US"/>
        </w:rPr>
        <w:t>I</w:t>
      </w:r>
      <w:r>
        <w:rPr>
          <w:lang w:val="en-US"/>
        </w:rPr>
        <w:t>/</w:t>
      </w:r>
      <w:r>
        <w:rPr>
          <w:i/>
          <w:iCs/>
          <w:lang w:val="en-US"/>
        </w:rPr>
        <w:t>N</w:t>
      </w:r>
      <w:r>
        <w:rPr>
          <w:lang w:val="en-US"/>
        </w:rPr>
        <w:t xml:space="preserve"> was greater than 0 </w:t>
      </w:r>
      <w:proofErr w:type="spellStart"/>
      <w:r>
        <w:rPr>
          <w:lang w:val="en-US"/>
        </w:rPr>
        <w:t>dB.</w:t>
      </w:r>
      <w:proofErr w:type="spellEnd"/>
    </w:p>
    <w:p w14:paraId="177550FC" w14:textId="77777777" w:rsidR="00EE632A" w:rsidRDefault="00B4142F" w:rsidP="00EE632A">
      <w:pPr>
        <w:pStyle w:val="FigureNo"/>
        <w:rPr>
          <w:noProof/>
          <w:lang w:val="en-US" w:eastAsia="zh-CN"/>
        </w:rPr>
      </w:pPr>
      <w:r>
        <w:rPr>
          <w:noProof/>
          <w:lang w:val="en-US" w:eastAsia="zh-CN"/>
        </w:rPr>
        <w:lastRenderedPageBreak/>
        <w:t>Figure 5</w:t>
      </w:r>
    </w:p>
    <w:p w14:paraId="0AB09FE7" w14:textId="77777777" w:rsidR="00B4142F" w:rsidRDefault="00B4142F" w:rsidP="00B4142F">
      <w:pPr>
        <w:pStyle w:val="Figuretitle"/>
        <w:rPr>
          <w:lang w:val="en-US" w:eastAsia="zh-CN"/>
        </w:rPr>
      </w:pPr>
      <w:r>
        <w:rPr>
          <w:lang w:val="en-US" w:eastAsia="zh-CN"/>
        </w:rPr>
        <w:t>Target probability of detection curves</w:t>
      </w:r>
    </w:p>
    <w:p w14:paraId="34F317EB" w14:textId="77777777" w:rsidR="00B4142F" w:rsidRPr="00B4142F" w:rsidRDefault="00B4142F" w:rsidP="00B4142F">
      <w:pPr>
        <w:pStyle w:val="Figure"/>
        <w:rPr>
          <w:lang w:val="en-US" w:eastAsia="zh-CN"/>
        </w:rPr>
      </w:pPr>
      <w:r>
        <w:object w:dxaOrig="6058" w:dyaOrig="4783" w14:anchorId="6178A7F1">
          <v:shape id="_x0000_i1029" type="#_x0000_t75" style="width:5in;height:283.5pt" o:ole="">
            <v:imagedata r:id="rId28" o:title=""/>
          </v:shape>
          <o:OLEObject Type="Embed" ProgID="CorelDraw.Graphic.16" ShapeID="_x0000_i1029" DrawAspect="Content" ObjectID="_1676196776" r:id="rId29"/>
        </w:object>
      </w:r>
    </w:p>
    <w:p w14:paraId="6CE95248" w14:textId="77777777" w:rsidR="00EE632A" w:rsidRDefault="00EE632A" w:rsidP="00EE632A">
      <w:pPr>
        <w:pStyle w:val="Heading1"/>
        <w:rPr>
          <w:lang w:val="en-US"/>
        </w:rPr>
      </w:pPr>
      <w:r>
        <w:rPr>
          <w:lang w:val="en-US"/>
        </w:rPr>
        <w:t>3</w:t>
      </w:r>
      <w:r>
        <w:rPr>
          <w:lang w:val="en-US"/>
        </w:rPr>
        <w:tab/>
        <w:t>Radar D and E tests</w:t>
      </w:r>
    </w:p>
    <w:p w14:paraId="4E069209" w14:textId="77777777" w:rsidR="00EE632A" w:rsidRDefault="00EE632A" w:rsidP="00EE632A">
      <w:pPr>
        <w:rPr>
          <w:lang w:val="en-US"/>
        </w:rPr>
      </w:pPr>
      <w:r>
        <w:rPr>
          <w:lang w:val="en-US"/>
        </w:rPr>
        <w:t xml:space="preserve">Measurements were carried out by one administration with radars D and E using narrow-band white noise and orthogonal frequency division multiplexing signals as interference sources to determine the effect on the radars target </w:t>
      </w:r>
      <w:r>
        <w:rPr>
          <w:i/>
          <w:iCs/>
          <w:lang w:val="en-US"/>
        </w:rPr>
        <w:t>P</w:t>
      </w:r>
      <w:r>
        <w:rPr>
          <w:i/>
          <w:iCs/>
          <w:vertAlign w:val="subscript"/>
          <w:lang w:val="en-US"/>
        </w:rPr>
        <w:t>d</w:t>
      </w:r>
      <w:r>
        <w:rPr>
          <w:lang w:val="en-US"/>
        </w:rPr>
        <w:t>. Aircraft were used as targets of opportunity.</w:t>
      </w:r>
    </w:p>
    <w:p w14:paraId="6D1D431A" w14:textId="77777777" w:rsidR="00EE632A" w:rsidRDefault="00EE632A" w:rsidP="00EE632A">
      <w:pPr>
        <w:rPr>
          <w:lang w:val="en-US"/>
        </w:rPr>
      </w:pPr>
      <w:r>
        <w:rPr>
          <w:lang w:val="en-US"/>
        </w:rPr>
        <w:t xml:space="preserve">Besides </w:t>
      </w:r>
      <w:r>
        <w:rPr>
          <w:i/>
          <w:iCs/>
          <w:lang w:val="en-US"/>
        </w:rPr>
        <w:t>P</w:t>
      </w:r>
      <w:r>
        <w:rPr>
          <w:i/>
          <w:iCs/>
          <w:vertAlign w:val="subscript"/>
          <w:lang w:val="en-US"/>
        </w:rPr>
        <w:t>d</w:t>
      </w:r>
      <w:r>
        <w:rPr>
          <w:lang w:val="en-US"/>
        </w:rPr>
        <w:t xml:space="preserve">, the false alarm rate </w:t>
      </w:r>
      <w:r>
        <w:rPr>
          <w:i/>
          <w:iCs/>
          <w:lang w:val="en-US"/>
        </w:rPr>
        <w:t>P</w:t>
      </w:r>
      <w:r>
        <w:rPr>
          <w:i/>
          <w:iCs/>
          <w:vertAlign w:val="subscript"/>
          <w:lang w:val="en-US"/>
        </w:rPr>
        <w:t>fa</w:t>
      </w:r>
      <w:r>
        <w:rPr>
          <w:lang w:val="en-US"/>
        </w:rPr>
        <w:t xml:space="preserve"> and accuracy are important radar performance parameters which may be affected by additional interference, although the false alarm rate should theoretically be constant since the video processor uses a CFAR algorithm to adjust the detection threshold. In these tests only the </w:t>
      </w:r>
      <w:r>
        <w:rPr>
          <w:i/>
          <w:iCs/>
          <w:lang w:val="en-US"/>
        </w:rPr>
        <w:t>P</w:t>
      </w:r>
      <w:r>
        <w:rPr>
          <w:i/>
          <w:iCs/>
          <w:vertAlign w:val="subscript"/>
          <w:lang w:val="en-US"/>
        </w:rPr>
        <w:t>d</w:t>
      </w:r>
      <w:r>
        <w:rPr>
          <w:lang w:val="en-US"/>
        </w:rPr>
        <w:t xml:space="preserve"> results are presented. </w:t>
      </w:r>
    </w:p>
    <w:p w14:paraId="16A42280" w14:textId="77777777" w:rsidR="00EE632A" w:rsidRDefault="00EE632A" w:rsidP="00EE632A">
      <w:pPr>
        <w:rPr>
          <w:lang w:val="en-US"/>
        </w:rPr>
      </w:pPr>
      <w:r>
        <w:rPr>
          <w:lang w:val="en-US"/>
        </w:rPr>
        <w:t xml:space="preserve">The following figures show the effect of interference of DVB-T signals on the probability of detection at one radar for all aircraft in the volume: </w:t>
      </w:r>
    </w:p>
    <w:p w14:paraId="31CC4B43" w14:textId="77777777" w:rsidR="00EE632A" w:rsidRDefault="00EE632A" w:rsidP="00EE632A">
      <w:pPr>
        <w:pStyle w:val="enumlev1"/>
        <w:rPr>
          <w:lang w:val="en-US"/>
        </w:rPr>
      </w:pPr>
      <w:r>
        <w:sym w:font="Symbol" w:char="F02D"/>
      </w:r>
      <w:r>
        <w:rPr>
          <w:lang w:val="en-US"/>
        </w:rPr>
        <w:tab/>
        <w:t>40-60 NM (approximately 74-111 km) (60 NM is the maximum detection range of the radar); and</w:t>
      </w:r>
    </w:p>
    <w:p w14:paraId="05701D1D" w14:textId="77777777" w:rsidR="00EE632A" w:rsidRDefault="00EE632A" w:rsidP="00EE632A">
      <w:pPr>
        <w:pStyle w:val="enumlev1"/>
        <w:rPr>
          <w:lang w:val="en-US"/>
        </w:rPr>
      </w:pPr>
      <w:r>
        <w:sym w:font="Symbol" w:char="F02D"/>
      </w:r>
      <w:r>
        <w:rPr>
          <w:lang w:val="en-US"/>
        </w:rPr>
        <w:tab/>
        <w:t>above flight level 250 (25</w:t>
      </w:r>
      <w:r>
        <w:rPr>
          <w:rFonts w:ascii="Tms Rmn" w:hAnsi="Tms Rmn"/>
          <w:sz w:val="12"/>
          <w:lang w:val="en-US"/>
        </w:rPr>
        <w:t> </w:t>
      </w:r>
      <w:r>
        <w:rPr>
          <w:lang w:val="en-US"/>
        </w:rPr>
        <w:t>000 ft, or approximately 7</w:t>
      </w:r>
      <w:r>
        <w:rPr>
          <w:rFonts w:ascii="Tms Rmn" w:hAnsi="Tms Rmn"/>
          <w:sz w:val="12"/>
          <w:lang w:val="en-US"/>
        </w:rPr>
        <w:t> </w:t>
      </w:r>
      <w:r>
        <w:rPr>
          <w:lang w:val="en-US"/>
        </w:rPr>
        <w:t>620 m above sea level).</w:t>
      </w:r>
    </w:p>
    <w:p w14:paraId="391997DC" w14:textId="77777777" w:rsidR="00EE632A" w:rsidRDefault="00EE632A" w:rsidP="00EE632A">
      <w:pPr>
        <w:rPr>
          <w:lang w:val="en-US"/>
        </w:rPr>
      </w:pPr>
      <w:r>
        <w:rPr>
          <w:lang w:val="en-US"/>
        </w:rPr>
        <w:t>It must be mentioned that although this is a scenario where the loss of performance is of course more severe than for the vicinity of the radar, there are other circumstances where the effects would be even worse:</w:t>
      </w:r>
    </w:p>
    <w:p w14:paraId="25E3A0D9" w14:textId="77777777" w:rsidR="00EE632A" w:rsidRDefault="00EE632A" w:rsidP="00EE632A">
      <w:pPr>
        <w:pStyle w:val="enumlev1"/>
        <w:rPr>
          <w:lang w:val="en-US"/>
        </w:rPr>
      </w:pPr>
      <w:r>
        <w:sym w:font="Symbol" w:char="F02D"/>
      </w:r>
      <w:r>
        <w:rPr>
          <w:lang w:val="en-US"/>
        </w:rPr>
        <w:tab/>
        <w:t>only small aircraft (general aviation or military jets) instead of all;</w:t>
      </w:r>
    </w:p>
    <w:p w14:paraId="289E7B14" w14:textId="77777777" w:rsidR="00EE632A" w:rsidRDefault="00EE632A" w:rsidP="00EE632A">
      <w:pPr>
        <w:pStyle w:val="enumlev1"/>
        <w:rPr>
          <w:lang w:val="en-US"/>
        </w:rPr>
      </w:pPr>
      <w:r>
        <w:sym w:font="Symbol" w:char="F02D"/>
      </w:r>
      <w:r>
        <w:rPr>
          <w:lang w:val="en-US"/>
        </w:rPr>
        <w:tab/>
        <w:t>low flight levels (especially large distances);</w:t>
      </w:r>
    </w:p>
    <w:p w14:paraId="62E4645D" w14:textId="77777777" w:rsidR="00EE632A" w:rsidRDefault="00EE632A" w:rsidP="00EE632A">
      <w:pPr>
        <w:pStyle w:val="enumlev1"/>
        <w:rPr>
          <w:lang w:val="en-US"/>
        </w:rPr>
      </w:pPr>
      <w:r>
        <w:sym w:font="Symbol" w:char="F02D"/>
      </w:r>
      <w:r>
        <w:rPr>
          <w:lang w:val="en-US"/>
        </w:rPr>
        <w:tab/>
        <w:t>focus only on the maximum range (e.g. 50-60 NM, or approximately 92-111 km).</w:t>
      </w:r>
    </w:p>
    <w:p w14:paraId="6EEB232B" w14:textId="77777777" w:rsidR="00EE632A" w:rsidRDefault="00EE632A" w:rsidP="00EE632A">
      <w:pPr>
        <w:rPr>
          <w:lang w:val="en-US"/>
        </w:rPr>
      </w:pPr>
      <w:r>
        <w:rPr>
          <w:lang w:val="en-US"/>
        </w:rPr>
        <w:t xml:space="preserve">The above example has been chosen because it provides enough samples for a stable statistical analysis. The reference value – for which the loss of </w:t>
      </w:r>
      <w:r>
        <w:rPr>
          <w:i/>
          <w:iCs/>
          <w:lang w:val="en-US"/>
        </w:rPr>
        <w:t>P</w:t>
      </w:r>
      <w:r>
        <w:rPr>
          <w:i/>
          <w:iCs/>
          <w:vertAlign w:val="subscript"/>
          <w:lang w:val="en-US"/>
        </w:rPr>
        <w:t>d</w:t>
      </w:r>
      <w:r>
        <w:rPr>
          <w:lang w:val="en-US"/>
        </w:rPr>
        <w:t xml:space="preserve"> is 0% – is the average </w:t>
      </w:r>
      <w:r>
        <w:rPr>
          <w:i/>
          <w:iCs/>
          <w:lang w:val="en-US"/>
        </w:rPr>
        <w:t>P</w:t>
      </w:r>
      <w:r>
        <w:rPr>
          <w:i/>
          <w:iCs/>
          <w:vertAlign w:val="subscript"/>
          <w:lang w:val="en-US"/>
        </w:rPr>
        <w:t>d</w:t>
      </w:r>
      <w:r>
        <w:rPr>
          <w:lang w:val="en-US"/>
        </w:rPr>
        <w:t xml:space="preserve"> of seven measurements without any interference signal. These values have a standard deviation of 0.5% which </w:t>
      </w:r>
      <w:r>
        <w:rPr>
          <w:lang w:val="en-US"/>
        </w:rPr>
        <w:lastRenderedPageBreak/>
        <w:t>is composed of measurement errors and the impact of fluctuations in the opportunity traffic data set and indicated by the shaded horizontal bar in the following diagrams.</w:t>
      </w:r>
    </w:p>
    <w:p w14:paraId="4DB10B3A" w14:textId="77777777" w:rsidR="00EE632A" w:rsidRDefault="00B4142F" w:rsidP="00EE632A">
      <w:pPr>
        <w:pStyle w:val="FigureNo"/>
        <w:rPr>
          <w:noProof/>
          <w:lang w:val="en-US" w:eastAsia="zh-CN"/>
        </w:rPr>
      </w:pPr>
      <w:r>
        <w:rPr>
          <w:noProof/>
          <w:lang w:val="en-US" w:eastAsia="zh-CN"/>
        </w:rPr>
        <w:t>Figure 6</w:t>
      </w:r>
    </w:p>
    <w:p w14:paraId="1C088B69" w14:textId="77777777" w:rsidR="00B4142F" w:rsidRDefault="00B4142F" w:rsidP="00B4142F">
      <w:pPr>
        <w:pStyle w:val="Figuretitle"/>
        <w:rPr>
          <w:lang w:val="en-US" w:eastAsia="zh-CN"/>
        </w:rPr>
      </w:pPr>
      <w:r>
        <w:rPr>
          <w:lang w:val="en-US" w:eastAsia="zh-CN"/>
        </w:rPr>
        <w:t xml:space="preserve">Interference level, </w:t>
      </w:r>
      <w:r w:rsidRPr="00B4142F">
        <w:rPr>
          <w:i/>
          <w:iCs/>
          <w:lang w:val="en-US" w:eastAsia="zh-CN"/>
        </w:rPr>
        <w:t>I</w:t>
      </w:r>
      <w:r>
        <w:rPr>
          <w:lang w:val="en-US" w:eastAsia="zh-CN"/>
        </w:rPr>
        <w:t>/</w:t>
      </w:r>
      <w:r w:rsidRPr="00B4142F">
        <w:rPr>
          <w:i/>
          <w:iCs/>
          <w:lang w:val="en-US" w:eastAsia="zh-CN"/>
        </w:rPr>
        <w:t>N</w:t>
      </w:r>
      <w:r>
        <w:rPr>
          <w:lang w:val="en-US" w:eastAsia="zh-CN"/>
        </w:rPr>
        <w:t xml:space="preserve"> versus loss of </w:t>
      </w:r>
      <w:r w:rsidRPr="00B4142F">
        <w:rPr>
          <w:i/>
          <w:iCs/>
          <w:lang w:val="en-US" w:eastAsia="zh-CN"/>
        </w:rPr>
        <w:t>P</w:t>
      </w:r>
      <w:r w:rsidRPr="00B4142F">
        <w:rPr>
          <w:i/>
          <w:iCs/>
          <w:vertAlign w:val="subscript"/>
          <w:lang w:val="en-US" w:eastAsia="zh-CN"/>
        </w:rPr>
        <w:t>d</w:t>
      </w:r>
      <w:r>
        <w:rPr>
          <w:lang w:val="en-US" w:eastAsia="zh-CN"/>
        </w:rPr>
        <w:t xml:space="preserve"> for aircraft above flight level 250</w:t>
      </w:r>
      <w:r>
        <w:rPr>
          <w:lang w:val="en-US" w:eastAsia="zh-CN"/>
        </w:rPr>
        <w:br/>
        <w:t xml:space="preserve">and beyond 40 </w:t>
      </w:r>
      <w:proofErr w:type="spellStart"/>
      <w:r>
        <w:rPr>
          <w:lang w:val="en-US" w:eastAsia="zh-CN"/>
        </w:rPr>
        <w:t>nmi</w:t>
      </w:r>
      <w:proofErr w:type="spellEnd"/>
      <w:r>
        <w:rPr>
          <w:lang w:val="en-US" w:eastAsia="zh-CN"/>
        </w:rPr>
        <w:t xml:space="preserve"> for Salzburg airport surveillance radar</w:t>
      </w:r>
    </w:p>
    <w:p w14:paraId="0ED8FEBC" w14:textId="77777777" w:rsidR="00B4142F" w:rsidRPr="00B4142F" w:rsidRDefault="003F1C93" w:rsidP="00B4142F">
      <w:pPr>
        <w:pStyle w:val="Figure"/>
        <w:rPr>
          <w:lang w:val="en-US" w:eastAsia="zh-CN"/>
        </w:rPr>
      </w:pPr>
      <w:r>
        <w:object w:dxaOrig="6216" w:dyaOrig="4091" w14:anchorId="6CCFB2F2">
          <v:shape id="_x0000_i1030" type="#_x0000_t75" style="width:367.5pt;height:242.1pt" o:ole="">
            <v:imagedata r:id="rId30" o:title=""/>
          </v:shape>
          <o:OLEObject Type="Embed" ProgID="CorelDraw.Graphic.16" ShapeID="_x0000_i1030" DrawAspect="Content" ObjectID="_1676196777" r:id="rId31"/>
        </w:object>
      </w:r>
    </w:p>
    <w:p w14:paraId="35B11FA1" w14:textId="77777777" w:rsidR="00EE632A" w:rsidRDefault="00EE632A" w:rsidP="00EE632A">
      <w:pPr>
        <w:rPr>
          <w:lang w:val="en-US"/>
        </w:rPr>
      </w:pPr>
      <w:r>
        <w:rPr>
          <w:lang w:val="en-US"/>
        </w:rPr>
        <w:t xml:space="preserve">At </w:t>
      </w:r>
      <w:r>
        <w:rPr>
          <w:i/>
          <w:iCs/>
          <w:lang w:val="en-US"/>
        </w:rPr>
        <w:t>I</w:t>
      </w:r>
      <w:r>
        <w:rPr>
          <w:lang w:val="en-US"/>
        </w:rPr>
        <w:t>/</w:t>
      </w:r>
      <w:r>
        <w:rPr>
          <w:i/>
          <w:iCs/>
          <w:lang w:val="en-US"/>
        </w:rPr>
        <w:t>N</w:t>
      </w:r>
      <w:r>
        <w:rPr>
          <w:lang w:val="en-US"/>
        </w:rPr>
        <w:t xml:space="preserve"> = –6 dB there is already a loss of about 2.5% detection probability and at –10 dB it is 0.8% which is still outside the error margin. The interpolation curve shows that the drop of </w:t>
      </w:r>
      <w:r>
        <w:rPr>
          <w:i/>
          <w:iCs/>
          <w:lang w:val="en-US"/>
        </w:rPr>
        <w:t>P</w:t>
      </w:r>
      <w:r>
        <w:rPr>
          <w:i/>
          <w:iCs/>
          <w:vertAlign w:val="subscript"/>
          <w:lang w:val="en-US"/>
        </w:rPr>
        <w:t>d</w:t>
      </w:r>
      <w:r>
        <w:rPr>
          <w:lang w:val="en-US"/>
        </w:rPr>
        <w:t xml:space="preserve"> starts about –14 dB and becomes significant above –10 </w:t>
      </w:r>
      <w:proofErr w:type="spellStart"/>
      <w:r>
        <w:rPr>
          <w:lang w:val="en-US"/>
        </w:rPr>
        <w:t>dB.</w:t>
      </w:r>
      <w:proofErr w:type="spellEnd"/>
      <w:r>
        <w:rPr>
          <w:lang w:val="en-US"/>
        </w:rPr>
        <w:t xml:space="preserve"> Figure 7 shows the same data but as a function of </w:t>
      </w:r>
      <w:r>
        <w:rPr>
          <w:rFonts w:ascii="Symbol" w:hAnsi="Symbol"/>
        </w:rPr>
        <w:t></w:t>
      </w:r>
      <w:r>
        <w:rPr>
          <w:i/>
          <w:iCs/>
          <w:lang w:val="en-US"/>
        </w:rPr>
        <w:t>S</w:t>
      </w:r>
      <w:r>
        <w:rPr>
          <w:lang w:val="en-US"/>
        </w:rPr>
        <w:t>/</w:t>
      </w:r>
      <w:r>
        <w:rPr>
          <w:i/>
          <w:iCs/>
          <w:lang w:val="en-US"/>
        </w:rPr>
        <w:t>N</w:t>
      </w:r>
      <w:r>
        <w:rPr>
          <w:lang w:val="en-US"/>
        </w:rPr>
        <w:t xml:space="preserve"> instead of </w:t>
      </w:r>
      <w:r>
        <w:rPr>
          <w:i/>
          <w:iCs/>
          <w:lang w:val="en-US"/>
        </w:rPr>
        <w:t>I</w:t>
      </w:r>
      <w:r>
        <w:rPr>
          <w:lang w:val="en-US"/>
        </w:rPr>
        <w:t>/</w:t>
      </w:r>
      <w:r>
        <w:rPr>
          <w:i/>
          <w:iCs/>
          <w:lang w:val="en-US"/>
        </w:rPr>
        <w:t>N</w:t>
      </w:r>
      <w:r>
        <w:rPr>
          <w:lang w:val="en-US"/>
        </w:rPr>
        <w:t xml:space="preserve">. The sensitivity of the </w:t>
      </w:r>
      <w:r>
        <w:rPr>
          <w:i/>
          <w:iCs/>
          <w:lang w:val="en-US"/>
        </w:rPr>
        <w:t>P</w:t>
      </w:r>
      <w:r>
        <w:rPr>
          <w:i/>
          <w:iCs/>
          <w:vertAlign w:val="subscript"/>
          <w:lang w:val="en-US"/>
        </w:rPr>
        <w:t>d</w:t>
      </w:r>
      <w:r>
        <w:rPr>
          <w:lang w:val="en-US"/>
        </w:rPr>
        <w:t xml:space="preserve"> on the loss of </w:t>
      </w:r>
      <w:r>
        <w:rPr>
          <w:i/>
          <w:iCs/>
          <w:lang w:val="en-US"/>
        </w:rPr>
        <w:t>S</w:t>
      </w:r>
      <w:r>
        <w:rPr>
          <w:lang w:val="en-US"/>
        </w:rPr>
        <w:t>/</w:t>
      </w:r>
      <w:r>
        <w:rPr>
          <w:i/>
          <w:iCs/>
          <w:lang w:val="en-US"/>
        </w:rPr>
        <w:t>N</w:t>
      </w:r>
      <w:r>
        <w:rPr>
          <w:lang w:val="en-US"/>
        </w:rPr>
        <w:t xml:space="preserve"> is about 3%/dB between 1% and 7% loss of </w:t>
      </w:r>
      <w:r>
        <w:rPr>
          <w:i/>
          <w:iCs/>
          <w:lang w:val="en-US"/>
        </w:rPr>
        <w:t>P</w:t>
      </w:r>
      <w:r>
        <w:rPr>
          <w:i/>
          <w:iCs/>
          <w:vertAlign w:val="subscript"/>
          <w:lang w:val="en-US"/>
        </w:rPr>
        <w:t>d</w:t>
      </w:r>
      <w:r>
        <w:rPr>
          <w:lang w:val="en-US"/>
        </w:rPr>
        <w:t>.</w:t>
      </w:r>
    </w:p>
    <w:p w14:paraId="67173934" w14:textId="77777777" w:rsidR="00EE632A" w:rsidRDefault="00EE632A" w:rsidP="00EE632A">
      <w:pPr>
        <w:rPr>
          <w:lang w:val="en-US"/>
        </w:rPr>
      </w:pPr>
      <w:r>
        <w:rPr>
          <w:lang w:val="en-US"/>
        </w:rPr>
        <w:t xml:space="preserve">The results of the measurements at the other radar are generally the same with the exception that the absolute </w:t>
      </w:r>
      <w:r>
        <w:rPr>
          <w:i/>
          <w:iCs/>
          <w:lang w:val="en-US"/>
        </w:rPr>
        <w:t>P</w:t>
      </w:r>
      <w:r>
        <w:rPr>
          <w:i/>
          <w:iCs/>
          <w:vertAlign w:val="subscript"/>
          <w:lang w:val="en-US"/>
        </w:rPr>
        <w:t>d</w:t>
      </w:r>
      <w:r>
        <w:rPr>
          <w:lang w:val="en-US"/>
        </w:rPr>
        <w:t xml:space="preserve"> of the older radar system (especially when only one frequency channel is used) is generally lower than the value of the modern system with its different data processing.</w:t>
      </w:r>
    </w:p>
    <w:p w14:paraId="00FA784E" w14:textId="77777777" w:rsidR="003F1C93" w:rsidRDefault="003F1C93" w:rsidP="003F1C93">
      <w:pPr>
        <w:pStyle w:val="FigureNo"/>
        <w:rPr>
          <w:noProof/>
          <w:lang w:val="en-US" w:eastAsia="zh-CN"/>
        </w:rPr>
      </w:pPr>
      <w:r>
        <w:rPr>
          <w:noProof/>
          <w:lang w:val="en-US" w:eastAsia="zh-CN"/>
        </w:rPr>
        <w:lastRenderedPageBreak/>
        <w:t>Figure 7</w:t>
      </w:r>
    </w:p>
    <w:p w14:paraId="23E5F7D8" w14:textId="77777777" w:rsidR="003F1C93" w:rsidRDefault="003F1C93" w:rsidP="003F1C93">
      <w:pPr>
        <w:pStyle w:val="Figuretitle"/>
        <w:rPr>
          <w:lang w:val="en-US" w:eastAsia="zh-CN"/>
        </w:rPr>
      </w:pPr>
      <w:r>
        <w:rPr>
          <w:rFonts w:ascii="Symbol" w:hAnsi="Symbol"/>
        </w:rPr>
        <w:t></w:t>
      </w:r>
      <w:r>
        <w:rPr>
          <w:i/>
          <w:iCs/>
          <w:lang w:val="en-US"/>
        </w:rPr>
        <w:t>S</w:t>
      </w:r>
      <w:r>
        <w:rPr>
          <w:lang w:val="en-US"/>
        </w:rPr>
        <w:t>/</w:t>
      </w:r>
      <w:r>
        <w:rPr>
          <w:i/>
          <w:iCs/>
          <w:lang w:val="en-US"/>
        </w:rPr>
        <w:t>N</w:t>
      </w:r>
      <w:r>
        <w:rPr>
          <w:lang w:val="en-US"/>
        </w:rPr>
        <w:t xml:space="preserve"> </w:t>
      </w:r>
      <w:r>
        <w:rPr>
          <w:lang w:val="en-US" w:eastAsia="zh-CN"/>
        </w:rPr>
        <w:t xml:space="preserve">loss versus loss of </w:t>
      </w:r>
      <w:r w:rsidRPr="00B4142F">
        <w:rPr>
          <w:i/>
          <w:iCs/>
          <w:lang w:val="en-US" w:eastAsia="zh-CN"/>
        </w:rPr>
        <w:t>P</w:t>
      </w:r>
      <w:r w:rsidRPr="00B4142F">
        <w:rPr>
          <w:i/>
          <w:iCs/>
          <w:vertAlign w:val="subscript"/>
          <w:lang w:val="en-US" w:eastAsia="zh-CN"/>
        </w:rPr>
        <w:t>d</w:t>
      </w:r>
      <w:r>
        <w:rPr>
          <w:lang w:val="en-US" w:eastAsia="zh-CN"/>
        </w:rPr>
        <w:t xml:space="preserve"> for aircraft above flight level 250</w:t>
      </w:r>
      <w:r>
        <w:rPr>
          <w:lang w:val="en-US" w:eastAsia="zh-CN"/>
        </w:rPr>
        <w:br/>
        <w:t>and beyond 40 nm</w:t>
      </w:r>
    </w:p>
    <w:p w14:paraId="4861D317" w14:textId="77777777" w:rsidR="00EE632A" w:rsidRPr="003F1C93" w:rsidRDefault="008362A8" w:rsidP="003F1C93">
      <w:pPr>
        <w:pStyle w:val="Figure"/>
        <w:rPr>
          <w:lang w:val="en-US"/>
        </w:rPr>
      </w:pPr>
      <w:r>
        <w:object w:dxaOrig="6162" w:dyaOrig="3803" w14:anchorId="7710EB6A">
          <v:shape id="_x0000_i1031" type="#_x0000_t75" style="width:372pt;height:229.5pt" o:ole="">
            <v:imagedata r:id="rId32" o:title=""/>
          </v:shape>
          <o:OLEObject Type="Embed" ProgID="CorelDraw.Graphic.16" ShapeID="_x0000_i1031" DrawAspect="Content" ObjectID="_1676196778" r:id="rId33"/>
        </w:object>
      </w:r>
    </w:p>
    <w:p w14:paraId="6BEBF27B" w14:textId="77777777" w:rsidR="00EE632A" w:rsidRDefault="00EE632A" w:rsidP="00EE632A">
      <w:pPr>
        <w:pStyle w:val="Heading1"/>
        <w:rPr>
          <w:lang w:val="en-US"/>
        </w:rPr>
      </w:pPr>
      <w:r>
        <w:rPr>
          <w:lang w:val="en-US"/>
        </w:rPr>
        <w:t>4</w:t>
      </w:r>
      <w:r>
        <w:rPr>
          <w:lang w:val="en-US"/>
        </w:rPr>
        <w:tab/>
        <w:t>Conclusions</w:t>
      </w:r>
    </w:p>
    <w:p w14:paraId="55C24807" w14:textId="77777777" w:rsidR="00EE632A" w:rsidRDefault="00EE632A" w:rsidP="00EE632A">
      <w:pPr>
        <w:rPr>
          <w:lang w:val="en-US"/>
        </w:rPr>
      </w:pPr>
      <w:r>
        <w:rPr>
          <w:lang w:val="en-US"/>
        </w:rPr>
        <w:t xml:space="preserve">The test results in this Annex show that radars B, D, and E’s ability to detect targets is already impacted at an </w:t>
      </w:r>
      <w:r>
        <w:rPr>
          <w:i/>
          <w:iCs/>
          <w:lang w:val="en-US"/>
        </w:rPr>
        <w:t>I</w:t>
      </w:r>
      <w:r>
        <w:rPr>
          <w:lang w:val="en-US"/>
        </w:rPr>
        <w:t>/</w:t>
      </w:r>
      <w:r>
        <w:rPr>
          <w:i/>
          <w:iCs/>
          <w:lang w:val="en-US"/>
        </w:rPr>
        <w:t>N</w:t>
      </w:r>
      <w:r>
        <w:rPr>
          <w:lang w:val="en-US"/>
        </w:rPr>
        <w:t xml:space="preserve"> level of –6 </w:t>
      </w:r>
      <w:proofErr w:type="spellStart"/>
      <w:r>
        <w:rPr>
          <w:lang w:val="en-US"/>
        </w:rPr>
        <w:t>dB.</w:t>
      </w:r>
      <w:proofErr w:type="spellEnd"/>
      <w:r>
        <w:rPr>
          <w:lang w:val="en-US"/>
        </w:rPr>
        <w:t xml:space="preserve"> In order to fully protect radar types B, D, E and other aeronautical radionavigation radars that operate in the frequency band 2 700</w:t>
      </w:r>
      <w:r>
        <w:rPr>
          <w:lang w:val="en-US"/>
        </w:rPr>
        <w:noBreakHyphen/>
        <w:t xml:space="preserve">2 900 MHz from emissions of communication systems that use the tested digital modulation schemes, the </w:t>
      </w:r>
      <w:r>
        <w:rPr>
          <w:i/>
          <w:iCs/>
          <w:lang w:val="en-US"/>
        </w:rPr>
        <w:t>I</w:t>
      </w:r>
      <w:r>
        <w:rPr>
          <w:lang w:val="en-US"/>
        </w:rPr>
        <w:t>/</w:t>
      </w:r>
      <w:r>
        <w:rPr>
          <w:i/>
          <w:iCs/>
          <w:lang w:val="en-US"/>
        </w:rPr>
        <w:t>N</w:t>
      </w:r>
      <w:r>
        <w:rPr>
          <w:lang w:val="en-US"/>
        </w:rPr>
        <w:t xml:space="preserve"> protection criterion should be –10 </w:t>
      </w:r>
      <w:proofErr w:type="spellStart"/>
      <w:r>
        <w:rPr>
          <w:lang w:val="en-US"/>
        </w:rPr>
        <w:t>dB.</w:t>
      </w:r>
      <w:proofErr w:type="spellEnd"/>
      <w:r>
        <w:rPr>
          <w:lang w:val="en-US"/>
        </w:rPr>
        <w:t xml:space="preserve"> This value represents the aggregate interference threshold if multiple interferers are present. Future requirements on radars that operate in the frequency band 2 700-2 </w:t>
      </w:r>
      <w:r>
        <w:rPr>
          <w:rFonts w:ascii="Tms Rmn" w:hAnsi="Tms Rmn"/>
          <w:lang w:val="en-US"/>
        </w:rPr>
        <w:t>9</w:t>
      </w:r>
      <w:r>
        <w:rPr>
          <w:lang w:val="en-US"/>
        </w:rPr>
        <w:t>00 MHz to detect and track targets with a smaller cross-sections may lead to more stringent protection criteria.</w:t>
      </w:r>
    </w:p>
    <w:p w14:paraId="19520B63" w14:textId="77777777" w:rsidR="00EE632A" w:rsidRPr="00407CC9" w:rsidRDefault="00EE632A" w:rsidP="00EE632A">
      <w:pPr>
        <w:rPr>
          <w:lang w:val="en-US" w:eastAsia="zh-CN"/>
        </w:rPr>
      </w:pPr>
    </w:p>
    <w:p w14:paraId="7B8B9C71" w14:textId="77777777" w:rsidR="00EE632A" w:rsidRDefault="00EE632A" w:rsidP="00EE632A">
      <w:pPr>
        <w:pStyle w:val="Reasons"/>
      </w:pPr>
    </w:p>
    <w:p w14:paraId="35FDA632" w14:textId="77777777" w:rsidR="00EE632A" w:rsidRDefault="00EE632A" w:rsidP="00EE632A">
      <w:pPr>
        <w:jc w:val="center"/>
      </w:pPr>
      <w:r>
        <w:t>______________</w:t>
      </w:r>
    </w:p>
    <w:p w14:paraId="5EDD8B7A" w14:textId="77777777" w:rsidR="00EE632A" w:rsidRPr="008268E7" w:rsidRDefault="00EE632A" w:rsidP="00EE632A">
      <w:pPr>
        <w:jc w:val="center"/>
        <w:rPr>
          <w:lang w:val="en-US" w:eastAsia="zh-CN"/>
        </w:rPr>
      </w:pPr>
    </w:p>
    <w:p w14:paraId="743CB3D0" w14:textId="77777777" w:rsidR="00EE632A" w:rsidRPr="00EE632A" w:rsidRDefault="00EE632A" w:rsidP="00EE632A">
      <w:pPr>
        <w:rPr>
          <w:lang w:val="en-US"/>
        </w:rPr>
      </w:pPr>
    </w:p>
    <w:sectPr w:rsidR="00EE632A" w:rsidRPr="00EE632A" w:rsidSect="00AD6C7D">
      <w:headerReference w:type="even" r:id="rId34"/>
      <w:headerReference w:type="default" r:id="rId35"/>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D1491" w14:textId="77777777" w:rsidR="009D25A5" w:rsidRDefault="009D25A5">
      <w:r>
        <w:separator/>
      </w:r>
    </w:p>
  </w:endnote>
  <w:endnote w:type="continuationSeparator" w:id="0">
    <w:p w14:paraId="30CC9D69" w14:textId="77777777" w:rsidR="009D25A5" w:rsidRDefault="009D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782BE" w14:textId="77777777" w:rsidR="009D25A5" w:rsidRDefault="009D25A5">
      <w:r>
        <w:separator/>
      </w:r>
    </w:p>
  </w:footnote>
  <w:footnote w:type="continuationSeparator" w:id="0">
    <w:p w14:paraId="1A7A9723" w14:textId="77777777" w:rsidR="009D25A5" w:rsidRDefault="009D2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CB1AE" w14:textId="68572E30" w:rsidR="00F26D50" w:rsidRPr="00FC42AF" w:rsidRDefault="00F26D50" w:rsidP="00EE632A">
    <w:pPr>
      <w:tabs>
        <w:tab w:val="clear" w:pos="794"/>
        <w:tab w:val="clear" w:pos="1191"/>
        <w:tab w:val="clear" w:pos="1588"/>
        <w:tab w:val="clear" w:pos="1985"/>
        <w:tab w:val="center" w:pos="4848"/>
        <w:tab w:val="center" w:pos="9696"/>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FF64E" w14:textId="641D3A78" w:rsidR="00F26D50" w:rsidRDefault="00F26D50">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14</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Pr="003A0A3E">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sidR="006C210D">
      <w:rPr>
        <w:b/>
        <w:bCs/>
        <w:noProof/>
        <w:lang w:val="en-US"/>
      </w:rPr>
      <w:t>ITU-R  M.1464-2</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209DA" w14:textId="1942BC35" w:rsidR="00F26D50" w:rsidRDefault="00F26D50">
    <w:pPr>
      <w:pStyle w:val="Header"/>
    </w:pPr>
    <w:r>
      <w:tab/>
    </w:r>
    <w:fldSimple w:instr=" DOCPROPERTY &quot;Header&quot; \* MERGEFORMAT ">
      <w:r w:rsidRPr="003A0A3E">
        <w:rPr>
          <w:b/>
          <w:bCs/>
        </w:rPr>
        <w:t xml:space="preserve">Rec. </w:t>
      </w:r>
    </w:fldSimple>
    <w:r>
      <w:rPr>
        <w:b/>
        <w:bCs/>
      </w:rPr>
      <w:t xml:space="preserve"> </w:t>
    </w:r>
    <w:r>
      <w:rPr>
        <w:b/>
        <w:bCs/>
      </w:rPr>
      <w:fldChar w:fldCharType="begin"/>
    </w:r>
    <w:r>
      <w:rPr>
        <w:b/>
        <w:bCs/>
      </w:rPr>
      <w:instrText>styleref href</w:instrText>
    </w:r>
    <w:r>
      <w:rPr>
        <w:b/>
        <w:bCs/>
      </w:rPr>
      <w:fldChar w:fldCharType="separate"/>
    </w:r>
    <w:r w:rsidR="006C210D">
      <w:rPr>
        <w:b/>
        <w:bCs/>
        <w:noProof/>
      </w:rPr>
      <w:t>ITU-R  M.1464-2</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15</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BCE045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1"/>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10D"/>
    <w:rsid w:val="000362B0"/>
    <w:rsid w:val="00074C37"/>
    <w:rsid w:val="00075C54"/>
    <w:rsid w:val="00116F22"/>
    <w:rsid w:val="00217EBF"/>
    <w:rsid w:val="00224330"/>
    <w:rsid w:val="00232C10"/>
    <w:rsid w:val="00242AEE"/>
    <w:rsid w:val="002661BE"/>
    <w:rsid w:val="002911A0"/>
    <w:rsid w:val="002C5C9B"/>
    <w:rsid w:val="002D2EF0"/>
    <w:rsid w:val="002D510D"/>
    <w:rsid w:val="002D5B8C"/>
    <w:rsid w:val="002D76C4"/>
    <w:rsid w:val="002E75C9"/>
    <w:rsid w:val="002E78CD"/>
    <w:rsid w:val="00304A2B"/>
    <w:rsid w:val="0036410F"/>
    <w:rsid w:val="003657E4"/>
    <w:rsid w:val="00396311"/>
    <w:rsid w:val="003A0A3E"/>
    <w:rsid w:val="003F1C93"/>
    <w:rsid w:val="0046103C"/>
    <w:rsid w:val="004950C9"/>
    <w:rsid w:val="004B26DC"/>
    <w:rsid w:val="00506F93"/>
    <w:rsid w:val="0052529D"/>
    <w:rsid w:val="005B672A"/>
    <w:rsid w:val="005C7781"/>
    <w:rsid w:val="005E2B8C"/>
    <w:rsid w:val="0060000F"/>
    <w:rsid w:val="00607D68"/>
    <w:rsid w:val="00625784"/>
    <w:rsid w:val="0067261E"/>
    <w:rsid w:val="00683351"/>
    <w:rsid w:val="006C210D"/>
    <w:rsid w:val="006D01D5"/>
    <w:rsid w:val="006E2AEA"/>
    <w:rsid w:val="006F1009"/>
    <w:rsid w:val="007106A2"/>
    <w:rsid w:val="007468DA"/>
    <w:rsid w:val="008362A8"/>
    <w:rsid w:val="00844B5C"/>
    <w:rsid w:val="00884527"/>
    <w:rsid w:val="008B1AFE"/>
    <w:rsid w:val="008C24F6"/>
    <w:rsid w:val="008D36D7"/>
    <w:rsid w:val="008D4AC7"/>
    <w:rsid w:val="009B2244"/>
    <w:rsid w:val="009D25A5"/>
    <w:rsid w:val="009E00A8"/>
    <w:rsid w:val="00A246DA"/>
    <w:rsid w:val="00A5509E"/>
    <w:rsid w:val="00A6617B"/>
    <w:rsid w:val="00A717EB"/>
    <w:rsid w:val="00A73663"/>
    <w:rsid w:val="00A76D43"/>
    <w:rsid w:val="00AB0DC8"/>
    <w:rsid w:val="00AD6C7D"/>
    <w:rsid w:val="00B36FD5"/>
    <w:rsid w:val="00B373E3"/>
    <w:rsid w:val="00B4142F"/>
    <w:rsid w:val="00B44E24"/>
    <w:rsid w:val="00B47F0F"/>
    <w:rsid w:val="00B73C33"/>
    <w:rsid w:val="00B807FA"/>
    <w:rsid w:val="00BA2A14"/>
    <w:rsid w:val="00BE1451"/>
    <w:rsid w:val="00BF2F62"/>
    <w:rsid w:val="00BF35CF"/>
    <w:rsid w:val="00C11846"/>
    <w:rsid w:val="00C67BED"/>
    <w:rsid w:val="00D2180F"/>
    <w:rsid w:val="00D34EAD"/>
    <w:rsid w:val="00D71BF8"/>
    <w:rsid w:val="00DB7B39"/>
    <w:rsid w:val="00DF4176"/>
    <w:rsid w:val="00E11376"/>
    <w:rsid w:val="00E719FD"/>
    <w:rsid w:val="00EC6C5C"/>
    <w:rsid w:val="00EE632A"/>
    <w:rsid w:val="00EF3B60"/>
    <w:rsid w:val="00F11166"/>
    <w:rsid w:val="00F237A8"/>
    <w:rsid w:val="00F26D50"/>
    <w:rsid w:val="00F31BC2"/>
    <w:rsid w:val="00F35558"/>
    <w:rsid w:val="00F679E2"/>
    <w:rsid w:val="00F71767"/>
    <w:rsid w:val="00F77A0F"/>
    <w:rsid w:val="00FA626D"/>
    <w:rsid w:val="00FC15D5"/>
    <w:rsid w:val="00FC460C"/>
    <w:rsid w:val="00FC5393"/>
    <w:rsid w:val="00FE7A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8703E"/>
  <w15:docId w15:val="{96341E47-A55F-4604-82E9-6ADA7C25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10D"/>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link w:val="Heading2Char"/>
    <w:qFormat/>
    <w:pPr>
      <w:spacing w:before="320"/>
      <w:outlineLvl w:val="1"/>
    </w:pPr>
  </w:style>
  <w:style w:type="paragraph" w:styleId="Heading3">
    <w:name w:val="heading 3"/>
    <w:basedOn w:val="Heading1"/>
    <w:next w:val="Normal"/>
    <w:link w:val="Heading3Char"/>
    <w:qFormat/>
    <w:pPr>
      <w:spacing w:before="200"/>
      <w:outlineLvl w:val="2"/>
    </w:pPr>
  </w:style>
  <w:style w:type="paragraph" w:styleId="Heading4">
    <w:name w:val="heading 4"/>
    <w:basedOn w:val="Heading3"/>
    <w:next w:val="Normal"/>
    <w:link w:val="Heading4Char"/>
    <w:qFormat/>
    <w:pPr>
      <w:tabs>
        <w:tab w:val="clear" w:pos="794"/>
        <w:tab w:val="left" w:pos="992"/>
      </w:tabs>
      <w:ind w:left="992" w:hanging="992"/>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tabs>
        <w:tab w:val="clear" w:pos="992"/>
        <w:tab w:val="clear" w:pos="1191"/>
      </w:tabs>
      <w:ind w:left="1588" w:hanging="1588"/>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32A"/>
    <w:rPr>
      <w:b/>
      <w:sz w:val="24"/>
      <w:lang w:val="fr-FR" w:eastAsia="en-US"/>
    </w:rPr>
  </w:style>
  <w:style w:type="character" w:customStyle="1" w:styleId="Heading2Char">
    <w:name w:val="Heading 2 Char"/>
    <w:basedOn w:val="DefaultParagraphFont"/>
    <w:link w:val="Heading2"/>
    <w:rsid w:val="00EE632A"/>
    <w:rPr>
      <w:b/>
      <w:sz w:val="24"/>
      <w:lang w:val="fr-FR" w:eastAsia="en-US"/>
    </w:rPr>
  </w:style>
  <w:style w:type="character" w:customStyle="1" w:styleId="Heading3Char">
    <w:name w:val="Heading 3 Char"/>
    <w:basedOn w:val="DefaultParagraphFont"/>
    <w:link w:val="Heading3"/>
    <w:rsid w:val="00EE632A"/>
    <w:rPr>
      <w:b/>
      <w:sz w:val="24"/>
      <w:lang w:val="fr-FR" w:eastAsia="en-US"/>
    </w:rPr>
  </w:style>
  <w:style w:type="character" w:customStyle="1" w:styleId="Heading4Char">
    <w:name w:val="Heading 4 Char"/>
    <w:basedOn w:val="DefaultParagraphFont"/>
    <w:link w:val="Heading4"/>
    <w:rsid w:val="00EE632A"/>
    <w:rPr>
      <w:b/>
      <w:sz w:val="24"/>
      <w:lang w:val="fr-FR" w:eastAsia="en-US"/>
    </w:rPr>
  </w:style>
  <w:style w:type="character" w:customStyle="1" w:styleId="Heading5Char">
    <w:name w:val="Heading 5 Char"/>
    <w:basedOn w:val="DefaultParagraphFont"/>
    <w:link w:val="Heading5"/>
    <w:rsid w:val="00EE632A"/>
    <w:rPr>
      <w:b/>
      <w:sz w:val="24"/>
      <w:lang w:val="fr-FR" w:eastAsia="en-US"/>
    </w:rPr>
  </w:style>
  <w:style w:type="character" w:customStyle="1" w:styleId="Heading6Char">
    <w:name w:val="Heading 6 Char"/>
    <w:basedOn w:val="DefaultParagraphFont"/>
    <w:link w:val="Heading6"/>
    <w:rsid w:val="00EE632A"/>
    <w:rPr>
      <w:b/>
      <w:sz w:val="24"/>
      <w:lang w:val="fr-FR" w:eastAsia="en-US"/>
    </w:rPr>
  </w:style>
  <w:style w:type="character" w:customStyle="1" w:styleId="Heading7Char">
    <w:name w:val="Heading 7 Char"/>
    <w:basedOn w:val="DefaultParagraphFont"/>
    <w:link w:val="Heading7"/>
    <w:rsid w:val="00EE632A"/>
    <w:rPr>
      <w:b/>
      <w:sz w:val="24"/>
      <w:lang w:val="fr-FR" w:eastAsia="en-US"/>
    </w:rPr>
  </w:style>
  <w:style w:type="character" w:customStyle="1" w:styleId="Heading8Char">
    <w:name w:val="Heading 8 Char"/>
    <w:basedOn w:val="DefaultParagraphFont"/>
    <w:link w:val="Heading8"/>
    <w:rsid w:val="00EE632A"/>
    <w:rPr>
      <w:b/>
      <w:sz w:val="24"/>
      <w:lang w:val="fr-FR" w:eastAsia="en-US"/>
    </w:rPr>
  </w:style>
  <w:style w:type="character" w:customStyle="1" w:styleId="Heading9Char">
    <w:name w:val="Heading 9 Char"/>
    <w:basedOn w:val="DefaultParagraphFont"/>
    <w:link w:val="Heading9"/>
    <w:rsid w:val="00EE632A"/>
    <w:rPr>
      <w:b/>
      <w:sz w:val="24"/>
      <w:lang w:val="fr-FR" w:eastAsia="en-US"/>
    </w:rPr>
  </w:style>
  <w:style w:type="paragraph" w:styleId="Header">
    <w:name w:val="header"/>
    <w:aliases w:val="ho"/>
    <w:basedOn w:val="Normal"/>
    <w:link w:val="HeaderChar"/>
    <w:uiPriority w:val="99"/>
    <w:pPr>
      <w:tabs>
        <w:tab w:val="clear" w:pos="794"/>
        <w:tab w:val="clear" w:pos="1191"/>
        <w:tab w:val="clear" w:pos="1588"/>
        <w:tab w:val="clear" w:pos="1985"/>
        <w:tab w:val="center" w:pos="4848"/>
        <w:tab w:val="right" w:pos="9696"/>
      </w:tabs>
      <w:spacing w:before="0"/>
      <w:jc w:val="center"/>
    </w:pPr>
  </w:style>
  <w:style w:type="character" w:customStyle="1" w:styleId="HeaderChar">
    <w:name w:val="Header Char"/>
    <w:aliases w:val="ho Char"/>
    <w:basedOn w:val="DefaultParagraphFont"/>
    <w:link w:val="Header"/>
    <w:uiPriority w:val="99"/>
    <w:rsid w:val="00EE632A"/>
    <w:rPr>
      <w:sz w:val="24"/>
      <w:lang w:val="fr-FR" w:eastAsia="en-US"/>
    </w:r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pPr>
      <w:tabs>
        <w:tab w:val="clear" w:pos="794"/>
        <w:tab w:val="clear" w:pos="1191"/>
        <w:tab w:val="clear" w:pos="1588"/>
        <w:tab w:val="clear" w:pos="1985"/>
      </w:tabs>
      <w:spacing w:before="0"/>
    </w:pPr>
    <w:rPr>
      <w:noProof/>
      <w:sz w:val="18"/>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2D510D"/>
    <w:rPr>
      <w:noProof/>
      <w:sz w:val="18"/>
      <w:lang w:val="fr-FR" w:eastAsia="en-US"/>
    </w:rPr>
  </w:style>
  <w:style w:type="character" w:styleId="PageNumber">
    <w:name w:val="page number"/>
    <w:basedOn w:val="DefaultParagraphFont"/>
    <w:uiPriority w:val="99"/>
  </w:style>
  <w:style w:type="paragraph" w:customStyle="1" w:styleId="Headingb">
    <w:name w:val="Heading_b"/>
    <w:basedOn w:val="Heading3"/>
    <w:next w:val="Normal"/>
    <w:link w:val="HeadingbChar"/>
    <w:qFormat/>
    <w:pPr>
      <w:spacing w:before="160"/>
      <w:ind w:left="0" w:firstLine="0"/>
      <w:outlineLvl w:val="9"/>
    </w:pPr>
  </w:style>
  <w:style w:type="character" w:customStyle="1" w:styleId="HeadingbChar">
    <w:name w:val="Heading_b Char"/>
    <w:link w:val="Headingb"/>
    <w:locked/>
    <w:rsid w:val="00EE632A"/>
    <w:rPr>
      <w:b/>
      <w:sz w:val="24"/>
      <w:lang w:val="fr-FR" w:eastAsia="en-US"/>
    </w:rPr>
  </w:style>
  <w:style w:type="paragraph" w:customStyle="1" w:styleId="Headingi">
    <w:name w:val="Heading_i"/>
    <w:basedOn w:val="Heading3"/>
    <w:next w:val="Normal"/>
    <w:qFormat/>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character" w:customStyle="1" w:styleId="enumlev1Char">
    <w:name w:val="enumlev1 Char"/>
    <w:basedOn w:val="DefaultParagraphFont"/>
    <w:link w:val="enumlev1"/>
    <w:rsid w:val="00EE632A"/>
    <w:rPr>
      <w:sz w:val="24"/>
      <w:lang w:val="fr-FR" w:eastAsia="en-US"/>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character" w:customStyle="1" w:styleId="NormalaftertitleChar">
    <w:name w:val="Normal_after_title Char"/>
    <w:link w:val="Normalaftertitle"/>
    <w:locked/>
    <w:rsid w:val="00EE632A"/>
    <w:rPr>
      <w:sz w:val="24"/>
      <w:lang w:val="fr-FR" w:eastAsia="en-US"/>
    </w:rPr>
  </w:style>
  <w:style w:type="paragraph" w:customStyle="1" w:styleId="Note">
    <w:name w:val="Note"/>
    <w:basedOn w:val="Normal"/>
    <w:link w:val="NoteChar"/>
    <w:pPr>
      <w:tabs>
        <w:tab w:val="clear" w:pos="794"/>
        <w:tab w:val="clear" w:pos="1191"/>
        <w:tab w:val="clear" w:pos="1588"/>
        <w:tab w:val="clear" w:pos="1985"/>
      </w:tabs>
      <w:spacing w:before="80"/>
    </w:pPr>
    <w:rPr>
      <w:sz w:val="22"/>
    </w:rPr>
  </w:style>
  <w:style w:type="character" w:customStyle="1" w:styleId="NoteChar">
    <w:name w:val="Note Char"/>
    <w:link w:val="Note"/>
    <w:rsid w:val="00EE632A"/>
    <w:rPr>
      <w:sz w:val="22"/>
      <w:lang w:val="fr-FR" w:eastAsia="en-US"/>
    </w:rPr>
  </w:style>
  <w:style w:type="paragraph" w:customStyle="1" w:styleId="RecNo">
    <w:name w:val="Rec_No"/>
    <w:basedOn w:val="Normal"/>
    <w:next w:val="Rectitle"/>
    <w:link w:val="RecNoChar"/>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pPr>
      <w:keepNext/>
      <w:keepLines/>
      <w:spacing w:before="240"/>
      <w:jc w:val="center"/>
    </w:pPr>
    <w:rPr>
      <w:b/>
      <w:sz w:val="28"/>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character" w:customStyle="1" w:styleId="RectitleChar">
    <w:name w:val="Rec_title Char"/>
    <w:link w:val="Rectitle"/>
    <w:locked/>
    <w:rsid w:val="00EE632A"/>
    <w:rPr>
      <w:b/>
      <w:sz w:val="28"/>
      <w:lang w:val="fr-FR" w:eastAsia="en-US"/>
    </w:rPr>
  </w:style>
  <w:style w:type="character" w:customStyle="1" w:styleId="RecNoChar">
    <w:name w:val="Rec_No Char"/>
    <w:basedOn w:val="DefaultParagraphFont"/>
    <w:link w:val="RecNo"/>
    <w:locked/>
    <w:rsid w:val="00EE632A"/>
    <w:rPr>
      <w:sz w:val="28"/>
      <w:lang w:val="fr-FR" w:eastAsia="en-US"/>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character" w:customStyle="1" w:styleId="TableheadChar">
    <w:name w:val="Table_head Char"/>
    <w:basedOn w:val="DefaultParagraphFont"/>
    <w:link w:val="Tablehead"/>
    <w:locked/>
    <w:rsid w:val="002D510D"/>
    <w:rPr>
      <w:b/>
      <w:sz w:val="22"/>
      <w:lang w:val="fr-FR" w:eastAsia="en-US"/>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Char"/>
    <w:pPr>
      <w:keepNext/>
      <w:spacing w:before="360" w:after="120"/>
      <w:jc w:val="center"/>
    </w:pPr>
  </w:style>
  <w:style w:type="character" w:customStyle="1" w:styleId="TableNoChar">
    <w:name w:val="Table_No Char"/>
    <w:link w:val="TableNo"/>
    <w:rsid w:val="00EE632A"/>
    <w:rPr>
      <w:sz w:val="24"/>
      <w:lang w:val="fr-FR" w:eastAsia="en-US"/>
    </w:r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locked/>
    <w:rsid w:val="002D510D"/>
    <w:rPr>
      <w:sz w:val="22"/>
      <w:lang w:val="fr-FR" w:eastAsia="en-US"/>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Figure">
    <w:name w:val="Figure"/>
    <w:basedOn w:val="FigureNo"/>
    <w:next w:val="Normal"/>
    <w:rsid w:val="00A6617B"/>
    <w:pPr>
      <w:keepNext w:val="0"/>
      <w:spacing w:before="0" w:after="240"/>
    </w:pPr>
  </w:style>
  <w:style w:type="character" w:customStyle="1" w:styleId="FiguretitleChar">
    <w:name w:val="Figure_title Char"/>
    <w:link w:val="Figuretitle"/>
    <w:locked/>
    <w:rsid w:val="00EE632A"/>
    <w:rPr>
      <w:rFonts w:ascii="Times New Roman Bold" w:hAnsi="Times New Roman Bold"/>
      <w:b/>
      <w:sz w:val="18"/>
      <w:lang w:val="fr-FR" w:eastAsia="en-US"/>
    </w:rPr>
  </w:style>
  <w:style w:type="character" w:customStyle="1" w:styleId="FigureNoChar">
    <w:name w:val="Figure_No Char"/>
    <w:link w:val="FigureNo"/>
    <w:locked/>
    <w:rsid w:val="00EE632A"/>
    <w:rPr>
      <w:caps/>
      <w:sz w:val="18"/>
      <w:lang w:val="fr-FR" w:eastAsia="en-US"/>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character" w:customStyle="1" w:styleId="CallChar">
    <w:name w:val="Call Char"/>
    <w:link w:val="Call"/>
    <w:locked/>
    <w:rsid w:val="00EE632A"/>
    <w:rPr>
      <w:i/>
      <w:sz w:val="24"/>
      <w:lang w:val="fr-FR" w:eastAsia="en-US"/>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aliases w:val="Footnote Reference/,Appel note de bas de p,Footnote symbol"/>
    <w:basedOn w:val="DefaultParagraphFont"/>
    <w:rPr>
      <w:position w:val="6"/>
      <w:sz w:val="18"/>
    </w:rPr>
  </w:style>
  <w:style w:type="paragraph" w:styleId="FootnoteText">
    <w:name w:val="footnote text"/>
    <w:aliases w:val="DNV-FT Char,DNV-FT,DNV-FT Char Char Char,Char1,footnote text,Footnote Text Char1,Footnote Text Char Char1,Footnote Text Char4 Char Char,Footnote Text Char1 Char1 Char1 Char,Footnote Text Char Char1 Char1 Char Char,ABA Footnote Text,DNV-"/>
    <w:basedOn w:val="Normal"/>
    <w:link w:val="FootnoteTextChar"/>
    <w:pPr>
      <w:keepLines/>
      <w:tabs>
        <w:tab w:val="left" w:pos="255"/>
      </w:tabs>
      <w:ind w:left="255" w:hanging="255"/>
    </w:pPr>
    <w:rPr>
      <w:sz w:val="22"/>
    </w:rPr>
  </w:style>
  <w:style w:type="character" w:customStyle="1" w:styleId="FootnoteTextChar">
    <w:name w:val="Footnote Text Char"/>
    <w:aliases w:val="DNV-FT Char Char,DNV-FT Char1,DNV-FT Char Char Char Char,Char1 Char,footnote text Char,Footnote Text Char1 Char,Footnote Text Char Char1 Char,Footnote Text Char4 Char Char Char,Footnote Text Char1 Char1 Char1 Char Char,DNV- Char"/>
    <w:basedOn w:val="DefaultParagraphFont"/>
    <w:link w:val="FootnoteText"/>
    <w:rsid w:val="00EE632A"/>
    <w:rPr>
      <w:sz w:val="22"/>
      <w:lang w:val="fr-FR" w:eastAsia="en-US"/>
    </w:rPr>
  </w:style>
  <w:style w:type="paragraph" w:styleId="Index1">
    <w:name w:val="index 1"/>
    <w:basedOn w:val="Normal"/>
    <w:next w:val="Normal"/>
  </w:style>
  <w:style w:type="paragraph" w:styleId="Index2">
    <w:name w:val="index 2"/>
    <w:basedOn w:val="Normal"/>
    <w:next w:val="Normal"/>
    <w:pPr>
      <w:ind w:left="283"/>
    </w:pPr>
  </w:style>
  <w:style w:type="paragraph" w:styleId="Index3">
    <w:name w:val="index 3"/>
    <w:basedOn w:val="Normal"/>
    <w:next w:val="Normal"/>
    <w:pPr>
      <w:ind w:left="566"/>
    </w:pPr>
  </w:style>
  <w:style w:type="paragraph" w:styleId="IndexHeading">
    <w:name w:val="index heading"/>
    <w:basedOn w:val="Normal"/>
    <w:next w:val="Index1"/>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
  </w:style>
  <w:style w:type="paragraph" w:customStyle="1" w:styleId="ResNo">
    <w:name w:val="Res_No"/>
    <w:basedOn w:val="RecNo"/>
    <w:next w:val="Restitle"/>
    <w:link w:val="ResNoChar"/>
  </w:style>
  <w:style w:type="paragraph" w:customStyle="1" w:styleId="Restitle">
    <w:name w:val="Res_title"/>
    <w:basedOn w:val="Normal"/>
    <w:next w:val="Resref"/>
    <w:rsid w:val="00AB0DC8"/>
    <w:pPr>
      <w:spacing w:before="240"/>
      <w:jc w:val="center"/>
    </w:pPr>
    <w:rPr>
      <w:b/>
      <w:sz w:val="28"/>
    </w:rPr>
  </w:style>
  <w:style w:type="paragraph" w:customStyle="1" w:styleId="Resref">
    <w:name w:val="Res_ref"/>
    <w:basedOn w:val="Recref"/>
    <w:next w:val="Resdate"/>
  </w:style>
  <w:style w:type="character" w:customStyle="1" w:styleId="ResNoChar">
    <w:name w:val="Res_No Char"/>
    <w:link w:val="ResNo"/>
    <w:rsid w:val="00EE632A"/>
    <w:rPr>
      <w:sz w:val="28"/>
      <w:lang w:val="fr-FR" w:eastAsia="en-US"/>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pPr>
      <w:tabs>
        <w:tab w:val="clear" w:pos="567"/>
        <w:tab w:val="left" w:pos="1276"/>
      </w:tabs>
      <w:spacing w:before="160"/>
      <w:ind w:left="1276" w:hanging="709"/>
    </w:pPr>
  </w:style>
  <w:style w:type="paragraph" w:styleId="TOC3">
    <w:name w:val="toc 3"/>
    <w:basedOn w:val="TOC2"/>
    <w:pPr>
      <w:tabs>
        <w:tab w:val="clear" w:pos="1276"/>
        <w:tab w:val="left" w:pos="2155"/>
      </w:tabs>
      <w:ind w:left="2155" w:hanging="879"/>
    </w:pPr>
  </w:style>
  <w:style w:type="paragraph" w:styleId="TOC4">
    <w:name w:val="toc 4"/>
    <w:basedOn w:val="TOC3"/>
    <w:pPr>
      <w:tabs>
        <w:tab w:val="left" w:pos="3261"/>
      </w:tabs>
      <w:spacing w:before="80"/>
      <w:ind w:left="3261" w:hanging="993"/>
    </w:pPr>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Tabletitle">
    <w:name w:val="Table_title"/>
    <w:basedOn w:val="Normal"/>
    <w:next w:val="Tablehead"/>
    <w:link w:val="TabletitleChar"/>
    <w:pPr>
      <w:keepNext/>
      <w:spacing w:before="0" w:after="120"/>
      <w:jc w:val="center"/>
    </w:pPr>
    <w:rPr>
      <w:b/>
    </w:rPr>
  </w:style>
  <w:style w:type="character" w:customStyle="1" w:styleId="TabletitleChar">
    <w:name w:val="Table_title Char"/>
    <w:link w:val="Tabletitle"/>
    <w:rsid w:val="00EE632A"/>
    <w:rPr>
      <w:b/>
      <w:sz w:val="24"/>
      <w:lang w:val="fr-FR" w:eastAsia="en-US"/>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character" w:styleId="Hyperlink">
    <w:name w:val="Hyperlink"/>
    <w:aliases w:val="CEO_Hyperlink"/>
    <w:basedOn w:val="DefaultParagraphFont"/>
    <w:rsid w:val="002D510D"/>
    <w:rPr>
      <w:color w:val="0000FF"/>
      <w:u w:val="single"/>
    </w:rPr>
  </w:style>
  <w:style w:type="character" w:styleId="EndnoteReference">
    <w:name w:val="endnote reference"/>
    <w:basedOn w:val="DefaultParagraphFont"/>
    <w:rsid w:val="00EE632A"/>
    <w:rPr>
      <w:vertAlign w:val="superscript"/>
    </w:rPr>
  </w:style>
  <w:style w:type="paragraph" w:customStyle="1" w:styleId="AnnexNo">
    <w:name w:val="Annex_No"/>
    <w:basedOn w:val="Normal"/>
    <w:next w:val="Normal"/>
    <w:rsid w:val="00EE632A"/>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EE632A"/>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styleId="Index4">
    <w:name w:val="index 4"/>
    <w:basedOn w:val="Normal"/>
    <w:next w:val="Normal"/>
    <w:rsid w:val="00EE632A"/>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EE632A"/>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EE632A"/>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EE632A"/>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EE632A"/>
  </w:style>
  <w:style w:type="paragraph" w:customStyle="1" w:styleId="Normalaftertitle0">
    <w:name w:val="Normal after title"/>
    <w:basedOn w:val="Normal"/>
    <w:next w:val="Normal"/>
    <w:link w:val="NormalaftertitleChar0"/>
    <w:rsid w:val="00EE632A"/>
    <w:pPr>
      <w:tabs>
        <w:tab w:val="clear" w:pos="794"/>
        <w:tab w:val="clear" w:pos="1191"/>
        <w:tab w:val="clear" w:pos="1588"/>
        <w:tab w:val="clear" w:pos="1985"/>
        <w:tab w:val="left" w:pos="1134"/>
        <w:tab w:val="left" w:pos="1871"/>
        <w:tab w:val="left" w:pos="2268"/>
      </w:tabs>
      <w:spacing w:before="280"/>
      <w:jc w:val="left"/>
    </w:pPr>
    <w:rPr>
      <w:lang w:val="en-GB"/>
    </w:rPr>
  </w:style>
  <w:style w:type="character" w:customStyle="1" w:styleId="NormalaftertitleChar0">
    <w:name w:val="Normal after title Char"/>
    <w:link w:val="Normalaftertitle0"/>
    <w:rsid w:val="00EE632A"/>
    <w:rPr>
      <w:sz w:val="24"/>
      <w:lang w:val="en-GB" w:eastAsia="en-US"/>
    </w:rPr>
  </w:style>
  <w:style w:type="paragraph" w:customStyle="1" w:styleId="Reasons">
    <w:name w:val="Reasons"/>
    <w:basedOn w:val="Normal"/>
    <w:qFormat/>
    <w:rsid w:val="00EE632A"/>
    <w:pPr>
      <w:tabs>
        <w:tab w:val="clear" w:pos="794"/>
        <w:tab w:val="clear" w:pos="1191"/>
        <w:tab w:val="left" w:pos="1134"/>
      </w:tabs>
      <w:jc w:val="left"/>
    </w:pPr>
    <w:rPr>
      <w:lang w:val="en-GB"/>
    </w:rPr>
  </w:style>
  <w:style w:type="paragraph" w:styleId="BodyTextIndent">
    <w:name w:val="Body Text Indent"/>
    <w:basedOn w:val="Normal"/>
    <w:link w:val="BodyTextIndentChar"/>
    <w:uiPriority w:val="99"/>
    <w:rsid w:val="00EE632A"/>
    <w:pPr>
      <w:tabs>
        <w:tab w:val="clear" w:pos="794"/>
        <w:tab w:val="clear" w:pos="1191"/>
        <w:tab w:val="clear" w:pos="1588"/>
        <w:tab w:val="clear" w:pos="1985"/>
        <w:tab w:val="left" w:pos="9944"/>
      </w:tabs>
      <w:ind w:left="2486"/>
    </w:pPr>
    <w:rPr>
      <w:rFonts w:eastAsia="Batang"/>
      <w:lang w:val="en-US"/>
    </w:rPr>
  </w:style>
  <w:style w:type="character" w:customStyle="1" w:styleId="BodyTextIndentChar">
    <w:name w:val="Body Text Indent Char"/>
    <w:basedOn w:val="DefaultParagraphFont"/>
    <w:link w:val="BodyTextIndent"/>
    <w:uiPriority w:val="99"/>
    <w:rsid w:val="00EE632A"/>
    <w:rPr>
      <w:rFonts w:eastAsia="Batang"/>
      <w:sz w:val="24"/>
      <w:lang w:eastAsia="en-US"/>
    </w:rPr>
  </w:style>
  <w:style w:type="paragraph" w:styleId="EndnoteText">
    <w:name w:val="endnote text"/>
    <w:basedOn w:val="Normal"/>
    <w:link w:val="EndnoteTextChar"/>
    <w:rsid w:val="00EE632A"/>
    <w:pPr>
      <w:tabs>
        <w:tab w:val="clear" w:pos="794"/>
        <w:tab w:val="clear" w:pos="1191"/>
        <w:tab w:val="clear" w:pos="1588"/>
        <w:tab w:val="clear" w:pos="1985"/>
        <w:tab w:val="left" w:pos="1134"/>
        <w:tab w:val="left" w:pos="1871"/>
        <w:tab w:val="left" w:pos="2268"/>
      </w:tabs>
      <w:spacing w:before="0"/>
      <w:jc w:val="left"/>
    </w:pPr>
    <w:rPr>
      <w:sz w:val="20"/>
      <w:lang w:val="en-GB"/>
    </w:rPr>
  </w:style>
  <w:style w:type="character" w:customStyle="1" w:styleId="EndnoteTextChar">
    <w:name w:val="Endnote Text Char"/>
    <w:basedOn w:val="DefaultParagraphFont"/>
    <w:link w:val="EndnoteText"/>
    <w:rsid w:val="00EE632A"/>
    <w:rPr>
      <w:lang w:val="en-GB" w:eastAsia="en-US"/>
    </w:rPr>
  </w:style>
  <w:style w:type="paragraph" w:styleId="BodyTextIndent2">
    <w:name w:val="Body Text Indent 2"/>
    <w:basedOn w:val="Normal"/>
    <w:link w:val="BodyTextIndent2Char"/>
    <w:rsid w:val="00EE632A"/>
    <w:pPr>
      <w:tabs>
        <w:tab w:val="clear" w:pos="794"/>
        <w:tab w:val="clear" w:pos="1191"/>
        <w:tab w:val="clear" w:pos="1588"/>
        <w:tab w:val="clear" w:pos="1985"/>
        <w:tab w:val="left" w:pos="2495"/>
        <w:tab w:val="left" w:pos="2552"/>
      </w:tabs>
      <w:ind w:left="2490" w:hanging="2490"/>
    </w:pPr>
    <w:rPr>
      <w:rFonts w:eastAsia="Batang"/>
      <w:noProof/>
      <w:lang w:val="en-US"/>
    </w:rPr>
  </w:style>
  <w:style w:type="character" w:customStyle="1" w:styleId="BodyTextIndent2Char">
    <w:name w:val="Body Text Indent 2 Char"/>
    <w:basedOn w:val="DefaultParagraphFont"/>
    <w:link w:val="BodyTextIndent2"/>
    <w:rsid w:val="00EE632A"/>
    <w:rPr>
      <w:rFonts w:eastAsia="Batang"/>
      <w:noProof/>
      <w:sz w:val="24"/>
      <w:lang w:eastAsia="en-US"/>
    </w:rPr>
  </w:style>
  <w:style w:type="paragraph" w:styleId="BodyTextIndent3">
    <w:name w:val="Body Text Indent 3"/>
    <w:basedOn w:val="Normal"/>
    <w:link w:val="BodyTextIndent3Char"/>
    <w:rsid w:val="00EE632A"/>
    <w:pPr>
      <w:tabs>
        <w:tab w:val="clear" w:pos="794"/>
        <w:tab w:val="clear" w:pos="1191"/>
        <w:tab w:val="clear" w:pos="1588"/>
        <w:tab w:val="clear" w:pos="1985"/>
        <w:tab w:val="left" w:pos="2552"/>
      </w:tabs>
      <w:ind w:left="2552" w:hanging="2552"/>
    </w:pPr>
    <w:rPr>
      <w:rFonts w:eastAsia="Batang"/>
      <w:spacing w:val="-1"/>
      <w:lang w:val="en-US"/>
    </w:rPr>
  </w:style>
  <w:style w:type="character" w:customStyle="1" w:styleId="BodyTextIndent3Char">
    <w:name w:val="Body Text Indent 3 Char"/>
    <w:basedOn w:val="DefaultParagraphFont"/>
    <w:link w:val="BodyTextIndent3"/>
    <w:rsid w:val="00EE632A"/>
    <w:rPr>
      <w:rFonts w:eastAsia="Batang"/>
      <w:spacing w:val="-1"/>
      <w:sz w:val="24"/>
      <w:lang w:eastAsia="en-US"/>
    </w:rPr>
  </w:style>
  <w:style w:type="character" w:styleId="FollowedHyperlink">
    <w:name w:val="FollowedHyperlink"/>
    <w:rsid w:val="00EE632A"/>
    <w:rPr>
      <w:color w:val="800080"/>
      <w:u w:val="single"/>
    </w:rPr>
  </w:style>
  <w:style w:type="paragraph" w:styleId="BalloonText">
    <w:name w:val="Balloon Text"/>
    <w:basedOn w:val="Normal"/>
    <w:link w:val="BalloonTextChar"/>
    <w:uiPriority w:val="99"/>
    <w:rsid w:val="00EE632A"/>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EE632A"/>
    <w:rPr>
      <w:rFonts w:ascii="Tahoma" w:hAnsi="Tahoma" w:cs="Tahoma"/>
      <w:sz w:val="16"/>
      <w:szCs w:val="16"/>
      <w:lang w:val="fr-FR" w:eastAsia="en-US"/>
    </w:rPr>
  </w:style>
  <w:style w:type="table" w:styleId="TableGrid">
    <w:name w:val="Table Grid"/>
    <w:basedOn w:val="TableNormal"/>
    <w:uiPriority w:val="39"/>
    <w:rsid w:val="00EE632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EE632A"/>
    <w:rPr>
      <w:sz w:val="16"/>
      <w:szCs w:val="16"/>
    </w:rPr>
  </w:style>
  <w:style w:type="paragraph" w:styleId="CommentText">
    <w:name w:val="annotation text"/>
    <w:basedOn w:val="Normal"/>
    <w:link w:val="CommentTextChar"/>
    <w:unhideWhenUsed/>
    <w:rsid w:val="00EE632A"/>
    <w:pPr>
      <w:tabs>
        <w:tab w:val="clear" w:pos="794"/>
        <w:tab w:val="clear" w:pos="1191"/>
        <w:tab w:val="clear" w:pos="1588"/>
        <w:tab w:val="clear" w:pos="1985"/>
      </w:tabs>
      <w:overflowPunct/>
      <w:autoSpaceDE/>
      <w:autoSpaceDN/>
      <w:adjustRightInd/>
      <w:spacing w:before="0" w:after="200" w:line="276" w:lineRule="auto"/>
      <w:jc w:val="left"/>
      <w:textAlignment w:val="auto"/>
    </w:pPr>
    <w:rPr>
      <w:rFonts w:ascii="Calibri" w:eastAsia="Calibri" w:hAnsi="Calibri"/>
      <w:sz w:val="20"/>
      <w:lang w:val="en-GB"/>
    </w:rPr>
  </w:style>
  <w:style w:type="character" w:customStyle="1" w:styleId="CommentTextChar">
    <w:name w:val="Comment Text Char"/>
    <w:basedOn w:val="DefaultParagraphFont"/>
    <w:link w:val="CommentText"/>
    <w:rsid w:val="00EE632A"/>
    <w:rPr>
      <w:rFonts w:ascii="Calibri" w:eastAsia="Calibri" w:hAnsi="Calibri"/>
      <w:lang w:val="en-GB" w:eastAsia="en-US"/>
    </w:rPr>
  </w:style>
  <w:style w:type="paragraph" w:styleId="CommentSubject">
    <w:name w:val="annotation subject"/>
    <w:basedOn w:val="CommentText"/>
    <w:next w:val="CommentText"/>
    <w:link w:val="CommentSubjectChar"/>
    <w:unhideWhenUsed/>
    <w:rsid w:val="00EE632A"/>
    <w:rPr>
      <w:b/>
      <w:bCs/>
    </w:rPr>
  </w:style>
  <w:style w:type="character" w:customStyle="1" w:styleId="CommentSubjectChar">
    <w:name w:val="Comment Subject Char"/>
    <w:basedOn w:val="CommentTextChar"/>
    <w:link w:val="CommentSubject"/>
    <w:rsid w:val="00EE632A"/>
    <w:rPr>
      <w:rFonts w:ascii="Calibri" w:eastAsia="Calibri" w:hAnsi="Calibri"/>
      <w:b/>
      <w:bCs/>
      <w:lang w:val="en-GB" w:eastAsia="en-US"/>
    </w:rPr>
  </w:style>
  <w:style w:type="paragraph" w:styleId="ListBullet">
    <w:name w:val="List Bullet"/>
    <w:basedOn w:val="Normal"/>
    <w:rsid w:val="00EE632A"/>
    <w:pPr>
      <w:numPr>
        <w:numId w:val="1"/>
      </w:numPr>
      <w:tabs>
        <w:tab w:val="clear" w:pos="794"/>
        <w:tab w:val="clear" w:pos="1191"/>
        <w:tab w:val="clear" w:pos="1588"/>
        <w:tab w:val="clear" w:pos="1985"/>
        <w:tab w:val="left" w:pos="1134"/>
        <w:tab w:val="left" w:pos="1871"/>
        <w:tab w:val="left" w:pos="2268"/>
      </w:tabs>
      <w:contextualSpacing/>
      <w:jc w:val="left"/>
    </w:pPr>
    <w:rPr>
      <w:lang w:val="en-GB"/>
    </w:rPr>
  </w:style>
  <w:style w:type="paragraph" w:styleId="ListParagraph">
    <w:name w:val="List Paragraph"/>
    <w:basedOn w:val="Normal"/>
    <w:qFormat/>
    <w:rsid w:val="00EE632A"/>
    <w:pPr>
      <w:tabs>
        <w:tab w:val="clear" w:pos="794"/>
        <w:tab w:val="clear" w:pos="1191"/>
        <w:tab w:val="clear" w:pos="1588"/>
        <w:tab w:val="clear" w:pos="1985"/>
      </w:tabs>
      <w:overflowPunct/>
      <w:autoSpaceDE/>
      <w:autoSpaceDN/>
      <w:adjustRightInd/>
      <w:spacing w:before="0"/>
      <w:ind w:left="720"/>
      <w:jc w:val="left"/>
      <w:textAlignment w:val="auto"/>
    </w:pPr>
    <w:rPr>
      <w:rFonts w:ascii="Arial" w:hAnsi="Arial" w:cs="Arial"/>
      <w:szCs w:val="24"/>
      <w:lang w:val="en-GB"/>
    </w:rPr>
  </w:style>
  <w:style w:type="paragraph" w:styleId="BodyText2">
    <w:name w:val="Body Text 2"/>
    <w:basedOn w:val="Normal"/>
    <w:link w:val="BodyText2Char"/>
    <w:rsid w:val="00EE632A"/>
    <w:pPr>
      <w:tabs>
        <w:tab w:val="clear" w:pos="794"/>
        <w:tab w:val="clear" w:pos="1191"/>
        <w:tab w:val="clear" w:pos="1588"/>
        <w:tab w:val="clear" w:pos="1985"/>
      </w:tabs>
      <w:overflowPunct/>
      <w:autoSpaceDE/>
      <w:autoSpaceDN/>
      <w:adjustRightInd/>
      <w:spacing w:before="0"/>
      <w:textAlignment w:val="auto"/>
    </w:pPr>
    <w:rPr>
      <w:snapToGrid w:val="0"/>
      <w:sz w:val="22"/>
      <w:lang w:val="en-US"/>
    </w:rPr>
  </w:style>
  <w:style w:type="character" w:customStyle="1" w:styleId="BodyText2Char">
    <w:name w:val="Body Text 2 Char"/>
    <w:basedOn w:val="DefaultParagraphFont"/>
    <w:link w:val="BodyText2"/>
    <w:rsid w:val="00EE632A"/>
    <w:rPr>
      <w:snapToGrid w:val="0"/>
      <w:sz w:val="22"/>
      <w:lang w:eastAsia="en-US"/>
    </w:rPr>
  </w:style>
  <w:style w:type="paragraph" w:styleId="Salutation">
    <w:name w:val="Salutation"/>
    <w:basedOn w:val="Normal"/>
    <w:next w:val="Normal"/>
    <w:link w:val="SalutationChar"/>
    <w:rsid w:val="00EE632A"/>
    <w:pPr>
      <w:jc w:val="left"/>
    </w:pPr>
    <w:rPr>
      <w:lang w:val="en-GB"/>
    </w:rPr>
  </w:style>
  <w:style w:type="character" w:customStyle="1" w:styleId="SalutationChar">
    <w:name w:val="Salutation Char"/>
    <w:basedOn w:val="DefaultParagraphFont"/>
    <w:link w:val="Salutation"/>
    <w:rsid w:val="00EE632A"/>
    <w:rPr>
      <w:sz w:val="24"/>
      <w:lang w:val="en-GB" w:eastAsia="en-US"/>
    </w:rPr>
  </w:style>
  <w:style w:type="paragraph" w:styleId="ListBullet4">
    <w:name w:val="List Bullet 4"/>
    <w:basedOn w:val="Normal"/>
    <w:rsid w:val="00EE632A"/>
    <w:pPr>
      <w:tabs>
        <w:tab w:val="clear" w:pos="794"/>
        <w:tab w:val="clear" w:pos="1191"/>
        <w:tab w:val="clear" w:pos="1588"/>
        <w:tab w:val="clear" w:pos="1985"/>
        <w:tab w:val="num" w:pos="740"/>
        <w:tab w:val="num" w:pos="1209"/>
      </w:tabs>
      <w:overflowPunct/>
      <w:autoSpaceDE/>
      <w:autoSpaceDN/>
      <w:adjustRightInd/>
      <w:spacing w:before="0" w:after="60"/>
      <w:ind w:left="1209" w:hanging="360"/>
      <w:textAlignment w:val="auto"/>
    </w:pPr>
    <w:rPr>
      <w:rFonts w:eastAsia="Malgun Gothic"/>
      <w:sz w:val="20"/>
      <w:lang w:val="en-GB" w:eastAsia="de-DE"/>
    </w:rPr>
  </w:style>
  <w:style w:type="paragraph" w:styleId="ListBullet5">
    <w:name w:val="List Bullet 5"/>
    <w:basedOn w:val="Normal"/>
    <w:rsid w:val="00EE632A"/>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Malgun Gothic"/>
      <w:sz w:val="20"/>
      <w:lang w:val="en-GB" w:eastAsia="de-DE"/>
    </w:rPr>
  </w:style>
  <w:style w:type="paragraph" w:styleId="ListNumber4">
    <w:name w:val="List Number 4"/>
    <w:basedOn w:val="Normal"/>
    <w:rsid w:val="00EE632A"/>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Malgun Gothic"/>
      <w:sz w:val="20"/>
      <w:lang w:val="en-GB" w:eastAsia="de-DE"/>
    </w:rPr>
  </w:style>
  <w:style w:type="paragraph" w:styleId="ListNumber5">
    <w:name w:val="List Number 5"/>
    <w:basedOn w:val="Normal"/>
    <w:rsid w:val="00EE632A"/>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Malgun Gothic"/>
      <w:sz w:val="20"/>
      <w:lang w:val="en-GB" w:eastAsia="de-DE"/>
    </w:rPr>
  </w:style>
  <w:style w:type="paragraph" w:styleId="Closing">
    <w:name w:val="Closing"/>
    <w:basedOn w:val="Normal"/>
    <w:link w:val="ClosingChar"/>
    <w:rsid w:val="00EE632A"/>
    <w:pPr>
      <w:widowControl w:val="0"/>
      <w:tabs>
        <w:tab w:val="clear" w:pos="794"/>
        <w:tab w:val="clear" w:pos="1191"/>
        <w:tab w:val="clear" w:pos="1588"/>
        <w:tab w:val="clear" w:pos="1985"/>
        <w:tab w:val="num" w:pos="1209"/>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ClosingChar">
    <w:name w:val="Closing Char"/>
    <w:basedOn w:val="DefaultParagraphFont"/>
    <w:link w:val="Closing"/>
    <w:rsid w:val="00EE632A"/>
    <w:rPr>
      <w:rFonts w:ascii="Century" w:eastAsia="MS Mincho" w:hAnsi="Century"/>
      <w:kern w:val="2"/>
      <w:sz w:val="21"/>
      <w:szCs w:val="24"/>
      <w:lang w:eastAsia="ja-JP"/>
    </w:rPr>
  </w:style>
  <w:style w:type="paragraph" w:styleId="ListNumber2">
    <w:name w:val="List Number 2"/>
    <w:aliases w:val="ln2"/>
    <w:basedOn w:val="ListNumber"/>
    <w:rsid w:val="00EE632A"/>
    <w:pPr>
      <w:ind w:left="1003" w:hanging="283"/>
    </w:pPr>
  </w:style>
  <w:style w:type="paragraph" w:styleId="ListNumber">
    <w:name w:val="List Number"/>
    <w:aliases w:val="ln"/>
    <w:basedOn w:val="List"/>
    <w:rsid w:val="00EE632A"/>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
    <w:name w:val="List"/>
    <w:aliases w:val="l"/>
    <w:basedOn w:val="Normal"/>
    <w:rsid w:val="00EE632A"/>
    <w:pPr>
      <w:ind w:left="360" w:hanging="360"/>
      <w:jc w:val="left"/>
    </w:pPr>
    <w:rPr>
      <w:rFonts w:eastAsia="MS Mincho"/>
      <w:lang w:val="en-GB"/>
    </w:rPr>
  </w:style>
  <w:style w:type="paragraph" w:styleId="NormalWeb">
    <w:name w:val="Normal (Web)"/>
    <w:basedOn w:val="Normal"/>
    <w:rsid w:val="00EE632A"/>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Batang"/>
      <w:szCs w:val="24"/>
      <w:lang w:val="en-GB" w:eastAsia="en-GB"/>
    </w:rPr>
  </w:style>
  <w:style w:type="paragraph" w:styleId="Title">
    <w:name w:val="Title"/>
    <w:basedOn w:val="Normal"/>
    <w:link w:val="TitleChar"/>
    <w:qFormat/>
    <w:rsid w:val="00EE632A"/>
    <w:pPr>
      <w:tabs>
        <w:tab w:val="clear" w:pos="794"/>
        <w:tab w:val="clear" w:pos="1191"/>
        <w:tab w:val="clear" w:pos="1588"/>
        <w:tab w:val="clear" w:pos="1985"/>
      </w:tabs>
      <w:overflowPunct/>
      <w:autoSpaceDE/>
      <w:autoSpaceDN/>
      <w:adjustRightInd/>
      <w:spacing w:before="0"/>
      <w:jc w:val="center"/>
      <w:textAlignment w:val="auto"/>
    </w:pPr>
    <w:rPr>
      <w:rFonts w:eastAsia="MS Mincho"/>
      <w:sz w:val="28"/>
      <w:szCs w:val="24"/>
      <w:lang w:val="en-GB"/>
    </w:rPr>
  </w:style>
  <w:style w:type="character" w:customStyle="1" w:styleId="TitleChar">
    <w:name w:val="Title Char"/>
    <w:basedOn w:val="DefaultParagraphFont"/>
    <w:link w:val="Title"/>
    <w:rsid w:val="00EE632A"/>
    <w:rPr>
      <w:rFonts w:eastAsia="MS Mincho"/>
      <w:sz w:val="28"/>
      <w:szCs w:val="24"/>
      <w:lang w:val="en-GB" w:eastAsia="en-US"/>
    </w:rPr>
  </w:style>
  <w:style w:type="paragraph" w:styleId="HTMLPreformatted">
    <w:name w:val="HTML Preformatted"/>
    <w:basedOn w:val="Normal"/>
    <w:link w:val="HTMLPreformattedChar"/>
    <w:uiPriority w:val="99"/>
    <w:unhideWhenUsed/>
    <w:rsid w:val="00EE632A"/>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uiPriority w:val="99"/>
    <w:rsid w:val="00EE632A"/>
    <w:rPr>
      <w:rFonts w:ascii="Courier New" w:hAnsi="Courier New" w:cs="Courier New"/>
      <w:lang w:val="en-GB" w:eastAsia="en-GB"/>
    </w:rPr>
  </w:style>
  <w:style w:type="paragraph" w:styleId="NoSpacing">
    <w:name w:val="No Spacing"/>
    <w:uiPriority w:val="1"/>
    <w:qFormat/>
    <w:rsid w:val="00EE632A"/>
    <w:pPr>
      <w:jc w:val="center"/>
    </w:pPr>
    <w:rPr>
      <w:lang w:eastAsia="en-US"/>
    </w:rPr>
  </w:style>
  <w:style w:type="paragraph" w:styleId="Caption">
    <w:name w:val="caption"/>
    <w:basedOn w:val="Normal"/>
    <w:next w:val="Normal"/>
    <w:uiPriority w:val="99"/>
    <w:qFormat/>
    <w:rsid w:val="00EE632A"/>
    <w:pPr>
      <w:tabs>
        <w:tab w:val="clear" w:pos="794"/>
        <w:tab w:val="clear" w:pos="1191"/>
        <w:tab w:val="clear" w:pos="1588"/>
        <w:tab w:val="clear" w:pos="1985"/>
        <w:tab w:val="left" w:pos="1134"/>
        <w:tab w:val="left" w:pos="1871"/>
        <w:tab w:val="left" w:pos="2268"/>
      </w:tabs>
      <w:spacing w:before="0" w:after="200"/>
      <w:jc w:val="left"/>
    </w:pPr>
    <w:rPr>
      <w:b/>
      <w:bCs/>
      <w:color w:val="4F81BD"/>
      <w:sz w:val="18"/>
      <w:szCs w:val="18"/>
      <w:lang w:val="en-GB"/>
    </w:rPr>
  </w:style>
  <w:style w:type="paragraph" w:customStyle="1" w:styleId="TabletitleBR">
    <w:name w:val="Table_title_BR"/>
    <w:basedOn w:val="Normal"/>
    <w:next w:val="Tablehead"/>
    <w:rsid w:val="00F26D50"/>
    <w:pPr>
      <w:keepNext/>
      <w:keepLines/>
      <w:spacing w:before="0" w:after="120"/>
      <w:jc w:val="center"/>
      <w:textAlignment w:val="auto"/>
    </w:pPr>
    <w:rPr>
      <w:rFonts w:eastAsia="SimSun"/>
      <w:b/>
      <w:lang w:val="en-GB"/>
    </w:rPr>
  </w:style>
  <w:style w:type="paragraph" w:customStyle="1" w:styleId="Source">
    <w:name w:val="Source"/>
    <w:basedOn w:val="Normal"/>
    <w:next w:val="Normal"/>
    <w:rsid w:val="00F26D5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Title1">
    <w:name w:val="Title 1"/>
    <w:basedOn w:val="Source"/>
    <w:next w:val="Normal"/>
    <w:rsid w:val="00F26D50"/>
    <w:pPr>
      <w:tabs>
        <w:tab w:val="left" w:pos="567"/>
        <w:tab w:val="left" w:pos="1701"/>
        <w:tab w:val="left" w:pos="2835"/>
      </w:tabs>
      <w:spacing w:before="240"/>
    </w:pPr>
    <w:rPr>
      <w:b w:val="0"/>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mailto:kellen.k.gibson.civ@mail.mil" TargetMode="External"/><Relationship Id="rId18" Type="http://schemas.openxmlformats.org/officeDocument/2006/relationships/hyperlink" Target="http://www.itu.int/rec/R-REC-M.1372/en" TargetMode="External"/><Relationship Id="rId26" Type="http://schemas.openxmlformats.org/officeDocument/2006/relationships/image" Target="media/image5.e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talvarez@mitre.org" TargetMode="External"/><Relationship Id="rId17" Type="http://schemas.openxmlformats.org/officeDocument/2006/relationships/hyperlink" Target="http://www.itu.int/rec/R-REC-M.1461/en" TargetMode="Externa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2.e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mie.wingo@navy.mil" TargetMode="External"/><Relationship Id="rId24" Type="http://schemas.openxmlformats.org/officeDocument/2006/relationships/image" Target="media/image4.emf"/><Relationship Id="rId32" Type="http://schemas.openxmlformats.org/officeDocument/2006/relationships/image" Target="media/image8.e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oleObject" Target="embeddings/oleObject2.bin"/><Relationship Id="rId28" Type="http://schemas.openxmlformats.org/officeDocument/2006/relationships/image" Target="media/image6.emf"/><Relationship Id="rId36" Type="http://schemas.openxmlformats.org/officeDocument/2006/relationships/fontTable" Target="fontTable.xml"/><Relationship Id="rId10" Type="http://schemas.openxmlformats.org/officeDocument/2006/relationships/hyperlink" Target="mailto:tan.m.ly.civ@mail.mil" TargetMode="External"/><Relationship Id="rId19" Type="http://schemas.openxmlformats.org/officeDocument/2006/relationships/hyperlink" Target="http://www.itu.int/rec/R-REC-M.1372/en"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yperlink" Target="mailto:dominic.nguyen@esimplicity.com" TargetMode="External"/><Relationship Id="rId14" Type="http://schemas.openxmlformats.org/officeDocument/2006/relationships/hyperlink" Target="mailto:jashley@mitre.org" TargetMode="External"/><Relationship Id="rId22" Type="http://schemas.openxmlformats.org/officeDocument/2006/relationships/image" Target="media/image3.emf"/><Relationship Id="rId27" Type="http://schemas.openxmlformats.org/officeDocument/2006/relationships/oleObject" Target="embeddings/oleObject4.bin"/><Relationship Id="rId30" Type="http://schemas.openxmlformats.org/officeDocument/2006/relationships/image" Target="media/image7.emf"/><Relationship Id="rId35"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ECHE\AppData\Roaming\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87251-68BC-4BF0-9BF6-81251EEB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337</TotalTime>
  <Pages>24</Pages>
  <Words>7822</Words>
  <Characters>44590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52308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ITU-R</dc:creator>
  <cp:keywords/>
  <dc:description/>
  <cp:lastModifiedBy>DSO</cp:lastModifiedBy>
  <cp:revision>82</cp:revision>
  <cp:lastPrinted>2016-05-23T08:49:00Z</cp:lastPrinted>
  <dcterms:created xsi:type="dcterms:W3CDTF">2015-02-05T08:11:00Z</dcterms:created>
  <dcterms:modified xsi:type="dcterms:W3CDTF">2021-03-02T18:26:00Z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