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F411F0" w14:textId="7D900F51" w:rsidR="00E35B3F" w:rsidRDefault="00E35B3F"/>
    <w:tbl>
      <w:tblPr>
        <w:tblpPr w:leftFromText="180" w:rightFromText="180" w:horzAnchor="margin" w:tblpY="-720"/>
        <w:tblW w:w="93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57"/>
        <w:gridCol w:w="4721"/>
      </w:tblGrid>
      <w:tr w:rsidR="00E35B3F" w:rsidRPr="00232B55" w14:paraId="5F4266D9" w14:textId="77777777" w:rsidTr="005D119A">
        <w:tc>
          <w:tcPr>
            <w:tcW w:w="9378" w:type="dxa"/>
            <w:gridSpan w:val="2"/>
            <w:tcBorders>
              <w:top w:val="double" w:sz="6" w:space="0" w:color="auto"/>
              <w:left w:val="double" w:sz="6" w:space="0" w:color="auto"/>
              <w:right w:val="double" w:sz="6" w:space="0" w:color="auto"/>
            </w:tcBorders>
            <w:shd w:val="pct12" w:color="auto" w:fill="auto"/>
          </w:tcPr>
          <w:p w14:paraId="5161249D" w14:textId="77777777" w:rsidR="00E35B3F" w:rsidRPr="00232B55" w:rsidRDefault="00E35B3F" w:rsidP="005D119A">
            <w:pPr>
              <w:overflowPunct/>
              <w:autoSpaceDE/>
              <w:autoSpaceDN/>
              <w:adjustRightInd/>
              <w:spacing w:before="0"/>
              <w:ind w:right="144"/>
              <w:textAlignment w:val="auto"/>
              <w:rPr>
                <w:b/>
                <w:szCs w:val="24"/>
                <w:lang w:val="en-US"/>
              </w:rPr>
            </w:pPr>
          </w:p>
          <w:p w14:paraId="16C681C4" w14:textId="77777777" w:rsidR="00E35B3F" w:rsidRPr="00232B55" w:rsidRDefault="00E35B3F" w:rsidP="005D119A">
            <w:pPr>
              <w:overflowPunct/>
              <w:autoSpaceDE/>
              <w:autoSpaceDN/>
              <w:adjustRightInd/>
              <w:spacing w:before="0"/>
              <w:ind w:left="144" w:right="144"/>
              <w:jc w:val="center"/>
              <w:textAlignment w:val="auto"/>
              <w:rPr>
                <w:b/>
                <w:szCs w:val="24"/>
                <w:lang w:val="en-US"/>
              </w:rPr>
            </w:pPr>
            <w:r w:rsidRPr="00232B55">
              <w:rPr>
                <w:b/>
                <w:szCs w:val="24"/>
                <w:lang w:val="en-US"/>
              </w:rPr>
              <w:t>US Radiocommunications Sector</w:t>
            </w:r>
          </w:p>
          <w:p w14:paraId="586CF0CD" w14:textId="77777777" w:rsidR="00E35B3F" w:rsidRPr="00232B55" w:rsidRDefault="00E35B3F" w:rsidP="005D119A">
            <w:pPr>
              <w:overflowPunct/>
              <w:autoSpaceDE/>
              <w:autoSpaceDN/>
              <w:adjustRightInd/>
              <w:spacing w:before="0"/>
              <w:ind w:left="144" w:right="144"/>
              <w:jc w:val="center"/>
              <w:textAlignment w:val="auto"/>
              <w:rPr>
                <w:b/>
                <w:szCs w:val="24"/>
                <w:lang w:val="en-US"/>
              </w:rPr>
            </w:pPr>
            <w:r w:rsidRPr="00232B55">
              <w:rPr>
                <w:b/>
                <w:szCs w:val="24"/>
                <w:lang w:val="en-US"/>
              </w:rPr>
              <w:t>Fact Sheet</w:t>
            </w:r>
          </w:p>
          <w:p w14:paraId="665ED5F1" w14:textId="77777777" w:rsidR="00E35B3F" w:rsidRPr="00232B55" w:rsidRDefault="00E35B3F" w:rsidP="005D119A">
            <w:pPr>
              <w:overflowPunct/>
              <w:autoSpaceDE/>
              <w:autoSpaceDN/>
              <w:adjustRightInd/>
              <w:spacing w:before="0"/>
              <w:ind w:left="144" w:right="144"/>
              <w:textAlignment w:val="auto"/>
              <w:rPr>
                <w:b/>
                <w:szCs w:val="24"/>
                <w:lang w:val="en-US"/>
              </w:rPr>
            </w:pPr>
          </w:p>
        </w:tc>
      </w:tr>
      <w:tr w:rsidR="00E35B3F" w:rsidRPr="00232B55" w14:paraId="0E7B8CB1" w14:textId="77777777" w:rsidTr="005D119A">
        <w:tc>
          <w:tcPr>
            <w:tcW w:w="4657" w:type="dxa"/>
            <w:tcBorders>
              <w:left w:val="double" w:sz="6" w:space="0" w:color="auto"/>
            </w:tcBorders>
          </w:tcPr>
          <w:p w14:paraId="11708D0B" w14:textId="77777777" w:rsidR="00E35B3F" w:rsidRPr="00232B55" w:rsidRDefault="00E35B3F" w:rsidP="005D119A">
            <w:pPr>
              <w:overflowPunct/>
              <w:autoSpaceDE/>
              <w:autoSpaceDN/>
              <w:adjustRightInd/>
              <w:spacing w:before="0"/>
              <w:ind w:right="144"/>
              <w:textAlignment w:val="auto"/>
              <w:rPr>
                <w:szCs w:val="24"/>
                <w:lang w:val="en-US"/>
              </w:rPr>
            </w:pPr>
            <w:r w:rsidRPr="00232B55">
              <w:rPr>
                <w:b/>
                <w:szCs w:val="24"/>
                <w:lang w:val="en-US"/>
              </w:rPr>
              <w:t>Working Party:</w:t>
            </w:r>
            <w:r w:rsidRPr="00232B55">
              <w:rPr>
                <w:szCs w:val="24"/>
                <w:lang w:val="en-US"/>
              </w:rPr>
              <w:t xml:space="preserve"> </w:t>
            </w:r>
            <w:r>
              <w:rPr>
                <w:szCs w:val="24"/>
                <w:lang w:val="en-US"/>
              </w:rPr>
              <w:t xml:space="preserve">ITU-R </w:t>
            </w:r>
            <w:r w:rsidRPr="00232B55">
              <w:rPr>
                <w:szCs w:val="24"/>
                <w:lang w:val="en-US"/>
              </w:rPr>
              <w:t>WP 5</w:t>
            </w:r>
            <w:r>
              <w:rPr>
                <w:szCs w:val="24"/>
                <w:lang w:val="en-US"/>
              </w:rPr>
              <w:t>B</w:t>
            </w:r>
          </w:p>
        </w:tc>
        <w:tc>
          <w:tcPr>
            <w:tcW w:w="4721" w:type="dxa"/>
            <w:tcBorders>
              <w:right w:val="double" w:sz="6" w:space="0" w:color="auto"/>
            </w:tcBorders>
          </w:tcPr>
          <w:p w14:paraId="25DF9C4A" w14:textId="20EC5562" w:rsidR="00E35B3F" w:rsidRPr="00232B55" w:rsidRDefault="00E35B3F" w:rsidP="005D119A">
            <w:pPr>
              <w:overflowPunct/>
              <w:autoSpaceDE/>
              <w:autoSpaceDN/>
              <w:adjustRightInd/>
              <w:spacing w:before="0"/>
              <w:ind w:right="144"/>
              <w:textAlignment w:val="auto"/>
              <w:rPr>
                <w:szCs w:val="24"/>
                <w:lang w:val="en-US"/>
              </w:rPr>
            </w:pPr>
            <w:r w:rsidRPr="00232B55">
              <w:rPr>
                <w:b/>
                <w:szCs w:val="24"/>
                <w:lang w:val="en-US"/>
              </w:rPr>
              <w:t>Document No:</w:t>
            </w:r>
            <w:r>
              <w:rPr>
                <w:szCs w:val="24"/>
                <w:lang w:val="en-US"/>
              </w:rPr>
              <w:t xml:space="preserve">  USWP5B26-</w:t>
            </w:r>
            <w:r w:rsidR="009D2B95">
              <w:rPr>
                <w:szCs w:val="24"/>
                <w:lang w:val="en-US"/>
              </w:rPr>
              <w:t>26</w:t>
            </w:r>
          </w:p>
        </w:tc>
      </w:tr>
      <w:tr w:rsidR="00E35B3F" w:rsidRPr="00232B55" w14:paraId="7079A7C4" w14:textId="77777777" w:rsidTr="005D119A">
        <w:tc>
          <w:tcPr>
            <w:tcW w:w="4657" w:type="dxa"/>
            <w:tcBorders>
              <w:left w:val="double" w:sz="6" w:space="0" w:color="auto"/>
            </w:tcBorders>
          </w:tcPr>
          <w:p w14:paraId="34D1128E" w14:textId="77777777" w:rsidR="00E35B3F" w:rsidRPr="00630618" w:rsidRDefault="00E35B3F" w:rsidP="005D119A">
            <w:pPr>
              <w:overflowPunct/>
              <w:autoSpaceDE/>
              <w:autoSpaceDN/>
              <w:adjustRightInd/>
              <w:spacing w:before="0"/>
              <w:ind w:right="144"/>
              <w:textAlignment w:val="auto"/>
              <w:rPr>
                <w:szCs w:val="24"/>
                <w:lang w:val="fr-CH"/>
              </w:rPr>
            </w:pPr>
            <w:r w:rsidRPr="00630618">
              <w:rPr>
                <w:b/>
                <w:szCs w:val="24"/>
                <w:lang w:val="fr-CH"/>
              </w:rPr>
              <w:t>Ref</w:t>
            </w:r>
            <w:r>
              <w:rPr>
                <w:b/>
                <w:szCs w:val="24"/>
                <w:lang w:val="fr-CH"/>
              </w:rPr>
              <w:t>erence</w:t>
            </w:r>
            <w:r w:rsidRPr="00630618">
              <w:rPr>
                <w:b/>
                <w:szCs w:val="24"/>
                <w:lang w:val="fr-CH"/>
              </w:rPr>
              <w:t>:</w:t>
            </w:r>
            <w:r w:rsidRPr="00630618">
              <w:rPr>
                <w:szCs w:val="24"/>
                <w:lang w:val="fr-CH"/>
              </w:rPr>
              <w:t xml:space="preserve"> </w:t>
            </w:r>
            <w:r>
              <w:rPr>
                <w:szCs w:val="24"/>
                <w:lang w:val="fr-CH"/>
              </w:rPr>
              <w:t>5B/225 Annex 18</w:t>
            </w:r>
          </w:p>
        </w:tc>
        <w:tc>
          <w:tcPr>
            <w:tcW w:w="4721" w:type="dxa"/>
            <w:tcBorders>
              <w:right w:val="double" w:sz="6" w:space="0" w:color="auto"/>
            </w:tcBorders>
          </w:tcPr>
          <w:p w14:paraId="53C1AA86" w14:textId="72F845CE" w:rsidR="00E35B3F" w:rsidRPr="00232B55" w:rsidRDefault="00E35B3F" w:rsidP="005D119A">
            <w:pPr>
              <w:tabs>
                <w:tab w:val="left" w:pos="162"/>
              </w:tabs>
              <w:overflowPunct/>
              <w:autoSpaceDE/>
              <w:autoSpaceDN/>
              <w:adjustRightInd/>
              <w:spacing w:before="0"/>
              <w:ind w:right="144"/>
              <w:textAlignment w:val="auto"/>
              <w:rPr>
                <w:szCs w:val="24"/>
                <w:lang w:val="en-US"/>
              </w:rPr>
            </w:pPr>
            <w:r w:rsidRPr="00232B55">
              <w:rPr>
                <w:b/>
                <w:szCs w:val="24"/>
                <w:lang w:val="en-US"/>
              </w:rPr>
              <w:t>Date:</w:t>
            </w:r>
            <w:r w:rsidRPr="00232B55">
              <w:rPr>
                <w:szCs w:val="24"/>
                <w:lang w:val="en-US"/>
              </w:rPr>
              <w:t xml:space="preserve"> </w:t>
            </w:r>
            <w:r>
              <w:rPr>
                <w:szCs w:val="24"/>
                <w:lang w:val="en-US"/>
              </w:rPr>
              <w:t xml:space="preserve">9 </w:t>
            </w:r>
            <w:r w:rsidR="00CE0488">
              <w:rPr>
                <w:szCs w:val="24"/>
                <w:lang w:val="en-US"/>
              </w:rPr>
              <w:t>March</w:t>
            </w:r>
            <w:r>
              <w:rPr>
                <w:szCs w:val="24"/>
                <w:lang w:val="en-US"/>
              </w:rPr>
              <w:t xml:space="preserve"> 2020</w:t>
            </w:r>
          </w:p>
          <w:p w14:paraId="47B7C7D2" w14:textId="77777777" w:rsidR="00E35B3F" w:rsidRPr="00232B55" w:rsidRDefault="00E35B3F" w:rsidP="005D119A">
            <w:pPr>
              <w:overflowPunct/>
              <w:autoSpaceDE/>
              <w:autoSpaceDN/>
              <w:adjustRightInd/>
              <w:spacing w:before="0"/>
              <w:ind w:left="882" w:right="144" w:hanging="738"/>
              <w:textAlignment w:val="auto"/>
              <w:rPr>
                <w:szCs w:val="24"/>
                <w:lang w:val="en-US"/>
              </w:rPr>
            </w:pPr>
          </w:p>
        </w:tc>
      </w:tr>
      <w:tr w:rsidR="00E35B3F" w:rsidRPr="00BC41CB" w14:paraId="6DD69209" w14:textId="77777777" w:rsidTr="005D119A">
        <w:tc>
          <w:tcPr>
            <w:tcW w:w="9378" w:type="dxa"/>
            <w:gridSpan w:val="2"/>
            <w:tcBorders>
              <w:left w:val="double" w:sz="6" w:space="0" w:color="auto"/>
              <w:right w:val="double" w:sz="6" w:space="0" w:color="auto"/>
            </w:tcBorders>
          </w:tcPr>
          <w:p w14:paraId="0625FA4D" w14:textId="77777777" w:rsidR="00E35B3F" w:rsidRPr="00232B55" w:rsidRDefault="00E35B3F" w:rsidP="005D119A">
            <w:pPr>
              <w:overflowPunct/>
              <w:autoSpaceDE/>
              <w:autoSpaceDN/>
              <w:adjustRightInd/>
              <w:spacing w:before="0"/>
              <w:ind w:left="2160" w:right="144" w:hanging="2016"/>
              <w:textAlignment w:val="auto"/>
              <w:rPr>
                <w:b/>
                <w:szCs w:val="24"/>
                <w:lang w:val="en-US"/>
              </w:rPr>
            </w:pPr>
          </w:p>
          <w:p w14:paraId="7A000541" w14:textId="77777777" w:rsidR="00E35B3F" w:rsidRPr="00BC41CB" w:rsidRDefault="00E35B3F" w:rsidP="005D119A">
            <w:pPr>
              <w:keepNext/>
              <w:keepLines/>
              <w:spacing w:before="0" w:after="280"/>
              <w:rPr>
                <w:szCs w:val="24"/>
                <w:lang w:val="en-US"/>
              </w:rPr>
            </w:pPr>
            <w:r w:rsidRPr="00232B55">
              <w:rPr>
                <w:b/>
                <w:szCs w:val="24"/>
                <w:lang w:val="en-US"/>
              </w:rPr>
              <w:t>Document Title:</w:t>
            </w:r>
            <w:r w:rsidRPr="001F4FFC">
              <w:rPr>
                <w:bCs/>
                <w:szCs w:val="24"/>
                <w:lang w:val="en-US"/>
              </w:rPr>
              <w:t xml:space="preserve"> Preliminary </w:t>
            </w:r>
            <w:r>
              <w:rPr>
                <w:bCs/>
                <w:szCs w:val="24"/>
                <w:lang w:val="en-US"/>
              </w:rPr>
              <w:t>Draft Revision of Recommendation ITU-R M.1730-1, “</w:t>
            </w:r>
            <w:r w:rsidRPr="007B0D1A">
              <w:rPr>
                <w:bCs/>
                <w:szCs w:val="24"/>
                <w:lang w:val="en-US"/>
              </w:rPr>
              <w:t>Characteristics of and protection criteria for the radiolocation service in the frequency band 15.4-17.3 GHz</w:t>
            </w:r>
            <w:r>
              <w:rPr>
                <w:bCs/>
                <w:szCs w:val="24"/>
                <w:lang w:val="en-US"/>
              </w:rPr>
              <w:t>”</w:t>
            </w:r>
          </w:p>
        </w:tc>
      </w:tr>
      <w:tr w:rsidR="00E35B3F" w:rsidRPr="0032716B" w14:paraId="027E20A7" w14:textId="77777777" w:rsidTr="005D119A">
        <w:tc>
          <w:tcPr>
            <w:tcW w:w="4657" w:type="dxa"/>
            <w:tcBorders>
              <w:left w:val="double" w:sz="6" w:space="0" w:color="auto"/>
            </w:tcBorders>
          </w:tcPr>
          <w:p w14:paraId="5BAD542F" w14:textId="77777777" w:rsidR="00E35B3F" w:rsidRPr="00232B55" w:rsidRDefault="00E35B3F" w:rsidP="005D119A">
            <w:pPr>
              <w:overflowPunct/>
              <w:autoSpaceDE/>
              <w:autoSpaceDN/>
              <w:adjustRightInd/>
              <w:spacing w:before="0"/>
              <w:textAlignment w:val="auto"/>
              <w:rPr>
                <w:b/>
                <w:szCs w:val="24"/>
                <w:lang w:val="en-US"/>
              </w:rPr>
            </w:pPr>
            <w:r w:rsidRPr="00232B55">
              <w:rPr>
                <w:b/>
                <w:szCs w:val="24"/>
                <w:lang w:val="en-US"/>
              </w:rPr>
              <w:t>Author(s)/Contributors(s):</w:t>
            </w:r>
          </w:p>
          <w:p w14:paraId="23838517" w14:textId="77777777" w:rsidR="00E35B3F" w:rsidRPr="00232B55" w:rsidRDefault="00E35B3F" w:rsidP="005D119A">
            <w:pPr>
              <w:overflowPunct/>
              <w:autoSpaceDE/>
              <w:autoSpaceDN/>
              <w:adjustRightInd/>
              <w:spacing w:before="0"/>
              <w:textAlignment w:val="auto"/>
              <w:rPr>
                <w:b/>
                <w:szCs w:val="24"/>
                <w:lang w:val="en-US"/>
              </w:rPr>
            </w:pPr>
          </w:p>
          <w:p w14:paraId="07957A0F" w14:textId="77777777" w:rsidR="00E35B3F" w:rsidRPr="005E479E" w:rsidRDefault="00E35B3F" w:rsidP="005D119A">
            <w:pPr>
              <w:spacing w:before="0"/>
              <w:ind w:right="144"/>
              <w:rPr>
                <w:bCs/>
                <w:iCs/>
                <w:szCs w:val="24"/>
                <w:lang w:val="en-US"/>
              </w:rPr>
            </w:pPr>
            <w:r>
              <w:rPr>
                <w:bCs/>
                <w:iCs/>
                <w:szCs w:val="24"/>
                <w:lang w:val="en-US"/>
              </w:rPr>
              <w:t>Andrew Meadows</w:t>
            </w:r>
          </w:p>
          <w:p w14:paraId="0C78357E" w14:textId="77777777" w:rsidR="00E35B3F" w:rsidRDefault="00E35B3F" w:rsidP="005D119A">
            <w:pPr>
              <w:spacing w:before="0"/>
              <w:ind w:right="144"/>
              <w:rPr>
                <w:bCs/>
                <w:iCs/>
                <w:szCs w:val="24"/>
                <w:lang w:val="en-US"/>
              </w:rPr>
            </w:pPr>
            <w:r>
              <w:rPr>
                <w:bCs/>
                <w:iCs/>
                <w:szCs w:val="24"/>
                <w:lang w:val="en-US"/>
              </w:rPr>
              <w:t>Air Force</w:t>
            </w:r>
          </w:p>
          <w:p w14:paraId="28F5810C" w14:textId="77777777" w:rsidR="00E35B3F" w:rsidRPr="008B3631" w:rsidRDefault="00E35B3F" w:rsidP="005D119A">
            <w:pPr>
              <w:spacing w:before="0"/>
              <w:ind w:right="144"/>
              <w:rPr>
                <w:bCs/>
                <w:iCs/>
                <w:szCs w:val="24"/>
                <w:lang w:val="en-US"/>
              </w:rPr>
            </w:pPr>
          </w:p>
          <w:p w14:paraId="6D646394" w14:textId="77777777" w:rsidR="00E35B3F" w:rsidRPr="008B3631" w:rsidRDefault="00E35B3F" w:rsidP="005D119A">
            <w:pPr>
              <w:spacing w:before="0"/>
              <w:ind w:right="144"/>
              <w:rPr>
                <w:bCs/>
                <w:iCs/>
                <w:szCs w:val="24"/>
                <w:lang w:val="en-US"/>
              </w:rPr>
            </w:pPr>
            <w:r>
              <w:rPr>
                <w:bCs/>
                <w:iCs/>
                <w:szCs w:val="24"/>
                <w:lang w:val="en-US"/>
              </w:rPr>
              <w:t>Kellen Gibson</w:t>
            </w:r>
          </w:p>
          <w:p w14:paraId="3F4D03C6" w14:textId="77777777" w:rsidR="00E35B3F" w:rsidRPr="007B0A26" w:rsidRDefault="00E35B3F" w:rsidP="005D119A">
            <w:pPr>
              <w:spacing w:before="0"/>
              <w:ind w:right="144"/>
              <w:rPr>
                <w:bCs/>
                <w:iCs/>
                <w:szCs w:val="24"/>
                <w:lang w:val="en-US"/>
              </w:rPr>
            </w:pPr>
            <w:r w:rsidRPr="007B0A26">
              <w:rPr>
                <w:bCs/>
                <w:iCs/>
                <w:szCs w:val="24"/>
                <w:lang w:val="en-US"/>
              </w:rPr>
              <w:t>DSO</w:t>
            </w:r>
          </w:p>
          <w:p w14:paraId="0896A910" w14:textId="77777777" w:rsidR="00E35B3F" w:rsidRDefault="00E35B3F" w:rsidP="005D119A">
            <w:pPr>
              <w:spacing w:before="0"/>
              <w:ind w:right="144"/>
              <w:rPr>
                <w:bCs/>
                <w:iCs/>
                <w:szCs w:val="24"/>
                <w:lang w:val="en-US"/>
              </w:rPr>
            </w:pPr>
          </w:p>
          <w:p w14:paraId="16E06E08" w14:textId="77777777" w:rsidR="00E35B3F" w:rsidRDefault="00E35B3F" w:rsidP="005D119A">
            <w:pPr>
              <w:spacing w:before="0"/>
              <w:ind w:right="144"/>
              <w:rPr>
                <w:bCs/>
                <w:iCs/>
                <w:szCs w:val="24"/>
                <w:lang w:val="en-US"/>
              </w:rPr>
            </w:pPr>
            <w:r>
              <w:rPr>
                <w:bCs/>
                <w:iCs/>
                <w:szCs w:val="24"/>
                <w:lang w:val="en-US"/>
              </w:rPr>
              <w:t>Dominic Nguyen</w:t>
            </w:r>
          </w:p>
          <w:p w14:paraId="3AE9EA9E" w14:textId="77777777" w:rsidR="00E35B3F" w:rsidRDefault="00E35B3F" w:rsidP="005D119A">
            <w:pPr>
              <w:spacing w:before="0"/>
              <w:ind w:right="144"/>
              <w:rPr>
                <w:bCs/>
                <w:iCs/>
                <w:szCs w:val="24"/>
                <w:lang w:val="en-US"/>
              </w:rPr>
            </w:pPr>
            <w:r>
              <w:rPr>
                <w:bCs/>
                <w:iCs/>
                <w:szCs w:val="24"/>
                <w:lang w:val="en-US"/>
              </w:rPr>
              <w:t>eSimplicity for AFSMO</w:t>
            </w:r>
          </w:p>
          <w:p w14:paraId="3ADA94B4" w14:textId="77777777" w:rsidR="00E35B3F" w:rsidRDefault="00E35B3F" w:rsidP="005D119A">
            <w:pPr>
              <w:spacing w:before="0"/>
              <w:ind w:right="144"/>
              <w:rPr>
                <w:bCs/>
                <w:iCs/>
                <w:szCs w:val="24"/>
                <w:lang w:val="en-US"/>
              </w:rPr>
            </w:pPr>
          </w:p>
          <w:p w14:paraId="298C80F7" w14:textId="77777777" w:rsidR="00E35B3F" w:rsidRPr="0078513B" w:rsidRDefault="00E35B3F" w:rsidP="00966AE7">
            <w:pPr>
              <w:tabs>
                <w:tab w:val="clear" w:pos="1134"/>
                <w:tab w:val="clear" w:pos="1871"/>
                <w:tab w:val="clear" w:pos="2268"/>
                <w:tab w:val="left" w:pos="794"/>
                <w:tab w:val="left" w:pos="1191"/>
                <w:tab w:val="left" w:pos="1588"/>
                <w:tab w:val="left" w:pos="1985"/>
              </w:tabs>
              <w:spacing w:before="0"/>
              <w:ind w:right="144"/>
              <w:rPr>
                <w:bCs/>
                <w:iCs/>
                <w:szCs w:val="24"/>
                <w:lang w:val="en-US"/>
              </w:rPr>
            </w:pPr>
          </w:p>
        </w:tc>
        <w:tc>
          <w:tcPr>
            <w:tcW w:w="4721" w:type="dxa"/>
            <w:tcBorders>
              <w:right w:val="double" w:sz="6" w:space="0" w:color="auto"/>
            </w:tcBorders>
          </w:tcPr>
          <w:p w14:paraId="0E3C5BB3" w14:textId="77777777" w:rsidR="00E35B3F" w:rsidRPr="00F036D6" w:rsidRDefault="00E35B3F" w:rsidP="005D119A">
            <w:pPr>
              <w:overflowPunct/>
              <w:autoSpaceDE/>
              <w:autoSpaceDN/>
              <w:adjustRightInd/>
              <w:spacing w:before="0"/>
              <w:textAlignment w:val="auto"/>
              <w:rPr>
                <w:b/>
                <w:szCs w:val="24"/>
                <w:lang w:val="fr-CH"/>
              </w:rPr>
            </w:pPr>
          </w:p>
          <w:p w14:paraId="3C969EF2" w14:textId="77777777" w:rsidR="00E35B3F" w:rsidRPr="00F036D6" w:rsidRDefault="00E35B3F" w:rsidP="005D119A">
            <w:pPr>
              <w:overflowPunct/>
              <w:autoSpaceDE/>
              <w:autoSpaceDN/>
              <w:adjustRightInd/>
              <w:spacing w:before="0"/>
              <w:textAlignment w:val="auto"/>
              <w:rPr>
                <w:b/>
                <w:szCs w:val="24"/>
                <w:lang w:val="fr-CH"/>
              </w:rPr>
            </w:pPr>
          </w:p>
          <w:p w14:paraId="795C773D" w14:textId="77777777" w:rsidR="00E35B3F" w:rsidRPr="003B7F01" w:rsidRDefault="00E35B3F" w:rsidP="005D119A">
            <w:pPr>
              <w:spacing w:before="0"/>
              <w:ind w:right="144"/>
              <w:rPr>
                <w:bCs/>
                <w:color w:val="000000"/>
                <w:szCs w:val="24"/>
                <w:lang w:val="fr-CH"/>
              </w:rPr>
            </w:pPr>
            <w:r w:rsidRPr="003B7F01">
              <w:rPr>
                <w:bCs/>
                <w:color w:val="000000"/>
                <w:szCs w:val="24"/>
                <w:lang w:val="fr-CH"/>
              </w:rPr>
              <w:t xml:space="preserve">Phone : </w:t>
            </w:r>
            <w:r w:rsidRPr="0095728F">
              <w:rPr>
                <w:bCs/>
                <w:szCs w:val="24"/>
              </w:rPr>
              <w:t>334-467-4720</w:t>
            </w:r>
          </w:p>
          <w:p w14:paraId="6B574A61" w14:textId="77777777" w:rsidR="00E35B3F" w:rsidRPr="003B7F01" w:rsidRDefault="00E35B3F" w:rsidP="005D119A">
            <w:pPr>
              <w:spacing w:before="0"/>
              <w:ind w:right="144"/>
              <w:rPr>
                <w:bCs/>
                <w:color w:val="000000"/>
                <w:szCs w:val="24"/>
                <w:lang w:val="fr-CH"/>
              </w:rPr>
            </w:pPr>
            <w:r w:rsidRPr="003B7F01">
              <w:rPr>
                <w:bCs/>
                <w:color w:val="000000"/>
                <w:szCs w:val="24"/>
                <w:lang w:val="fr-CH"/>
              </w:rPr>
              <w:t xml:space="preserve">E-mail : </w:t>
            </w:r>
            <w:hyperlink r:id="rId7" w:history="1">
              <w:r w:rsidRPr="0003292B">
                <w:rPr>
                  <w:rStyle w:val="Hyperlink"/>
                </w:rPr>
                <w:t>a</w:t>
              </w:r>
              <w:r w:rsidRPr="0003292B">
                <w:rPr>
                  <w:rStyle w:val="Hyperlink"/>
                  <w:bCs/>
                  <w:szCs w:val="24"/>
                  <w:lang w:val="fr-CH"/>
                </w:rPr>
                <w:t>ndrew.meadows.1@us.af.mil</w:t>
              </w:r>
            </w:hyperlink>
          </w:p>
          <w:p w14:paraId="6DCEBF8C" w14:textId="77777777" w:rsidR="00E35B3F" w:rsidRPr="003B7F01" w:rsidRDefault="00E35B3F" w:rsidP="005D119A">
            <w:pPr>
              <w:spacing w:before="0"/>
              <w:ind w:right="144"/>
              <w:rPr>
                <w:bCs/>
                <w:color w:val="000000"/>
                <w:szCs w:val="24"/>
                <w:lang w:val="fr-CH"/>
              </w:rPr>
            </w:pPr>
          </w:p>
          <w:p w14:paraId="2F9743B0" w14:textId="77777777" w:rsidR="00E35B3F" w:rsidRPr="003B7F01" w:rsidRDefault="00E35B3F" w:rsidP="005D119A">
            <w:pPr>
              <w:spacing w:before="0"/>
              <w:ind w:right="144"/>
              <w:rPr>
                <w:bCs/>
                <w:color w:val="000000"/>
                <w:szCs w:val="24"/>
                <w:lang w:val="fr-CH"/>
              </w:rPr>
            </w:pPr>
            <w:r w:rsidRPr="003B7F01">
              <w:rPr>
                <w:bCs/>
                <w:color w:val="000000"/>
                <w:szCs w:val="24"/>
                <w:lang w:val="fr-CH"/>
              </w:rPr>
              <w:t xml:space="preserve">Phone : </w:t>
            </w:r>
            <w:r>
              <w:rPr>
                <w:bCs/>
                <w:color w:val="000000"/>
                <w:szCs w:val="24"/>
                <w:lang w:val="fr-CH"/>
              </w:rPr>
              <w:t>301-225</w:t>
            </w:r>
            <w:r w:rsidRPr="003B7F01">
              <w:rPr>
                <w:bCs/>
                <w:color w:val="000000"/>
                <w:szCs w:val="24"/>
                <w:lang w:val="fr-CH"/>
              </w:rPr>
              <w:t>-</w:t>
            </w:r>
            <w:r>
              <w:rPr>
                <w:bCs/>
                <w:color w:val="000000"/>
                <w:szCs w:val="24"/>
                <w:lang w:val="fr-CH"/>
              </w:rPr>
              <w:t>3794</w:t>
            </w:r>
          </w:p>
          <w:p w14:paraId="590C8B15" w14:textId="77777777" w:rsidR="00E35B3F" w:rsidRDefault="00E35B3F" w:rsidP="005D119A">
            <w:pPr>
              <w:spacing w:before="0"/>
              <w:ind w:right="144"/>
              <w:rPr>
                <w:bCs/>
                <w:color w:val="000000"/>
                <w:szCs w:val="24"/>
                <w:lang w:val="fr-CH"/>
              </w:rPr>
            </w:pPr>
            <w:r w:rsidRPr="003B7F01">
              <w:rPr>
                <w:bCs/>
                <w:color w:val="000000"/>
                <w:szCs w:val="24"/>
                <w:lang w:val="fr-CH"/>
              </w:rPr>
              <w:t xml:space="preserve">E-mail : </w:t>
            </w:r>
            <w:hyperlink r:id="rId8" w:history="1">
              <w:r w:rsidRPr="00CD7012">
                <w:rPr>
                  <w:rStyle w:val="Hyperlink"/>
                  <w:bCs/>
                  <w:szCs w:val="24"/>
                  <w:lang w:val="fr-CH"/>
                </w:rPr>
                <w:t>kellen.k.gibson.civ</w:t>
              </w:r>
              <w:r w:rsidRPr="003D2512">
                <w:rPr>
                  <w:rStyle w:val="Hyperlink"/>
                  <w:bCs/>
                  <w:szCs w:val="24"/>
                  <w:lang w:val="fr-CH"/>
                </w:rPr>
                <w:t>@mail.mil</w:t>
              </w:r>
            </w:hyperlink>
          </w:p>
          <w:p w14:paraId="51407DCB" w14:textId="77777777" w:rsidR="00E35B3F" w:rsidRDefault="00E35B3F" w:rsidP="005D119A">
            <w:pPr>
              <w:spacing w:before="0"/>
              <w:ind w:right="144"/>
              <w:rPr>
                <w:bCs/>
                <w:color w:val="000000"/>
                <w:szCs w:val="24"/>
                <w:lang w:val="fr-CH"/>
              </w:rPr>
            </w:pPr>
          </w:p>
          <w:p w14:paraId="3226B46E" w14:textId="77777777" w:rsidR="00E35B3F" w:rsidRDefault="00E35B3F" w:rsidP="005D119A">
            <w:pPr>
              <w:spacing w:before="0"/>
              <w:ind w:right="144"/>
              <w:rPr>
                <w:bCs/>
                <w:color w:val="000000"/>
                <w:szCs w:val="24"/>
                <w:lang w:val="fr-CH"/>
              </w:rPr>
            </w:pPr>
            <w:r>
              <w:rPr>
                <w:bCs/>
                <w:color w:val="000000"/>
                <w:szCs w:val="24"/>
                <w:lang w:val="fr-CH"/>
              </w:rPr>
              <w:t>Phone : 703-606-7396</w:t>
            </w:r>
          </w:p>
          <w:p w14:paraId="11E4B814" w14:textId="77777777" w:rsidR="00E35B3F" w:rsidRDefault="00E35B3F" w:rsidP="005D119A">
            <w:pPr>
              <w:spacing w:before="0"/>
              <w:ind w:right="144"/>
              <w:rPr>
                <w:rStyle w:val="Hyperlink"/>
                <w:bCs/>
                <w:szCs w:val="24"/>
                <w:lang w:val="fr-CH"/>
              </w:rPr>
            </w:pPr>
            <w:r>
              <w:rPr>
                <w:bCs/>
                <w:color w:val="000000"/>
                <w:szCs w:val="24"/>
                <w:lang w:val="fr-CH"/>
              </w:rPr>
              <w:t xml:space="preserve">E-mail : </w:t>
            </w:r>
            <w:hyperlink r:id="rId9" w:history="1">
              <w:r w:rsidRPr="000149EC">
                <w:rPr>
                  <w:rStyle w:val="Hyperlink"/>
                  <w:bCs/>
                  <w:szCs w:val="24"/>
                  <w:lang w:val="fr-CH"/>
                </w:rPr>
                <w:t>dominic.nguyen@esimplicity.com</w:t>
              </w:r>
            </w:hyperlink>
          </w:p>
          <w:p w14:paraId="54E8CFF1" w14:textId="2956B09D" w:rsidR="00E35B3F" w:rsidRPr="0032716B" w:rsidRDefault="00E35B3F" w:rsidP="005D119A">
            <w:pPr>
              <w:spacing w:before="0"/>
              <w:ind w:right="144"/>
              <w:rPr>
                <w:bCs/>
                <w:color w:val="000000"/>
                <w:szCs w:val="24"/>
                <w:lang w:val="fr-FR"/>
              </w:rPr>
            </w:pPr>
          </w:p>
        </w:tc>
      </w:tr>
      <w:tr w:rsidR="00E35B3F" w:rsidRPr="00596463" w14:paraId="0509E39C" w14:textId="77777777" w:rsidTr="005D119A">
        <w:tc>
          <w:tcPr>
            <w:tcW w:w="9378" w:type="dxa"/>
            <w:gridSpan w:val="2"/>
            <w:tcBorders>
              <w:left w:val="double" w:sz="6" w:space="0" w:color="auto"/>
              <w:right w:val="double" w:sz="6" w:space="0" w:color="auto"/>
            </w:tcBorders>
          </w:tcPr>
          <w:p w14:paraId="3BB760D0" w14:textId="77777777" w:rsidR="00E35B3F" w:rsidRPr="00596463" w:rsidRDefault="00E35B3F" w:rsidP="005D119A">
            <w:pPr>
              <w:spacing w:after="160" w:line="259" w:lineRule="auto"/>
              <w:rPr>
                <w:lang w:val="en-US"/>
              </w:rPr>
            </w:pPr>
            <w:r w:rsidRPr="00596463">
              <w:rPr>
                <w:b/>
                <w:lang w:val="en-US"/>
              </w:rPr>
              <w:t>Purpose/Objective:</w:t>
            </w:r>
            <w:r w:rsidRPr="00596463">
              <w:rPr>
                <w:lang w:val="en-US"/>
              </w:rPr>
              <w:t xml:space="preserve"> Th</w:t>
            </w:r>
            <w:r>
              <w:rPr>
                <w:lang w:val="en-US"/>
              </w:rPr>
              <w:t>is</w:t>
            </w:r>
            <w:r w:rsidRPr="00F74A87">
              <w:rPr>
                <w:szCs w:val="24"/>
                <w:lang w:val="en-US"/>
              </w:rPr>
              <w:t xml:space="preserve"> contribution </w:t>
            </w:r>
            <w:r>
              <w:rPr>
                <w:szCs w:val="24"/>
                <w:lang w:val="en-US"/>
              </w:rPr>
              <w:t xml:space="preserve">proposes a Preliminary </w:t>
            </w:r>
            <w:r>
              <w:t xml:space="preserve">Draft Revision </w:t>
            </w:r>
            <w:r>
              <w:rPr>
                <w:szCs w:val="24"/>
                <w:lang w:val="en-US"/>
              </w:rPr>
              <w:t xml:space="preserve">of Recommendation ITU-R </w:t>
            </w:r>
            <w:r>
              <w:rPr>
                <w:bCs/>
                <w:szCs w:val="24"/>
              </w:rPr>
              <w:t>M.1730-1</w:t>
            </w:r>
            <w:r>
              <w:rPr>
                <w:lang w:val="en-US"/>
              </w:rPr>
              <w:t>, “</w:t>
            </w:r>
            <w:r w:rsidRPr="007B0D1A">
              <w:rPr>
                <w:lang w:val="en-US"/>
              </w:rPr>
              <w:t>Characteristics of and protection criteria for the radiolocation service in the frequency band 15.4-17.3 GHz</w:t>
            </w:r>
            <w:r>
              <w:rPr>
                <w:lang w:val="en-US"/>
              </w:rPr>
              <w:t>.”</w:t>
            </w:r>
          </w:p>
        </w:tc>
      </w:tr>
      <w:tr w:rsidR="00E35B3F" w:rsidRPr="00596463" w14:paraId="16850642" w14:textId="77777777" w:rsidTr="005D119A">
        <w:trPr>
          <w:trHeight w:val="1776"/>
        </w:trPr>
        <w:tc>
          <w:tcPr>
            <w:tcW w:w="9378" w:type="dxa"/>
            <w:gridSpan w:val="2"/>
            <w:tcBorders>
              <w:left w:val="double" w:sz="6" w:space="0" w:color="auto"/>
              <w:right w:val="double" w:sz="6" w:space="0" w:color="auto"/>
            </w:tcBorders>
          </w:tcPr>
          <w:p w14:paraId="676D8C32" w14:textId="77777777" w:rsidR="00E35B3F" w:rsidRPr="00596463" w:rsidRDefault="00E35B3F" w:rsidP="005D119A">
            <w:pPr>
              <w:overflowPunct/>
              <w:autoSpaceDE/>
              <w:autoSpaceDN/>
              <w:adjustRightInd/>
              <w:spacing w:before="0"/>
              <w:ind w:left="144" w:right="144"/>
              <w:textAlignment w:val="auto"/>
              <w:rPr>
                <w:b/>
                <w:szCs w:val="24"/>
                <w:lang w:val="en-US"/>
              </w:rPr>
            </w:pPr>
          </w:p>
          <w:p w14:paraId="70A840AA" w14:textId="77777777" w:rsidR="00E35B3F" w:rsidRPr="00596463" w:rsidRDefault="00E35B3F" w:rsidP="005D119A">
            <w:pPr>
              <w:overflowPunct/>
              <w:autoSpaceDE/>
              <w:autoSpaceDN/>
              <w:adjustRightInd/>
              <w:spacing w:before="0"/>
              <w:ind w:right="144"/>
              <w:textAlignment w:val="auto"/>
              <w:rPr>
                <w:szCs w:val="24"/>
                <w:lang w:val="en-US"/>
              </w:rPr>
            </w:pPr>
            <w:r w:rsidRPr="00596463">
              <w:rPr>
                <w:b/>
                <w:szCs w:val="24"/>
                <w:lang w:val="en-US"/>
              </w:rPr>
              <w:t>Abstract:</w:t>
            </w:r>
            <w:r w:rsidRPr="00596463">
              <w:rPr>
                <w:szCs w:val="24"/>
                <w:lang w:val="en-US"/>
              </w:rPr>
              <w:t xml:space="preserve">  </w:t>
            </w:r>
            <w:r>
              <w:rPr>
                <w:szCs w:val="24"/>
                <w:lang w:val="en-US"/>
              </w:rPr>
              <w:t>ITU-R Recommendation M.1730-1 contains c</w:t>
            </w:r>
            <w:r w:rsidRPr="00C42C3F">
              <w:rPr>
                <w:szCs w:val="24"/>
                <w:lang w:val="en-US"/>
              </w:rPr>
              <w:t xml:space="preserve">haracteristics of radiolocation </w:t>
            </w:r>
            <w:r>
              <w:rPr>
                <w:szCs w:val="24"/>
                <w:lang w:val="en-US"/>
              </w:rPr>
              <w:t>service</w:t>
            </w:r>
            <w:r w:rsidRPr="00C42C3F">
              <w:rPr>
                <w:szCs w:val="24"/>
                <w:lang w:val="en-US"/>
              </w:rPr>
              <w:t xml:space="preserve"> radars</w:t>
            </w:r>
            <w:r>
              <w:rPr>
                <w:szCs w:val="24"/>
                <w:lang w:val="en-US"/>
              </w:rPr>
              <w:t xml:space="preserve"> in the frequency bands between 15.4 and 17.3 GHz. This recommendation was last revised in 2009. During the November 2020 meeting, WP 5B approved a working document towards Preliminary Draft Revision of Recommendation M.1730-1. This contribution answers the November meeting question from France and proposes an elevation for this Recommendation to become a Preliminary Draft Revision of Recommendation ITU-R M.1730-1.</w:t>
            </w:r>
          </w:p>
          <w:p w14:paraId="01C5A62F" w14:textId="77777777" w:rsidR="00E35B3F" w:rsidRPr="00596463" w:rsidRDefault="00E35B3F" w:rsidP="005D119A">
            <w:pPr>
              <w:overflowPunct/>
              <w:autoSpaceDE/>
              <w:autoSpaceDN/>
              <w:adjustRightInd/>
              <w:spacing w:before="0"/>
              <w:ind w:right="144"/>
              <w:textAlignment w:val="auto"/>
              <w:rPr>
                <w:szCs w:val="24"/>
                <w:lang w:val="en-US"/>
              </w:rPr>
            </w:pPr>
          </w:p>
        </w:tc>
      </w:tr>
      <w:tr w:rsidR="00E35B3F" w:rsidRPr="000149EC" w14:paraId="2DA7D8C5" w14:textId="77777777" w:rsidTr="005D119A">
        <w:trPr>
          <w:trHeight w:val="615"/>
        </w:trPr>
        <w:tc>
          <w:tcPr>
            <w:tcW w:w="9378" w:type="dxa"/>
            <w:gridSpan w:val="2"/>
            <w:tcBorders>
              <w:left w:val="double" w:sz="6" w:space="0" w:color="auto"/>
              <w:right w:val="double" w:sz="6" w:space="0" w:color="auto"/>
            </w:tcBorders>
          </w:tcPr>
          <w:p w14:paraId="084DD9C4" w14:textId="77777777" w:rsidR="00E35B3F" w:rsidRPr="000149EC" w:rsidRDefault="00E35B3F" w:rsidP="005D119A">
            <w:pPr>
              <w:overflowPunct/>
              <w:autoSpaceDE/>
              <w:autoSpaceDN/>
              <w:adjustRightInd/>
              <w:spacing w:before="0"/>
              <w:ind w:right="144"/>
              <w:textAlignment w:val="auto"/>
              <w:rPr>
                <w:bCs/>
                <w:szCs w:val="24"/>
                <w:lang w:val="en-US"/>
              </w:rPr>
            </w:pPr>
            <w:r>
              <w:rPr>
                <w:b/>
                <w:szCs w:val="24"/>
                <w:lang w:val="en-US"/>
              </w:rPr>
              <w:t xml:space="preserve">Fact Sheet preparer: </w:t>
            </w:r>
            <w:r>
              <w:rPr>
                <w:bCs/>
                <w:szCs w:val="24"/>
                <w:lang w:val="en-US"/>
              </w:rPr>
              <w:t>Dominic Nguyen</w:t>
            </w:r>
          </w:p>
        </w:tc>
      </w:tr>
    </w:tbl>
    <w:p w14:paraId="2463165E" w14:textId="4BEA8B6F" w:rsidR="00E35B3F" w:rsidRDefault="00E35B3F"/>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404B26" w14:paraId="1A0F3412" w14:textId="77777777" w:rsidTr="00876A8A">
        <w:trPr>
          <w:cantSplit/>
        </w:trPr>
        <w:tc>
          <w:tcPr>
            <w:tcW w:w="6487" w:type="dxa"/>
            <w:vAlign w:val="center"/>
          </w:tcPr>
          <w:p w14:paraId="3D6F0A1A" w14:textId="6EDCB6F0" w:rsidR="009F6520" w:rsidRPr="00404B26" w:rsidRDefault="009F6520" w:rsidP="009F6520">
            <w:pPr>
              <w:shd w:val="solid" w:color="FFFFFF" w:fill="FFFFFF"/>
              <w:spacing w:before="0"/>
              <w:rPr>
                <w:rFonts w:ascii="Verdana" w:hAnsi="Verdana" w:cs="Times New Roman Bold"/>
                <w:b/>
                <w:bCs/>
                <w:sz w:val="26"/>
                <w:szCs w:val="26"/>
              </w:rPr>
            </w:pPr>
            <w:r w:rsidRPr="00404B26">
              <w:rPr>
                <w:rFonts w:ascii="Verdana" w:hAnsi="Verdana" w:cs="Times New Roman Bold"/>
                <w:b/>
                <w:bCs/>
                <w:sz w:val="26"/>
                <w:szCs w:val="26"/>
              </w:rPr>
              <w:lastRenderedPageBreak/>
              <w:t>Radiocommunication Study Groups</w:t>
            </w:r>
          </w:p>
        </w:tc>
        <w:tc>
          <w:tcPr>
            <w:tcW w:w="3402" w:type="dxa"/>
          </w:tcPr>
          <w:p w14:paraId="67E367BA" w14:textId="0AFF761B" w:rsidR="009F6520" w:rsidRPr="00404B26" w:rsidRDefault="008D0136" w:rsidP="008D0136">
            <w:pPr>
              <w:shd w:val="solid" w:color="FFFFFF" w:fill="FFFFFF"/>
              <w:spacing w:before="0" w:line="240" w:lineRule="atLeast"/>
            </w:pPr>
            <w:bookmarkStart w:id="0" w:name="ditulogo"/>
            <w:bookmarkEnd w:id="0"/>
            <w:r w:rsidRPr="00404B26">
              <w:rPr>
                <w:noProof/>
                <w:lang w:val="en-US"/>
              </w:rPr>
              <w:drawing>
                <wp:inline distT="0" distB="0" distL="0" distR="0" wp14:anchorId="05629B44" wp14:editId="32EB2EAF">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404B26" w14:paraId="4CC37407" w14:textId="77777777" w:rsidTr="00876A8A">
        <w:trPr>
          <w:cantSplit/>
        </w:trPr>
        <w:tc>
          <w:tcPr>
            <w:tcW w:w="6487" w:type="dxa"/>
            <w:tcBorders>
              <w:bottom w:val="single" w:sz="12" w:space="0" w:color="auto"/>
            </w:tcBorders>
          </w:tcPr>
          <w:p w14:paraId="544D66C9" w14:textId="77777777" w:rsidR="000069D4" w:rsidRPr="00404B26"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86D1B77" w14:textId="77777777" w:rsidR="000069D4" w:rsidRPr="00404B26" w:rsidRDefault="000069D4" w:rsidP="00A5173C">
            <w:pPr>
              <w:shd w:val="solid" w:color="FFFFFF" w:fill="FFFFFF"/>
              <w:spacing w:before="0" w:after="48" w:line="240" w:lineRule="atLeast"/>
              <w:rPr>
                <w:sz w:val="22"/>
                <w:szCs w:val="22"/>
              </w:rPr>
            </w:pPr>
          </w:p>
        </w:tc>
      </w:tr>
      <w:tr w:rsidR="000069D4" w:rsidRPr="00404B26" w14:paraId="1760C6C9" w14:textId="77777777" w:rsidTr="00876A8A">
        <w:trPr>
          <w:cantSplit/>
        </w:trPr>
        <w:tc>
          <w:tcPr>
            <w:tcW w:w="6487" w:type="dxa"/>
            <w:tcBorders>
              <w:top w:val="single" w:sz="12" w:space="0" w:color="auto"/>
            </w:tcBorders>
          </w:tcPr>
          <w:p w14:paraId="01471B8B" w14:textId="77777777" w:rsidR="000069D4" w:rsidRPr="00404B26"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FF865A9" w14:textId="77777777" w:rsidR="000069D4" w:rsidRPr="00404B26" w:rsidRDefault="000069D4" w:rsidP="00A5173C">
            <w:pPr>
              <w:shd w:val="solid" w:color="FFFFFF" w:fill="FFFFFF"/>
              <w:spacing w:before="0" w:after="48" w:line="240" w:lineRule="atLeast"/>
            </w:pPr>
          </w:p>
        </w:tc>
      </w:tr>
      <w:tr w:rsidR="000069D4" w:rsidRPr="00404B26" w14:paraId="0B0EE190" w14:textId="77777777" w:rsidTr="00876A8A">
        <w:trPr>
          <w:cantSplit/>
        </w:trPr>
        <w:tc>
          <w:tcPr>
            <w:tcW w:w="6487" w:type="dxa"/>
            <w:vMerge w:val="restart"/>
          </w:tcPr>
          <w:p w14:paraId="080495E1" w14:textId="528CFB33" w:rsidR="00864DD7" w:rsidRPr="00404B26" w:rsidRDefault="005D6F57" w:rsidP="00864DD7">
            <w:pPr>
              <w:shd w:val="solid" w:color="FFFFFF" w:fill="FFFFFF"/>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Source</w:t>
            </w:r>
            <w:r w:rsidR="00864DD7" w:rsidRPr="00404B26">
              <w:rPr>
                <w:rFonts w:ascii="Verdana" w:hAnsi="Verdana"/>
                <w:sz w:val="20"/>
              </w:rPr>
              <w:t>:</w:t>
            </w:r>
            <w:r w:rsidR="00564B9F">
              <w:rPr>
                <w:rFonts w:ascii="Verdana" w:hAnsi="Verdana"/>
                <w:sz w:val="20"/>
              </w:rPr>
              <w:tab/>
              <w:t xml:space="preserve">Document </w:t>
            </w:r>
            <w:r w:rsidR="008E61F4">
              <w:rPr>
                <w:rFonts w:ascii="Verdana" w:hAnsi="Verdana"/>
                <w:sz w:val="20"/>
              </w:rPr>
              <w:t>5B/</w:t>
            </w:r>
            <w:r w:rsidR="006B027B">
              <w:rPr>
                <w:rFonts w:ascii="Verdana" w:hAnsi="Verdana"/>
                <w:sz w:val="20"/>
              </w:rPr>
              <w:t>225 Annex 18</w:t>
            </w:r>
          </w:p>
          <w:p w14:paraId="76B6C972" w14:textId="09DB8AC9" w:rsidR="008D0136" w:rsidRPr="00404B26" w:rsidRDefault="00864DD7" w:rsidP="00864DD7">
            <w:pPr>
              <w:shd w:val="solid" w:color="FFFFFF" w:fill="FFFFFF"/>
              <w:tabs>
                <w:tab w:val="clear" w:pos="1134"/>
                <w:tab w:val="clear" w:pos="1871"/>
                <w:tab w:val="clear" w:pos="2268"/>
              </w:tabs>
              <w:spacing w:before="0" w:after="240"/>
              <w:ind w:left="1134" w:hanging="1134"/>
              <w:rPr>
                <w:rFonts w:ascii="Verdana" w:hAnsi="Verdana"/>
                <w:sz w:val="20"/>
              </w:rPr>
            </w:pPr>
            <w:r w:rsidRPr="00404B26">
              <w:rPr>
                <w:rFonts w:ascii="Verdana" w:hAnsi="Verdana"/>
                <w:sz w:val="20"/>
              </w:rPr>
              <w:t>Subject:</w:t>
            </w:r>
            <w:r w:rsidRPr="00404B26">
              <w:rPr>
                <w:rFonts w:ascii="Verdana" w:hAnsi="Verdana"/>
                <w:sz w:val="20"/>
              </w:rPr>
              <w:tab/>
            </w:r>
            <w:r w:rsidR="005D6F57">
              <w:rPr>
                <w:rFonts w:ascii="Verdana" w:hAnsi="Verdana"/>
                <w:sz w:val="20"/>
              </w:rPr>
              <w:t xml:space="preserve">Revision to </w:t>
            </w:r>
            <w:r w:rsidRPr="00404B26">
              <w:rPr>
                <w:rFonts w:ascii="Verdana" w:hAnsi="Verdana"/>
                <w:sz w:val="20"/>
              </w:rPr>
              <w:t>Rec</w:t>
            </w:r>
            <w:r w:rsidR="008E61F4">
              <w:rPr>
                <w:rFonts w:ascii="Verdana" w:hAnsi="Verdana"/>
                <w:sz w:val="20"/>
              </w:rPr>
              <w:t>ommendation</w:t>
            </w:r>
            <w:r w:rsidRPr="00404B26">
              <w:rPr>
                <w:rFonts w:ascii="Verdana" w:hAnsi="Verdana"/>
                <w:sz w:val="20"/>
              </w:rPr>
              <w:t xml:space="preserve"> ITU-R </w:t>
            </w:r>
            <w:hyperlink r:id="rId11" w:history="1">
              <w:r w:rsidRPr="009A3A5A">
                <w:rPr>
                  <w:rStyle w:val="Hyperlink"/>
                  <w:rFonts w:ascii="Verdana" w:hAnsi="Verdana"/>
                  <w:sz w:val="20"/>
                </w:rPr>
                <w:t>M.1730</w:t>
              </w:r>
              <w:r w:rsidR="008E61F4" w:rsidRPr="009A3A5A">
                <w:rPr>
                  <w:rStyle w:val="Hyperlink"/>
                  <w:rFonts w:ascii="Verdana" w:hAnsi="Verdana"/>
                  <w:sz w:val="20"/>
                </w:rPr>
                <w:t>-1</w:t>
              </w:r>
            </w:hyperlink>
          </w:p>
        </w:tc>
        <w:tc>
          <w:tcPr>
            <w:tcW w:w="3402" w:type="dxa"/>
          </w:tcPr>
          <w:p w14:paraId="5D5B1A5A" w14:textId="39D4082B" w:rsidR="000069D4" w:rsidRPr="00404B26" w:rsidRDefault="00564B9F" w:rsidP="00A517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0069D4" w:rsidRPr="00404B26" w14:paraId="1C9DD201" w14:textId="77777777" w:rsidTr="00876A8A">
        <w:trPr>
          <w:cantSplit/>
        </w:trPr>
        <w:tc>
          <w:tcPr>
            <w:tcW w:w="6487" w:type="dxa"/>
            <w:vMerge/>
          </w:tcPr>
          <w:p w14:paraId="54F0163F" w14:textId="77777777" w:rsidR="000069D4" w:rsidRPr="00404B26" w:rsidRDefault="000069D4" w:rsidP="00A5173C">
            <w:pPr>
              <w:spacing w:before="60"/>
              <w:jc w:val="center"/>
              <w:rPr>
                <w:b/>
                <w:smallCaps/>
                <w:sz w:val="32"/>
                <w:lang w:eastAsia="zh-CN"/>
              </w:rPr>
            </w:pPr>
            <w:bookmarkStart w:id="3" w:name="ddate" w:colFirst="1" w:colLast="1"/>
            <w:bookmarkEnd w:id="2"/>
          </w:p>
        </w:tc>
        <w:tc>
          <w:tcPr>
            <w:tcW w:w="3402" w:type="dxa"/>
          </w:tcPr>
          <w:p w14:paraId="19924CED" w14:textId="401E2DF1" w:rsidR="000069D4" w:rsidRPr="00404B26" w:rsidRDefault="006B027B" w:rsidP="00A5173C">
            <w:pPr>
              <w:shd w:val="solid" w:color="FFFFFF" w:fill="FFFFFF"/>
              <w:spacing w:before="0" w:line="240" w:lineRule="atLeast"/>
              <w:rPr>
                <w:rFonts w:ascii="Verdana" w:hAnsi="Verdana"/>
                <w:sz w:val="20"/>
                <w:lang w:eastAsia="zh-CN"/>
              </w:rPr>
            </w:pPr>
            <w:r>
              <w:rPr>
                <w:rFonts w:ascii="Verdana" w:hAnsi="Verdana"/>
                <w:b/>
                <w:sz w:val="20"/>
                <w:lang w:eastAsia="zh-CN"/>
              </w:rPr>
              <w:t>XX</w:t>
            </w:r>
            <w:r w:rsidR="00D81DA1">
              <w:rPr>
                <w:rFonts w:ascii="Verdana" w:hAnsi="Verdana"/>
                <w:b/>
                <w:sz w:val="20"/>
                <w:lang w:eastAsia="zh-CN"/>
              </w:rPr>
              <w:t xml:space="preserve"> </w:t>
            </w:r>
            <w:r>
              <w:rPr>
                <w:rFonts w:ascii="Verdana" w:hAnsi="Verdana"/>
                <w:b/>
                <w:sz w:val="20"/>
                <w:lang w:eastAsia="zh-CN"/>
              </w:rPr>
              <w:t>May</w:t>
            </w:r>
            <w:r w:rsidR="008D0136" w:rsidRPr="00404B26">
              <w:rPr>
                <w:rFonts w:ascii="Verdana" w:hAnsi="Verdana"/>
                <w:b/>
                <w:sz w:val="20"/>
                <w:lang w:eastAsia="zh-CN"/>
              </w:rPr>
              <w:t xml:space="preserve"> 202</w:t>
            </w:r>
            <w:r>
              <w:rPr>
                <w:rFonts w:ascii="Verdana" w:hAnsi="Verdana"/>
                <w:b/>
                <w:sz w:val="20"/>
                <w:lang w:eastAsia="zh-CN"/>
              </w:rPr>
              <w:t>1</w:t>
            </w:r>
          </w:p>
        </w:tc>
      </w:tr>
      <w:tr w:rsidR="000069D4" w:rsidRPr="00404B26" w14:paraId="3373A137" w14:textId="77777777" w:rsidTr="00876A8A">
        <w:trPr>
          <w:cantSplit/>
        </w:trPr>
        <w:tc>
          <w:tcPr>
            <w:tcW w:w="6487" w:type="dxa"/>
            <w:vMerge/>
          </w:tcPr>
          <w:p w14:paraId="6D8E22CA" w14:textId="77777777" w:rsidR="000069D4" w:rsidRPr="00404B26" w:rsidRDefault="000069D4" w:rsidP="00A5173C">
            <w:pPr>
              <w:spacing w:before="60"/>
              <w:jc w:val="center"/>
              <w:rPr>
                <w:b/>
                <w:smallCaps/>
                <w:sz w:val="32"/>
                <w:lang w:eastAsia="zh-CN"/>
              </w:rPr>
            </w:pPr>
            <w:bookmarkStart w:id="4" w:name="dorlang" w:colFirst="1" w:colLast="1"/>
            <w:bookmarkEnd w:id="3"/>
          </w:p>
        </w:tc>
        <w:tc>
          <w:tcPr>
            <w:tcW w:w="3402" w:type="dxa"/>
          </w:tcPr>
          <w:p w14:paraId="00D98298" w14:textId="25C85F56" w:rsidR="000069D4" w:rsidRPr="00404B26" w:rsidRDefault="008D0136" w:rsidP="00A5173C">
            <w:pPr>
              <w:shd w:val="solid" w:color="FFFFFF" w:fill="FFFFFF"/>
              <w:spacing w:before="0" w:line="240" w:lineRule="atLeast"/>
              <w:rPr>
                <w:rFonts w:ascii="Verdana" w:eastAsia="SimSun" w:hAnsi="Verdana"/>
                <w:sz w:val="20"/>
                <w:lang w:eastAsia="zh-CN"/>
              </w:rPr>
            </w:pPr>
            <w:r w:rsidRPr="00404B26">
              <w:rPr>
                <w:rFonts w:ascii="Verdana" w:eastAsia="SimSun" w:hAnsi="Verdana"/>
                <w:b/>
                <w:sz w:val="20"/>
                <w:lang w:eastAsia="zh-CN"/>
              </w:rPr>
              <w:t>English only</w:t>
            </w:r>
          </w:p>
        </w:tc>
      </w:tr>
      <w:tr w:rsidR="00564B9F" w:rsidRPr="00404B26" w14:paraId="0A0BC58C" w14:textId="77777777" w:rsidTr="00512EAF">
        <w:trPr>
          <w:cantSplit/>
        </w:trPr>
        <w:tc>
          <w:tcPr>
            <w:tcW w:w="9889" w:type="dxa"/>
            <w:gridSpan w:val="2"/>
          </w:tcPr>
          <w:p w14:paraId="451321FD" w14:textId="43BA174E" w:rsidR="00564B9F" w:rsidRPr="00404B26" w:rsidRDefault="00817690" w:rsidP="00564B9F">
            <w:pPr>
              <w:pStyle w:val="Source"/>
              <w:rPr>
                <w:rFonts w:eastAsia="SimSun"/>
                <w:lang w:eastAsia="zh-CN"/>
              </w:rPr>
            </w:pPr>
            <w:r>
              <w:rPr>
                <w:rFonts w:eastAsia="SimSun"/>
                <w:lang w:eastAsia="zh-CN"/>
              </w:rPr>
              <w:t>United States of America</w:t>
            </w:r>
            <w:r w:rsidR="008E61F4">
              <w:rPr>
                <w:rFonts w:eastAsia="SimSun"/>
                <w:lang w:eastAsia="zh-CN"/>
              </w:rPr>
              <w:t xml:space="preserve"> </w:t>
            </w:r>
          </w:p>
        </w:tc>
      </w:tr>
      <w:tr w:rsidR="00564B9F" w:rsidRPr="00404B26" w14:paraId="22B2C44E" w14:textId="77777777" w:rsidTr="00512EAF">
        <w:trPr>
          <w:cantSplit/>
        </w:trPr>
        <w:tc>
          <w:tcPr>
            <w:tcW w:w="9889" w:type="dxa"/>
            <w:gridSpan w:val="2"/>
          </w:tcPr>
          <w:p w14:paraId="3BBED309" w14:textId="154AC2A5" w:rsidR="00564B9F" w:rsidRPr="00404B26" w:rsidRDefault="00564B9F" w:rsidP="00564B9F">
            <w:pPr>
              <w:pStyle w:val="RecNo"/>
              <w:rPr>
                <w:rFonts w:ascii="Verdana" w:eastAsia="SimSun" w:hAnsi="Verdana"/>
                <w:b/>
                <w:sz w:val="20"/>
                <w:lang w:eastAsia="zh-CN"/>
              </w:rPr>
            </w:pPr>
            <w:bookmarkStart w:id="5" w:name="_Hlk57210685"/>
            <w:r w:rsidRPr="00404B26">
              <w:rPr>
                <w:lang w:eastAsia="zh-CN"/>
              </w:rPr>
              <w:t xml:space="preserve">PRELIMINARY DRAFT REVISION OF </w:t>
            </w:r>
            <w:r w:rsidRPr="00404B26">
              <w:t>RECOMMENDATION</w:t>
            </w:r>
            <w:r w:rsidRPr="00404B26">
              <w:rPr>
                <w:rStyle w:val="href"/>
              </w:rPr>
              <w:t xml:space="preserve"> ITU-R M.1730-1</w:t>
            </w:r>
            <w:bookmarkEnd w:id="5"/>
          </w:p>
        </w:tc>
      </w:tr>
    </w:tbl>
    <w:p w14:paraId="06831677" w14:textId="77777777" w:rsidR="006B027B" w:rsidRDefault="006B027B" w:rsidP="006B027B">
      <w:pPr>
        <w:keepNext/>
        <w:keepLines/>
        <w:spacing w:after="120"/>
        <w:outlineLvl w:val="0"/>
        <w:rPr>
          <w:b/>
          <w:sz w:val="28"/>
        </w:rPr>
      </w:pPr>
      <w:bookmarkStart w:id="6" w:name="_Hlk57210721"/>
    </w:p>
    <w:p w14:paraId="5E9A75CB" w14:textId="0F24815A" w:rsidR="006B027B" w:rsidRPr="00CB095D" w:rsidRDefault="006B027B" w:rsidP="006B027B">
      <w:pPr>
        <w:keepNext/>
        <w:keepLines/>
        <w:spacing w:after="120"/>
        <w:outlineLvl w:val="0"/>
        <w:rPr>
          <w:b/>
          <w:sz w:val="28"/>
        </w:rPr>
      </w:pPr>
      <w:r w:rsidRPr="00CB095D">
        <w:rPr>
          <w:b/>
          <w:sz w:val="28"/>
        </w:rPr>
        <w:t>1</w:t>
      </w:r>
      <w:r w:rsidRPr="00CB095D">
        <w:rPr>
          <w:b/>
          <w:sz w:val="28"/>
        </w:rPr>
        <w:tab/>
        <w:t>Introduction</w:t>
      </w:r>
    </w:p>
    <w:p w14:paraId="66A5C502" w14:textId="77777777" w:rsidR="006B027B" w:rsidRDefault="006B027B" w:rsidP="006B027B"/>
    <w:p w14:paraId="0083DCE2" w14:textId="38659703" w:rsidR="006B027B" w:rsidRPr="00D70FEF" w:rsidRDefault="00935895" w:rsidP="006B027B">
      <w:pPr>
        <w:shd w:val="clear" w:color="auto" w:fill="FFFFFF"/>
        <w:overflowPunct/>
        <w:autoSpaceDE/>
        <w:autoSpaceDN/>
        <w:adjustRightInd/>
        <w:spacing w:before="0"/>
        <w:textAlignment w:val="auto"/>
        <w:rPr>
          <w:szCs w:val="24"/>
          <w:lang w:val="pt-BR"/>
        </w:rPr>
      </w:pPr>
      <w:r w:rsidRPr="00935895">
        <w:rPr>
          <w:szCs w:val="24"/>
        </w:rPr>
        <w:t xml:space="preserve">The United States of America </w:t>
      </w:r>
      <w:r>
        <w:rPr>
          <w:szCs w:val="24"/>
        </w:rPr>
        <w:t>p</w:t>
      </w:r>
      <w:r w:rsidR="006B027B">
        <w:rPr>
          <w:szCs w:val="24"/>
        </w:rPr>
        <w:t>ropose</w:t>
      </w:r>
      <w:r w:rsidR="009D6F60">
        <w:rPr>
          <w:szCs w:val="24"/>
        </w:rPr>
        <w:t>s</w:t>
      </w:r>
      <w:r w:rsidR="006B027B">
        <w:rPr>
          <w:szCs w:val="24"/>
        </w:rPr>
        <w:t xml:space="preserve"> </w:t>
      </w:r>
      <w:r>
        <w:rPr>
          <w:szCs w:val="24"/>
        </w:rPr>
        <w:t xml:space="preserve">a </w:t>
      </w:r>
      <w:r w:rsidR="006B027B">
        <w:rPr>
          <w:bCs/>
          <w:szCs w:val="24"/>
        </w:rPr>
        <w:t>Preliminary Draft Revision (PDR) of ITU-R Recommendation M.</w:t>
      </w:r>
      <w:r w:rsidR="006B027B">
        <w:rPr>
          <w:szCs w:val="24"/>
          <w:lang w:val="pt-BR"/>
        </w:rPr>
        <w:t xml:space="preserve">1730-1 </w:t>
      </w:r>
      <w:r w:rsidR="006B027B">
        <w:rPr>
          <w:bCs/>
          <w:szCs w:val="24"/>
        </w:rPr>
        <w:t>“</w:t>
      </w:r>
      <w:r w:rsidR="006B027B" w:rsidRPr="006B027B">
        <w:rPr>
          <w:szCs w:val="24"/>
          <w:lang w:val="pt-BR"/>
        </w:rPr>
        <w:t>Characteristics of and protection criteria for the radiolocation service in the frequency band 15.4-17.3 GHz</w:t>
      </w:r>
      <w:r w:rsidR="006B027B">
        <w:rPr>
          <w:szCs w:val="24"/>
          <w:lang w:val="pt-BR"/>
        </w:rPr>
        <w:t xml:space="preserve">” </w:t>
      </w:r>
      <w:r w:rsidR="006B027B">
        <w:rPr>
          <w:szCs w:val="24"/>
        </w:rPr>
        <w:t xml:space="preserve">to update the use of the band with the latest </w:t>
      </w:r>
      <w:r w:rsidR="006B027B">
        <w:rPr>
          <w:szCs w:val="24"/>
          <w:lang w:val="en-US"/>
        </w:rPr>
        <w:t>radar technical characteristics</w:t>
      </w:r>
      <w:r w:rsidR="006B027B">
        <w:rPr>
          <w:szCs w:val="24"/>
        </w:rPr>
        <w:t>.</w:t>
      </w:r>
    </w:p>
    <w:p w14:paraId="5DBD86F1" w14:textId="6C89CB0F" w:rsidR="006B027B" w:rsidRDefault="00C70452" w:rsidP="006B027B">
      <w:pPr>
        <w:rPr>
          <w:szCs w:val="24"/>
          <w:lang w:eastAsia="zh-CN"/>
        </w:rPr>
      </w:pPr>
      <w:r>
        <w:rPr>
          <w:szCs w:val="24"/>
          <w:lang w:eastAsia="zh-CN"/>
        </w:rPr>
        <w:t xml:space="preserve">The United States changes are highlighted in </w:t>
      </w:r>
      <w:r w:rsidRPr="00154282">
        <w:rPr>
          <w:szCs w:val="24"/>
          <w:highlight w:val="yellow"/>
          <w:lang w:eastAsia="zh-CN"/>
        </w:rPr>
        <w:t>yellow.</w:t>
      </w:r>
    </w:p>
    <w:p w14:paraId="4AEEB846" w14:textId="77777777" w:rsidR="006B027B" w:rsidRPr="00CB095D" w:rsidRDefault="006B027B" w:rsidP="006B027B">
      <w:pPr>
        <w:rPr>
          <w:szCs w:val="24"/>
          <w:lang w:eastAsia="zh-CN"/>
        </w:rPr>
      </w:pPr>
    </w:p>
    <w:p w14:paraId="432029E0" w14:textId="77777777" w:rsidR="006B027B" w:rsidRDefault="006B027B" w:rsidP="006B027B">
      <w:pPr>
        <w:rPr>
          <w:szCs w:val="24"/>
          <w:lang w:eastAsia="zh-CN"/>
        </w:rPr>
      </w:pPr>
      <w:r>
        <w:rPr>
          <w:szCs w:val="24"/>
          <w:lang w:eastAsia="zh-CN"/>
        </w:rPr>
        <w:t>Attachment revisions are presented for consideration.</w:t>
      </w:r>
    </w:p>
    <w:p w14:paraId="02F06D97" w14:textId="77777777" w:rsidR="006B027B" w:rsidRDefault="006B027B">
      <w:r>
        <w:rPr>
          <w:b/>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564B9F" w:rsidRPr="00404B26" w14:paraId="13663325" w14:textId="77777777" w:rsidTr="00512EAF">
        <w:trPr>
          <w:cantSplit/>
        </w:trPr>
        <w:tc>
          <w:tcPr>
            <w:tcW w:w="9889" w:type="dxa"/>
          </w:tcPr>
          <w:p w14:paraId="0C221AAE" w14:textId="2B3748CB" w:rsidR="00564B9F" w:rsidRPr="00404B26" w:rsidRDefault="00564B9F" w:rsidP="00564B9F">
            <w:pPr>
              <w:pStyle w:val="Rectitle"/>
              <w:rPr>
                <w:rFonts w:ascii="Verdana" w:eastAsia="SimSun" w:hAnsi="Verdana"/>
                <w:sz w:val="20"/>
                <w:lang w:eastAsia="zh-CN"/>
              </w:rPr>
            </w:pPr>
            <w:bookmarkStart w:id="7" w:name="_Hlk62479501"/>
            <w:r w:rsidRPr="00404B26">
              <w:lastRenderedPageBreak/>
              <w:t xml:space="preserve">Characteristics of and protection criteria for the radiolocation </w:t>
            </w:r>
            <w:r w:rsidRPr="00404B26">
              <w:br/>
              <w:t>service in the frequency band 15.4-17.3 GHz</w:t>
            </w:r>
            <w:bookmarkEnd w:id="6"/>
            <w:bookmarkEnd w:id="7"/>
          </w:p>
        </w:tc>
      </w:tr>
    </w:tbl>
    <w:bookmarkEnd w:id="4"/>
    <w:p w14:paraId="76C3620B" w14:textId="77777777" w:rsidR="008D0136" w:rsidRPr="00404B26" w:rsidRDefault="008D0136" w:rsidP="00E6479E">
      <w:pPr>
        <w:pStyle w:val="Recref"/>
        <w:rPr>
          <w:caps/>
        </w:rPr>
      </w:pPr>
      <w:r w:rsidRPr="00404B26">
        <w:t>(Question ITU-R 226/5</w:t>
      </w:r>
      <w:r w:rsidRPr="00404B26">
        <w:rPr>
          <w:caps/>
        </w:rPr>
        <w:t>)</w:t>
      </w:r>
    </w:p>
    <w:p w14:paraId="409535C9" w14:textId="0E3021B7" w:rsidR="008D0136" w:rsidRPr="00404B26" w:rsidRDefault="008D0136" w:rsidP="00E6479E">
      <w:pPr>
        <w:pStyle w:val="Recdate"/>
      </w:pPr>
      <w:r w:rsidRPr="00404B26">
        <w:t>(2005-2009</w:t>
      </w:r>
      <w:ins w:id="8" w:author="Chair" w:date="2020-11-07T08:45:00Z">
        <w:r w:rsidR="005D6F57">
          <w:t>-202X</w:t>
        </w:r>
      </w:ins>
      <w:r w:rsidRPr="00404B26">
        <w:t>)</w:t>
      </w:r>
    </w:p>
    <w:p w14:paraId="0CA649FC" w14:textId="77777777" w:rsidR="005D4359" w:rsidRPr="00E60787" w:rsidRDefault="005D4359" w:rsidP="00404B26">
      <w:pPr>
        <w:pStyle w:val="Headingb"/>
        <w:rPr>
          <w:lang w:val="en-GB"/>
        </w:rPr>
      </w:pPr>
      <w:r w:rsidRPr="00E60787">
        <w:rPr>
          <w:lang w:val="en-GB"/>
        </w:rPr>
        <w:t>Summary of revisions</w:t>
      </w:r>
    </w:p>
    <w:p w14:paraId="4705BC3F" w14:textId="622EA7BF" w:rsidR="005D4359" w:rsidRPr="00E60787" w:rsidRDefault="005D4359" w:rsidP="001F0B71">
      <w:r w:rsidRPr="00E60787">
        <w:t>[TBD]</w:t>
      </w:r>
    </w:p>
    <w:p w14:paraId="403B1D1D" w14:textId="63E0ED8A" w:rsidR="008D0136" w:rsidRPr="001F0B71" w:rsidRDefault="008D0136" w:rsidP="00404B26">
      <w:pPr>
        <w:pStyle w:val="Headingb"/>
        <w:rPr>
          <w:sz w:val="22"/>
          <w:szCs w:val="18"/>
          <w:lang w:val="en-GB"/>
        </w:rPr>
      </w:pPr>
      <w:r w:rsidRPr="001F0B71">
        <w:rPr>
          <w:sz w:val="22"/>
          <w:szCs w:val="18"/>
          <w:lang w:val="en-GB"/>
        </w:rPr>
        <w:t>Scope</w:t>
      </w:r>
    </w:p>
    <w:p w14:paraId="36D8C86A" w14:textId="77777777" w:rsidR="008D0136" w:rsidRPr="001F0B71" w:rsidRDefault="008D0136" w:rsidP="00404B26">
      <w:pPr>
        <w:rPr>
          <w:sz w:val="22"/>
          <w:szCs w:val="18"/>
        </w:rPr>
      </w:pPr>
      <w:r w:rsidRPr="001F0B71">
        <w:rPr>
          <w:sz w:val="22"/>
          <w:szCs w:val="18"/>
        </w:rPr>
        <w:t>This Recommendation provides the technical characteristics and protection criteria for the radiolocation systems operating and planned to operate in the band 15.4-17.3 GHz. It was developed as a resource document intended to support sharing studies in conjunction with Recommendation ITU</w:t>
      </w:r>
      <w:r w:rsidRPr="001F0B71">
        <w:rPr>
          <w:sz w:val="22"/>
          <w:szCs w:val="18"/>
        </w:rPr>
        <w:noBreakHyphen/>
        <w:t>R M.1461 addressing analysis procedures for determining compatibility between radars operating in the radiolocation service and other services.</w:t>
      </w:r>
    </w:p>
    <w:p w14:paraId="358D4D0C" w14:textId="77777777" w:rsidR="008D0136" w:rsidRPr="00404B26" w:rsidRDefault="008D0136" w:rsidP="00E6479E">
      <w:pPr>
        <w:pStyle w:val="Normalaftertitle"/>
        <w:jc w:val="both"/>
      </w:pPr>
      <w:r w:rsidRPr="00404B26">
        <w:t>The ITU Radiocommunication Assembly,</w:t>
      </w:r>
    </w:p>
    <w:p w14:paraId="08D1843A" w14:textId="77777777" w:rsidR="008D0136" w:rsidRPr="00404B26" w:rsidRDefault="008D0136" w:rsidP="00E6479E">
      <w:pPr>
        <w:pStyle w:val="Call"/>
        <w:jc w:val="both"/>
      </w:pPr>
      <w:r w:rsidRPr="00404B26">
        <w:t>considering</w:t>
      </w:r>
    </w:p>
    <w:p w14:paraId="68CA67C1" w14:textId="77777777" w:rsidR="008D0136" w:rsidRPr="00404B26" w:rsidRDefault="008D0136" w:rsidP="00E6479E">
      <w:pPr>
        <w:jc w:val="both"/>
      </w:pPr>
      <w:r w:rsidRPr="001F0B71">
        <w:rPr>
          <w:i/>
          <w:iCs/>
        </w:rPr>
        <w:t>a)</w:t>
      </w:r>
      <w:r w:rsidRPr="00404B26">
        <w:tab/>
        <w:t>that antenna, signal propagation, target detection and large necessary bandwidth characteristics of radar to achieve their functions are optimum in certain frequency bands;</w:t>
      </w:r>
    </w:p>
    <w:p w14:paraId="37FB4A47" w14:textId="77777777" w:rsidR="008D0136" w:rsidRPr="00404B26" w:rsidRDefault="008D0136" w:rsidP="00E6479E">
      <w:pPr>
        <w:jc w:val="both"/>
      </w:pPr>
      <w:r w:rsidRPr="001F0B71">
        <w:rPr>
          <w:i/>
          <w:iCs/>
        </w:rPr>
        <w:t>b)</w:t>
      </w:r>
      <w:r w:rsidRPr="00404B26">
        <w:tab/>
        <w:t>that the technical characteristics of radars operating in the radiolocation service are determined by the mission of the system and vary widely even within a band;</w:t>
      </w:r>
    </w:p>
    <w:p w14:paraId="3E5D669A" w14:textId="77777777" w:rsidR="008D0136" w:rsidRPr="00404B26" w:rsidRDefault="008D0136" w:rsidP="00E6479E">
      <w:pPr>
        <w:jc w:val="both"/>
      </w:pPr>
      <w:r w:rsidRPr="001F0B71">
        <w:rPr>
          <w:i/>
          <w:iCs/>
        </w:rPr>
        <w:t>c)</w:t>
      </w:r>
      <w:r w:rsidRPr="00404B26">
        <w:tab/>
        <w:t>that ITU-R is considering the potential for the introduction of new types of systems or applications in bands between 420 MHz and 34 GHz used by radars in the radiodetermination service;</w:t>
      </w:r>
    </w:p>
    <w:p w14:paraId="2035EF80" w14:textId="77777777" w:rsidR="008D0136" w:rsidRPr="00404B26" w:rsidRDefault="008D0136" w:rsidP="00E6479E">
      <w:pPr>
        <w:jc w:val="both"/>
      </w:pPr>
      <w:r w:rsidRPr="001F0B71">
        <w:rPr>
          <w:i/>
          <w:iCs/>
        </w:rPr>
        <w:t>d)</w:t>
      </w:r>
      <w:r w:rsidRPr="00404B26">
        <w:tab/>
        <w:t>that representative technical and operational characteristics of radars operating in the radiodetermination service are required to determine the feasibility of introducing new types of systems into frequency bands allocated to the radiodetermination service;</w:t>
      </w:r>
    </w:p>
    <w:p w14:paraId="5031B4E6" w14:textId="77777777" w:rsidR="008D0136" w:rsidRPr="00404B26" w:rsidRDefault="008D0136" w:rsidP="00E6479E">
      <w:pPr>
        <w:jc w:val="both"/>
      </w:pPr>
      <w:r w:rsidRPr="001F0B71">
        <w:rPr>
          <w:i/>
          <w:iCs/>
        </w:rPr>
        <w:t>e)</w:t>
      </w:r>
      <w:r w:rsidRPr="00404B26">
        <w:tab/>
        <w:t>that procedures and methodologies to analyse compatibility between radars in the radiodetermination service and systems in other services are contained in Recommendation ITU</w:t>
      </w:r>
      <w:r w:rsidRPr="00404B26">
        <w:noBreakHyphen/>
        <w:t>R M.1461,</w:t>
      </w:r>
    </w:p>
    <w:p w14:paraId="1DF5CCA0" w14:textId="77777777" w:rsidR="008D0136" w:rsidRPr="00404B26" w:rsidRDefault="008D0136" w:rsidP="00E6479E">
      <w:pPr>
        <w:pStyle w:val="Call"/>
        <w:jc w:val="both"/>
      </w:pPr>
      <w:r w:rsidRPr="00404B26">
        <w:t>noting</w:t>
      </w:r>
    </w:p>
    <w:p w14:paraId="79B7CD45" w14:textId="77777777" w:rsidR="008D0136" w:rsidRPr="00404B26" w:rsidRDefault="008D0136" w:rsidP="00E6479E">
      <w:pPr>
        <w:jc w:val="both"/>
      </w:pPr>
      <w:r w:rsidRPr="001F0B71">
        <w:rPr>
          <w:i/>
          <w:iCs/>
          <w:lang w:eastAsia="ja-JP"/>
        </w:rPr>
        <w:t>a)</w:t>
      </w:r>
      <w:r w:rsidRPr="00404B26">
        <w:rPr>
          <w:lang w:eastAsia="ja-JP"/>
        </w:rPr>
        <w:tab/>
        <w:t xml:space="preserve">that </w:t>
      </w:r>
      <w:r w:rsidRPr="00404B26">
        <w:t>this Recommendation along with Recommendation ITU-R M.1461 are used as a guideline in analysing compatibility between radiodetermination radars and systems in other services;</w:t>
      </w:r>
    </w:p>
    <w:p w14:paraId="1B4AC448" w14:textId="77777777" w:rsidR="008D0136" w:rsidRPr="00404B26" w:rsidRDefault="008D0136" w:rsidP="00E6479E">
      <w:pPr>
        <w:jc w:val="both"/>
        <w:rPr>
          <w:lang w:eastAsia="ja-JP"/>
        </w:rPr>
      </w:pPr>
      <w:r w:rsidRPr="001F0B71">
        <w:rPr>
          <w:i/>
          <w:iCs/>
          <w:lang w:eastAsia="ja-JP"/>
        </w:rPr>
        <w:t>b)</w:t>
      </w:r>
      <w:r w:rsidRPr="00404B26">
        <w:rPr>
          <w:lang w:eastAsia="ja-JP"/>
        </w:rPr>
        <w:tab/>
      </w:r>
      <w:r w:rsidRPr="00404B26">
        <w:t>that the criterion of interfering signal power to radar receiver noise power level are identified in Recommendation ITU-R M.1461</w:t>
      </w:r>
      <w:r w:rsidRPr="00404B26">
        <w:rPr>
          <w:lang w:eastAsia="ja-JP"/>
        </w:rPr>
        <w:t>,</w:t>
      </w:r>
    </w:p>
    <w:p w14:paraId="1E58CD82" w14:textId="77777777" w:rsidR="008D0136" w:rsidRPr="00404B26" w:rsidRDefault="008D0136" w:rsidP="00E6479E">
      <w:pPr>
        <w:pStyle w:val="Call"/>
        <w:jc w:val="both"/>
      </w:pPr>
      <w:r w:rsidRPr="00404B26">
        <w:t>recognizing</w:t>
      </w:r>
    </w:p>
    <w:p w14:paraId="4FD0B56A" w14:textId="77777777" w:rsidR="008D0136" w:rsidRPr="00404B26" w:rsidRDefault="008D0136" w:rsidP="00E6479E">
      <w:pPr>
        <w:jc w:val="both"/>
      </w:pPr>
      <w:r w:rsidRPr="001F0B71">
        <w:rPr>
          <w:i/>
          <w:iCs/>
        </w:rPr>
        <w:t>a)</w:t>
      </w:r>
      <w:r w:rsidRPr="00404B26">
        <w:tab/>
        <w:t>that the required protection criteria depend upon the specific types of interfering signals;</w:t>
      </w:r>
    </w:p>
    <w:p w14:paraId="14CC7E66" w14:textId="77777777" w:rsidR="008D0136" w:rsidRPr="00404B26" w:rsidRDefault="008D0136" w:rsidP="00E6479E">
      <w:pPr>
        <w:jc w:val="both"/>
      </w:pPr>
      <w:r w:rsidRPr="001F0B71">
        <w:rPr>
          <w:i/>
          <w:iCs/>
        </w:rPr>
        <w:t>b)</w:t>
      </w:r>
      <w:r w:rsidRPr="00404B26">
        <w:tab/>
        <w:t>that the application of protection criteria may require consideration for inclusion of the statistical nature of the criteria and other elements of the methodology for performing compatibility studies (e.g. antenna scanning including motion of the transmitter and propagation loss). Further development of these statistical considerations may be incorporated into future revisions of this and other related Recommendations, as appropriate,</w:t>
      </w:r>
    </w:p>
    <w:p w14:paraId="0419CF33" w14:textId="77777777" w:rsidR="008D0136" w:rsidRPr="00404B26" w:rsidRDefault="008D0136" w:rsidP="00E6479E">
      <w:pPr>
        <w:pStyle w:val="Call"/>
        <w:jc w:val="both"/>
      </w:pPr>
      <w:r w:rsidRPr="00404B26">
        <w:lastRenderedPageBreak/>
        <w:t>recommends</w:t>
      </w:r>
    </w:p>
    <w:p w14:paraId="6D2E7738" w14:textId="77777777" w:rsidR="008D0136" w:rsidRPr="00404B26" w:rsidRDefault="008D0136" w:rsidP="00E6479E">
      <w:pPr>
        <w:jc w:val="both"/>
        <w:rPr>
          <w:bCs/>
        </w:rPr>
      </w:pPr>
      <w:r w:rsidRPr="00404B26">
        <w:rPr>
          <w:bCs/>
        </w:rPr>
        <w:t>1</w:t>
      </w:r>
      <w:r w:rsidRPr="00404B26">
        <w:rPr>
          <w:bCs/>
        </w:rPr>
        <w:tab/>
        <w:t>that the technical and operational characteristics of the radiolocation radars described in Annex 1 should be considered as representative of those operating or planned to operate in the band 15.4</w:t>
      </w:r>
      <w:r w:rsidRPr="00404B26">
        <w:rPr>
          <w:bCs/>
        </w:rPr>
        <w:noBreakHyphen/>
        <w:t>17.3 GHz;</w:t>
      </w:r>
    </w:p>
    <w:p w14:paraId="2AA0992E" w14:textId="77777777" w:rsidR="008D0136" w:rsidRPr="00404B26" w:rsidRDefault="008D0136" w:rsidP="00E6479E">
      <w:pPr>
        <w:jc w:val="both"/>
        <w:rPr>
          <w:bCs/>
        </w:rPr>
      </w:pPr>
      <w:r w:rsidRPr="00404B26">
        <w:rPr>
          <w:bCs/>
        </w:rPr>
        <w:t>2</w:t>
      </w:r>
      <w:r w:rsidRPr="00404B26">
        <w:rPr>
          <w:bCs/>
        </w:rPr>
        <w:tab/>
        <w:t xml:space="preserve">that an </w:t>
      </w:r>
      <w:r w:rsidRPr="00404B26">
        <w:rPr>
          <w:bCs/>
          <w:i/>
        </w:rPr>
        <w:t>I</w:t>
      </w:r>
      <w:r w:rsidRPr="00404B26">
        <w:rPr>
          <w:bCs/>
        </w:rPr>
        <w:t>/</w:t>
      </w:r>
      <w:r w:rsidRPr="00404B26">
        <w:rPr>
          <w:bCs/>
          <w:i/>
        </w:rPr>
        <w:t>N</w:t>
      </w:r>
      <w:r w:rsidRPr="00404B26">
        <w:rPr>
          <w:bCs/>
          <w:iCs/>
        </w:rPr>
        <w:t xml:space="preserve"> ratio </w:t>
      </w:r>
      <w:r w:rsidRPr="00404B26">
        <w:rPr>
          <w:bCs/>
        </w:rPr>
        <w:t>of –6 dB, should be used as the required protection level for the portions of the 15.4-17.3 GHz band where there is a radiolocation allocation and that this represents the net protection level if multiple interferers are present;</w:t>
      </w:r>
    </w:p>
    <w:p w14:paraId="6E213AAC" w14:textId="77777777" w:rsidR="008D0136" w:rsidRPr="00404B26" w:rsidRDefault="008D0136" w:rsidP="00E6479E">
      <w:pPr>
        <w:jc w:val="both"/>
        <w:rPr>
          <w:bCs/>
        </w:rPr>
      </w:pPr>
      <w:r w:rsidRPr="00404B26">
        <w:rPr>
          <w:bCs/>
        </w:rPr>
        <w:t>3</w:t>
      </w:r>
      <w:r w:rsidRPr="00404B26">
        <w:rPr>
          <w:bCs/>
        </w:rPr>
        <w:tab/>
        <w:t>that in the case of pulsed interference, the criteria should be based on a case-by-case analysis taking into account the undesired pulse train characteristics and, to the extent possible, the signal processing in the radar receiver.</w:t>
      </w:r>
    </w:p>
    <w:p w14:paraId="0BD4C4D6" w14:textId="77777777" w:rsidR="008D0136" w:rsidRPr="00404B26" w:rsidRDefault="008D0136" w:rsidP="00404B26">
      <w:pPr>
        <w:pStyle w:val="Note"/>
      </w:pPr>
      <w:r w:rsidRPr="00404B26">
        <w:t>NOTE 1 – This Recommendation should be revised as more detailed information becomes available.</w:t>
      </w:r>
    </w:p>
    <w:p w14:paraId="7C8FEC07" w14:textId="77777777" w:rsidR="008D0136" w:rsidRPr="00404B26" w:rsidRDefault="008D0136" w:rsidP="00E6479E">
      <w:pPr>
        <w:jc w:val="both"/>
      </w:pPr>
    </w:p>
    <w:p w14:paraId="385EC1C7" w14:textId="77777777" w:rsidR="008D0136" w:rsidRPr="00404B26" w:rsidRDefault="008D0136" w:rsidP="00E6479E"/>
    <w:p w14:paraId="206D653E" w14:textId="77777777" w:rsidR="00404B26" w:rsidRDefault="008D0136" w:rsidP="00E6479E">
      <w:pPr>
        <w:pStyle w:val="AnnexNoTitle"/>
      </w:pPr>
      <w:bookmarkStart w:id="9" w:name="_Toc110841061"/>
      <w:bookmarkStart w:id="10" w:name="_Toc117320823"/>
      <w:r w:rsidRPr="00404B26">
        <w:t>Annex 1</w:t>
      </w:r>
    </w:p>
    <w:p w14:paraId="263CC53D" w14:textId="4EDF2EDF" w:rsidR="008D0136" w:rsidRPr="00404B26" w:rsidRDefault="008D0136" w:rsidP="00E6479E">
      <w:pPr>
        <w:pStyle w:val="AnnexNoTitle"/>
      </w:pPr>
      <w:r w:rsidRPr="00404B26">
        <w:t>Characteristics of and protection criteria for radars operating or planned to operate in the radiolocation service in the frequency band 15.4-17.3 GHz</w:t>
      </w:r>
      <w:bookmarkEnd w:id="9"/>
      <w:bookmarkEnd w:id="10"/>
    </w:p>
    <w:p w14:paraId="046775C1" w14:textId="77777777" w:rsidR="008D0136" w:rsidRPr="00404B26" w:rsidRDefault="008D0136" w:rsidP="00E6479E">
      <w:pPr>
        <w:pStyle w:val="Heading1"/>
        <w:jc w:val="both"/>
      </w:pPr>
      <w:bookmarkStart w:id="11" w:name="_Toc110841062"/>
      <w:bookmarkStart w:id="12" w:name="_Toc117320824"/>
      <w:r w:rsidRPr="00404B26">
        <w:t>1</w:t>
      </w:r>
      <w:r w:rsidRPr="00404B26">
        <w:tab/>
        <w:t>Introduction</w:t>
      </w:r>
      <w:bookmarkEnd w:id="11"/>
      <w:bookmarkEnd w:id="12"/>
    </w:p>
    <w:p w14:paraId="101D1042" w14:textId="77777777" w:rsidR="008D0136" w:rsidRPr="00404B26" w:rsidRDefault="008D0136" w:rsidP="00E6479E">
      <w:pPr>
        <w:jc w:val="both"/>
      </w:pPr>
      <w:r w:rsidRPr="00404B26">
        <w:t>The characteristics of radiolocation radars operating or planned to operate worldwide in the frequency band 15.4</w:t>
      </w:r>
      <w:r w:rsidRPr="00404B26">
        <w:noBreakHyphen/>
        <w:t>17.3 GHz are presented in Table 1 and described further in the following paragraphs.</w:t>
      </w:r>
    </w:p>
    <w:p w14:paraId="46056EB8" w14:textId="77777777" w:rsidR="008D0136" w:rsidRPr="00404B26" w:rsidRDefault="008D0136" w:rsidP="00E6479E">
      <w:pPr>
        <w:pStyle w:val="Heading1"/>
        <w:jc w:val="both"/>
      </w:pPr>
      <w:bookmarkStart w:id="13" w:name="_Toc110841063"/>
      <w:bookmarkStart w:id="14" w:name="_Toc117320825"/>
      <w:r w:rsidRPr="00404B26">
        <w:t>2</w:t>
      </w:r>
      <w:r w:rsidRPr="00404B26">
        <w:tab/>
        <w:t>Technical characteristics</w:t>
      </w:r>
      <w:bookmarkEnd w:id="13"/>
      <w:bookmarkEnd w:id="14"/>
    </w:p>
    <w:p w14:paraId="59757244" w14:textId="77777777" w:rsidR="008D0136" w:rsidRPr="00404B26" w:rsidRDefault="008D0136" w:rsidP="00E6479E">
      <w:pPr>
        <w:jc w:val="both"/>
      </w:pPr>
      <w:r w:rsidRPr="00404B26">
        <w:t>The band 15.4-17.3 GHz is used by many different types of radars including land-based, transportable, shipboard and airborne platforms. Radiolocation functions performed in the band include airborne and surface search, ground-mapping, terrain-following, maritime and target-identification. Radar operating frequencies can be assumed to be uniformly spread throughout each radar’s tuning range. Table 1 contains technical characteristics of representative radiolocation radars deployed or planned to be deployed in the 15.4-17.3 GHz band.</w:t>
      </w:r>
    </w:p>
    <w:p w14:paraId="09AD8A5A" w14:textId="77777777" w:rsidR="008D0136" w:rsidRPr="00404B26" w:rsidRDefault="008D0136" w:rsidP="00E6479E">
      <w:pPr>
        <w:jc w:val="both"/>
      </w:pPr>
      <w:r w:rsidRPr="00404B26">
        <w:t>The major radiolocation radars operating or planned to operate in the band 15.4-17.3 GHz are primarily for detection of airborne objects and some are used for ground mapping. They are required to measure target altitude, range, bearing, and form terrain maps. Some of the airborne and ground targets are small and some are at ranges as great as 300 nautical miles (556 km), so these radiolocation radars must have great sensitivity and must provide a high degree of suppression to all forms of clutter return, including that from sea, land and precipitation.</w:t>
      </w:r>
    </w:p>
    <w:p w14:paraId="61A14488" w14:textId="77777777" w:rsidR="008D0136" w:rsidRPr="00404B26" w:rsidRDefault="008D0136" w:rsidP="00E6479E">
      <w:pPr>
        <w:pStyle w:val="TableNo"/>
        <w:spacing w:before="240"/>
        <w:sectPr w:rsidR="008D0136" w:rsidRPr="00404B26" w:rsidSect="00404B26">
          <w:headerReference w:type="even" r:id="rId12"/>
          <w:pgSz w:w="11907" w:h="16840" w:code="9"/>
          <w:pgMar w:top="1418" w:right="1134" w:bottom="1418" w:left="1134" w:header="567" w:footer="720" w:gutter="0"/>
          <w:pgNumType w:start="1"/>
          <w:cols w:space="720"/>
          <w:titlePg/>
          <w:docGrid w:linePitch="360"/>
        </w:sectPr>
      </w:pPr>
    </w:p>
    <w:p w14:paraId="02CF0B33" w14:textId="77777777" w:rsidR="008D0136" w:rsidRPr="00404B26" w:rsidRDefault="008D0136" w:rsidP="00E6479E">
      <w:pPr>
        <w:pStyle w:val="TableNo"/>
        <w:rPr>
          <w:sz w:val="22"/>
          <w:szCs w:val="22"/>
        </w:rPr>
      </w:pPr>
      <w:r w:rsidRPr="00404B26">
        <w:rPr>
          <w:sz w:val="22"/>
          <w:szCs w:val="22"/>
        </w:rPr>
        <w:lastRenderedPageBreak/>
        <w:t>TABLE 1</w:t>
      </w:r>
    </w:p>
    <w:p w14:paraId="5BED4552" w14:textId="77777777" w:rsidR="008D0136" w:rsidRPr="00404B26" w:rsidRDefault="008D0136" w:rsidP="00E6479E">
      <w:pPr>
        <w:pStyle w:val="Tabletitle"/>
        <w:rPr>
          <w:sz w:val="22"/>
          <w:szCs w:val="22"/>
        </w:rPr>
      </w:pPr>
      <w:r w:rsidRPr="00404B26">
        <w:rPr>
          <w:sz w:val="22"/>
          <w:szCs w:val="22"/>
        </w:rPr>
        <w:t>Characteristics of radiolocation radars in the 1</w:t>
      </w:r>
      <w:r w:rsidRPr="00404B26">
        <w:rPr>
          <w:rFonts w:ascii="Tms Rmn" w:hAnsi="Tms Rmn"/>
          <w:sz w:val="22"/>
          <w:szCs w:val="22"/>
        </w:rPr>
        <w:t>5.4</w:t>
      </w:r>
      <w:r w:rsidRPr="00404B26">
        <w:rPr>
          <w:sz w:val="22"/>
          <w:szCs w:val="22"/>
        </w:rPr>
        <w:t>-17.3 GHz band</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4"/>
        <w:gridCol w:w="2026"/>
        <w:gridCol w:w="2025"/>
        <w:gridCol w:w="2097"/>
        <w:gridCol w:w="2012"/>
        <w:gridCol w:w="2067"/>
        <w:gridCol w:w="2068"/>
      </w:tblGrid>
      <w:tr w:rsidR="008D0136" w:rsidRPr="00404B26" w14:paraId="1B894D63" w14:textId="77777777" w:rsidTr="00476059">
        <w:trPr>
          <w:cantSplit/>
          <w:trHeight w:val="20"/>
          <w:jc w:val="center"/>
        </w:trPr>
        <w:tc>
          <w:tcPr>
            <w:tcW w:w="2164" w:type="dxa"/>
            <w:vAlign w:val="center"/>
          </w:tcPr>
          <w:p w14:paraId="023F1278" w14:textId="77777777" w:rsidR="008D0136" w:rsidRPr="00404B26" w:rsidRDefault="008D0136" w:rsidP="00476059">
            <w:pPr>
              <w:pStyle w:val="Tablehead"/>
              <w:spacing w:before="40" w:after="0"/>
              <w:rPr>
                <w:sz w:val="18"/>
                <w:szCs w:val="18"/>
              </w:rPr>
            </w:pPr>
            <w:r w:rsidRPr="00404B26">
              <w:rPr>
                <w:sz w:val="18"/>
                <w:szCs w:val="18"/>
              </w:rPr>
              <w:t>Characteristics</w:t>
            </w:r>
          </w:p>
        </w:tc>
        <w:tc>
          <w:tcPr>
            <w:tcW w:w="2026" w:type="dxa"/>
            <w:vAlign w:val="center"/>
          </w:tcPr>
          <w:p w14:paraId="48B43F10" w14:textId="77777777" w:rsidR="008D0136" w:rsidRPr="00404B26" w:rsidRDefault="008D0136" w:rsidP="00476059">
            <w:pPr>
              <w:pStyle w:val="Tablehead"/>
              <w:spacing w:before="40" w:after="0"/>
              <w:rPr>
                <w:sz w:val="18"/>
                <w:szCs w:val="18"/>
              </w:rPr>
            </w:pPr>
            <w:r w:rsidRPr="00404B26">
              <w:rPr>
                <w:sz w:val="18"/>
                <w:szCs w:val="18"/>
              </w:rPr>
              <w:t>System 1</w:t>
            </w:r>
          </w:p>
        </w:tc>
        <w:tc>
          <w:tcPr>
            <w:tcW w:w="2025" w:type="dxa"/>
            <w:vAlign w:val="center"/>
          </w:tcPr>
          <w:p w14:paraId="45E42EDE" w14:textId="77777777" w:rsidR="008D0136" w:rsidRPr="00404B26" w:rsidRDefault="008D0136" w:rsidP="00476059">
            <w:pPr>
              <w:pStyle w:val="Tablehead"/>
              <w:spacing w:before="40" w:after="0"/>
              <w:rPr>
                <w:sz w:val="18"/>
                <w:szCs w:val="18"/>
              </w:rPr>
            </w:pPr>
            <w:r w:rsidRPr="00404B26">
              <w:rPr>
                <w:sz w:val="18"/>
                <w:szCs w:val="18"/>
              </w:rPr>
              <w:t>System 2</w:t>
            </w:r>
          </w:p>
        </w:tc>
        <w:tc>
          <w:tcPr>
            <w:tcW w:w="2097" w:type="dxa"/>
            <w:vAlign w:val="center"/>
          </w:tcPr>
          <w:p w14:paraId="5DE6D443" w14:textId="77777777" w:rsidR="008D0136" w:rsidRPr="00404B26" w:rsidRDefault="008D0136" w:rsidP="00476059">
            <w:pPr>
              <w:pStyle w:val="Tablehead"/>
              <w:spacing w:before="40" w:after="0"/>
              <w:rPr>
                <w:sz w:val="18"/>
                <w:szCs w:val="18"/>
              </w:rPr>
            </w:pPr>
            <w:r w:rsidRPr="00404B26">
              <w:rPr>
                <w:sz w:val="18"/>
                <w:szCs w:val="18"/>
              </w:rPr>
              <w:t>System 3</w:t>
            </w:r>
          </w:p>
        </w:tc>
        <w:tc>
          <w:tcPr>
            <w:tcW w:w="2012" w:type="dxa"/>
            <w:vAlign w:val="center"/>
          </w:tcPr>
          <w:p w14:paraId="7B69F177" w14:textId="77777777" w:rsidR="008D0136" w:rsidRPr="00404B26" w:rsidRDefault="008D0136" w:rsidP="00476059">
            <w:pPr>
              <w:pStyle w:val="Tablehead"/>
              <w:spacing w:before="40" w:after="0"/>
              <w:rPr>
                <w:sz w:val="18"/>
                <w:szCs w:val="18"/>
              </w:rPr>
            </w:pPr>
            <w:r w:rsidRPr="00404B26">
              <w:rPr>
                <w:sz w:val="18"/>
                <w:szCs w:val="18"/>
              </w:rPr>
              <w:t>System 4</w:t>
            </w:r>
          </w:p>
        </w:tc>
        <w:tc>
          <w:tcPr>
            <w:tcW w:w="2067" w:type="dxa"/>
            <w:vAlign w:val="center"/>
          </w:tcPr>
          <w:p w14:paraId="2A616E59" w14:textId="77777777" w:rsidR="008D0136" w:rsidRPr="00404B26" w:rsidRDefault="008D0136" w:rsidP="00476059">
            <w:pPr>
              <w:pStyle w:val="Tablehead"/>
              <w:spacing w:before="40" w:after="0"/>
              <w:rPr>
                <w:sz w:val="18"/>
                <w:szCs w:val="18"/>
              </w:rPr>
            </w:pPr>
            <w:r w:rsidRPr="00404B26">
              <w:rPr>
                <w:sz w:val="18"/>
                <w:szCs w:val="18"/>
              </w:rPr>
              <w:t>System 5</w:t>
            </w:r>
          </w:p>
        </w:tc>
        <w:tc>
          <w:tcPr>
            <w:tcW w:w="2068" w:type="dxa"/>
          </w:tcPr>
          <w:p w14:paraId="76D31995" w14:textId="77777777" w:rsidR="008D0136" w:rsidRPr="00404B26" w:rsidRDefault="008D0136" w:rsidP="00476059">
            <w:pPr>
              <w:pStyle w:val="Tablehead"/>
              <w:spacing w:before="40" w:after="0"/>
              <w:rPr>
                <w:sz w:val="18"/>
                <w:szCs w:val="18"/>
              </w:rPr>
            </w:pPr>
            <w:r w:rsidRPr="00404B26">
              <w:rPr>
                <w:sz w:val="18"/>
                <w:szCs w:val="18"/>
              </w:rPr>
              <w:t>System 6</w:t>
            </w:r>
          </w:p>
        </w:tc>
      </w:tr>
      <w:tr w:rsidR="008D0136" w:rsidRPr="00404B26" w14:paraId="48149F52" w14:textId="77777777" w:rsidTr="00476059">
        <w:trPr>
          <w:cantSplit/>
          <w:trHeight w:val="20"/>
          <w:jc w:val="center"/>
        </w:trPr>
        <w:tc>
          <w:tcPr>
            <w:tcW w:w="2164" w:type="dxa"/>
            <w:vAlign w:val="center"/>
          </w:tcPr>
          <w:p w14:paraId="7D6A83F0" w14:textId="77777777" w:rsidR="008D0136" w:rsidRPr="00404B26" w:rsidRDefault="008D0136" w:rsidP="00476059">
            <w:pPr>
              <w:pStyle w:val="TableText0"/>
              <w:spacing w:after="0"/>
              <w:rPr>
                <w:sz w:val="18"/>
              </w:rPr>
            </w:pPr>
            <w:r w:rsidRPr="00404B26">
              <w:rPr>
                <w:sz w:val="18"/>
              </w:rPr>
              <w:t>Function</w:t>
            </w:r>
          </w:p>
        </w:tc>
        <w:tc>
          <w:tcPr>
            <w:tcW w:w="2026" w:type="dxa"/>
            <w:vAlign w:val="center"/>
          </w:tcPr>
          <w:p w14:paraId="7A547822" w14:textId="77777777" w:rsidR="008D0136" w:rsidRPr="00404B26" w:rsidRDefault="008D0136" w:rsidP="00476059">
            <w:pPr>
              <w:pStyle w:val="TableText0"/>
              <w:spacing w:after="0"/>
              <w:jc w:val="center"/>
              <w:rPr>
                <w:sz w:val="18"/>
              </w:rPr>
            </w:pPr>
            <w:r w:rsidRPr="00404B26">
              <w:rPr>
                <w:sz w:val="18"/>
              </w:rPr>
              <w:t>Search, track and ground-mapping radar (multi</w:t>
            </w:r>
            <w:r w:rsidRPr="00404B26">
              <w:rPr>
                <w:sz w:val="18"/>
              </w:rPr>
              <w:noBreakHyphen/>
              <w:t>function)</w:t>
            </w:r>
          </w:p>
        </w:tc>
        <w:tc>
          <w:tcPr>
            <w:tcW w:w="2025" w:type="dxa"/>
            <w:vAlign w:val="center"/>
          </w:tcPr>
          <w:p w14:paraId="1591AA90" w14:textId="77777777" w:rsidR="008D0136" w:rsidRPr="00404B26" w:rsidRDefault="008D0136" w:rsidP="00476059">
            <w:pPr>
              <w:pStyle w:val="TableText0"/>
              <w:spacing w:after="0"/>
              <w:jc w:val="center"/>
              <w:rPr>
                <w:sz w:val="18"/>
              </w:rPr>
            </w:pPr>
            <w:r w:rsidRPr="00404B26">
              <w:rPr>
                <w:sz w:val="18"/>
              </w:rPr>
              <w:t>Search, track and ground-mapping radar (multi</w:t>
            </w:r>
            <w:r w:rsidRPr="00404B26">
              <w:rPr>
                <w:sz w:val="18"/>
              </w:rPr>
              <w:noBreakHyphen/>
              <w:t>function)</w:t>
            </w:r>
          </w:p>
        </w:tc>
        <w:tc>
          <w:tcPr>
            <w:tcW w:w="2097" w:type="dxa"/>
            <w:vAlign w:val="center"/>
          </w:tcPr>
          <w:p w14:paraId="104913AF" w14:textId="77777777" w:rsidR="008D0136" w:rsidRPr="00404B26" w:rsidRDefault="008D0136" w:rsidP="00476059">
            <w:pPr>
              <w:pStyle w:val="TableText0"/>
              <w:spacing w:after="0"/>
              <w:jc w:val="center"/>
              <w:rPr>
                <w:sz w:val="18"/>
              </w:rPr>
            </w:pPr>
            <w:r w:rsidRPr="00404B26">
              <w:rPr>
                <w:sz w:val="18"/>
              </w:rPr>
              <w:t>Air surveillance, landing aid, track while scan</w:t>
            </w:r>
          </w:p>
        </w:tc>
        <w:tc>
          <w:tcPr>
            <w:tcW w:w="2012" w:type="dxa"/>
            <w:vAlign w:val="center"/>
          </w:tcPr>
          <w:p w14:paraId="5E84CAFB" w14:textId="77777777" w:rsidR="008D0136" w:rsidRPr="00404B26" w:rsidRDefault="008D0136" w:rsidP="00476059">
            <w:pPr>
              <w:pStyle w:val="TableText0"/>
              <w:spacing w:after="0"/>
              <w:jc w:val="center"/>
              <w:rPr>
                <w:sz w:val="18"/>
              </w:rPr>
            </w:pPr>
            <w:r w:rsidRPr="00404B26">
              <w:rPr>
                <w:sz w:val="18"/>
              </w:rPr>
              <w:t>Surveillance</w:t>
            </w:r>
          </w:p>
        </w:tc>
        <w:tc>
          <w:tcPr>
            <w:tcW w:w="2067" w:type="dxa"/>
            <w:vAlign w:val="center"/>
          </w:tcPr>
          <w:p w14:paraId="276BF80B" w14:textId="77777777" w:rsidR="008D0136" w:rsidRPr="00404B26" w:rsidRDefault="008D0136" w:rsidP="00476059">
            <w:pPr>
              <w:pStyle w:val="TableText0"/>
              <w:spacing w:after="0"/>
              <w:jc w:val="center"/>
              <w:rPr>
                <w:sz w:val="18"/>
              </w:rPr>
            </w:pPr>
            <w:r w:rsidRPr="00404B26">
              <w:rPr>
                <w:sz w:val="18"/>
              </w:rPr>
              <w:t>Ground surveillance</w:t>
            </w:r>
            <w:r w:rsidRPr="00404B26">
              <w:rPr>
                <w:sz w:val="18"/>
              </w:rPr>
              <w:br/>
              <w:t>and track</w:t>
            </w:r>
          </w:p>
        </w:tc>
        <w:tc>
          <w:tcPr>
            <w:tcW w:w="2068" w:type="dxa"/>
          </w:tcPr>
          <w:p w14:paraId="7417974F" w14:textId="77777777" w:rsidR="008D0136" w:rsidRPr="00404B26" w:rsidRDefault="008D0136" w:rsidP="00476059">
            <w:pPr>
              <w:pStyle w:val="TableText0"/>
              <w:spacing w:after="0"/>
              <w:jc w:val="center"/>
              <w:rPr>
                <w:sz w:val="18"/>
              </w:rPr>
            </w:pPr>
            <w:r w:rsidRPr="00404B26">
              <w:rPr>
                <w:sz w:val="18"/>
              </w:rPr>
              <w:t>Search, track and ground-mapping (multi-function)</w:t>
            </w:r>
          </w:p>
        </w:tc>
      </w:tr>
      <w:tr w:rsidR="008D0136" w:rsidRPr="00404B26" w14:paraId="3C899DC4" w14:textId="77777777" w:rsidTr="00476059">
        <w:trPr>
          <w:cantSplit/>
          <w:trHeight w:val="20"/>
          <w:jc w:val="center"/>
        </w:trPr>
        <w:tc>
          <w:tcPr>
            <w:tcW w:w="2164" w:type="dxa"/>
            <w:vAlign w:val="center"/>
          </w:tcPr>
          <w:p w14:paraId="5A30DCBC" w14:textId="77777777" w:rsidR="008D0136" w:rsidRPr="00404B26" w:rsidRDefault="008D0136" w:rsidP="00476059">
            <w:pPr>
              <w:pStyle w:val="TableText0"/>
              <w:spacing w:after="0"/>
              <w:rPr>
                <w:sz w:val="18"/>
              </w:rPr>
            </w:pPr>
            <w:r w:rsidRPr="00404B26">
              <w:rPr>
                <w:sz w:val="18"/>
              </w:rPr>
              <w:t>Platform type</w:t>
            </w:r>
          </w:p>
        </w:tc>
        <w:tc>
          <w:tcPr>
            <w:tcW w:w="2026" w:type="dxa"/>
            <w:vAlign w:val="center"/>
          </w:tcPr>
          <w:p w14:paraId="1F91113C" w14:textId="77777777" w:rsidR="008D0136" w:rsidRPr="00404B26" w:rsidRDefault="008D0136" w:rsidP="00476059">
            <w:pPr>
              <w:pStyle w:val="TableText0"/>
              <w:spacing w:after="0"/>
              <w:jc w:val="center"/>
              <w:rPr>
                <w:sz w:val="18"/>
              </w:rPr>
            </w:pPr>
            <w:r w:rsidRPr="00404B26">
              <w:rPr>
                <w:sz w:val="18"/>
              </w:rPr>
              <w:t>Airborne,</w:t>
            </w:r>
            <w:r w:rsidRPr="00404B26">
              <w:rPr>
                <w:sz w:val="18"/>
              </w:rPr>
              <w:br/>
              <w:t>low power</w:t>
            </w:r>
          </w:p>
        </w:tc>
        <w:tc>
          <w:tcPr>
            <w:tcW w:w="2025" w:type="dxa"/>
            <w:vAlign w:val="center"/>
          </w:tcPr>
          <w:p w14:paraId="1B4EE4B8" w14:textId="77777777" w:rsidR="008D0136" w:rsidRPr="00404B26" w:rsidRDefault="008D0136" w:rsidP="00476059">
            <w:pPr>
              <w:pStyle w:val="TableText0"/>
              <w:spacing w:after="0"/>
              <w:jc w:val="center"/>
              <w:rPr>
                <w:sz w:val="18"/>
              </w:rPr>
            </w:pPr>
            <w:r w:rsidRPr="00404B26">
              <w:rPr>
                <w:sz w:val="18"/>
              </w:rPr>
              <w:t>Airborne,</w:t>
            </w:r>
            <w:r w:rsidRPr="00404B26">
              <w:rPr>
                <w:sz w:val="18"/>
              </w:rPr>
              <w:br/>
              <w:t>high power</w:t>
            </w:r>
          </w:p>
        </w:tc>
        <w:tc>
          <w:tcPr>
            <w:tcW w:w="2097" w:type="dxa"/>
            <w:vAlign w:val="center"/>
          </w:tcPr>
          <w:p w14:paraId="3CA929FB" w14:textId="77777777" w:rsidR="008D0136" w:rsidRPr="00404B26" w:rsidRDefault="008D0136" w:rsidP="00476059">
            <w:pPr>
              <w:pStyle w:val="TableText0"/>
              <w:spacing w:after="0"/>
              <w:jc w:val="center"/>
              <w:rPr>
                <w:sz w:val="18"/>
              </w:rPr>
            </w:pPr>
            <w:r w:rsidRPr="00404B26">
              <w:rPr>
                <w:sz w:val="18"/>
              </w:rPr>
              <w:t>Shipboard,</w:t>
            </w:r>
            <w:r w:rsidRPr="00404B26">
              <w:rPr>
                <w:sz w:val="18"/>
              </w:rPr>
              <w:br/>
              <w:t>high power</w:t>
            </w:r>
          </w:p>
        </w:tc>
        <w:tc>
          <w:tcPr>
            <w:tcW w:w="2012" w:type="dxa"/>
            <w:vAlign w:val="center"/>
          </w:tcPr>
          <w:p w14:paraId="40BC526F" w14:textId="77777777" w:rsidR="008D0136" w:rsidRPr="00404B26" w:rsidRDefault="008D0136" w:rsidP="00476059">
            <w:pPr>
              <w:pStyle w:val="TableText0"/>
              <w:spacing w:after="0"/>
              <w:jc w:val="center"/>
              <w:rPr>
                <w:sz w:val="18"/>
              </w:rPr>
            </w:pPr>
            <w:r w:rsidRPr="00404B26">
              <w:rPr>
                <w:sz w:val="18"/>
              </w:rPr>
              <w:t>Ground-based,</w:t>
            </w:r>
            <w:r w:rsidRPr="00404B26">
              <w:rPr>
                <w:sz w:val="18"/>
              </w:rPr>
              <w:br/>
              <w:t>low power</w:t>
            </w:r>
          </w:p>
        </w:tc>
        <w:tc>
          <w:tcPr>
            <w:tcW w:w="2067" w:type="dxa"/>
            <w:vAlign w:val="center"/>
          </w:tcPr>
          <w:p w14:paraId="13B33469" w14:textId="77777777" w:rsidR="008D0136" w:rsidRPr="00404B26" w:rsidRDefault="008D0136" w:rsidP="00476059">
            <w:pPr>
              <w:pStyle w:val="TableText0"/>
              <w:spacing w:after="0"/>
              <w:jc w:val="center"/>
              <w:rPr>
                <w:sz w:val="18"/>
              </w:rPr>
            </w:pPr>
            <w:r w:rsidRPr="00404B26">
              <w:rPr>
                <w:sz w:val="18"/>
              </w:rPr>
              <w:t>Ground-based,</w:t>
            </w:r>
            <w:r w:rsidRPr="00404B26">
              <w:rPr>
                <w:sz w:val="18"/>
              </w:rPr>
              <w:br/>
              <w:t xml:space="preserve"> high power</w:t>
            </w:r>
          </w:p>
        </w:tc>
        <w:tc>
          <w:tcPr>
            <w:tcW w:w="2068" w:type="dxa"/>
          </w:tcPr>
          <w:p w14:paraId="5CEE4994" w14:textId="796C0990" w:rsidR="008D0136" w:rsidRPr="00404B26" w:rsidRDefault="008D0136" w:rsidP="00476059">
            <w:pPr>
              <w:pStyle w:val="TableText0"/>
              <w:spacing w:after="0"/>
              <w:jc w:val="center"/>
              <w:rPr>
                <w:sz w:val="18"/>
              </w:rPr>
            </w:pPr>
            <w:r w:rsidRPr="00404B26">
              <w:rPr>
                <w:sz w:val="18"/>
              </w:rPr>
              <w:t>Airborne (</w:t>
            </w:r>
            <w:ins w:id="15" w:author="AFSMO" w:date="2021-02-04T10:15:00Z">
              <w:r w:rsidR="00D30EAF" w:rsidRPr="00D30EAF">
                <w:rPr>
                  <w:sz w:val="18"/>
                  <w:highlight w:val="yellow"/>
                </w:rPr>
                <w:t>300</w:t>
              </w:r>
            </w:ins>
            <w:ins w:id="16" w:author="AFSMO" w:date="2021-02-04T10:16:00Z">
              <w:r w:rsidR="00D30EAF" w:rsidRPr="00D30EAF">
                <w:rPr>
                  <w:sz w:val="18"/>
                  <w:highlight w:val="yellow"/>
                </w:rPr>
                <w:t xml:space="preserve"> </w:t>
              </w:r>
            </w:ins>
            <w:ins w:id="17" w:author="AFSMO" w:date="2021-02-04T10:15:00Z">
              <w:r w:rsidR="00D30EAF" w:rsidRPr="00D30EAF">
                <w:rPr>
                  <w:sz w:val="18"/>
                  <w:highlight w:val="yellow"/>
                </w:rPr>
                <w:t>-</w:t>
              </w:r>
            </w:ins>
            <w:ins w:id="18" w:author="AFSMO" w:date="2021-02-04T10:16:00Z">
              <w:r w:rsidR="00D30EAF" w:rsidRPr="00D30EAF">
                <w:rPr>
                  <w:sz w:val="18"/>
                  <w:highlight w:val="yellow"/>
                </w:rPr>
                <w:t xml:space="preserve"> 13 700</w:t>
              </w:r>
            </w:ins>
            <w:del w:id="19" w:author="AFSMO" w:date="2021-02-04T10:15:00Z">
              <w:r w:rsidRPr="00D30EAF" w:rsidDel="00D30EAF">
                <w:rPr>
                  <w:sz w:val="18"/>
                  <w:highlight w:val="yellow"/>
                </w:rPr>
                <w:delText>typical operational height = 8 500</w:delText>
              </w:r>
            </w:del>
            <w:r w:rsidRPr="00D30EAF">
              <w:rPr>
                <w:sz w:val="18"/>
                <w:highlight w:val="yellow"/>
              </w:rPr>
              <w:t xml:space="preserve"> m</w:t>
            </w:r>
            <w:r w:rsidRPr="00404B26">
              <w:rPr>
                <w:sz w:val="18"/>
              </w:rPr>
              <w:t>)</w:t>
            </w:r>
          </w:p>
        </w:tc>
      </w:tr>
      <w:tr w:rsidR="008D0136" w:rsidRPr="00404B26" w14:paraId="07CC6121" w14:textId="77777777" w:rsidTr="00476059">
        <w:trPr>
          <w:cantSplit/>
          <w:trHeight w:val="20"/>
          <w:jc w:val="center"/>
        </w:trPr>
        <w:tc>
          <w:tcPr>
            <w:tcW w:w="2164" w:type="dxa"/>
            <w:vAlign w:val="center"/>
          </w:tcPr>
          <w:p w14:paraId="06762A5E" w14:textId="77777777" w:rsidR="008D0136" w:rsidRPr="00404B26" w:rsidRDefault="008D0136" w:rsidP="00476059">
            <w:pPr>
              <w:pStyle w:val="TableText0"/>
              <w:spacing w:after="0"/>
              <w:rPr>
                <w:sz w:val="18"/>
              </w:rPr>
            </w:pPr>
            <w:r w:rsidRPr="00404B26">
              <w:rPr>
                <w:sz w:val="18"/>
              </w:rPr>
              <w:t>Tuning range (GHz)</w:t>
            </w:r>
          </w:p>
        </w:tc>
        <w:tc>
          <w:tcPr>
            <w:tcW w:w="2026" w:type="dxa"/>
            <w:vAlign w:val="center"/>
          </w:tcPr>
          <w:p w14:paraId="7E441A88" w14:textId="77777777" w:rsidR="008D0136" w:rsidRPr="00404B26" w:rsidRDefault="008D0136" w:rsidP="00476059">
            <w:pPr>
              <w:pStyle w:val="TableText0"/>
              <w:spacing w:after="0"/>
              <w:jc w:val="center"/>
              <w:rPr>
                <w:sz w:val="18"/>
              </w:rPr>
            </w:pPr>
            <w:r w:rsidRPr="00404B26">
              <w:rPr>
                <w:sz w:val="18"/>
              </w:rPr>
              <w:t>16.2-17.3</w:t>
            </w:r>
          </w:p>
        </w:tc>
        <w:tc>
          <w:tcPr>
            <w:tcW w:w="2025" w:type="dxa"/>
            <w:vAlign w:val="center"/>
          </w:tcPr>
          <w:p w14:paraId="15BAD110" w14:textId="77777777" w:rsidR="008D0136" w:rsidRPr="00404B26" w:rsidRDefault="008D0136" w:rsidP="00476059">
            <w:pPr>
              <w:pStyle w:val="TableText0"/>
              <w:spacing w:after="0"/>
              <w:jc w:val="center"/>
              <w:rPr>
                <w:sz w:val="18"/>
              </w:rPr>
            </w:pPr>
            <w:r w:rsidRPr="00404B26">
              <w:rPr>
                <w:sz w:val="18"/>
              </w:rPr>
              <w:t>16.29-17.21</w:t>
            </w:r>
          </w:p>
        </w:tc>
        <w:tc>
          <w:tcPr>
            <w:tcW w:w="2097" w:type="dxa"/>
            <w:vAlign w:val="center"/>
          </w:tcPr>
          <w:p w14:paraId="3AF31DD1" w14:textId="77777777" w:rsidR="008D0136" w:rsidRPr="00404B26" w:rsidRDefault="008D0136" w:rsidP="00476059">
            <w:pPr>
              <w:pStyle w:val="TableText0"/>
              <w:spacing w:after="0"/>
              <w:jc w:val="center"/>
              <w:rPr>
                <w:sz w:val="18"/>
              </w:rPr>
            </w:pPr>
            <w:r w:rsidRPr="00404B26">
              <w:rPr>
                <w:sz w:val="18"/>
              </w:rPr>
              <w:t>15.7-17.3</w:t>
            </w:r>
          </w:p>
        </w:tc>
        <w:tc>
          <w:tcPr>
            <w:tcW w:w="2012" w:type="dxa"/>
            <w:vAlign w:val="center"/>
          </w:tcPr>
          <w:p w14:paraId="1BCBADF3" w14:textId="77777777" w:rsidR="008D0136" w:rsidRPr="00404B26" w:rsidRDefault="008D0136" w:rsidP="00476059">
            <w:pPr>
              <w:pStyle w:val="TableText0"/>
              <w:spacing w:after="0"/>
              <w:jc w:val="center"/>
              <w:rPr>
                <w:sz w:val="18"/>
              </w:rPr>
            </w:pPr>
            <w:r w:rsidRPr="00404B26">
              <w:rPr>
                <w:sz w:val="18"/>
              </w:rPr>
              <w:t>16.21-16.5</w:t>
            </w:r>
          </w:p>
        </w:tc>
        <w:tc>
          <w:tcPr>
            <w:tcW w:w="2067" w:type="dxa"/>
            <w:vAlign w:val="center"/>
          </w:tcPr>
          <w:p w14:paraId="6FDD00A4" w14:textId="77777777" w:rsidR="008D0136" w:rsidRPr="00404B26" w:rsidRDefault="008D0136" w:rsidP="00476059">
            <w:pPr>
              <w:pStyle w:val="TableText0"/>
              <w:spacing w:after="0"/>
              <w:jc w:val="center"/>
              <w:rPr>
                <w:sz w:val="18"/>
              </w:rPr>
            </w:pPr>
            <w:r w:rsidRPr="00404B26">
              <w:rPr>
                <w:sz w:val="18"/>
              </w:rPr>
              <w:t>15.7-16.2</w:t>
            </w:r>
          </w:p>
        </w:tc>
        <w:tc>
          <w:tcPr>
            <w:tcW w:w="2068" w:type="dxa"/>
          </w:tcPr>
          <w:p w14:paraId="0C6E8AB8" w14:textId="77777777" w:rsidR="008D0136" w:rsidRPr="00404B26" w:rsidRDefault="008D0136" w:rsidP="00476059">
            <w:pPr>
              <w:pStyle w:val="TableText0"/>
              <w:spacing w:after="0"/>
              <w:jc w:val="center"/>
              <w:rPr>
                <w:sz w:val="18"/>
              </w:rPr>
            </w:pPr>
            <w:r w:rsidRPr="00404B26">
              <w:rPr>
                <w:sz w:val="18"/>
              </w:rPr>
              <w:t>15.4-17.3</w:t>
            </w:r>
          </w:p>
        </w:tc>
      </w:tr>
      <w:tr w:rsidR="008D0136" w:rsidRPr="00404B26" w14:paraId="5D496367" w14:textId="77777777" w:rsidTr="00476059">
        <w:trPr>
          <w:cantSplit/>
          <w:trHeight w:val="20"/>
          <w:jc w:val="center"/>
        </w:trPr>
        <w:tc>
          <w:tcPr>
            <w:tcW w:w="2164" w:type="dxa"/>
            <w:vAlign w:val="center"/>
          </w:tcPr>
          <w:p w14:paraId="46B6EFE0" w14:textId="77777777" w:rsidR="008D0136" w:rsidRPr="00404B26" w:rsidRDefault="008D0136" w:rsidP="00476059">
            <w:pPr>
              <w:pStyle w:val="TableText0"/>
              <w:spacing w:after="0"/>
              <w:rPr>
                <w:sz w:val="18"/>
              </w:rPr>
            </w:pPr>
            <w:r w:rsidRPr="00404B26">
              <w:rPr>
                <w:sz w:val="18"/>
              </w:rPr>
              <w:t>Modulation</w:t>
            </w:r>
          </w:p>
        </w:tc>
        <w:tc>
          <w:tcPr>
            <w:tcW w:w="2026" w:type="dxa"/>
            <w:vAlign w:val="center"/>
          </w:tcPr>
          <w:p w14:paraId="731D49C0" w14:textId="77777777" w:rsidR="008D0136" w:rsidRPr="00404B26" w:rsidRDefault="008D0136" w:rsidP="00476059">
            <w:pPr>
              <w:pStyle w:val="TableText0"/>
              <w:spacing w:after="0"/>
              <w:jc w:val="center"/>
              <w:rPr>
                <w:sz w:val="18"/>
              </w:rPr>
            </w:pPr>
            <w:r w:rsidRPr="00404B26">
              <w:rPr>
                <w:sz w:val="18"/>
              </w:rPr>
              <w:t>Variable linear FM</w:t>
            </w:r>
          </w:p>
        </w:tc>
        <w:tc>
          <w:tcPr>
            <w:tcW w:w="2025" w:type="dxa"/>
            <w:vAlign w:val="center"/>
          </w:tcPr>
          <w:p w14:paraId="45A341BC" w14:textId="77777777" w:rsidR="008D0136" w:rsidRPr="00404B26" w:rsidRDefault="008D0136" w:rsidP="00476059">
            <w:pPr>
              <w:pStyle w:val="TableText0"/>
              <w:spacing w:after="0"/>
              <w:jc w:val="center"/>
              <w:rPr>
                <w:sz w:val="18"/>
              </w:rPr>
            </w:pPr>
            <w:r w:rsidRPr="00404B26">
              <w:rPr>
                <w:sz w:val="18"/>
              </w:rPr>
              <w:t>Linear FM pulse</w:t>
            </w:r>
          </w:p>
        </w:tc>
        <w:tc>
          <w:tcPr>
            <w:tcW w:w="2097" w:type="dxa"/>
            <w:vAlign w:val="center"/>
          </w:tcPr>
          <w:p w14:paraId="231DB439" w14:textId="77777777" w:rsidR="008D0136" w:rsidRPr="00404B26" w:rsidRDefault="008D0136" w:rsidP="00476059">
            <w:pPr>
              <w:pStyle w:val="TableText0"/>
              <w:spacing w:after="0"/>
              <w:jc w:val="center"/>
              <w:rPr>
                <w:sz w:val="18"/>
              </w:rPr>
            </w:pPr>
            <w:r w:rsidRPr="00404B26">
              <w:rPr>
                <w:sz w:val="18"/>
              </w:rPr>
              <w:t>Pulse, frequency hopping</w:t>
            </w:r>
          </w:p>
        </w:tc>
        <w:tc>
          <w:tcPr>
            <w:tcW w:w="2012" w:type="dxa"/>
            <w:vAlign w:val="center"/>
          </w:tcPr>
          <w:p w14:paraId="4597A9E6" w14:textId="77777777" w:rsidR="008D0136" w:rsidRPr="00404B26" w:rsidRDefault="008D0136" w:rsidP="00476059">
            <w:pPr>
              <w:pStyle w:val="TableText0"/>
              <w:spacing w:after="0"/>
              <w:jc w:val="center"/>
              <w:rPr>
                <w:sz w:val="18"/>
              </w:rPr>
            </w:pPr>
            <w:r w:rsidRPr="00404B26">
              <w:rPr>
                <w:sz w:val="18"/>
              </w:rPr>
              <w:t>Linear FM chirp</w:t>
            </w:r>
          </w:p>
        </w:tc>
        <w:tc>
          <w:tcPr>
            <w:tcW w:w="2067" w:type="dxa"/>
            <w:vAlign w:val="center"/>
          </w:tcPr>
          <w:p w14:paraId="665DC96C" w14:textId="77777777" w:rsidR="008D0136" w:rsidRPr="00404B26" w:rsidRDefault="008D0136" w:rsidP="00476059">
            <w:pPr>
              <w:pStyle w:val="TableText0"/>
              <w:spacing w:after="0"/>
              <w:jc w:val="center"/>
              <w:rPr>
                <w:sz w:val="18"/>
              </w:rPr>
            </w:pPr>
            <w:r w:rsidRPr="00404B26">
              <w:rPr>
                <w:sz w:val="18"/>
              </w:rPr>
              <w:t>Pulse, frequency hopping</w:t>
            </w:r>
          </w:p>
        </w:tc>
        <w:tc>
          <w:tcPr>
            <w:tcW w:w="2068" w:type="dxa"/>
            <w:vAlign w:val="center"/>
          </w:tcPr>
          <w:p w14:paraId="37053184" w14:textId="77777777" w:rsidR="008D0136" w:rsidRPr="00404B26" w:rsidRDefault="008D0136" w:rsidP="00476059">
            <w:pPr>
              <w:pStyle w:val="TableText0"/>
              <w:spacing w:after="0"/>
              <w:jc w:val="center"/>
              <w:rPr>
                <w:sz w:val="18"/>
              </w:rPr>
            </w:pPr>
            <w:r w:rsidRPr="00404B26">
              <w:rPr>
                <w:sz w:val="18"/>
              </w:rPr>
              <w:t>Linear FM chirp</w:t>
            </w:r>
          </w:p>
        </w:tc>
      </w:tr>
      <w:tr w:rsidR="008D0136" w:rsidRPr="00404B26" w14:paraId="311F48D3" w14:textId="77777777" w:rsidTr="00476059">
        <w:trPr>
          <w:cantSplit/>
          <w:trHeight w:val="20"/>
          <w:jc w:val="center"/>
        </w:trPr>
        <w:tc>
          <w:tcPr>
            <w:tcW w:w="2164" w:type="dxa"/>
            <w:vAlign w:val="center"/>
          </w:tcPr>
          <w:p w14:paraId="63774713" w14:textId="77777777" w:rsidR="008D0136" w:rsidRPr="00404B26" w:rsidRDefault="008D0136" w:rsidP="00476059">
            <w:pPr>
              <w:pStyle w:val="TableText0"/>
              <w:spacing w:after="0"/>
              <w:rPr>
                <w:sz w:val="18"/>
              </w:rPr>
            </w:pPr>
            <w:r w:rsidRPr="00404B26">
              <w:rPr>
                <w:sz w:val="18"/>
              </w:rPr>
              <w:t>Transmit peak power (W)</w:t>
            </w:r>
          </w:p>
        </w:tc>
        <w:tc>
          <w:tcPr>
            <w:tcW w:w="2026" w:type="dxa"/>
            <w:vAlign w:val="center"/>
          </w:tcPr>
          <w:p w14:paraId="71EE89E1" w14:textId="77777777" w:rsidR="008D0136" w:rsidRPr="00404B26" w:rsidRDefault="008D0136" w:rsidP="00476059">
            <w:pPr>
              <w:pStyle w:val="TableText0"/>
              <w:spacing w:after="0"/>
              <w:jc w:val="center"/>
              <w:rPr>
                <w:sz w:val="18"/>
              </w:rPr>
            </w:pPr>
            <w:r w:rsidRPr="00404B26">
              <w:rPr>
                <w:sz w:val="18"/>
              </w:rPr>
              <w:t>80</w:t>
            </w:r>
          </w:p>
        </w:tc>
        <w:tc>
          <w:tcPr>
            <w:tcW w:w="2025" w:type="dxa"/>
            <w:vAlign w:val="center"/>
          </w:tcPr>
          <w:p w14:paraId="672C5EBE" w14:textId="77777777" w:rsidR="008D0136" w:rsidRPr="00404B26" w:rsidRDefault="008D0136" w:rsidP="00476059">
            <w:pPr>
              <w:pStyle w:val="TableText0"/>
              <w:spacing w:after="0"/>
              <w:jc w:val="center"/>
              <w:rPr>
                <w:sz w:val="18"/>
              </w:rPr>
            </w:pPr>
            <w:r w:rsidRPr="00404B26">
              <w:rPr>
                <w:sz w:val="18"/>
              </w:rPr>
              <w:t>700</w:t>
            </w:r>
          </w:p>
        </w:tc>
        <w:tc>
          <w:tcPr>
            <w:tcW w:w="2097" w:type="dxa"/>
            <w:vAlign w:val="center"/>
          </w:tcPr>
          <w:p w14:paraId="2C3B8F58" w14:textId="77777777" w:rsidR="008D0136" w:rsidRPr="00404B26" w:rsidRDefault="008D0136" w:rsidP="00476059">
            <w:pPr>
              <w:pStyle w:val="TableText0"/>
              <w:spacing w:after="0"/>
              <w:jc w:val="center"/>
              <w:rPr>
                <w:sz w:val="18"/>
              </w:rPr>
            </w:pPr>
            <w:r w:rsidRPr="00404B26">
              <w:rPr>
                <w:sz w:val="18"/>
              </w:rPr>
              <w:t>20 k</w:t>
            </w:r>
          </w:p>
        </w:tc>
        <w:tc>
          <w:tcPr>
            <w:tcW w:w="2012" w:type="dxa"/>
            <w:vAlign w:val="center"/>
          </w:tcPr>
          <w:p w14:paraId="03F6E12A" w14:textId="77777777" w:rsidR="008D0136" w:rsidRPr="00404B26" w:rsidRDefault="008D0136" w:rsidP="00476059">
            <w:pPr>
              <w:pStyle w:val="TableText0"/>
              <w:spacing w:after="0"/>
              <w:jc w:val="center"/>
              <w:rPr>
                <w:sz w:val="18"/>
              </w:rPr>
            </w:pPr>
            <w:r w:rsidRPr="00404B26">
              <w:rPr>
                <w:sz w:val="18"/>
              </w:rPr>
              <w:t>2</w:t>
            </w:r>
          </w:p>
        </w:tc>
        <w:tc>
          <w:tcPr>
            <w:tcW w:w="2067" w:type="dxa"/>
            <w:vAlign w:val="center"/>
          </w:tcPr>
          <w:p w14:paraId="3128B298" w14:textId="77777777" w:rsidR="008D0136" w:rsidRPr="00404B26" w:rsidRDefault="008D0136" w:rsidP="00476059">
            <w:pPr>
              <w:pStyle w:val="TableText0"/>
              <w:spacing w:after="0"/>
              <w:jc w:val="center"/>
              <w:rPr>
                <w:sz w:val="18"/>
              </w:rPr>
            </w:pPr>
            <w:r w:rsidRPr="00404B26">
              <w:rPr>
                <w:sz w:val="18"/>
              </w:rPr>
              <w:t>10 k</w:t>
            </w:r>
          </w:p>
        </w:tc>
        <w:tc>
          <w:tcPr>
            <w:tcW w:w="2068" w:type="dxa"/>
          </w:tcPr>
          <w:p w14:paraId="01583CC0" w14:textId="77777777" w:rsidR="008D0136" w:rsidRPr="00404B26" w:rsidRDefault="008D0136" w:rsidP="00476059">
            <w:pPr>
              <w:pStyle w:val="TableText0"/>
              <w:spacing w:after="0"/>
              <w:jc w:val="center"/>
              <w:rPr>
                <w:sz w:val="18"/>
              </w:rPr>
            </w:pPr>
            <w:r w:rsidRPr="00404B26">
              <w:rPr>
                <w:sz w:val="18"/>
              </w:rPr>
              <w:t>500</w:t>
            </w:r>
            <w:ins w:id="20" w:author="USA" w:date="2020-09-21T15:56:00Z">
              <w:r w:rsidRPr="00404B26">
                <w:rPr>
                  <w:sz w:val="18"/>
                </w:rPr>
                <w:t>;</w:t>
              </w:r>
            </w:ins>
            <w:ins w:id="21" w:author="USA" w:date="2020-09-21T15:54:00Z">
              <w:r w:rsidRPr="00404B26">
                <w:rPr>
                  <w:sz w:val="18"/>
                </w:rPr>
                <w:t xml:space="preserve"> 2</w:t>
              </w:r>
            </w:ins>
            <w:ins w:id="22" w:author="USA" w:date="2020-09-23T15:48:00Z">
              <w:r w:rsidRPr="00404B26">
                <w:rPr>
                  <w:sz w:val="18"/>
                </w:rPr>
                <w:t>k</w:t>
              </w:r>
            </w:ins>
            <w:ins w:id="23" w:author="USA" w:date="2020-09-21T15:56:00Z">
              <w:r w:rsidRPr="00404B26">
                <w:rPr>
                  <w:sz w:val="18"/>
                </w:rPr>
                <w:t>;</w:t>
              </w:r>
            </w:ins>
            <w:ins w:id="24" w:author="USA" w:date="2020-09-21T15:54:00Z">
              <w:r w:rsidRPr="00404B26">
                <w:rPr>
                  <w:sz w:val="18"/>
                </w:rPr>
                <w:t xml:space="preserve"> 10</w:t>
              </w:r>
            </w:ins>
            <w:ins w:id="25" w:author="USA" w:date="2020-09-23T15:48:00Z">
              <w:r w:rsidRPr="00404B26">
                <w:rPr>
                  <w:sz w:val="18"/>
                </w:rPr>
                <w:t>k</w:t>
              </w:r>
            </w:ins>
            <w:del w:id="26" w:author="USA" w:date="2020-09-21T15:54:00Z">
              <w:r w:rsidRPr="00404B26" w:rsidDel="009A1D78">
                <w:rPr>
                  <w:sz w:val="18"/>
                </w:rPr>
                <w:delText xml:space="preserve"> </w:delText>
              </w:r>
            </w:del>
          </w:p>
        </w:tc>
      </w:tr>
      <w:tr w:rsidR="008D0136" w:rsidRPr="00404B26" w14:paraId="2DF4F797" w14:textId="77777777" w:rsidTr="00476059">
        <w:trPr>
          <w:cantSplit/>
          <w:trHeight w:val="20"/>
          <w:jc w:val="center"/>
        </w:trPr>
        <w:tc>
          <w:tcPr>
            <w:tcW w:w="2164" w:type="dxa"/>
            <w:vAlign w:val="center"/>
          </w:tcPr>
          <w:p w14:paraId="18398D8A" w14:textId="77777777" w:rsidR="008D0136" w:rsidRPr="00404B26" w:rsidRDefault="008D0136" w:rsidP="00476059">
            <w:pPr>
              <w:pStyle w:val="TableText0"/>
              <w:spacing w:after="0"/>
              <w:rPr>
                <w:sz w:val="18"/>
              </w:rPr>
            </w:pPr>
            <w:r w:rsidRPr="00404B26">
              <w:rPr>
                <w:sz w:val="18"/>
              </w:rPr>
              <w:t>Pulsewidth (</w:t>
            </w:r>
            <w:r w:rsidRPr="00404B26">
              <w:rPr>
                <w:sz w:val="18"/>
                <w:szCs w:val="18"/>
              </w:rPr>
              <w:sym w:font="Symbol" w:char="F06D"/>
            </w:r>
            <w:r w:rsidRPr="00404B26">
              <w:rPr>
                <w:sz w:val="18"/>
              </w:rPr>
              <w:t>s)</w:t>
            </w:r>
          </w:p>
        </w:tc>
        <w:tc>
          <w:tcPr>
            <w:tcW w:w="2026" w:type="dxa"/>
            <w:vAlign w:val="center"/>
          </w:tcPr>
          <w:p w14:paraId="72F79FAA" w14:textId="77777777" w:rsidR="008D0136" w:rsidRPr="00404B26" w:rsidRDefault="008D0136" w:rsidP="00476059">
            <w:pPr>
              <w:pStyle w:val="TableText0"/>
              <w:spacing w:after="0"/>
              <w:jc w:val="center"/>
              <w:rPr>
                <w:sz w:val="18"/>
              </w:rPr>
            </w:pPr>
            <w:r w:rsidRPr="00404B26">
              <w:rPr>
                <w:sz w:val="18"/>
              </w:rPr>
              <w:t>18.2; 49</w:t>
            </w:r>
          </w:p>
        </w:tc>
        <w:tc>
          <w:tcPr>
            <w:tcW w:w="2025" w:type="dxa"/>
            <w:vAlign w:val="center"/>
          </w:tcPr>
          <w:p w14:paraId="20B52B9E" w14:textId="77777777" w:rsidR="008D0136" w:rsidRPr="00404B26" w:rsidRDefault="008D0136" w:rsidP="00476059">
            <w:pPr>
              <w:pStyle w:val="TableText0"/>
              <w:spacing w:after="0"/>
              <w:jc w:val="center"/>
              <w:rPr>
                <w:sz w:val="18"/>
              </w:rPr>
            </w:pPr>
            <w:r w:rsidRPr="00404B26">
              <w:rPr>
                <w:sz w:val="18"/>
              </w:rPr>
              <w:t>120-443</w:t>
            </w:r>
          </w:p>
        </w:tc>
        <w:tc>
          <w:tcPr>
            <w:tcW w:w="2097" w:type="dxa"/>
            <w:vAlign w:val="center"/>
          </w:tcPr>
          <w:p w14:paraId="61570904" w14:textId="77777777" w:rsidR="008D0136" w:rsidRPr="00404B26" w:rsidRDefault="008D0136" w:rsidP="00476059">
            <w:pPr>
              <w:pStyle w:val="TableText0"/>
              <w:spacing w:after="0"/>
              <w:jc w:val="center"/>
              <w:rPr>
                <w:sz w:val="18"/>
              </w:rPr>
            </w:pPr>
            <w:r w:rsidRPr="00404B26">
              <w:rPr>
                <w:sz w:val="18"/>
              </w:rPr>
              <w:t>0.1</w:t>
            </w:r>
          </w:p>
        </w:tc>
        <w:tc>
          <w:tcPr>
            <w:tcW w:w="2012" w:type="dxa"/>
            <w:vAlign w:val="center"/>
          </w:tcPr>
          <w:p w14:paraId="6301B644" w14:textId="77777777" w:rsidR="008D0136" w:rsidRPr="00404B26" w:rsidRDefault="008D0136" w:rsidP="00476059">
            <w:pPr>
              <w:pStyle w:val="TableText0"/>
              <w:spacing w:after="0"/>
              <w:jc w:val="center"/>
              <w:rPr>
                <w:sz w:val="18"/>
              </w:rPr>
            </w:pPr>
            <w:r w:rsidRPr="00404B26">
              <w:rPr>
                <w:sz w:val="18"/>
              </w:rPr>
              <w:t>5.5</w:t>
            </w:r>
          </w:p>
        </w:tc>
        <w:tc>
          <w:tcPr>
            <w:tcW w:w="2067" w:type="dxa"/>
            <w:vAlign w:val="center"/>
          </w:tcPr>
          <w:p w14:paraId="53BA4A69" w14:textId="77777777" w:rsidR="008D0136" w:rsidRPr="00404B26" w:rsidRDefault="008D0136" w:rsidP="00476059">
            <w:pPr>
              <w:pStyle w:val="TableText0"/>
              <w:spacing w:after="0"/>
              <w:jc w:val="center"/>
              <w:rPr>
                <w:sz w:val="18"/>
              </w:rPr>
            </w:pPr>
            <w:r w:rsidRPr="00404B26">
              <w:rPr>
                <w:sz w:val="18"/>
              </w:rPr>
              <w:t>36</w:t>
            </w:r>
          </w:p>
        </w:tc>
        <w:tc>
          <w:tcPr>
            <w:tcW w:w="2068" w:type="dxa"/>
          </w:tcPr>
          <w:p w14:paraId="2CC573B7" w14:textId="77777777" w:rsidR="008D0136" w:rsidRPr="00404B26" w:rsidRDefault="008D0136" w:rsidP="00476059">
            <w:pPr>
              <w:pStyle w:val="TableText0"/>
              <w:spacing w:after="0"/>
              <w:jc w:val="center"/>
              <w:rPr>
                <w:sz w:val="18"/>
              </w:rPr>
            </w:pPr>
            <w:r w:rsidRPr="00404B26">
              <w:rPr>
                <w:sz w:val="18"/>
              </w:rPr>
              <w:t>0.05-50</w:t>
            </w:r>
          </w:p>
        </w:tc>
      </w:tr>
      <w:tr w:rsidR="008D0136" w:rsidRPr="00404B26" w14:paraId="1BECB25D" w14:textId="77777777" w:rsidTr="00476059">
        <w:trPr>
          <w:cantSplit/>
          <w:trHeight w:val="20"/>
          <w:jc w:val="center"/>
        </w:trPr>
        <w:tc>
          <w:tcPr>
            <w:tcW w:w="2164" w:type="dxa"/>
            <w:vAlign w:val="center"/>
          </w:tcPr>
          <w:p w14:paraId="29CB39F8" w14:textId="77777777" w:rsidR="008D0136" w:rsidRPr="00404B26" w:rsidRDefault="008D0136" w:rsidP="00476059">
            <w:pPr>
              <w:pStyle w:val="TableText0"/>
              <w:spacing w:after="0"/>
              <w:rPr>
                <w:sz w:val="18"/>
              </w:rPr>
            </w:pPr>
            <w:r w:rsidRPr="00404B26">
              <w:rPr>
                <w:sz w:val="18"/>
              </w:rPr>
              <w:t>Pulse rise/fall time (ns)</w:t>
            </w:r>
          </w:p>
        </w:tc>
        <w:tc>
          <w:tcPr>
            <w:tcW w:w="2026" w:type="dxa"/>
            <w:vAlign w:val="center"/>
          </w:tcPr>
          <w:p w14:paraId="747B97F6" w14:textId="77777777" w:rsidR="008D0136" w:rsidRPr="00404B26" w:rsidRDefault="008D0136" w:rsidP="00476059">
            <w:pPr>
              <w:pStyle w:val="TableText0"/>
              <w:spacing w:after="0"/>
              <w:jc w:val="center"/>
              <w:rPr>
                <w:sz w:val="18"/>
              </w:rPr>
            </w:pPr>
            <w:r w:rsidRPr="00404B26">
              <w:rPr>
                <w:sz w:val="18"/>
              </w:rPr>
              <w:t>20</w:t>
            </w:r>
          </w:p>
        </w:tc>
        <w:tc>
          <w:tcPr>
            <w:tcW w:w="2025" w:type="dxa"/>
            <w:vAlign w:val="center"/>
          </w:tcPr>
          <w:p w14:paraId="4481B366" w14:textId="77777777" w:rsidR="008D0136" w:rsidRPr="00404B26" w:rsidRDefault="008D0136" w:rsidP="00476059">
            <w:pPr>
              <w:pStyle w:val="TableText0"/>
              <w:spacing w:after="0"/>
              <w:jc w:val="center"/>
              <w:rPr>
                <w:sz w:val="18"/>
              </w:rPr>
            </w:pPr>
            <w:r w:rsidRPr="00404B26">
              <w:rPr>
                <w:sz w:val="18"/>
              </w:rPr>
              <w:t>4</w:t>
            </w:r>
          </w:p>
        </w:tc>
        <w:tc>
          <w:tcPr>
            <w:tcW w:w="2097" w:type="dxa"/>
            <w:vAlign w:val="center"/>
          </w:tcPr>
          <w:p w14:paraId="3ECC33C9" w14:textId="77777777" w:rsidR="008D0136" w:rsidRPr="00404B26" w:rsidRDefault="008D0136" w:rsidP="00476059">
            <w:pPr>
              <w:pStyle w:val="TableText0"/>
              <w:spacing w:after="0"/>
              <w:jc w:val="center"/>
              <w:rPr>
                <w:sz w:val="18"/>
              </w:rPr>
            </w:pPr>
            <w:r w:rsidRPr="00404B26">
              <w:rPr>
                <w:sz w:val="18"/>
              </w:rPr>
              <w:t>7/70</w:t>
            </w:r>
          </w:p>
        </w:tc>
        <w:tc>
          <w:tcPr>
            <w:tcW w:w="2012" w:type="dxa"/>
            <w:vAlign w:val="center"/>
          </w:tcPr>
          <w:p w14:paraId="3AEB76CB" w14:textId="77777777" w:rsidR="008D0136" w:rsidRPr="00404B26" w:rsidRDefault="008D0136" w:rsidP="00476059">
            <w:pPr>
              <w:pStyle w:val="TableText0"/>
              <w:spacing w:after="0"/>
              <w:jc w:val="center"/>
              <w:rPr>
                <w:sz w:val="18"/>
              </w:rPr>
            </w:pPr>
            <w:r w:rsidRPr="00404B26">
              <w:rPr>
                <w:sz w:val="18"/>
              </w:rPr>
              <w:t>10</w:t>
            </w:r>
          </w:p>
        </w:tc>
        <w:tc>
          <w:tcPr>
            <w:tcW w:w="2067" w:type="dxa"/>
            <w:vAlign w:val="center"/>
          </w:tcPr>
          <w:p w14:paraId="76391C3D" w14:textId="77777777" w:rsidR="008D0136" w:rsidRPr="00404B26" w:rsidRDefault="008D0136" w:rsidP="00476059">
            <w:pPr>
              <w:pStyle w:val="TableText0"/>
              <w:spacing w:after="0"/>
              <w:jc w:val="center"/>
              <w:rPr>
                <w:sz w:val="18"/>
              </w:rPr>
            </w:pPr>
            <w:r w:rsidRPr="00404B26">
              <w:rPr>
                <w:sz w:val="18"/>
              </w:rPr>
              <w:t>8</w:t>
            </w:r>
          </w:p>
        </w:tc>
        <w:tc>
          <w:tcPr>
            <w:tcW w:w="2068" w:type="dxa"/>
          </w:tcPr>
          <w:p w14:paraId="07FD4FD7" w14:textId="77777777" w:rsidR="008D0136" w:rsidRPr="00404B26" w:rsidRDefault="008D0136" w:rsidP="00476059">
            <w:pPr>
              <w:pStyle w:val="TableText0"/>
              <w:spacing w:after="0"/>
              <w:jc w:val="center"/>
              <w:rPr>
                <w:sz w:val="18"/>
              </w:rPr>
            </w:pPr>
            <w:r w:rsidRPr="00404B26">
              <w:rPr>
                <w:sz w:val="18"/>
              </w:rPr>
              <w:t>5-100</w:t>
            </w:r>
          </w:p>
        </w:tc>
      </w:tr>
      <w:tr w:rsidR="008D0136" w:rsidRPr="00404B26" w14:paraId="704232C1" w14:textId="77777777" w:rsidTr="00476059">
        <w:trPr>
          <w:cantSplit/>
          <w:trHeight w:val="20"/>
          <w:jc w:val="center"/>
        </w:trPr>
        <w:tc>
          <w:tcPr>
            <w:tcW w:w="2164" w:type="dxa"/>
            <w:vAlign w:val="center"/>
          </w:tcPr>
          <w:p w14:paraId="628369A8" w14:textId="77777777" w:rsidR="008D0136" w:rsidRPr="00404B26" w:rsidRDefault="008D0136" w:rsidP="00476059">
            <w:pPr>
              <w:pStyle w:val="TableText0"/>
              <w:spacing w:after="0"/>
              <w:rPr>
                <w:sz w:val="18"/>
              </w:rPr>
            </w:pPr>
            <w:r w:rsidRPr="00404B26">
              <w:rPr>
                <w:sz w:val="18"/>
              </w:rPr>
              <w:t>Pulse repetition rate (pps)</w:t>
            </w:r>
          </w:p>
        </w:tc>
        <w:tc>
          <w:tcPr>
            <w:tcW w:w="2026" w:type="dxa"/>
            <w:vAlign w:val="center"/>
          </w:tcPr>
          <w:p w14:paraId="667943FF" w14:textId="77777777" w:rsidR="008D0136" w:rsidRPr="00404B26" w:rsidRDefault="008D0136" w:rsidP="00476059">
            <w:pPr>
              <w:pStyle w:val="TableText0"/>
              <w:spacing w:after="0"/>
              <w:jc w:val="center"/>
              <w:rPr>
                <w:sz w:val="18"/>
              </w:rPr>
            </w:pPr>
            <w:r w:rsidRPr="00404B26">
              <w:rPr>
                <w:sz w:val="18"/>
              </w:rPr>
              <w:t>5 495; 2 041</w:t>
            </w:r>
          </w:p>
        </w:tc>
        <w:tc>
          <w:tcPr>
            <w:tcW w:w="2025" w:type="dxa"/>
            <w:vAlign w:val="center"/>
          </w:tcPr>
          <w:p w14:paraId="5532720A" w14:textId="77777777" w:rsidR="008D0136" w:rsidRPr="00404B26" w:rsidRDefault="008D0136" w:rsidP="00476059">
            <w:pPr>
              <w:pStyle w:val="TableText0"/>
              <w:spacing w:after="0"/>
              <w:jc w:val="center"/>
              <w:rPr>
                <w:sz w:val="18"/>
              </w:rPr>
            </w:pPr>
            <w:r w:rsidRPr="00404B26">
              <w:rPr>
                <w:sz w:val="18"/>
              </w:rPr>
              <w:t>900</w:t>
            </w:r>
            <w:r w:rsidRPr="00404B26">
              <w:rPr>
                <w:sz w:val="18"/>
              </w:rPr>
              <w:noBreakHyphen/>
              <w:t>1 600</w:t>
            </w:r>
          </w:p>
        </w:tc>
        <w:tc>
          <w:tcPr>
            <w:tcW w:w="2097" w:type="dxa"/>
            <w:vAlign w:val="center"/>
          </w:tcPr>
          <w:p w14:paraId="0B4DD2C3" w14:textId="77777777" w:rsidR="008D0136" w:rsidRPr="00404B26" w:rsidRDefault="008D0136" w:rsidP="00476059">
            <w:pPr>
              <w:pStyle w:val="TableText0"/>
              <w:spacing w:after="0"/>
              <w:jc w:val="center"/>
              <w:rPr>
                <w:sz w:val="18"/>
              </w:rPr>
            </w:pPr>
            <w:r w:rsidRPr="00404B26">
              <w:rPr>
                <w:sz w:val="18"/>
              </w:rPr>
              <w:t>4 000; 21 600</w:t>
            </w:r>
          </w:p>
        </w:tc>
        <w:tc>
          <w:tcPr>
            <w:tcW w:w="2012" w:type="dxa"/>
            <w:vAlign w:val="center"/>
          </w:tcPr>
          <w:p w14:paraId="439B303F" w14:textId="77777777" w:rsidR="008D0136" w:rsidRPr="00404B26" w:rsidRDefault="008D0136" w:rsidP="00476059">
            <w:pPr>
              <w:pStyle w:val="TableText0"/>
              <w:spacing w:after="0"/>
              <w:jc w:val="center"/>
              <w:rPr>
                <w:sz w:val="18"/>
              </w:rPr>
            </w:pPr>
            <w:r w:rsidRPr="00404B26">
              <w:rPr>
                <w:sz w:val="18"/>
              </w:rPr>
              <w:t>7 102</w:t>
            </w:r>
          </w:p>
        </w:tc>
        <w:tc>
          <w:tcPr>
            <w:tcW w:w="2067" w:type="dxa"/>
            <w:vAlign w:val="center"/>
          </w:tcPr>
          <w:p w14:paraId="3396BD93" w14:textId="77777777" w:rsidR="008D0136" w:rsidRPr="00404B26" w:rsidRDefault="008D0136" w:rsidP="00476059">
            <w:pPr>
              <w:pStyle w:val="TableText0"/>
              <w:spacing w:after="0"/>
              <w:jc w:val="center"/>
              <w:rPr>
                <w:sz w:val="18"/>
              </w:rPr>
            </w:pPr>
            <w:r w:rsidRPr="00404B26">
              <w:rPr>
                <w:sz w:val="18"/>
              </w:rPr>
              <w:t>20 000</w:t>
            </w:r>
          </w:p>
        </w:tc>
        <w:tc>
          <w:tcPr>
            <w:tcW w:w="2068" w:type="dxa"/>
          </w:tcPr>
          <w:p w14:paraId="38F37E54" w14:textId="77777777" w:rsidR="008D0136" w:rsidRPr="00404B26" w:rsidRDefault="008D0136" w:rsidP="00476059">
            <w:pPr>
              <w:pStyle w:val="TableText0"/>
              <w:spacing w:after="0"/>
              <w:jc w:val="center"/>
              <w:rPr>
                <w:sz w:val="18"/>
              </w:rPr>
            </w:pPr>
            <w:r w:rsidRPr="00404B26">
              <w:rPr>
                <w:sz w:val="18"/>
              </w:rPr>
              <w:t>200-20 000</w:t>
            </w:r>
          </w:p>
        </w:tc>
      </w:tr>
      <w:tr w:rsidR="008D0136" w:rsidRPr="00404B26" w14:paraId="34F0058A" w14:textId="77777777" w:rsidTr="00476059">
        <w:trPr>
          <w:cantSplit/>
          <w:trHeight w:val="20"/>
          <w:jc w:val="center"/>
        </w:trPr>
        <w:tc>
          <w:tcPr>
            <w:tcW w:w="2164" w:type="dxa"/>
            <w:vAlign w:val="center"/>
          </w:tcPr>
          <w:p w14:paraId="36A218F0" w14:textId="77777777" w:rsidR="008D0136" w:rsidRPr="00404B26" w:rsidRDefault="008D0136" w:rsidP="00476059">
            <w:pPr>
              <w:pStyle w:val="TableText0"/>
              <w:spacing w:after="0"/>
              <w:rPr>
                <w:sz w:val="18"/>
              </w:rPr>
            </w:pPr>
            <w:r w:rsidRPr="00404B26">
              <w:rPr>
                <w:sz w:val="18"/>
              </w:rPr>
              <w:t>Maximum duty cycle</w:t>
            </w:r>
          </w:p>
        </w:tc>
        <w:tc>
          <w:tcPr>
            <w:tcW w:w="2026" w:type="dxa"/>
            <w:vAlign w:val="center"/>
          </w:tcPr>
          <w:p w14:paraId="03A38EBA" w14:textId="77777777" w:rsidR="008D0136" w:rsidRPr="00404B26" w:rsidRDefault="008D0136" w:rsidP="00476059">
            <w:pPr>
              <w:pStyle w:val="TableText0"/>
              <w:spacing w:after="0"/>
              <w:jc w:val="center"/>
              <w:rPr>
                <w:sz w:val="18"/>
              </w:rPr>
            </w:pPr>
            <w:r w:rsidRPr="00404B26">
              <w:rPr>
                <w:sz w:val="18"/>
              </w:rPr>
              <w:t>0.1</w:t>
            </w:r>
          </w:p>
        </w:tc>
        <w:tc>
          <w:tcPr>
            <w:tcW w:w="2025" w:type="dxa"/>
            <w:vAlign w:val="center"/>
          </w:tcPr>
          <w:p w14:paraId="34A71963" w14:textId="77777777" w:rsidR="008D0136" w:rsidRPr="00404B26" w:rsidRDefault="008D0136" w:rsidP="00476059">
            <w:pPr>
              <w:pStyle w:val="TableText0"/>
              <w:spacing w:after="0"/>
              <w:jc w:val="center"/>
              <w:rPr>
                <w:sz w:val="18"/>
              </w:rPr>
            </w:pPr>
            <w:r w:rsidRPr="00404B26">
              <w:rPr>
                <w:sz w:val="18"/>
              </w:rPr>
              <w:t>Not specified</w:t>
            </w:r>
          </w:p>
        </w:tc>
        <w:tc>
          <w:tcPr>
            <w:tcW w:w="2097" w:type="dxa"/>
            <w:vAlign w:val="center"/>
          </w:tcPr>
          <w:p w14:paraId="0985BE10" w14:textId="77777777" w:rsidR="008D0136" w:rsidRPr="00404B26" w:rsidRDefault="008D0136" w:rsidP="00476059">
            <w:pPr>
              <w:pStyle w:val="TableText0"/>
              <w:spacing w:after="0"/>
              <w:jc w:val="center"/>
              <w:rPr>
                <w:sz w:val="18"/>
              </w:rPr>
            </w:pPr>
            <w:r w:rsidRPr="00404B26">
              <w:rPr>
                <w:sz w:val="18"/>
              </w:rPr>
              <w:t>0.00216</w:t>
            </w:r>
          </w:p>
        </w:tc>
        <w:tc>
          <w:tcPr>
            <w:tcW w:w="2012" w:type="dxa"/>
            <w:vAlign w:val="center"/>
          </w:tcPr>
          <w:p w14:paraId="6AD93025" w14:textId="77777777" w:rsidR="008D0136" w:rsidRPr="00404B26" w:rsidRDefault="008D0136" w:rsidP="00476059">
            <w:pPr>
              <w:pStyle w:val="TableText0"/>
              <w:spacing w:after="0"/>
              <w:jc w:val="center"/>
              <w:rPr>
                <w:sz w:val="18"/>
              </w:rPr>
            </w:pPr>
            <w:r w:rsidRPr="00404B26">
              <w:rPr>
                <w:sz w:val="18"/>
              </w:rPr>
              <w:t>0.039</w:t>
            </w:r>
          </w:p>
        </w:tc>
        <w:tc>
          <w:tcPr>
            <w:tcW w:w="2067" w:type="dxa"/>
            <w:vAlign w:val="center"/>
          </w:tcPr>
          <w:p w14:paraId="2918EE75" w14:textId="77777777" w:rsidR="008D0136" w:rsidRPr="00404B26" w:rsidRDefault="008D0136" w:rsidP="00476059">
            <w:pPr>
              <w:pStyle w:val="TableText0"/>
              <w:spacing w:after="0"/>
              <w:jc w:val="center"/>
              <w:rPr>
                <w:sz w:val="18"/>
              </w:rPr>
            </w:pPr>
            <w:r w:rsidRPr="00404B26">
              <w:rPr>
                <w:sz w:val="18"/>
              </w:rPr>
              <w:t>0.00072</w:t>
            </w:r>
          </w:p>
        </w:tc>
        <w:tc>
          <w:tcPr>
            <w:tcW w:w="2068" w:type="dxa"/>
          </w:tcPr>
          <w:p w14:paraId="3C80D173" w14:textId="77777777" w:rsidR="008D0136" w:rsidRPr="00404B26" w:rsidRDefault="008D0136" w:rsidP="00476059">
            <w:pPr>
              <w:pStyle w:val="TableText0"/>
              <w:spacing w:after="0"/>
              <w:jc w:val="center"/>
              <w:rPr>
                <w:sz w:val="18"/>
                <w:vertAlign w:val="superscript"/>
              </w:rPr>
            </w:pPr>
            <w:r w:rsidRPr="00404B26">
              <w:rPr>
                <w:sz w:val="18"/>
              </w:rPr>
              <w:t>Up to 0.2</w:t>
            </w:r>
            <w:r w:rsidRPr="00404B26">
              <w:rPr>
                <w:sz w:val="18"/>
                <w:vertAlign w:val="superscript"/>
              </w:rPr>
              <w:t>(1)</w:t>
            </w:r>
          </w:p>
        </w:tc>
      </w:tr>
      <w:tr w:rsidR="008D0136" w:rsidRPr="00404B26" w14:paraId="0633E37B" w14:textId="77777777" w:rsidTr="00476059">
        <w:trPr>
          <w:cantSplit/>
          <w:trHeight w:val="20"/>
          <w:jc w:val="center"/>
        </w:trPr>
        <w:tc>
          <w:tcPr>
            <w:tcW w:w="2164" w:type="dxa"/>
            <w:vAlign w:val="center"/>
          </w:tcPr>
          <w:p w14:paraId="77115406" w14:textId="77777777" w:rsidR="008D0136" w:rsidRPr="00404B26" w:rsidRDefault="008D0136" w:rsidP="00476059">
            <w:pPr>
              <w:pStyle w:val="TableText0"/>
              <w:spacing w:after="0"/>
              <w:rPr>
                <w:sz w:val="18"/>
              </w:rPr>
            </w:pPr>
            <w:r w:rsidRPr="00404B26">
              <w:rPr>
                <w:sz w:val="18"/>
              </w:rPr>
              <w:t>Output device</w:t>
            </w:r>
          </w:p>
        </w:tc>
        <w:tc>
          <w:tcPr>
            <w:tcW w:w="2026" w:type="dxa"/>
            <w:vAlign w:val="center"/>
          </w:tcPr>
          <w:p w14:paraId="6ED162A9" w14:textId="77777777" w:rsidR="008D0136" w:rsidRPr="00404B26" w:rsidRDefault="008D0136" w:rsidP="00476059">
            <w:pPr>
              <w:pStyle w:val="TableText0"/>
              <w:spacing w:after="0"/>
              <w:jc w:val="center"/>
              <w:rPr>
                <w:sz w:val="18"/>
              </w:rPr>
            </w:pPr>
            <w:r w:rsidRPr="00404B26">
              <w:rPr>
                <w:sz w:val="18"/>
              </w:rPr>
              <w:t>Travelling wave tube</w:t>
            </w:r>
          </w:p>
        </w:tc>
        <w:tc>
          <w:tcPr>
            <w:tcW w:w="2025" w:type="dxa"/>
            <w:vAlign w:val="center"/>
          </w:tcPr>
          <w:p w14:paraId="71C2F097" w14:textId="77777777" w:rsidR="008D0136" w:rsidRPr="00404B26" w:rsidRDefault="008D0136" w:rsidP="00476059">
            <w:pPr>
              <w:pStyle w:val="TableText0"/>
              <w:spacing w:after="0"/>
              <w:jc w:val="center"/>
              <w:rPr>
                <w:sz w:val="18"/>
              </w:rPr>
            </w:pPr>
            <w:r w:rsidRPr="00404B26">
              <w:rPr>
                <w:sz w:val="18"/>
              </w:rPr>
              <w:t>Travelling wave tube</w:t>
            </w:r>
          </w:p>
        </w:tc>
        <w:tc>
          <w:tcPr>
            <w:tcW w:w="2097" w:type="dxa"/>
            <w:vAlign w:val="center"/>
          </w:tcPr>
          <w:p w14:paraId="5E94D327" w14:textId="77777777" w:rsidR="008D0136" w:rsidRPr="00404B26" w:rsidRDefault="008D0136" w:rsidP="00476059">
            <w:pPr>
              <w:pStyle w:val="TableText0"/>
              <w:spacing w:after="0"/>
              <w:jc w:val="center"/>
              <w:rPr>
                <w:sz w:val="18"/>
              </w:rPr>
            </w:pPr>
            <w:r w:rsidRPr="00404B26">
              <w:rPr>
                <w:sz w:val="18"/>
              </w:rPr>
              <w:t>Travelling wave tube</w:t>
            </w:r>
          </w:p>
        </w:tc>
        <w:tc>
          <w:tcPr>
            <w:tcW w:w="2012" w:type="dxa"/>
            <w:vAlign w:val="center"/>
          </w:tcPr>
          <w:p w14:paraId="0E757A94" w14:textId="77777777" w:rsidR="008D0136" w:rsidRPr="00404B26" w:rsidRDefault="008D0136" w:rsidP="00476059">
            <w:pPr>
              <w:pStyle w:val="TableText0"/>
              <w:spacing w:after="0"/>
              <w:jc w:val="center"/>
              <w:rPr>
                <w:sz w:val="18"/>
              </w:rPr>
            </w:pPr>
            <w:r w:rsidRPr="00404B26">
              <w:rPr>
                <w:sz w:val="18"/>
              </w:rPr>
              <w:t>Transistor</w:t>
            </w:r>
          </w:p>
        </w:tc>
        <w:tc>
          <w:tcPr>
            <w:tcW w:w="2067" w:type="dxa"/>
            <w:vAlign w:val="center"/>
          </w:tcPr>
          <w:p w14:paraId="4BEC3976" w14:textId="77777777" w:rsidR="008D0136" w:rsidRPr="00404B26" w:rsidRDefault="008D0136" w:rsidP="00476059">
            <w:pPr>
              <w:pStyle w:val="TableText0"/>
              <w:spacing w:after="0"/>
              <w:jc w:val="center"/>
              <w:rPr>
                <w:sz w:val="18"/>
              </w:rPr>
            </w:pPr>
            <w:r w:rsidRPr="00404B26">
              <w:rPr>
                <w:sz w:val="18"/>
              </w:rPr>
              <w:t>Travelling wave tube</w:t>
            </w:r>
          </w:p>
        </w:tc>
        <w:tc>
          <w:tcPr>
            <w:tcW w:w="2068" w:type="dxa"/>
          </w:tcPr>
          <w:p w14:paraId="40653876" w14:textId="77777777" w:rsidR="008D0136" w:rsidRPr="00404B26" w:rsidRDefault="008D0136" w:rsidP="00476059">
            <w:pPr>
              <w:pStyle w:val="TableText0"/>
              <w:spacing w:after="0"/>
              <w:jc w:val="center"/>
              <w:rPr>
                <w:sz w:val="18"/>
              </w:rPr>
            </w:pPr>
            <w:r w:rsidRPr="00404B26">
              <w:rPr>
                <w:sz w:val="18"/>
              </w:rPr>
              <w:t xml:space="preserve">Travelling wave tube </w:t>
            </w:r>
          </w:p>
        </w:tc>
      </w:tr>
      <w:tr w:rsidR="008D0136" w:rsidRPr="00404B26" w14:paraId="17E46EAB" w14:textId="77777777" w:rsidTr="00476059">
        <w:trPr>
          <w:cantSplit/>
          <w:trHeight w:val="20"/>
          <w:jc w:val="center"/>
        </w:trPr>
        <w:tc>
          <w:tcPr>
            <w:tcW w:w="2164" w:type="dxa"/>
            <w:vAlign w:val="center"/>
          </w:tcPr>
          <w:p w14:paraId="0FAAACA5" w14:textId="77777777" w:rsidR="008D0136" w:rsidRPr="00404B26" w:rsidRDefault="008D0136" w:rsidP="00476059">
            <w:pPr>
              <w:pStyle w:val="TableText0"/>
              <w:spacing w:after="0"/>
              <w:rPr>
                <w:sz w:val="18"/>
              </w:rPr>
            </w:pPr>
            <w:r w:rsidRPr="00404B26">
              <w:rPr>
                <w:sz w:val="18"/>
              </w:rPr>
              <w:t>Antenna pattern type</w:t>
            </w:r>
          </w:p>
        </w:tc>
        <w:tc>
          <w:tcPr>
            <w:tcW w:w="2026" w:type="dxa"/>
            <w:vAlign w:val="center"/>
          </w:tcPr>
          <w:p w14:paraId="21ADE9F2" w14:textId="77777777" w:rsidR="008D0136" w:rsidRPr="00404B26" w:rsidRDefault="008D0136" w:rsidP="00476059">
            <w:pPr>
              <w:pStyle w:val="TableText0"/>
              <w:spacing w:after="0"/>
              <w:jc w:val="center"/>
              <w:rPr>
                <w:sz w:val="18"/>
              </w:rPr>
            </w:pPr>
            <w:r w:rsidRPr="00404B26">
              <w:rPr>
                <w:sz w:val="18"/>
              </w:rPr>
              <w:t>Fan/pencil</w:t>
            </w:r>
          </w:p>
        </w:tc>
        <w:tc>
          <w:tcPr>
            <w:tcW w:w="2025" w:type="dxa"/>
            <w:vAlign w:val="center"/>
          </w:tcPr>
          <w:p w14:paraId="27F49EA4" w14:textId="77777777" w:rsidR="008D0136" w:rsidRPr="00404B26" w:rsidRDefault="008D0136" w:rsidP="00476059">
            <w:pPr>
              <w:pStyle w:val="TableText0"/>
              <w:spacing w:after="0"/>
              <w:jc w:val="center"/>
              <w:rPr>
                <w:sz w:val="18"/>
              </w:rPr>
            </w:pPr>
            <w:r w:rsidRPr="00404B26">
              <w:rPr>
                <w:sz w:val="18"/>
              </w:rPr>
              <w:t>Fan</w:t>
            </w:r>
          </w:p>
        </w:tc>
        <w:tc>
          <w:tcPr>
            <w:tcW w:w="2097" w:type="dxa"/>
            <w:vAlign w:val="center"/>
          </w:tcPr>
          <w:p w14:paraId="6E76B61E" w14:textId="77777777" w:rsidR="008D0136" w:rsidRPr="00404B26" w:rsidRDefault="008D0136" w:rsidP="00476059">
            <w:pPr>
              <w:pStyle w:val="TableText0"/>
              <w:spacing w:after="0"/>
              <w:jc w:val="center"/>
              <w:rPr>
                <w:sz w:val="18"/>
              </w:rPr>
            </w:pPr>
            <w:r w:rsidRPr="00404B26">
              <w:rPr>
                <w:sz w:val="18"/>
              </w:rPr>
              <w:t>Pencil</w:t>
            </w:r>
          </w:p>
        </w:tc>
        <w:tc>
          <w:tcPr>
            <w:tcW w:w="2012" w:type="dxa"/>
            <w:vAlign w:val="center"/>
          </w:tcPr>
          <w:p w14:paraId="5B35941C" w14:textId="77777777" w:rsidR="008D0136" w:rsidRPr="00404B26" w:rsidRDefault="008D0136" w:rsidP="00476059">
            <w:pPr>
              <w:pStyle w:val="TableText0"/>
              <w:spacing w:after="0"/>
              <w:jc w:val="center"/>
              <w:rPr>
                <w:sz w:val="18"/>
              </w:rPr>
            </w:pPr>
            <w:r w:rsidRPr="00404B26">
              <w:rPr>
                <w:sz w:val="18"/>
              </w:rPr>
              <w:t>Pencil</w:t>
            </w:r>
          </w:p>
        </w:tc>
        <w:tc>
          <w:tcPr>
            <w:tcW w:w="2067" w:type="dxa"/>
            <w:vAlign w:val="center"/>
          </w:tcPr>
          <w:p w14:paraId="317FCFB6" w14:textId="77777777" w:rsidR="008D0136" w:rsidRPr="00404B26" w:rsidRDefault="008D0136" w:rsidP="00476059">
            <w:pPr>
              <w:pStyle w:val="TableText0"/>
              <w:spacing w:after="0"/>
              <w:jc w:val="center"/>
              <w:rPr>
                <w:sz w:val="18"/>
              </w:rPr>
            </w:pPr>
            <w:r w:rsidRPr="00404B26">
              <w:rPr>
                <w:sz w:val="18"/>
              </w:rPr>
              <w:t>Pencil</w:t>
            </w:r>
          </w:p>
        </w:tc>
        <w:tc>
          <w:tcPr>
            <w:tcW w:w="2068" w:type="dxa"/>
          </w:tcPr>
          <w:p w14:paraId="0F505548" w14:textId="6574A111" w:rsidR="008D0136" w:rsidRPr="00404B26" w:rsidRDefault="008D0136" w:rsidP="00476059">
            <w:pPr>
              <w:pStyle w:val="TableText0"/>
              <w:spacing w:after="0"/>
              <w:jc w:val="center"/>
              <w:rPr>
                <w:sz w:val="18"/>
              </w:rPr>
            </w:pPr>
            <w:r w:rsidRPr="00404B26">
              <w:rPr>
                <w:sz w:val="18"/>
              </w:rPr>
              <w:t>Pencil</w:t>
            </w:r>
            <w:ins w:id="27" w:author="AFSMO" w:date="2021-01-29T09:39:00Z">
              <w:r w:rsidR="00C535B3">
                <w:rPr>
                  <w:sz w:val="18"/>
                </w:rPr>
                <w:t xml:space="preserve"> </w:t>
              </w:r>
              <w:r w:rsidR="00C535B3" w:rsidRPr="00C70452">
                <w:rPr>
                  <w:sz w:val="18"/>
                  <w:highlight w:val="yellow"/>
                </w:rPr>
                <w:t>(ITU-R M.1851 cosine square distribution)</w:t>
              </w:r>
            </w:ins>
          </w:p>
        </w:tc>
      </w:tr>
      <w:tr w:rsidR="008D0136" w:rsidRPr="00404B26" w14:paraId="067D110C" w14:textId="77777777" w:rsidTr="00476059">
        <w:trPr>
          <w:cantSplit/>
          <w:trHeight w:val="20"/>
          <w:jc w:val="center"/>
        </w:trPr>
        <w:tc>
          <w:tcPr>
            <w:tcW w:w="2164" w:type="dxa"/>
            <w:vAlign w:val="center"/>
          </w:tcPr>
          <w:p w14:paraId="317662D9" w14:textId="77777777" w:rsidR="008D0136" w:rsidRPr="00404B26" w:rsidRDefault="008D0136" w:rsidP="00476059">
            <w:pPr>
              <w:pStyle w:val="TableText0"/>
              <w:spacing w:after="0"/>
              <w:rPr>
                <w:sz w:val="18"/>
              </w:rPr>
            </w:pPr>
            <w:r w:rsidRPr="00404B26">
              <w:rPr>
                <w:sz w:val="18"/>
              </w:rPr>
              <w:t>Antenna type</w:t>
            </w:r>
          </w:p>
        </w:tc>
        <w:tc>
          <w:tcPr>
            <w:tcW w:w="2026" w:type="dxa"/>
            <w:vAlign w:val="center"/>
          </w:tcPr>
          <w:p w14:paraId="25BAF8AC" w14:textId="77777777" w:rsidR="008D0136" w:rsidRPr="00404B26" w:rsidRDefault="008D0136" w:rsidP="00476059">
            <w:pPr>
              <w:pStyle w:val="TableText0"/>
              <w:spacing w:after="0"/>
              <w:jc w:val="center"/>
              <w:rPr>
                <w:sz w:val="18"/>
              </w:rPr>
            </w:pPr>
            <w:r w:rsidRPr="00404B26">
              <w:rPr>
                <w:sz w:val="18"/>
              </w:rPr>
              <w:t>Slotted waveguide</w:t>
            </w:r>
          </w:p>
        </w:tc>
        <w:tc>
          <w:tcPr>
            <w:tcW w:w="2025" w:type="dxa"/>
            <w:vAlign w:val="center"/>
          </w:tcPr>
          <w:p w14:paraId="10E2B029" w14:textId="77777777" w:rsidR="008D0136" w:rsidRPr="00404B26" w:rsidRDefault="008D0136" w:rsidP="00476059">
            <w:pPr>
              <w:pStyle w:val="TableText0"/>
              <w:spacing w:after="0"/>
              <w:jc w:val="center"/>
              <w:rPr>
                <w:sz w:val="18"/>
              </w:rPr>
            </w:pPr>
            <w:r w:rsidRPr="00404B26">
              <w:rPr>
                <w:sz w:val="18"/>
              </w:rPr>
              <w:t>Phased array</w:t>
            </w:r>
          </w:p>
        </w:tc>
        <w:tc>
          <w:tcPr>
            <w:tcW w:w="2097" w:type="dxa"/>
            <w:vAlign w:val="center"/>
          </w:tcPr>
          <w:p w14:paraId="638CC7EB" w14:textId="77777777" w:rsidR="008D0136" w:rsidRPr="00404B26" w:rsidRDefault="008D0136" w:rsidP="00476059">
            <w:pPr>
              <w:pStyle w:val="TableText0"/>
              <w:spacing w:after="0"/>
              <w:jc w:val="center"/>
              <w:rPr>
                <w:sz w:val="18"/>
              </w:rPr>
            </w:pPr>
            <w:r w:rsidRPr="00404B26">
              <w:rPr>
                <w:sz w:val="18"/>
              </w:rPr>
              <w:t>Planar phased array</w:t>
            </w:r>
          </w:p>
        </w:tc>
        <w:tc>
          <w:tcPr>
            <w:tcW w:w="2012" w:type="dxa"/>
            <w:vAlign w:val="center"/>
          </w:tcPr>
          <w:p w14:paraId="2ADE76F6" w14:textId="77777777" w:rsidR="008D0136" w:rsidRPr="00404B26" w:rsidRDefault="008D0136" w:rsidP="00476059">
            <w:pPr>
              <w:pStyle w:val="TableText0"/>
              <w:spacing w:after="0"/>
              <w:jc w:val="center"/>
              <w:rPr>
                <w:sz w:val="18"/>
              </w:rPr>
            </w:pPr>
            <w:r w:rsidRPr="00404B26">
              <w:rPr>
                <w:sz w:val="18"/>
              </w:rPr>
              <w:t>Elliptical with parabolic contour</w:t>
            </w:r>
          </w:p>
        </w:tc>
        <w:tc>
          <w:tcPr>
            <w:tcW w:w="2067" w:type="dxa"/>
            <w:vAlign w:val="center"/>
          </w:tcPr>
          <w:p w14:paraId="3386871F" w14:textId="77777777" w:rsidR="008D0136" w:rsidRPr="00404B26" w:rsidRDefault="008D0136" w:rsidP="00476059">
            <w:pPr>
              <w:pStyle w:val="TableText0"/>
              <w:spacing w:after="0"/>
              <w:jc w:val="center"/>
              <w:rPr>
                <w:sz w:val="18"/>
              </w:rPr>
            </w:pPr>
            <w:r w:rsidRPr="00404B26">
              <w:rPr>
                <w:sz w:val="18"/>
              </w:rPr>
              <w:t>Double curved reflector with feed horn</w:t>
            </w:r>
          </w:p>
        </w:tc>
        <w:tc>
          <w:tcPr>
            <w:tcW w:w="2068" w:type="dxa"/>
          </w:tcPr>
          <w:p w14:paraId="4AFA7C3D" w14:textId="77777777" w:rsidR="008D0136" w:rsidRPr="00404B26" w:rsidRDefault="008D0136" w:rsidP="00476059">
            <w:pPr>
              <w:pStyle w:val="TableText0"/>
              <w:spacing w:after="0"/>
              <w:jc w:val="center"/>
              <w:rPr>
                <w:sz w:val="18"/>
              </w:rPr>
            </w:pPr>
            <w:r w:rsidRPr="00404B26">
              <w:rPr>
                <w:sz w:val="18"/>
              </w:rPr>
              <w:t>Phased array</w:t>
            </w:r>
          </w:p>
        </w:tc>
      </w:tr>
      <w:tr w:rsidR="008D0136" w:rsidRPr="00404B26" w14:paraId="6F3A6F6B" w14:textId="77777777" w:rsidTr="00476059">
        <w:trPr>
          <w:cantSplit/>
          <w:trHeight w:val="20"/>
          <w:jc w:val="center"/>
        </w:trPr>
        <w:tc>
          <w:tcPr>
            <w:tcW w:w="2164" w:type="dxa"/>
            <w:vAlign w:val="center"/>
          </w:tcPr>
          <w:p w14:paraId="0703A785" w14:textId="77777777" w:rsidR="008D0136" w:rsidRPr="00404B26" w:rsidRDefault="008D0136" w:rsidP="00476059">
            <w:pPr>
              <w:pStyle w:val="TableText0"/>
              <w:spacing w:after="0"/>
              <w:rPr>
                <w:sz w:val="18"/>
              </w:rPr>
            </w:pPr>
            <w:r w:rsidRPr="00404B26">
              <w:rPr>
                <w:sz w:val="18"/>
              </w:rPr>
              <w:t>Antenna polarization</w:t>
            </w:r>
          </w:p>
        </w:tc>
        <w:tc>
          <w:tcPr>
            <w:tcW w:w="2026" w:type="dxa"/>
            <w:vAlign w:val="center"/>
          </w:tcPr>
          <w:p w14:paraId="323E4899" w14:textId="77777777" w:rsidR="008D0136" w:rsidRPr="00404B26" w:rsidRDefault="008D0136" w:rsidP="00476059">
            <w:pPr>
              <w:pStyle w:val="TableText0"/>
              <w:spacing w:after="0"/>
              <w:jc w:val="center"/>
              <w:rPr>
                <w:sz w:val="18"/>
              </w:rPr>
            </w:pPr>
            <w:r w:rsidRPr="00404B26">
              <w:rPr>
                <w:sz w:val="18"/>
              </w:rPr>
              <w:t>Linear vertical</w:t>
            </w:r>
          </w:p>
        </w:tc>
        <w:tc>
          <w:tcPr>
            <w:tcW w:w="2025" w:type="dxa"/>
            <w:vAlign w:val="center"/>
          </w:tcPr>
          <w:p w14:paraId="1A73E0AA" w14:textId="77777777" w:rsidR="008D0136" w:rsidRPr="00404B26" w:rsidRDefault="008D0136" w:rsidP="00476059">
            <w:pPr>
              <w:pStyle w:val="TableText0"/>
              <w:spacing w:after="0"/>
              <w:jc w:val="center"/>
              <w:rPr>
                <w:sz w:val="18"/>
              </w:rPr>
            </w:pPr>
            <w:r w:rsidRPr="00404B26">
              <w:rPr>
                <w:sz w:val="18"/>
              </w:rPr>
              <w:t>Linear vertical</w:t>
            </w:r>
          </w:p>
        </w:tc>
        <w:tc>
          <w:tcPr>
            <w:tcW w:w="2097" w:type="dxa"/>
            <w:vAlign w:val="center"/>
          </w:tcPr>
          <w:p w14:paraId="6A7E8D62" w14:textId="77777777" w:rsidR="008D0136" w:rsidRPr="00404B26" w:rsidRDefault="008D0136" w:rsidP="00476059">
            <w:pPr>
              <w:pStyle w:val="TableText0"/>
              <w:spacing w:after="0"/>
              <w:jc w:val="center"/>
              <w:rPr>
                <w:sz w:val="18"/>
              </w:rPr>
            </w:pPr>
            <w:r w:rsidRPr="00404B26">
              <w:rPr>
                <w:sz w:val="18"/>
              </w:rPr>
              <w:t>RH circular</w:t>
            </w:r>
          </w:p>
        </w:tc>
        <w:tc>
          <w:tcPr>
            <w:tcW w:w="2012" w:type="dxa"/>
            <w:vAlign w:val="center"/>
          </w:tcPr>
          <w:p w14:paraId="1402C837" w14:textId="77777777" w:rsidR="008D0136" w:rsidRPr="00404B26" w:rsidRDefault="008D0136" w:rsidP="00476059">
            <w:pPr>
              <w:pStyle w:val="TableText0"/>
              <w:spacing w:after="0"/>
              <w:jc w:val="center"/>
              <w:rPr>
                <w:sz w:val="18"/>
              </w:rPr>
            </w:pPr>
            <w:r w:rsidRPr="00404B26">
              <w:rPr>
                <w:sz w:val="18"/>
              </w:rPr>
              <w:t>Horizontal</w:t>
            </w:r>
          </w:p>
        </w:tc>
        <w:tc>
          <w:tcPr>
            <w:tcW w:w="2067" w:type="dxa"/>
            <w:vAlign w:val="center"/>
          </w:tcPr>
          <w:p w14:paraId="49C790C4" w14:textId="77777777" w:rsidR="008D0136" w:rsidRPr="00404B26" w:rsidRDefault="008D0136" w:rsidP="00476059">
            <w:pPr>
              <w:pStyle w:val="TableText0"/>
              <w:spacing w:after="0"/>
              <w:jc w:val="center"/>
              <w:rPr>
                <w:sz w:val="18"/>
              </w:rPr>
            </w:pPr>
            <w:r w:rsidRPr="00404B26">
              <w:rPr>
                <w:sz w:val="18"/>
              </w:rPr>
              <w:t>Circular</w:t>
            </w:r>
          </w:p>
        </w:tc>
        <w:tc>
          <w:tcPr>
            <w:tcW w:w="2068" w:type="dxa"/>
          </w:tcPr>
          <w:p w14:paraId="08097E2E" w14:textId="77777777" w:rsidR="008D0136" w:rsidRPr="00404B26" w:rsidRDefault="008D0136" w:rsidP="00476059">
            <w:pPr>
              <w:pStyle w:val="TableText0"/>
              <w:spacing w:after="0"/>
              <w:jc w:val="center"/>
              <w:rPr>
                <w:sz w:val="18"/>
              </w:rPr>
            </w:pPr>
            <w:r w:rsidRPr="00404B26">
              <w:rPr>
                <w:sz w:val="18"/>
              </w:rPr>
              <w:t>Linear</w:t>
            </w:r>
          </w:p>
        </w:tc>
      </w:tr>
      <w:tr w:rsidR="008D0136" w:rsidRPr="00404B26" w14:paraId="16AB4651" w14:textId="77777777" w:rsidTr="00476059">
        <w:trPr>
          <w:cantSplit/>
          <w:trHeight w:val="20"/>
          <w:jc w:val="center"/>
        </w:trPr>
        <w:tc>
          <w:tcPr>
            <w:tcW w:w="2164" w:type="dxa"/>
            <w:vAlign w:val="center"/>
          </w:tcPr>
          <w:p w14:paraId="2FD14B5E" w14:textId="77777777" w:rsidR="008D0136" w:rsidRPr="00404B26" w:rsidRDefault="008D0136" w:rsidP="00476059">
            <w:pPr>
              <w:pStyle w:val="TableText0"/>
              <w:spacing w:after="0"/>
              <w:rPr>
                <w:sz w:val="18"/>
              </w:rPr>
            </w:pPr>
            <w:r w:rsidRPr="00404B26">
              <w:rPr>
                <w:sz w:val="18"/>
              </w:rPr>
              <w:t>Antenna gain (dBi)</w:t>
            </w:r>
          </w:p>
        </w:tc>
        <w:tc>
          <w:tcPr>
            <w:tcW w:w="2026" w:type="dxa"/>
            <w:vAlign w:val="center"/>
          </w:tcPr>
          <w:p w14:paraId="0B45136B" w14:textId="77777777" w:rsidR="008D0136" w:rsidRPr="00404B26" w:rsidRDefault="008D0136" w:rsidP="00476059">
            <w:pPr>
              <w:pStyle w:val="TableText0"/>
              <w:spacing w:after="0"/>
              <w:jc w:val="center"/>
              <w:rPr>
                <w:sz w:val="18"/>
              </w:rPr>
            </w:pPr>
            <w:r w:rsidRPr="00404B26">
              <w:rPr>
                <w:sz w:val="18"/>
              </w:rPr>
              <w:t>25.6</w:t>
            </w:r>
          </w:p>
        </w:tc>
        <w:tc>
          <w:tcPr>
            <w:tcW w:w="2025" w:type="dxa"/>
            <w:vAlign w:val="center"/>
          </w:tcPr>
          <w:p w14:paraId="7406A12C" w14:textId="77777777" w:rsidR="008D0136" w:rsidRPr="00404B26" w:rsidRDefault="008D0136" w:rsidP="00476059">
            <w:pPr>
              <w:pStyle w:val="TableText0"/>
              <w:spacing w:after="0"/>
              <w:jc w:val="center"/>
              <w:rPr>
                <w:sz w:val="18"/>
              </w:rPr>
            </w:pPr>
            <w:r w:rsidRPr="00404B26">
              <w:rPr>
                <w:sz w:val="18"/>
              </w:rPr>
              <w:t>38.0</w:t>
            </w:r>
          </w:p>
        </w:tc>
        <w:tc>
          <w:tcPr>
            <w:tcW w:w="2097" w:type="dxa"/>
            <w:vAlign w:val="center"/>
          </w:tcPr>
          <w:p w14:paraId="3D6202C1" w14:textId="77777777" w:rsidR="008D0136" w:rsidRPr="00404B26" w:rsidRDefault="008D0136" w:rsidP="00476059">
            <w:pPr>
              <w:pStyle w:val="TableText0"/>
              <w:spacing w:after="0"/>
              <w:jc w:val="center"/>
              <w:rPr>
                <w:sz w:val="18"/>
              </w:rPr>
            </w:pPr>
            <w:r w:rsidRPr="00404B26">
              <w:rPr>
                <w:sz w:val="18"/>
              </w:rPr>
              <w:t>43.0</w:t>
            </w:r>
          </w:p>
        </w:tc>
        <w:tc>
          <w:tcPr>
            <w:tcW w:w="2012" w:type="dxa"/>
            <w:vAlign w:val="center"/>
          </w:tcPr>
          <w:p w14:paraId="741083FF" w14:textId="77777777" w:rsidR="008D0136" w:rsidRPr="00404B26" w:rsidRDefault="008D0136" w:rsidP="00476059">
            <w:pPr>
              <w:pStyle w:val="TableText0"/>
              <w:spacing w:after="0"/>
              <w:jc w:val="center"/>
              <w:rPr>
                <w:sz w:val="18"/>
              </w:rPr>
            </w:pPr>
            <w:r w:rsidRPr="00404B26">
              <w:rPr>
                <w:sz w:val="18"/>
              </w:rPr>
              <w:t>37.0</w:t>
            </w:r>
          </w:p>
        </w:tc>
        <w:tc>
          <w:tcPr>
            <w:tcW w:w="2067" w:type="dxa"/>
            <w:vAlign w:val="center"/>
          </w:tcPr>
          <w:p w14:paraId="38A4BE54" w14:textId="77777777" w:rsidR="008D0136" w:rsidRPr="00404B26" w:rsidRDefault="008D0136" w:rsidP="00476059">
            <w:pPr>
              <w:pStyle w:val="TableText0"/>
              <w:spacing w:after="0"/>
              <w:jc w:val="center"/>
              <w:rPr>
                <w:sz w:val="18"/>
              </w:rPr>
            </w:pPr>
            <w:r w:rsidRPr="00404B26">
              <w:rPr>
                <w:sz w:val="18"/>
              </w:rPr>
              <w:t>43</w:t>
            </w:r>
          </w:p>
        </w:tc>
        <w:tc>
          <w:tcPr>
            <w:tcW w:w="2068" w:type="dxa"/>
          </w:tcPr>
          <w:p w14:paraId="23267D8D" w14:textId="77777777" w:rsidR="008D0136" w:rsidRPr="00404B26" w:rsidRDefault="008D0136" w:rsidP="00476059">
            <w:pPr>
              <w:pStyle w:val="TableText0"/>
              <w:spacing w:after="0"/>
              <w:jc w:val="center"/>
              <w:rPr>
                <w:sz w:val="18"/>
              </w:rPr>
            </w:pPr>
            <w:r w:rsidRPr="00404B26">
              <w:rPr>
                <w:sz w:val="18"/>
              </w:rPr>
              <w:t>35</w:t>
            </w:r>
          </w:p>
        </w:tc>
      </w:tr>
      <w:tr w:rsidR="008D0136" w:rsidRPr="00404B26" w14:paraId="3DC1D4C0" w14:textId="77777777" w:rsidTr="00476059">
        <w:trPr>
          <w:cantSplit/>
          <w:trHeight w:val="20"/>
          <w:jc w:val="center"/>
        </w:trPr>
        <w:tc>
          <w:tcPr>
            <w:tcW w:w="2164" w:type="dxa"/>
            <w:vAlign w:val="center"/>
          </w:tcPr>
          <w:p w14:paraId="43B55ED4" w14:textId="77777777" w:rsidR="008D0136" w:rsidRPr="00404B26" w:rsidRDefault="008D0136" w:rsidP="00476059">
            <w:pPr>
              <w:pStyle w:val="TableText0"/>
              <w:spacing w:after="0"/>
              <w:rPr>
                <w:sz w:val="18"/>
              </w:rPr>
            </w:pPr>
            <w:r w:rsidRPr="00404B26">
              <w:rPr>
                <w:sz w:val="18"/>
              </w:rPr>
              <w:t>Antenna elevation beamwidth (degrees)</w:t>
            </w:r>
          </w:p>
        </w:tc>
        <w:tc>
          <w:tcPr>
            <w:tcW w:w="2026" w:type="dxa"/>
            <w:vAlign w:val="center"/>
          </w:tcPr>
          <w:p w14:paraId="2003B6D8" w14:textId="77777777" w:rsidR="008D0136" w:rsidRPr="00404B26" w:rsidRDefault="008D0136" w:rsidP="00476059">
            <w:pPr>
              <w:pStyle w:val="TableText0"/>
              <w:spacing w:after="0"/>
              <w:jc w:val="center"/>
              <w:rPr>
                <w:sz w:val="18"/>
              </w:rPr>
            </w:pPr>
            <w:r w:rsidRPr="00404B26">
              <w:rPr>
                <w:sz w:val="18"/>
              </w:rPr>
              <w:t>9.7</w:t>
            </w:r>
          </w:p>
        </w:tc>
        <w:tc>
          <w:tcPr>
            <w:tcW w:w="2025" w:type="dxa"/>
            <w:vAlign w:val="center"/>
          </w:tcPr>
          <w:p w14:paraId="498A4F6A" w14:textId="77777777" w:rsidR="008D0136" w:rsidRPr="00404B26" w:rsidRDefault="008D0136" w:rsidP="00476059">
            <w:pPr>
              <w:pStyle w:val="TableText0"/>
              <w:spacing w:after="0"/>
              <w:jc w:val="center"/>
              <w:rPr>
                <w:sz w:val="18"/>
              </w:rPr>
            </w:pPr>
            <w:r w:rsidRPr="00404B26">
              <w:rPr>
                <w:sz w:val="18"/>
              </w:rPr>
              <w:t>2.5</w:t>
            </w:r>
          </w:p>
        </w:tc>
        <w:tc>
          <w:tcPr>
            <w:tcW w:w="2097" w:type="dxa"/>
            <w:vAlign w:val="center"/>
          </w:tcPr>
          <w:p w14:paraId="5A157245" w14:textId="77777777" w:rsidR="008D0136" w:rsidRPr="00404B26" w:rsidRDefault="008D0136" w:rsidP="00476059">
            <w:pPr>
              <w:pStyle w:val="TableText0"/>
              <w:spacing w:after="0"/>
              <w:jc w:val="center"/>
              <w:rPr>
                <w:sz w:val="18"/>
              </w:rPr>
            </w:pPr>
            <w:r w:rsidRPr="00404B26">
              <w:rPr>
                <w:sz w:val="18"/>
              </w:rPr>
              <w:t>1</w:t>
            </w:r>
          </w:p>
        </w:tc>
        <w:tc>
          <w:tcPr>
            <w:tcW w:w="2012" w:type="dxa"/>
            <w:vAlign w:val="center"/>
          </w:tcPr>
          <w:p w14:paraId="03CD95F7" w14:textId="77777777" w:rsidR="008D0136" w:rsidRPr="00404B26" w:rsidRDefault="008D0136" w:rsidP="00476059">
            <w:pPr>
              <w:pStyle w:val="TableText0"/>
              <w:spacing w:after="0"/>
              <w:jc w:val="center"/>
              <w:rPr>
                <w:sz w:val="18"/>
              </w:rPr>
            </w:pPr>
            <w:r w:rsidRPr="00404B26">
              <w:rPr>
                <w:sz w:val="18"/>
              </w:rPr>
              <w:t>1.1</w:t>
            </w:r>
          </w:p>
        </w:tc>
        <w:tc>
          <w:tcPr>
            <w:tcW w:w="2067" w:type="dxa"/>
            <w:vAlign w:val="center"/>
          </w:tcPr>
          <w:p w14:paraId="00FED07E" w14:textId="77777777" w:rsidR="008D0136" w:rsidRPr="00404B26" w:rsidRDefault="008D0136" w:rsidP="00476059">
            <w:pPr>
              <w:pStyle w:val="TableText0"/>
              <w:spacing w:after="0"/>
              <w:jc w:val="center"/>
              <w:rPr>
                <w:sz w:val="18"/>
              </w:rPr>
            </w:pPr>
            <w:r w:rsidRPr="00404B26">
              <w:rPr>
                <w:sz w:val="18"/>
              </w:rPr>
              <w:t>1.6</w:t>
            </w:r>
          </w:p>
        </w:tc>
        <w:tc>
          <w:tcPr>
            <w:tcW w:w="2068" w:type="dxa"/>
          </w:tcPr>
          <w:p w14:paraId="4A91283F" w14:textId="77777777" w:rsidR="008D0136" w:rsidRPr="00404B26" w:rsidRDefault="008D0136" w:rsidP="00476059">
            <w:pPr>
              <w:pStyle w:val="TableText0"/>
              <w:spacing w:after="0"/>
              <w:jc w:val="center"/>
              <w:rPr>
                <w:sz w:val="18"/>
              </w:rPr>
            </w:pPr>
            <w:r w:rsidRPr="00404B26">
              <w:rPr>
                <w:sz w:val="18"/>
              </w:rPr>
              <w:t>3.2</w:t>
            </w:r>
          </w:p>
        </w:tc>
      </w:tr>
      <w:tr w:rsidR="008D0136" w:rsidRPr="00404B26" w14:paraId="0594B10D" w14:textId="77777777" w:rsidTr="00476059">
        <w:trPr>
          <w:cantSplit/>
          <w:trHeight w:val="20"/>
          <w:jc w:val="center"/>
        </w:trPr>
        <w:tc>
          <w:tcPr>
            <w:tcW w:w="2164" w:type="dxa"/>
            <w:vAlign w:val="center"/>
          </w:tcPr>
          <w:p w14:paraId="500BA337" w14:textId="77777777" w:rsidR="008D0136" w:rsidRPr="00404B26" w:rsidRDefault="008D0136" w:rsidP="00476059">
            <w:pPr>
              <w:pStyle w:val="TableText0"/>
              <w:spacing w:after="0"/>
              <w:rPr>
                <w:sz w:val="18"/>
              </w:rPr>
            </w:pPr>
            <w:r w:rsidRPr="00404B26">
              <w:rPr>
                <w:sz w:val="18"/>
              </w:rPr>
              <w:t>Antenna azimuthal beamwidth (degrees)</w:t>
            </w:r>
          </w:p>
        </w:tc>
        <w:tc>
          <w:tcPr>
            <w:tcW w:w="2026" w:type="dxa"/>
            <w:vAlign w:val="center"/>
          </w:tcPr>
          <w:p w14:paraId="69814A2C" w14:textId="77777777" w:rsidR="008D0136" w:rsidRPr="00404B26" w:rsidRDefault="008D0136" w:rsidP="00476059">
            <w:pPr>
              <w:pStyle w:val="TableText0"/>
              <w:spacing w:after="0"/>
              <w:jc w:val="center"/>
              <w:rPr>
                <w:sz w:val="18"/>
              </w:rPr>
            </w:pPr>
            <w:r w:rsidRPr="00404B26">
              <w:rPr>
                <w:sz w:val="18"/>
              </w:rPr>
              <w:t>6.2</w:t>
            </w:r>
          </w:p>
        </w:tc>
        <w:tc>
          <w:tcPr>
            <w:tcW w:w="2025" w:type="dxa"/>
            <w:vAlign w:val="center"/>
          </w:tcPr>
          <w:p w14:paraId="200767FB" w14:textId="77777777" w:rsidR="008D0136" w:rsidRPr="00404B26" w:rsidRDefault="008D0136" w:rsidP="00476059">
            <w:pPr>
              <w:pStyle w:val="TableText0"/>
              <w:spacing w:after="0"/>
              <w:jc w:val="center"/>
              <w:rPr>
                <w:sz w:val="18"/>
              </w:rPr>
            </w:pPr>
            <w:r w:rsidRPr="00404B26">
              <w:rPr>
                <w:sz w:val="18"/>
              </w:rPr>
              <w:t>2.2</w:t>
            </w:r>
          </w:p>
        </w:tc>
        <w:tc>
          <w:tcPr>
            <w:tcW w:w="2097" w:type="dxa"/>
            <w:vAlign w:val="center"/>
          </w:tcPr>
          <w:p w14:paraId="572CD489" w14:textId="77777777" w:rsidR="008D0136" w:rsidRPr="00404B26" w:rsidRDefault="008D0136" w:rsidP="00476059">
            <w:pPr>
              <w:pStyle w:val="TableText0"/>
              <w:spacing w:after="0"/>
              <w:jc w:val="center"/>
              <w:rPr>
                <w:sz w:val="18"/>
              </w:rPr>
            </w:pPr>
            <w:r w:rsidRPr="00404B26">
              <w:rPr>
                <w:sz w:val="18"/>
              </w:rPr>
              <w:t>1</w:t>
            </w:r>
          </w:p>
        </w:tc>
        <w:tc>
          <w:tcPr>
            <w:tcW w:w="2012" w:type="dxa"/>
            <w:vAlign w:val="center"/>
          </w:tcPr>
          <w:p w14:paraId="6DE26921" w14:textId="77777777" w:rsidR="008D0136" w:rsidRPr="00404B26" w:rsidRDefault="008D0136" w:rsidP="00476059">
            <w:pPr>
              <w:pStyle w:val="TableText0"/>
              <w:spacing w:after="0"/>
              <w:jc w:val="center"/>
              <w:rPr>
                <w:sz w:val="18"/>
              </w:rPr>
            </w:pPr>
            <w:r w:rsidRPr="00404B26">
              <w:rPr>
                <w:sz w:val="18"/>
              </w:rPr>
              <w:t>3.5</w:t>
            </w:r>
          </w:p>
        </w:tc>
        <w:tc>
          <w:tcPr>
            <w:tcW w:w="2067" w:type="dxa"/>
            <w:vAlign w:val="center"/>
          </w:tcPr>
          <w:p w14:paraId="21E7FD44" w14:textId="77777777" w:rsidR="008D0136" w:rsidRPr="00404B26" w:rsidRDefault="008D0136" w:rsidP="00476059">
            <w:pPr>
              <w:pStyle w:val="TableText0"/>
              <w:spacing w:after="0"/>
              <w:jc w:val="center"/>
              <w:rPr>
                <w:sz w:val="18"/>
              </w:rPr>
            </w:pPr>
            <w:r w:rsidRPr="00404B26">
              <w:rPr>
                <w:sz w:val="18"/>
              </w:rPr>
              <w:t>.25</w:t>
            </w:r>
          </w:p>
        </w:tc>
        <w:tc>
          <w:tcPr>
            <w:tcW w:w="2068" w:type="dxa"/>
          </w:tcPr>
          <w:p w14:paraId="5BEBF14B" w14:textId="77777777" w:rsidR="008D0136" w:rsidRPr="00404B26" w:rsidRDefault="008D0136" w:rsidP="00476059">
            <w:pPr>
              <w:pStyle w:val="TableText0"/>
              <w:spacing w:after="0"/>
              <w:jc w:val="center"/>
              <w:rPr>
                <w:sz w:val="18"/>
              </w:rPr>
            </w:pPr>
            <w:r w:rsidRPr="00404B26">
              <w:rPr>
                <w:sz w:val="18"/>
              </w:rPr>
              <w:t>3.2</w:t>
            </w:r>
          </w:p>
        </w:tc>
      </w:tr>
      <w:tr w:rsidR="008D0136" w:rsidRPr="00404B26" w14:paraId="0765D15D" w14:textId="77777777" w:rsidTr="00476059">
        <w:trPr>
          <w:cantSplit/>
          <w:trHeight w:val="20"/>
          <w:jc w:val="center"/>
        </w:trPr>
        <w:tc>
          <w:tcPr>
            <w:tcW w:w="2164" w:type="dxa"/>
            <w:vAlign w:val="center"/>
          </w:tcPr>
          <w:p w14:paraId="3458FB4B" w14:textId="77777777" w:rsidR="008D0136" w:rsidRPr="00404B26" w:rsidRDefault="008D0136" w:rsidP="00476059">
            <w:pPr>
              <w:pStyle w:val="TableText0"/>
              <w:spacing w:after="0"/>
              <w:rPr>
                <w:sz w:val="18"/>
              </w:rPr>
            </w:pPr>
            <w:r w:rsidRPr="00404B26">
              <w:rPr>
                <w:sz w:val="18"/>
              </w:rPr>
              <w:t>Antenna horizontal scan rate</w:t>
            </w:r>
          </w:p>
        </w:tc>
        <w:tc>
          <w:tcPr>
            <w:tcW w:w="2026" w:type="dxa"/>
            <w:vAlign w:val="center"/>
          </w:tcPr>
          <w:p w14:paraId="54AD2F3B" w14:textId="77777777" w:rsidR="008D0136" w:rsidRPr="00404B26" w:rsidRDefault="008D0136" w:rsidP="00476059">
            <w:pPr>
              <w:pStyle w:val="TableText0"/>
              <w:spacing w:after="0"/>
              <w:jc w:val="center"/>
              <w:rPr>
                <w:sz w:val="18"/>
              </w:rPr>
            </w:pPr>
            <w:r w:rsidRPr="00404B26">
              <w:rPr>
                <w:sz w:val="18"/>
              </w:rPr>
              <w:t>30 degrees/s</w:t>
            </w:r>
          </w:p>
        </w:tc>
        <w:tc>
          <w:tcPr>
            <w:tcW w:w="2025" w:type="dxa"/>
            <w:vAlign w:val="center"/>
          </w:tcPr>
          <w:p w14:paraId="12F9D31D" w14:textId="77777777" w:rsidR="008D0136" w:rsidRPr="00404B26" w:rsidRDefault="008D0136" w:rsidP="00476059">
            <w:pPr>
              <w:pStyle w:val="TableText0"/>
              <w:spacing w:after="0"/>
              <w:jc w:val="center"/>
              <w:rPr>
                <w:sz w:val="18"/>
              </w:rPr>
            </w:pPr>
            <w:r w:rsidRPr="00404B26">
              <w:rPr>
                <w:sz w:val="18"/>
              </w:rPr>
              <w:t>5 degrees/s</w:t>
            </w:r>
          </w:p>
        </w:tc>
        <w:tc>
          <w:tcPr>
            <w:tcW w:w="2097" w:type="dxa"/>
            <w:vAlign w:val="center"/>
          </w:tcPr>
          <w:p w14:paraId="1524A97F" w14:textId="77777777" w:rsidR="008D0136" w:rsidRPr="00404B26" w:rsidRDefault="008D0136" w:rsidP="00476059">
            <w:pPr>
              <w:pStyle w:val="TableText0"/>
              <w:spacing w:after="0"/>
              <w:jc w:val="center"/>
              <w:rPr>
                <w:sz w:val="18"/>
              </w:rPr>
            </w:pPr>
            <w:r w:rsidRPr="00404B26">
              <w:rPr>
                <w:sz w:val="18"/>
              </w:rPr>
              <w:t>1 500 scans/min</w:t>
            </w:r>
          </w:p>
        </w:tc>
        <w:tc>
          <w:tcPr>
            <w:tcW w:w="2012" w:type="dxa"/>
            <w:vAlign w:val="center"/>
          </w:tcPr>
          <w:p w14:paraId="3A873C30" w14:textId="77777777" w:rsidR="008D0136" w:rsidRPr="00404B26" w:rsidRDefault="008D0136" w:rsidP="00476059">
            <w:pPr>
              <w:pStyle w:val="TableText0"/>
              <w:spacing w:after="0"/>
              <w:jc w:val="center"/>
              <w:rPr>
                <w:sz w:val="18"/>
              </w:rPr>
            </w:pPr>
            <w:r w:rsidRPr="00404B26">
              <w:rPr>
                <w:sz w:val="18"/>
              </w:rPr>
              <w:t>7.8 or 15.6 degrees/s</w:t>
            </w:r>
          </w:p>
        </w:tc>
        <w:tc>
          <w:tcPr>
            <w:tcW w:w="2067" w:type="dxa"/>
            <w:vAlign w:val="center"/>
          </w:tcPr>
          <w:p w14:paraId="711CC91D" w14:textId="77777777" w:rsidR="008D0136" w:rsidRPr="00404B26" w:rsidRDefault="008D0136" w:rsidP="00476059">
            <w:pPr>
              <w:pStyle w:val="TableText0"/>
              <w:spacing w:after="0"/>
              <w:jc w:val="center"/>
              <w:rPr>
                <w:sz w:val="18"/>
              </w:rPr>
            </w:pPr>
            <w:r w:rsidRPr="00404B26">
              <w:rPr>
                <w:sz w:val="18"/>
              </w:rPr>
              <w:t>60 rpm, 360 degrees/s</w:t>
            </w:r>
          </w:p>
        </w:tc>
        <w:tc>
          <w:tcPr>
            <w:tcW w:w="2068" w:type="dxa"/>
          </w:tcPr>
          <w:p w14:paraId="785C48E7" w14:textId="77777777" w:rsidR="008D0136" w:rsidRPr="00404B26" w:rsidRDefault="008D0136" w:rsidP="00476059">
            <w:pPr>
              <w:pStyle w:val="TableText0"/>
              <w:spacing w:after="0"/>
              <w:jc w:val="center"/>
              <w:rPr>
                <w:sz w:val="18"/>
              </w:rPr>
            </w:pPr>
            <w:r w:rsidRPr="00404B26">
              <w:rPr>
                <w:sz w:val="18"/>
              </w:rPr>
              <w:t>1-30 degrees/s</w:t>
            </w:r>
          </w:p>
        </w:tc>
      </w:tr>
    </w:tbl>
    <w:p w14:paraId="4BAADDC3" w14:textId="77777777" w:rsidR="00476059" w:rsidRDefault="008D0136" w:rsidP="00476059">
      <w:r w:rsidRPr="00404B26">
        <w:br w:type="page"/>
      </w:r>
    </w:p>
    <w:p w14:paraId="681D919C" w14:textId="24DCF4DF" w:rsidR="008D0136" w:rsidRPr="00476059" w:rsidRDefault="008D0136" w:rsidP="00476059">
      <w:pPr>
        <w:pStyle w:val="TableNo"/>
      </w:pPr>
      <w:r w:rsidRPr="00476059">
        <w:lastRenderedPageBreak/>
        <w:t>TABLE 1 (</w:t>
      </w:r>
      <w:r w:rsidR="00476059" w:rsidRPr="00476059">
        <w:rPr>
          <w:i/>
          <w:iCs/>
          <w:caps w:val="0"/>
        </w:rPr>
        <w:t>end</w:t>
      </w:r>
      <w:r w:rsidRPr="00476059">
        <w:t>)</w:t>
      </w:r>
    </w:p>
    <w:tbl>
      <w:tblPr>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9"/>
        <w:gridCol w:w="2012"/>
        <w:gridCol w:w="2013"/>
        <w:gridCol w:w="2090"/>
        <w:gridCol w:w="2012"/>
        <w:gridCol w:w="2052"/>
        <w:gridCol w:w="2052"/>
      </w:tblGrid>
      <w:tr w:rsidR="008D0136" w:rsidRPr="00404B26" w14:paraId="552E2EEC" w14:textId="77777777">
        <w:tc>
          <w:tcPr>
            <w:tcW w:w="2169" w:type="dxa"/>
            <w:vAlign w:val="center"/>
          </w:tcPr>
          <w:p w14:paraId="5167E9AF" w14:textId="77777777" w:rsidR="008D0136" w:rsidRPr="00404B26" w:rsidRDefault="008D0136" w:rsidP="00E6479E">
            <w:pPr>
              <w:pStyle w:val="Tablehead"/>
              <w:spacing w:before="60" w:after="40"/>
              <w:rPr>
                <w:sz w:val="18"/>
                <w:szCs w:val="18"/>
              </w:rPr>
            </w:pPr>
            <w:r w:rsidRPr="00404B26">
              <w:rPr>
                <w:bCs/>
                <w:sz w:val="18"/>
                <w:szCs w:val="18"/>
              </w:rPr>
              <w:t>Characteristics</w:t>
            </w:r>
          </w:p>
        </w:tc>
        <w:tc>
          <w:tcPr>
            <w:tcW w:w="2012" w:type="dxa"/>
            <w:vAlign w:val="center"/>
          </w:tcPr>
          <w:p w14:paraId="1A7CBA84" w14:textId="77777777" w:rsidR="008D0136" w:rsidRPr="00404B26" w:rsidRDefault="008D0136" w:rsidP="00E6479E">
            <w:pPr>
              <w:pStyle w:val="Tablehead"/>
              <w:spacing w:before="60" w:after="40"/>
              <w:rPr>
                <w:bCs/>
                <w:sz w:val="18"/>
                <w:szCs w:val="18"/>
              </w:rPr>
            </w:pPr>
            <w:r w:rsidRPr="00404B26">
              <w:rPr>
                <w:bCs/>
                <w:sz w:val="18"/>
                <w:szCs w:val="18"/>
              </w:rPr>
              <w:t>System 1</w:t>
            </w:r>
          </w:p>
        </w:tc>
        <w:tc>
          <w:tcPr>
            <w:tcW w:w="2013" w:type="dxa"/>
            <w:vAlign w:val="center"/>
          </w:tcPr>
          <w:p w14:paraId="3E0C088F" w14:textId="77777777" w:rsidR="008D0136" w:rsidRPr="00404B26" w:rsidRDefault="008D0136" w:rsidP="00E6479E">
            <w:pPr>
              <w:pStyle w:val="Tablehead"/>
              <w:spacing w:before="60" w:after="40"/>
              <w:rPr>
                <w:bCs/>
                <w:sz w:val="18"/>
                <w:szCs w:val="18"/>
              </w:rPr>
            </w:pPr>
            <w:r w:rsidRPr="00404B26">
              <w:rPr>
                <w:bCs/>
                <w:sz w:val="18"/>
                <w:szCs w:val="18"/>
              </w:rPr>
              <w:t>System 2</w:t>
            </w:r>
          </w:p>
        </w:tc>
        <w:tc>
          <w:tcPr>
            <w:tcW w:w="2090" w:type="dxa"/>
            <w:vAlign w:val="center"/>
          </w:tcPr>
          <w:p w14:paraId="6EB12F09" w14:textId="77777777" w:rsidR="008D0136" w:rsidRPr="00404B26" w:rsidRDefault="008D0136" w:rsidP="00E6479E">
            <w:pPr>
              <w:pStyle w:val="Tablehead"/>
              <w:spacing w:before="60" w:after="40"/>
              <w:rPr>
                <w:bCs/>
                <w:sz w:val="18"/>
                <w:szCs w:val="18"/>
              </w:rPr>
            </w:pPr>
            <w:r w:rsidRPr="00404B26">
              <w:rPr>
                <w:bCs/>
                <w:sz w:val="18"/>
                <w:szCs w:val="18"/>
              </w:rPr>
              <w:t>System 3</w:t>
            </w:r>
          </w:p>
        </w:tc>
        <w:tc>
          <w:tcPr>
            <w:tcW w:w="2012" w:type="dxa"/>
            <w:vAlign w:val="center"/>
          </w:tcPr>
          <w:p w14:paraId="1E666B5A" w14:textId="77777777" w:rsidR="008D0136" w:rsidRPr="00404B26" w:rsidRDefault="008D0136" w:rsidP="00E6479E">
            <w:pPr>
              <w:pStyle w:val="Tablehead"/>
              <w:spacing w:before="60" w:after="40"/>
              <w:rPr>
                <w:bCs/>
                <w:sz w:val="18"/>
                <w:szCs w:val="18"/>
              </w:rPr>
            </w:pPr>
            <w:r w:rsidRPr="00404B26">
              <w:rPr>
                <w:bCs/>
                <w:sz w:val="18"/>
                <w:szCs w:val="18"/>
              </w:rPr>
              <w:t>System 4</w:t>
            </w:r>
          </w:p>
        </w:tc>
        <w:tc>
          <w:tcPr>
            <w:tcW w:w="2052" w:type="dxa"/>
            <w:vAlign w:val="center"/>
          </w:tcPr>
          <w:p w14:paraId="5A311191" w14:textId="77777777" w:rsidR="008D0136" w:rsidRPr="00404B26" w:rsidRDefault="008D0136" w:rsidP="00E6479E">
            <w:pPr>
              <w:pStyle w:val="Tablehead"/>
              <w:spacing w:before="60" w:after="40"/>
              <w:rPr>
                <w:bCs/>
                <w:sz w:val="18"/>
                <w:szCs w:val="18"/>
              </w:rPr>
            </w:pPr>
            <w:r w:rsidRPr="00404B26">
              <w:rPr>
                <w:bCs/>
                <w:sz w:val="18"/>
                <w:szCs w:val="18"/>
              </w:rPr>
              <w:t>System 5</w:t>
            </w:r>
          </w:p>
        </w:tc>
        <w:tc>
          <w:tcPr>
            <w:tcW w:w="2052" w:type="dxa"/>
          </w:tcPr>
          <w:p w14:paraId="277BD885" w14:textId="77777777" w:rsidR="008D0136" w:rsidRPr="00404B26" w:rsidRDefault="008D0136" w:rsidP="00E6479E">
            <w:pPr>
              <w:pStyle w:val="Tablehead"/>
              <w:spacing w:before="60" w:after="40"/>
              <w:rPr>
                <w:bCs/>
                <w:sz w:val="18"/>
                <w:szCs w:val="18"/>
              </w:rPr>
            </w:pPr>
            <w:r w:rsidRPr="00404B26">
              <w:rPr>
                <w:bCs/>
                <w:sz w:val="18"/>
                <w:szCs w:val="18"/>
              </w:rPr>
              <w:t>System 6</w:t>
            </w:r>
          </w:p>
        </w:tc>
      </w:tr>
      <w:tr w:rsidR="008D0136" w:rsidRPr="00404B26" w14:paraId="59426705" w14:textId="77777777">
        <w:tc>
          <w:tcPr>
            <w:tcW w:w="2169" w:type="dxa"/>
            <w:vAlign w:val="center"/>
          </w:tcPr>
          <w:p w14:paraId="67CAEDF2" w14:textId="77777777" w:rsidR="008D0136" w:rsidRPr="00404B26" w:rsidRDefault="008D0136" w:rsidP="00E6479E">
            <w:pPr>
              <w:pStyle w:val="TableText0"/>
              <w:spacing w:before="60"/>
              <w:rPr>
                <w:sz w:val="18"/>
              </w:rPr>
            </w:pPr>
            <w:r w:rsidRPr="00404B26">
              <w:rPr>
                <w:sz w:val="18"/>
              </w:rPr>
              <w:t>Antenna horizontal scan type (continuous, random, sector, etc.)</w:t>
            </w:r>
          </w:p>
        </w:tc>
        <w:tc>
          <w:tcPr>
            <w:tcW w:w="2012" w:type="dxa"/>
            <w:vAlign w:val="center"/>
          </w:tcPr>
          <w:p w14:paraId="6F17516D" w14:textId="77777777" w:rsidR="008D0136" w:rsidRPr="00404B26" w:rsidRDefault="008D0136" w:rsidP="00E6479E">
            <w:pPr>
              <w:pStyle w:val="TableText0"/>
              <w:spacing w:before="60"/>
              <w:jc w:val="center"/>
              <w:rPr>
                <w:sz w:val="18"/>
              </w:rPr>
            </w:pPr>
            <w:r w:rsidRPr="00404B26">
              <w:rPr>
                <w:sz w:val="18"/>
              </w:rPr>
              <w:t>±45º to ±135º</w:t>
            </w:r>
            <w:r w:rsidRPr="00404B26">
              <w:rPr>
                <w:sz w:val="18"/>
              </w:rPr>
              <w:br/>
              <w:t>(mechanical)</w:t>
            </w:r>
          </w:p>
        </w:tc>
        <w:tc>
          <w:tcPr>
            <w:tcW w:w="2013" w:type="dxa"/>
            <w:vAlign w:val="center"/>
          </w:tcPr>
          <w:p w14:paraId="6C9BADBE" w14:textId="77777777" w:rsidR="008D0136" w:rsidRPr="00404B26" w:rsidRDefault="008D0136" w:rsidP="00E6479E">
            <w:pPr>
              <w:pStyle w:val="TableText0"/>
              <w:spacing w:before="60"/>
              <w:jc w:val="center"/>
              <w:rPr>
                <w:sz w:val="18"/>
              </w:rPr>
            </w:pPr>
            <w:r w:rsidRPr="00404B26">
              <w:rPr>
                <w:sz w:val="18"/>
              </w:rPr>
              <w:t>±30º</w:t>
            </w:r>
            <w:r w:rsidRPr="00404B26">
              <w:rPr>
                <w:sz w:val="18"/>
              </w:rPr>
              <w:br/>
              <w:t>(electronic, conical)</w:t>
            </w:r>
          </w:p>
        </w:tc>
        <w:tc>
          <w:tcPr>
            <w:tcW w:w="2090" w:type="dxa"/>
            <w:vAlign w:val="center"/>
          </w:tcPr>
          <w:p w14:paraId="2B6548A3" w14:textId="77777777" w:rsidR="008D0136" w:rsidRPr="00404B26" w:rsidRDefault="008D0136" w:rsidP="00E6479E">
            <w:pPr>
              <w:pStyle w:val="TableText0"/>
              <w:spacing w:before="60"/>
              <w:jc w:val="center"/>
              <w:rPr>
                <w:sz w:val="18"/>
              </w:rPr>
            </w:pPr>
            <w:r w:rsidRPr="00404B26">
              <w:rPr>
                <w:sz w:val="18"/>
              </w:rPr>
              <w:t>±40º</w:t>
            </w:r>
            <w:r w:rsidRPr="00404B26">
              <w:rPr>
                <w:sz w:val="18"/>
              </w:rPr>
              <w:br/>
              <w:t>(mechanical)</w:t>
            </w:r>
          </w:p>
        </w:tc>
        <w:tc>
          <w:tcPr>
            <w:tcW w:w="2012" w:type="dxa"/>
            <w:vAlign w:val="center"/>
          </w:tcPr>
          <w:p w14:paraId="67A05D5E" w14:textId="77777777" w:rsidR="008D0136" w:rsidRPr="00404B26" w:rsidRDefault="008D0136" w:rsidP="00E6479E">
            <w:pPr>
              <w:pStyle w:val="TableText0"/>
              <w:spacing w:before="60"/>
              <w:jc w:val="center"/>
              <w:rPr>
                <w:sz w:val="18"/>
              </w:rPr>
            </w:pPr>
            <w:r w:rsidRPr="00404B26">
              <w:rPr>
                <w:sz w:val="18"/>
              </w:rPr>
              <w:t>180º</w:t>
            </w:r>
            <w:r w:rsidRPr="00404B26">
              <w:rPr>
                <w:sz w:val="18"/>
              </w:rPr>
              <w:br/>
              <w:t>(mechanical)</w:t>
            </w:r>
          </w:p>
        </w:tc>
        <w:tc>
          <w:tcPr>
            <w:tcW w:w="2052" w:type="dxa"/>
            <w:vAlign w:val="center"/>
          </w:tcPr>
          <w:p w14:paraId="0E2ADC48" w14:textId="77777777" w:rsidR="008D0136" w:rsidRPr="00404B26" w:rsidRDefault="008D0136" w:rsidP="00E6479E">
            <w:pPr>
              <w:pStyle w:val="TableText0"/>
              <w:spacing w:before="60"/>
              <w:jc w:val="center"/>
              <w:rPr>
                <w:sz w:val="18"/>
              </w:rPr>
            </w:pPr>
            <w:r w:rsidRPr="00404B26">
              <w:rPr>
                <w:sz w:val="18"/>
              </w:rPr>
              <w:t>360º</w:t>
            </w:r>
            <w:r w:rsidRPr="00404B26">
              <w:rPr>
                <w:sz w:val="18"/>
              </w:rPr>
              <w:br/>
              <w:t>(continuous)</w:t>
            </w:r>
          </w:p>
        </w:tc>
        <w:tc>
          <w:tcPr>
            <w:tcW w:w="2052" w:type="dxa"/>
          </w:tcPr>
          <w:p w14:paraId="1D5176AC" w14:textId="77777777" w:rsidR="008D0136" w:rsidRPr="00404B26" w:rsidRDefault="008D0136" w:rsidP="00E6479E">
            <w:pPr>
              <w:pStyle w:val="TableText0"/>
              <w:spacing w:before="60"/>
              <w:jc w:val="center"/>
              <w:rPr>
                <w:sz w:val="18"/>
              </w:rPr>
            </w:pPr>
            <w:r w:rsidRPr="00404B26">
              <w:rPr>
                <w:sz w:val="18"/>
              </w:rPr>
              <w:t xml:space="preserve">±45º </w:t>
            </w:r>
            <w:r w:rsidRPr="00404B26">
              <w:rPr>
                <w:sz w:val="18"/>
              </w:rPr>
              <w:br/>
              <w:t>(electronic)</w:t>
            </w:r>
          </w:p>
        </w:tc>
      </w:tr>
      <w:tr w:rsidR="008D0136" w:rsidRPr="00404B26" w14:paraId="78B87D63" w14:textId="77777777">
        <w:tc>
          <w:tcPr>
            <w:tcW w:w="2169" w:type="dxa"/>
          </w:tcPr>
          <w:p w14:paraId="6377100B" w14:textId="77777777" w:rsidR="008D0136" w:rsidRPr="00404B26" w:rsidRDefault="008D0136" w:rsidP="00E6479E">
            <w:pPr>
              <w:pStyle w:val="TableText0"/>
              <w:spacing w:before="60"/>
              <w:rPr>
                <w:sz w:val="18"/>
              </w:rPr>
            </w:pPr>
            <w:r w:rsidRPr="00404B26">
              <w:rPr>
                <w:sz w:val="18"/>
              </w:rPr>
              <w:t>Antenna vertical scan rate</w:t>
            </w:r>
          </w:p>
        </w:tc>
        <w:tc>
          <w:tcPr>
            <w:tcW w:w="2012" w:type="dxa"/>
          </w:tcPr>
          <w:p w14:paraId="69AF5F0B" w14:textId="77777777" w:rsidR="008D0136" w:rsidRPr="00404B26" w:rsidRDefault="008D0136" w:rsidP="00E6479E">
            <w:pPr>
              <w:pStyle w:val="TableText0"/>
              <w:spacing w:before="60"/>
              <w:jc w:val="center"/>
              <w:rPr>
                <w:sz w:val="18"/>
              </w:rPr>
            </w:pPr>
            <w:r w:rsidRPr="00404B26">
              <w:rPr>
                <w:sz w:val="18"/>
              </w:rPr>
              <w:t>30 degrees/s</w:t>
            </w:r>
          </w:p>
        </w:tc>
        <w:tc>
          <w:tcPr>
            <w:tcW w:w="2013" w:type="dxa"/>
          </w:tcPr>
          <w:p w14:paraId="07DE1C2A" w14:textId="77777777" w:rsidR="008D0136" w:rsidRPr="00404B26" w:rsidRDefault="008D0136" w:rsidP="00E6479E">
            <w:pPr>
              <w:pStyle w:val="TableText0"/>
              <w:spacing w:before="60"/>
              <w:jc w:val="center"/>
              <w:rPr>
                <w:sz w:val="18"/>
              </w:rPr>
            </w:pPr>
            <w:r w:rsidRPr="00404B26">
              <w:rPr>
                <w:sz w:val="18"/>
              </w:rPr>
              <w:t>5 degrees/s</w:t>
            </w:r>
          </w:p>
        </w:tc>
        <w:tc>
          <w:tcPr>
            <w:tcW w:w="2090" w:type="dxa"/>
          </w:tcPr>
          <w:p w14:paraId="6EEB31B3" w14:textId="77777777" w:rsidR="008D0136" w:rsidRPr="00404B26" w:rsidRDefault="008D0136" w:rsidP="00E6479E">
            <w:pPr>
              <w:pStyle w:val="TableText0"/>
              <w:spacing w:before="60"/>
              <w:jc w:val="center"/>
              <w:rPr>
                <w:sz w:val="18"/>
              </w:rPr>
            </w:pPr>
            <w:r w:rsidRPr="00404B26">
              <w:rPr>
                <w:sz w:val="18"/>
              </w:rPr>
              <w:t>1 500 scans/min</w:t>
            </w:r>
          </w:p>
        </w:tc>
        <w:tc>
          <w:tcPr>
            <w:tcW w:w="2012" w:type="dxa"/>
          </w:tcPr>
          <w:p w14:paraId="4FDE93F1" w14:textId="77777777" w:rsidR="008D0136" w:rsidRPr="00404B26" w:rsidRDefault="008D0136" w:rsidP="00E6479E">
            <w:pPr>
              <w:pStyle w:val="TableText0"/>
              <w:spacing w:before="60"/>
              <w:jc w:val="center"/>
              <w:rPr>
                <w:sz w:val="18"/>
              </w:rPr>
            </w:pPr>
            <w:r w:rsidRPr="00404B26">
              <w:rPr>
                <w:sz w:val="18"/>
              </w:rPr>
              <w:t>Not applicable</w:t>
            </w:r>
          </w:p>
        </w:tc>
        <w:tc>
          <w:tcPr>
            <w:tcW w:w="2052" w:type="dxa"/>
          </w:tcPr>
          <w:p w14:paraId="28DE5E64" w14:textId="77777777" w:rsidR="008D0136" w:rsidRPr="00404B26" w:rsidRDefault="008D0136" w:rsidP="00E6479E">
            <w:pPr>
              <w:pStyle w:val="TableText0"/>
              <w:spacing w:before="60"/>
              <w:jc w:val="center"/>
              <w:rPr>
                <w:sz w:val="18"/>
              </w:rPr>
            </w:pPr>
            <w:r w:rsidRPr="00404B26">
              <w:rPr>
                <w:sz w:val="18"/>
              </w:rPr>
              <w:t>Not applicable</w:t>
            </w:r>
          </w:p>
        </w:tc>
        <w:tc>
          <w:tcPr>
            <w:tcW w:w="2052" w:type="dxa"/>
            <w:vAlign w:val="center"/>
          </w:tcPr>
          <w:p w14:paraId="75D7F3FF" w14:textId="77777777" w:rsidR="008D0136" w:rsidRPr="00404B26" w:rsidRDefault="008D0136" w:rsidP="00E6479E">
            <w:pPr>
              <w:pStyle w:val="TableText0"/>
              <w:spacing w:before="60"/>
              <w:jc w:val="center"/>
              <w:rPr>
                <w:sz w:val="18"/>
              </w:rPr>
            </w:pPr>
            <w:r w:rsidRPr="00404B26">
              <w:rPr>
                <w:sz w:val="18"/>
              </w:rPr>
              <w:t>1, 5 degrees/s</w:t>
            </w:r>
          </w:p>
        </w:tc>
      </w:tr>
      <w:tr w:rsidR="008D0136" w:rsidRPr="00404B26" w14:paraId="07B4236F" w14:textId="77777777">
        <w:tc>
          <w:tcPr>
            <w:tcW w:w="2169" w:type="dxa"/>
          </w:tcPr>
          <w:p w14:paraId="58AF33A1" w14:textId="77777777" w:rsidR="008D0136" w:rsidRPr="00404B26" w:rsidRDefault="008D0136" w:rsidP="00E6479E">
            <w:pPr>
              <w:pStyle w:val="TableText0"/>
              <w:spacing w:before="60"/>
              <w:rPr>
                <w:sz w:val="18"/>
              </w:rPr>
            </w:pPr>
            <w:r w:rsidRPr="00404B26">
              <w:rPr>
                <w:sz w:val="18"/>
              </w:rPr>
              <w:t>Antenna vertical scan type</w:t>
            </w:r>
          </w:p>
        </w:tc>
        <w:tc>
          <w:tcPr>
            <w:tcW w:w="2012" w:type="dxa"/>
          </w:tcPr>
          <w:p w14:paraId="545C7A48" w14:textId="77777777" w:rsidR="008D0136" w:rsidRPr="00404B26" w:rsidRDefault="008D0136" w:rsidP="00E6479E">
            <w:pPr>
              <w:pStyle w:val="TableText0"/>
              <w:spacing w:before="60"/>
              <w:jc w:val="center"/>
              <w:rPr>
                <w:sz w:val="18"/>
              </w:rPr>
            </w:pPr>
            <w:r w:rsidRPr="00404B26">
              <w:rPr>
                <w:sz w:val="18"/>
              </w:rPr>
              <w:t>–10º to –50º</w:t>
            </w:r>
            <w:r w:rsidRPr="00404B26">
              <w:rPr>
                <w:sz w:val="18"/>
              </w:rPr>
              <w:br/>
              <w:t>(mechanical)</w:t>
            </w:r>
          </w:p>
        </w:tc>
        <w:tc>
          <w:tcPr>
            <w:tcW w:w="2013" w:type="dxa"/>
          </w:tcPr>
          <w:p w14:paraId="7ACC1157" w14:textId="77777777" w:rsidR="008D0136" w:rsidRPr="00404B26" w:rsidRDefault="008D0136" w:rsidP="00E6479E">
            <w:pPr>
              <w:pStyle w:val="TableText0"/>
              <w:spacing w:before="60"/>
              <w:jc w:val="center"/>
              <w:rPr>
                <w:sz w:val="18"/>
              </w:rPr>
            </w:pPr>
            <w:r w:rsidRPr="00404B26">
              <w:rPr>
                <w:sz w:val="18"/>
              </w:rPr>
              <w:t>0º to –90º</w:t>
            </w:r>
            <w:r w:rsidRPr="00404B26">
              <w:rPr>
                <w:sz w:val="18"/>
              </w:rPr>
              <w:br/>
              <w:t>(electronic, conical)</w:t>
            </w:r>
          </w:p>
        </w:tc>
        <w:tc>
          <w:tcPr>
            <w:tcW w:w="2090" w:type="dxa"/>
          </w:tcPr>
          <w:p w14:paraId="01C23A1C" w14:textId="77777777" w:rsidR="008D0136" w:rsidRPr="00404B26" w:rsidRDefault="008D0136" w:rsidP="00E6479E">
            <w:pPr>
              <w:pStyle w:val="TableText0"/>
              <w:spacing w:before="60"/>
              <w:jc w:val="center"/>
              <w:rPr>
                <w:sz w:val="18"/>
              </w:rPr>
            </w:pPr>
            <w:r w:rsidRPr="00404B26">
              <w:rPr>
                <w:sz w:val="18"/>
              </w:rPr>
              <w:t>+30º/–10º</w:t>
            </w:r>
            <w:r w:rsidRPr="00404B26">
              <w:rPr>
                <w:sz w:val="18"/>
              </w:rPr>
              <w:br/>
              <w:t>(mechanical)</w:t>
            </w:r>
          </w:p>
        </w:tc>
        <w:tc>
          <w:tcPr>
            <w:tcW w:w="2012" w:type="dxa"/>
          </w:tcPr>
          <w:p w14:paraId="133BEF42" w14:textId="77777777" w:rsidR="008D0136" w:rsidRPr="00404B26" w:rsidRDefault="008D0136" w:rsidP="00E6479E">
            <w:pPr>
              <w:pStyle w:val="TableText0"/>
              <w:spacing w:before="60"/>
              <w:jc w:val="center"/>
              <w:rPr>
                <w:sz w:val="18"/>
              </w:rPr>
            </w:pPr>
            <w:r w:rsidRPr="00404B26">
              <w:rPr>
                <w:sz w:val="18"/>
              </w:rPr>
              <w:t>+22.5º/–33.75º</w:t>
            </w:r>
            <w:r w:rsidRPr="00404B26">
              <w:rPr>
                <w:sz w:val="18"/>
              </w:rPr>
              <w:br/>
              <w:t>(mechanical)</w:t>
            </w:r>
          </w:p>
        </w:tc>
        <w:tc>
          <w:tcPr>
            <w:tcW w:w="2052" w:type="dxa"/>
          </w:tcPr>
          <w:p w14:paraId="7D567B76" w14:textId="77777777" w:rsidR="008D0136" w:rsidRPr="00404B26" w:rsidRDefault="008D0136" w:rsidP="00E6479E">
            <w:pPr>
              <w:pStyle w:val="TableText0"/>
              <w:spacing w:before="60"/>
              <w:jc w:val="center"/>
              <w:rPr>
                <w:sz w:val="18"/>
              </w:rPr>
            </w:pPr>
            <w:r w:rsidRPr="00404B26">
              <w:rPr>
                <w:sz w:val="18"/>
              </w:rPr>
              <w:t>Not applicable</w:t>
            </w:r>
          </w:p>
        </w:tc>
        <w:tc>
          <w:tcPr>
            <w:tcW w:w="2052" w:type="dxa"/>
            <w:vAlign w:val="center"/>
          </w:tcPr>
          <w:p w14:paraId="79CB4F75" w14:textId="77777777" w:rsidR="008D0136" w:rsidRPr="00404B26" w:rsidRDefault="008D0136" w:rsidP="00E6479E">
            <w:pPr>
              <w:pStyle w:val="TableText0"/>
              <w:spacing w:before="60"/>
              <w:jc w:val="center"/>
              <w:rPr>
                <w:sz w:val="18"/>
              </w:rPr>
            </w:pPr>
            <w:r w:rsidRPr="00404B26">
              <w:rPr>
                <w:sz w:val="18"/>
              </w:rPr>
              <w:t>+5° to –45°</w:t>
            </w:r>
            <w:r w:rsidRPr="00404B26">
              <w:rPr>
                <w:sz w:val="18"/>
              </w:rPr>
              <w:br/>
              <w:t>(electronic)</w:t>
            </w:r>
          </w:p>
        </w:tc>
      </w:tr>
      <w:tr w:rsidR="008D0136" w:rsidRPr="00404B26" w14:paraId="01CFB70E" w14:textId="77777777">
        <w:tc>
          <w:tcPr>
            <w:tcW w:w="2169" w:type="dxa"/>
          </w:tcPr>
          <w:p w14:paraId="24C00A67" w14:textId="77777777" w:rsidR="008D0136" w:rsidRPr="00404B26" w:rsidRDefault="008D0136" w:rsidP="00E6479E">
            <w:pPr>
              <w:pStyle w:val="TableText0"/>
              <w:spacing w:before="60"/>
              <w:rPr>
                <w:sz w:val="18"/>
              </w:rPr>
            </w:pPr>
            <w:r w:rsidRPr="00404B26">
              <w:rPr>
                <w:sz w:val="18"/>
              </w:rPr>
              <w:t>Antenna 1</w:t>
            </w:r>
            <w:r w:rsidRPr="00404B26">
              <w:rPr>
                <w:sz w:val="18"/>
                <w:vertAlign w:val="superscript"/>
              </w:rPr>
              <w:t>st</w:t>
            </w:r>
            <w:r w:rsidRPr="00404B26">
              <w:rPr>
                <w:sz w:val="18"/>
              </w:rPr>
              <w:t xml:space="preserve"> side-lobe level</w:t>
            </w:r>
          </w:p>
        </w:tc>
        <w:tc>
          <w:tcPr>
            <w:tcW w:w="2012" w:type="dxa"/>
          </w:tcPr>
          <w:p w14:paraId="765BEA48" w14:textId="77777777" w:rsidR="008D0136" w:rsidRPr="00404B26" w:rsidRDefault="008D0136" w:rsidP="00E6479E">
            <w:pPr>
              <w:pStyle w:val="TableText0"/>
              <w:spacing w:before="60"/>
              <w:jc w:val="center"/>
              <w:rPr>
                <w:sz w:val="18"/>
              </w:rPr>
            </w:pPr>
            <w:r w:rsidRPr="00404B26">
              <w:rPr>
                <w:sz w:val="18"/>
              </w:rPr>
              <w:t>10 dBi at 31º</w:t>
            </w:r>
          </w:p>
        </w:tc>
        <w:tc>
          <w:tcPr>
            <w:tcW w:w="2013" w:type="dxa"/>
          </w:tcPr>
          <w:p w14:paraId="3F37B654" w14:textId="77777777" w:rsidR="008D0136" w:rsidRPr="00404B26" w:rsidRDefault="008D0136" w:rsidP="00E6479E">
            <w:pPr>
              <w:pStyle w:val="TableText0"/>
              <w:spacing w:before="60"/>
              <w:jc w:val="center"/>
              <w:rPr>
                <w:sz w:val="18"/>
              </w:rPr>
            </w:pPr>
            <w:r w:rsidRPr="00404B26">
              <w:rPr>
                <w:sz w:val="18"/>
              </w:rPr>
              <w:t>18 dBi at 1.7º</w:t>
            </w:r>
          </w:p>
        </w:tc>
        <w:tc>
          <w:tcPr>
            <w:tcW w:w="2090" w:type="dxa"/>
          </w:tcPr>
          <w:p w14:paraId="575A9D30" w14:textId="77777777" w:rsidR="008D0136" w:rsidRPr="00404B26" w:rsidRDefault="008D0136" w:rsidP="00E6479E">
            <w:pPr>
              <w:pStyle w:val="TableText0"/>
              <w:spacing w:before="60"/>
              <w:jc w:val="center"/>
              <w:rPr>
                <w:sz w:val="18"/>
              </w:rPr>
            </w:pPr>
            <w:r w:rsidRPr="00404B26">
              <w:rPr>
                <w:sz w:val="18"/>
              </w:rPr>
              <w:t>20 dBi at 1.6º</w:t>
            </w:r>
          </w:p>
        </w:tc>
        <w:tc>
          <w:tcPr>
            <w:tcW w:w="2012" w:type="dxa"/>
          </w:tcPr>
          <w:p w14:paraId="4A4D3120" w14:textId="77777777" w:rsidR="008D0136" w:rsidRPr="00404B26" w:rsidRDefault="008D0136" w:rsidP="00E6479E">
            <w:pPr>
              <w:pStyle w:val="TableText0"/>
              <w:spacing w:before="60"/>
              <w:jc w:val="center"/>
              <w:rPr>
                <w:sz w:val="18"/>
              </w:rPr>
            </w:pPr>
            <w:r w:rsidRPr="00404B26">
              <w:rPr>
                <w:sz w:val="18"/>
              </w:rPr>
              <w:t>15 dBi at 2.4º</w:t>
            </w:r>
          </w:p>
        </w:tc>
        <w:tc>
          <w:tcPr>
            <w:tcW w:w="2052" w:type="dxa"/>
          </w:tcPr>
          <w:p w14:paraId="0E6267AD" w14:textId="77777777" w:rsidR="008D0136" w:rsidRPr="00404B26" w:rsidRDefault="008D0136" w:rsidP="00E6479E">
            <w:pPr>
              <w:pStyle w:val="TableText0"/>
              <w:spacing w:before="60"/>
              <w:jc w:val="center"/>
              <w:rPr>
                <w:sz w:val="18"/>
              </w:rPr>
            </w:pPr>
            <w:r w:rsidRPr="00404B26">
              <w:rPr>
                <w:sz w:val="18"/>
              </w:rPr>
              <w:t>23 dBi at 1.6º</w:t>
            </w:r>
          </w:p>
        </w:tc>
        <w:tc>
          <w:tcPr>
            <w:tcW w:w="2052" w:type="dxa"/>
            <w:vAlign w:val="center"/>
          </w:tcPr>
          <w:p w14:paraId="70302386" w14:textId="77777777" w:rsidR="008D0136" w:rsidRPr="00404B26" w:rsidRDefault="008D0136" w:rsidP="00E6479E">
            <w:pPr>
              <w:pStyle w:val="TableText0"/>
              <w:spacing w:before="60"/>
              <w:jc w:val="center"/>
              <w:rPr>
                <w:sz w:val="18"/>
              </w:rPr>
            </w:pPr>
            <w:r w:rsidRPr="00404B26">
              <w:rPr>
                <w:sz w:val="18"/>
              </w:rPr>
              <w:t>3.5 dB</w:t>
            </w:r>
            <w:ins w:id="28" w:author="USA" w:date="2020-09-21T14:13:00Z">
              <w:r w:rsidRPr="00404B26">
                <w:rPr>
                  <w:sz w:val="18"/>
                </w:rPr>
                <w:t>i</w:t>
              </w:r>
            </w:ins>
            <w:r w:rsidRPr="00404B26">
              <w:rPr>
                <w:sz w:val="18"/>
              </w:rPr>
              <w:t xml:space="preserve"> at 5.2º </w:t>
            </w:r>
          </w:p>
        </w:tc>
      </w:tr>
      <w:tr w:rsidR="008D0136" w:rsidRPr="00404B26" w14:paraId="5B64B9B3" w14:textId="77777777">
        <w:tc>
          <w:tcPr>
            <w:tcW w:w="2169" w:type="dxa"/>
          </w:tcPr>
          <w:p w14:paraId="18AE52CE" w14:textId="77777777" w:rsidR="008D0136" w:rsidRPr="00404B26" w:rsidRDefault="008D0136" w:rsidP="00E6479E">
            <w:pPr>
              <w:pStyle w:val="TableText0"/>
              <w:spacing w:before="60"/>
              <w:rPr>
                <w:sz w:val="18"/>
              </w:rPr>
            </w:pPr>
            <w:r w:rsidRPr="00404B26">
              <w:rPr>
                <w:sz w:val="18"/>
              </w:rPr>
              <w:t>Antenna height</w:t>
            </w:r>
          </w:p>
        </w:tc>
        <w:tc>
          <w:tcPr>
            <w:tcW w:w="2012" w:type="dxa"/>
          </w:tcPr>
          <w:p w14:paraId="72AB5D96" w14:textId="77777777" w:rsidR="008D0136" w:rsidRPr="00404B26" w:rsidRDefault="008D0136" w:rsidP="00E6479E">
            <w:pPr>
              <w:pStyle w:val="TableText0"/>
              <w:spacing w:before="60"/>
              <w:jc w:val="center"/>
              <w:rPr>
                <w:sz w:val="18"/>
              </w:rPr>
            </w:pPr>
            <w:r w:rsidRPr="00404B26">
              <w:rPr>
                <w:sz w:val="18"/>
              </w:rPr>
              <w:t>Aircraft altitude</w:t>
            </w:r>
          </w:p>
        </w:tc>
        <w:tc>
          <w:tcPr>
            <w:tcW w:w="2013" w:type="dxa"/>
          </w:tcPr>
          <w:p w14:paraId="33322F8A" w14:textId="77777777" w:rsidR="008D0136" w:rsidRPr="00404B26" w:rsidRDefault="008D0136" w:rsidP="00E6479E">
            <w:pPr>
              <w:pStyle w:val="TableText0"/>
              <w:spacing w:before="60"/>
              <w:jc w:val="center"/>
              <w:rPr>
                <w:sz w:val="18"/>
              </w:rPr>
            </w:pPr>
            <w:r w:rsidRPr="00404B26">
              <w:rPr>
                <w:sz w:val="18"/>
              </w:rPr>
              <w:t>Aircraft altitude</w:t>
            </w:r>
          </w:p>
        </w:tc>
        <w:tc>
          <w:tcPr>
            <w:tcW w:w="2090" w:type="dxa"/>
          </w:tcPr>
          <w:p w14:paraId="27569847" w14:textId="77777777" w:rsidR="008D0136" w:rsidRPr="00404B26" w:rsidRDefault="008D0136" w:rsidP="00E6479E">
            <w:pPr>
              <w:pStyle w:val="TableText0"/>
              <w:spacing w:before="60"/>
              <w:jc w:val="center"/>
              <w:rPr>
                <w:sz w:val="18"/>
              </w:rPr>
            </w:pPr>
            <w:r w:rsidRPr="00404B26">
              <w:rPr>
                <w:sz w:val="18"/>
              </w:rPr>
              <w:t>Mast/deck mount</w:t>
            </w:r>
          </w:p>
        </w:tc>
        <w:tc>
          <w:tcPr>
            <w:tcW w:w="2012" w:type="dxa"/>
          </w:tcPr>
          <w:p w14:paraId="401C98C9" w14:textId="77777777" w:rsidR="008D0136" w:rsidRPr="00404B26" w:rsidRDefault="008D0136" w:rsidP="00E6479E">
            <w:pPr>
              <w:pStyle w:val="TableText0"/>
              <w:spacing w:before="60"/>
              <w:jc w:val="center"/>
              <w:rPr>
                <w:sz w:val="18"/>
              </w:rPr>
            </w:pPr>
            <w:r w:rsidRPr="00404B26">
              <w:rPr>
                <w:sz w:val="18"/>
              </w:rPr>
              <w:t>Ground level</w:t>
            </w:r>
          </w:p>
        </w:tc>
        <w:tc>
          <w:tcPr>
            <w:tcW w:w="2052" w:type="dxa"/>
          </w:tcPr>
          <w:p w14:paraId="241E2B51" w14:textId="77777777" w:rsidR="008D0136" w:rsidRPr="00404B26" w:rsidRDefault="008D0136" w:rsidP="00E6479E">
            <w:pPr>
              <w:pStyle w:val="TableText0"/>
              <w:spacing w:before="60"/>
              <w:jc w:val="center"/>
              <w:rPr>
                <w:sz w:val="18"/>
              </w:rPr>
            </w:pPr>
            <w:r w:rsidRPr="00404B26">
              <w:rPr>
                <w:sz w:val="18"/>
              </w:rPr>
              <w:t>100 m</w:t>
            </w:r>
          </w:p>
        </w:tc>
        <w:tc>
          <w:tcPr>
            <w:tcW w:w="2052" w:type="dxa"/>
            <w:vAlign w:val="center"/>
          </w:tcPr>
          <w:p w14:paraId="3470832A" w14:textId="77777777" w:rsidR="008D0136" w:rsidRPr="00404B26" w:rsidRDefault="008D0136" w:rsidP="00E6479E">
            <w:pPr>
              <w:pStyle w:val="TableText0"/>
              <w:spacing w:before="60"/>
              <w:jc w:val="center"/>
              <w:rPr>
                <w:sz w:val="18"/>
              </w:rPr>
            </w:pPr>
            <w:r w:rsidRPr="00404B26">
              <w:rPr>
                <w:sz w:val="18"/>
              </w:rPr>
              <w:t>Aircraft altitude</w:t>
            </w:r>
          </w:p>
        </w:tc>
      </w:tr>
      <w:tr w:rsidR="008D0136" w:rsidRPr="00404B26" w14:paraId="4A4D50CC" w14:textId="77777777">
        <w:tc>
          <w:tcPr>
            <w:tcW w:w="2169" w:type="dxa"/>
          </w:tcPr>
          <w:p w14:paraId="4234E0E4" w14:textId="77777777" w:rsidR="008D0136" w:rsidRPr="00404B26" w:rsidRDefault="008D0136" w:rsidP="00E6479E">
            <w:pPr>
              <w:pStyle w:val="TableText0"/>
              <w:spacing w:before="60"/>
              <w:rPr>
                <w:sz w:val="18"/>
              </w:rPr>
            </w:pPr>
            <w:r w:rsidRPr="00404B26">
              <w:rPr>
                <w:sz w:val="18"/>
              </w:rPr>
              <w:t>1</w:t>
            </w:r>
            <w:r w:rsidRPr="00404B26">
              <w:rPr>
                <w:sz w:val="18"/>
                <w:vertAlign w:val="superscript"/>
              </w:rPr>
              <w:t>st</w:t>
            </w:r>
            <w:r w:rsidRPr="00404B26">
              <w:rPr>
                <w:sz w:val="18"/>
              </w:rPr>
              <w:t>/2</w:t>
            </w:r>
            <w:r w:rsidRPr="00404B26">
              <w:rPr>
                <w:sz w:val="18"/>
                <w:vertAlign w:val="superscript"/>
              </w:rPr>
              <w:t>nd</w:t>
            </w:r>
            <w:r w:rsidRPr="00404B26">
              <w:rPr>
                <w:sz w:val="18"/>
              </w:rPr>
              <w:t xml:space="preserve"> receiver IF –3 dB bandwidths (MHz)</w:t>
            </w:r>
          </w:p>
        </w:tc>
        <w:tc>
          <w:tcPr>
            <w:tcW w:w="2012" w:type="dxa"/>
          </w:tcPr>
          <w:p w14:paraId="01A47501" w14:textId="77777777" w:rsidR="008D0136" w:rsidRPr="00404B26" w:rsidRDefault="008D0136" w:rsidP="00E6479E">
            <w:pPr>
              <w:pStyle w:val="TableText0"/>
              <w:spacing w:before="60"/>
              <w:jc w:val="center"/>
              <w:rPr>
                <w:sz w:val="18"/>
              </w:rPr>
            </w:pPr>
            <w:r w:rsidRPr="00404B26">
              <w:rPr>
                <w:sz w:val="18"/>
              </w:rPr>
              <w:t>215/68</w:t>
            </w:r>
          </w:p>
        </w:tc>
        <w:tc>
          <w:tcPr>
            <w:tcW w:w="2013" w:type="dxa"/>
          </w:tcPr>
          <w:p w14:paraId="1D29699A" w14:textId="77777777" w:rsidR="008D0136" w:rsidRPr="00404B26" w:rsidRDefault="008D0136" w:rsidP="00E6479E">
            <w:pPr>
              <w:pStyle w:val="TableText0"/>
              <w:spacing w:before="60"/>
              <w:jc w:val="center"/>
              <w:rPr>
                <w:sz w:val="18"/>
              </w:rPr>
            </w:pPr>
            <w:r w:rsidRPr="00404B26">
              <w:rPr>
                <w:sz w:val="18"/>
              </w:rPr>
              <w:t>26.7 (wideband);</w:t>
            </w:r>
            <w:r w:rsidRPr="00404B26">
              <w:rPr>
                <w:sz w:val="18"/>
              </w:rPr>
              <w:br/>
              <w:t>7.2 (narrow-band)</w:t>
            </w:r>
          </w:p>
        </w:tc>
        <w:tc>
          <w:tcPr>
            <w:tcW w:w="2090" w:type="dxa"/>
          </w:tcPr>
          <w:p w14:paraId="58C5024D" w14:textId="77777777" w:rsidR="008D0136" w:rsidRPr="00404B26" w:rsidRDefault="008D0136" w:rsidP="00E6479E">
            <w:pPr>
              <w:pStyle w:val="TableText0"/>
              <w:spacing w:before="60"/>
              <w:jc w:val="center"/>
              <w:rPr>
                <w:sz w:val="18"/>
              </w:rPr>
            </w:pPr>
            <w:r w:rsidRPr="00404B26">
              <w:rPr>
                <w:sz w:val="18"/>
              </w:rPr>
              <w:t>70/40</w:t>
            </w:r>
          </w:p>
        </w:tc>
        <w:tc>
          <w:tcPr>
            <w:tcW w:w="2012" w:type="dxa"/>
          </w:tcPr>
          <w:p w14:paraId="18F622A6" w14:textId="77777777" w:rsidR="008D0136" w:rsidRPr="00404B26" w:rsidRDefault="008D0136" w:rsidP="00E6479E">
            <w:pPr>
              <w:pStyle w:val="TableText0"/>
              <w:spacing w:before="60"/>
              <w:jc w:val="center"/>
              <w:rPr>
                <w:sz w:val="18"/>
              </w:rPr>
            </w:pPr>
            <w:r w:rsidRPr="00404B26">
              <w:rPr>
                <w:sz w:val="18"/>
              </w:rPr>
              <w:t>500/0.750</w:t>
            </w:r>
          </w:p>
        </w:tc>
        <w:tc>
          <w:tcPr>
            <w:tcW w:w="2052" w:type="dxa"/>
          </w:tcPr>
          <w:p w14:paraId="359BEDDB" w14:textId="77777777" w:rsidR="008D0136" w:rsidRPr="00404B26" w:rsidRDefault="008D0136" w:rsidP="00E6479E">
            <w:pPr>
              <w:pStyle w:val="TableText0"/>
              <w:spacing w:before="60"/>
              <w:jc w:val="center"/>
              <w:rPr>
                <w:sz w:val="18"/>
              </w:rPr>
            </w:pPr>
            <w:r w:rsidRPr="00404B26">
              <w:rPr>
                <w:sz w:val="18"/>
              </w:rPr>
              <w:t>50</w:t>
            </w:r>
          </w:p>
        </w:tc>
        <w:tc>
          <w:tcPr>
            <w:tcW w:w="2052" w:type="dxa"/>
            <w:vAlign w:val="center"/>
          </w:tcPr>
          <w:p w14:paraId="3A00C333" w14:textId="77777777" w:rsidR="008D0136" w:rsidRPr="00404B26" w:rsidRDefault="008D0136" w:rsidP="00E6479E">
            <w:pPr>
              <w:pStyle w:val="TableText0"/>
              <w:spacing w:before="60"/>
              <w:jc w:val="center"/>
              <w:rPr>
                <w:sz w:val="18"/>
              </w:rPr>
            </w:pPr>
            <w:r w:rsidRPr="00404B26">
              <w:rPr>
                <w:sz w:val="18"/>
              </w:rPr>
              <w:t xml:space="preserve">25 </w:t>
            </w:r>
          </w:p>
        </w:tc>
      </w:tr>
      <w:tr w:rsidR="008D0136" w:rsidRPr="00404B26" w14:paraId="4F982A63" w14:textId="77777777">
        <w:tc>
          <w:tcPr>
            <w:tcW w:w="2169" w:type="dxa"/>
          </w:tcPr>
          <w:p w14:paraId="132170B6" w14:textId="77777777" w:rsidR="008D0136" w:rsidRPr="00404B26" w:rsidRDefault="008D0136" w:rsidP="00E6479E">
            <w:pPr>
              <w:pStyle w:val="TableText0"/>
              <w:spacing w:before="60"/>
              <w:rPr>
                <w:sz w:val="18"/>
              </w:rPr>
            </w:pPr>
            <w:r w:rsidRPr="00404B26">
              <w:rPr>
                <w:sz w:val="18"/>
              </w:rPr>
              <w:t>Receiver noise figure (dB)</w:t>
            </w:r>
          </w:p>
        </w:tc>
        <w:tc>
          <w:tcPr>
            <w:tcW w:w="2012" w:type="dxa"/>
          </w:tcPr>
          <w:p w14:paraId="04EDBE5A" w14:textId="77777777" w:rsidR="008D0136" w:rsidRPr="00404B26" w:rsidRDefault="008D0136" w:rsidP="00E6479E">
            <w:pPr>
              <w:pStyle w:val="TableText0"/>
              <w:spacing w:before="60"/>
              <w:jc w:val="center"/>
              <w:rPr>
                <w:sz w:val="18"/>
              </w:rPr>
            </w:pPr>
            <w:r w:rsidRPr="00404B26">
              <w:rPr>
                <w:sz w:val="18"/>
              </w:rPr>
              <w:t>4</w:t>
            </w:r>
          </w:p>
        </w:tc>
        <w:tc>
          <w:tcPr>
            <w:tcW w:w="2013" w:type="dxa"/>
          </w:tcPr>
          <w:p w14:paraId="2FAC3A12" w14:textId="77777777" w:rsidR="008D0136" w:rsidRPr="00404B26" w:rsidRDefault="008D0136" w:rsidP="00E6479E">
            <w:pPr>
              <w:pStyle w:val="TableText0"/>
              <w:spacing w:before="60"/>
              <w:jc w:val="center"/>
              <w:rPr>
                <w:sz w:val="18"/>
              </w:rPr>
            </w:pPr>
            <w:r w:rsidRPr="00404B26">
              <w:rPr>
                <w:sz w:val="18"/>
              </w:rPr>
              <w:t>2.7</w:t>
            </w:r>
          </w:p>
        </w:tc>
        <w:tc>
          <w:tcPr>
            <w:tcW w:w="2090" w:type="dxa"/>
          </w:tcPr>
          <w:p w14:paraId="7D3C80EE" w14:textId="77777777" w:rsidR="008D0136" w:rsidRPr="00404B26" w:rsidRDefault="008D0136" w:rsidP="00E6479E">
            <w:pPr>
              <w:pStyle w:val="TableText0"/>
              <w:spacing w:before="60"/>
              <w:jc w:val="center"/>
              <w:rPr>
                <w:sz w:val="18"/>
              </w:rPr>
            </w:pPr>
            <w:r w:rsidRPr="00404B26">
              <w:rPr>
                <w:sz w:val="18"/>
              </w:rPr>
              <w:t>Not specified</w:t>
            </w:r>
          </w:p>
        </w:tc>
        <w:tc>
          <w:tcPr>
            <w:tcW w:w="2012" w:type="dxa"/>
          </w:tcPr>
          <w:p w14:paraId="152B13BD" w14:textId="77777777" w:rsidR="008D0136" w:rsidRPr="00404B26" w:rsidRDefault="008D0136" w:rsidP="00E6479E">
            <w:pPr>
              <w:pStyle w:val="TableText0"/>
              <w:spacing w:before="60"/>
              <w:jc w:val="center"/>
              <w:rPr>
                <w:sz w:val="18"/>
              </w:rPr>
            </w:pPr>
            <w:r w:rsidRPr="00404B26">
              <w:rPr>
                <w:sz w:val="18"/>
              </w:rPr>
              <w:t>4</w:t>
            </w:r>
          </w:p>
        </w:tc>
        <w:tc>
          <w:tcPr>
            <w:tcW w:w="2052" w:type="dxa"/>
          </w:tcPr>
          <w:p w14:paraId="30A0F514" w14:textId="77777777" w:rsidR="008D0136" w:rsidRPr="00404B26" w:rsidRDefault="008D0136" w:rsidP="00E6479E">
            <w:pPr>
              <w:pStyle w:val="TableText0"/>
              <w:spacing w:before="60"/>
              <w:jc w:val="center"/>
              <w:rPr>
                <w:sz w:val="18"/>
              </w:rPr>
            </w:pPr>
            <w:r w:rsidRPr="00404B26">
              <w:rPr>
                <w:sz w:val="18"/>
              </w:rPr>
              <w:t>1 + (860/290)</w:t>
            </w:r>
            <w:r w:rsidRPr="00404B26">
              <w:rPr>
                <w:sz w:val="18"/>
              </w:rPr>
              <w:br/>
              <w:t>860 = Receiver noise temperature K</w:t>
            </w:r>
          </w:p>
          <w:p w14:paraId="29E6DBAE" w14:textId="77777777" w:rsidR="008D0136" w:rsidRPr="00404B26" w:rsidRDefault="008D0136" w:rsidP="00E6479E">
            <w:pPr>
              <w:pStyle w:val="TableText0"/>
              <w:spacing w:before="60"/>
              <w:jc w:val="center"/>
              <w:rPr>
                <w:sz w:val="18"/>
              </w:rPr>
            </w:pPr>
            <w:r w:rsidRPr="00404B26">
              <w:rPr>
                <w:sz w:val="18"/>
              </w:rPr>
              <w:t>290 = Earth noise</w:t>
            </w:r>
            <w:r w:rsidRPr="00404B26">
              <w:rPr>
                <w:sz w:val="18"/>
              </w:rPr>
              <w:br/>
              <w:t>temperature K</w:t>
            </w:r>
          </w:p>
          <w:p w14:paraId="18866CC4" w14:textId="77777777" w:rsidR="008D0136" w:rsidRPr="00404B26" w:rsidRDefault="008D0136" w:rsidP="00E6479E">
            <w:pPr>
              <w:pStyle w:val="TableText0"/>
              <w:spacing w:before="60"/>
              <w:jc w:val="center"/>
              <w:rPr>
                <w:sz w:val="18"/>
              </w:rPr>
            </w:pPr>
            <w:r w:rsidRPr="00404B26">
              <w:rPr>
                <w:sz w:val="18"/>
              </w:rPr>
              <w:t>3.97</w:t>
            </w:r>
          </w:p>
        </w:tc>
        <w:tc>
          <w:tcPr>
            <w:tcW w:w="2052" w:type="dxa"/>
            <w:vAlign w:val="center"/>
          </w:tcPr>
          <w:p w14:paraId="78076AC6" w14:textId="77777777" w:rsidR="008D0136" w:rsidRPr="00404B26" w:rsidRDefault="008D0136" w:rsidP="00E6479E">
            <w:pPr>
              <w:pStyle w:val="TableText0"/>
              <w:spacing w:before="60"/>
              <w:jc w:val="center"/>
              <w:rPr>
                <w:sz w:val="18"/>
              </w:rPr>
            </w:pPr>
            <w:r w:rsidRPr="00404B26">
              <w:rPr>
                <w:sz w:val="18"/>
              </w:rPr>
              <w:t>5</w:t>
            </w:r>
          </w:p>
        </w:tc>
      </w:tr>
      <w:tr w:rsidR="008D0136" w:rsidRPr="00404B26" w14:paraId="146942D7" w14:textId="77777777">
        <w:tc>
          <w:tcPr>
            <w:tcW w:w="2169" w:type="dxa"/>
          </w:tcPr>
          <w:p w14:paraId="1B9EE691" w14:textId="77777777" w:rsidR="008D0136" w:rsidRPr="00404B26" w:rsidRDefault="008D0136" w:rsidP="00E6479E">
            <w:pPr>
              <w:pStyle w:val="TableText0"/>
              <w:spacing w:before="60"/>
              <w:rPr>
                <w:sz w:val="18"/>
              </w:rPr>
            </w:pPr>
            <w:r w:rsidRPr="00404B26">
              <w:rPr>
                <w:sz w:val="18"/>
              </w:rPr>
              <w:t>Minimum discernible signal (dBm)</w:t>
            </w:r>
          </w:p>
        </w:tc>
        <w:tc>
          <w:tcPr>
            <w:tcW w:w="2012" w:type="dxa"/>
          </w:tcPr>
          <w:p w14:paraId="3A0010E8" w14:textId="77777777" w:rsidR="008D0136" w:rsidRPr="00404B26" w:rsidRDefault="008D0136" w:rsidP="00E6479E">
            <w:pPr>
              <w:pStyle w:val="TableText0"/>
              <w:spacing w:before="60"/>
              <w:jc w:val="center"/>
              <w:rPr>
                <w:sz w:val="18"/>
              </w:rPr>
            </w:pPr>
            <w:r w:rsidRPr="00404B26">
              <w:rPr>
                <w:sz w:val="18"/>
              </w:rPr>
              <w:t>–89</w:t>
            </w:r>
          </w:p>
        </w:tc>
        <w:tc>
          <w:tcPr>
            <w:tcW w:w="2013" w:type="dxa"/>
          </w:tcPr>
          <w:p w14:paraId="2F957205" w14:textId="77777777" w:rsidR="008D0136" w:rsidRPr="00404B26" w:rsidRDefault="008D0136" w:rsidP="00E6479E">
            <w:pPr>
              <w:pStyle w:val="TableText0"/>
              <w:spacing w:before="60"/>
              <w:jc w:val="center"/>
              <w:rPr>
                <w:sz w:val="18"/>
              </w:rPr>
            </w:pPr>
            <w:r w:rsidRPr="00404B26">
              <w:rPr>
                <w:sz w:val="18"/>
              </w:rPr>
              <w:t>–97.4</w:t>
            </w:r>
          </w:p>
        </w:tc>
        <w:tc>
          <w:tcPr>
            <w:tcW w:w="2090" w:type="dxa"/>
          </w:tcPr>
          <w:p w14:paraId="1343E636" w14:textId="77777777" w:rsidR="008D0136" w:rsidRPr="00404B26" w:rsidRDefault="008D0136" w:rsidP="00E6479E">
            <w:pPr>
              <w:pStyle w:val="TableText0"/>
              <w:spacing w:before="60"/>
              <w:jc w:val="center"/>
              <w:rPr>
                <w:sz w:val="18"/>
              </w:rPr>
            </w:pPr>
            <w:r w:rsidRPr="00404B26">
              <w:rPr>
                <w:sz w:val="18"/>
              </w:rPr>
              <w:t>–80</w:t>
            </w:r>
          </w:p>
        </w:tc>
        <w:tc>
          <w:tcPr>
            <w:tcW w:w="2012" w:type="dxa"/>
          </w:tcPr>
          <w:p w14:paraId="2EE36888" w14:textId="77777777" w:rsidR="008D0136" w:rsidRPr="00404B26" w:rsidRDefault="008D0136" w:rsidP="00E6479E">
            <w:pPr>
              <w:pStyle w:val="TableText0"/>
              <w:spacing w:before="60"/>
              <w:jc w:val="center"/>
              <w:rPr>
                <w:sz w:val="18"/>
              </w:rPr>
            </w:pPr>
            <w:r w:rsidRPr="00404B26">
              <w:rPr>
                <w:sz w:val="18"/>
              </w:rPr>
              <w:t>–100.4</w:t>
            </w:r>
          </w:p>
        </w:tc>
        <w:tc>
          <w:tcPr>
            <w:tcW w:w="2052" w:type="dxa"/>
          </w:tcPr>
          <w:p w14:paraId="652DE4BF" w14:textId="77777777" w:rsidR="008D0136" w:rsidRPr="00404B26" w:rsidRDefault="008D0136" w:rsidP="00E6479E">
            <w:pPr>
              <w:pStyle w:val="TableText0"/>
              <w:spacing w:before="60"/>
              <w:jc w:val="center"/>
              <w:rPr>
                <w:sz w:val="18"/>
              </w:rPr>
            </w:pPr>
            <w:r w:rsidRPr="00404B26">
              <w:rPr>
                <w:sz w:val="18"/>
              </w:rPr>
              <w:t>–92</w:t>
            </w:r>
          </w:p>
        </w:tc>
        <w:tc>
          <w:tcPr>
            <w:tcW w:w="2052" w:type="dxa"/>
            <w:vAlign w:val="center"/>
          </w:tcPr>
          <w:p w14:paraId="2CAD6E32" w14:textId="77777777" w:rsidR="008D0136" w:rsidRPr="00404B26" w:rsidRDefault="008D0136" w:rsidP="00E6479E">
            <w:pPr>
              <w:pStyle w:val="TableText0"/>
              <w:spacing w:before="60"/>
              <w:jc w:val="center"/>
              <w:rPr>
                <w:sz w:val="18"/>
              </w:rPr>
            </w:pPr>
            <w:r w:rsidRPr="00404B26">
              <w:rPr>
                <w:sz w:val="18"/>
              </w:rPr>
              <w:t>–100</w:t>
            </w:r>
          </w:p>
        </w:tc>
      </w:tr>
      <w:tr w:rsidR="008D0136" w:rsidRPr="00404B26" w14:paraId="33F58B95" w14:textId="77777777">
        <w:tc>
          <w:tcPr>
            <w:tcW w:w="2169" w:type="dxa"/>
          </w:tcPr>
          <w:p w14:paraId="2536014E" w14:textId="77777777" w:rsidR="008D0136" w:rsidRPr="00404B26" w:rsidRDefault="008D0136" w:rsidP="00E6479E">
            <w:pPr>
              <w:pStyle w:val="TableText0"/>
              <w:spacing w:before="60"/>
              <w:rPr>
                <w:sz w:val="18"/>
              </w:rPr>
            </w:pPr>
            <w:r w:rsidRPr="00404B26">
              <w:rPr>
                <w:sz w:val="18"/>
              </w:rPr>
              <w:t>Chirp bandwidth (MHz)</w:t>
            </w:r>
          </w:p>
        </w:tc>
        <w:tc>
          <w:tcPr>
            <w:tcW w:w="2012" w:type="dxa"/>
          </w:tcPr>
          <w:p w14:paraId="23DCE6F4" w14:textId="77777777" w:rsidR="008D0136" w:rsidRPr="00404B26" w:rsidRDefault="008D0136" w:rsidP="00E6479E">
            <w:pPr>
              <w:pStyle w:val="TableText0"/>
              <w:spacing w:before="60"/>
              <w:jc w:val="center"/>
              <w:rPr>
                <w:sz w:val="18"/>
              </w:rPr>
            </w:pPr>
            <w:r w:rsidRPr="00404B26">
              <w:rPr>
                <w:sz w:val="18"/>
                <w:szCs w:val="18"/>
              </w:rPr>
              <w:sym w:font="Symbol" w:char="F0A3"/>
            </w:r>
            <w:r w:rsidRPr="00404B26">
              <w:rPr>
                <w:sz w:val="18"/>
                <w:szCs w:val="18"/>
              </w:rPr>
              <w:t xml:space="preserve"> </w:t>
            </w:r>
            <w:r w:rsidRPr="00404B26">
              <w:rPr>
                <w:sz w:val="18"/>
              </w:rPr>
              <w:t>640</w:t>
            </w:r>
          </w:p>
        </w:tc>
        <w:tc>
          <w:tcPr>
            <w:tcW w:w="2013" w:type="dxa"/>
          </w:tcPr>
          <w:p w14:paraId="6C94DB68" w14:textId="77777777" w:rsidR="008D0136" w:rsidRPr="00404B26" w:rsidRDefault="008D0136" w:rsidP="00E6479E">
            <w:pPr>
              <w:pStyle w:val="TableText0"/>
              <w:spacing w:before="60"/>
              <w:jc w:val="center"/>
              <w:rPr>
                <w:sz w:val="18"/>
              </w:rPr>
            </w:pPr>
            <w:r w:rsidRPr="00404B26">
              <w:rPr>
                <w:sz w:val="18"/>
              </w:rPr>
              <w:t>Not specified</w:t>
            </w:r>
          </w:p>
        </w:tc>
        <w:tc>
          <w:tcPr>
            <w:tcW w:w="2090" w:type="dxa"/>
          </w:tcPr>
          <w:p w14:paraId="25B20A89" w14:textId="77777777" w:rsidR="008D0136" w:rsidRPr="00404B26" w:rsidRDefault="008D0136" w:rsidP="00E6479E">
            <w:pPr>
              <w:pStyle w:val="TableText0"/>
              <w:spacing w:before="60"/>
              <w:jc w:val="center"/>
              <w:rPr>
                <w:sz w:val="18"/>
              </w:rPr>
            </w:pPr>
            <w:r w:rsidRPr="00404B26">
              <w:rPr>
                <w:sz w:val="18"/>
              </w:rPr>
              <w:t>30</w:t>
            </w:r>
          </w:p>
        </w:tc>
        <w:tc>
          <w:tcPr>
            <w:tcW w:w="2012" w:type="dxa"/>
          </w:tcPr>
          <w:p w14:paraId="3A4AF705" w14:textId="77777777" w:rsidR="008D0136" w:rsidRPr="00404B26" w:rsidRDefault="008D0136" w:rsidP="00E6479E">
            <w:pPr>
              <w:pStyle w:val="TableText0"/>
              <w:spacing w:before="60"/>
              <w:jc w:val="center"/>
              <w:rPr>
                <w:sz w:val="18"/>
              </w:rPr>
            </w:pPr>
            <w:r w:rsidRPr="00404B26">
              <w:rPr>
                <w:sz w:val="18"/>
              </w:rPr>
              <w:t>0.750</w:t>
            </w:r>
          </w:p>
        </w:tc>
        <w:tc>
          <w:tcPr>
            <w:tcW w:w="2052" w:type="dxa"/>
          </w:tcPr>
          <w:p w14:paraId="68F35F11" w14:textId="77777777" w:rsidR="008D0136" w:rsidRPr="00404B26" w:rsidRDefault="008D0136" w:rsidP="00E6479E">
            <w:pPr>
              <w:pStyle w:val="TableText0"/>
              <w:spacing w:before="60"/>
              <w:jc w:val="center"/>
              <w:rPr>
                <w:sz w:val="18"/>
              </w:rPr>
            </w:pPr>
            <w:r w:rsidRPr="00404B26">
              <w:rPr>
                <w:sz w:val="18"/>
              </w:rPr>
              <w:t>Not specified</w:t>
            </w:r>
          </w:p>
        </w:tc>
        <w:tc>
          <w:tcPr>
            <w:tcW w:w="2052" w:type="dxa"/>
            <w:vAlign w:val="center"/>
          </w:tcPr>
          <w:p w14:paraId="5B9310BA" w14:textId="77777777" w:rsidR="008D0136" w:rsidRPr="00404B26" w:rsidRDefault="008D0136" w:rsidP="00E6479E">
            <w:pPr>
              <w:pStyle w:val="TableText0"/>
              <w:spacing w:before="60"/>
              <w:jc w:val="center"/>
              <w:rPr>
                <w:sz w:val="18"/>
                <w:vertAlign w:val="superscript"/>
              </w:rPr>
            </w:pPr>
            <w:r w:rsidRPr="00404B26">
              <w:rPr>
                <w:sz w:val="18"/>
              </w:rPr>
              <w:t>&lt; 1 900</w:t>
            </w:r>
            <w:r w:rsidRPr="00404B26">
              <w:rPr>
                <w:sz w:val="18"/>
                <w:vertAlign w:val="superscript"/>
              </w:rPr>
              <w:t>(2)</w:t>
            </w:r>
          </w:p>
        </w:tc>
      </w:tr>
      <w:tr w:rsidR="008D0136" w:rsidRPr="00404B26" w14:paraId="652760F3" w14:textId="77777777">
        <w:tc>
          <w:tcPr>
            <w:tcW w:w="2169" w:type="dxa"/>
            <w:tcBorders>
              <w:bottom w:val="single" w:sz="4" w:space="0" w:color="auto"/>
            </w:tcBorders>
          </w:tcPr>
          <w:p w14:paraId="6DF8AF10" w14:textId="77777777" w:rsidR="008D0136" w:rsidRPr="005D4359" w:rsidRDefault="008D0136" w:rsidP="00E6479E">
            <w:pPr>
              <w:pStyle w:val="TableText0"/>
              <w:spacing w:before="60"/>
              <w:rPr>
                <w:sz w:val="18"/>
                <w:lang w:val="de-DE"/>
                <w:rPrChange w:id="29" w:author="Germany" w:date="2020-11-17T17:14:00Z">
                  <w:rPr>
                    <w:sz w:val="18"/>
                  </w:rPr>
                </w:rPrChange>
              </w:rPr>
            </w:pPr>
            <w:r w:rsidRPr="005D4359">
              <w:rPr>
                <w:sz w:val="18"/>
                <w:lang w:val="de-DE"/>
                <w:rPrChange w:id="30" w:author="Germany" w:date="2020-11-17T17:14:00Z">
                  <w:rPr>
                    <w:sz w:val="18"/>
                  </w:rPr>
                </w:rPrChange>
              </w:rPr>
              <w:t>Transmitter RF emission</w:t>
            </w:r>
            <w:r w:rsidRPr="005D4359">
              <w:rPr>
                <w:sz w:val="18"/>
                <w:lang w:val="de-DE"/>
                <w:rPrChange w:id="31" w:author="Germany" w:date="2020-11-17T17:14:00Z">
                  <w:rPr>
                    <w:sz w:val="18"/>
                  </w:rPr>
                </w:rPrChange>
              </w:rPr>
              <w:br/>
              <w:t>bandwidth (MHz):</w:t>
            </w:r>
            <w:r w:rsidRPr="005D4359">
              <w:rPr>
                <w:sz w:val="18"/>
                <w:lang w:val="de-DE"/>
                <w:rPrChange w:id="32" w:author="Germany" w:date="2020-11-17T17:14:00Z">
                  <w:rPr>
                    <w:sz w:val="18"/>
                  </w:rPr>
                </w:rPrChange>
              </w:rPr>
              <w:br/>
            </w:r>
            <w:r w:rsidRPr="005D4359">
              <w:rPr>
                <w:sz w:val="18"/>
                <w:lang w:val="de-DE"/>
                <w:rPrChange w:id="33" w:author="Germany" w:date="2020-11-17T17:14:00Z">
                  <w:rPr>
                    <w:sz w:val="18"/>
                  </w:rPr>
                </w:rPrChange>
              </w:rPr>
              <w:tab/>
              <w:t>–3 dB</w:t>
            </w:r>
            <w:r w:rsidRPr="005D4359">
              <w:rPr>
                <w:sz w:val="18"/>
                <w:lang w:val="de-DE"/>
                <w:rPrChange w:id="34" w:author="Germany" w:date="2020-11-17T17:14:00Z">
                  <w:rPr>
                    <w:sz w:val="18"/>
                  </w:rPr>
                </w:rPrChange>
              </w:rPr>
              <w:br/>
            </w:r>
            <w:r w:rsidRPr="005D4359">
              <w:rPr>
                <w:sz w:val="18"/>
                <w:lang w:val="de-DE"/>
                <w:rPrChange w:id="35" w:author="Germany" w:date="2020-11-17T17:14:00Z">
                  <w:rPr>
                    <w:sz w:val="18"/>
                  </w:rPr>
                </w:rPrChange>
              </w:rPr>
              <w:tab/>
              <w:t>–20 dB</w:t>
            </w:r>
          </w:p>
        </w:tc>
        <w:tc>
          <w:tcPr>
            <w:tcW w:w="2012" w:type="dxa"/>
            <w:tcBorders>
              <w:bottom w:val="single" w:sz="4" w:space="0" w:color="auto"/>
            </w:tcBorders>
          </w:tcPr>
          <w:p w14:paraId="7860F424" w14:textId="77777777" w:rsidR="008D0136" w:rsidRPr="00404B26" w:rsidRDefault="008D0136" w:rsidP="00E6479E">
            <w:pPr>
              <w:pStyle w:val="TableText0"/>
              <w:spacing w:before="60"/>
              <w:jc w:val="center"/>
              <w:rPr>
                <w:sz w:val="18"/>
              </w:rPr>
            </w:pPr>
            <w:r w:rsidRPr="005D4359">
              <w:rPr>
                <w:sz w:val="18"/>
                <w:lang w:val="de-DE"/>
                <w:rPrChange w:id="36" w:author="Germany" w:date="2020-11-17T17:14:00Z">
                  <w:rPr>
                    <w:sz w:val="18"/>
                  </w:rPr>
                </w:rPrChange>
              </w:rPr>
              <w:br/>
            </w:r>
            <w:r w:rsidRPr="005D4359">
              <w:rPr>
                <w:sz w:val="18"/>
                <w:lang w:val="de-DE"/>
                <w:rPrChange w:id="37" w:author="Germany" w:date="2020-11-17T17:14:00Z">
                  <w:rPr>
                    <w:sz w:val="18"/>
                  </w:rPr>
                </w:rPrChange>
              </w:rPr>
              <w:br/>
            </w:r>
            <w:r w:rsidRPr="00404B26">
              <w:rPr>
                <w:sz w:val="18"/>
              </w:rPr>
              <w:t>622; 271</w:t>
            </w:r>
            <w:r w:rsidRPr="00404B26">
              <w:rPr>
                <w:sz w:val="18"/>
              </w:rPr>
              <w:br/>
              <w:t>725; 324</w:t>
            </w:r>
          </w:p>
        </w:tc>
        <w:tc>
          <w:tcPr>
            <w:tcW w:w="2013" w:type="dxa"/>
            <w:tcBorders>
              <w:bottom w:val="single" w:sz="4" w:space="0" w:color="auto"/>
            </w:tcBorders>
          </w:tcPr>
          <w:p w14:paraId="3A8308AF" w14:textId="77777777" w:rsidR="008D0136" w:rsidRPr="00404B26" w:rsidRDefault="008D0136" w:rsidP="00E6479E">
            <w:pPr>
              <w:pStyle w:val="TableText0"/>
              <w:spacing w:before="60"/>
              <w:jc w:val="center"/>
              <w:rPr>
                <w:sz w:val="18"/>
              </w:rPr>
            </w:pPr>
            <w:r w:rsidRPr="00404B26">
              <w:rPr>
                <w:sz w:val="18"/>
              </w:rPr>
              <w:br/>
            </w:r>
            <w:r w:rsidRPr="00404B26">
              <w:rPr>
                <w:sz w:val="18"/>
              </w:rPr>
              <w:br/>
              <w:t>1 200; 600; 180</w:t>
            </w:r>
            <w:r w:rsidRPr="00404B26">
              <w:rPr>
                <w:sz w:val="18"/>
              </w:rPr>
              <w:br/>
              <w:t>1 220; 620; 200</w:t>
            </w:r>
          </w:p>
        </w:tc>
        <w:tc>
          <w:tcPr>
            <w:tcW w:w="2090" w:type="dxa"/>
            <w:tcBorders>
              <w:bottom w:val="single" w:sz="4" w:space="0" w:color="auto"/>
            </w:tcBorders>
          </w:tcPr>
          <w:p w14:paraId="4FF0E1F0" w14:textId="77777777" w:rsidR="008D0136" w:rsidRPr="00404B26" w:rsidRDefault="008D0136" w:rsidP="00E6479E">
            <w:pPr>
              <w:pStyle w:val="TableText0"/>
              <w:spacing w:before="60"/>
              <w:jc w:val="center"/>
              <w:rPr>
                <w:sz w:val="18"/>
              </w:rPr>
            </w:pPr>
            <w:r w:rsidRPr="00404B26">
              <w:rPr>
                <w:sz w:val="18"/>
              </w:rPr>
              <w:br/>
            </w:r>
            <w:r w:rsidRPr="00404B26">
              <w:rPr>
                <w:sz w:val="18"/>
              </w:rPr>
              <w:br/>
              <w:t>6.8; 37</w:t>
            </w:r>
            <w:r w:rsidRPr="00404B26">
              <w:rPr>
                <w:sz w:val="18"/>
              </w:rPr>
              <w:br/>
              <w:t>20; 42</w:t>
            </w:r>
          </w:p>
        </w:tc>
        <w:tc>
          <w:tcPr>
            <w:tcW w:w="2012" w:type="dxa"/>
            <w:tcBorders>
              <w:bottom w:val="single" w:sz="4" w:space="0" w:color="auto"/>
            </w:tcBorders>
          </w:tcPr>
          <w:p w14:paraId="67188F26" w14:textId="77777777" w:rsidR="008D0136" w:rsidRPr="00404B26" w:rsidRDefault="008D0136" w:rsidP="00E6479E">
            <w:pPr>
              <w:pStyle w:val="TableText0"/>
              <w:spacing w:before="60"/>
              <w:jc w:val="center"/>
              <w:rPr>
                <w:sz w:val="18"/>
              </w:rPr>
            </w:pPr>
            <w:r w:rsidRPr="00404B26">
              <w:rPr>
                <w:sz w:val="18"/>
              </w:rPr>
              <w:br/>
            </w:r>
            <w:r w:rsidRPr="00404B26">
              <w:rPr>
                <w:sz w:val="18"/>
              </w:rPr>
              <w:br/>
              <w:t>0.608</w:t>
            </w:r>
            <w:r w:rsidRPr="00404B26">
              <w:rPr>
                <w:sz w:val="18"/>
              </w:rPr>
              <w:br/>
              <w:t>2.35</w:t>
            </w:r>
          </w:p>
        </w:tc>
        <w:tc>
          <w:tcPr>
            <w:tcW w:w="2052" w:type="dxa"/>
            <w:tcBorders>
              <w:bottom w:val="single" w:sz="4" w:space="0" w:color="auto"/>
            </w:tcBorders>
          </w:tcPr>
          <w:p w14:paraId="34389247" w14:textId="77777777" w:rsidR="008D0136" w:rsidRPr="00404B26" w:rsidRDefault="008D0136" w:rsidP="00E6479E">
            <w:pPr>
              <w:pStyle w:val="TableText0"/>
              <w:spacing w:before="60"/>
              <w:jc w:val="center"/>
              <w:rPr>
                <w:sz w:val="18"/>
              </w:rPr>
            </w:pPr>
            <w:r w:rsidRPr="00404B26">
              <w:rPr>
                <w:sz w:val="18"/>
              </w:rPr>
              <w:br/>
            </w:r>
            <w:r w:rsidRPr="00404B26">
              <w:rPr>
                <w:sz w:val="18"/>
              </w:rPr>
              <w:br/>
              <w:t>540</w:t>
            </w:r>
            <w:r w:rsidRPr="00404B26">
              <w:rPr>
                <w:sz w:val="18"/>
              </w:rPr>
              <w:br/>
              <w:t>670</w:t>
            </w:r>
          </w:p>
        </w:tc>
        <w:tc>
          <w:tcPr>
            <w:tcW w:w="2052" w:type="dxa"/>
            <w:tcBorders>
              <w:bottom w:val="single" w:sz="4" w:space="0" w:color="auto"/>
            </w:tcBorders>
            <w:vAlign w:val="center"/>
          </w:tcPr>
          <w:p w14:paraId="79506FBA" w14:textId="77777777" w:rsidR="008D0136" w:rsidRPr="00404B26" w:rsidRDefault="008D0136" w:rsidP="00E6479E">
            <w:pPr>
              <w:spacing w:before="60" w:after="40"/>
              <w:jc w:val="center"/>
              <w:rPr>
                <w:sz w:val="18"/>
              </w:rPr>
            </w:pPr>
            <w:r w:rsidRPr="00404B26">
              <w:rPr>
                <w:sz w:val="18"/>
              </w:rPr>
              <w:br/>
            </w:r>
            <w:r w:rsidRPr="00404B26">
              <w:rPr>
                <w:sz w:val="18"/>
              </w:rPr>
              <w:br/>
              <w:t>1 850</w:t>
            </w:r>
          </w:p>
          <w:p w14:paraId="1DDB2CC8" w14:textId="77777777" w:rsidR="008D0136" w:rsidRPr="00404B26" w:rsidRDefault="008D0136" w:rsidP="00E6479E">
            <w:pPr>
              <w:spacing w:before="60" w:after="40"/>
              <w:jc w:val="center"/>
              <w:rPr>
                <w:sz w:val="18"/>
              </w:rPr>
            </w:pPr>
            <w:r w:rsidRPr="00404B26">
              <w:rPr>
                <w:sz w:val="18"/>
              </w:rPr>
              <w:t>1 854</w:t>
            </w:r>
          </w:p>
          <w:p w14:paraId="7C51B205" w14:textId="77777777" w:rsidR="008D0136" w:rsidRPr="00404B26" w:rsidRDefault="008D0136" w:rsidP="00E6479E">
            <w:pPr>
              <w:spacing w:before="60" w:after="40"/>
              <w:jc w:val="center"/>
              <w:rPr>
                <w:sz w:val="18"/>
              </w:rPr>
            </w:pPr>
          </w:p>
        </w:tc>
      </w:tr>
      <w:tr w:rsidR="008D0136" w:rsidRPr="00404B26" w14:paraId="066020F3" w14:textId="77777777">
        <w:tc>
          <w:tcPr>
            <w:tcW w:w="14400" w:type="dxa"/>
            <w:gridSpan w:val="7"/>
            <w:tcBorders>
              <w:top w:val="single" w:sz="4" w:space="0" w:color="auto"/>
              <w:left w:val="nil"/>
              <w:bottom w:val="nil"/>
              <w:right w:val="nil"/>
            </w:tcBorders>
          </w:tcPr>
          <w:p w14:paraId="32BF434A" w14:textId="77777777" w:rsidR="008D0136" w:rsidRPr="00404B26" w:rsidRDefault="008D0136" w:rsidP="00E6479E">
            <w:pPr>
              <w:pStyle w:val="Tabletext"/>
              <w:jc w:val="both"/>
              <w:rPr>
                <w:rFonts w:eastAsia="MS Mincho"/>
                <w:sz w:val="18"/>
                <w:szCs w:val="18"/>
              </w:rPr>
            </w:pPr>
            <w:r w:rsidRPr="00404B26">
              <w:rPr>
                <w:sz w:val="18"/>
                <w:szCs w:val="18"/>
                <w:vertAlign w:val="superscript"/>
              </w:rPr>
              <w:t>(1)</w:t>
            </w:r>
            <w:r w:rsidRPr="00404B26">
              <w:rPr>
                <w:sz w:val="18"/>
                <w:szCs w:val="18"/>
              </w:rPr>
              <w:tab/>
            </w:r>
            <w:r w:rsidRPr="00404B26">
              <w:rPr>
                <w:rFonts w:eastAsia="MS Mincho"/>
                <w:sz w:val="18"/>
                <w:szCs w:val="18"/>
              </w:rPr>
              <w:t>Sharing studies will be conducted using multiple duty cycles from low duty cycles such as 0.01 to high duty cycles up to 0.2.</w:t>
            </w:r>
          </w:p>
          <w:p w14:paraId="6E852EC5" w14:textId="77777777" w:rsidR="008D0136" w:rsidRPr="00404B26" w:rsidRDefault="008D0136" w:rsidP="00E6479E">
            <w:pPr>
              <w:pStyle w:val="Tabletext"/>
              <w:jc w:val="both"/>
              <w:rPr>
                <w:sz w:val="18"/>
                <w:szCs w:val="18"/>
              </w:rPr>
            </w:pPr>
            <w:r w:rsidRPr="00404B26">
              <w:rPr>
                <w:rFonts w:eastAsia="MS Mincho"/>
                <w:sz w:val="18"/>
                <w:szCs w:val="18"/>
                <w:vertAlign w:val="superscript"/>
              </w:rPr>
              <w:t>(2)</w:t>
            </w:r>
            <w:r w:rsidRPr="00404B26">
              <w:rPr>
                <w:rFonts w:eastAsia="MS Mincho"/>
                <w:sz w:val="18"/>
                <w:szCs w:val="18"/>
              </w:rPr>
              <w:tab/>
            </w:r>
            <w:r w:rsidRPr="00404B26">
              <w:rPr>
                <w:sz w:val="18"/>
                <w:szCs w:val="18"/>
              </w:rPr>
              <w:t>Sharing studies will focus on chirp bandwidths greater than 1 600 MHz.</w:t>
            </w:r>
          </w:p>
        </w:tc>
      </w:tr>
    </w:tbl>
    <w:p w14:paraId="30DCB49D" w14:textId="77777777" w:rsidR="008D0136" w:rsidRPr="00404B26" w:rsidRDefault="008D0136" w:rsidP="00E6479E">
      <w:pPr>
        <w:pStyle w:val="Heading2"/>
        <w:ind w:left="0" w:firstLine="0"/>
        <w:sectPr w:rsidR="008D0136" w:rsidRPr="00404B26" w:rsidSect="00404B26">
          <w:headerReference w:type="even" r:id="rId13"/>
          <w:headerReference w:type="default" r:id="rId14"/>
          <w:footerReference w:type="even" r:id="rId15"/>
          <w:footerReference w:type="default" r:id="rId16"/>
          <w:pgSz w:w="16840" w:h="11907" w:orient="landscape" w:code="9"/>
          <w:pgMar w:top="1140" w:right="1134" w:bottom="1140" w:left="1134" w:header="561" w:footer="561" w:gutter="0"/>
          <w:cols w:space="720"/>
          <w:docGrid w:linePitch="326"/>
        </w:sectPr>
      </w:pPr>
    </w:p>
    <w:p w14:paraId="1E09B691" w14:textId="77777777" w:rsidR="008D0136" w:rsidRPr="00404B26" w:rsidRDefault="008D0136" w:rsidP="00E6479E">
      <w:pPr>
        <w:jc w:val="both"/>
      </w:pPr>
      <w:r w:rsidRPr="00404B26">
        <w:lastRenderedPageBreak/>
        <w:t>Largely because of these mission requirements, the radiolocation radars using or planned to use the band 15.4-17.3 GHz tend to possess the following general characteristics:</w:t>
      </w:r>
    </w:p>
    <w:p w14:paraId="75AD8FBF" w14:textId="77777777" w:rsidR="008D0136" w:rsidRPr="00404B26" w:rsidRDefault="008D0136" w:rsidP="00E6479E">
      <w:pPr>
        <w:pStyle w:val="enumlev1"/>
      </w:pPr>
      <w:r w:rsidRPr="00404B26">
        <w:t>–</w:t>
      </w:r>
      <w:r w:rsidRPr="00404B26">
        <w:tab/>
        <w:t>they tend to have high transmitter peak and average power, with notable exceptions;</w:t>
      </w:r>
    </w:p>
    <w:p w14:paraId="1E707FA2" w14:textId="77777777" w:rsidR="008D0136" w:rsidRPr="00404B26" w:rsidRDefault="008D0136" w:rsidP="00E6479E">
      <w:pPr>
        <w:pStyle w:val="enumlev1"/>
      </w:pPr>
      <w:r w:rsidRPr="00404B26">
        <w:t>–</w:t>
      </w:r>
      <w:r w:rsidRPr="00404B26">
        <w:tab/>
        <w:t>they typically use master-oscillator-power-amplifier transmitters rather than power oscillators. They are usually tuneable and some of them are frequency-agile. Some of them use linear-FM (chirp) or phase-coded intra-pulse modulation;</w:t>
      </w:r>
    </w:p>
    <w:p w14:paraId="5CDD3D65" w14:textId="77777777" w:rsidR="008D0136" w:rsidRPr="00404B26" w:rsidRDefault="008D0136" w:rsidP="00E6479E">
      <w:pPr>
        <w:pStyle w:val="enumlev1"/>
      </w:pPr>
      <w:r w:rsidRPr="00404B26">
        <w:t>–</w:t>
      </w:r>
      <w:r w:rsidRPr="00404B26">
        <w:tab/>
        <w:t>some of them have antenna main beams that are steerable in both azimuth and elevation using electronic beam steering;</w:t>
      </w:r>
    </w:p>
    <w:p w14:paraId="2E8939D6" w14:textId="77777777" w:rsidR="008D0136" w:rsidRPr="00404B26" w:rsidRDefault="008D0136" w:rsidP="00E6479E">
      <w:pPr>
        <w:pStyle w:val="enumlev1"/>
      </w:pPr>
      <w:r w:rsidRPr="00404B26">
        <w:t>–</w:t>
      </w:r>
      <w:r w:rsidRPr="00404B26">
        <w:tab/>
        <w:t>they typically employ versatile receiving and processing capabilities, such as auxiliary side-lobe-blanking receive antennas, processing of coherent-carrier pulse trains to suppress clutter return by means of moving-target-indication, constant-false-alarm-rate techniques and, in some cases, adaptive selection of operating frequencies based on sensing of interference on various frequencies.</w:t>
      </w:r>
    </w:p>
    <w:p w14:paraId="617CA107" w14:textId="77777777" w:rsidR="008D0136" w:rsidRPr="00404B26" w:rsidRDefault="008D0136" w:rsidP="00E6479E">
      <w:pPr>
        <w:jc w:val="both"/>
      </w:pPr>
      <w:r w:rsidRPr="00404B26">
        <w:t>Table 1 summarizes technical characteristics of representative systems deployed or planned to be deployed in the whole or portions of the band 15.4-17.3 GHz. This information is sufficient for general calculation to assess the compatibility between these radars and other systems. Some or all of the radiolocation radars whose characteristics are presented in Table 1 possess the properties above, although they do not illustrate the full repertoire of attributes that might appear in future systems.</w:t>
      </w:r>
    </w:p>
    <w:p w14:paraId="053A8507" w14:textId="77777777" w:rsidR="008D0136" w:rsidRPr="00404B26" w:rsidRDefault="008D0136" w:rsidP="00E6479E">
      <w:pPr>
        <w:pStyle w:val="Heading2"/>
        <w:jc w:val="both"/>
      </w:pPr>
      <w:bookmarkStart w:id="38" w:name="_Toc110841064"/>
      <w:bookmarkStart w:id="39" w:name="_Toc117320826"/>
      <w:r w:rsidRPr="00404B26">
        <w:t>2.1</w:t>
      </w:r>
      <w:r w:rsidRPr="00404B26">
        <w:tab/>
        <w:t>Transmitters</w:t>
      </w:r>
      <w:bookmarkEnd w:id="38"/>
      <w:bookmarkEnd w:id="39"/>
    </w:p>
    <w:p w14:paraId="310E1E35" w14:textId="77777777" w:rsidR="008D0136" w:rsidRPr="00404B26" w:rsidRDefault="008D0136" w:rsidP="00E6479E">
      <w:pPr>
        <w:jc w:val="both"/>
      </w:pPr>
      <w:r w:rsidRPr="00404B26">
        <w:t xml:space="preserve">The radars operating or planned to operate in the 15.4-17.3 GHz band use a variety of modulations including unmodulated pulses, frequency-modulated (chirped) pulses and phase-coded pulses. Linear-beam and solid-state output devices are used in the final stages of the transmitters. The trend in new radar systems is toward linear-beam and solid-state output devices due to the requirements of Doppler signal processing. Also, the radars deploying solid-state output devices have lower transmitter peak output power and higher pulse duty cycles. </w:t>
      </w:r>
    </w:p>
    <w:p w14:paraId="05A9A7BB" w14:textId="77777777" w:rsidR="008D0136" w:rsidRPr="00404B26" w:rsidRDefault="008D0136" w:rsidP="00E6479E">
      <w:pPr>
        <w:jc w:val="both"/>
      </w:pPr>
      <w:r w:rsidRPr="00404B26">
        <w:t>Typical transmitter RF emission (3 dB) bandwidths of radars operating or planned to operate in the band 15.4-17.3 GHz range from 60 kHz to 1 850 MHz. Transmitter peak output powers range from 2 W (33.01 dBm) for solid-state transmitters to 20 kW (73.01 dBm) for high-power radars using crossed-field devices (magnetrons) and linear-beam (travelling wave tube) devices.</w:t>
      </w:r>
    </w:p>
    <w:p w14:paraId="5894678E" w14:textId="77777777" w:rsidR="008D0136" w:rsidRPr="00404B26" w:rsidRDefault="008D0136" w:rsidP="00E6479E">
      <w:pPr>
        <w:pStyle w:val="Heading3"/>
        <w:jc w:val="both"/>
      </w:pPr>
      <w:r w:rsidRPr="00404B26">
        <w:t>2.1.1</w:t>
      </w:r>
      <w:r w:rsidRPr="00404B26">
        <w:tab/>
        <w:t>Frequency hopping</w:t>
      </w:r>
    </w:p>
    <w:p w14:paraId="50559C62" w14:textId="77777777" w:rsidR="008D0136" w:rsidRPr="00404B26" w:rsidRDefault="008D0136" w:rsidP="00E6479E">
      <w:pPr>
        <w:ind w:right="32"/>
        <w:jc w:val="both"/>
      </w:pPr>
      <w:r w:rsidRPr="00404B26">
        <w:t>Frequency hopping is one of the most common electronic counter-counter-measures (ECCMs). Radar systems that are designed to operate in hostile electronic attack environments use frequency hopping as one of its ECCM techniques. This type of radar 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considered and the potential impact of frequency hopping radars should be taken into account in sharing studies.</w:t>
      </w:r>
    </w:p>
    <w:p w14:paraId="7F5D47B8" w14:textId="77777777" w:rsidR="008D0136" w:rsidRPr="00404B26" w:rsidRDefault="008D0136" w:rsidP="00E6479E">
      <w:pPr>
        <w:pStyle w:val="Heading2"/>
        <w:jc w:val="both"/>
      </w:pPr>
      <w:bookmarkStart w:id="40" w:name="_Toc110841065"/>
      <w:bookmarkStart w:id="41" w:name="_Toc117320827"/>
      <w:r w:rsidRPr="00404B26">
        <w:t>2.2</w:t>
      </w:r>
      <w:r w:rsidRPr="00404B26">
        <w:tab/>
        <w:t>Receivers</w:t>
      </w:r>
      <w:bookmarkEnd w:id="40"/>
      <w:bookmarkEnd w:id="41"/>
    </w:p>
    <w:p w14:paraId="3895622B" w14:textId="77777777" w:rsidR="008D0136" w:rsidRPr="00404B26" w:rsidRDefault="008D0136" w:rsidP="00E6479E">
      <w:pPr>
        <w:jc w:val="both"/>
      </w:pPr>
      <w:r w:rsidRPr="00404B26">
        <w:t xml:space="preserve">The newer-generation radar systems use digital signal processing after detection for range, azimuth and Doppler processing. Generally, the signal processing includes techniques that are used to enhance the detection of desired targets and to produce target symbols on the display. The signal-processing techniques used for the enhancement and identification of desired targets also provide some </w:t>
      </w:r>
      <w:r w:rsidRPr="00404B26">
        <w:lastRenderedPageBreak/>
        <w:t>suppression of low-duty-cycle (less than 5%) pulsed interference that is asynchronous with the desired signal.</w:t>
      </w:r>
    </w:p>
    <w:p w14:paraId="55E3DD11" w14:textId="77777777" w:rsidR="008D0136" w:rsidRPr="00404B26" w:rsidRDefault="008D0136" w:rsidP="00E6479E">
      <w:pPr>
        <w:jc w:val="both"/>
      </w:pPr>
      <w:r w:rsidRPr="00404B26">
        <w:t>The signal processing in the newer generation of radars uses chirped and phase-coded pulses to produce a processing gain for the desired signal and may also provide suppression of undesired signals.</w:t>
      </w:r>
    </w:p>
    <w:p w14:paraId="21A4C007" w14:textId="77777777" w:rsidR="008D0136" w:rsidRPr="00404B26" w:rsidRDefault="008D0136" w:rsidP="00E6479E">
      <w:pPr>
        <w:jc w:val="both"/>
      </w:pPr>
      <w:r w:rsidRPr="00404B26">
        <w:t>Some of the newer low-power solid-state radars use high-duty-cycle (20%) multichannel signal processing to enhance the desired signal returns. Some radar receivers have the capability to identify RF channels that have low levels of undesired signals and command the transmitter to transmit on those RF channels.</w:t>
      </w:r>
    </w:p>
    <w:p w14:paraId="486780C5" w14:textId="77777777" w:rsidR="008D0136" w:rsidRPr="00404B26" w:rsidRDefault="008D0136" w:rsidP="00E6479E">
      <w:pPr>
        <w:pStyle w:val="Heading2"/>
        <w:jc w:val="both"/>
      </w:pPr>
      <w:bookmarkStart w:id="42" w:name="_Toc110841066"/>
      <w:bookmarkStart w:id="43" w:name="_Toc117320828"/>
      <w:r w:rsidRPr="00404B26">
        <w:t>2.3</w:t>
      </w:r>
      <w:r w:rsidRPr="00404B26">
        <w:tab/>
        <w:t>Antennas</w:t>
      </w:r>
      <w:bookmarkEnd w:id="42"/>
      <w:bookmarkEnd w:id="43"/>
    </w:p>
    <w:p w14:paraId="45C3D032" w14:textId="77777777" w:rsidR="008D0136" w:rsidRPr="00404B26" w:rsidRDefault="008D0136" w:rsidP="00E6479E">
      <w:pPr>
        <w:jc w:val="both"/>
      </w:pPr>
      <w:r w:rsidRPr="00404B26">
        <w:t>A variety of different types of antennas are used on radars operating or planned to operate in the 15.4-17.3 GHz band. Antennas in this band are generally of a variety of sizes and thus are of interest for applications where mobility and lightweight are important as well as long range performance. Many radars in the 15.4-17.3 GHz band operate or are planned to operate in a variety of modes, including search, map and navigation (weather observation) modes. The antennas for such radars usually scan through 360</w:t>
      </w:r>
      <w:r w:rsidRPr="00404B26">
        <w:rPr>
          <w:szCs w:val="24"/>
        </w:rPr>
        <w:sym w:font="Symbol" w:char="F0B0"/>
      </w:r>
      <w:r w:rsidRPr="00404B26">
        <w:t xml:space="preserve"> in the horizontal plane. Other radars in the band are more specialized and limit scanning to a fixed sector. Most radars in 15.4-17.3 GHz use or are planned to use mechanical scanning, however newer-generation radars use electronically-scanned array antennas. Horizontal, vertical and circular polarizations are used. Typical antenna heights for ground-based and ship-borne radars range from 8 m and 100 m above surface level, respectively.</w:t>
      </w:r>
    </w:p>
    <w:p w14:paraId="0416E4B6" w14:textId="77777777" w:rsidR="008D0136" w:rsidRPr="00404B26" w:rsidRDefault="008D0136" w:rsidP="00E6479E">
      <w:pPr>
        <w:pStyle w:val="Heading1"/>
        <w:jc w:val="both"/>
      </w:pPr>
      <w:bookmarkStart w:id="44" w:name="_Toc110841067"/>
      <w:bookmarkStart w:id="45" w:name="_Toc117320829"/>
      <w:r w:rsidRPr="00404B26">
        <w:t>3</w:t>
      </w:r>
      <w:r w:rsidRPr="00404B26">
        <w:tab/>
        <w:t>Protection criteria</w:t>
      </w:r>
      <w:bookmarkEnd w:id="44"/>
      <w:bookmarkEnd w:id="45"/>
    </w:p>
    <w:p w14:paraId="7D50C5B9" w14:textId="77777777" w:rsidR="008D0136" w:rsidRPr="00404B26" w:rsidRDefault="008D0136" w:rsidP="00E6479E">
      <w:pPr>
        <w:jc w:val="both"/>
      </w:pPr>
      <w:r w:rsidRPr="00404B26">
        <w:t xml:space="preserve">For the portion of the 15.4-17.3 GHz band where there is a radiolocation allocation, a signal from another service resulting in an </w:t>
      </w:r>
      <w:r w:rsidRPr="00404B26">
        <w:rPr>
          <w:i/>
          <w:iCs/>
        </w:rPr>
        <w:t>I</w:t>
      </w:r>
      <w:r w:rsidRPr="00404B26">
        <w:t>/</w:t>
      </w:r>
      <w:r w:rsidRPr="00404B26">
        <w:rPr>
          <w:i/>
          <w:iCs/>
        </w:rPr>
        <w:t>N</w:t>
      </w:r>
      <w:r w:rsidRPr="00404B26">
        <w:t xml:space="preserve"> ratio below –6 dB is acceptable by the radar users for signals from the other service with high-duty cycle (e.g. continuous wave (CW), binary phase shift keying (BPSK), quaternary phase shift keying (QPSK), noise-like, etc.). An </w:t>
      </w:r>
      <w:r w:rsidRPr="00404B26">
        <w:rPr>
          <w:i/>
          <w:iCs/>
        </w:rPr>
        <w:t>I</w:t>
      </w:r>
      <w:r w:rsidRPr="00404B26">
        <w:t>/</w:t>
      </w:r>
      <w:r w:rsidRPr="00404B26">
        <w:rPr>
          <w:i/>
          <w:iCs/>
        </w:rPr>
        <w:t>N</w:t>
      </w:r>
      <w:r w:rsidRPr="00404B26">
        <w:t xml:space="preserve"> ratio of –6 dB results in a (</w:t>
      </w:r>
      <w:r w:rsidRPr="00404B26">
        <w:rPr>
          <w:i/>
          <w:iCs/>
        </w:rPr>
        <w:t>I</w:t>
      </w:r>
      <w:r w:rsidRPr="00404B26">
        <w:t xml:space="preserve"> + </w:t>
      </w:r>
      <w:r w:rsidRPr="00404B26">
        <w:rPr>
          <w:i/>
          <w:iCs/>
        </w:rPr>
        <w:t>N</w:t>
      </w:r>
      <w:r w:rsidRPr="00404B26">
        <w:t>)/</w:t>
      </w:r>
      <w:r w:rsidRPr="00404B26">
        <w:rPr>
          <w:i/>
          <w:iCs/>
        </w:rPr>
        <w:t>N</w:t>
      </w:r>
      <w:r w:rsidRPr="00404B26">
        <w:t xml:space="preserve"> of 1.26, or approximately a 1 dB increase in the radar receiver noise power. Further studies or compatibility measurements may be necessary to assess the interference in terms of the operational impact on the radar’s performance. It should be noted that studies are being developed on the feasibility of the use of statistical and operational aspects on the protection criteria for radiodetermination radar systems. This statistical approach may be particularly relevant in the case of non-continuous signals. In the case of radar systems operating in the band for which an ITU-R Recommendation on radar characteristics and protection criteria exist, then the relevant Recommendation</w:t>
      </w:r>
      <w:r w:rsidRPr="00404B26">
        <w:rPr>
          <w:rStyle w:val="FootnoteReference"/>
        </w:rPr>
        <w:footnoteReference w:id="1"/>
      </w:r>
      <w:r w:rsidRPr="00404B26">
        <w:t xml:space="preserve"> should be consulted for specific guidance regarding the protection criteria.</w:t>
      </w:r>
    </w:p>
    <w:p w14:paraId="1EBE3F79" w14:textId="77777777" w:rsidR="008D0136" w:rsidRPr="00404B26" w:rsidRDefault="008D0136" w:rsidP="00E6479E">
      <w:pPr>
        <w:jc w:val="both"/>
      </w:pPr>
      <w:r w:rsidRPr="00404B26">
        <w:t xml:space="preserve">The effect of pulsed interference is more difficult to quantify and is strongly dependent on receivers/processor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desensitization. Assessing it will be an objective for analysis of interactions between specific radar types. </w:t>
      </w:r>
    </w:p>
    <w:p w14:paraId="0395C2C7" w14:textId="0A241241" w:rsidR="008D0136" w:rsidRPr="00404B26" w:rsidRDefault="008D0136" w:rsidP="00E6479E">
      <w:pPr>
        <w:jc w:val="both"/>
      </w:pPr>
      <w:r w:rsidRPr="00404B26">
        <w:t>In general, numerous features of radiodetermination radars can be expected to help suppress low</w:t>
      </w:r>
      <w:r w:rsidRPr="00404B26">
        <w:noBreakHyphen/>
        <w:t>duty cycle pulsed interference, especially from a few isolated sources. Techniques for suppression of low-</w:t>
      </w:r>
      <w:r w:rsidRPr="00404B26">
        <w:lastRenderedPageBreak/>
        <w:t>duty cycle pulsed interference are contained in Recommendation ITU-R M.1372 – Efficient use of the radio spectrum by radar stations in the radiodetermination service.</w:t>
      </w:r>
    </w:p>
    <w:p w14:paraId="235DFA27" w14:textId="77777777" w:rsidR="008D0136" w:rsidRPr="00404B26" w:rsidRDefault="008D0136" w:rsidP="00E6479E">
      <w:pPr>
        <w:jc w:val="both"/>
      </w:pPr>
      <w:r w:rsidRPr="00404B26">
        <w:t xml:space="preserve">When multiple interferers are present, the recommended </w:t>
      </w:r>
      <w:r w:rsidRPr="00404B26">
        <w:rPr>
          <w:i/>
        </w:rPr>
        <w:t>I</w:t>
      </w:r>
      <w:r w:rsidRPr="00404B26">
        <w:rPr>
          <w:iCs/>
        </w:rPr>
        <w:t>/</w:t>
      </w:r>
      <w:r w:rsidRPr="00404B26">
        <w:rPr>
          <w:i/>
        </w:rPr>
        <w:t>N</w:t>
      </w:r>
      <w:r w:rsidRPr="00404B26">
        <w:rPr>
          <w:iCs/>
        </w:rPr>
        <w:t xml:space="preserve"> </w:t>
      </w:r>
      <w:r w:rsidRPr="00404B26">
        <w:t xml:space="preserve">protection criteria remains unchanged (because it depends on the type of radar receiver and its signal processing characteristics). The total interference level actually arriving at the radar receiver (which has to be checked against recommended </w:t>
      </w:r>
      <w:r w:rsidRPr="00404B26">
        <w:rPr>
          <w:i/>
          <w:iCs/>
        </w:rPr>
        <w:t>I/N</w:t>
      </w:r>
      <w:r w:rsidRPr="00404B26">
        <w:t xml:space="preserve"> protection criteria) depends on the number of interferers, their spatial distribution and their signal structure and needs to be assessed in the course of an aggregation analysis of a given scenario. If interference were received from several azimuth directions, an aggregation analysis has to cumulate simultaneous contributions from all these directions, being received via the radar antenna’s main beam and/or side-lobes, in order to assess compatibility. </w:t>
      </w:r>
    </w:p>
    <w:p w14:paraId="675263F0" w14:textId="77777777" w:rsidR="008D0136" w:rsidRPr="00404B26" w:rsidRDefault="008D0136" w:rsidP="00E6479E">
      <w:pPr>
        <w:pStyle w:val="Heading1"/>
        <w:jc w:val="both"/>
      </w:pPr>
      <w:bookmarkStart w:id="46" w:name="_Toc110841068"/>
      <w:bookmarkStart w:id="47" w:name="_Toc117320830"/>
      <w:r w:rsidRPr="00404B26">
        <w:t>4</w:t>
      </w:r>
      <w:r w:rsidRPr="00404B26">
        <w:tab/>
        <w:t>Future radiolocation systems</w:t>
      </w:r>
      <w:bookmarkEnd w:id="46"/>
      <w:bookmarkEnd w:id="47"/>
    </w:p>
    <w:p w14:paraId="5ED0C9C0" w14:textId="154ECCF2" w:rsidR="008D0136" w:rsidRPr="00404B26" w:rsidRDefault="008D0136" w:rsidP="00E6479E">
      <w:pPr>
        <w:jc w:val="both"/>
      </w:pPr>
      <w:r w:rsidRPr="00404B26">
        <w:t>In broad outline, radiolocation radars that might be developed in the future to operate in the 15.4</w:t>
      </w:r>
      <w:r w:rsidRPr="00404B26">
        <w:noBreakHyphen/>
        <w:t>17.3</w:t>
      </w:r>
      <w:r w:rsidR="0001059F">
        <w:t> </w:t>
      </w:r>
      <w:r w:rsidRPr="00404B26">
        <w:t>GHz band are likely to resemble the existing radars described here.</w:t>
      </w:r>
    </w:p>
    <w:p w14:paraId="0AD8A33E" w14:textId="77777777" w:rsidR="008D0136" w:rsidRPr="00404B26" w:rsidRDefault="008D0136" w:rsidP="00E6479E">
      <w:pPr>
        <w:jc w:val="both"/>
      </w:pPr>
      <w:r w:rsidRPr="00404B26">
        <w:t>Future radiolocation radars are likely to have at least as much flexibility as the radars already described, including the capacity to operate differently in different azimuth and elevation sectors.</w:t>
      </w:r>
    </w:p>
    <w:p w14:paraId="33FB48DB" w14:textId="77777777" w:rsidR="008D0136" w:rsidRPr="00404B26" w:rsidRDefault="008D0136" w:rsidP="00E6479E">
      <w:pPr>
        <w:jc w:val="both"/>
      </w:pPr>
      <w:r w:rsidRPr="00404B26">
        <w:t>It is reasonable to expect that some future designs may strive for a capability to operate in a wide band extending at least to the band limits used in this consideration.</w:t>
      </w:r>
    </w:p>
    <w:p w14:paraId="4A26D066" w14:textId="77777777" w:rsidR="008D0136" w:rsidRPr="00404B26" w:rsidRDefault="008D0136" w:rsidP="00E6479E">
      <w:pPr>
        <w:jc w:val="both"/>
      </w:pPr>
      <w:r w:rsidRPr="00404B26">
        <w:t>Future radiolocation radars in this band are likely to have electronically-steerable antennas. However, current technology makes phase steering a practical and attractive alternative to frequency steering and numerous radiolocation radars developed in recent years for use in other bands have employed phase steering in both azimuth and elevation. Unlike frequency-steered radars, new phased-array radars can steer any fundamental frequency in the radar’s operating band to any arbitrary azimuth and elevation within its angular coverage area. Among other advantages, that would facilitate electromagnetic compatibility in many circumstances.</w:t>
      </w:r>
    </w:p>
    <w:p w14:paraId="2F503684" w14:textId="321B9014" w:rsidR="00404B26" w:rsidRPr="00404B26" w:rsidRDefault="008D0136" w:rsidP="00DA4ACF">
      <w:pPr>
        <w:jc w:val="both"/>
      </w:pPr>
      <w:r w:rsidRPr="00404B26">
        <w:t>Some future radiolocation radars are expected to have average-power capabilities at least as high as those of the radars described herein. However, it is reasonable to expect that designers of future radars will strive to reduce wideband noise emissions below those of the existing radars that employ magnetrons or crossed-field amplifiers. Such noise reduction is expected to be achieved by the use of solid-state transmitter/antenna systems. In that case, the transmitted pulses would be longer and the transmit duty cycles are substantially higher than those of most earlier tube-type radar transmitters.</w:t>
      </w:r>
    </w:p>
    <w:sectPr w:rsidR="00404B26" w:rsidRPr="00404B26" w:rsidSect="00404B26">
      <w:headerReference w:type="default" r:id="rId17"/>
      <w:footerReference w:type="default" r:id="rId18"/>
      <w:footerReference w:type="first" r:id="rId19"/>
      <w:pgSz w:w="11907" w:h="16840" w:code="9"/>
      <w:pgMar w:top="1418" w:right="1134" w:bottom="1418"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02DFDE" w14:textId="77777777" w:rsidR="00A5328F" w:rsidRDefault="00A5328F">
      <w:r>
        <w:separator/>
      </w:r>
    </w:p>
  </w:endnote>
  <w:endnote w:type="continuationSeparator" w:id="0">
    <w:p w14:paraId="711487D7" w14:textId="77777777" w:rsidR="00A5328F" w:rsidRDefault="00A53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EDC3A4" w14:textId="77777777" w:rsidR="008D0136" w:rsidRPr="00FB2B98" w:rsidRDefault="008D0136">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FD3FA" w14:textId="06851171" w:rsidR="008D0136" w:rsidRPr="007712F5" w:rsidRDefault="008D0136" w:rsidP="00E6479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7C1393" w14:textId="6462F1F3" w:rsidR="00564B9F" w:rsidRPr="007712F5" w:rsidRDefault="00564B9F" w:rsidP="00E6479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299F1E" w14:textId="0D930E71" w:rsidR="00FA124A" w:rsidRPr="002F7CB3" w:rsidRDefault="00A5328F" w:rsidP="00E6257C">
    <w:pPr>
      <w:pStyle w:val="Footer"/>
      <w:rPr>
        <w:lang w:val="en-US"/>
      </w:rPr>
    </w:pPr>
    <w:r>
      <w:fldChar w:fldCharType="begin"/>
    </w:r>
    <w:r>
      <w:instrText xml:space="preserve"> FILENAME \p \* MERGEFORMAT </w:instrText>
    </w:r>
    <w:r>
      <w:fldChar w:fldCharType="separate"/>
    </w:r>
    <w:r w:rsidR="008D0136" w:rsidRPr="008D0136">
      <w:rPr>
        <w:lang w:val="en-US"/>
      </w:rPr>
      <w:t>Document12</w:t>
    </w:r>
    <w:r>
      <w:rPr>
        <w:lang w:val="en-US"/>
      </w:rPr>
      <w:fldChar w:fldCharType="end"/>
    </w:r>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r w:rsidR="009D2B95">
      <w:t>18.02.21</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8D0136">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367518" w14:textId="77777777" w:rsidR="00A5328F" w:rsidRDefault="00A5328F">
      <w:r>
        <w:t>____________________</w:t>
      </w:r>
    </w:p>
  </w:footnote>
  <w:footnote w:type="continuationSeparator" w:id="0">
    <w:p w14:paraId="6F3E7A34" w14:textId="77777777" w:rsidR="00A5328F" w:rsidRDefault="00A5328F">
      <w:r>
        <w:continuationSeparator/>
      </w:r>
    </w:p>
  </w:footnote>
  <w:footnote w:id="1">
    <w:p w14:paraId="3952B371" w14:textId="77777777" w:rsidR="008D0136" w:rsidRPr="007574EF" w:rsidRDefault="008D0136" w:rsidP="00E6479E">
      <w:pPr>
        <w:pStyle w:val="FootnoteText"/>
        <w:jc w:val="both"/>
        <w:rPr>
          <w:lang w:val="en-US"/>
        </w:rPr>
      </w:pPr>
      <w:r>
        <w:rPr>
          <w:rStyle w:val="FootnoteReference"/>
        </w:rPr>
        <w:footnoteRef/>
      </w:r>
      <w:r w:rsidRPr="00BC131F">
        <w:rPr>
          <w:lang w:val="en-US"/>
        </w:rPr>
        <w:tab/>
        <w:t xml:space="preserve">Some examples of </w:t>
      </w:r>
      <w:r>
        <w:rPr>
          <w:lang w:val="en-US"/>
        </w:rPr>
        <w:t xml:space="preserve">ITU-R </w:t>
      </w:r>
      <w:r w:rsidRPr="00BC131F">
        <w:rPr>
          <w:lang w:val="en-US"/>
        </w:rPr>
        <w:t>Recommendations containing technical characteristics and protection criteria for specific bands include: ITU-R M.1313, ITU-R M.1460, ITU-R M.1462, ITU-R M.1463, ITU</w:t>
      </w:r>
      <w:r>
        <w:rPr>
          <w:lang w:val="en-US"/>
        </w:rPr>
        <w:noBreakHyphen/>
      </w:r>
      <w:r w:rsidRPr="00BC131F">
        <w:rPr>
          <w:lang w:val="en-US"/>
        </w:rPr>
        <w:t>R</w:t>
      </w:r>
      <w:r>
        <w:rPr>
          <w:lang w:val="en-US"/>
        </w:rPr>
        <w:t> </w:t>
      </w:r>
      <w:r w:rsidRPr="00BC131F">
        <w:rPr>
          <w:lang w:val="en-US"/>
        </w:rPr>
        <w:t xml:space="preserve">M.1464, ITU-R M.1465, ITU-R </w:t>
      </w:r>
      <w:r>
        <w:rPr>
          <w:lang w:val="en-US"/>
        </w:rPr>
        <w:t>M.1638 and</w:t>
      </w:r>
      <w:r w:rsidRPr="00BC131F">
        <w:rPr>
          <w:lang w:val="en-US"/>
        </w:rPr>
        <w:t xml:space="preserve"> ITU-R M.1466.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EA25DB" w14:textId="77777777" w:rsidR="008D0136" w:rsidRPr="007574EF" w:rsidRDefault="008D0136" w:rsidP="00E6479E">
    <w:pPr>
      <w:pStyle w:val="Header"/>
      <w:framePr w:wrap="around" w:vAnchor="text" w:hAnchor="margin" w:xAlign="outside" w:y="1"/>
      <w:rPr>
        <w:rStyle w:val="PageNumber"/>
        <w:b/>
        <w:bCs/>
      </w:rPr>
    </w:pPr>
    <w:r w:rsidRPr="007574EF">
      <w:rPr>
        <w:rStyle w:val="PageNumber"/>
        <w:b/>
        <w:bCs/>
      </w:rPr>
      <w:fldChar w:fldCharType="begin"/>
    </w:r>
    <w:r w:rsidRPr="007574EF">
      <w:rPr>
        <w:rStyle w:val="PageNumber"/>
        <w:b/>
        <w:bCs/>
      </w:rPr>
      <w:instrText xml:space="preserve">PAGE  </w:instrText>
    </w:r>
    <w:r w:rsidRPr="007574EF">
      <w:rPr>
        <w:rStyle w:val="PageNumber"/>
        <w:b/>
        <w:bCs/>
      </w:rPr>
      <w:fldChar w:fldCharType="separate"/>
    </w:r>
    <w:r>
      <w:rPr>
        <w:rStyle w:val="PageNumber"/>
        <w:b/>
        <w:bCs/>
        <w:noProof/>
      </w:rPr>
      <w:t>2</w:t>
    </w:r>
    <w:r w:rsidRPr="007574EF">
      <w:rPr>
        <w:rStyle w:val="PageNumber"/>
        <w:b/>
        <w:bCs/>
      </w:rPr>
      <w:fldChar w:fldCharType="end"/>
    </w:r>
  </w:p>
  <w:p w14:paraId="79BB2C47" w14:textId="77777777" w:rsidR="008D0136" w:rsidRDefault="008D0136" w:rsidP="00E6479E">
    <w:pPr>
      <w:pStyle w:val="Header"/>
      <w:ind w:right="360" w:firstLine="360"/>
    </w:pPr>
    <w:r>
      <w:tab/>
    </w:r>
    <w:r>
      <w:rPr>
        <w:b/>
        <w:bCs/>
      </w:rPr>
      <w:fldChar w:fldCharType="begin"/>
    </w:r>
    <w:r w:rsidRPr="00E05D59">
      <w:rPr>
        <w:b/>
        <w:bCs/>
      </w:rPr>
      <w:instrText xml:space="preserve"> DOCPROPERTY "Header" \* MERGEFORMAT </w:instrText>
    </w:r>
    <w:r>
      <w:rPr>
        <w:b/>
        <w:bCs/>
      </w:rPr>
      <w:fldChar w:fldCharType="separate"/>
    </w:r>
    <w:r>
      <w:rPr>
        <w:lang w:val="en-US"/>
      </w:rPr>
      <w:t>Error! Unknown document property name.</w:t>
    </w:r>
    <w:r>
      <w:rPr>
        <w:b/>
        <w:bCs/>
      </w:rPr>
      <w:fldChar w:fldCharType="end"/>
    </w:r>
    <w:r w:rsidRPr="00E05D59">
      <w:rPr>
        <w:b/>
        <w:bCs/>
      </w:rPr>
      <w:t xml:space="preserve"> </w:t>
    </w:r>
    <w:r>
      <w:rPr>
        <w:b/>
        <w:bCs/>
      </w:rPr>
      <w:fldChar w:fldCharType="begin"/>
    </w:r>
    <w:r w:rsidRPr="00E05D59">
      <w:rPr>
        <w:b/>
        <w:bCs/>
      </w:rPr>
      <w:instrText>styleref href</w:instrText>
    </w:r>
    <w:r>
      <w:rPr>
        <w:b/>
        <w:bCs/>
      </w:rPr>
      <w:fldChar w:fldCharType="separate"/>
    </w:r>
    <w:r>
      <w:rPr>
        <w:b/>
        <w:bCs/>
        <w:noProof/>
      </w:rPr>
      <w:t>ITU-R M.1730-1</w:t>
    </w:r>
    <w:r>
      <w:rPr>
        <w:b/>
        <w:bCs/>
      </w:rPr>
      <w:fldChar w:fldCharType="end"/>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5E711D" w14:textId="77777777" w:rsidR="008D0136" w:rsidRPr="007574EF" w:rsidRDefault="008D0136" w:rsidP="00E6479E">
    <w:pPr>
      <w:pStyle w:val="Header"/>
      <w:framePr w:wrap="around" w:vAnchor="text" w:hAnchor="margin" w:xAlign="outside" w:y="1"/>
      <w:rPr>
        <w:rStyle w:val="PageNumber"/>
        <w:b/>
        <w:bCs/>
      </w:rPr>
    </w:pPr>
    <w:r w:rsidRPr="007574EF">
      <w:rPr>
        <w:rStyle w:val="PageNumber"/>
        <w:b/>
        <w:bCs/>
      </w:rPr>
      <w:fldChar w:fldCharType="begin"/>
    </w:r>
    <w:r w:rsidRPr="007574EF">
      <w:rPr>
        <w:rStyle w:val="PageNumber"/>
        <w:b/>
        <w:bCs/>
      </w:rPr>
      <w:instrText xml:space="preserve">PAGE  </w:instrText>
    </w:r>
    <w:r w:rsidRPr="007574EF">
      <w:rPr>
        <w:rStyle w:val="PageNumber"/>
        <w:b/>
        <w:bCs/>
      </w:rPr>
      <w:fldChar w:fldCharType="separate"/>
    </w:r>
    <w:r>
      <w:rPr>
        <w:rStyle w:val="PageNumber"/>
        <w:b/>
        <w:bCs/>
        <w:noProof/>
      </w:rPr>
      <w:t>4</w:t>
    </w:r>
    <w:r w:rsidRPr="007574EF">
      <w:rPr>
        <w:rStyle w:val="PageNumber"/>
        <w:b/>
        <w:bCs/>
      </w:rPr>
      <w:fldChar w:fldCharType="end"/>
    </w:r>
  </w:p>
  <w:p w14:paraId="54264392" w14:textId="77777777" w:rsidR="008D0136" w:rsidRPr="007574EF" w:rsidRDefault="008D0136" w:rsidP="00E6479E">
    <w:pPr>
      <w:pStyle w:val="Header"/>
      <w:ind w:right="360" w:firstLine="360"/>
    </w:pPr>
    <w:r>
      <w:rPr>
        <w:b/>
        <w:bCs/>
      </w:rPr>
      <w:fldChar w:fldCharType="begin"/>
    </w:r>
    <w:r w:rsidRPr="00E05D59">
      <w:rPr>
        <w:b/>
        <w:bCs/>
      </w:rPr>
      <w:instrText xml:space="preserve"> DOCPROPERTY "Header" \* MERGEFORMAT </w:instrText>
    </w:r>
    <w:r>
      <w:rPr>
        <w:b/>
        <w:bCs/>
      </w:rPr>
      <w:fldChar w:fldCharType="separate"/>
    </w:r>
    <w:r>
      <w:rPr>
        <w:lang w:val="en-US"/>
      </w:rPr>
      <w:t>Error! Unknown document property name.</w:t>
    </w:r>
    <w:r>
      <w:rPr>
        <w:b/>
        <w:bCs/>
      </w:rPr>
      <w:fldChar w:fldCharType="end"/>
    </w:r>
    <w:r w:rsidRPr="00E05D59">
      <w:rPr>
        <w:b/>
        <w:bCs/>
      </w:rPr>
      <w:t xml:space="preserve"> </w:t>
    </w:r>
    <w:r>
      <w:rPr>
        <w:b/>
        <w:bCs/>
      </w:rPr>
      <w:fldChar w:fldCharType="begin"/>
    </w:r>
    <w:r w:rsidRPr="00E05D59">
      <w:rPr>
        <w:b/>
        <w:bCs/>
      </w:rPr>
      <w:instrText>styleref href</w:instrText>
    </w:r>
    <w:r>
      <w:rPr>
        <w:b/>
        <w:bCs/>
      </w:rPr>
      <w:fldChar w:fldCharType="separate"/>
    </w:r>
    <w:r>
      <w:rPr>
        <w:b/>
        <w:bCs/>
        <w:noProof/>
      </w:rPr>
      <w:t>ITU-R M.1730-1</w:t>
    </w:r>
    <w:r>
      <w:rPr>
        <w:b/>
        <w:bC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F4BCCB" w14:textId="35472C8E" w:rsidR="00564B9F" w:rsidRPr="008D0136" w:rsidRDefault="00564B9F" w:rsidP="008D0136">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E2EA88" w14:textId="39FAC4F6" w:rsidR="00564B9F" w:rsidRPr="008D0136" w:rsidRDefault="00564B9F" w:rsidP="008D0136">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110DD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20639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C4D2A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63C1F0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5EA607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104A6C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ABCDDF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0C24B6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EC889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B04F69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hair">
    <w15:presenceInfo w15:providerId="None" w15:userId="Chair"/>
  </w15:person>
  <w15:person w15:author="AFSMO">
    <w15:presenceInfo w15:providerId="None" w15:userId="AFSMO"/>
  </w15:person>
  <w15:person w15:author="USA">
    <w15:presenceInfo w15:providerId="None" w15:userId="USA"/>
  </w15:person>
  <w15:person w15:author="Germany">
    <w15:presenceInfo w15:providerId="None" w15:userId="German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CH" w:vendorID="64" w:dllVersion="6" w:nlCheck="1" w:checkStyle="0"/>
  <w:activeWritingStyle w:appName="MSWord" w:lang="de-DE" w:vendorID="64" w:dllVersion="6"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136"/>
    <w:rsid w:val="00006899"/>
    <w:rsid w:val="000069D4"/>
    <w:rsid w:val="0001059F"/>
    <w:rsid w:val="000174AD"/>
    <w:rsid w:val="000356AB"/>
    <w:rsid w:val="00047A1D"/>
    <w:rsid w:val="000604B9"/>
    <w:rsid w:val="000A7D55"/>
    <w:rsid w:val="000C12C8"/>
    <w:rsid w:val="000C2E8E"/>
    <w:rsid w:val="000E0E7C"/>
    <w:rsid w:val="000F1B4B"/>
    <w:rsid w:val="00120165"/>
    <w:rsid w:val="0012744F"/>
    <w:rsid w:val="00131178"/>
    <w:rsid w:val="00156F66"/>
    <w:rsid w:val="00163271"/>
    <w:rsid w:val="001717B1"/>
    <w:rsid w:val="00172122"/>
    <w:rsid w:val="00182528"/>
    <w:rsid w:val="0018500B"/>
    <w:rsid w:val="00196A19"/>
    <w:rsid w:val="001A3074"/>
    <w:rsid w:val="001B1751"/>
    <w:rsid w:val="001F0B71"/>
    <w:rsid w:val="00202DC1"/>
    <w:rsid w:val="002116EE"/>
    <w:rsid w:val="002309D8"/>
    <w:rsid w:val="002A7FE2"/>
    <w:rsid w:val="002D0BF7"/>
    <w:rsid w:val="002E1B4F"/>
    <w:rsid w:val="002E71D7"/>
    <w:rsid w:val="002F2E67"/>
    <w:rsid w:val="002F7CB3"/>
    <w:rsid w:val="00315546"/>
    <w:rsid w:val="00330567"/>
    <w:rsid w:val="00386A9D"/>
    <w:rsid w:val="00391081"/>
    <w:rsid w:val="00393176"/>
    <w:rsid w:val="003B2789"/>
    <w:rsid w:val="003C13CE"/>
    <w:rsid w:val="003C697E"/>
    <w:rsid w:val="003E2518"/>
    <w:rsid w:val="003E7CEF"/>
    <w:rsid w:val="003F0D77"/>
    <w:rsid w:val="003F119A"/>
    <w:rsid w:val="00404B26"/>
    <w:rsid w:val="00476059"/>
    <w:rsid w:val="004A0D69"/>
    <w:rsid w:val="004B1EF7"/>
    <w:rsid w:val="004B3FAD"/>
    <w:rsid w:val="004C5749"/>
    <w:rsid w:val="00501DCA"/>
    <w:rsid w:val="00503354"/>
    <w:rsid w:val="00513A47"/>
    <w:rsid w:val="005408DF"/>
    <w:rsid w:val="00564B9F"/>
    <w:rsid w:val="00573344"/>
    <w:rsid w:val="00583F9B"/>
    <w:rsid w:val="005B0D29"/>
    <w:rsid w:val="005C08D1"/>
    <w:rsid w:val="005D4359"/>
    <w:rsid w:val="005D6F57"/>
    <w:rsid w:val="005E5C10"/>
    <w:rsid w:val="005F2C78"/>
    <w:rsid w:val="006144E4"/>
    <w:rsid w:val="00650299"/>
    <w:rsid w:val="00655FC5"/>
    <w:rsid w:val="00675902"/>
    <w:rsid w:val="006A3883"/>
    <w:rsid w:val="006B027B"/>
    <w:rsid w:val="00730420"/>
    <w:rsid w:val="007A0912"/>
    <w:rsid w:val="0080538C"/>
    <w:rsid w:val="00814E0A"/>
    <w:rsid w:val="00817690"/>
    <w:rsid w:val="00822581"/>
    <w:rsid w:val="008309DD"/>
    <w:rsid w:val="0083227A"/>
    <w:rsid w:val="00864DD7"/>
    <w:rsid w:val="00866900"/>
    <w:rsid w:val="00876A8A"/>
    <w:rsid w:val="00881BA1"/>
    <w:rsid w:val="008C2302"/>
    <w:rsid w:val="008C26B8"/>
    <w:rsid w:val="008C46A9"/>
    <w:rsid w:val="008D0136"/>
    <w:rsid w:val="008E61F4"/>
    <w:rsid w:val="008F208F"/>
    <w:rsid w:val="00935895"/>
    <w:rsid w:val="00966AE7"/>
    <w:rsid w:val="00982084"/>
    <w:rsid w:val="00995963"/>
    <w:rsid w:val="009A3A5A"/>
    <w:rsid w:val="009B61EB"/>
    <w:rsid w:val="009C2064"/>
    <w:rsid w:val="009D1697"/>
    <w:rsid w:val="009D2B95"/>
    <w:rsid w:val="009D6F60"/>
    <w:rsid w:val="009F3A46"/>
    <w:rsid w:val="009F6520"/>
    <w:rsid w:val="00A014F8"/>
    <w:rsid w:val="00A5173C"/>
    <w:rsid w:val="00A5328F"/>
    <w:rsid w:val="00A61AEF"/>
    <w:rsid w:val="00A769B4"/>
    <w:rsid w:val="00A83224"/>
    <w:rsid w:val="00A968F7"/>
    <w:rsid w:val="00AD2345"/>
    <w:rsid w:val="00AF173A"/>
    <w:rsid w:val="00B066A4"/>
    <w:rsid w:val="00B07A13"/>
    <w:rsid w:val="00B4279B"/>
    <w:rsid w:val="00B45FC9"/>
    <w:rsid w:val="00B52848"/>
    <w:rsid w:val="00B76F35"/>
    <w:rsid w:val="00B81138"/>
    <w:rsid w:val="00BC7CCF"/>
    <w:rsid w:val="00BE470B"/>
    <w:rsid w:val="00BF0C97"/>
    <w:rsid w:val="00C535B3"/>
    <w:rsid w:val="00C57A91"/>
    <w:rsid w:val="00C70452"/>
    <w:rsid w:val="00CC01C2"/>
    <w:rsid w:val="00CE0488"/>
    <w:rsid w:val="00CF21F2"/>
    <w:rsid w:val="00D02712"/>
    <w:rsid w:val="00D046A7"/>
    <w:rsid w:val="00D214D0"/>
    <w:rsid w:val="00D30EAF"/>
    <w:rsid w:val="00D6546B"/>
    <w:rsid w:val="00D81DA1"/>
    <w:rsid w:val="00DA4ACF"/>
    <w:rsid w:val="00DB178B"/>
    <w:rsid w:val="00DC17D3"/>
    <w:rsid w:val="00DD4BED"/>
    <w:rsid w:val="00DE39F0"/>
    <w:rsid w:val="00DF0AF3"/>
    <w:rsid w:val="00DF7E9F"/>
    <w:rsid w:val="00E050F1"/>
    <w:rsid w:val="00E27D7E"/>
    <w:rsid w:val="00E31BF3"/>
    <w:rsid w:val="00E35B3F"/>
    <w:rsid w:val="00E42E13"/>
    <w:rsid w:val="00E56D5C"/>
    <w:rsid w:val="00E60787"/>
    <w:rsid w:val="00E6257C"/>
    <w:rsid w:val="00E63C59"/>
    <w:rsid w:val="00F24A74"/>
    <w:rsid w:val="00F25662"/>
    <w:rsid w:val="00F75ECE"/>
    <w:rsid w:val="00FA124A"/>
    <w:rsid w:val="00FC08DD"/>
    <w:rsid w:val="00FC2316"/>
    <w:rsid w:val="00FC2CFD"/>
    <w:rsid w:val="00FF43C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506F1F"/>
  <w15:docId w15:val="{26713127-BC0E-4B97-82CA-AED7E042D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8F208F"/>
    <w:pPr>
      <w:keepNext/>
      <w:keepLines/>
      <w:spacing w:before="280"/>
      <w:ind w:left="1134" w:hanging="1134"/>
      <w:outlineLvl w:val="0"/>
    </w:pPr>
    <w:rPr>
      <w:b/>
      <w:sz w:val="28"/>
    </w:rPr>
  </w:style>
  <w:style w:type="paragraph" w:styleId="Heading2">
    <w:name w:val="heading 2"/>
    <w:basedOn w:val="Heading1"/>
    <w:next w:val="Normal"/>
    <w:link w:val="Heading2Char"/>
    <w:qFormat/>
    <w:rsid w:val="008F208F"/>
    <w:pPr>
      <w:spacing w:before="200"/>
      <w:outlineLvl w:val="1"/>
    </w:pPr>
    <w:rPr>
      <w:sz w:val="24"/>
    </w:rPr>
  </w:style>
  <w:style w:type="paragraph" w:styleId="Heading3">
    <w:name w:val="heading 3"/>
    <w:basedOn w:val="Heading1"/>
    <w:next w:val="Normal"/>
    <w:link w:val="Heading3Char"/>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A83224"/>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7A0912"/>
    <w:pPr>
      <w:spacing w:before="20" w:after="24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aliases w:val="pie de página,footer odd,fo"/>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rsid w:val="008F208F"/>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8F208F"/>
    <w:pPr>
      <w:keepLines/>
      <w:tabs>
        <w:tab w:val="left" w:pos="255"/>
      </w:tabs>
    </w:pPr>
  </w:style>
  <w:style w:type="paragraph" w:customStyle="1" w:styleId="Note">
    <w:name w:val="Note"/>
    <w:basedOn w:val="Normal"/>
    <w:next w:val="Normal"/>
    <w:rsid w:val="00F75ECE"/>
    <w:pPr>
      <w:tabs>
        <w:tab w:val="left" w:pos="284"/>
      </w:tabs>
      <w:spacing w:before="80"/>
    </w:pPr>
    <w:rPr>
      <w:sz w:val="22"/>
    </w:rPr>
  </w:style>
  <w:style w:type="paragraph" w:styleId="Header">
    <w:name w:val="header"/>
    <w:aliases w:val="encabezado,ho,header odd,first,heading one,Odd Header,he,header odd1,header odd2,header odd3,header odd4,header odd5,header odd6,header1,header2,header3,header odd11,header odd21,header odd7,header4,header odd8,header odd9,header5"/>
    <w:basedOn w:val="Normal"/>
    <w:link w:val="HeaderChar"/>
    <w:uiPriority w:val="99"/>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qFormat/>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1717B1"/>
    <w:pPr>
      <w:tabs>
        <w:tab w:val="left" w:pos="284"/>
        <w:tab w:val="left" w:pos="567"/>
        <w:tab w:val="left" w:pos="851"/>
      </w:tabs>
      <w:spacing w:before="40" w:after="40"/>
    </w:pPr>
    <w:rPr>
      <w:sz w:val="18"/>
    </w:rPr>
  </w:style>
  <w:style w:type="paragraph" w:customStyle="1" w:styleId="TableNo">
    <w:name w:val="Table_No"/>
    <w:basedOn w:val="Normal"/>
    <w:next w:val="Normal"/>
    <w:link w:val="TableNoChar"/>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link w:val="Title1Char"/>
    <w:qFormat/>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FF43C2"/>
    <w:pPr>
      <w:keepNext/>
      <w:keepLines/>
      <w:spacing w:before="160"/>
    </w:pPr>
    <w:rPr>
      <w:i/>
    </w:rPr>
  </w:style>
  <w:style w:type="paragraph" w:customStyle="1" w:styleId="Headingb">
    <w:name w:val="Heading_b"/>
    <w:basedOn w:val="Normal"/>
    <w:next w:val="Normal"/>
    <w:qFormat/>
    <w:rsid w:val="00FF43C2"/>
    <w:pPr>
      <w:keepNext/>
      <w:keepLines/>
      <w:spacing w:before="160"/>
    </w:pPr>
    <w:rPr>
      <w:rFonts w:ascii="Times New Roman Bold" w:hAnsi="Times New Roman Bold" w:cs="Times New Roman Bold"/>
      <w:b/>
      <w:lang w:val="fr-CH"/>
    </w:rPr>
  </w:style>
  <w:style w:type="paragraph" w:customStyle="1" w:styleId="Figure">
    <w:name w:val="Figure"/>
    <w:basedOn w:val="Normal"/>
    <w:next w:val="Normal"/>
    <w:rsid w:val="001A3074"/>
    <w:pPr>
      <w:spacing w:after="240"/>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1A3074"/>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A83224"/>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A83224"/>
    <w:pPr>
      <w:overflowPunct/>
      <w:autoSpaceDE/>
      <w:autoSpaceDN/>
      <w:adjustRightInd/>
      <w:spacing w:before="240"/>
      <w:jc w:val="center"/>
      <w:textAlignment w:val="auto"/>
    </w:pPr>
    <w:rPr>
      <w:sz w:val="28"/>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aliases w:val="pie de página Char,footer odd Char,fo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8F208F"/>
    <w:rPr>
      <w:rFonts w:ascii="Times New Roman" w:hAnsi="Times New Roman"/>
      <w:sz w:val="24"/>
      <w:lang w:val="en-GB" w:eastAsia="en-US"/>
    </w:rPr>
  </w:style>
  <w:style w:type="character" w:customStyle="1" w:styleId="HeaderChar">
    <w:name w:val="Header Char"/>
    <w:aliases w:val="encabezado Char,ho Char,header odd Char,first Char,heading one Char,Odd Header Char,he Char,header odd1 Char,header odd2 Char,header odd3 Char,header odd4 Char,header odd5 Char,header odd6 Char,header1 Char,header2 Char,header3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paragraph" w:customStyle="1" w:styleId="Tablefin">
    <w:name w:val="Table_fin"/>
    <w:basedOn w:val="Normalaftertitle"/>
    <w:rsid w:val="00FF43C2"/>
    <w:pPr>
      <w:tabs>
        <w:tab w:val="clear" w:pos="1134"/>
        <w:tab w:val="clear" w:pos="1871"/>
        <w:tab w:val="clear" w:pos="2268"/>
      </w:tabs>
      <w:spacing w:before="0"/>
    </w:pPr>
    <w:rPr>
      <w:sz w:val="20"/>
      <w:lang w:val="fr-FR" w:eastAsia="zh-CN"/>
    </w:rPr>
  </w:style>
  <w:style w:type="paragraph" w:customStyle="1" w:styleId="EditorsNote">
    <w:name w:val="EditorsNote"/>
    <w:basedOn w:val="Normal"/>
    <w:rsid w:val="00FF43C2"/>
    <w:pPr>
      <w:spacing w:before="240" w:after="240"/>
    </w:pPr>
    <w:rPr>
      <w:i/>
      <w:iCs/>
    </w:rPr>
  </w:style>
  <w:style w:type="character" w:customStyle="1" w:styleId="FiguretitleChar">
    <w:name w:val="Figure_title Char"/>
    <w:basedOn w:val="DefaultParagraphFont"/>
    <w:link w:val="Figuretitle"/>
    <w:rsid w:val="001A3074"/>
    <w:rPr>
      <w:rFonts w:ascii="Times New Roman Bold" w:hAnsi="Times New Roman Bold"/>
      <w:b/>
      <w:lang w:val="en-GB" w:eastAsia="en-US"/>
    </w:rPr>
  </w:style>
  <w:style w:type="character" w:customStyle="1" w:styleId="Heading1Char">
    <w:name w:val="Heading 1 Char"/>
    <w:basedOn w:val="DefaultParagraphFont"/>
    <w:link w:val="Heading1"/>
    <w:rsid w:val="008D0136"/>
    <w:rPr>
      <w:rFonts w:ascii="Times New Roman" w:hAnsi="Times New Roman"/>
      <w:b/>
      <w:sz w:val="28"/>
      <w:lang w:val="en-GB" w:eastAsia="en-US"/>
    </w:rPr>
  </w:style>
  <w:style w:type="character" w:customStyle="1" w:styleId="Heading2Char">
    <w:name w:val="Heading 2 Char"/>
    <w:basedOn w:val="DefaultParagraphFont"/>
    <w:link w:val="Heading2"/>
    <w:rsid w:val="008D0136"/>
    <w:rPr>
      <w:rFonts w:ascii="Times New Roman" w:hAnsi="Times New Roman"/>
      <w:b/>
      <w:sz w:val="24"/>
      <w:lang w:val="en-GB" w:eastAsia="en-US"/>
    </w:rPr>
  </w:style>
  <w:style w:type="character" w:customStyle="1" w:styleId="Heading3Char">
    <w:name w:val="Heading 3 Char"/>
    <w:basedOn w:val="DefaultParagraphFont"/>
    <w:link w:val="Heading3"/>
    <w:rsid w:val="008D0136"/>
    <w:rPr>
      <w:rFonts w:ascii="Times New Roman" w:hAnsi="Times New Roman"/>
      <w:b/>
      <w:sz w:val="24"/>
      <w:lang w:val="en-GB" w:eastAsia="en-US"/>
    </w:rPr>
  </w:style>
  <w:style w:type="character" w:customStyle="1" w:styleId="href">
    <w:name w:val="href"/>
    <w:basedOn w:val="DefaultParagraphFont"/>
    <w:rsid w:val="008D0136"/>
  </w:style>
  <w:style w:type="paragraph" w:customStyle="1" w:styleId="HeadingSum">
    <w:name w:val="Heading_Sum"/>
    <w:basedOn w:val="Normal"/>
    <w:next w:val="Normal"/>
    <w:rsid w:val="008D0136"/>
    <w:pPr>
      <w:keepNext/>
      <w:keepLines/>
      <w:tabs>
        <w:tab w:val="clear" w:pos="1134"/>
        <w:tab w:val="clear" w:pos="1871"/>
        <w:tab w:val="clear" w:pos="2268"/>
        <w:tab w:val="left" w:pos="794"/>
        <w:tab w:val="left" w:pos="1191"/>
        <w:tab w:val="left" w:pos="1588"/>
        <w:tab w:val="left" w:pos="1985"/>
      </w:tabs>
      <w:spacing w:before="240"/>
    </w:pPr>
    <w:rPr>
      <w:b/>
      <w:sz w:val="22"/>
      <w:lang w:val="es-ES_tradnl"/>
    </w:rPr>
  </w:style>
  <w:style w:type="paragraph" w:customStyle="1" w:styleId="AnnexNoTitle">
    <w:name w:val="Annex_NoTitle"/>
    <w:basedOn w:val="Normal"/>
    <w:next w:val="Normalaftertitle"/>
    <w:link w:val="AnnexNoTitleChar"/>
    <w:rsid w:val="008D0136"/>
    <w:pPr>
      <w:keepNext/>
      <w:keepLines/>
      <w:tabs>
        <w:tab w:val="clear" w:pos="1134"/>
        <w:tab w:val="clear" w:pos="1871"/>
        <w:tab w:val="clear" w:pos="2268"/>
        <w:tab w:val="left" w:pos="794"/>
        <w:tab w:val="left" w:pos="1191"/>
        <w:tab w:val="left" w:pos="1588"/>
        <w:tab w:val="left" w:pos="1985"/>
      </w:tabs>
      <w:spacing w:before="480" w:after="80"/>
      <w:jc w:val="center"/>
    </w:pPr>
    <w:rPr>
      <w:b/>
      <w:sz w:val="28"/>
    </w:rPr>
  </w:style>
  <w:style w:type="paragraph" w:customStyle="1" w:styleId="Line">
    <w:name w:val="Line"/>
    <w:basedOn w:val="Normal"/>
    <w:next w:val="Normal"/>
    <w:rsid w:val="008D0136"/>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Summary">
    <w:name w:val="Summary"/>
    <w:basedOn w:val="Normal"/>
    <w:next w:val="Normalaftertitle"/>
    <w:rsid w:val="008D0136"/>
    <w:pPr>
      <w:tabs>
        <w:tab w:val="clear" w:pos="1134"/>
        <w:tab w:val="clear" w:pos="1871"/>
        <w:tab w:val="clear" w:pos="2268"/>
        <w:tab w:val="left" w:pos="794"/>
        <w:tab w:val="left" w:pos="1191"/>
        <w:tab w:val="left" w:pos="1588"/>
        <w:tab w:val="left" w:pos="1985"/>
      </w:tabs>
      <w:spacing w:after="480"/>
    </w:pPr>
    <w:rPr>
      <w:sz w:val="22"/>
      <w:lang w:val="es-ES_tradnl"/>
    </w:rPr>
  </w:style>
  <w:style w:type="paragraph" w:customStyle="1" w:styleId="TableText0">
    <w:name w:val="Table_Text"/>
    <w:basedOn w:val="Normal"/>
    <w:link w:val="TableTextChar"/>
    <w:rsid w:val="008D0136"/>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character" w:customStyle="1" w:styleId="NormalaftertitleChar">
    <w:name w:val="Normal_after_title Char"/>
    <w:link w:val="Normalaftertitle"/>
    <w:rsid w:val="008D0136"/>
    <w:rPr>
      <w:rFonts w:ascii="Times New Roman" w:hAnsi="Times New Roman"/>
      <w:sz w:val="24"/>
      <w:lang w:val="en-GB" w:eastAsia="en-US"/>
    </w:rPr>
  </w:style>
  <w:style w:type="character" w:customStyle="1" w:styleId="enumlev1Char">
    <w:name w:val="enumlev1 Char"/>
    <w:link w:val="enumlev1"/>
    <w:rsid w:val="008D0136"/>
    <w:rPr>
      <w:rFonts w:ascii="Times New Roman" w:hAnsi="Times New Roman"/>
      <w:sz w:val="24"/>
      <w:lang w:val="en-GB" w:eastAsia="en-US"/>
    </w:rPr>
  </w:style>
  <w:style w:type="character" w:customStyle="1" w:styleId="TableNoChar">
    <w:name w:val="Table_No Char"/>
    <w:link w:val="TableNo"/>
    <w:rsid w:val="008D0136"/>
    <w:rPr>
      <w:rFonts w:ascii="Times New Roman" w:hAnsi="Times New Roman"/>
      <w:caps/>
      <w:lang w:val="en-GB" w:eastAsia="en-US"/>
    </w:rPr>
  </w:style>
  <w:style w:type="character" w:customStyle="1" w:styleId="AnnexNoTitleChar">
    <w:name w:val="Annex_NoTitle Char"/>
    <w:link w:val="AnnexNoTitle"/>
    <w:rsid w:val="008D0136"/>
    <w:rPr>
      <w:rFonts w:ascii="Times New Roman" w:hAnsi="Times New Roman"/>
      <w:b/>
      <w:sz w:val="28"/>
      <w:lang w:val="en-GB" w:eastAsia="en-US"/>
    </w:rPr>
  </w:style>
  <w:style w:type="character" w:customStyle="1" w:styleId="TableTextChar">
    <w:name w:val="Table_Text Char"/>
    <w:link w:val="TableText0"/>
    <w:locked/>
    <w:rsid w:val="008D0136"/>
    <w:rPr>
      <w:rFonts w:ascii="Times New Roman" w:hAnsi="Times New Roman"/>
      <w:sz w:val="22"/>
      <w:lang w:val="en-GB" w:eastAsia="en-US"/>
    </w:rPr>
  </w:style>
  <w:style w:type="character" w:customStyle="1" w:styleId="SourceChar">
    <w:name w:val="Source Char"/>
    <w:link w:val="Source"/>
    <w:locked/>
    <w:rsid w:val="008D0136"/>
    <w:rPr>
      <w:rFonts w:ascii="Times New Roman" w:hAnsi="Times New Roman"/>
      <w:b/>
      <w:sz w:val="28"/>
      <w:lang w:val="en-GB" w:eastAsia="en-US"/>
    </w:rPr>
  </w:style>
  <w:style w:type="character" w:customStyle="1" w:styleId="Title1Char">
    <w:name w:val="Title 1 Char"/>
    <w:link w:val="Title1"/>
    <w:locked/>
    <w:rsid w:val="008D0136"/>
    <w:rPr>
      <w:rFonts w:ascii="Times New Roman" w:hAnsi="Times New Roman"/>
      <w:caps/>
      <w:sz w:val="28"/>
      <w:lang w:val="en-GB" w:eastAsia="en-US"/>
    </w:rPr>
  </w:style>
  <w:style w:type="character" w:styleId="Hyperlink">
    <w:name w:val="Hyperlink"/>
    <w:basedOn w:val="DefaultParagraphFont"/>
    <w:uiPriority w:val="99"/>
    <w:qFormat/>
    <w:rsid w:val="005D6F57"/>
    <w:rPr>
      <w:color w:val="0000FF" w:themeColor="hyperlink"/>
      <w:u w:val="single"/>
    </w:rPr>
  </w:style>
  <w:style w:type="character" w:styleId="UnresolvedMention">
    <w:name w:val="Unresolved Mention"/>
    <w:basedOn w:val="DefaultParagraphFont"/>
    <w:uiPriority w:val="99"/>
    <w:semiHidden/>
    <w:unhideWhenUsed/>
    <w:rsid w:val="009A3A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ellen.k.gibson.civ@mail.mil" TargetMode="Externa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hyperlink" Target="mailto:andrew.meadows.1@us.af.mil" TargetMode="Externa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rec/R-REC-M.1730/en"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mailto:dominic.nguyen@esimplicity.com" TargetMode="External"/><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30</TotalTime>
  <Pages>9</Pages>
  <Words>3060</Words>
  <Characters>17442</Characters>
  <Application>Microsoft Office Word</Application>
  <DocSecurity>0</DocSecurity>
  <Lines>145</Lines>
  <Paragraphs>40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ITU</Company>
  <LinksUpToDate>false</LinksUpToDate>
  <CharactersWithSpaces>20462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ITU -</dc:creator>
  <cp:lastModifiedBy>DSO</cp:lastModifiedBy>
  <cp:revision>17</cp:revision>
  <cp:lastPrinted>2008-02-21T14:04:00Z</cp:lastPrinted>
  <dcterms:created xsi:type="dcterms:W3CDTF">2020-11-25T14:19:00Z</dcterms:created>
  <dcterms:modified xsi:type="dcterms:W3CDTF">2021-03-02T18:30:00Z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