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8885" w:type="dxa"/>
        <w:tblInd w:w="-5" w:type="dxa"/>
        <w:tblLook w:val="04A0" w:firstRow="1" w:lastRow="0" w:firstColumn="1" w:lastColumn="0" w:noHBand="0" w:noVBand="1"/>
      </w:tblPr>
      <w:tblGrid>
        <w:gridCol w:w="3955"/>
        <w:gridCol w:w="4930"/>
      </w:tblGrid>
      <w:tr w:rsidR="00807756" w:rsidRPr="0095728F" w14:paraId="74FA0C12" w14:textId="77777777" w:rsidTr="005A218C">
        <w:tc>
          <w:tcPr>
            <w:tcW w:w="8885" w:type="dxa"/>
            <w:gridSpan w:val="2"/>
            <w:shd w:val="clear" w:color="auto" w:fill="D9D9D9" w:themeFill="background1" w:themeFillShade="D9"/>
          </w:tcPr>
          <w:p w14:paraId="79723311" w14:textId="77777777" w:rsidR="00807756" w:rsidRPr="0095728F" w:rsidRDefault="00807756" w:rsidP="00807756">
            <w:pPr>
              <w:jc w:val="center"/>
              <w:rPr>
                <w:b/>
              </w:rPr>
            </w:pPr>
            <w:r w:rsidRPr="0095728F">
              <w:rPr>
                <w:b/>
              </w:rPr>
              <w:t>US Radiocommunication Sector</w:t>
            </w:r>
          </w:p>
          <w:p w14:paraId="2D1E0D89" w14:textId="77777777" w:rsidR="00807756" w:rsidRPr="0095728F" w:rsidRDefault="00807756" w:rsidP="00807756">
            <w:pPr>
              <w:jc w:val="center"/>
            </w:pPr>
            <w:r w:rsidRPr="0095728F">
              <w:rPr>
                <w:b/>
              </w:rPr>
              <w:t>FACT SHEET</w:t>
            </w:r>
          </w:p>
        </w:tc>
      </w:tr>
      <w:tr w:rsidR="00807756" w:rsidRPr="0095728F" w14:paraId="4298D94F" w14:textId="77777777" w:rsidTr="005A218C">
        <w:trPr>
          <w:trHeight w:val="566"/>
        </w:trPr>
        <w:tc>
          <w:tcPr>
            <w:tcW w:w="3955" w:type="dxa"/>
          </w:tcPr>
          <w:p w14:paraId="37ADFD6F" w14:textId="77777777" w:rsidR="00807756" w:rsidRPr="0095728F" w:rsidRDefault="00807756" w:rsidP="005A218C">
            <w:pPr>
              <w:jc w:val="both"/>
              <w:rPr>
                <w:szCs w:val="24"/>
              </w:rPr>
            </w:pPr>
            <w:r w:rsidRPr="0095728F">
              <w:rPr>
                <w:b/>
                <w:szCs w:val="24"/>
              </w:rPr>
              <w:t xml:space="preserve">Working Party: </w:t>
            </w:r>
            <w:r w:rsidRPr="0095728F">
              <w:rPr>
                <w:bCs/>
                <w:szCs w:val="24"/>
              </w:rPr>
              <w:t>ITU-R WP 5B</w:t>
            </w:r>
          </w:p>
        </w:tc>
        <w:tc>
          <w:tcPr>
            <w:tcW w:w="4930" w:type="dxa"/>
          </w:tcPr>
          <w:p w14:paraId="28E05E92" w14:textId="4860E365" w:rsidR="00807756" w:rsidRPr="0095728F" w:rsidRDefault="00807756" w:rsidP="005A218C">
            <w:pPr>
              <w:rPr>
                <w:szCs w:val="24"/>
              </w:rPr>
            </w:pPr>
            <w:r w:rsidRPr="0095728F">
              <w:rPr>
                <w:b/>
                <w:szCs w:val="24"/>
              </w:rPr>
              <w:t>Document No:</w:t>
            </w:r>
            <w:r w:rsidRPr="0095728F">
              <w:rPr>
                <w:szCs w:val="24"/>
              </w:rPr>
              <w:t xml:space="preserve"> USWP5B</w:t>
            </w:r>
            <w:r>
              <w:rPr>
                <w:szCs w:val="24"/>
              </w:rPr>
              <w:t>26-</w:t>
            </w:r>
            <w:r w:rsidR="00B123E5">
              <w:rPr>
                <w:szCs w:val="24"/>
              </w:rPr>
              <w:t>27</w:t>
            </w:r>
          </w:p>
        </w:tc>
      </w:tr>
      <w:tr w:rsidR="00807756" w:rsidRPr="0095728F" w14:paraId="2B30C384" w14:textId="77777777" w:rsidTr="005A218C">
        <w:trPr>
          <w:trHeight w:val="539"/>
        </w:trPr>
        <w:tc>
          <w:tcPr>
            <w:tcW w:w="3955" w:type="dxa"/>
          </w:tcPr>
          <w:p w14:paraId="7CD59678" w14:textId="77777777" w:rsidR="00807756" w:rsidRPr="0095728F" w:rsidRDefault="00807756" w:rsidP="005A218C">
            <w:pPr>
              <w:rPr>
                <w:b/>
                <w:szCs w:val="24"/>
              </w:rPr>
            </w:pPr>
            <w:r w:rsidRPr="0095728F">
              <w:rPr>
                <w:b/>
                <w:szCs w:val="24"/>
              </w:rPr>
              <w:t xml:space="preserve">Reference: </w:t>
            </w:r>
            <w:r>
              <w:rPr>
                <w:szCs w:val="24"/>
              </w:rPr>
              <w:t>5B/225 Annex 28</w:t>
            </w:r>
          </w:p>
        </w:tc>
        <w:tc>
          <w:tcPr>
            <w:tcW w:w="4930" w:type="dxa"/>
          </w:tcPr>
          <w:p w14:paraId="28FA7394" w14:textId="7C667363" w:rsidR="00807756" w:rsidRPr="0095728F" w:rsidRDefault="00807756" w:rsidP="005A218C">
            <w:pPr>
              <w:rPr>
                <w:b/>
                <w:szCs w:val="24"/>
              </w:rPr>
            </w:pPr>
            <w:r w:rsidRPr="0095728F">
              <w:rPr>
                <w:b/>
                <w:szCs w:val="24"/>
              </w:rPr>
              <w:t xml:space="preserve">Date: </w:t>
            </w:r>
            <w:r>
              <w:rPr>
                <w:bCs/>
                <w:szCs w:val="24"/>
              </w:rPr>
              <w:t xml:space="preserve">9 </w:t>
            </w:r>
            <w:r w:rsidR="00ED7055">
              <w:rPr>
                <w:bCs/>
                <w:szCs w:val="24"/>
              </w:rPr>
              <w:t>March</w:t>
            </w:r>
            <w:r>
              <w:rPr>
                <w:bCs/>
                <w:szCs w:val="24"/>
              </w:rPr>
              <w:t xml:space="preserve"> </w:t>
            </w:r>
            <w:r w:rsidRPr="0095728F">
              <w:rPr>
                <w:szCs w:val="24"/>
              </w:rPr>
              <w:t>202</w:t>
            </w:r>
            <w:r>
              <w:rPr>
                <w:szCs w:val="24"/>
              </w:rPr>
              <w:t>1</w:t>
            </w:r>
          </w:p>
        </w:tc>
      </w:tr>
      <w:tr w:rsidR="00807756" w:rsidRPr="0095728F" w14:paraId="339EFBC2" w14:textId="77777777" w:rsidTr="005A218C">
        <w:trPr>
          <w:trHeight w:val="890"/>
        </w:trPr>
        <w:tc>
          <w:tcPr>
            <w:tcW w:w="8885" w:type="dxa"/>
            <w:gridSpan w:val="2"/>
            <w:tcBorders>
              <w:bottom w:val="single" w:sz="4" w:space="0" w:color="auto"/>
            </w:tcBorders>
          </w:tcPr>
          <w:p w14:paraId="08C97520" w14:textId="77777777" w:rsidR="00807756" w:rsidRPr="0095728F" w:rsidRDefault="00807756" w:rsidP="005A218C">
            <w:pPr>
              <w:rPr>
                <w:b/>
                <w:szCs w:val="24"/>
              </w:rPr>
            </w:pPr>
            <w:r w:rsidRPr="0095728F">
              <w:rPr>
                <w:b/>
                <w:szCs w:val="24"/>
              </w:rPr>
              <w:t xml:space="preserve">Document Title: </w:t>
            </w:r>
            <w:r w:rsidRPr="009267A7">
              <w:rPr>
                <w:szCs w:val="24"/>
              </w:rPr>
              <w:t>Working document towards a preliminary draft new Report ITU-R [NON-SAFETY AMS]- Technical study for new non-safety aeronautical mobile applications</w:t>
            </w:r>
          </w:p>
        </w:tc>
      </w:tr>
      <w:tr w:rsidR="00807756" w:rsidRPr="0095728F" w14:paraId="537B3637" w14:textId="77777777" w:rsidTr="005A218C">
        <w:trPr>
          <w:trHeight w:val="890"/>
        </w:trPr>
        <w:tc>
          <w:tcPr>
            <w:tcW w:w="3955" w:type="dxa"/>
            <w:tcBorders>
              <w:bottom w:val="single" w:sz="4" w:space="0" w:color="auto"/>
            </w:tcBorders>
          </w:tcPr>
          <w:p w14:paraId="752CFE9D" w14:textId="77777777" w:rsidR="00807756" w:rsidRPr="0095728F" w:rsidRDefault="00807756" w:rsidP="005A218C">
            <w:pPr>
              <w:rPr>
                <w:b/>
                <w:szCs w:val="24"/>
              </w:rPr>
            </w:pPr>
            <w:r w:rsidRPr="0095728F">
              <w:rPr>
                <w:b/>
                <w:szCs w:val="24"/>
              </w:rPr>
              <w:t>Author(s)/Contributor(s):</w:t>
            </w:r>
          </w:p>
          <w:p w14:paraId="5A30D5A1" w14:textId="77777777" w:rsidR="00807756" w:rsidRDefault="00807756" w:rsidP="005A218C">
            <w:pPr>
              <w:rPr>
                <w:bCs/>
                <w:szCs w:val="24"/>
              </w:rPr>
            </w:pPr>
          </w:p>
          <w:p w14:paraId="1E80606D" w14:textId="77777777" w:rsidR="00807756" w:rsidRPr="0095728F" w:rsidRDefault="00807756" w:rsidP="005A218C">
            <w:pPr>
              <w:rPr>
                <w:bCs/>
                <w:szCs w:val="24"/>
              </w:rPr>
            </w:pPr>
            <w:r w:rsidRPr="0095728F">
              <w:rPr>
                <w:bCs/>
                <w:szCs w:val="24"/>
              </w:rPr>
              <w:t>Andrew Meadows</w:t>
            </w:r>
          </w:p>
          <w:p w14:paraId="3DFFEE65" w14:textId="77777777" w:rsidR="00807756" w:rsidRPr="0095728F" w:rsidRDefault="00807756" w:rsidP="005A218C">
            <w:pPr>
              <w:rPr>
                <w:bCs/>
                <w:szCs w:val="24"/>
              </w:rPr>
            </w:pPr>
            <w:r>
              <w:rPr>
                <w:bCs/>
                <w:szCs w:val="24"/>
              </w:rPr>
              <w:t>Air Force</w:t>
            </w:r>
          </w:p>
          <w:p w14:paraId="7F83F768" w14:textId="77777777" w:rsidR="00807756" w:rsidRPr="0095728F" w:rsidRDefault="00807756" w:rsidP="005A218C">
            <w:pPr>
              <w:rPr>
                <w:bCs/>
                <w:szCs w:val="24"/>
              </w:rPr>
            </w:pPr>
          </w:p>
          <w:p w14:paraId="04B73DF5" w14:textId="77777777" w:rsidR="00807756" w:rsidRPr="0095728F" w:rsidRDefault="00807756" w:rsidP="005A218C">
            <w:pPr>
              <w:rPr>
                <w:bCs/>
                <w:szCs w:val="24"/>
              </w:rPr>
            </w:pPr>
            <w:r w:rsidRPr="0095728F">
              <w:rPr>
                <w:bCs/>
                <w:szCs w:val="24"/>
              </w:rPr>
              <w:t>Dominic Nguyen</w:t>
            </w:r>
          </w:p>
          <w:p w14:paraId="04D08625" w14:textId="77777777" w:rsidR="00807756" w:rsidRPr="0095728F" w:rsidRDefault="00807756" w:rsidP="005A218C">
            <w:pPr>
              <w:rPr>
                <w:bCs/>
                <w:szCs w:val="24"/>
              </w:rPr>
            </w:pPr>
            <w:r w:rsidRPr="0095728F">
              <w:rPr>
                <w:bCs/>
                <w:szCs w:val="24"/>
              </w:rPr>
              <w:t xml:space="preserve">eSimplicity for </w:t>
            </w:r>
            <w:r>
              <w:rPr>
                <w:bCs/>
                <w:szCs w:val="24"/>
              </w:rPr>
              <w:t>AFSMO</w:t>
            </w:r>
          </w:p>
          <w:p w14:paraId="12FD7370" w14:textId="77777777" w:rsidR="00807756" w:rsidRPr="0095728F" w:rsidRDefault="00807756" w:rsidP="005A218C">
            <w:pPr>
              <w:rPr>
                <w:b/>
                <w:szCs w:val="24"/>
              </w:rPr>
            </w:pPr>
          </w:p>
          <w:p w14:paraId="20424C88" w14:textId="77777777" w:rsidR="00807756" w:rsidRPr="0095728F" w:rsidRDefault="00807756" w:rsidP="005A218C">
            <w:pPr>
              <w:rPr>
                <w:b/>
                <w:szCs w:val="24"/>
              </w:rPr>
            </w:pPr>
          </w:p>
        </w:tc>
        <w:tc>
          <w:tcPr>
            <w:tcW w:w="4930" w:type="dxa"/>
            <w:tcBorders>
              <w:bottom w:val="single" w:sz="4" w:space="0" w:color="auto"/>
            </w:tcBorders>
          </w:tcPr>
          <w:p w14:paraId="2A7EC3C4" w14:textId="77777777" w:rsidR="00807756" w:rsidRPr="0095728F" w:rsidRDefault="00807756" w:rsidP="005A218C">
            <w:pPr>
              <w:rPr>
                <w:b/>
                <w:szCs w:val="24"/>
              </w:rPr>
            </w:pPr>
          </w:p>
          <w:p w14:paraId="5C28FF2F" w14:textId="77777777" w:rsidR="00807756" w:rsidRPr="0095728F" w:rsidRDefault="00807756" w:rsidP="005A218C">
            <w:pPr>
              <w:rPr>
                <w:b/>
                <w:szCs w:val="24"/>
              </w:rPr>
            </w:pPr>
          </w:p>
          <w:p w14:paraId="2BD284C5" w14:textId="77777777" w:rsidR="00807756" w:rsidRPr="0095728F" w:rsidRDefault="00807756" w:rsidP="005A218C">
            <w:pPr>
              <w:rPr>
                <w:bCs/>
                <w:szCs w:val="24"/>
              </w:rPr>
            </w:pPr>
            <w:r w:rsidRPr="0095728F">
              <w:rPr>
                <w:bCs/>
                <w:szCs w:val="24"/>
              </w:rPr>
              <w:t>Phone: 334-467-4720</w:t>
            </w:r>
          </w:p>
          <w:p w14:paraId="463C331C" w14:textId="77777777" w:rsidR="00807756" w:rsidRPr="0095728F" w:rsidRDefault="00807756" w:rsidP="005A218C">
            <w:pPr>
              <w:rPr>
                <w:bCs/>
                <w:szCs w:val="24"/>
              </w:rPr>
            </w:pPr>
            <w:r w:rsidRPr="0095728F">
              <w:rPr>
                <w:bCs/>
                <w:szCs w:val="24"/>
              </w:rPr>
              <w:t>E</w:t>
            </w:r>
            <w:r>
              <w:rPr>
                <w:bCs/>
                <w:szCs w:val="24"/>
              </w:rPr>
              <w:t>-</w:t>
            </w:r>
            <w:r w:rsidRPr="0095728F">
              <w:rPr>
                <w:bCs/>
                <w:szCs w:val="24"/>
              </w:rPr>
              <w:t xml:space="preserve">mail: </w:t>
            </w:r>
            <w:hyperlink r:id="rId11" w:history="1">
              <w:r w:rsidRPr="0095728F">
                <w:rPr>
                  <w:rStyle w:val="Hyperlink"/>
                  <w:bCs/>
                  <w:szCs w:val="24"/>
                </w:rPr>
                <w:t>andrew.meadows.1@us.af.mil</w:t>
              </w:r>
            </w:hyperlink>
          </w:p>
          <w:p w14:paraId="7558A690" w14:textId="77777777" w:rsidR="00807756" w:rsidRPr="0095728F" w:rsidRDefault="00807756" w:rsidP="005A218C">
            <w:pPr>
              <w:rPr>
                <w:bCs/>
                <w:szCs w:val="24"/>
              </w:rPr>
            </w:pPr>
            <w:r w:rsidRPr="0095728F">
              <w:rPr>
                <w:bCs/>
                <w:szCs w:val="24"/>
              </w:rPr>
              <w:t xml:space="preserve">          </w:t>
            </w:r>
          </w:p>
          <w:p w14:paraId="64FAE79C" w14:textId="77777777" w:rsidR="00807756" w:rsidRPr="0095728F" w:rsidRDefault="00807756" w:rsidP="005A218C">
            <w:pPr>
              <w:rPr>
                <w:bCs/>
                <w:szCs w:val="24"/>
              </w:rPr>
            </w:pPr>
            <w:r w:rsidRPr="0095728F">
              <w:rPr>
                <w:bCs/>
                <w:szCs w:val="24"/>
              </w:rPr>
              <w:t>Phone: 703-606-7394</w:t>
            </w:r>
          </w:p>
          <w:p w14:paraId="3ACFDDC2" w14:textId="0F4AF34C" w:rsidR="00807756" w:rsidRPr="00A44852" w:rsidRDefault="00807756" w:rsidP="005A218C">
            <w:pPr>
              <w:rPr>
                <w:bCs/>
                <w:color w:val="0000FF" w:themeColor="hyperlink"/>
                <w:szCs w:val="24"/>
                <w:u w:val="single"/>
              </w:rPr>
            </w:pPr>
            <w:r w:rsidRPr="0095728F">
              <w:rPr>
                <w:bCs/>
                <w:szCs w:val="24"/>
              </w:rPr>
              <w:t>E</w:t>
            </w:r>
            <w:r>
              <w:rPr>
                <w:bCs/>
                <w:szCs w:val="24"/>
              </w:rPr>
              <w:t>-</w:t>
            </w:r>
            <w:r w:rsidRPr="0095728F">
              <w:rPr>
                <w:bCs/>
                <w:szCs w:val="24"/>
              </w:rPr>
              <w:t xml:space="preserve">mail: </w:t>
            </w:r>
            <w:hyperlink r:id="rId12" w:history="1">
              <w:r w:rsidRPr="0095728F">
                <w:rPr>
                  <w:rStyle w:val="Hyperlink"/>
                  <w:bCs/>
                  <w:szCs w:val="24"/>
                </w:rPr>
                <w:t>dominic.nguyen@esimplicity.com</w:t>
              </w:r>
            </w:hyperlink>
          </w:p>
        </w:tc>
      </w:tr>
      <w:tr w:rsidR="00807756" w:rsidRPr="0095728F" w14:paraId="06A899E4" w14:textId="77777777" w:rsidTr="005A218C">
        <w:trPr>
          <w:trHeight w:val="818"/>
        </w:trPr>
        <w:tc>
          <w:tcPr>
            <w:tcW w:w="8885" w:type="dxa"/>
            <w:gridSpan w:val="2"/>
          </w:tcPr>
          <w:p w14:paraId="38DBC003" w14:textId="77777777" w:rsidR="00807756" w:rsidRPr="0095728F" w:rsidRDefault="00807756" w:rsidP="005A218C">
            <w:pPr>
              <w:rPr>
                <w:szCs w:val="24"/>
              </w:rPr>
            </w:pPr>
            <w:r w:rsidRPr="0095728F">
              <w:rPr>
                <w:b/>
                <w:szCs w:val="24"/>
              </w:rPr>
              <w:t xml:space="preserve">Purpose/Objective: </w:t>
            </w:r>
            <w:r w:rsidRPr="006633C4">
              <w:rPr>
                <w:bCs/>
                <w:szCs w:val="24"/>
              </w:rPr>
              <w:t>The purpose of this document is to address the missing technical characteristics of non-safety aeronautical mobile service (AMS) in support of WRC-23</w:t>
            </w:r>
            <w:r w:rsidRPr="0095728F">
              <w:rPr>
                <w:szCs w:val="24"/>
              </w:rPr>
              <w:t xml:space="preserve"> AI 1.10</w:t>
            </w:r>
            <w:r>
              <w:rPr>
                <w:szCs w:val="24"/>
              </w:rPr>
              <w:t>.</w:t>
            </w:r>
          </w:p>
          <w:p w14:paraId="6161F95F" w14:textId="77777777" w:rsidR="00807756" w:rsidRPr="0095728F" w:rsidRDefault="00807756" w:rsidP="005A218C">
            <w:pPr>
              <w:rPr>
                <w:b/>
                <w:szCs w:val="24"/>
              </w:rPr>
            </w:pPr>
          </w:p>
        </w:tc>
      </w:tr>
      <w:tr w:rsidR="00807756" w:rsidRPr="0095728F" w14:paraId="3C65C32D" w14:textId="77777777" w:rsidTr="005A218C">
        <w:trPr>
          <w:trHeight w:val="2015"/>
        </w:trPr>
        <w:tc>
          <w:tcPr>
            <w:tcW w:w="8885" w:type="dxa"/>
            <w:gridSpan w:val="2"/>
          </w:tcPr>
          <w:p w14:paraId="0D247448" w14:textId="77777777" w:rsidR="00807756" w:rsidRPr="0095728F" w:rsidRDefault="00807756" w:rsidP="005A218C">
            <w:pPr>
              <w:rPr>
                <w:szCs w:val="24"/>
              </w:rPr>
            </w:pPr>
            <w:r w:rsidRPr="0095728F">
              <w:rPr>
                <w:b/>
                <w:szCs w:val="24"/>
              </w:rPr>
              <w:t xml:space="preserve">Abstract: </w:t>
            </w:r>
            <w:r w:rsidRPr="0095728F">
              <w:rPr>
                <w:szCs w:val="24"/>
              </w:rPr>
              <w:t>WRC-19 approved AI 1.10 for the WRC-23 study cycle to consider a possible introduction of new non-safety</w:t>
            </w:r>
            <w:r>
              <w:rPr>
                <w:szCs w:val="24"/>
              </w:rPr>
              <w:t xml:space="preserve"> </w:t>
            </w:r>
            <w:r w:rsidRPr="0095728F">
              <w:rPr>
                <w:szCs w:val="24"/>
              </w:rPr>
              <w:t xml:space="preserve">AMS applications in the 15.4-15.7 GHz band. </w:t>
            </w:r>
            <w:r>
              <w:rPr>
                <w:szCs w:val="24"/>
              </w:rPr>
              <w:t>During the November 2020 meeting, a working document was developed on parameters of the non-safety AMS to be used in sharing and compatibility studies. Some additional parameters may be necessary to conduct the sharing and compatibility studies between non-safety AMS and the incumbents. This contribution comments on those additional parameters.</w:t>
            </w:r>
          </w:p>
          <w:p w14:paraId="4A8DA754" w14:textId="77777777" w:rsidR="00807756" w:rsidRPr="0095728F" w:rsidRDefault="00807756" w:rsidP="005A218C">
            <w:pPr>
              <w:rPr>
                <w:szCs w:val="24"/>
              </w:rPr>
            </w:pPr>
          </w:p>
          <w:p w14:paraId="37590BB2" w14:textId="77777777" w:rsidR="00807756" w:rsidRPr="0095728F" w:rsidRDefault="00807756" w:rsidP="005A218C">
            <w:pPr>
              <w:rPr>
                <w:b/>
                <w:szCs w:val="24"/>
              </w:rPr>
            </w:pPr>
          </w:p>
          <w:p w14:paraId="6E227EC2" w14:textId="77777777" w:rsidR="00807756" w:rsidRPr="0095728F" w:rsidRDefault="00807756" w:rsidP="005A218C">
            <w:pPr>
              <w:rPr>
                <w:b/>
                <w:szCs w:val="24"/>
              </w:rPr>
            </w:pPr>
          </w:p>
        </w:tc>
      </w:tr>
      <w:tr w:rsidR="00807756" w:rsidRPr="0095728F" w14:paraId="224E7CCF" w14:textId="77777777" w:rsidTr="005A218C">
        <w:tc>
          <w:tcPr>
            <w:tcW w:w="8885" w:type="dxa"/>
            <w:gridSpan w:val="2"/>
          </w:tcPr>
          <w:p w14:paraId="26FD6200" w14:textId="77777777" w:rsidR="00807756" w:rsidRPr="0095728F" w:rsidRDefault="00807756" w:rsidP="005A218C">
            <w:pPr>
              <w:rPr>
                <w:szCs w:val="24"/>
              </w:rPr>
            </w:pPr>
            <w:r w:rsidRPr="0095728F">
              <w:rPr>
                <w:b/>
                <w:szCs w:val="24"/>
              </w:rPr>
              <w:t xml:space="preserve">Fact Sheet Preparer: </w:t>
            </w:r>
            <w:r w:rsidRPr="0095728F">
              <w:rPr>
                <w:szCs w:val="24"/>
              </w:rPr>
              <w:t>Dominic Nguyen</w:t>
            </w:r>
          </w:p>
          <w:p w14:paraId="61A56CDE" w14:textId="77777777" w:rsidR="00807756" w:rsidRPr="0095728F" w:rsidRDefault="00807756" w:rsidP="005A218C">
            <w:pPr>
              <w:rPr>
                <w:b/>
                <w:szCs w:val="24"/>
              </w:rPr>
            </w:pPr>
          </w:p>
        </w:tc>
      </w:tr>
    </w:tbl>
    <w:p w14:paraId="24F58168" w14:textId="70E71A13" w:rsidR="00807756" w:rsidRDefault="00807756"/>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D71259" w14:paraId="3F52D5A1" w14:textId="77777777" w:rsidTr="00876A8A">
        <w:trPr>
          <w:cantSplit/>
        </w:trPr>
        <w:tc>
          <w:tcPr>
            <w:tcW w:w="6487" w:type="dxa"/>
            <w:vAlign w:val="center"/>
          </w:tcPr>
          <w:p w14:paraId="5023AE94" w14:textId="3FBF3232" w:rsidR="009F6520" w:rsidRPr="00D71259" w:rsidRDefault="009F6520" w:rsidP="009F6520">
            <w:pPr>
              <w:shd w:val="solid" w:color="FFFFFF" w:fill="FFFFFF"/>
              <w:spacing w:before="0"/>
              <w:rPr>
                <w:rFonts w:ascii="Verdana" w:hAnsi="Verdana" w:cs="Times New Roman Bold"/>
                <w:b/>
                <w:bCs/>
                <w:sz w:val="26"/>
                <w:szCs w:val="26"/>
              </w:rPr>
            </w:pPr>
            <w:r w:rsidRPr="00D71259">
              <w:rPr>
                <w:rFonts w:ascii="Verdana" w:hAnsi="Verdana" w:cs="Times New Roman Bold"/>
                <w:b/>
                <w:bCs/>
                <w:sz w:val="26"/>
                <w:szCs w:val="26"/>
              </w:rPr>
              <w:lastRenderedPageBreak/>
              <w:t>Radiocommunication Study Groups</w:t>
            </w:r>
          </w:p>
        </w:tc>
        <w:tc>
          <w:tcPr>
            <w:tcW w:w="3402" w:type="dxa"/>
          </w:tcPr>
          <w:p w14:paraId="03ED3D3C" w14:textId="5BF3FD94" w:rsidR="009F6520" w:rsidRPr="00D71259" w:rsidRDefault="00AF65BA" w:rsidP="00AF65BA">
            <w:pPr>
              <w:shd w:val="solid" w:color="FFFFFF" w:fill="FFFFFF"/>
              <w:spacing w:before="0" w:line="240" w:lineRule="atLeast"/>
            </w:pPr>
            <w:bookmarkStart w:id="0" w:name="ditulogo"/>
            <w:bookmarkEnd w:id="0"/>
            <w:r w:rsidRPr="00D71259">
              <w:rPr>
                <w:noProof/>
                <w:lang w:val="fr-FR" w:eastAsia="fr-FR"/>
              </w:rPr>
              <w:drawing>
                <wp:inline distT="0" distB="0" distL="0" distR="0" wp14:anchorId="3A53F1A8" wp14:editId="416A7A2C">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D71259" w14:paraId="3088C266" w14:textId="77777777" w:rsidTr="00876A8A">
        <w:trPr>
          <w:cantSplit/>
        </w:trPr>
        <w:tc>
          <w:tcPr>
            <w:tcW w:w="6487" w:type="dxa"/>
            <w:tcBorders>
              <w:bottom w:val="single" w:sz="12" w:space="0" w:color="auto"/>
            </w:tcBorders>
          </w:tcPr>
          <w:p w14:paraId="67DA491E" w14:textId="03CADBBA" w:rsidR="000069D4" w:rsidRPr="00D71259"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3C33F69D" w14:textId="77777777" w:rsidR="000069D4" w:rsidRPr="00D71259" w:rsidRDefault="000069D4" w:rsidP="00A5173C">
            <w:pPr>
              <w:shd w:val="solid" w:color="FFFFFF" w:fill="FFFFFF"/>
              <w:spacing w:before="0" w:after="48" w:line="240" w:lineRule="atLeast"/>
              <w:rPr>
                <w:sz w:val="22"/>
                <w:szCs w:val="22"/>
              </w:rPr>
            </w:pPr>
          </w:p>
        </w:tc>
      </w:tr>
      <w:tr w:rsidR="000069D4" w:rsidRPr="00D71259" w14:paraId="0B9AAF82" w14:textId="77777777" w:rsidTr="00876A8A">
        <w:trPr>
          <w:cantSplit/>
        </w:trPr>
        <w:tc>
          <w:tcPr>
            <w:tcW w:w="6487" w:type="dxa"/>
            <w:tcBorders>
              <w:top w:val="single" w:sz="12" w:space="0" w:color="auto"/>
            </w:tcBorders>
          </w:tcPr>
          <w:p w14:paraId="099682F9" w14:textId="77777777" w:rsidR="000069D4" w:rsidRPr="00D71259"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E2B3B9C" w14:textId="77777777" w:rsidR="000069D4" w:rsidRPr="00D71259" w:rsidRDefault="000069D4" w:rsidP="00A5173C">
            <w:pPr>
              <w:shd w:val="solid" w:color="FFFFFF" w:fill="FFFFFF"/>
              <w:spacing w:before="0" w:after="48" w:line="240" w:lineRule="atLeast"/>
            </w:pPr>
          </w:p>
        </w:tc>
      </w:tr>
      <w:tr w:rsidR="000069D4" w:rsidRPr="00D71259" w14:paraId="35B95D46" w14:textId="77777777" w:rsidTr="00876A8A">
        <w:trPr>
          <w:cantSplit/>
        </w:trPr>
        <w:tc>
          <w:tcPr>
            <w:tcW w:w="6487" w:type="dxa"/>
            <w:vMerge w:val="restart"/>
          </w:tcPr>
          <w:p w14:paraId="234AC43F" w14:textId="63AA72CC" w:rsidR="000959AB" w:rsidRPr="002D685D" w:rsidRDefault="000959AB" w:rsidP="00AF65BA">
            <w:pPr>
              <w:shd w:val="solid" w:color="FFFFFF" w:fill="FFFFFF"/>
              <w:tabs>
                <w:tab w:val="clear" w:pos="1134"/>
                <w:tab w:val="clear" w:pos="1871"/>
                <w:tab w:val="clear" w:pos="2268"/>
              </w:tabs>
              <w:spacing w:before="0" w:after="240"/>
              <w:ind w:left="1134" w:hanging="1134"/>
              <w:rPr>
                <w:rFonts w:ascii="Verdana" w:hAnsi="Verdana"/>
                <w:sz w:val="16"/>
                <w:szCs w:val="16"/>
                <w:lang w:val="fr-FR"/>
              </w:rPr>
            </w:pPr>
            <w:bookmarkStart w:id="1" w:name="recibido"/>
            <w:bookmarkStart w:id="2" w:name="dnum" w:colFirst="1" w:colLast="1"/>
            <w:bookmarkEnd w:id="1"/>
            <w:r w:rsidRPr="002D685D">
              <w:rPr>
                <w:rFonts w:ascii="Verdana" w:hAnsi="Verdana"/>
                <w:sz w:val="20"/>
                <w:lang w:val="fr-FR"/>
              </w:rPr>
              <w:t>Source:</w:t>
            </w:r>
            <w:r w:rsidRPr="002D685D">
              <w:rPr>
                <w:rFonts w:ascii="Verdana" w:hAnsi="Verdana"/>
                <w:sz w:val="20"/>
                <w:lang w:val="fr-FR"/>
              </w:rPr>
              <w:tab/>
            </w:r>
            <w:r w:rsidR="0015294A" w:rsidRPr="002D685D">
              <w:rPr>
                <w:rFonts w:ascii="Verdana" w:hAnsi="Verdana"/>
                <w:sz w:val="20"/>
                <w:szCs w:val="16"/>
                <w:lang w:val="fr-FR"/>
              </w:rPr>
              <w:t>Document 5B/</w:t>
            </w:r>
            <w:r w:rsidR="00F50267">
              <w:rPr>
                <w:rFonts w:ascii="Verdana" w:hAnsi="Verdana"/>
                <w:sz w:val="20"/>
                <w:szCs w:val="16"/>
                <w:lang w:val="fr-FR"/>
              </w:rPr>
              <w:t>225 Annex 28</w:t>
            </w:r>
          </w:p>
          <w:p w14:paraId="484BCDFE" w14:textId="1652B746" w:rsidR="00AF65BA" w:rsidRPr="002D685D" w:rsidRDefault="00AF65BA" w:rsidP="00AF65BA">
            <w:pPr>
              <w:shd w:val="solid" w:color="FFFFFF" w:fill="FFFFFF"/>
              <w:tabs>
                <w:tab w:val="clear" w:pos="1134"/>
                <w:tab w:val="clear" w:pos="1871"/>
                <w:tab w:val="clear" w:pos="2268"/>
              </w:tabs>
              <w:spacing w:before="0" w:after="240"/>
              <w:ind w:left="1134" w:hanging="1134"/>
              <w:rPr>
                <w:rFonts w:ascii="Verdana" w:hAnsi="Verdana"/>
                <w:sz w:val="20"/>
                <w:lang w:val="fr-FR"/>
              </w:rPr>
            </w:pPr>
            <w:r w:rsidRPr="002D685D">
              <w:rPr>
                <w:rFonts w:ascii="Verdana" w:hAnsi="Verdana"/>
                <w:sz w:val="20"/>
                <w:lang w:val="fr-FR"/>
              </w:rPr>
              <w:t>Subject:</w:t>
            </w:r>
            <w:r w:rsidRPr="002D685D">
              <w:rPr>
                <w:rFonts w:ascii="Verdana" w:hAnsi="Verdana"/>
                <w:sz w:val="20"/>
                <w:lang w:val="fr-FR"/>
              </w:rPr>
              <w:tab/>
              <w:t>WRC-23 agenda item 1.10</w:t>
            </w:r>
          </w:p>
        </w:tc>
        <w:tc>
          <w:tcPr>
            <w:tcW w:w="3402" w:type="dxa"/>
          </w:tcPr>
          <w:p w14:paraId="1F2A52DB" w14:textId="0FA476FB" w:rsidR="000069D4" w:rsidRPr="00D71259" w:rsidRDefault="00AF65BA" w:rsidP="006B11DE">
            <w:pPr>
              <w:shd w:val="solid" w:color="FFFFFF" w:fill="FFFFFF"/>
              <w:spacing w:before="0" w:line="240" w:lineRule="atLeast"/>
              <w:rPr>
                <w:rFonts w:ascii="Verdana" w:hAnsi="Verdana"/>
                <w:sz w:val="20"/>
                <w:lang w:eastAsia="zh-CN"/>
              </w:rPr>
            </w:pPr>
            <w:r w:rsidRPr="00D71259">
              <w:rPr>
                <w:rFonts w:ascii="Verdana" w:hAnsi="Verdana"/>
                <w:b/>
                <w:sz w:val="20"/>
                <w:lang w:eastAsia="zh-CN"/>
              </w:rPr>
              <w:t>Document 5B/</w:t>
            </w:r>
          </w:p>
        </w:tc>
      </w:tr>
      <w:tr w:rsidR="000069D4" w:rsidRPr="00D71259" w14:paraId="2B99554E" w14:textId="77777777" w:rsidTr="00876A8A">
        <w:trPr>
          <w:cantSplit/>
        </w:trPr>
        <w:tc>
          <w:tcPr>
            <w:tcW w:w="6487" w:type="dxa"/>
            <w:vMerge/>
          </w:tcPr>
          <w:p w14:paraId="233C055F" w14:textId="77777777" w:rsidR="000069D4" w:rsidRPr="00D71259" w:rsidRDefault="000069D4" w:rsidP="00A5173C">
            <w:pPr>
              <w:spacing w:before="60"/>
              <w:jc w:val="center"/>
              <w:rPr>
                <w:b/>
                <w:smallCaps/>
                <w:sz w:val="32"/>
                <w:lang w:eastAsia="zh-CN"/>
              </w:rPr>
            </w:pPr>
            <w:bookmarkStart w:id="3" w:name="ddate" w:colFirst="1" w:colLast="1"/>
            <w:bookmarkEnd w:id="2"/>
          </w:p>
        </w:tc>
        <w:tc>
          <w:tcPr>
            <w:tcW w:w="3402" w:type="dxa"/>
          </w:tcPr>
          <w:p w14:paraId="50A6D72A" w14:textId="49948E2A" w:rsidR="000069D4" w:rsidRPr="00D71259" w:rsidRDefault="00F50267" w:rsidP="00054B90">
            <w:pPr>
              <w:shd w:val="solid" w:color="FFFFFF" w:fill="FFFFFF"/>
              <w:spacing w:before="0" w:line="240" w:lineRule="atLeast"/>
              <w:rPr>
                <w:rFonts w:ascii="Verdana" w:hAnsi="Verdana"/>
                <w:sz w:val="20"/>
                <w:lang w:eastAsia="zh-CN"/>
              </w:rPr>
            </w:pPr>
            <w:r>
              <w:rPr>
                <w:rFonts w:ascii="Verdana" w:hAnsi="Verdana"/>
                <w:b/>
                <w:sz w:val="20"/>
                <w:lang w:eastAsia="zh-CN"/>
              </w:rPr>
              <w:t>XX May</w:t>
            </w:r>
            <w:r w:rsidR="00AF65BA" w:rsidRPr="00D71259">
              <w:rPr>
                <w:rFonts w:ascii="Verdana" w:hAnsi="Verdana"/>
                <w:b/>
                <w:sz w:val="20"/>
                <w:lang w:eastAsia="zh-CN"/>
              </w:rPr>
              <w:t xml:space="preserve"> 202</w:t>
            </w:r>
            <w:r>
              <w:rPr>
                <w:rFonts w:ascii="Verdana" w:hAnsi="Verdana"/>
                <w:b/>
                <w:sz w:val="20"/>
                <w:lang w:eastAsia="zh-CN"/>
              </w:rPr>
              <w:t>1</w:t>
            </w:r>
          </w:p>
        </w:tc>
      </w:tr>
      <w:tr w:rsidR="000069D4" w:rsidRPr="00D71259" w14:paraId="1036AD79" w14:textId="77777777" w:rsidTr="00876A8A">
        <w:trPr>
          <w:cantSplit/>
        </w:trPr>
        <w:tc>
          <w:tcPr>
            <w:tcW w:w="6487" w:type="dxa"/>
            <w:vMerge/>
          </w:tcPr>
          <w:p w14:paraId="346A4C28" w14:textId="77777777" w:rsidR="000069D4" w:rsidRPr="00D71259" w:rsidRDefault="000069D4" w:rsidP="00A5173C">
            <w:pPr>
              <w:spacing w:before="60"/>
              <w:jc w:val="center"/>
              <w:rPr>
                <w:b/>
                <w:smallCaps/>
                <w:sz w:val="32"/>
                <w:lang w:eastAsia="zh-CN"/>
              </w:rPr>
            </w:pPr>
            <w:bookmarkStart w:id="4" w:name="dorlang" w:colFirst="1" w:colLast="1"/>
            <w:bookmarkEnd w:id="3"/>
          </w:p>
        </w:tc>
        <w:tc>
          <w:tcPr>
            <w:tcW w:w="3402" w:type="dxa"/>
          </w:tcPr>
          <w:p w14:paraId="6CF8648F" w14:textId="4A55E168" w:rsidR="000069D4" w:rsidRPr="00D71259" w:rsidRDefault="00AF65BA" w:rsidP="00A5173C">
            <w:pPr>
              <w:shd w:val="solid" w:color="FFFFFF" w:fill="FFFFFF"/>
              <w:spacing w:before="0" w:line="240" w:lineRule="atLeast"/>
              <w:rPr>
                <w:rFonts w:ascii="Verdana" w:eastAsia="SimSun" w:hAnsi="Verdana"/>
                <w:sz w:val="20"/>
                <w:lang w:eastAsia="zh-CN"/>
              </w:rPr>
            </w:pPr>
            <w:r w:rsidRPr="00D71259">
              <w:rPr>
                <w:rFonts w:ascii="Verdana" w:eastAsia="SimSun" w:hAnsi="Verdana"/>
                <w:b/>
                <w:sz w:val="20"/>
                <w:lang w:eastAsia="zh-CN"/>
              </w:rPr>
              <w:t>English only</w:t>
            </w:r>
          </w:p>
        </w:tc>
      </w:tr>
      <w:tr w:rsidR="000069D4" w:rsidRPr="00D71259" w14:paraId="385B7E8B" w14:textId="77777777" w:rsidTr="00D046A7">
        <w:trPr>
          <w:cantSplit/>
        </w:trPr>
        <w:tc>
          <w:tcPr>
            <w:tcW w:w="9889" w:type="dxa"/>
            <w:gridSpan w:val="2"/>
          </w:tcPr>
          <w:p w14:paraId="1CA9C79C" w14:textId="317F8AF2" w:rsidR="000069D4" w:rsidRPr="00D71259" w:rsidRDefault="00F50267" w:rsidP="0000040B">
            <w:pPr>
              <w:pStyle w:val="Source"/>
              <w:spacing w:before="600"/>
              <w:rPr>
                <w:lang w:eastAsia="zh-CN"/>
              </w:rPr>
            </w:pPr>
            <w:bookmarkStart w:id="5" w:name="dsource" w:colFirst="0" w:colLast="0"/>
            <w:bookmarkEnd w:id="4"/>
            <w:r>
              <w:rPr>
                <w:lang w:eastAsia="zh-CN"/>
              </w:rPr>
              <w:t>United States of America</w:t>
            </w:r>
          </w:p>
        </w:tc>
      </w:tr>
      <w:tr w:rsidR="0000040B" w:rsidRPr="00D71259" w14:paraId="00B1C5FD" w14:textId="77777777" w:rsidTr="00D046A7">
        <w:trPr>
          <w:cantSplit/>
        </w:trPr>
        <w:tc>
          <w:tcPr>
            <w:tcW w:w="9889" w:type="dxa"/>
            <w:gridSpan w:val="2"/>
          </w:tcPr>
          <w:p w14:paraId="72884661" w14:textId="77777777" w:rsidR="0000040B" w:rsidRDefault="0000040B" w:rsidP="0000040B">
            <w:pPr>
              <w:pStyle w:val="Title1"/>
              <w:rPr>
                <w:lang w:eastAsia="zh-CN"/>
              </w:rPr>
            </w:pPr>
            <w:r w:rsidRPr="00D71259">
              <w:rPr>
                <w:lang w:eastAsia="zh-CN"/>
              </w:rPr>
              <w:t xml:space="preserve">Working document towards a preliminary draft new </w:t>
            </w:r>
            <w:r w:rsidRPr="00D71259">
              <w:rPr>
                <w:lang w:eastAsia="zh-CN"/>
              </w:rPr>
              <w:br/>
              <w:t>report ITU-R [NON-SAFETY AMS]</w:t>
            </w:r>
          </w:p>
          <w:p w14:paraId="541D3CC9" w14:textId="30935C90" w:rsidR="0000040B" w:rsidRDefault="0000040B" w:rsidP="0000040B">
            <w:pPr>
              <w:pStyle w:val="Title1"/>
              <w:rPr>
                <w:lang w:eastAsia="zh-CN"/>
              </w:rPr>
            </w:pPr>
            <w:r>
              <w:rPr>
                <w:lang w:eastAsia="zh-CN"/>
              </w:rPr>
              <w:t xml:space="preserve">[ELEMENTS TO A </w:t>
            </w:r>
            <w:r w:rsidRPr="00D71259">
              <w:rPr>
                <w:lang w:eastAsia="zh-CN"/>
              </w:rPr>
              <w:t xml:space="preserve">Working document </w:t>
            </w:r>
            <w:r>
              <w:rPr>
                <w:lang w:eastAsia="zh-CN"/>
              </w:rPr>
              <w:t xml:space="preserve">related to </w:t>
            </w:r>
            <w:r w:rsidR="0037095B">
              <w:rPr>
                <w:lang w:eastAsia="zh-CN"/>
              </w:rPr>
              <w:br/>
            </w:r>
            <w:r w:rsidR="00423951">
              <w:rPr>
                <w:lang w:eastAsia="zh-CN"/>
              </w:rPr>
              <w:t xml:space="preserve">WRC-23 </w:t>
            </w:r>
            <w:r>
              <w:rPr>
                <w:lang w:eastAsia="zh-CN"/>
              </w:rPr>
              <w:t>A</w:t>
            </w:r>
            <w:r w:rsidR="00AF620C">
              <w:rPr>
                <w:lang w:eastAsia="zh-CN"/>
              </w:rPr>
              <w:t>g</w:t>
            </w:r>
            <w:r w:rsidR="0037095B">
              <w:rPr>
                <w:lang w:eastAsia="zh-CN"/>
              </w:rPr>
              <w:t xml:space="preserve">enda </w:t>
            </w:r>
            <w:r>
              <w:rPr>
                <w:lang w:eastAsia="zh-CN"/>
              </w:rPr>
              <w:t>I</w:t>
            </w:r>
            <w:r w:rsidR="0037095B">
              <w:rPr>
                <w:lang w:eastAsia="zh-CN"/>
              </w:rPr>
              <w:t>tem</w:t>
            </w:r>
            <w:r>
              <w:rPr>
                <w:lang w:eastAsia="zh-CN"/>
              </w:rPr>
              <w:t xml:space="preserve"> 1.10]</w:t>
            </w:r>
          </w:p>
        </w:tc>
      </w:tr>
    </w:tbl>
    <w:p w14:paraId="0159D16C" w14:textId="77777777" w:rsidR="00F50267" w:rsidRPr="00CB095D" w:rsidRDefault="00F50267" w:rsidP="00F50267">
      <w:pPr>
        <w:keepNext/>
        <w:keepLines/>
        <w:spacing w:after="120"/>
        <w:outlineLvl w:val="0"/>
        <w:rPr>
          <w:b/>
          <w:sz w:val="28"/>
        </w:rPr>
      </w:pPr>
      <w:r w:rsidRPr="00CB095D">
        <w:rPr>
          <w:b/>
          <w:sz w:val="28"/>
        </w:rPr>
        <w:t>1</w:t>
      </w:r>
      <w:r w:rsidRPr="00CB095D">
        <w:rPr>
          <w:b/>
          <w:sz w:val="28"/>
        </w:rPr>
        <w:tab/>
        <w:t>Introduction</w:t>
      </w:r>
    </w:p>
    <w:p w14:paraId="6DC3C6A4" w14:textId="77777777" w:rsidR="00F50267" w:rsidRDefault="00F50267" w:rsidP="00F50267"/>
    <w:p w14:paraId="7C6DFF9D" w14:textId="6A659D22" w:rsidR="00F50267" w:rsidRDefault="00F50267" w:rsidP="00F50267">
      <w:pPr>
        <w:shd w:val="clear" w:color="auto" w:fill="FFFFFF"/>
        <w:overflowPunct/>
        <w:autoSpaceDE/>
        <w:autoSpaceDN/>
        <w:adjustRightInd/>
        <w:spacing w:before="0"/>
        <w:textAlignment w:val="auto"/>
        <w:rPr>
          <w:szCs w:val="24"/>
        </w:rPr>
      </w:pPr>
      <w:r w:rsidRPr="00935895">
        <w:rPr>
          <w:szCs w:val="24"/>
        </w:rPr>
        <w:t xml:space="preserve">The United States of America </w:t>
      </w:r>
      <w:r>
        <w:rPr>
          <w:szCs w:val="24"/>
        </w:rPr>
        <w:t>propose</w:t>
      </w:r>
      <w:r w:rsidR="003E1311">
        <w:rPr>
          <w:szCs w:val="24"/>
        </w:rPr>
        <w:t>s</w:t>
      </w:r>
      <w:r>
        <w:rPr>
          <w:szCs w:val="24"/>
        </w:rPr>
        <w:t xml:space="preserve"> </w:t>
      </w:r>
      <w:r w:rsidRPr="00F50267">
        <w:rPr>
          <w:szCs w:val="24"/>
        </w:rPr>
        <w:t>the missing technical characteristics of non-safety aeronautical mobile service (AMS)</w:t>
      </w:r>
      <w:r w:rsidR="005B23CF">
        <w:rPr>
          <w:szCs w:val="24"/>
        </w:rPr>
        <w:t xml:space="preserve"> as placeholders for other administration to fill in</w:t>
      </w:r>
      <w:r w:rsidRPr="00F50267">
        <w:rPr>
          <w:szCs w:val="24"/>
        </w:rPr>
        <w:t xml:space="preserve"> in support of WRC-23 AI 1.10</w:t>
      </w:r>
      <w:r>
        <w:rPr>
          <w:szCs w:val="24"/>
        </w:rPr>
        <w:t>.</w:t>
      </w:r>
    </w:p>
    <w:p w14:paraId="684F5AC4" w14:textId="27CC687A" w:rsidR="003E1311" w:rsidRPr="003E1311" w:rsidRDefault="003E1311" w:rsidP="003E1311">
      <w:pPr>
        <w:rPr>
          <w:szCs w:val="24"/>
          <w:lang w:eastAsia="zh-CN"/>
        </w:rPr>
      </w:pPr>
      <w:r>
        <w:rPr>
          <w:szCs w:val="24"/>
          <w:lang w:eastAsia="zh-CN"/>
        </w:rPr>
        <w:t xml:space="preserve">The United States changes are highlighted in </w:t>
      </w:r>
      <w:r w:rsidRPr="00154282">
        <w:rPr>
          <w:szCs w:val="24"/>
          <w:highlight w:val="yellow"/>
          <w:lang w:eastAsia="zh-CN"/>
        </w:rPr>
        <w:t>yellow.</w:t>
      </w:r>
    </w:p>
    <w:p w14:paraId="22F41D94" w14:textId="77777777" w:rsidR="00F50267" w:rsidRPr="00CB095D" w:rsidRDefault="00F50267" w:rsidP="00F50267">
      <w:pPr>
        <w:rPr>
          <w:szCs w:val="24"/>
          <w:lang w:eastAsia="zh-CN"/>
        </w:rPr>
      </w:pPr>
    </w:p>
    <w:p w14:paraId="0A1F6DD7" w14:textId="77777777" w:rsidR="00F50267" w:rsidRDefault="00F50267" w:rsidP="00F50267">
      <w:pPr>
        <w:rPr>
          <w:szCs w:val="24"/>
          <w:lang w:eastAsia="zh-CN"/>
        </w:rPr>
      </w:pPr>
      <w:r>
        <w:rPr>
          <w:szCs w:val="24"/>
          <w:lang w:eastAsia="zh-CN"/>
        </w:rPr>
        <w:t>Attachment revisions are presented for consideration.</w:t>
      </w:r>
    </w:p>
    <w:p w14:paraId="406BF6C5" w14:textId="77777777" w:rsidR="00F50267" w:rsidRDefault="00F50267">
      <w:r>
        <w:rPr>
          <w:b/>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00040B" w:rsidRPr="00D71259" w14:paraId="7E3EB266" w14:textId="77777777" w:rsidTr="00D046A7">
        <w:trPr>
          <w:cantSplit/>
        </w:trPr>
        <w:tc>
          <w:tcPr>
            <w:tcW w:w="9889" w:type="dxa"/>
          </w:tcPr>
          <w:p w14:paraId="4202BDF8" w14:textId="05023305" w:rsidR="0000040B" w:rsidRDefault="0000040B" w:rsidP="0000040B">
            <w:pPr>
              <w:pStyle w:val="Title4"/>
              <w:rPr>
                <w:lang w:eastAsia="zh-CN"/>
              </w:rPr>
            </w:pPr>
            <w:r>
              <w:rPr>
                <w:lang w:eastAsia="zh-CN"/>
              </w:rPr>
              <w:lastRenderedPageBreak/>
              <w:t>Technical</w:t>
            </w:r>
            <w:r w:rsidRPr="00D71259">
              <w:rPr>
                <w:lang w:eastAsia="zh-CN"/>
              </w:rPr>
              <w:t xml:space="preserve"> study for new non-safety aeronautical mobile applications</w:t>
            </w:r>
          </w:p>
        </w:tc>
      </w:tr>
    </w:tbl>
    <w:bookmarkEnd w:id="5"/>
    <w:p w14:paraId="395BAD7F" w14:textId="0ED941A6" w:rsidR="004A40F0" w:rsidRDefault="004A40F0" w:rsidP="00423951">
      <w:pPr>
        <w:keepNext/>
        <w:keepLines/>
        <w:tabs>
          <w:tab w:val="clear" w:pos="1134"/>
          <w:tab w:val="clear" w:pos="1871"/>
          <w:tab w:val="clear" w:pos="2268"/>
          <w:tab w:val="left" w:pos="794"/>
          <w:tab w:val="left" w:pos="1191"/>
          <w:tab w:val="left" w:pos="1588"/>
          <w:tab w:val="left" w:pos="1985"/>
        </w:tabs>
        <w:spacing w:before="360"/>
        <w:outlineLvl w:val="0"/>
        <w:rPr>
          <w:ins w:id="6" w:author="5B-2" w:date="2020-11-12T16:51:00Z"/>
          <w:rFonts w:eastAsia="Batang"/>
          <w:bCs/>
          <w:i/>
          <w:iCs/>
          <w:color w:val="FF0000"/>
          <w:sz w:val="22"/>
          <w:szCs w:val="22"/>
        </w:rPr>
      </w:pPr>
      <w:ins w:id="7" w:author="5B-2" w:date="2020-11-12T16:49:00Z">
        <w:r>
          <w:rPr>
            <w:rFonts w:eastAsia="Batang"/>
            <w:bCs/>
            <w:i/>
            <w:iCs/>
            <w:color w:val="FF0000"/>
            <w:sz w:val="22"/>
            <w:szCs w:val="22"/>
          </w:rPr>
          <w:t xml:space="preserve">[Editor’s note: </w:t>
        </w:r>
        <w:r w:rsidR="00E75871">
          <w:rPr>
            <w:rFonts w:eastAsia="Batang"/>
            <w:bCs/>
            <w:i/>
            <w:iCs/>
            <w:color w:val="FF0000"/>
            <w:sz w:val="22"/>
            <w:szCs w:val="22"/>
          </w:rPr>
          <w:t xml:space="preserve">These </w:t>
        </w:r>
        <w:r>
          <w:rPr>
            <w:rFonts w:eastAsia="Batang"/>
            <w:bCs/>
            <w:i/>
            <w:iCs/>
            <w:color w:val="FF0000"/>
            <w:sz w:val="22"/>
            <w:szCs w:val="22"/>
          </w:rPr>
          <w:t>elements to a working document related to</w:t>
        </w:r>
      </w:ins>
      <w:ins w:id="8" w:author="Chamova, Alisa" w:date="2020-11-26T15:02:00Z">
        <w:r w:rsidR="00423951">
          <w:rPr>
            <w:rFonts w:eastAsia="Batang"/>
            <w:bCs/>
            <w:i/>
            <w:iCs/>
            <w:color w:val="FF0000"/>
            <w:sz w:val="22"/>
            <w:szCs w:val="22"/>
          </w:rPr>
          <w:t xml:space="preserve"> WRC-23</w:t>
        </w:r>
      </w:ins>
      <w:ins w:id="9" w:author="5B-2" w:date="2020-11-12T16:49:00Z">
        <w:r>
          <w:rPr>
            <w:rFonts w:eastAsia="Batang"/>
            <w:bCs/>
            <w:i/>
            <w:iCs/>
            <w:color w:val="FF0000"/>
            <w:sz w:val="22"/>
            <w:szCs w:val="22"/>
          </w:rPr>
          <w:t xml:space="preserve"> </w:t>
        </w:r>
      </w:ins>
      <w:ins w:id="10" w:author="Chamova, Alisa" w:date="2020-11-26T15:02:00Z">
        <w:r w:rsidR="00423951">
          <w:rPr>
            <w:rFonts w:eastAsia="Batang"/>
            <w:bCs/>
            <w:i/>
            <w:iCs/>
            <w:color w:val="FF0000"/>
            <w:sz w:val="22"/>
            <w:szCs w:val="22"/>
          </w:rPr>
          <w:t>agenda item</w:t>
        </w:r>
      </w:ins>
      <w:ins w:id="11" w:author="5B-2" w:date="2020-11-12T16:49:00Z">
        <w:r>
          <w:rPr>
            <w:rFonts w:eastAsia="Batang"/>
            <w:bCs/>
            <w:i/>
            <w:iCs/>
            <w:color w:val="FF0000"/>
            <w:sz w:val="22"/>
            <w:szCs w:val="22"/>
          </w:rPr>
          <w:t xml:space="preserve"> 1.</w:t>
        </w:r>
      </w:ins>
      <w:ins w:id="12" w:author="Nozdrin, Vadim" w:date="2020-11-17T12:07:00Z">
        <w:r w:rsidR="00D63C6B">
          <w:rPr>
            <w:rFonts w:eastAsia="Batang"/>
            <w:bCs/>
            <w:i/>
            <w:iCs/>
            <w:color w:val="FF0000"/>
            <w:sz w:val="22"/>
            <w:szCs w:val="22"/>
          </w:rPr>
          <w:t>10</w:t>
        </w:r>
      </w:ins>
      <w:ins w:id="13" w:author="5B-2" w:date="2020-11-12T16:49:00Z">
        <w:r>
          <w:rPr>
            <w:rFonts w:eastAsia="Batang"/>
            <w:bCs/>
            <w:i/>
            <w:iCs/>
            <w:color w:val="FF0000"/>
            <w:sz w:val="22"/>
            <w:szCs w:val="22"/>
          </w:rPr>
          <w:t xml:space="preserve"> may be considered later as a candidate for the baseline for draft ITU-R Report.]</w:t>
        </w:r>
      </w:ins>
    </w:p>
    <w:p w14:paraId="05808B25" w14:textId="482AD1C9" w:rsidR="003D20E5" w:rsidRPr="008C7D32" w:rsidRDefault="003D20E5" w:rsidP="00423951">
      <w:pPr>
        <w:keepNext/>
        <w:keepLines/>
        <w:tabs>
          <w:tab w:val="clear" w:pos="1134"/>
          <w:tab w:val="clear" w:pos="1871"/>
          <w:tab w:val="clear" w:pos="2268"/>
          <w:tab w:val="left" w:pos="794"/>
          <w:tab w:val="left" w:pos="1191"/>
          <w:tab w:val="left" w:pos="1588"/>
          <w:tab w:val="left" w:pos="1985"/>
        </w:tabs>
        <w:outlineLvl w:val="0"/>
        <w:rPr>
          <w:ins w:id="14" w:author="5B-2" w:date="2020-11-12T16:51:00Z"/>
          <w:rFonts w:eastAsia="Batang"/>
          <w:bCs/>
          <w:i/>
          <w:iCs/>
          <w:color w:val="FF0000"/>
          <w:sz w:val="22"/>
          <w:szCs w:val="22"/>
        </w:rPr>
      </w:pPr>
      <w:ins w:id="15" w:author="5B-2" w:date="2020-11-12T16:51:00Z">
        <w:r>
          <w:rPr>
            <w:rFonts w:eastAsia="Batang"/>
            <w:bCs/>
            <w:i/>
            <w:iCs/>
            <w:color w:val="FF0000"/>
            <w:sz w:val="22"/>
            <w:szCs w:val="22"/>
          </w:rPr>
          <w:t xml:space="preserve">[Editor’s note: </w:t>
        </w:r>
        <w:r w:rsidR="00E75871">
          <w:rPr>
            <w:rFonts w:eastAsia="Batang"/>
            <w:bCs/>
            <w:i/>
            <w:iCs/>
            <w:color w:val="FF0000"/>
            <w:sz w:val="22"/>
            <w:szCs w:val="22"/>
          </w:rPr>
          <w:t xml:space="preserve">Following </w:t>
        </w:r>
        <w:r>
          <w:rPr>
            <w:rFonts w:eastAsia="Batang"/>
            <w:bCs/>
            <w:i/>
            <w:iCs/>
            <w:color w:val="FF0000"/>
            <w:sz w:val="22"/>
            <w:szCs w:val="22"/>
          </w:rPr>
          <w:t>a compilation of input contributions received in July and November 2020 WP 5B meetings which have been presented and has not yet been agreed.]</w:t>
        </w:r>
      </w:ins>
    </w:p>
    <w:p w14:paraId="780B5100" w14:textId="77777777" w:rsidR="00AF65BA" w:rsidRPr="0000040B" w:rsidRDefault="00AF65BA" w:rsidP="00FD7D18">
      <w:pPr>
        <w:pStyle w:val="Headingb"/>
        <w:rPr>
          <w:rFonts w:eastAsia="Batang"/>
          <w:sz w:val="22"/>
          <w:szCs w:val="18"/>
          <w:lang w:val="en-GB"/>
        </w:rPr>
      </w:pPr>
      <w:r w:rsidRPr="0000040B">
        <w:rPr>
          <w:rFonts w:eastAsia="Batang"/>
          <w:sz w:val="22"/>
          <w:szCs w:val="18"/>
          <w:lang w:val="en-GB"/>
        </w:rPr>
        <w:t>Scope</w:t>
      </w:r>
    </w:p>
    <w:p w14:paraId="652F7657" w14:textId="77777777" w:rsidR="00AF65BA" w:rsidRPr="0000040B" w:rsidRDefault="00AF65BA" w:rsidP="00FD7D18">
      <w:pPr>
        <w:rPr>
          <w:sz w:val="22"/>
          <w:szCs w:val="18"/>
        </w:rPr>
      </w:pPr>
      <w:r w:rsidRPr="0000040B">
        <w:rPr>
          <w:sz w:val="22"/>
          <w:szCs w:val="18"/>
        </w:rPr>
        <w:t xml:space="preserve">The Report presents the technical characteristics, the methodology and scenarios as well as the results of technical studies undertaken to address the sharing and compatibility studies under the agenda item 1.10 in accordance with Resolution </w:t>
      </w:r>
      <w:r w:rsidRPr="0000040B">
        <w:rPr>
          <w:b/>
          <w:bCs/>
          <w:sz w:val="22"/>
          <w:szCs w:val="18"/>
        </w:rPr>
        <w:t>430 (WRC-19)</w:t>
      </w:r>
      <w:r w:rsidRPr="0000040B">
        <w:rPr>
          <w:sz w:val="22"/>
          <w:szCs w:val="18"/>
        </w:rPr>
        <w:t xml:space="preserve">.  </w:t>
      </w:r>
    </w:p>
    <w:p w14:paraId="570E053C" w14:textId="77777777" w:rsidR="00AF65BA" w:rsidRPr="00D71259" w:rsidRDefault="00AF65BA" w:rsidP="00FD7D18">
      <w:pPr>
        <w:pStyle w:val="Headingb"/>
        <w:rPr>
          <w:lang w:val="en-GB"/>
        </w:rPr>
      </w:pPr>
      <w:r w:rsidRPr="00D71259">
        <w:rPr>
          <w:lang w:val="en-GB"/>
        </w:rPr>
        <w:t>Glossary of abbreviations</w:t>
      </w:r>
    </w:p>
    <w:p w14:paraId="4FEBA03E" w14:textId="77777777" w:rsidR="00AF65BA" w:rsidRPr="00D71259" w:rsidRDefault="00AF65BA" w:rsidP="00FD7D18">
      <w:r w:rsidRPr="00D71259">
        <w:t>XXX</w:t>
      </w:r>
      <w:r w:rsidRPr="00D71259">
        <w:tab/>
        <w:t>To be completed</w:t>
      </w:r>
    </w:p>
    <w:p w14:paraId="6375B7AC" w14:textId="79B6695B" w:rsidR="00F50682" w:rsidRDefault="00F50682">
      <w:pPr>
        <w:tabs>
          <w:tab w:val="clear" w:pos="1134"/>
          <w:tab w:val="clear" w:pos="1871"/>
          <w:tab w:val="clear" w:pos="2268"/>
        </w:tabs>
        <w:overflowPunct/>
        <w:autoSpaceDE/>
        <w:autoSpaceDN/>
        <w:adjustRightInd/>
        <w:spacing w:before="0"/>
        <w:textAlignment w:val="auto"/>
        <w:rPr>
          <w:b/>
          <w:sz w:val="28"/>
        </w:rPr>
      </w:pPr>
    </w:p>
    <w:p w14:paraId="0AA13869" w14:textId="4FAEA32A" w:rsidR="003521B3" w:rsidRDefault="0015294A" w:rsidP="003521B3">
      <w:pPr>
        <w:pStyle w:val="Heading1"/>
        <w:rPr>
          <w:szCs w:val="28"/>
        </w:rPr>
      </w:pPr>
      <w:r>
        <w:t>1</w:t>
      </w:r>
      <w:r w:rsidR="00FD7D18" w:rsidRPr="00D71259">
        <w:tab/>
      </w:r>
      <w:r w:rsidR="003521B3" w:rsidRPr="003D43FF">
        <w:rPr>
          <w:szCs w:val="28"/>
        </w:rPr>
        <w:t>Relevant ITU-R Recommendations and Reports</w:t>
      </w:r>
    </w:p>
    <w:tbl>
      <w:tblPr>
        <w:tblStyle w:val="TableGrid"/>
        <w:tblW w:w="98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14"/>
        <w:gridCol w:w="8051"/>
      </w:tblGrid>
      <w:tr w:rsidR="0042529D" w14:paraId="21744050" w14:textId="77777777" w:rsidTr="0042529D">
        <w:tc>
          <w:tcPr>
            <w:tcW w:w="9865" w:type="dxa"/>
            <w:gridSpan w:val="2"/>
          </w:tcPr>
          <w:p w14:paraId="66BAA5B7" w14:textId="2CC5C082" w:rsidR="0042529D" w:rsidRDefault="0042529D" w:rsidP="00416667">
            <w:r w:rsidRPr="0042529D">
              <w:rPr>
                <w:i/>
                <w:iCs/>
              </w:rPr>
              <w:t>Recommendations</w:t>
            </w:r>
          </w:p>
        </w:tc>
      </w:tr>
      <w:tr w:rsidR="0042529D" w:rsidRPr="00D57596" w14:paraId="30029E9E" w14:textId="77777777" w:rsidTr="00620CE7">
        <w:tc>
          <w:tcPr>
            <w:tcW w:w="1814" w:type="dxa"/>
          </w:tcPr>
          <w:p w14:paraId="40A6F8BF" w14:textId="77777777" w:rsidR="0042529D" w:rsidRDefault="007F15F8" w:rsidP="00620CE7">
            <w:hyperlink r:id="rId14" w:history="1">
              <w:r w:rsidR="0042529D" w:rsidRPr="00427210">
                <w:rPr>
                  <w:rStyle w:val="Hyperlink"/>
                </w:rPr>
                <w:t>ITU-R F.758</w:t>
              </w:r>
            </w:hyperlink>
          </w:p>
        </w:tc>
        <w:tc>
          <w:tcPr>
            <w:tcW w:w="8051" w:type="dxa"/>
          </w:tcPr>
          <w:p w14:paraId="60A1889B" w14:textId="77777777" w:rsidR="0042529D" w:rsidRPr="00D57596" w:rsidRDefault="0042529D" w:rsidP="00620CE7">
            <w:r w:rsidRPr="00427210">
              <w:t>System parameters and considerations in the development of criteria for sharing or compatibility between digital fixed wireless systems in the fixed service and systems in other services and other sources of interference</w:t>
            </w:r>
          </w:p>
        </w:tc>
      </w:tr>
      <w:tr w:rsidR="0042529D" w:rsidRPr="00D57596" w14:paraId="65D1EDCB" w14:textId="77777777" w:rsidTr="00AA0B1D">
        <w:tc>
          <w:tcPr>
            <w:tcW w:w="1814" w:type="dxa"/>
          </w:tcPr>
          <w:p w14:paraId="78785256" w14:textId="2CB5E2AB" w:rsidR="0042529D" w:rsidRDefault="007F15F8" w:rsidP="00AA0B1D">
            <w:hyperlink r:id="rId15" w:history="1">
              <w:r w:rsidR="0042529D" w:rsidRPr="00423F02">
                <w:rPr>
                  <w:rStyle w:val="Hyperlink"/>
                  <w:rFonts w:eastAsiaTheme="minorEastAsia"/>
                  <w:szCs w:val="24"/>
                </w:rPr>
                <w:t xml:space="preserve">ITU-R </w:t>
              </w:r>
              <w:r w:rsidR="0042529D" w:rsidRPr="00423F02">
                <w:rPr>
                  <w:rStyle w:val="Hyperlink"/>
                  <w:rFonts w:eastAsiaTheme="minorEastAsia"/>
                  <w:szCs w:val="24"/>
                  <w:lang w:val="en-US" w:eastAsia="zh-CN"/>
                </w:rPr>
                <w:t>M</w:t>
              </w:r>
              <w:r w:rsidR="0042529D" w:rsidRPr="00423F02">
                <w:rPr>
                  <w:rStyle w:val="Hyperlink"/>
                  <w:rFonts w:eastAsiaTheme="minorEastAsia"/>
                  <w:szCs w:val="24"/>
                </w:rPr>
                <w:t>.</w:t>
              </w:r>
              <w:r w:rsidR="0042529D" w:rsidRPr="00423F02">
                <w:rPr>
                  <w:rStyle w:val="Hyperlink"/>
                  <w:rFonts w:eastAsiaTheme="minorEastAsia"/>
                  <w:szCs w:val="24"/>
                  <w:lang w:eastAsia="zh-CN"/>
                </w:rPr>
                <w:t>1</w:t>
              </w:r>
              <w:r w:rsidR="0042529D" w:rsidRPr="00423F02">
                <w:rPr>
                  <w:rStyle w:val="Hyperlink"/>
                  <w:rFonts w:eastAsiaTheme="minorEastAsia"/>
                  <w:szCs w:val="24"/>
                  <w:lang w:val="en-US" w:eastAsia="zh-CN"/>
                </w:rPr>
                <w:t>730</w:t>
              </w:r>
            </w:hyperlink>
          </w:p>
        </w:tc>
        <w:tc>
          <w:tcPr>
            <w:tcW w:w="8051" w:type="dxa"/>
          </w:tcPr>
          <w:p w14:paraId="3AFBB816" w14:textId="77777777" w:rsidR="0042529D" w:rsidRPr="00D57596" w:rsidRDefault="0042529D" w:rsidP="00AA0B1D">
            <w:r w:rsidRPr="0042529D">
              <w:t>Characteristics of and protection criteria for the radiolocation service in the frequency band 15.4-17.3 GHz</w:t>
            </w:r>
          </w:p>
        </w:tc>
      </w:tr>
      <w:tr w:rsidR="0042529D" w14:paraId="62BA07D8" w14:textId="77777777" w:rsidTr="00D3719C">
        <w:tc>
          <w:tcPr>
            <w:tcW w:w="1814" w:type="dxa"/>
          </w:tcPr>
          <w:p w14:paraId="7A744E94" w14:textId="2C5D8CA0" w:rsidR="0042529D" w:rsidRDefault="007F15F8" w:rsidP="00D3719C">
            <w:hyperlink r:id="rId16" w:history="1">
              <w:r w:rsidR="0042529D" w:rsidRPr="00423F02">
                <w:rPr>
                  <w:rStyle w:val="Hyperlink"/>
                </w:rPr>
                <w:t xml:space="preserve">ITU-R </w:t>
              </w:r>
              <w:r w:rsidR="0042529D" w:rsidRPr="00423F02">
                <w:rPr>
                  <w:rStyle w:val="Hyperlink"/>
                  <w:spacing w:val="-2"/>
                </w:rPr>
                <w:t>RA.517</w:t>
              </w:r>
            </w:hyperlink>
          </w:p>
        </w:tc>
        <w:tc>
          <w:tcPr>
            <w:tcW w:w="8051" w:type="dxa"/>
          </w:tcPr>
          <w:p w14:paraId="5AF777C1" w14:textId="77777777" w:rsidR="0042529D" w:rsidRDefault="0042529D" w:rsidP="00D3719C">
            <w:r w:rsidRPr="00D57596">
              <w:t>Protection of the radio astronomy service from transmitters operating in adjacent bands.</w:t>
            </w:r>
            <w:r>
              <w:t xml:space="preserve"> </w:t>
            </w:r>
          </w:p>
        </w:tc>
      </w:tr>
      <w:tr w:rsidR="0042529D" w:rsidRPr="00E3000D" w14:paraId="5FC0F260" w14:textId="77777777" w:rsidTr="007C7DC2">
        <w:tc>
          <w:tcPr>
            <w:tcW w:w="1814" w:type="dxa"/>
          </w:tcPr>
          <w:p w14:paraId="45696127" w14:textId="2638CF59" w:rsidR="0042529D" w:rsidRPr="00E3000D" w:rsidRDefault="007F15F8" w:rsidP="007C7DC2">
            <w:hyperlink r:id="rId17" w:history="1">
              <w:r w:rsidR="0042529D" w:rsidRPr="00423F02">
                <w:rPr>
                  <w:rStyle w:val="Hyperlink"/>
                </w:rPr>
                <w:t>ITU-R RA.769</w:t>
              </w:r>
            </w:hyperlink>
          </w:p>
        </w:tc>
        <w:tc>
          <w:tcPr>
            <w:tcW w:w="8051" w:type="dxa"/>
          </w:tcPr>
          <w:p w14:paraId="76C0DBE6" w14:textId="77777777" w:rsidR="0042529D" w:rsidRPr="00E3000D" w:rsidRDefault="0042529D" w:rsidP="007C7DC2">
            <w:r w:rsidRPr="00E3000D">
              <w:t>Protection criteria used for radio astronomical measurements</w:t>
            </w:r>
          </w:p>
        </w:tc>
      </w:tr>
      <w:tr w:rsidR="0042529D" w:rsidRPr="00D57596" w14:paraId="4812A4D9" w14:textId="77777777" w:rsidTr="00C4023A">
        <w:tc>
          <w:tcPr>
            <w:tcW w:w="1814" w:type="dxa"/>
          </w:tcPr>
          <w:p w14:paraId="78F5AA64" w14:textId="648CEDC3" w:rsidR="0042529D" w:rsidRDefault="007F15F8" w:rsidP="00C4023A">
            <w:hyperlink r:id="rId18" w:history="1">
              <w:r w:rsidR="0042529D" w:rsidRPr="00423F02">
                <w:rPr>
                  <w:rStyle w:val="Hyperlink"/>
                </w:rPr>
                <w:t>ITU-R RA.1513</w:t>
              </w:r>
            </w:hyperlink>
          </w:p>
        </w:tc>
        <w:tc>
          <w:tcPr>
            <w:tcW w:w="8051" w:type="dxa"/>
          </w:tcPr>
          <w:p w14:paraId="0396B7B7" w14:textId="77777777" w:rsidR="0042529D" w:rsidRPr="00D57596" w:rsidRDefault="0042529D" w:rsidP="00C4023A">
            <w:r w:rsidRPr="00D57596">
              <w:t>Levels of data loss to radio astronomy observations and percentage-of-time criteria resulting from degradation by interference for frequency bands allocated to the radio astronomy service on a primary basis</w:t>
            </w:r>
          </w:p>
        </w:tc>
      </w:tr>
      <w:tr w:rsidR="0042529D" w:rsidRPr="00FB398E" w14:paraId="2EE20527" w14:textId="77777777" w:rsidTr="00C4023A">
        <w:tc>
          <w:tcPr>
            <w:tcW w:w="1814" w:type="dxa"/>
          </w:tcPr>
          <w:p w14:paraId="0E4AE99C" w14:textId="0D146B75" w:rsidR="0042529D" w:rsidRDefault="007F15F8" w:rsidP="00C4023A">
            <w:hyperlink r:id="rId19" w:history="1">
              <w:r w:rsidR="0042529D" w:rsidRPr="00423F02">
                <w:rPr>
                  <w:rStyle w:val="Hyperlink"/>
                </w:rPr>
                <w:t>ITU-R RA.1631</w:t>
              </w:r>
            </w:hyperlink>
          </w:p>
        </w:tc>
        <w:tc>
          <w:tcPr>
            <w:tcW w:w="8051" w:type="dxa"/>
          </w:tcPr>
          <w:p w14:paraId="6AF0B1CD" w14:textId="77777777" w:rsidR="0042529D" w:rsidRPr="00FB398E" w:rsidRDefault="0042529D" w:rsidP="00C4023A">
            <w:r w:rsidRPr="00D57596">
              <w:t>Reference radio astronomy antenna pattern to be used for compatibility analyses between non-GSO systems and radio astronomy service stations based on the epfd concept</w:t>
            </w:r>
          </w:p>
        </w:tc>
      </w:tr>
      <w:tr w:rsidR="0042529D" w:rsidRPr="00D57596" w14:paraId="521202F1" w14:textId="77777777" w:rsidTr="00F26E4F">
        <w:tc>
          <w:tcPr>
            <w:tcW w:w="1814" w:type="dxa"/>
          </w:tcPr>
          <w:p w14:paraId="4B6415BC" w14:textId="6C92239B" w:rsidR="0042529D" w:rsidRDefault="007F15F8" w:rsidP="00F26E4F">
            <w:hyperlink r:id="rId20" w:history="1">
              <w:r w:rsidR="0042529D" w:rsidRPr="00423F02">
                <w:rPr>
                  <w:rStyle w:val="Hyperlink"/>
                  <w:rFonts w:eastAsiaTheme="minorEastAsia"/>
                  <w:lang w:eastAsia="zh-CN"/>
                </w:rPr>
                <w:t>ITU-R RS.1028</w:t>
              </w:r>
            </w:hyperlink>
          </w:p>
        </w:tc>
        <w:tc>
          <w:tcPr>
            <w:tcW w:w="8051" w:type="dxa"/>
          </w:tcPr>
          <w:p w14:paraId="59A2B54C" w14:textId="77777777" w:rsidR="0042529D" w:rsidRPr="00D57596" w:rsidRDefault="0042529D" w:rsidP="00F26E4F">
            <w:r w:rsidRPr="00427210">
              <w:t>Performance criteria for satellite passive remote sensing</w:t>
            </w:r>
            <w:r w:rsidRPr="00427210">
              <w:rPr>
                <w:highlight w:val="yellow"/>
              </w:rPr>
              <w:t xml:space="preserve"> </w:t>
            </w:r>
          </w:p>
        </w:tc>
      </w:tr>
      <w:tr w:rsidR="0042529D" w:rsidRPr="00D57596" w14:paraId="61FCD803" w14:textId="77777777" w:rsidTr="00F26E4F">
        <w:tc>
          <w:tcPr>
            <w:tcW w:w="1814" w:type="dxa"/>
          </w:tcPr>
          <w:p w14:paraId="1807CBB1" w14:textId="4A811FDD" w:rsidR="0042529D" w:rsidRDefault="007F15F8" w:rsidP="00F26E4F">
            <w:hyperlink r:id="rId21" w:history="1">
              <w:r w:rsidR="0042529D" w:rsidRPr="00423F02">
                <w:rPr>
                  <w:rStyle w:val="Hyperlink"/>
                  <w:rFonts w:eastAsiaTheme="minorEastAsia"/>
                  <w:lang w:eastAsia="zh-CN"/>
                </w:rPr>
                <w:t>ITU-R RS.1029</w:t>
              </w:r>
            </w:hyperlink>
          </w:p>
        </w:tc>
        <w:tc>
          <w:tcPr>
            <w:tcW w:w="8051" w:type="dxa"/>
          </w:tcPr>
          <w:p w14:paraId="7E1E0D9A" w14:textId="77777777" w:rsidR="0042529D" w:rsidRPr="00D57596" w:rsidRDefault="0042529D" w:rsidP="00F26E4F">
            <w:r w:rsidRPr="00427210">
              <w:t>Interference criteria for satellite passive remote sensing</w:t>
            </w:r>
            <w:r w:rsidRPr="00427210">
              <w:rPr>
                <w:highlight w:val="yellow"/>
              </w:rPr>
              <w:t xml:space="preserve"> </w:t>
            </w:r>
          </w:p>
        </w:tc>
      </w:tr>
      <w:tr w:rsidR="0042529D" w:rsidRPr="00427210" w14:paraId="6AE4D211" w14:textId="77777777" w:rsidTr="00B30157">
        <w:tc>
          <w:tcPr>
            <w:tcW w:w="1814" w:type="dxa"/>
          </w:tcPr>
          <w:p w14:paraId="5EC803D3" w14:textId="203BE777" w:rsidR="0042529D" w:rsidRPr="00FC7D35" w:rsidRDefault="007F15F8" w:rsidP="00B30157">
            <w:hyperlink r:id="rId22" w:history="1">
              <w:r w:rsidR="0042529D" w:rsidRPr="00423F02">
                <w:rPr>
                  <w:rStyle w:val="Hyperlink"/>
                  <w:rFonts w:eastAsiaTheme="minorEastAsia"/>
                  <w:lang w:eastAsia="zh-CN"/>
                </w:rPr>
                <w:t>ITU-R RS.1813</w:t>
              </w:r>
            </w:hyperlink>
          </w:p>
        </w:tc>
        <w:tc>
          <w:tcPr>
            <w:tcW w:w="8051" w:type="dxa"/>
          </w:tcPr>
          <w:p w14:paraId="3A47ADD7" w14:textId="77777777" w:rsidR="0042529D" w:rsidRPr="00427210" w:rsidRDefault="0042529D" w:rsidP="00B30157">
            <w:r w:rsidRPr="00427210">
              <w:t>Reference antenna pattern for passive sensors operating in the Earth exploration-satellite service (passive) to be used in compatibility analyses in the frequency range 1.4-100 GHz</w:t>
            </w:r>
          </w:p>
        </w:tc>
      </w:tr>
      <w:tr w:rsidR="0042529D" w:rsidRPr="00D57596" w14:paraId="51D2D4CA" w14:textId="77777777" w:rsidTr="00364C34">
        <w:tc>
          <w:tcPr>
            <w:tcW w:w="1814" w:type="dxa"/>
          </w:tcPr>
          <w:p w14:paraId="29BEAAB7" w14:textId="77777777" w:rsidR="0042529D" w:rsidRDefault="007F15F8" w:rsidP="00364C34">
            <w:hyperlink r:id="rId23" w:history="1">
              <w:r w:rsidR="0042529D" w:rsidRPr="00FC7D35">
                <w:rPr>
                  <w:rStyle w:val="Hyperlink"/>
                </w:rPr>
                <w:t>ITU-R RS.1861</w:t>
              </w:r>
            </w:hyperlink>
          </w:p>
        </w:tc>
        <w:tc>
          <w:tcPr>
            <w:tcW w:w="8051" w:type="dxa"/>
          </w:tcPr>
          <w:p w14:paraId="12A7FE48" w14:textId="77777777" w:rsidR="0042529D" w:rsidRPr="00D57596" w:rsidRDefault="0042529D" w:rsidP="00364C34">
            <w:r w:rsidRPr="00427210">
              <w:t>Typical technical and operational characteristics of Earth exploration-satellite service (passive) systems using allocations between 1.4 and 275 GHz</w:t>
            </w:r>
          </w:p>
        </w:tc>
      </w:tr>
      <w:tr w:rsidR="0042529D" w:rsidRPr="00D57596" w14:paraId="61EB5C32" w14:textId="77777777" w:rsidTr="00364C34">
        <w:tc>
          <w:tcPr>
            <w:tcW w:w="1814" w:type="dxa"/>
          </w:tcPr>
          <w:p w14:paraId="203A31E9" w14:textId="47FBD054" w:rsidR="0042529D" w:rsidRDefault="007F15F8" w:rsidP="00364C34">
            <w:hyperlink r:id="rId24" w:history="1">
              <w:r w:rsidR="0042529D" w:rsidRPr="00423F02">
                <w:rPr>
                  <w:rStyle w:val="Hyperlink"/>
                </w:rPr>
                <w:t>ITU-R RS.2017</w:t>
              </w:r>
            </w:hyperlink>
          </w:p>
        </w:tc>
        <w:tc>
          <w:tcPr>
            <w:tcW w:w="8051" w:type="dxa"/>
          </w:tcPr>
          <w:p w14:paraId="73997A07" w14:textId="77777777" w:rsidR="0042529D" w:rsidRPr="00D57596" w:rsidRDefault="0042529D" w:rsidP="00364C34">
            <w:r w:rsidRPr="00FB398E">
              <w:t>Performance and interference criteria for satellite passive remote sensing</w:t>
            </w:r>
          </w:p>
        </w:tc>
      </w:tr>
      <w:tr w:rsidR="0042529D" w14:paraId="034E5752" w14:textId="77777777" w:rsidTr="00B964C5">
        <w:tc>
          <w:tcPr>
            <w:tcW w:w="1814" w:type="dxa"/>
          </w:tcPr>
          <w:p w14:paraId="4FD5ACDB" w14:textId="461509AF" w:rsidR="0042529D" w:rsidRPr="006372FA" w:rsidRDefault="007F15F8" w:rsidP="00B964C5">
            <w:hyperlink r:id="rId25" w:history="1">
              <w:r w:rsidR="0042529D" w:rsidRPr="00423F02">
                <w:rPr>
                  <w:rStyle w:val="Hyperlink"/>
                </w:rPr>
                <w:t>ITU-R S.1340</w:t>
              </w:r>
            </w:hyperlink>
          </w:p>
        </w:tc>
        <w:tc>
          <w:tcPr>
            <w:tcW w:w="8051" w:type="dxa"/>
          </w:tcPr>
          <w:p w14:paraId="53551D35" w14:textId="3FFC73CA" w:rsidR="0042529D" w:rsidRDefault="0042529D" w:rsidP="00B964C5">
            <w:r w:rsidRPr="00A54966">
              <w:t>Sharing between feeder links for the mobile-satellite service</w:t>
            </w:r>
            <w:r>
              <w:t xml:space="preserve"> </w:t>
            </w:r>
            <w:r w:rsidRPr="00A54966">
              <w:t>and the aeronautical radionavigation service in the</w:t>
            </w:r>
            <w:r>
              <w:t xml:space="preserve"> </w:t>
            </w:r>
            <w:r w:rsidRPr="00A54966">
              <w:t>Earth-to-space direction in the band 15.4-</w:t>
            </w:r>
            <w:r w:rsidR="0037095B">
              <w:noBreakHyphen/>
            </w:r>
            <w:r w:rsidRPr="00A54966">
              <w:t>15.7</w:t>
            </w:r>
            <w:r w:rsidR="0037095B">
              <w:t> </w:t>
            </w:r>
            <w:r w:rsidRPr="00A54966">
              <w:t>GHz</w:t>
            </w:r>
          </w:p>
        </w:tc>
      </w:tr>
      <w:tr w:rsidR="0042529D" w:rsidRPr="00A54966" w14:paraId="16012FDE" w14:textId="77777777" w:rsidTr="00B964C5">
        <w:tc>
          <w:tcPr>
            <w:tcW w:w="1814" w:type="dxa"/>
          </w:tcPr>
          <w:p w14:paraId="6F7888D4" w14:textId="1D976243" w:rsidR="0042529D" w:rsidRDefault="007F15F8" w:rsidP="00B964C5">
            <w:hyperlink r:id="rId26" w:history="1">
              <w:r w:rsidR="0042529D" w:rsidRPr="00423F02">
                <w:rPr>
                  <w:rStyle w:val="Hyperlink"/>
                </w:rPr>
                <w:t>ITU-R S.1341</w:t>
              </w:r>
            </w:hyperlink>
          </w:p>
        </w:tc>
        <w:tc>
          <w:tcPr>
            <w:tcW w:w="8051" w:type="dxa"/>
          </w:tcPr>
          <w:p w14:paraId="7E261504" w14:textId="0B8016A0" w:rsidR="0042529D" w:rsidRPr="00A54966" w:rsidRDefault="0042529D" w:rsidP="00B964C5">
            <w:r w:rsidRPr="00092E4D">
              <w:t xml:space="preserve">Sharing between feeder links for the mobile-satellite service and the aeronautical radionavigation service in the space-to-Earth direction in the band </w:t>
            </w:r>
            <w:r w:rsidRPr="00092E4D">
              <w:lastRenderedPageBreak/>
              <w:t>15.4</w:t>
            </w:r>
            <w:r w:rsidR="0037095B">
              <w:noBreakHyphen/>
            </w:r>
            <w:r w:rsidRPr="00092E4D">
              <w:t>15.7</w:t>
            </w:r>
            <w:r w:rsidR="0037095B">
              <w:t> </w:t>
            </w:r>
            <w:r w:rsidRPr="00092E4D">
              <w:t>GHz and the protection of the radio astronomy service in the band 15.35-15.4 GHz</w:t>
            </w:r>
          </w:p>
        </w:tc>
      </w:tr>
      <w:tr w:rsidR="0015294A" w14:paraId="43B4F933" w14:textId="77777777" w:rsidTr="0042529D">
        <w:tc>
          <w:tcPr>
            <w:tcW w:w="1814" w:type="dxa"/>
          </w:tcPr>
          <w:p w14:paraId="7AF9DD2C" w14:textId="3D31974B" w:rsidR="0015294A" w:rsidRPr="00427210" w:rsidRDefault="007F15F8" w:rsidP="0015294A">
            <w:pPr>
              <w:rPr>
                <w:rFonts w:eastAsiaTheme="minorEastAsia"/>
                <w:szCs w:val="24"/>
              </w:rPr>
            </w:pPr>
            <w:hyperlink r:id="rId27" w:history="1">
              <w:r w:rsidR="0015294A" w:rsidRPr="00423F02">
                <w:rPr>
                  <w:rStyle w:val="Hyperlink"/>
                  <w:rFonts w:eastAsiaTheme="minorEastAsia"/>
                  <w:szCs w:val="24"/>
                </w:rPr>
                <w:t>ITU-R</w:t>
              </w:r>
              <w:r w:rsidR="0015294A" w:rsidRPr="00423F02">
                <w:rPr>
                  <w:rStyle w:val="Hyperlink"/>
                  <w:rFonts w:eastAsiaTheme="minorEastAsia"/>
                  <w:szCs w:val="24"/>
                  <w:lang w:eastAsia="zh-CN"/>
                </w:rPr>
                <w:t xml:space="preserve"> </w:t>
              </w:r>
              <w:r w:rsidR="0015294A" w:rsidRPr="00423F02">
                <w:rPr>
                  <w:rStyle w:val="Hyperlink"/>
                  <w:rFonts w:eastAsiaTheme="minorEastAsia"/>
                  <w:lang w:eastAsia="zh-CN"/>
                </w:rPr>
                <w:t>SA.509</w:t>
              </w:r>
            </w:hyperlink>
          </w:p>
        </w:tc>
        <w:tc>
          <w:tcPr>
            <w:tcW w:w="8051" w:type="dxa"/>
          </w:tcPr>
          <w:p w14:paraId="5EA6E53B" w14:textId="1F83A971" w:rsidR="0015294A" w:rsidRPr="00427210" w:rsidRDefault="0015294A" w:rsidP="0015294A">
            <w:r w:rsidRPr="00427210">
              <w:t>Space research earth station and radio astronomy reference antenna radiation pattern for use in interference calculations, including coordination procedures, for frequencies less than 30 GHz</w:t>
            </w:r>
            <w:r w:rsidRPr="00427210">
              <w:rPr>
                <w:highlight w:val="yellow"/>
              </w:rPr>
              <w:t xml:space="preserve"> </w:t>
            </w:r>
          </w:p>
        </w:tc>
      </w:tr>
      <w:tr w:rsidR="0015294A" w:rsidRPr="00427210" w14:paraId="4505F889" w14:textId="77777777" w:rsidTr="0042529D">
        <w:tc>
          <w:tcPr>
            <w:tcW w:w="1814" w:type="dxa"/>
          </w:tcPr>
          <w:p w14:paraId="03D406F2" w14:textId="52E2C151" w:rsidR="0015294A" w:rsidRPr="00427210" w:rsidRDefault="007F15F8" w:rsidP="0015294A">
            <w:pPr>
              <w:rPr>
                <w:rFonts w:eastAsiaTheme="minorEastAsia"/>
                <w:szCs w:val="24"/>
              </w:rPr>
            </w:pPr>
            <w:hyperlink r:id="rId28" w:history="1">
              <w:r w:rsidR="0015294A" w:rsidRPr="00423F02">
                <w:rPr>
                  <w:rStyle w:val="Hyperlink"/>
                  <w:rFonts w:eastAsiaTheme="minorEastAsia"/>
                  <w:szCs w:val="24"/>
                </w:rPr>
                <w:t>ITU-R</w:t>
              </w:r>
              <w:r w:rsidR="0015294A" w:rsidRPr="00423F02">
                <w:rPr>
                  <w:rStyle w:val="Hyperlink"/>
                  <w:rFonts w:eastAsiaTheme="minorEastAsia"/>
                  <w:szCs w:val="24"/>
                  <w:lang w:eastAsia="zh-CN"/>
                </w:rPr>
                <w:t xml:space="preserve"> </w:t>
              </w:r>
              <w:r w:rsidR="0015294A" w:rsidRPr="00423F02">
                <w:rPr>
                  <w:rStyle w:val="Hyperlink"/>
                  <w:rFonts w:eastAsiaTheme="minorEastAsia"/>
                  <w:lang w:eastAsia="zh-CN"/>
                </w:rPr>
                <w:t>SA.510</w:t>
              </w:r>
            </w:hyperlink>
          </w:p>
        </w:tc>
        <w:tc>
          <w:tcPr>
            <w:tcW w:w="8051" w:type="dxa"/>
          </w:tcPr>
          <w:p w14:paraId="781B2922" w14:textId="2FB4FE7B" w:rsidR="0015294A" w:rsidRPr="00427210" w:rsidRDefault="0015294A" w:rsidP="0015294A">
            <w:r w:rsidRPr="00092E4D">
              <w:t>Feasibility of frequency sharing between the space research service and other services in bands near 14 and 15 GHz - Potential interference from data relay satellite systems</w:t>
            </w:r>
          </w:p>
        </w:tc>
      </w:tr>
      <w:tr w:rsidR="0042529D" w:rsidRPr="0042529D" w14:paraId="1317A545" w14:textId="77777777" w:rsidTr="0042529D">
        <w:tc>
          <w:tcPr>
            <w:tcW w:w="1814" w:type="dxa"/>
          </w:tcPr>
          <w:p w14:paraId="20E7C003" w14:textId="6FAE2B1A" w:rsidR="0042529D" w:rsidRPr="0042529D" w:rsidRDefault="0042529D" w:rsidP="0015294A">
            <w:pPr>
              <w:rPr>
                <w:i/>
                <w:iCs/>
              </w:rPr>
            </w:pPr>
            <w:r w:rsidRPr="0042529D">
              <w:rPr>
                <w:i/>
                <w:iCs/>
              </w:rPr>
              <w:t>Reports</w:t>
            </w:r>
          </w:p>
        </w:tc>
        <w:tc>
          <w:tcPr>
            <w:tcW w:w="8051" w:type="dxa"/>
          </w:tcPr>
          <w:p w14:paraId="75BDF2C7" w14:textId="77777777" w:rsidR="0042529D" w:rsidRPr="0042529D" w:rsidRDefault="0042529D" w:rsidP="0015294A">
            <w:pPr>
              <w:rPr>
                <w:i/>
                <w:iCs/>
              </w:rPr>
            </w:pPr>
          </w:p>
        </w:tc>
      </w:tr>
      <w:tr w:rsidR="0042529D" w14:paraId="2BB87B02" w14:textId="77777777" w:rsidTr="005D4504">
        <w:tc>
          <w:tcPr>
            <w:tcW w:w="1814" w:type="dxa"/>
          </w:tcPr>
          <w:p w14:paraId="23C59041" w14:textId="7C6A4CB9" w:rsidR="0042529D" w:rsidRPr="008F2CD4" w:rsidRDefault="007F15F8" w:rsidP="005D4504">
            <w:pPr>
              <w:rPr>
                <w:highlight w:val="yellow"/>
              </w:rPr>
            </w:pPr>
            <w:hyperlink r:id="rId29" w:history="1">
              <w:r w:rsidR="0042529D" w:rsidRPr="00423F02">
                <w:rPr>
                  <w:rStyle w:val="Hyperlink"/>
                </w:rPr>
                <w:t>ITU-R M.2170</w:t>
              </w:r>
            </w:hyperlink>
          </w:p>
        </w:tc>
        <w:tc>
          <w:tcPr>
            <w:tcW w:w="8051" w:type="dxa"/>
          </w:tcPr>
          <w:p w14:paraId="6D3BD71E" w14:textId="3DE48B80" w:rsidR="0042529D" w:rsidRDefault="0042529D" w:rsidP="005D4504">
            <w:r w:rsidRPr="00A54966">
              <w:t>Compatibility analysis and results for radiolocation systems planned to operate</w:t>
            </w:r>
            <w:r>
              <w:t xml:space="preserve"> </w:t>
            </w:r>
            <w:r w:rsidRPr="00A54966">
              <w:t>in the 15.4 to 17.3 GHz band and aircraft landing system operating in the</w:t>
            </w:r>
            <w:r>
              <w:t xml:space="preserve"> </w:t>
            </w:r>
            <w:r w:rsidRPr="00A54966">
              <w:t>15.4</w:t>
            </w:r>
            <w:r w:rsidR="0037095B">
              <w:noBreakHyphen/>
            </w:r>
            <w:r w:rsidRPr="00A54966">
              <w:t>15.7</w:t>
            </w:r>
            <w:r w:rsidR="0037095B">
              <w:t> </w:t>
            </w:r>
            <w:r w:rsidRPr="00A54966">
              <w:t>GHz band as well as the radio astronomy service operating</w:t>
            </w:r>
            <w:r>
              <w:t xml:space="preserve"> </w:t>
            </w:r>
            <w:r w:rsidRPr="00A54966">
              <w:t>in the adjacent band 15.35-15.40 GHz, FSS systems</w:t>
            </w:r>
            <w:r>
              <w:t xml:space="preserve"> </w:t>
            </w:r>
            <w:r w:rsidRPr="00A54966">
              <w:t>and aeronautical radionavigation systems</w:t>
            </w:r>
          </w:p>
        </w:tc>
      </w:tr>
      <w:tr w:rsidR="0042529D" w:rsidRPr="00A54966" w14:paraId="4BE489F6" w14:textId="77777777" w:rsidTr="005D4504">
        <w:tc>
          <w:tcPr>
            <w:tcW w:w="1814" w:type="dxa"/>
          </w:tcPr>
          <w:p w14:paraId="5F53BEC9" w14:textId="1B12219A" w:rsidR="0042529D" w:rsidRPr="006372FA" w:rsidRDefault="007F15F8" w:rsidP="005D4504">
            <w:hyperlink r:id="rId30" w:history="1">
              <w:r w:rsidR="0042529D" w:rsidRPr="0037095B">
                <w:rPr>
                  <w:rStyle w:val="Hyperlink"/>
                  <w:rFonts w:eastAsiaTheme="minorEastAsia"/>
                  <w:szCs w:val="24"/>
                  <w:lang w:eastAsia="zh-CN"/>
                </w:rPr>
                <w:t>ITU-R M.2229</w:t>
              </w:r>
            </w:hyperlink>
          </w:p>
        </w:tc>
        <w:tc>
          <w:tcPr>
            <w:tcW w:w="8051" w:type="dxa"/>
          </w:tcPr>
          <w:p w14:paraId="2ACB14AA" w14:textId="77777777" w:rsidR="0042529D" w:rsidRPr="00A54966" w:rsidRDefault="0042529D" w:rsidP="005D4504">
            <w:r w:rsidRPr="00092E4D">
              <w:t>Compatibility study to support line-of-sight control and non-payload communications links for unmanned aircraft systems proposed in the frequency band 15.4-15.5 GHz</w:t>
            </w:r>
            <w:r w:rsidRPr="00092E4D">
              <w:rPr>
                <w:highlight w:val="yellow"/>
              </w:rPr>
              <w:t xml:space="preserve"> </w:t>
            </w:r>
          </w:p>
        </w:tc>
      </w:tr>
      <w:tr w:rsidR="0042529D" w:rsidRPr="00A54966" w14:paraId="2EEDB4B0" w14:textId="77777777" w:rsidTr="005D4504">
        <w:tc>
          <w:tcPr>
            <w:tcW w:w="1814" w:type="dxa"/>
          </w:tcPr>
          <w:p w14:paraId="198D71CB" w14:textId="2799FE04" w:rsidR="0042529D" w:rsidRPr="006372FA" w:rsidRDefault="007F15F8" w:rsidP="005D4504">
            <w:hyperlink r:id="rId31" w:history="1">
              <w:r w:rsidR="0042529D" w:rsidRPr="0037095B">
                <w:rPr>
                  <w:rStyle w:val="Hyperlink"/>
                  <w:rFonts w:eastAsiaTheme="minorEastAsia"/>
                  <w:szCs w:val="24"/>
                  <w:lang w:eastAsia="zh-CN"/>
                </w:rPr>
                <w:t>ITU-R M.22</w:t>
              </w:r>
              <w:r w:rsidR="0042529D" w:rsidRPr="0037095B">
                <w:rPr>
                  <w:rStyle w:val="Hyperlink"/>
                  <w:rFonts w:eastAsiaTheme="minorEastAsia"/>
                  <w:szCs w:val="24"/>
                  <w:lang w:val="en-US" w:eastAsia="zh-CN"/>
                </w:rPr>
                <w:t>30</w:t>
              </w:r>
            </w:hyperlink>
          </w:p>
        </w:tc>
        <w:tc>
          <w:tcPr>
            <w:tcW w:w="8051" w:type="dxa"/>
          </w:tcPr>
          <w:p w14:paraId="625340E6" w14:textId="6332FBD6" w:rsidR="0042529D" w:rsidRPr="00A54966" w:rsidRDefault="0042529D" w:rsidP="005D4504">
            <w:r w:rsidRPr="00092E4D">
              <w:t>Frequency sharing between unmanned aircraft systems for beyond line of sight control and non-payload communications links and other existing and planned services in the frequency bands 13.25-13.40 GHz, 15.4-15.7 GHz, 22.5</w:t>
            </w:r>
            <w:r w:rsidR="0037095B">
              <w:noBreakHyphen/>
            </w:r>
            <w:r w:rsidRPr="00092E4D">
              <w:t>22.55</w:t>
            </w:r>
            <w:r w:rsidR="0037095B">
              <w:t> </w:t>
            </w:r>
            <w:r w:rsidRPr="00092E4D">
              <w:t>GHz and 23.55-23.60 GHz</w:t>
            </w:r>
          </w:p>
        </w:tc>
      </w:tr>
      <w:tr w:rsidR="0015294A" w:rsidRPr="00A54966" w14:paraId="3E3D211F" w14:textId="77777777" w:rsidTr="0042529D">
        <w:tc>
          <w:tcPr>
            <w:tcW w:w="1814" w:type="dxa"/>
          </w:tcPr>
          <w:p w14:paraId="5B7E4126" w14:textId="32550CDE" w:rsidR="0015294A" w:rsidRPr="006372FA" w:rsidRDefault="007F15F8" w:rsidP="0015294A">
            <w:hyperlink r:id="rId32" w:history="1">
              <w:r w:rsidR="0015294A" w:rsidRPr="0037095B">
                <w:rPr>
                  <w:rStyle w:val="Hyperlink"/>
                  <w:spacing w:val="-2"/>
                </w:rPr>
                <w:t>ITU-R RA.2131</w:t>
              </w:r>
            </w:hyperlink>
          </w:p>
        </w:tc>
        <w:tc>
          <w:tcPr>
            <w:tcW w:w="8051" w:type="dxa"/>
          </w:tcPr>
          <w:p w14:paraId="1596335D" w14:textId="60C4EA9F" w:rsidR="0015294A" w:rsidRPr="00A54966" w:rsidRDefault="0015294A" w:rsidP="0015294A">
            <w:r w:rsidRPr="00D57596">
              <w:t>Supplementary information on the detrimental threshold levels of interference to radio astronomy observations in Recommendation ITU-R RA.769</w:t>
            </w:r>
          </w:p>
        </w:tc>
      </w:tr>
    </w:tbl>
    <w:p w14:paraId="4B8D4BE1" w14:textId="4DAF49C1" w:rsidR="00F34EDB" w:rsidRDefault="00416667" w:rsidP="00416667">
      <w:pPr>
        <w:rPr>
          <w:rFonts w:eastAsiaTheme="minorEastAsia"/>
          <w:szCs w:val="24"/>
          <w:lang w:eastAsia="zh-CN"/>
        </w:rPr>
      </w:pPr>
      <w:r w:rsidRPr="00B35235">
        <w:rPr>
          <w:rFonts w:eastAsiaTheme="minorEastAsia"/>
          <w:szCs w:val="24"/>
          <w:lang w:eastAsia="zh-CN"/>
        </w:rPr>
        <w:t>WDPDN Recommendation ITU-R M.[15.4-15.7 GHz ARNS]</w:t>
      </w:r>
      <w:r>
        <w:rPr>
          <w:rFonts w:eastAsiaTheme="minorEastAsia"/>
          <w:szCs w:val="24"/>
          <w:lang w:eastAsia="zh-CN"/>
        </w:rPr>
        <w:t xml:space="preserve"> </w:t>
      </w:r>
      <w:r w:rsidRPr="00416667">
        <w:rPr>
          <w:rFonts w:eastAsiaTheme="minorEastAsia"/>
          <w:szCs w:val="24"/>
          <w:lang w:eastAsia="zh-CN"/>
        </w:rPr>
        <w:t>Characteristics of and protection criteria for radars operating in the aeronautical radionavigation service in the frequency band 15.4</w:t>
      </w:r>
      <w:r w:rsidR="0037095B">
        <w:rPr>
          <w:rFonts w:eastAsiaTheme="minorEastAsia"/>
          <w:szCs w:val="24"/>
          <w:lang w:eastAsia="zh-CN"/>
        </w:rPr>
        <w:noBreakHyphen/>
      </w:r>
      <w:r w:rsidRPr="00416667">
        <w:rPr>
          <w:rFonts w:eastAsiaTheme="minorEastAsia"/>
          <w:szCs w:val="24"/>
          <w:lang w:eastAsia="zh-CN"/>
        </w:rPr>
        <w:t>15.7 GHz</w:t>
      </w:r>
    </w:p>
    <w:p w14:paraId="53DE10A9" w14:textId="6C164561" w:rsidR="0015294A" w:rsidRDefault="0015294A" w:rsidP="0015294A">
      <w:pPr>
        <w:pStyle w:val="Heading1"/>
      </w:pPr>
      <w:r>
        <w:t>2</w:t>
      </w:r>
      <w:r>
        <w:tab/>
      </w:r>
      <w:r w:rsidRPr="00D71259">
        <w:t xml:space="preserve">Introduction </w:t>
      </w:r>
    </w:p>
    <w:p w14:paraId="0932094D" w14:textId="77777777" w:rsidR="0015294A" w:rsidRPr="00D71259" w:rsidRDefault="0015294A" w:rsidP="0015294A">
      <w:r w:rsidRPr="00B17A23">
        <w:t xml:space="preserve">WRC-19 approved WRC-23 agenda item 1.10 “to conduct studies on spectrum needs, coexistence with radiocommunication services and regulatory measures for possible new allocations for the aeronautical mobile service for the use of non-safety aeronautical mobile applications, in accordance with Resolution </w:t>
      </w:r>
      <w:r w:rsidRPr="00B17A23">
        <w:rPr>
          <w:b/>
          <w:bCs/>
        </w:rPr>
        <w:t>430 (WRC-19)</w:t>
      </w:r>
      <w:r w:rsidRPr="00B17A23">
        <w:t>”</w:t>
      </w:r>
      <w:r w:rsidRPr="00B17A23">
        <w:rPr>
          <w:lang w:val="en-US"/>
        </w:rPr>
        <w:t xml:space="preserve">. </w:t>
      </w:r>
      <w:r w:rsidRPr="00B17A23">
        <w:t xml:space="preserve">Resolution </w:t>
      </w:r>
      <w:r w:rsidRPr="00B17A23">
        <w:rPr>
          <w:b/>
          <w:bCs/>
        </w:rPr>
        <w:t>430 (WRC-19)</w:t>
      </w:r>
      <w:r w:rsidRPr="00B17A23">
        <w:t xml:space="preserve"> invite</w:t>
      </w:r>
      <w:r w:rsidRPr="00B17A23">
        <w:rPr>
          <w:lang w:val="en-US"/>
        </w:rPr>
        <w:t>s</w:t>
      </w:r>
      <w:r w:rsidRPr="00B17A23">
        <w:t xml:space="preserve"> inter alia to conduct sharing and compatibility studies on possible new primary allocations to the aeronautical mobile service for non-safety aeronautical applications in the frequency band 15.4-15.7 GHz, while ensuring the protection of primary services in the considered frequency bands and, as appropriate, adjacent frequency bands.</w:t>
      </w:r>
    </w:p>
    <w:p w14:paraId="3F6B8263" w14:textId="7BD29996" w:rsidR="00AF65BA" w:rsidRPr="00D71259" w:rsidRDefault="003521B3" w:rsidP="00FD7D18">
      <w:pPr>
        <w:pStyle w:val="Heading1"/>
      </w:pPr>
      <w:r>
        <w:t>3</w:t>
      </w:r>
      <w:r>
        <w:tab/>
      </w:r>
      <w:r w:rsidR="00AF65BA" w:rsidRPr="00D71259">
        <w:t>Current use of the identified frequency bands and in adjacent bands</w:t>
      </w:r>
    </w:p>
    <w:p w14:paraId="1A75DF04" w14:textId="168CC4CB" w:rsidR="00AF65BA" w:rsidRPr="00D71259" w:rsidRDefault="003521B3" w:rsidP="00CE547F">
      <w:pPr>
        <w:pStyle w:val="Heading2"/>
      </w:pPr>
      <w:r>
        <w:t>3</w:t>
      </w:r>
      <w:r w:rsidR="00CE547F">
        <w:t>.1</w:t>
      </w:r>
      <w:r w:rsidR="00CE547F">
        <w:tab/>
      </w:r>
      <w:r w:rsidR="00AF65BA" w:rsidRPr="00D71259">
        <w:t>Frequency bands 15.4-15.7 GHz</w:t>
      </w:r>
    </w:p>
    <w:p w14:paraId="2E9146FB" w14:textId="046E12C0" w:rsidR="00B17A23" w:rsidRPr="00D71259" w:rsidRDefault="00F34EDB" w:rsidP="00B17A23">
      <w:r w:rsidRPr="00B17A23">
        <w:t>This Resolution notes that the frequency band 15.4-15.7 GHz is allocated to the radiolocation, aeronautical radionavigation and, part of, to the fixed-satellite (Earth-to-space) service on a primary basis and that the frequency band 15.4-15.7 GHz is adjacent to the frequency band 15.35-15.4 GHz which is allocated to the radio astronomy service on a primary basis and is subject to RR No. </w:t>
      </w:r>
      <w:r w:rsidRPr="00B17A23">
        <w:rPr>
          <w:b/>
          <w:bCs/>
        </w:rPr>
        <w:t>5.340</w:t>
      </w:r>
      <w:r w:rsidRPr="00B17A23">
        <w:t xml:space="preserve"> prohibiting all emissions in 15.35-15.4 GHz band. Resolution </w:t>
      </w:r>
      <w:r w:rsidRPr="00B17A23">
        <w:rPr>
          <w:b/>
          <w:bCs/>
        </w:rPr>
        <w:t>430</w:t>
      </w:r>
      <w:r w:rsidRPr="00B17A23">
        <w:t xml:space="preserve"> </w:t>
      </w:r>
      <w:r w:rsidRPr="00B17A23">
        <w:rPr>
          <w:b/>
        </w:rPr>
        <w:t xml:space="preserve">(WRC-19) </w:t>
      </w:r>
      <w:r w:rsidRPr="00B17A23">
        <w:t xml:space="preserve">also invites in </w:t>
      </w:r>
      <w:r w:rsidRPr="00B17A23">
        <w:rPr>
          <w:i/>
          <w:szCs w:val="24"/>
        </w:rPr>
        <w:lastRenderedPageBreak/>
        <w:t xml:space="preserve">resolves to invite ITU-R </w:t>
      </w:r>
      <w:r w:rsidRPr="00B17A23">
        <w:rPr>
          <w:iCs/>
          <w:szCs w:val="24"/>
        </w:rPr>
        <w:t>4</w:t>
      </w:r>
      <w:r w:rsidRPr="00B17A23">
        <w:t xml:space="preserve"> to determine appropriate protection for passive services and radio astronomy allocated in adjacent bands from unwanted emission of AMS.</w:t>
      </w:r>
    </w:p>
    <w:p w14:paraId="191CA55D" w14:textId="40D7FDBF" w:rsidR="00AF65BA" w:rsidRPr="00D71259" w:rsidRDefault="003521B3" w:rsidP="00CE547F">
      <w:pPr>
        <w:pStyle w:val="Heading2"/>
      </w:pPr>
      <w:r>
        <w:t>3</w:t>
      </w:r>
      <w:r w:rsidR="00CE547F">
        <w:t>.2</w:t>
      </w:r>
      <w:r w:rsidR="00CE547F">
        <w:tab/>
      </w:r>
      <w:r w:rsidR="00AF65BA" w:rsidRPr="00D71259">
        <w:t>Frequency bands 22-22.21 GHz</w:t>
      </w:r>
    </w:p>
    <w:p w14:paraId="19ACA3E7" w14:textId="70398473" w:rsidR="00F34EDB" w:rsidRPr="00D71259" w:rsidRDefault="00F34EDB" w:rsidP="00F34EDB">
      <w:r w:rsidRPr="00B17A23">
        <w:t xml:space="preserve">This Resolution notes that the frequency band 22-22.21 GHz is allocated on a primary basis to the mobile except aeronautical mobile service, this frequency band is adjacent to the frequency band 22.21-22.5 GHz which is allocated to radioastronomy service, EESS and SRS passive service on a primary basis and that the frequency bands 22.01-22.21 GHz and 22.21-22.5 GHz are covered by RR No. </w:t>
      </w:r>
      <w:r w:rsidRPr="00B17A23">
        <w:rPr>
          <w:b/>
          <w:bCs/>
        </w:rPr>
        <w:t>5.149</w:t>
      </w:r>
      <w:r w:rsidRPr="00B17A23">
        <w:t xml:space="preserve">. This footnote urges administrations to take all practicable steps to protect radioastronomy service from harmful interference and states that “Emissions from spaceborn or airborne stations can be particularly serious sources of interference to the radioastronomy service”. Resolution </w:t>
      </w:r>
      <w:r w:rsidRPr="00B17A23">
        <w:rPr>
          <w:b/>
          <w:bCs/>
        </w:rPr>
        <w:t>430 (WRC-19)</w:t>
      </w:r>
      <w:r w:rsidRPr="00B17A23">
        <w:t xml:space="preserve"> also invites in </w:t>
      </w:r>
      <w:r w:rsidRPr="00B17A23">
        <w:rPr>
          <w:i/>
          <w:iCs/>
        </w:rPr>
        <w:t>resolves to invite ITU-R</w:t>
      </w:r>
      <w:r w:rsidRPr="00B17A23">
        <w:t xml:space="preserve"> 4 to determine appropriate protection for passive services and radioastronomy allocated in adjacent bands from unwanted emission of AMS. Frequency band 22-22.21 GHz is also allocated on a primary status to the fixed service.</w:t>
      </w:r>
    </w:p>
    <w:p w14:paraId="6DE59028" w14:textId="413E6477" w:rsidR="00AF65BA" w:rsidRPr="00D71259" w:rsidRDefault="005711EA" w:rsidP="00FD7D18">
      <w:pPr>
        <w:pStyle w:val="Heading1"/>
      </w:pPr>
      <w:r>
        <w:t>4</w:t>
      </w:r>
      <w:r w:rsidR="00FD7D18" w:rsidRPr="00D71259">
        <w:tab/>
      </w:r>
      <w:r w:rsidR="00AF65BA" w:rsidRPr="00D71259">
        <w:t xml:space="preserve">Studies on spectrum needs for non-safety aeronautical mobile applications </w:t>
      </w:r>
    </w:p>
    <w:p w14:paraId="1AD835B6" w14:textId="55AEFEFA" w:rsidR="00AF65BA" w:rsidRDefault="00AF65BA" w:rsidP="00D71259">
      <w:r w:rsidRPr="00D71259">
        <w:t>[</w:t>
      </w:r>
      <w:r w:rsidR="007A4B1B" w:rsidRPr="00D71259">
        <w:t xml:space="preserve">To </w:t>
      </w:r>
      <w:r w:rsidRPr="00D71259">
        <w:t>be populated later]</w:t>
      </w:r>
    </w:p>
    <w:p w14:paraId="254129D8" w14:textId="5433C7B1" w:rsidR="0084376E" w:rsidRPr="00B17A23" w:rsidRDefault="005711EA" w:rsidP="0084376E">
      <w:pPr>
        <w:pStyle w:val="Heading2"/>
      </w:pPr>
      <w:r w:rsidRPr="00B17A23">
        <w:t>4</w:t>
      </w:r>
      <w:r w:rsidR="0084376E" w:rsidRPr="00B17A23">
        <w:t>.1</w:t>
      </w:r>
      <w:r w:rsidR="0084376E" w:rsidRPr="00B17A23">
        <w:tab/>
        <w:t>Operational configuration for non-safety AMS</w:t>
      </w:r>
    </w:p>
    <w:p w14:paraId="213BE8C8" w14:textId="64C1352E" w:rsidR="0084376E" w:rsidRPr="00B17A23" w:rsidRDefault="0084376E" w:rsidP="007A4B1B">
      <w:pPr>
        <w:rPr>
          <w:b/>
        </w:rPr>
      </w:pPr>
      <w:r w:rsidRPr="00B17A23">
        <w:t>The following figure provides one preliminary AMS operational deployment</w:t>
      </w:r>
      <w:r w:rsidRPr="00B17A23">
        <w:rPr>
          <w:b/>
        </w:rPr>
        <w:t>.</w:t>
      </w:r>
    </w:p>
    <w:p w14:paraId="63220AF0" w14:textId="66655348" w:rsidR="0084376E" w:rsidRPr="00B17A23" w:rsidRDefault="0084376E" w:rsidP="00B35235">
      <w:r w:rsidRPr="00B17A23">
        <w:rPr>
          <w:noProof/>
          <w:lang w:val="fr-FR" w:eastAsia="fr-FR"/>
        </w:rPr>
        <w:drawing>
          <wp:inline distT="0" distB="0" distL="0" distR="0" wp14:anchorId="5838E55E" wp14:editId="19C43CCA">
            <wp:extent cx="5972810" cy="2737485"/>
            <wp:effectExtent l="0" t="0" r="8890" b="571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5972810" cy="2737485"/>
                    </a:xfrm>
                    <a:prstGeom prst="rect">
                      <a:avLst/>
                    </a:prstGeom>
                  </pic:spPr>
                </pic:pic>
              </a:graphicData>
            </a:graphic>
          </wp:inline>
        </w:drawing>
      </w:r>
    </w:p>
    <w:p w14:paraId="6991568F" w14:textId="6180B794" w:rsidR="0084376E" w:rsidRPr="00B17A23" w:rsidRDefault="005711EA" w:rsidP="007A4B1B">
      <w:pPr>
        <w:pStyle w:val="Heading2"/>
        <w:spacing w:before="480"/>
      </w:pPr>
      <w:r w:rsidRPr="00B17A23">
        <w:t>4</w:t>
      </w:r>
      <w:r w:rsidR="0084376E" w:rsidRPr="00B17A23">
        <w:t>.2</w:t>
      </w:r>
      <w:r w:rsidR="0084376E" w:rsidRPr="00B17A23">
        <w:tab/>
        <w:t>Spectrum need</w:t>
      </w:r>
    </w:p>
    <w:p w14:paraId="07B2A9FB" w14:textId="6E2483F8" w:rsidR="0084376E" w:rsidRDefault="0084376E" w:rsidP="00E75871">
      <w:r w:rsidRPr="00B17A23">
        <w:t>[</w:t>
      </w:r>
      <w:r w:rsidR="007A4B1B" w:rsidRPr="00B17A23">
        <w:t xml:space="preserve">To </w:t>
      </w:r>
      <w:r w:rsidRPr="00B17A23">
        <w:t>be populated later]</w:t>
      </w:r>
    </w:p>
    <w:p w14:paraId="377C88A3" w14:textId="3AFBB1F4" w:rsidR="0084376E" w:rsidRDefault="0084376E" w:rsidP="00D71259">
      <w:r>
        <w:br w:type="page"/>
      </w:r>
    </w:p>
    <w:p w14:paraId="4D523068" w14:textId="6E340ADE" w:rsidR="00CE2BA0" w:rsidRPr="00CE2BA0" w:rsidRDefault="00CE2BA0" w:rsidP="007A4B1B">
      <w:pPr>
        <w:pStyle w:val="AnnexNo"/>
      </w:pPr>
      <w:r w:rsidRPr="00CE2BA0">
        <w:lastRenderedPageBreak/>
        <w:t>Annex 1</w:t>
      </w:r>
    </w:p>
    <w:p w14:paraId="6517DAF9" w14:textId="17911E42" w:rsidR="00CE2BA0" w:rsidRPr="00CE2BA0" w:rsidRDefault="00CE2BA0" w:rsidP="007A4B1B">
      <w:pPr>
        <w:pStyle w:val="Annextitle"/>
      </w:pPr>
      <w:r w:rsidRPr="00CE2BA0">
        <w:t xml:space="preserve">Sharing and compatibility studies in the frequency band </w:t>
      </w:r>
      <w:r w:rsidR="0009516D">
        <w:t>15.4</w:t>
      </w:r>
      <w:r w:rsidRPr="00CE2BA0">
        <w:t>-</w:t>
      </w:r>
      <w:r w:rsidR="0009516D">
        <w:t>15.7</w:t>
      </w:r>
      <w:r w:rsidRPr="00CE2BA0">
        <w:t xml:space="preserve"> GHz</w:t>
      </w:r>
    </w:p>
    <w:p w14:paraId="5F387073" w14:textId="77777777" w:rsidR="00CE2BA0" w:rsidRPr="00D71259" w:rsidRDefault="00CE2BA0" w:rsidP="00CE2BA0">
      <w:pPr>
        <w:pStyle w:val="Heading1"/>
      </w:pPr>
      <w:r>
        <w:t>A1.1</w:t>
      </w:r>
      <w:r w:rsidRPr="00D71259">
        <w:tab/>
        <w:t>Scenarios of sharing and compatibility studies</w:t>
      </w:r>
      <w:r w:rsidRPr="00D71259" w:rsidDel="00CE2BA0">
        <w:t xml:space="preserve"> </w:t>
      </w:r>
    </w:p>
    <w:p w14:paraId="133EDE7F" w14:textId="0648D8A0" w:rsidR="00CE2BA0" w:rsidRDefault="00CE2BA0" w:rsidP="00CE2BA0">
      <w:pPr>
        <w:pStyle w:val="Heading2"/>
      </w:pPr>
      <w:r>
        <w:t>A1.1.1</w:t>
      </w:r>
      <w:r>
        <w:tab/>
        <w:t>Technical characteristics</w:t>
      </w:r>
      <w:r w:rsidR="00654F1F" w:rsidRPr="00654F1F">
        <w:t xml:space="preserve"> </w:t>
      </w:r>
      <w:r w:rsidR="00654F1F" w:rsidRPr="0009516D">
        <w:t>of the new non-safety AMS systems</w:t>
      </w:r>
    </w:p>
    <w:p w14:paraId="3EBEF5ED" w14:textId="77777777" w:rsidR="00F50682" w:rsidRDefault="00654F1F" w:rsidP="00654F1F">
      <w:r w:rsidRPr="006A3E90">
        <w:t>Preliminary structure for airborne data links technical characteristics in the non–safety AMS is provided in Table 1.</w:t>
      </w:r>
    </w:p>
    <w:p w14:paraId="2AF246A3" w14:textId="36142AE9" w:rsidR="00654F1F" w:rsidRPr="006A3E90" w:rsidRDefault="00654F1F" w:rsidP="00F50682">
      <w:pPr>
        <w:pStyle w:val="TableNo"/>
      </w:pPr>
      <w:r w:rsidRPr="006A3E90">
        <w:t>TABLE 1</w:t>
      </w:r>
    </w:p>
    <w:p w14:paraId="5BC25EA0" w14:textId="3154C666" w:rsidR="00A02240" w:rsidRDefault="00654F1F" w:rsidP="00F50682">
      <w:pPr>
        <w:pStyle w:val="Tabletitle"/>
      </w:pPr>
      <w:r w:rsidRPr="006A3E90">
        <w:t xml:space="preserve">Preliminary technical characteristics of the non-safety aeronautical mobile service systems </w:t>
      </w:r>
      <w:r w:rsidRPr="006A3E90">
        <w:br/>
        <w:t>in the frequency band 15.4-15.7 GHz</w:t>
      </w:r>
    </w:p>
    <w:tbl>
      <w:tblPr>
        <w:tblW w:w="9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0"/>
        <w:gridCol w:w="1560"/>
        <w:gridCol w:w="2126"/>
        <w:gridCol w:w="1559"/>
        <w:gridCol w:w="1454"/>
      </w:tblGrid>
      <w:tr w:rsidR="00E938B7" w:rsidRPr="006A3E90" w14:paraId="7C494FBC" w14:textId="77777777" w:rsidTr="00B35235">
        <w:trPr>
          <w:jc w:val="center"/>
        </w:trPr>
        <w:tc>
          <w:tcPr>
            <w:tcW w:w="2730" w:type="dxa"/>
            <w:tcBorders>
              <w:top w:val="single" w:sz="4" w:space="0" w:color="auto"/>
              <w:left w:val="single" w:sz="4" w:space="0" w:color="auto"/>
              <w:bottom w:val="single" w:sz="4" w:space="0" w:color="auto"/>
              <w:right w:val="single" w:sz="4" w:space="0" w:color="auto"/>
            </w:tcBorders>
            <w:vAlign w:val="center"/>
            <w:hideMark/>
          </w:tcPr>
          <w:p w14:paraId="02C74679" w14:textId="77777777" w:rsidR="00E938B7" w:rsidRPr="006A3E90" w:rsidRDefault="00E938B7" w:rsidP="0015294A">
            <w:pPr>
              <w:pStyle w:val="Tablehead"/>
              <w:jc w:val="left"/>
            </w:pPr>
            <w:r w:rsidRPr="006A3E90">
              <w:t>Parameter</w:t>
            </w:r>
          </w:p>
        </w:tc>
        <w:tc>
          <w:tcPr>
            <w:tcW w:w="1560" w:type="dxa"/>
            <w:tcBorders>
              <w:top w:val="single" w:sz="4" w:space="0" w:color="auto"/>
              <w:left w:val="single" w:sz="4" w:space="0" w:color="auto"/>
              <w:bottom w:val="single" w:sz="4" w:space="0" w:color="auto"/>
              <w:right w:val="single" w:sz="4" w:space="0" w:color="auto"/>
            </w:tcBorders>
            <w:hideMark/>
          </w:tcPr>
          <w:p w14:paraId="31E7503F" w14:textId="77777777" w:rsidR="00E938B7" w:rsidRPr="006A3E90" w:rsidRDefault="00E938B7" w:rsidP="0015294A">
            <w:pPr>
              <w:pStyle w:val="Tablehead"/>
            </w:pPr>
            <w:r w:rsidRPr="006A3E90">
              <w:t>System 1</w:t>
            </w:r>
          </w:p>
        </w:tc>
        <w:tc>
          <w:tcPr>
            <w:tcW w:w="2126" w:type="dxa"/>
            <w:tcBorders>
              <w:top w:val="single" w:sz="4" w:space="0" w:color="auto"/>
              <w:left w:val="single" w:sz="4" w:space="0" w:color="auto"/>
              <w:bottom w:val="single" w:sz="4" w:space="0" w:color="auto"/>
              <w:right w:val="single" w:sz="4" w:space="0" w:color="auto"/>
            </w:tcBorders>
          </w:tcPr>
          <w:p w14:paraId="11FE54E3" w14:textId="78A016CC" w:rsidR="00E938B7" w:rsidRPr="006A3E90" w:rsidRDefault="00E938B7" w:rsidP="0015294A">
            <w:pPr>
              <w:pStyle w:val="Tablehead"/>
            </w:pPr>
            <w:r w:rsidRPr="006A3E90">
              <w:t>System 2</w:t>
            </w:r>
          </w:p>
        </w:tc>
        <w:tc>
          <w:tcPr>
            <w:tcW w:w="3013" w:type="dxa"/>
            <w:gridSpan w:val="2"/>
            <w:tcBorders>
              <w:top w:val="single" w:sz="4" w:space="0" w:color="auto"/>
              <w:left w:val="single" w:sz="4" w:space="0" w:color="auto"/>
              <w:bottom w:val="single" w:sz="4" w:space="0" w:color="auto"/>
              <w:right w:val="single" w:sz="4" w:space="0" w:color="auto"/>
            </w:tcBorders>
          </w:tcPr>
          <w:p w14:paraId="650B4455" w14:textId="77777777" w:rsidR="00E938B7" w:rsidRDefault="00E938B7" w:rsidP="0015294A">
            <w:pPr>
              <w:pStyle w:val="Tablehead"/>
            </w:pPr>
            <w:r>
              <w:t>System 3</w:t>
            </w:r>
          </w:p>
        </w:tc>
      </w:tr>
      <w:tr w:rsidR="00E938B7" w:rsidRPr="006A3E90" w14:paraId="0A57F5EF" w14:textId="77777777" w:rsidTr="00B35235">
        <w:trPr>
          <w:jc w:val="center"/>
        </w:trPr>
        <w:tc>
          <w:tcPr>
            <w:tcW w:w="2730" w:type="dxa"/>
            <w:tcBorders>
              <w:top w:val="single" w:sz="4" w:space="0" w:color="auto"/>
              <w:left w:val="single" w:sz="4" w:space="0" w:color="auto"/>
              <w:bottom w:val="single" w:sz="4" w:space="0" w:color="auto"/>
              <w:right w:val="single" w:sz="4" w:space="0" w:color="auto"/>
            </w:tcBorders>
          </w:tcPr>
          <w:p w14:paraId="2384DDDA" w14:textId="77777777" w:rsidR="00E938B7" w:rsidRPr="006A3E90" w:rsidRDefault="00E938B7" w:rsidP="0015294A">
            <w:pPr>
              <w:pStyle w:val="Tabletext"/>
            </w:pPr>
            <w:r>
              <w:t xml:space="preserve">Station location </w:t>
            </w:r>
          </w:p>
        </w:tc>
        <w:tc>
          <w:tcPr>
            <w:tcW w:w="1560" w:type="dxa"/>
            <w:tcBorders>
              <w:top w:val="single" w:sz="4" w:space="0" w:color="auto"/>
              <w:left w:val="single" w:sz="4" w:space="0" w:color="auto"/>
              <w:bottom w:val="single" w:sz="4" w:space="0" w:color="auto"/>
              <w:right w:val="single" w:sz="4" w:space="0" w:color="auto"/>
            </w:tcBorders>
            <w:vAlign w:val="center"/>
          </w:tcPr>
          <w:p w14:paraId="3B3FC618" w14:textId="77777777" w:rsidR="00E938B7" w:rsidRPr="006A3E90" w:rsidRDefault="00E938B7" w:rsidP="0015294A">
            <w:pPr>
              <w:pStyle w:val="Tabletext"/>
              <w:jc w:val="center"/>
            </w:pPr>
            <w:r>
              <w:t>Airborne</w:t>
            </w:r>
          </w:p>
        </w:tc>
        <w:tc>
          <w:tcPr>
            <w:tcW w:w="2126" w:type="dxa"/>
            <w:tcBorders>
              <w:top w:val="single" w:sz="4" w:space="0" w:color="auto"/>
              <w:left w:val="single" w:sz="4" w:space="0" w:color="auto"/>
              <w:bottom w:val="single" w:sz="4" w:space="0" w:color="auto"/>
              <w:right w:val="single" w:sz="4" w:space="0" w:color="auto"/>
            </w:tcBorders>
          </w:tcPr>
          <w:p w14:paraId="189F4EA7" w14:textId="77777777" w:rsidR="00E938B7" w:rsidRPr="006A3E90" w:rsidRDefault="00E938B7" w:rsidP="0015294A">
            <w:pPr>
              <w:pStyle w:val="Tabletext"/>
              <w:jc w:val="center"/>
            </w:pPr>
            <w:r>
              <w:t>Airborne and Ground</w:t>
            </w:r>
          </w:p>
        </w:tc>
        <w:tc>
          <w:tcPr>
            <w:tcW w:w="1559" w:type="dxa"/>
            <w:tcBorders>
              <w:top w:val="single" w:sz="4" w:space="0" w:color="auto"/>
              <w:left w:val="single" w:sz="4" w:space="0" w:color="auto"/>
              <w:bottom w:val="single" w:sz="4" w:space="0" w:color="auto"/>
              <w:right w:val="single" w:sz="4" w:space="0" w:color="auto"/>
            </w:tcBorders>
          </w:tcPr>
          <w:p w14:paraId="32991E88" w14:textId="77777777" w:rsidR="00E938B7" w:rsidRPr="006A3E90" w:rsidRDefault="00E938B7" w:rsidP="0015294A">
            <w:pPr>
              <w:pStyle w:val="Tabletext"/>
              <w:jc w:val="center"/>
            </w:pPr>
            <w:r>
              <w:t>Airborne</w:t>
            </w:r>
          </w:p>
        </w:tc>
        <w:tc>
          <w:tcPr>
            <w:tcW w:w="1454" w:type="dxa"/>
            <w:tcBorders>
              <w:top w:val="single" w:sz="4" w:space="0" w:color="auto"/>
              <w:left w:val="single" w:sz="4" w:space="0" w:color="auto"/>
              <w:bottom w:val="single" w:sz="4" w:space="0" w:color="auto"/>
              <w:right w:val="single" w:sz="4" w:space="0" w:color="auto"/>
            </w:tcBorders>
          </w:tcPr>
          <w:p w14:paraId="37351449" w14:textId="77777777" w:rsidR="00E938B7" w:rsidRPr="006A3E90" w:rsidRDefault="00E938B7" w:rsidP="0015294A">
            <w:pPr>
              <w:pStyle w:val="Tabletext"/>
              <w:jc w:val="center"/>
            </w:pPr>
            <w:r>
              <w:t>Ground</w:t>
            </w:r>
          </w:p>
        </w:tc>
      </w:tr>
      <w:tr w:rsidR="00E938B7" w:rsidRPr="006A3E90" w14:paraId="46C2CD14" w14:textId="77777777" w:rsidTr="00B35235">
        <w:trPr>
          <w:jc w:val="center"/>
        </w:trPr>
        <w:tc>
          <w:tcPr>
            <w:tcW w:w="2730" w:type="dxa"/>
            <w:tcBorders>
              <w:top w:val="single" w:sz="4" w:space="0" w:color="auto"/>
              <w:left w:val="single" w:sz="4" w:space="0" w:color="auto"/>
              <w:bottom w:val="single" w:sz="4" w:space="0" w:color="auto"/>
              <w:right w:val="single" w:sz="4" w:space="0" w:color="auto"/>
            </w:tcBorders>
            <w:hideMark/>
          </w:tcPr>
          <w:p w14:paraId="6B829B40" w14:textId="77777777" w:rsidR="00E938B7" w:rsidRPr="006A3E90" w:rsidRDefault="00E938B7" w:rsidP="0015294A">
            <w:pPr>
              <w:pStyle w:val="Tabletext"/>
            </w:pPr>
            <w:r w:rsidRPr="006A3E90">
              <w:t>Communication direction</w:t>
            </w:r>
          </w:p>
        </w:tc>
        <w:tc>
          <w:tcPr>
            <w:tcW w:w="1560" w:type="dxa"/>
            <w:tcBorders>
              <w:top w:val="single" w:sz="4" w:space="0" w:color="auto"/>
              <w:left w:val="single" w:sz="4" w:space="0" w:color="auto"/>
              <w:bottom w:val="single" w:sz="4" w:space="0" w:color="auto"/>
              <w:right w:val="single" w:sz="4" w:space="0" w:color="auto"/>
            </w:tcBorders>
            <w:vAlign w:val="center"/>
          </w:tcPr>
          <w:p w14:paraId="0C8AE6C1" w14:textId="77777777" w:rsidR="00E938B7" w:rsidRPr="006A3E90" w:rsidRDefault="00E938B7" w:rsidP="0015294A">
            <w:pPr>
              <w:pStyle w:val="Tabletext"/>
              <w:jc w:val="center"/>
            </w:pPr>
            <w:r w:rsidRPr="006A3E90">
              <w:t>Air-Air</w:t>
            </w:r>
          </w:p>
        </w:tc>
        <w:tc>
          <w:tcPr>
            <w:tcW w:w="2126" w:type="dxa"/>
            <w:tcBorders>
              <w:top w:val="single" w:sz="4" w:space="0" w:color="auto"/>
              <w:left w:val="single" w:sz="4" w:space="0" w:color="auto"/>
              <w:bottom w:val="single" w:sz="4" w:space="0" w:color="auto"/>
              <w:right w:val="single" w:sz="4" w:space="0" w:color="auto"/>
            </w:tcBorders>
          </w:tcPr>
          <w:p w14:paraId="47C3415F" w14:textId="77777777" w:rsidR="00E938B7" w:rsidRPr="006A3E90" w:rsidRDefault="00E938B7" w:rsidP="0015294A">
            <w:pPr>
              <w:pStyle w:val="Tabletext"/>
              <w:jc w:val="center"/>
            </w:pPr>
            <w:r>
              <w:t>Air-to-Air, Air-to-Ground or Ground-to-Air</w:t>
            </w:r>
          </w:p>
        </w:tc>
        <w:tc>
          <w:tcPr>
            <w:tcW w:w="1559" w:type="dxa"/>
            <w:tcBorders>
              <w:top w:val="single" w:sz="4" w:space="0" w:color="auto"/>
              <w:left w:val="single" w:sz="4" w:space="0" w:color="auto"/>
              <w:bottom w:val="single" w:sz="4" w:space="0" w:color="auto"/>
              <w:right w:val="single" w:sz="4" w:space="0" w:color="auto"/>
            </w:tcBorders>
          </w:tcPr>
          <w:p w14:paraId="28AFA963" w14:textId="77777777" w:rsidR="00E938B7" w:rsidRPr="006A3E90" w:rsidRDefault="00E938B7" w:rsidP="0015294A">
            <w:pPr>
              <w:pStyle w:val="Tabletext"/>
              <w:jc w:val="center"/>
            </w:pPr>
            <w:r>
              <w:t>Air-to-Air or Air-to-Ground</w:t>
            </w:r>
          </w:p>
        </w:tc>
        <w:tc>
          <w:tcPr>
            <w:tcW w:w="1454" w:type="dxa"/>
            <w:tcBorders>
              <w:top w:val="single" w:sz="4" w:space="0" w:color="auto"/>
              <w:left w:val="single" w:sz="4" w:space="0" w:color="auto"/>
              <w:bottom w:val="single" w:sz="4" w:space="0" w:color="auto"/>
              <w:right w:val="single" w:sz="4" w:space="0" w:color="auto"/>
            </w:tcBorders>
          </w:tcPr>
          <w:p w14:paraId="76020691" w14:textId="77777777" w:rsidR="00E938B7" w:rsidRPr="006A3E90" w:rsidRDefault="00E938B7" w:rsidP="0015294A">
            <w:pPr>
              <w:pStyle w:val="Tabletext"/>
              <w:jc w:val="center"/>
            </w:pPr>
            <w:r>
              <w:t>Ground-to-Air</w:t>
            </w:r>
          </w:p>
        </w:tc>
      </w:tr>
      <w:tr w:rsidR="00E938B7" w:rsidRPr="006A3E90" w14:paraId="5BE51CEA" w14:textId="77777777" w:rsidTr="00B35235">
        <w:trPr>
          <w:trHeight w:val="638"/>
          <w:jc w:val="center"/>
        </w:trPr>
        <w:tc>
          <w:tcPr>
            <w:tcW w:w="2730" w:type="dxa"/>
            <w:tcBorders>
              <w:top w:val="single" w:sz="4" w:space="0" w:color="auto"/>
              <w:left w:val="single" w:sz="4" w:space="0" w:color="auto"/>
              <w:bottom w:val="single" w:sz="4" w:space="0" w:color="auto"/>
              <w:right w:val="single" w:sz="4" w:space="0" w:color="auto"/>
            </w:tcBorders>
            <w:hideMark/>
          </w:tcPr>
          <w:p w14:paraId="3A426164" w14:textId="77777777" w:rsidR="00E938B7" w:rsidRPr="006A3E90" w:rsidRDefault="00E938B7" w:rsidP="0015294A">
            <w:pPr>
              <w:pStyle w:val="Tabletext"/>
            </w:pPr>
            <w:r w:rsidRPr="006A3E90">
              <w:t>Transmitter power output (dBm)</w:t>
            </w:r>
          </w:p>
        </w:tc>
        <w:tc>
          <w:tcPr>
            <w:tcW w:w="1560" w:type="dxa"/>
            <w:tcBorders>
              <w:top w:val="single" w:sz="4" w:space="0" w:color="auto"/>
              <w:left w:val="single" w:sz="4" w:space="0" w:color="auto"/>
              <w:bottom w:val="single" w:sz="4" w:space="0" w:color="auto"/>
              <w:right w:val="single" w:sz="4" w:space="0" w:color="auto"/>
            </w:tcBorders>
            <w:vAlign w:val="center"/>
          </w:tcPr>
          <w:p w14:paraId="1F9F0D1A" w14:textId="77777777" w:rsidR="00E938B7" w:rsidRPr="006A3E90" w:rsidRDefault="00E938B7" w:rsidP="0015294A">
            <w:pPr>
              <w:pStyle w:val="Tabletext"/>
              <w:jc w:val="center"/>
            </w:pPr>
            <w:r w:rsidRPr="006A3E90">
              <w:t>Variable in the range [0 to 30] dBm</w:t>
            </w:r>
          </w:p>
        </w:tc>
        <w:tc>
          <w:tcPr>
            <w:tcW w:w="2126" w:type="dxa"/>
            <w:tcBorders>
              <w:top w:val="single" w:sz="4" w:space="0" w:color="auto"/>
              <w:left w:val="single" w:sz="4" w:space="0" w:color="auto"/>
              <w:bottom w:val="single" w:sz="4" w:space="0" w:color="auto"/>
              <w:right w:val="single" w:sz="4" w:space="0" w:color="auto"/>
            </w:tcBorders>
          </w:tcPr>
          <w:p w14:paraId="33C654C5" w14:textId="77777777" w:rsidR="00E938B7" w:rsidRPr="006A3E90" w:rsidRDefault="00E938B7" w:rsidP="0015294A">
            <w:pPr>
              <w:pStyle w:val="Tabletext"/>
              <w:jc w:val="center"/>
            </w:pPr>
            <w:r>
              <w:t>Up to 50 dBm</w:t>
            </w:r>
          </w:p>
        </w:tc>
        <w:tc>
          <w:tcPr>
            <w:tcW w:w="1559" w:type="dxa"/>
            <w:tcBorders>
              <w:top w:val="single" w:sz="4" w:space="0" w:color="auto"/>
              <w:left w:val="single" w:sz="4" w:space="0" w:color="auto"/>
              <w:bottom w:val="single" w:sz="4" w:space="0" w:color="auto"/>
              <w:right w:val="single" w:sz="4" w:space="0" w:color="auto"/>
            </w:tcBorders>
          </w:tcPr>
          <w:p w14:paraId="5AAED77E" w14:textId="77777777" w:rsidR="00E938B7" w:rsidRPr="006A3E90" w:rsidRDefault="00E938B7" w:rsidP="0015294A">
            <w:pPr>
              <w:pStyle w:val="Tabletext"/>
              <w:jc w:val="center"/>
            </w:pPr>
            <w:r>
              <w:t>Up to 51 dBm</w:t>
            </w:r>
          </w:p>
        </w:tc>
        <w:tc>
          <w:tcPr>
            <w:tcW w:w="1454" w:type="dxa"/>
            <w:tcBorders>
              <w:top w:val="single" w:sz="4" w:space="0" w:color="auto"/>
              <w:left w:val="single" w:sz="4" w:space="0" w:color="auto"/>
              <w:bottom w:val="single" w:sz="4" w:space="0" w:color="auto"/>
              <w:right w:val="single" w:sz="4" w:space="0" w:color="auto"/>
            </w:tcBorders>
          </w:tcPr>
          <w:p w14:paraId="008DD305" w14:textId="77777777" w:rsidR="00E938B7" w:rsidRPr="006A3E90" w:rsidRDefault="00E938B7" w:rsidP="0015294A">
            <w:pPr>
              <w:pStyle w:val="Tabletext"/>
              <w:jc w:val="center"/>
            </w:pPr>
            <w:r>
              <w:t>Up to 43 dBm</w:t>
            </w:r>
          </w:p>
        </w:tc>
      </w:tr>
      <w:tr w:rsidR="00E938B7" w:rsidRPr="006A3E90" w14:paraId="669BDF13" w14:textId="77777777" w:rsidTr="00B35235">
        <w:trPr>
          <w:jc w:val="center"/>
        </w:trPr>
        <w:tc>
          <w:tcPr>
            <w:tcW w:w="2730" w:type="dxa"/>
            <w:tcBorders>
              <w:top w:val="single" w:sz="4" w:space="0" w:color="auto"/>
              <w:left w:val="single" w:sz="4" w:space="0" w:color="auto"/>
              <w:bottom w:val="single" w:sz="4" w:space="0" w:color="auto"/>
              <w:right w:val="single" w:sz="4" w:space="0" w:color="auto"/>
            </w:tcBorders>
            <w:hideMark/>
          </w:tcPr>
          <w:p w14:paraId="7F931C64" w14:textId="77777777" w:rsidR="00E938B7" w:rsidRPr="006A3E90" w:rsidRDefault="00E938B7" w:rsidP="0015294A">
            <w:pPr>
              <w:pStyle w:val="Tabletext"/>
            </w:pPr>
            <w:r w:rsidRPr="006A3E90">
              <w:t>Transmitter bandwidth (MHz)</w:t>
            </w:r>
          </w:p>
        </w:tc>
        <w:tc>
          <w:tcPr>
            <w:tcW w:w="1560" w:type="dxa"/>
            <w:tcBorders>
              <w:top w:val="single" w:sz="4" w:space="0" w:color="auto"/>
              <w:left w:val="single" w:sz="4" w:space="0" w:color="auto"/>
              <w:bottom w:val="single" w:sz="4" w:space="0" w:color="auto"/>
              <w:right w:val="single" w:sz="4" w:space="0" w:color="auto"/>
            </w:tcBorders>
          </w:tcPr>
          <w:p w14:paraId="49B51666" w14:textId="77777777" w:rsidR="00E938B7" w:rsidRPr="006A3E90" w:rsidRDefault="00E938B7" w:rsidP="0015294A">
            <w:pPr>
              <w:pStyle w:val="Tabletext"/>
              <w:jc w:val="center"/>
            </w:pPr>
            <w:r w:rsidRPr="006A3E90">
              <w:t>From [30 to 300 MHz]</w:t>
            </w:r>
          </w:p>
        </w:tc>
        <w:tc>
          <w:tcPr>
            <w:tcW w:w="2126" w:type="dxa"/>
            <w:tcBorders>
              <w:top w:val="single" w:sz="4" w:space="0" w:color="auto"/>
              <w:left w:val="single" w:sz="4" w:space="0" w:color="auto"/>
              <w:bottom w:val="single" w:sz="4" w:space="0" w:color="auto"/>
              <w:right w:val="single" w:sz="4" w:space="0" w:color="auto"/>
            </w:tcBorders>
          </w:tcPr>
          <w:p w14:paraId="43291A73" w14:textId="77777777" w:rsidR="00E938B7" w:rsidRPr="006A3E90" w:rsidRDefault="00E938B7" w:rsidP="0015294A">
            <w:pPr>
              <w:pStyle w:val="Tabletext"/>
              <w:jc w:val="center"/>
            </w:pPr>
            <w:r>
              <w:t>Up to 300 MHz</w:t>
            </w:r>
          </w:p>
        </w:tc>
        <w:tc>
          <w:tcPr>
            <w:tcW w:w="3013" w:type="dxa"/>
            <w:gridSpan w:val="2"/>
            <w:tcBorders>
              <w:top w:val="single" w:sz="4" w:space="0" w:color="auto"/>
              <w:left w:val="single" w:sz="4" w:space="0" w:color="auto"/>
              <w:bottom w:val="single" w:sz="4" w:space="0" w:color="auto"/>
              <w:right w:val="single" w:sz="4" w:space="0" w:color="auto"/>
            </w:tcBorders>
          </w:tcPr>
          <w:p w14:paraId="1AE88DFD" w14:textId="77777777" w:rsidR="00E938B7" w:rsidRPr="006A3E90" w:rsidRDefault="00E938B7" w:rsidP="0015294A">
            <w:pPr>
              <w:pStyle w:val="Tabletext"/>
              <w:jc w:val="center"/>
            </w:pPr>
            <w:r>
              <w:t>Up to 300 MHz</w:t>
            </w:r>
          </w:p>
        </w:tc>
      </w:tr>
      <w:tr w:rsidR="00E938B7" w:rsidRPr="006A3E90" w14:paraId="5A1459B3" w14:textId="77777777" w:rsidTr="00B35235">
        <w:trPr>
          <w:jc w:val="center"/>
        </w:trPr>
        <w:tc>
          <w:tcPr>
            <w:tcW w:w="2730" w:type="dxa"/>
            <w:tcBorders>
              <w:top w:val="single" w:sz="4" w:space="0" w:color="auto"/>
              <w:left w:val="single" w:sz="4" w:space="0" w:color="auto"/>
              <w:bottom w:val="single" w:sz="4" w:space="0" w:color="auto"/>
              <w:right w:val="single" w:sz="4" w:space="0" w:color="auto"/>
            </w:tcBorders>
          </w:tcPr>
          <w:p w14:paraId="04C9D6A4" w14:textId="77777777" w:rsidR="00E938B7" w:rsidRPr="006A3E90" w:rsidRDefault="00E938B7" w:rsidP="0015294A">
            <w:pPr>
              <w:pStyle w:val="Tabletext"/>
            </w:pPr>
            <w:r w:rsidRPr="006A3E90">
              <w:t>Transmitter Out of Band</w:t>
            </w:r>
          </w:p>
        </w:tc>
        <w:tc>
          <w:tcPr>
            <w:tcW w:w="1560" w:type="dxa"/>
            <w:tcBorders>
              <w:top w:val="single" w:sz="4" w:space="0" w:color="auto"/>
              <w:left w:val="single" w:sz="4" w:space="0" w:color="auto"/>
              <w:bottom w:val="single" w:sz="4" w:space="0" w:color="auto"/>
              <w:right w:val="single" w:sz="4" w:space="0" w:color="auto"/>
            </w:tcBorders>
          </w:tcPr>
          <w:p w14:paraId="4E3BF2EC" w14:textId="77777777" w:rsidR="00E938B7" w:rsidRPr="006A3E90" w:rsidRDefault="00E938B7" w:rsidP="0015294A">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6CE31B0D" w14:textId="77777777" w:rsidR="00E938B7" w:rsidRPr="006A3E90" w:rsidRDefault="00E938B7" w:rsidP="0015294A">
            <w:pPr>
              <w:pStyle w:val="Tabletext"/>
              <w:jc w:val="center"/>
            </w:pPr>
            <w:r>
              <w:t>t.b.d.</w:t>
            </w:r>
          </w:p>
        </w:tc>
        <w:tc>
          <w:tcPr>
            <w:tcW w:w="1559" w:type="dxa"/>
            <w:tcBorders>
              <w:top w:val="single" w:sz="4" w:space="0" w:color="auto"/>
              <w:left w:val="single" w:sz="4" w:space="0" w:color="auto"/>
              <w:bottom w:val="single" w:sz="4" w:space="0" w:color="auto"/>
              <w:right w:val="single" w:sz="4" w:space="0" w:color="auto"/>
            </w:tcBorders>
          </w:tcPr>
          <w:p w14:paraId="5F91C153" w14:textId="77777777" w:rsidR="00E938B7" w:rsidRPr="006A3E90" w:rsidRDefault="00E938B7" w:rsidP="0015294A">
            <w:pPr>
              <w:pStyle w:val="Tabletext"/>
              <w:jc w:val="center"/>
            </w:pPr>
            <w:r>
              <w:t>t.b.d.</w:t>
            </w:r>
          </w:p>
        </w:tc>
        <w:tc>
          <w:tcPr>
            <w:tcW w:w="1454" w:type="dxa"/>
            <w:tcBorders>
              <w:top w:val="single" w:sz="4" w:space="0" w:color="auto"/>
              <w:left w:val="single" w:sz="4" w:space="0" w:color="auto"/>
              <w:bottom w:val="single" w:sz="4" w:space="0" w:color="auto"/>
              <w:right w:val="single" w:sz="4" w:space="0" w:color="auto"/>
            </w:tcBorders>
          </w:tcPr>
          <w:p w14:paraId="75B273E0" w14:textId="77777777" w:rsidR="00E938B7" w:rsidRPr="006A3E90" w:rsidRDefault="00E938B7" w:rsidP="0015294A">
            <w:pPr>
              <w:pStyle w:val="Tabletext"/>
              <w:jc w:val="center"/>
            </w:pPr>
            <w:r>
              <w:t>t.b.d.</w:t>
            </w:r>
          </w:p>
        </w:tc>
      </w:tr>
      <w:tr w:rsidR="00E938B7" w:rsidRPr="006A3E90" w14:paraId="3BAFB6D5" w14:textId="77777777" w:rsidTr="00B35235">
        <w:trPr>
          <w:jc w:val="center"/>
        </w:trPr>
        <w:tc>
          <w:tcPr>
            <w:tcW w:w="2730" w:type="dxa"/>
            <w:tcBorders>
              <w:top w:val="single" w:sz="4" w:space="0" w:color="auto"/>
              <w:left w:val="single" w:sz="4" w:space="0" w:color="auto"/>
              <w:bottom w:val="single" w:sz="4" w:space="0" w:color="auto"/>
              <w:right w:val="single" w:sz="4" w:space="0" w:color="auto"/>
            </w:tcBorders>
            <w:hideMark/>
          </w:tcPr>
          <w:p w14:paraId="59C215A5" w14:textId="77777777" w:rsidR="00E938B7" w:rsidRPr="006A3E90" w:rsidRDefault="00E938B7" w:rsidP="0015294A">
            <w:pPr>
              <w:pStyle w:val="Tabletext"/>
            </w:pPr>
            <w:r w:rsidRPr="006A3E90">
              <w:t>Transmitter spurious</w:t>
            </w:r>
          </w:p>
        </w:tc>
        <w:tc>
          <w:tcPr>
            <w:tcW w:w="1560" w:type="dxa"/>
            <w:tcBorders>
              <w:top w:val="single" w:sz="4" w:space="0" w:color="auto"/>
              <w:left w:val="single" w:sz="4" w:space="0" w:color="auto"/>
              <w:bottom w:val="single" w:sz="4" w:space="0" w:color="auto"/>
              <w:right w:val="single" w:sz="4" w:space="0" w:color="auto"/>
            </w:tcBorders>
            <w:vAlign w:val="center"/>
          </w:tcPr>
          <w:p w14:paraId="05C5512F" w14:textId="77777777" w:rsidR="00E938B7" w:rsidRPr="006A3E90" w:rsidRDefault="00E938B7" w:rsidP="0015294A">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7DC81D4F" w14:textId="77777777" w:rsidR="00E938B7" w:rsidRPr="006A3E90" w:rsidRDefault="00E938B7" w:rsidP="0015294A">
            <w:pPr>
              <w:pStyle w:val="Tabletext"/>
              <w:jc w:val="center"/>
            </w:pPr>
            <w:r>
              <w:t>t.b.d.</w:t>
            </w:r>
          </w:p>
        </w:tc>
        <w:tc>
          <w:tcPr>
            <w:tcW w:w="1559" w:type="dxa"/>
            <w:tcBorders>
              <w:top w:val="single" w:sz="4" w:space="0" w:color="auto"/>
              <w:left w:val="single" w:sz="4" w:space="0" w:color="auto"/>
              <w:bottom w:val="single" w:sz="4" w:space="0" w:color="auto"/>
              <w:right w:val="single" w:sz="4" w:space="0" w:color="auto"/>
            </w:tcBorders>
          </w:tcPr>
          <w:p w14:paraId="01196A78" w14:textId="77777777" w:rsidR="00E938B7" w:rsidRPr="006A3E90" w:rsidRDefault="00E938B7" w:rsidP="0015294A">
            <w:pPr>
              <w:pStyle w:val="Tabletext"/>
              <w:jc w:val="center"/>
            </w:pPr>
            <w:r>
              <w:t>t.b.d.</w:t>
            </w:r>
          </w:p>
        </w:tc>
        <w:tc>
          <w:tcPr>
            <w:tcW w:w="1454" w:type="dxa"/>
            <w:tcBorders>
              <w:top w:val="single" w:sz="4" w:space="0" w:color="auto"/>
              <w:left w:val="single" w:sz="4" w:space="0" w:color="auto"/>
              <w:bottom w:val="single" w:sz="4" w:space="0" w:color="auto"/>
              <w:right w:val="single" w:sz="4" w:space="0" w:color="auto"/>
            </w:tcBorders>
          </w:tcPr>
          <w:p w14:paraId="4716405B" w14:textId="77777777" w:rsidR="00E938B7" w:rsidRPr="006A3E90" w:rsidRDefault="00E938B7" w:rsidP="0015294A">
            <w:pPr>
              <w:pStyle w:val="Tabletext"/>
              <w:jc w:val="center"/>
            </w:pPr>
            <w:r>
              <w:t>t.b.d.</w:t>
            </w:r>
          </w:p>
        </w:tc>
      </w:tr>
      <w:tr w:rsidR="00E938B7" w:rsidRPr="006A3E90" w14:paraId="08828AE2" w14:textId="77777777" w:rsidTr="00B35235">
        <w:trPr>
          <w:jc w:val="center"/>
        </w:trPr>
        <w:tc>
          <w:tcPr>
            <w:tcW w:w="2730" w:type="dxa"/>
            <w:tcBorders>
              <w:top w:val="single" w:sz="4" w:space="0" w:color="auto"/>
              <w:left w:val="single" w:sz="4" w:space="0" w:color="auto"/>
              <w:bottom w:val="single" w:sz="4" w:space="0" w:color="auto"/>
              <w:right w:val="single" w:sz="4" w:space="0" w:color="auto"/>
            </w:tcBorders>
            <w:vAlign w:val="center"/>
            <w:hideMark/>
          </w:tcPr>
          <w:p w14:paraId="5F05CB2A" w14:textId="77777777" w:rsidR="00E938B7" w:rsidRPr="006A3E90" w:rsidRDefault="00E938B7" w:rsidP="0015294A">
            <w:pPr>
              <w:pStyle w:val="Tabletext"/>
            </w:pPr>
            <w:r w:rsidRPr="006A3E90">
              <w:t>Transmitter modulation</w:t>
            </w:r>
          </w:p>
        </w:tc>
        <w:tc>
          <w:tcPr>
            <w:tcW w:w="1560" w:type="dxa"/>
            <w:tcBorders>
              <w:top w:val="single" w:sz="4" w:space="0" w:color="auto"/>
              <w:left w:val="single" w:sz="4" w:space="0" w:color="auto"/>
              <w:bottom w:val="single" w:sz="4" w:space="0" w:color="auto"/>
              <w:right w:val="single" w:sz="4" w:space="0" w:color="auto"/>
            </w:tcBorders>
            <w:vAlign w:val="center"/>
          </w:tcPr>
          <w:p w14:paraId="7C4FF687" w14:textId="77777777" w:rsidR="00E938B7" w:rsidRPr="006A3E90" w:rsidRDefault="00E938B7" w:rsidP="0015294A">
            <w:pPr>
              <w:pStyle w:val="Tabletext"/>
              <w:jc w:val="center"/>
            </w:pPr>
            <w:r w:rsidRPr="006A3E90">
              <w:t>PSK</w:t>
            </w:r>
          </w:p>
        </w:tc>
        <w:tc>
          <w:tcPr>
            <w:tcW w:w="2126" w:type="dxa"/>
            <w:tcBorders>
              <w:top w:val="single" w:sz="4" w:space="0" w:color="auto"/>
              <w:left w:val="single" w:sz="4" w:space="0" w:color="auto"/>
              <w:bottom w:val="single" w:sz="4" w:space="0" w:color="auto"/>
              <w:right w:val="single" w:sz="4" w:space="0" w:color="auto"/>
            </w:tcBorders>
          </w:tcPr>
          <w:p w14:paraId="22B184F1" w14:textId="77777777" w:rsidR="00E938B7" w:rsidRPr="006A3E90" w:rsidRDefault="00E938B7" w:rsidP="0015294A">
            <w:pPr>
              <w:pStyle w:val="Tabletext"/>
              <w:jc w:val="center"/>
            </w:pPr>
            <w:r>
              <w:t>t.b.d.</w:t>
            </w:r>
          </w:p>
        </w:tc>
        <w:tc>
          <w:tcPr>
            <w:tcW w:w="1559" w:type="dxa"/>
            <w:tcBorders>
              <w:top w:val="single" w:sz="4" w:space="0" w:color="auto"/>
              <w:left w:val="single" w:sz="4" w:space="0" w:color="auto"/>
              <w:bottom w:val="single" w:sz="4" w:space="0" w:color="auto"/>
              <w:right w:val="single" w:sz="4" w:space="0" w:color="auto"/>
            </w:tcBorders>
          </w:tcPr>
          <w:p w14:paraId="0F45DA9C" w14:textId="77777777" w:rsidR="00E938B7" w:rsidRPr="006A3E90" w:rsidRDefault="00E938B7" w:rsidP="0015294A">
            <w:pPr>
              <w:pStyle w:val="Tabletext"/>
              <w:jc w:val="center"/>
            </w:pPr>
            <w:r>
              <w:t>t.b.d.</w:t>
            </w:r>
          </w:p>
        </w:tc>
        <w:tc>
          <w:tcPr>
            <w:tcW w:w="1454" w:type="dxa"/>
            <w:tcBorders>
              <w:top w:val="single" w:sz="4" w:space="0" w:color="auto"/>
              <w:left w:val="single" w:sz="4" w:space="0" w:color="auto"/>
              <w:bottom w:val="single" w:sz="4" w:space="0" w:color="auto"/>
              <w:right w:val="single" w:sz="4" w:space="0" w:color="auto"/>
            </w:tcBorders>
          </w:tcPr>
          <w:p w14:paraId="05E049F9" w14:textId="77777777" w:rsidR="00E938B7" w:rsidRPr="006A3E90" w:rsidRDefault="00E938B7" w:rsidP="0015294A">
            <w:pPr>
              <w:pStyle w:val="Tabletext"/>
              <w:jc w:val="center"/>
            </w:pPr>
            <w:r>
              <w:t>t.b.d.</w:t>
            </w:r>
          </w:p>
        </w:tc>
      </w:tr>
      <w:tr w:rsidR="00E938B7" w:rsidRPr="006A3E90" w14:paraId="04A7EF63" w14:textId="77777777" w:rsidTr="00B35235">
        <w:trPr>
          <w:jc w:val="center"/>
        </w:trPr>
        <w:tc>
          <w:tcPr>
            <w:tcW w:w="2730" w:type="dxa"/>
            <w:tcBorders>
              <w:top w:val="single" w:sz="4" w:space="0" w:color="auto"/>
              <w:left w:val="single" w:sz="4" w:space="0" w:color="auto"/>
              <w:bottom w:val="single" w:sz="4" w:space="0" w:color="auto"/>
              <w:right w:val="single" w:sz="4" w:space="0" w:color="auto"/>
            </w:tcBorders>
            <w:hideMark/>
          </w:tcPr>
          <w:p w14:paraId="1316C723" w14:textId="77777777" w:rsidR="00E938B7" w:rsidRPr="006A3E90" w:rsidRDefault="00E938B7" w:rsidP="0015294A">
            <w:pPr>
              <w:pStyle w:val="Tabletext"/>
            </w:pPr>
            <w:r w:rsidRPr="006A3E90">
              <w:t>Receiver tuning range (GHz)</w:t>
            </w:r>
          </w:p>
        </w:tc>
        <w:tc>
          <w:tcPr>
            <w:tcW w:w="1560" w:type="dxa"/>
            <w:tcBorders>
              <w:top w:val="single" w:sz="4" w:space="0" w:color="auto"/>
              <w:left w:val="single" w:sz="4" w:space="0" w:color="auto"/>
              <w:bottom w:val="single" w:sz="4" w:space="0" w:color="auto"/>
              <w:right w:val="single" w:sz="4" w:space="0" w:color="auto"/>
            </w:tcBorders>
            <w:vAlign w:val="center"/>
          </w:tcPr>
          <w:p w14:paraId="6BE244AE" w14:textId="77777777" w:rsidR="00E938B7" w:rsidRPr="006A3E90" w:rsidRDefault="00E938B7" w:rsidP="0015294A">
            <w:pPr>
              <w:pStyle w:val="Tabletext"/>
              <w:jc w:val="center"/>
            </w:pPr>
            <w:r w:rsidRPr="006A3E90">
              <w:t>15.4-15.7</w:t>
            </w:r>
          </w:p>
        </w:tc>
        <w:tc>
          <w:tcPr>
            <w:tcW w:w="2126" w:type="dxa"/>
            <w:tcBorders>
              <w:top w:val="single" w:sz="4" w:space="0" w:color="auto"/>
              <w:left w:val="single" w:sz="4" w:space="0" w:color="auto"/>
              <w:bottom w:val="single" w:sz="4" w:space="0" w:color="auto"/>
              <w:right w:val="single" w:sz="4" w:space="0" w:color="auto"/>
            </w:tcBorders>
          </w:tcPr>
          <w:p w14:paraId="6271C58A" w14:textId="77777777" w:rsidR="00E938B7" w:rsidRPr="006A3E90" w:rsidRDefault="00E938B7" w:rsidP="0015294A">
            <w:pPr>
              <w:pStyle w:val="Tabletext"/>
              <w:jc w:val="center"/>
            </w:pPr>
            <w:r>
              <w:t>Programmable</w:t>
            </w:r>
          </w:p>
        </w:tc>
        <w:tc>
          <w:tcPr>
            <w:tcW w:w="1559" w:type="dxa"/>
            <w:tcBorders>
              <w:top w:val="single" w:sz="4" w:space="0" w:color="auto"/>
              <w:left w:val="single" w:sz="4" w:space="0" w:color="auto"/>
              <w:bottom w:val="single" w:sz="4" w:space="0" w:color="auto"/>
              <w:right w:val="single" w:sz="4" w:space="0" w:color="auto"/>
            </w:tcBorders>
          </w:tcPr>
          <w:p w14:paraId="41B42290" w14:textId="77777777" w:rsidR="00E938B7" w:rsidRPr="006A3E90" w:rsidRDefault="00E938B7" w:rsidP="0015294A">
            <w:pPr>
              <w:pStyle w:val="Tabletext"/>
              <w:jc w:val="center"/>
            </w:pPr>
            <w:r>
              <w:t>Programmable</w:t>
            </w:r>
          </w:p>
        </w:tc>
        <w:tc>
          <w:tcPr>
            <w:tcW w:w="1454" w:type="dxa"/>
            <w:tcBorders>
              <w:top w:val="single" w:sz="4" w:space="0" w:color="auto"/>
              <w:left w:val="single" w:sz="4" w:space="0" w:color="auto"/>
              <w:bottom w:val="single" w:sz="4" w:space="0" w:color="auto"/>
              <w:right w:val="single" w:sz="4" w:space="0" w:color="auto"/>
            </w:tcBorders>
          </w:tcPr>
          <w:p w14:paraId="369EC993" w14:textId="77777777" w:rsidR="00E938B7" w:rsidRPr="006A3E90" w:rsidRDefault="00E938B7" w:rsidP="0015294A">
            <w:pPr>
              <w:pStyle w:val="Tabletext"/>
              <w:jc w:val="center"/>
            </w:pPr>
            <w:r>
              <w:t>Programmable</w:t>
            </w:r>
          </w:p>
        </w:tc>
      </w:tr>
      <w:tr w:rsidR="00E938B7" w:rsidRPr="006A3E90" w14:paraId="15F14AEE" w14:textId="77777777" w:rsidTr="00B35235">
        <w:trPr>
          <w:jc w:val="center"/>
        </w:trPr>
        <w:tc>
          <w:tcPr>
            <w:tcW w:w="2730" w:type="dxa"/>
            <w:tcBorders>
              <w:top w:val="single" w:sz="4" w:space="0" w:color="auto"/>
              <w:left w:val="single" w:sz="4" w:space="0" w:color="auto"/>
              <w:bottom w:val="single" w:sz="4" w:space="0" w:color="auto"/>
              <w:right w:val="single" w:sz="4" w:space="0" w:color="auto"/>
            </w:tcBorders>
            <w:hideMark/>
          </w:tcPr>
          <w:p w14:paraId="39975A6B" w14:textId="77777777" w:rsidR="00E938B7" w:rsidRPr="006A3E90" w:rsidRDefault="00E938B7" w:rsidP="0015294A">
            <w:pPr>
              <w:pStyle w:val="Tabletext"/>
            </w:pPr>
            <w:r w:rsidRPr="006A3E90">
              <w:t>Receiver selectivity (MHz)</w:t>
            </w:r>
          </w:p>
        </w:tc>
        <w:tc>
          <w:tcPr>
            <w:tcW w:w="1560" w:type="dxa"/>
            <w:tcBorders>
              <w:top w:val="single" w:sz="4" w:space="0" w:color="auto"/>
              <w:left w:val="single" w:sz="4" w:space="0" w:color="auto"/>
              <w:bottom w:val="single" w:sz="4" w:space="0" w:color="auto"/>
              <w:right w:val="single" w:sz="4" w:space="0" w:color="auto"/>
            </w:tcBorders>
          </w:tcPr>
          <w:p w14:paraId="7E749036" w14:textId="77777777" w:rsidR="00E938B7" w:rsidRPr="006A3E90" w:rsidRDefault="00E938B7" w:rsidP="0015294A">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58CD638C" w14:textId="77777777" w:rsidR="00E938B7" w:rsidRPr="006A3E90" w:rsidRDefault="00E938B7" w:rsidP="0015294A">
            <w:pPr>
              <w:pStyle w:val="Tabletext"/>
              <w:jc w:val="center"/>
            </w:pPr>
            <w:r>
              <w:t>Programmable according to selected mode</w:t>
            </w:r>
          </w:p>
        </w:tc>
        <w:tc>
          <w:tcPr>
            <w:tcW w:w="1559" w:type="dxa"/>
            <w:tcBorders>
              <w:top w:val="single" w:sz="4" w:space="0" w:color="auto"/>
              <w:left w:val="single" w:sz="4" w:space="0" w:color="auto"/>
              <w:bottom w:val="single" w:sz="4" w:space="0" w:color="auto"/>
              <w:right w:val="single" w:sz="4" w:space="0" w:color="auto"/>
            </w:tcBorders>
          </w:tcPr>
          <w:p w14:paraId="5A70DC7B" w14:textId="77777777" w:rsidR="00E938B7" w:rsidRPr="006A3E90" w:rsidRDefault="00E938B7" w:rsidP="0015294A">
            <w:pPr>
              <w:pStyle w:val="Tabletext"/>
              <w:jc w:val="center"/>
            </w:pPr>
            <w:r>
              <w:t>Programmable according to selected mode</w:t>
            </w:r>
          </w:p>
        </w:tc>
        <w:tc>
          <w:tcPr>
            <w:tcW w:w="1454" w:type="dxa"/>
            <w:tcBorders>
              <w:top w:val="single" w:sz="4" w:space="0" w:color="auto"/>
              <w:left w:val="single" w:sz="4" w:space="0" w:color="auto"/>
              <w:bottom w:val="single" w:sz="4" w:space="0" w:color="auto"/>
              <w:right w:val="single" w:sz="4" w:space="0" w:color="auto"/>
            </w:tcBorders>
          </w:tcPr>
          <w:p w14:paraId="36C746BB" w14:textId="77777777" w:rsidR="00E938B7" w:rsidRPr="006A3E90" w:rsidRDefault="00E938B7" w:rsidP="0015294A">
            <w:pPr>
              <w:pStyle w:val="Tabletext"/>
              <w:jc w:val="center"/>
            </w:pPr>
            <w:r>
              <w:t>Programmable according to selected mode</w:t>
            </w:r>
          </w:p>
        </w:tc>
      </w:tr>
      <w:tr w:rsidR="00E938B7" w:rsidRPr="006A3E90" w14:paraId="4A5DFAB6" w14:textId="77777777" w:rsidTr="00B35235">
        <w:trPr>
          <w:jc w:val="center"/>
        </w:trPr>
        <w:tc>
          <w:tcPr>
            <w:tcW w:w="2730" w:type="dxa"/>
            <w:tcBorders>
              <w:top w:val="single" w:sz="4" w:space="0" w:color="auto"/>
              <w:left w:val="single" w:sz="4" w:space="0" w:color="auto"/>
              <w:bottom w:val="single" w:sz="4" w:space="0" w:color="auto"/>
              <w:right w:val="single" w:sz="4" w:space="0" w:color="auto"/>
            </w:tcBorders>
            <w:hideMark/>
          </w:tcPr>
          <w:p w14:paraId="64D43B84" w14:textId="77777777" w:rsidR="00E938B7" w:rsidRPr="006A3E90" w:rsidRDefault="00E938B7" w:rsidP="0015294A">
            <w:pPr>
              <w:pStyle w:val="Tabletext"/>
            </w:pPr>
            <w:r w:rsidRPr="006A3E90">
              <w:t>Receiver noise figure (dB)</w:t>
            </w:r>
          </w:p>
        </w:tc>
        <w:tc>
          <w:tcPr>
            <w:tcW w:w="1560" w:type="dxa"/>
            <w:tcBorders>
              <w:top w:val="single" w:sz="4" w:space="0" w:color="auto"/>
              <w:left w:val="single" w:sz="4" w:space="0" w:color="auto"/>
              <w:bottom w:val="single" w:sz="4" w:space="0" w:color="auto"/>
              <w:right w:val="single" w:sz="4" w:space="0" w:color="auto"/>
            </w:tcBorders>
            <w:vAlign w:val="center"/>
          </w:tcPr>
          <w:p w14:paraId="3CFC137D" w14:textId="77777777" w:rsidR="00E938B7" w:rsidRPr="006A3E90" w:rsidRDefault="00E938B7" w:rsidP="0015294A">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2D8488C3" w14:textId="77777777" w:rsidR="00E938B7" w:rsidRPr="006A3E90" w:rsidRDefault="00E938B7" w:rsidP="0015294A">
            <w:pPr>
              <w:pStyle w:val="Tabletext"/>
              <w:jc w:val="center"/>
            </w:pPr>
            <w:r>
              <w:t>Typ. 5 -10 dB</w:t>
            </w:r>
          </w:p>
        </w:tc>
        <w:tc>
          <w:tcPr>
            <w:tcW w:w="1559" w:type="dxa"/>
            <w:tcBorders>
              <w:top w:val="single" w:sz="4" w:space="0" w:color="auto"/>
              <w:left w:val="single" w:sz="4" w:space="0" w:color="auto"/>
              <w:bottom w:val="single" w:sz="4" w:space="0" w:color="auto"/>
              <w:right w:val="single" w:sz="4" w:space="0" w:color="auto"/>
            </w:tcBorders>
          </w:tcPr>
          <w:p w14:paraId="507F7F53" w14:textId="77777777" w:rsidR="00E938B7" w:rsidRPr="006A3E90" w:rsidRDefault="00E938B7" w:rsidP="0015294A">
            <w:pPr>
              <w:pStyle w:val="Tabletext"/>
              <w:jc w:val="center"/>
            </w:pPr>
            <w:r>
              <w:t>Typ. 5 -10 dB</w:t>
            </w:r>
          </w:p>
        </w:tc>
        <w:tc>
          <w:tcPr>
            <w:tcW w:w="1454" w:type="dxa"/>
            <w:tcBorders>
              <w:top w:val="single" w:sz="4" w:space="0" w:color="auto"/>
              <w:left w:val="single" w:sz="4" w:space="0" w:color="auto"/>
              <w:bottom w:val="single" w:sz="4" w:space="0" w:color="auto"/>
              <w:right w:val="single" w:sz="4" w:space="0" w:color="auto"/>
            </w:tcBorders>
          </w:tcPr>
          <w:p w14:paraId="46446EDD" w14:textId="77777777" w:rsidR="00E938B7" w:rsidRPr="006A3E90" w:rsidRDefault="00E938B7" w:rsidP="0015294A">
            <w:pPr>
              <w:pStyle w:val="Tabletext"/>
              <w:jc w:val="center"/>
            </w:pPr>
            <w:r>
              <w:t>Typ. 5 -10 dB</w:t>
            </w:r>
          </w:p>
        </w:tc>
      </w:tr>
      <w:tr w:rsidR="00E938B7" w:rsidRPr="006A3E90" w14:paraId="3CB76352" w14:textId="77777777" w:rsidTr="00B35235">
        <w:trPr>
          <w:jc w:val="center"/>
        </w:trPr>
        <w:tc>
          <w:tcPr>
            <w:tcW w:w="2730" w:type="dxa"/>
            <w:tcBorders>
              <w:top w:val="single" w:sz="4" w:space="0" w:color="auto"/>
              <w:left w:val="single" w:sz="4" w:space="0" w:color="auto"/>
              <w:bottom w:val="single" w:sz="4" w:space="0" w:color="auto"/>
              <w:right w:val="single" w:sz="4" w:space="0" w:color="auto"/>
            </w:tcBorders>
            <w:hideMark/>
          </w:tcPr>
          <w:p w14:paraId="1267FD93" w14:textId="77777777" w:rsidR="00E938B7" w:rsidRPr="006A3E90" w:rsidRDefault="00E938B7" w:rsidP="0015294A">
            <w:pPr>
              <w:pStyle w:val="Tabletext"/>
            </w:pPr>
            <w:r w:rsidRPr="006A3E90">
              <w:t>Receiver rejection (dB)</w:t>
            </w:r>
          </w:p>
        </w:tc>
        <w:tc>
          <w:tcPr>
            <w:tcW w:w="1560" w:type="dxa"/>
            <w:tcBorders>
              <w:top w:val="single" w:sz="4" w:space="0" w:color="auto"/>
              <w:left w:val="single" w:sz="4" w:space="0" w:color="auto"/>
              <w:bottom w:val="single" w:sz="4" w:space="0" w:color="auto"/>
              <w:right w:val="single" w:sz="4" w:space="0" w:color="auto"/>
            </w:tcBorders>
            <w:vAlign w:val="center"/>
          </w:tcPr>
          <w:p w14:paraId="3A77A1A2" w14:textId="77777777" w:rsidR="00E938B7" w:rsidRPr="006A3E90" w:rsidRDefault="00E938B7" w:rsidP="0015294A">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1A80844B" w14:textId="77777777" w:rsidR="00E938B7" w:rsidRPr="006A3E90" w:rsidRDefault="00E938B7" w:rsidP="0015294A">
            <w:pPr>
              <w:pStyle w:val="Tabletext"/>
              <w:jc w:val="center"/>
            </w:pPr>
            <w:r>
              <w:t>t.b.d.</w:t>
            </w:r>
          </w:p>
        </w:tc>
        <w:tc>
          <w:tcPr>
            <w:tcW w:w="1559" w:type="dxa"/>
            <w:tcBorders>
              <w:top w:val="single" w:sz="4" w:space="0" w:color="auto"/>
              <w:left w:val="single" w:sz="4" w:space="0" w:color="auto"/>
              <w:bottom w:val="single" w:sz="4" w:space="0" w:color="auto"/>
              <w:right w:val="single" w:sz="4" w:space="0" w:color="auto"/>
            </w:tcBorders>
          </w:tcPr>
          <w:p w14:paraId="4F5FECD0" w14:textId="77777777" w:rsidR="00E938B7" w:rsidRPr="006A3E90" w:rsidRDefault="00E938B7" w:rsidP="0015294A">
            <w:pPr>
              <w:pStyle w:val="Tabletext"/>
              <w:jc w:val="center"/>
            </w:pPr>
            <w:r>
              <w:t>t.b.d.</w:t>
            </w:r>
          </w:p>
        </w:tc>
        <w:tc>
          <w:tcPr>
            <w:tcW w:w="1454" w:type="dxa"/>
            <w:tcBorders>
              <w:top w:val="single" w:sz="4" w:space="0" w:color="auto"/>
              <w:left w:val="single" w:sz="4" w:space="0" w:color="auto"/>
              <w:bottom w:val="single" w:sz="4" w:space="0" w:color="auto"/>
              <w:right w:val="single" w:sz="4" w:space="0" w:color="auto"/>
            </w:tcBorders>
          </w:tcPr>
          <w:p w14:paraId="2E0CD0EA" w14:textId="77777777" w:rsidR="00E938B7" w:rsidRPr="006A3E90" w:rsidRDefault="00E938B7" w:rsidP="0015294A">
            <w:pPr>
              <w:pStyle w:val="Tabletext"/>
              <w:jc w:val="center"/>
            </w:pPr>
            <w:r>
              <w:t>t.b.d.</w:t>
            </w:r>
          </w:p>
        </w:tc>
      </w:tr>
      <w:tr w:rsidR="00E938B7" w:rsidRPr="006A3E90" w14:paraId="74D7A6F0" w14:textId="77777777" w:rsidTr="00B35235">
        <w:trPr>
          <w:jc w:val="center"/>
        </w:trPr>
        <w:tc>
          <w:tcPr>
            <w:tcW w:w="2730" w:type="dxa"/>
            <w:tcBorders>
              <w:top w:val="single" w:sz="4" w:space="0" w:color="auto"/>
              <w:left w:val="single" w:sz="4" w:space="0" w:color="auto"/>
              <w:bottom w:val="single" w:sz="4" w:space="0" w:color="auto"/>
              <w:right w:val="single" w:sz="4" w:space="0" w:color="auto"/>
            </w:tcBorders>
          </w:tcPr>
          <w:p w14:paraId="626A111C" w14:textId="77777777" w:rsidR="00E938B7" w:rsidRPr="006A3E90" w:rsidRDefault="00E938B7" w:rsidP="0015294A">
            <w:pPr>
              <w:pStyle w:val="Tabletext"/>
            </w:pPr>
            <w:r w:rsidRPr="006A3E90">
              <w:t>Protection criteria</w:t>
            </w:r>
          </w:p>
        </w:tc>
        <w:tc>
          <w:tcPr>
            <w:tcW w:w="1560" w:type="dxa"/>
            <w:tcBorders>
              <w:top w:val="single" w:sz="4" w:space="0" w:color="auto"/>
              <w:left w:val="single" w:sz="4" w:space="0" w:color="auto"/>
              <w:bottom w:val="single" w:sz="4" w:space="0" w:color="auto"/>
              <w:right w:val="single" w:sz="4" w:space="0" w:color="auto"/>
            </w:tcBorders>
            <w:vAlign w:val="center"/>
          </w:tcPr>
          <w:p w14:paraId="1A1F5496" w14:textId="77777777" w:rsidR="00E938B7" w:rsidRPr="006A3E90" w:rsidRDefault="00E938B7" w:rsidP="0015294A">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3EFCCA2C" w14:textId="77777777" w:rsidR="00E938B7" w:rsidRPr="006A3E90" w:rsidRDefault="00E938B7" w:rsidP="0015294A">
            <w:pPr>
              <w:pStyle w:val="Tabletext"/>
              <w:jc w:val="center"/>
            </w:pPr>
            <w:r>
              <w:t>t.b.d.</w:t>
            </w:r>
          </w:p>
        </w:tc>
        <w:tc>
          <w:tcPr>
            <w:tcW w:w="1559" w:type="dxa"/>
            <w:tcBorders>
              <w:top w:val="single" w:sz="4" w:space="0" w:color="auto"/>
              <w:left w:val="single" w:sz="4" w:space="0" w:color="auto"/>
              <w:bottom w:val="single" w:sz="4" w:space="0" w:color="auto"/>
              <w:right w:val="single" w:sz="4" w:space="0" w:color="auto"/>
            </w:tcBorders>
          </w:tcPr>
          <w:p w14:paraId="02E4BEFF" w14:textId="77777777" w:rsidR="00E938B7" w:rsidRPr="006A3E90" w:rsidRDefault="00E938B7" w:rsidP="0015294A">
            <w:pPr>
              <w:pStyle w:val="Tabletext"/>
              <w:jc w:val="center"/>
            </w:pPr>
            <w:r>
              <w:t>t.b.d.</w:t>
            </w:r>
          </w:p>
        </w:tc>
        <w:tc>
          <w:tcPr>
            <w:tcW w:w="1454" w:type="dxa"/>
            <w:tcBorders>
              <w:top w:val="single" w:sz="4" w:space="0" w:color="auto"/>
              <w:left w:val="single" w:sz="4" w:space="0" w:color="auto"/>
              <w:bottom w:val="single" w:sz="4" w:space="0" w:color="auto"/>
              <w:right w:val="single" w:sz="4" w:space="0" w:color="auto"/>
            </w:tcBorders>
          </w:tcPr>
          <w:p w14:paraId="1C7FFB47" w14:textId="77777777" w:rsidR="00E938B7" w:rsidRPr="006A3E90" w:rsidRDefault="00E938B7" w:rsidP="0015294A">
            <w:pPr>
              <w:pStyle w:val="Tabletext"/>
              <w:jc w:val="center"/>
            </w:pPr>
            <w:r>
              <w:t>t.b.d.</w:t>
            </w:r>
          </w:p>
        </w:tc>
      </w:tr>
      <w:tr w:rsidR="00E938B7" w:rsidRPr="006A3E90" w14:paraId="686A8BF9" w14:textId="77777777" w:rsidTr="00B35235">
        <w:trPr>
          <w:jc w:val="center"/>
        </w:trPr>
        <w:tc>
          <w:tcPr>
            <w:tcW w:w="2730" w:type="dxa"/>
            <w:tcBorders>
              <w:top w:val="single" w:sz="4" w:space="0" w:color="auto"/>
              <w:left w:val="single" w:sz="4" w:space="0" w:color="auto"/>
              <w:bottom w:val="single" w:sz="4" w:space="0" w:color="auto"/>
              <w:right w:val="single" w:sz="4" w:space="0" w:color="auto"/>
            </w:tcBorders>
            <w:hideMark/>
          </w:tcPr>
          <w:p w14:paraId="102C355C" w14:textId="77777777" w:rsidR="00E938B7" w:rsidRPr="006A3E90" w:rsidRDefault="00E938B7" w:rsidP="0015294A">
            <w:pPr>
              <w:pStyle w:val="Tabletext"/>
            </w:pPr>
            <w:r w:rsidRPr="006A3E90">
              <w:t>Antenna gain (dBi)</w:t>
            </w:r>
          </w:p>
        </w:tc>
        <w:tc>
          <w:tcPr>
            <w:tcW w:w="1560" w:type="dxa"/>
            <w:tcBorders>
              <w:top w:val="single" w:sz="4" w:space="0" w:color="auto"/>
              <w:left w:val="single" w:sz="4" w:space="0" w:color="auto"/>
              <w:bottom w:val="single" w:sz="4" w:space="0" w:color="auto"/>
              <w:right w:val="single" w:sz="4" w:space="0" w:color="auto"/>
            </w:tcBorders>
            <w:vAlign w:val="center"/>
          </w:tcPr>
          <w:p w14:paraId="0B07BAC1" w14:textId="77777777" w:rsidR="00E938B7" w:rsidRPr="006A3E90" w:rsidRDefault="00E938B7" w:rsidP="0015294A">
            <w:pPr>
              <w:pStyle w:val="Tabletext"/>
              <w:jc w:val="center"/>
            </w:pPr>
            <w:r w:rsidRPr="006A3E90">
              <w:t>From [-3 to 25]</w:t>
            </w:r>
          </w:p>
        </w:tc>
        <w:tc>
          <w:tcPr>
            <w:tcW w:w="2126" w:type="dxa"/>
            <w:tcBorders>
              <w:top w:val="single" w:sz="4" w:space="0" w:color="auto"/>
              <w:left w:val="single" w:sz="4" w:space="0" w:color="auto"/>
              <w:bottom w:val="single" w:sz="4" w:space="0" w:color="auto"/>
              <w:right w:val="single" w:sz="4" w:space="0" w:color="auto"/>
            </w:tcBorders>
          </w:tcPr>
          <w:p w14:paraId="429437A9" w14:textId="77777777" w:rsidR="00E938B7" w:rsidRPr="006A3E90" w:rsidRDefault="00E938B7" w:rsidP="0015294A">
            <w:pPr>
              <w:pStyle w:val="Tabletext"/>
              <w:jc w:val="center"/>
            </w:pPr>
            <w:r>
              <w:t>Up to 40 dBi</w:t>
            </w:r>
          </w:p>
        </w:tc>
        <w:tc>
          <w:tcPr>
            <w:tcW w:w="1559" w:type="dxa"/>
            <w:tcBorders>
              <w:top w:val="single" w:sz="4" w:space="0" w:color="auto"/>
              <w:left w:val="single" w:sz="4" w:space="0" w:color="auto"/>
              <w:bottom w:val="single" w:sz="4" w:space="0" w:color="auto"/>
              <w:right w:val="single" w:sz="4" w:space="0" w:color="auto"/>
            </w:tcBorders>
          </w:tcPr>
          <w:p w14:paraId="4B28150D" w14:textId="77777777" w:rsidR="00E938B7" w:rsidRPr="006A3E90" w:rsidRDefault="00E938B7" w:rsidP="0015294A">
            <w:pPr>
              <w:pStyle w:val="Tabletext"/>
              <w:jc w:val="center"/>
            </w:pPr>
            <w:r>
              <w:t>2 dBi</w:t>
            </w:r>
          </w:p>
        </w:tc>
        <w:tc>
          <w:tcPr>
            <w:tcW w:w="1454" w:type="dxa"/>
            <w:tcBorders>
              <w:top w:val="single" w:sz="4" w:space="0" w:color="auto"/>
              <w:left w:val="single" w:sz="4" w:space="0" w:color="auto"/>
              <w:bottom w:val="single" w:sz="4" w:space="0" w:color="auto"/>
              <w:right w:val="single" w:sz="4" w:space="0" w:color="auto"/>
            </w:tcBorders>
          </w:tcPr>
          <w:p w14:paraId="5BBC7893" w14:textId="77777777" w:rsidR="00E938B7" w:rsidRPr="006A3E90" w:rsidRDefault="00E938B7" w:rsidP="0015294A">
            <w:pPr>
              <w:pStyle w:val="Tabletext"/>
              <w:jc w:val="center"/>
            </w:pPr>
            <w:r>
              <w:t>10 dBi</w:t>
            </w:r>
          </w:p>
        </w:tc>
      </w:tr>
      <w:tr w:rsidR="00E938B7" w:rsidRPr="006A3E90" w14:paraId="7834E5E9" w14:textId="77777777" w:rsidTr="00B35235">
        <w:trPr>
          <w:jc w:val="center"/>
        </w:trPr>
        <w:tc>
          <w:tcPr>
            <w:tcW w:w="2730" w:type="dxa"/>
            <w:tcBorders>
              <w:top w:val="single" w:sz="4" w:space="0" w:color="auto"/>
              <w:left w:val="single" w:sz="4" w:space="0" w:color="auto"/>
              <w:bottom w:val="single" w:sz="4" w:space="0" w:color="auto"/>
              <w:right w:val="single" w:sz="4" w:space="0" w:color="auto"/>
            </w:tcBorders>
            <w:hideMark/>
          </w:tcPr>
          <w:p w14:paraId="5A88B0DD" w14:textId="77777777" w:rsidR="00E938B7" w:rsidRPr="006A3E90" w:rsidRDefault="00E938B7" w:rsidP="0015294A">
            <w:pPr>
              <w:pStyle w:val="Tabletext"/>
            </w:pPr>
            <w:r w:rsidRPr="006A3E90">
              <w:t>Antenna polarization</w:t>
            </w:r>
          </w:p>
        </w:tc>
        <w:tc>
          <w:tcPr>
            <w:tcW w:w="1560" w:type="dxa"/>
            <w:tcBorders>
              <w:top w:val="single" w:sz="4" w:space="0" w:color="auto"/>
              <w:left w:val="single" w:sz="4" w:space="0" w:color="auto"/>
              <w:bottom w:val="single" w:sz="4" w:space="0" w:color="auto"/>
              <w:right w:val="single" w:sz="4" w:space="0" w:color="auto"/>
            </w:tcBorders>
            <w:vAlign w:val="center"/>
          </w:tcPr>
          <w:p w14:paraId="48F5ED38" w14:textId="77777777" w:rsidR="00E938B7" w:rsidRPr="006A3E90" w:rsidRDefault="00E938B7" w:rsidP="0015294A">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1D9A5C81" w14:textId="77777777" w:rsidR="00E938B7" w:rsidRPr="006A3E90" w:rsidRDefault="00E938B7" w:rsidP="0015294A">
            <w:pPr>
              <w:pStyle w:val="Tabletext"/>
              <w:jc w:val="center"/>
            </w:pPr>
            <w:r>
              <w:t>Horizontal, vertical, circular</w:t>
            </w:r>
          </w:p>
        </w:tc>
        <w:tc>
          <w:tcPr>
            <w:tcW w:w="1559" w:type="dxa"/>
            <w:tcBorders>
              <w:top w:val="single" w:sz="4" w:space="0" w:color="auto"/>
              <w:left w:val="single" w:sz="4" w:space="0" w:color="auto"/>
              <w:bottom w:val="single" w:sz="4" w:space="0" w:color="auto"/>
              <w:right w:val="single" w:sz="4" w:space="0" w:color="auto"/>
            </w:tcBorders>
          </w:tcPr>
          <w:p w14:paraId="45DB8E90" w14:textId="77777777" w:rsidR="00E938B7" w:rsidRPr="006A3E90" w:rsidRDefault="00E938B7" w:rsidP="0015294A">
            <w:pPr>
              <w:pStyle w:val="Tabletext"/>
              <w:jc w:val="center"/>
            </w:pPr>
            <w:r>
              <w:t>Horizontal, vertical, circular</w:t>
            </w:r>
          </w:p>
        </w:tc>
        <w:tc>
          <w:tcPr>
            <w:tcW w:w="1454" w:type="dxa"/>
            <w:tcBorders>
              <w:top w:val="single" w:sz="4" w:space="0" w:color="auto"/>
              <w:left w:val="single" w:sz="4" w:space="0" w:color="auto"/>
              <w:bottom w:val="single" w:sz="4" w:space="0" w:color="auto"/>
              <w:right w:val="single" w:sz="4" w:space="0" w:color="auto"/>
            </w:tcBorders>
          </w:tcPr>
          <w:p w14:paraId="12F91204" w14:textId="77777777" w:rsidR="00E938B7" w:rsidRPr="006A3E90" w:rsidRDefault="00E938B7" w:rsidP="0015294A">
            <w:pPr>
              <w:pStyle w:val="Tabletext"/>
              <w:jc w:val="center"/>
            </w:pPr>
            <w:r>
              <w:t>Horizontal, vertical, circular</w:t>
            </w:r>
          </w:p>
        </w:tc>
      </w:tr>
      <w:tr w:rsidR="00E938B7" w:rsidRPr="00D71259" w14:paraId="5EBB331E" w14:textId="77777777" w:rsidTr="00B35235">
        <w:trPr>
          <w:jc w:val="center"/>
        </w:trPr>
        <w:tc>
          <w:tcPr>
            <w:tcW w:w="2730" w:type="dxa"/>
            <w:tcBorders>
              <w:top w:val="single" w:sz="4" w:space="0" w:color="auto"/>
              <w:left w:val="single" w:sz="4" w:space="0" w:color="auto"/>
              <w:bottom w:val="single" w:sz="4" w:space="0" w:color="auto"/>
              <w:right w:val="single" w:sz="4" w:space="0" w:color="auto"/>
            </w:tcBorders>
            <w:hideMark/>
          </w:tcPr>
          <w:p w14:paraId="20652045" w14:textId="77777777" w:rsidR="00E938B7" w:rsidRPr="00D71259" w:rsidRDefault="00E938B7" w:rsidP="0015294A">
            <w:pPr>
              <w:pStyle w:val="Tabletext"/>
            </w:pPr>
            <w:r w:rsidRPr="006A3E90">
              <w:t>Antenna pattern/type</w:t>
            </w:r>
          </w:p>
        </w:tc>
        <w:tc>
          <w:tcPr>
            <w:tcW w:w="1560" w:type="dxa"/>
            <w:tcBorders>
              <w:top w:val="single" w:sz="4" w:space="0" w:color="auto"/>
              <w:left w:val="single" w:sz="4" w:space="0" w:color="auto"/>
              <w:bottom w:val="single" w:sz="4" w:space="0" w:color="auto"/>
              <w:right w:val="single" w:sz="4" w:space="0" w:color="auto"/>
            </w:tcBorders>
            <w:vAlign w:val="center"/>
          </w:tcPr>
          <w:p w14:paraId="6293BE06" w14:textId="77777777" w:rsidR="00E938B7" w:rsidRPr="00D71259" w:rsidRDefault="00E938B7" w:rsidP="0015294A">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58EDC68B" w14:textId="77777777" w:rsidR="00E938B7" w:rsidRPr="00D71259" w:rsidRDefault="00E938B7" w:rsidP="0015294A">
            <w:pPr>
              <w:pStyle w:val="Tabletext"/>
              <w:jc w:val="center"/>
            </w:pPr>
            <w:r>
              <w:t>Directional</w:t>
            </w:r>
          </w:p>
        </w:tc>
        <w:tc>
          <w:tcPr>
            <w:tcW w:w="1559" w:type="dxa"/>
            <w:tcBorders>
              <w:top w:val="single" w:sz="4" w:space="0" w:color="auto"/>
              <w:left w:val="single" w:sz="4" w:space="0" w:color="auto"/>
              <w:bottom w:val="single" w:sz="4" w:space="0" w:color="auto"/>
              <w:right w:val="single" w:sz="4" w:space="0" w:color="auto"/>
            </w:tcBorders>
          </w:tcPr>
          <w:p w14:paraId="34E69E95" w14:textId="77777777" w:rsidR="00E938B7" w:rsidRPr="00D71259" w:rsidRDefault="00E938B7" w:rsidP="0015294A">
            <w:pPr>
              <w:pStyle w:val="Tabletext"/>
              <w:jc w:val="center"/>
            </w:pPr>
            <w:r>
              <w:t>Omnidirectional</w:t>
            </w:r>
          </w:p>
        </w:tc>
        <w:tc>
          <w:tcPr>
            <w:tcW w:w="1454" w:type="dxa"/>
            <w:tcBorders>
              <w:top w:val="single" w:sz="4" w:space="0" w:color="auto"/>
              <w:left w:val="single" w:sz="4" w:space="0" w:color="auto"/>
              <w:bottom w:val="single" w:sz="4" w:space="0" w:color="auto"/>
              <w:right w:val="single" w:sz="4" w:space="0" w:color="auto"/>
            </w:tcBorders>
          </w:tcPr>
          <w:p w14:paraId="0E5E9D0A" w14:textId="77777777" w:rsidR="00E938B7" w:rsidRPr="00D71259" w:rsidRDefault="00E938B7" w:rsidP="0015294A">
            <w:pPr>
              <w:pStyle w:val="Tabletext"/>
              <w:jc w:val="center"/>
            </w:pPr>
            <w:r>
              <w:t>Directional</w:t>
            </w:r>
          </w:p>
        </w:tc>
      </w:tr>
      <w:tr w:rsidR="00722DCB" w:rsidRPr="00D71259" w14:paraId="2A9E2677" w14:textId="77777777" w:rsidTr="00B35235">
        <w:trPr>
          <w:jc w:val="center"/>
          <w:ins w:id="16" w:author="AFSMO" w:date="2021-02-18T11:00:00Z"/>
        </w:trPr>
        <w:tc>
          <w:tcPr>
            <w:tcW w:w="2730" w:type="dxa"/>
            <w:tcBorders>
              <w:top w:val="single" w:sz="4" w:space="0" w:color="auto"/>
              <w:left w:val="single" w:sz="4" w:space="0" w:color="auto"/>
              <w:bottom w:val="single" w:sz="4" w:space="0" w:color="auto"/>
              <w:right w:val="single" w:sz="4" w:space="0" w:color="auto"/>
            </w:tcBorders>
          </w:tcPr>
          <w:p w14:paraId="21C8FC5A" w14:textId="61C678BC" w:rsidR="00722DCB" w:rsidRPr="00722DCB" w:rsidRDefault="00ED7055" w:rsidP="0015294A">
            <w:pPr>
              <w:pStyle w:val="Tabletext"/>
              <w:rPr>
                <w:ins w:id="17" w:author="AFSMO" w:date="2021-02-18T11:00:00Z"/>
                <w:highlight w:val="yellow"/>
              </w:rPr>
            </w:pPr>
            <w:ins w:id="18" w:author="AFSMO" w:date="2021-02-18T12:55:00Z">
              <w:r>
                <w:rPr>
                  <w:highlight w:val="yellow"/>
                </w:rPr>
                <w:t>V</w:t>
              </w:r>
            </w:ins>
            <w:ins w:id="19" w:author="AFSMO" w:date="2021-02-18T11:01:00Z">
              <w:r w:rsidR="00722DCB">
                <w:rPr>
                  <w:highlight w:val="yellow"/>
                </w:rPr>
                <w:t xml:space="preserve">ertical </w:t>
              </w:r>
            </w:ins>
            <w:ins w:id="20" w:author="AFSMO" w:date="2021-02-18T11:00:00Z">
              <w:r w:rsidR="00722DCB" w:rsidRPr="00722DCB">
                <w:rPr>
                  <w:highlight w:val="yellow"/>
                </w:rPr>
                <w:t>beamwidth (Degrees)</w:t>
              </w:r>
            </w:ins>
          </w:p>
        </w:tc>
        <w:tc>
          <w:tcPr>
            <w:tcW w:w="1560" w:type="dxa"/>
            <w:tcBorders>
              <w:top w:val="single" w:sz="4" w:space="0" w:color="auto"/>
              <w:left w:val="single" w:sz="4" w:space="0" w:color="auto"/>
              <w:bottom w:val="single" w:sz="4" w:space="0" w:color="auto"/>
              <w:right w:val="single" w:sz="4" w:space="0" w:color="auto"/>
            </w:tcBorders>
            <w:vAlign w:val="center"/>
          </w:tcPr>
          <w:p w14:paraId="3685DEDD" w14:textId="77777777" w:rsidR="00722DCB" w:rsidRPr="00722DCB" w:rsidRDefault="00722DCB" w:rsidP="0015294A">
            <w:pPr>
              <w:pStyle w:val="Tabletext"/>
              <w:jc w:val="center"/>
              <w:rPr>
                <w:ins w:id="21" w:author="AFSMO" w:date="2021-02-18T11:00:00Z"/>
                <w:highlight w:val="yellow"/>
              </w:rPr>
            </w:pPr>
          </w:p>
        </w:tc>
        <w:tc>
          <w:tcPr>
            <w:tcW w:w="2126" w:type="dxa"/>
            <w:tcBorders>
              <w:top w:val="single" w:sz="4" w:space="0" w:color="auto"/>
              <w:left w:val="single" w:sz="4" w:space="0" w:color="auto"/>
              <w:bottom w:val="single" w:sz="4" w:space="0" w:color="auto"/>
              <w:right w:val="single" w:sz="4" w:space="0" w:color="auto"/>
            </w:tcBorders>
          </w:tcPr>
          <w:p w14:paraId="48C399C7" w14:textId="77777777" w:rsidR="00722DCB" w:rsidRPr="00722DCB" w:rsidRDefault="00722DCB" w:rsidP="0015294A">
            <w:pPr>
              <w:pStyle w:val="Tabletext"/>
              <w:jc w:val="center"/>
              <w:rPr>
                <w:ins w:id="22" w:author="AFSMO" w:date="2021-02-18T11:00:00Z"/>
                <w:highlight w:val="yellow"/>
              </w:rPr>
            </w:pPr>
          </w:p>
        </w:tc>
        <w:tc>
          <w:tcPr>
            <w:tcW w:w="1559" w:type="dxa"/>
            <w:tcBorders>
              <w:top w:val="single" w:sz="4" w:space="0" w:color="auto"/>
              <w:left w:val="single" w:sz="4" w:space="0" w:color="auto"/>
              <w:bottom w:val="single" w:sz="4" w:space="0" w:color="auto"/>
              <w:right w:val="single" w:sz="4" w:space="0" w:color="auto"/>
            </w:tcBorders>
          </w:tcPr>
          <w:p w14:paraId="12EF4ACD" w14:textId="77777777" w:rsidR="00722DCB" w:rsidRPr="00722DCB" w:rsidRDefault="00722DCB" w:rsidP="0015294A">
            <w:pPr>
              <w:pStyle w:val="Tabletext"/>
              <w:jc w:val="center"/>
              <w:rPr>
                <w:ins w:id="23" w:author="AFSMO" w:date="2021-02-18T11:00:00Z"/>
                <w:highlight w:val="yellow"/>
              </w:rPr>
            </w:pPr>
          </w:p>
        </w:tc>
        <w:tc>
          <w:tcPr>
            <w:tcW w:w="1454" w:type="dxa"/>
            <w:tcBorders>
              <w:top w:val="single" w:sz="4" w:space="0" w:color="auto"/>
              <w:left w:val="single" w:sz="4" w:space="0" w:color="auto"/>
              <w:bottom w:val="single" w:sz="4" w:space="0" w:color="auto"/>
              <w:right w:val="single" w:sz="4" w:space="0" w:color="auto"/>
            </w:tcBorders>
          </w:tcPr>
          <w:p w14:paraId="01155658" w14:textId="77777777" w:rsidR="00722DCB" w:rsidRPr="00722DCB" w:rsidRDefault="00722DCB" w:rsidP="0015294A">
            <w:pPr>
              <w:pStyle w:val="Tabletext"/>
              <w:jc w:val="center"/>
              <w:rPr>
                <w:ins w:id="24" w:author="AFSMO" w:date="2021-02-18T11:00:00Z"/>
                <w:highlight w:val="yellow"/>
              </w:rPr>
            </w:pPr>
          </w:p>
        </w:tc>
      </w:tr>
      <w:tr w:rsidR="00722DCB" w:rsidRPr="00D71259" w14:paraId="4661085C" w14:textId="77777777" w:rsidTr="00B35235">
        <w:trPr>
          <w:jc w:val="center"/>
          <w:ins w:id="25" w:author="AFSMO" w:date="2021-02-18T11:01:00Z"/>
        </w:trPr>
        <w:tc>
          <w:tcPr>
            <w:tcW w:w="2730" w:type="dxa"/>
            <w:tcBorders>
              <w:top w:val="single" w:sz="4" w:space="0" w:color="auto"/>
              <w:left w:val="single" w:sz="4" w:space="0" w:color="auto"/>
              <w:bottom w:val="single" w:sz="4" w:space="0" w:color="auto"/>
              <w:right w:val="single" w:sz="4" w:space="0" w:color="auto"/>
            </w:tcBorders>
          </w:tcPr>
          <w:p w14:paraId="1FDD80D8" w14:textId="246C21DE" w:rsidR="00722DCB" w:rsidRPr="00722DCB" w:rsidRDefault="00ED7055" w:rsidP="0015294A">
            <w:pPr>
              <w:pStyle w:val="Tabletext"/>
              <w:rPr>
                <w:ins w:id="26" w:author="AFSMO" w:date="2021-02-18T11:01:00Z"/>
                <w:highlight w:val="yellow"/>
              </w:rPr>
            </w:pPr>
            <w:ins w:id="27" w:author="AFSMO" w:date="2021-02-18T12:56:00Z">
              <w:r>
                <w:rPr>
                  <w:highlight w:val="yellow"/>
                </w:rPr>
                <w:t>H</w:t>
              </w:r>
            </w:ins>
            <w:ins w:id="28" w:author="AFSMO" w:date="2021-02-18T11:01:00Z">
              <w:r w:rsidR="00722DCB">
                <w:rPr>
                  <w:highlight w:val="yellow"/>
                </w:rPr>
                <w:t>orizontal beamwidth (Degrees)</w:t>
              </w:r>
            </w:ins>
          </w:p>
        </w:tc>
        <w:tc>
          <w:tcPr>
            <w:tcW w:w="1560" w:type="dxa"/>
            <w:tcBorders>
              <w:top w:val="single" w:sz="4" w:space="0" w:color="auto"/>
              <w:left w:val="single" w:sz="4" w:space="0" w:color="auto"/>
              <w:bottom w:val="single" w:sz="4" w:space="0" w:color="auto"/>
              <w:right w:val="single" w:sz="4" w:space="0" w:color="auto"/>
            </w:tcBorders>
            <w:vAlign w:val="center"/>
          </w:tcPr>
          <w:p w14:paraId="0FA4970B" w14:textId="77777777" w:rsidR="00722DCB" w:rsidRPr="00722DCB" w:rsidRDefault="00722DCB" w:rsidP="0015294A">
            <w:pPr>
              <w:pStyle w:val="Tabletext"/>
              <w:jc w:val="center"/>
              <w:rPr>
                <w:ins w:id="29" w:author="AFSMO" w:date="2021-02-18T11:01:00Z"/>
                <w:highlight w:val="yellow"/>
              </w:rPr>
            </w:pPr>
          </w:p>
        </w:tc>
        <w:tc>
          <w:tcPr>
            <w:tcW w:w="2126" w:type="dxa"/>
            <w:tcBorders>
              <w:top w:val="single" w:sz="4" w:space="0" w:color="auto"/>
              <w:left w:val="single" w:sz="4" w:space="0" w:color="auto"/>
              <w:bottom w:val="single" w:sz="4" w:space="0" w:color="auto"/>
              <w:right w:val="single" w:sz="4" w:space="0" w:color="auto"/>
            </w:tcBorders>
          </w:tcPr>
          <w:p w14:paraId="384339CB" w14:textId="77777777" w:rsidR="00722DCB" w:rsidRPr="00722DCB" w:rsidRDefault="00722DCB" w:rsidP="0015294A">
            <w:pPr>
              <w:pStyle w:val="Tabletext"/>
              <w:jc w:val="center"/>
              <w:rPr>
                <w:ins w:id="30" w:author="AFSMO" w:date="2021-02-18T11:01:00Z"/>
                <w:highlight w:val="yellow"/>
              </w:rPr>
            </w:pPr>
          </w:p>
        </w:tc>
        <w:tc>
          <w:tcPr>
            <w:tcW w:w="1559" w:type="dxa"/>
            <w:tcBorders>
              <w:top w:val="single" w:sz="4" w:space="0" w:color="auto"/>
              <w:left w:val="single" w:sz="4" w:space="0" w:color="auto"/>
              <w:bottom w:val="single" w:sz="4" w:space="0" w:color="auto"/>
              <w:right w:val="single" w:sz="4" w:space="0" w:color="auto"/>
            </w:tcBorders>
          </w:tcPr>
          <w:p w14:paraId="060CEE73" w14:textId="77777777" w:rsidR="00722DCB" w:rsidRPr="00722DCB" w:rsidRDefault="00722DCB" w:rsidP="0015294A">
            <w:pPr>
              <w:pStyle w:val="Tabletext"/>
              <w:jc w:val="center"/>
              <w:rPr>
                <w:ins w:id="31" w:author="AFSMO" w:date="2021-02-18T11:01:00Z"/>
                <w:highlight w:val="yellow"/>
              </w:rPr>
            </w:pPr>
          </w:p>
        </w:tc>
        <w:tc>
          <w:tcPr>
            <w:tcW w:w="1454" w:type="dxa"/>
            <w:tcBorders>
              <w:top w:val="single" w:sz="4" w:space="0" w:color="auto"/>
              <w:left w:val="single" w:sz="4" w:space="0" w:color="auto"/>
              <w:bottom w:val="single" w:sz="4" w:space="0" w:color="auto"/>
              <w:right w:val="single" w:sz="4" w:space="0" w:color="auto"/>
            </w:tcBorders>
          </w:tcPr>
          <w:p w14:paraId="3924731E" w14:textId="77777777" w:rsidR="00722DCB" w:rsidRPr="00722DCB" w:rsidRDefault="00722DCB" w:rsidP="0015294A">
            <w:pPr>
              <w:pStyle w:val="Tabletext"/>
              <w:jc w:val="center"/>
              <w:rPr>
                <w:ins w:id="32" w:author="AFSMO" w:date="2021-02-18T11:01:00Z"/>
                <w:highlight w:val="yellow"/>
              </w:rPr>
            </w:pPr>
          </w:p>
        </w:tc>
      </w:tr>
      <w:tr w:rsidR="004D7E2A" w:rsidRPr="00D71259" w14:paraId="295AAC8B" w14:textId="77777777" w:rsidTr="00B35235">
        <w:trPr>
          <w:jc w:val="center"/>
          <w:ins w:id="33" w:author="AFSMO" w:date="2021-01-26T09:19:00Z"/>
        </w:trPr>
        <w:tc>
          <w:tcPr>
            <w:tcW w:w="2730" w:type="dxa"/>
            <w:tcBorders>
              <w:top w:val="single" w:sz="4" w:space="0" w:color="auto"/>
              <w:left w:val="single" w:sz="4" w:space="0" w:color="auto"/>
              <w:bottom w:val="single" w:sz="4" w:space="0" w:color="auto"/>
              <w:right w:val="single" w:sz="4" w:space="0" w:color="auto"/>
            </w:tcBorders>
          </w:tcPr>
          <w:p w14:paraId="302CA712" w14:textId="6F91A851" w:rsidR="004D7E2A" w:rsidRPr="003E1311" w:rsidRDefault="004D7E2A" w:rsidP="0015294A">
            <w:pPr>
              <w:pStyle w:val="Tabletext"/>
              <w:rPr>
                <w:ins w:id="34" w:author="AFSMO" w:date="2021-01-26T09:19:00Z"/>
                <w:highlight w:val="yellow"/>
              </w:rPr>
            </w:pPr>
            <w:ins w:id="35" w:author="AFSMO" w:date="2021-01-26T09:19:00Z">
              <w:r w:rsidRPr="003E1311">
                <w:rPr>
                  <w:highlight w:val="yellow"/>
                </w:rPr>
                <w:t>ITU-R Recommendation antenn</w:t>
              </w:r>
            </w:ins>
            <w:ins w:id="36" w:author="AFSMO" w:date="2021-01-26T09:20:00Z">
              <w:r w:rsidRPr="003E1311">
                <w:rPr>
                  <w:highlight w:val="yellow"/>
                </w:rPr>
                <w:t>a pattern</w:t>
              </w:r>
            </w:ins>
          </w:p>
        </w:tc>
        <w:tc>
          <w:tcPr>
            <w:tcW w:w="1560" w:type="dxa"/>
            <w:tcBorders>
              <w:top w:val="single" w:sz="4" w:space="0" w:color="auto"/>
              <w:left w:val="single" w:sz="4" w:space="0" w:color="auto"/>
              <w:bottom w:val="single" w:sz="4" w:space="0" w:color="auto"/>
              <w:right w:val="single" w:sz="4" w:space="0" w:color="auto"/>
            </w:tcBorders>
            <w:vAlign w:val="center"/>
          </w:tcPr>
          <w:p w14:paraId="3C123A27" w14:textId="77777777" w:rsidR="004D7E2A" w:rsidRPr="003E1311" w:rsidRDefault="004D7E2A" w:rsidP="0015294A">
            <w:pPr>
              <w:pStyle w:val="Tabletext"/>
              <w:jc w:val="center"/>
              <w:rPr>
                <w:ins w:id="37" w:author="AFSMO" w:date="2021-01-26T09:19:00Z"/>
                <w:highlight w:val="yellow"/>
              </w:rPr>
            </w:pPr>
          </w:p>
        </w:tc>
        <w:tc>
          <w:tcPr>
            <w:tcW w:w="2126" w:type="dxa"/>
            <w:tcBorders>
              <w:top w:val="single" w:sz="4" w:space="0" w:color="auto"/>
              <w:left w:val="single" w:sz="4" w:space="0" w:color="auto"/>
              <w:bottom w:val="single" w:sz="4" w:space="0" w:color="auto"/>
              <w:right w:val="single" w:sz="4" w:space="0" w:color="auto"/>
            </w:tcBorders>
          </w:tcPr>
          <w:p w14:paraId="224DB121" w14:textId="77777777" w:rsidR="004D7E2A" w:rsidRPr="003E1311" w:rsidRDefault="004D7E2A" w:rsidP="0015294A">
            <w:pPr>
              <w:pStyle w:val="Tabletext"/>
              <w:jc w:val="center"/>
              <w:rPr>
                <w:ins w:id="38" w:author="AFSMO" w:date="2021-01-26T09:19:00Z"/>
                <w:highlight w:val="yellow"/>
              </w:rPr>
            </w:pPr>
          </w:p>
        </w:tc>
        <w:tc>
          <w:tcPr>
            <w:tcW w:w="1559" w:type="dxa"/>
            <w:tcBorders>
              <w:top w:val="single" w:sz="4" w:space="0" w:color="auto"/>
              <w:left w:val="single" w:sz="4" w:space="0" w:color="auto"/>
              <w:bottom w:val="single" w:sz="4" w:space="0" w:color="auto"/>
              <w:right w:val="single" w:sz="4" w:space="0" w:color="auto"/>
            </w:tcBorders>
          </w:tcPr>
          <w:p w14:paraId="1990F2FE" w14:textId="77777777" w:rsidR="004D7E2A" w:rsidRPr="003E1311" w:rsidRDefault="004D7E2A" w:rsidP="0015294A">
            <w:pPr>
              <w:pStyle w:val="Tabletext"/>
              <w:jc w:val="center"/>
              <w:rPr>
                <w:ins w:id="39" w:author="AFSMO" w:date="2021-01-26T09:19:00Z"/>
                <w:highlight w:val="yellow"/>
              </w:rPr>
            </w:pPr>
          </w:p>
        </w:tc>
        <w:tc>
          <w:tcPr>
            <w:tcW w:w="1454" w:type="dxa"/>
            <w:tcBorders>
              <w:top w:val="single" w:sz="4" w:space="0" w:color="auto"/>
              <w:left w:val="single" w:sz="4" w:space="0" w:color="auto"/>
              <w:bottom w:val="single" w:sz="4" w:space="0" w:color="auto"/>
              <w:right w:val="single" w:sz="4" w:space="0" w:color="auto"/>
            </w:tcBorders>
          </w:tcPr>
          <w:p w14:paraId="68C6AFFF" w14:textId="77777777" w:rsidR="004D7E2A" w:rsidRPr="003E1311" w:rsidRDefault="004D7E2A" w:rsidP="0015294A">
            <w:pPr>
              <w:pStyle w:val="Tabletext"/>
              <w:jc w:val="center"/>
              <w:rPr>
                <w:ins w:id="40" w:author="AFSMO" w:date="2021-01-26T09:19:00Z"/>
                <w:highlight w:val="yellow"/>
              </w:rPr>
            </w:pPr>
          </w:p>
        </w:tc>
      </w:tr>
      <w:tr w:rsidR="004D7E2A" w:rsidRPr="00D71259" w14:paraId="0E65B407" w14:textId="77777777" w:rsidTr="00B35235">
        <w:trPr>
          <w:jc w:val="center"/>
          <w:ins w:id="41" w:author="AFSMO" w:date="2021-01-26T09:20:00Z"/>
        </w:trPr>
        <w:tc>
          <w:tcPr>
            <w:tcW w:w="2730" w:type="dxa"/>
            <w:tcBorders>
              <w:top w:val="single" w:sz="4" w:space="0" w:color="auto"/>
              <w:left w:val="single" w:sz="4" w:space="0" w:color="auto"/>
              <w:bottom w:val="single" w:sz="4" w:space="0" w:color="auto"/>
              <w:right w:val="single" w:sz="4" w:space="0" w:color="auto"/>
            </w:tcBorders>
          </w:tcPr>
          <w:p w14:paraId="19F01DB8" w14:textId="7A5BE619" w:rsidR="004D7E2A" w:rsidRPr="003E1311" w:rsidRDefault="004D7E2A" w:rsidP="0015294A">
            <w:pPr>
              <w:pStyle w:val="Tabletext"/>
              <w:rPr>
                <w:ins w:id="42" w:author="AFSMO" w:date="2021-01-26T09:20:00Z"/>
                <w:highlight w:val="yellow"/>
              </w:rPr>
            </w:pPr>
            <w:ins w:id="43" w:author="AFSMO" w:date="2021-01-26T09:20:00Z">
              <w:r w:rsidRPr="003E1311">
                <w:rPr>
                  <w:highlight w:val="yellow"/>
                </w:rPr>
                <w:t>Station altitude</w:t>
              </w:r>
            </w:ins>
          </w:p>
        </w:tc>
        <w:tc>
          <w:tcPr>
            <w:tcW w:w="1560" w:type="dxa"/>
            <w:tcBorders>
              <w:top w:val="single" w:sz="4" w:space="0" w:color="auto"/>
              <w:left w:val="single" w:sz="4" w:space="0" w:color="auto"/>
              <w:bottom w:val="single" w:sz="4" w:space="0" w:color="auto"/>
              <w:right w:val="single" w:sz="4" w:space="0" w:color="auto"/>
            </w:tcBorders>
            <w:vAlign w:val="center"/>
          </w:tcPr>
          <w:p w14:paraId="2BB0DED5" w14:textId="77777777" w:rsidR="004D7E2A" w:rsidRPr="003E1311" w:rsidRDefault="004D7E2A" w:rsidP="0015294A">
            <w:pPr>
              <w:pStyle w:val="Tabletext"/>
              <w:jc w:val="center"/>
              <w:rPr>
                <w:ins w:id="44" w:author="AFSMO" w:date="2021-01-26T09:20:00Z"/>
                <w:highlight w:val="yellow"/>
              </w:rPr>
            </w:pPr>
          </w:p>
        </w:tc>
        <w:tc>
          <w:tcPr>
            <w:tcW w:w="2126" w:type="dxa"/>
            <w:tcBorders>
              <w:top w:val="single" w:sz="4" w:space="0" w:color="auto"/>
              <w:left w:val="single" w:sz="4" w:space="0" w:color="auto"/>
              <w:bottom w:val="single" w:sz="4" w:space="0" w:color="auto"/>
              <w:right w:val="single" w:sz="4" w:space="0" w:color="auto"/>
            </w:tcBorders>
          </w:tcPr>
          <w:p w14:paraId="3B6153B1" w14:textId="77777777" w:rsidR="004D7E2A" w:rsidRPr="003E1311" w:rsidRDefault="004D7E2A" w:rsidP="0015294A">
            <w:pPr>
              <w:pStyle w:val="Tabletext"/>
              <w:jc w:val="center"/>
              <w:rPr>
                <w:ins w:id="45" w:author="AFSMO" w:date="2021-01-26T09:20:00Z"/>
                <w:highlight w:val="yellow"/>
              </w:rPr>
            </w:pPr>
          </w:p>
        </w:tc>
        <w:tc>
          <w:tcPr>
            <w:tcW w:w="1559" w:type="dxa"/>
            <w:tcBorders>
              <w:top w:val="single" w:sz="4" w:space="0" w:color="auto"/>
              <w:left w:val="single" w:sz="4" w:space="0" w:color="auto"/>
              <w:bottom w:val="single" w:sz="4" w:space="0" w:color="auto"/>
              <w:right w:val="single" w:sz="4" w:space="0" w:color="auto"/>
            </w:tcBorders>
          </w:tcPr>
          <w:p w14:paraId="1FD47DA0" w14:textId="77777777" w:rsidR="004D7E2A" w:rsidRPr="003E1311" w:rsidRDefault="004D7E2A" w:rsidP="0015294A">
            <w:pPr>
              <w:pStyle w:val="Tabletext"/>
              <w:jc w:val="center"/>
              <w:rPr>
                <w:ins w:id="46" w:author="AFSMO" w:date="2021-01-26T09:20:00Z"/>
                <w:highlight w:val="yellow"/>
              </w:rPr>
            </w:pPr>
          </w:p>
        </w:tc>
        <w:tc>
          <w:tcPr>
            <w:tcW w:w="1454" w:type="dxa"/>
            <w:tcBorders>
              <w:top w:val="single" w:sz="4" w:space="0" w:color="auto"/>
              <w:left w:val="single" w:sz="4" w:space="0" w:color="auto"/>
              <w:bottom w:val="single" w:sz="4" w:space="0" w:color="auto"/>
              <w:right w:val="single" w:sz="4" w:space="0" w:color="auto"/>
            </w:tcBorders>
          </w:tcPr>
          <w:p w14:paraId="35E4322D" w14:textId="77777777" w:rsidR="004D7E2A" w:rsidRPr="003E1311" w:rsidRDefault="004D7E2A" w:rsidP="0015294A">
            <w:pPr>
              <w:pStyle w:val="Tabletext"/>
              <w:jc w:val="center"/>
              <w:rPr>
                <w:ins w:id="47" w:author="AFSMO" w:date="2021-01-26T09:20:00Z"/>
                <w:highlight w:val="yellow"/>
              </w:rPr>
            </w:pPr>
          </w:p>
        </w:tc>
      </w:tr>
      <w:tr w:rsidR="00013D3A" w:rsidRPr="00D71259" w14:paraId="426FA4AD" w14:textId="77777777" w:rsidTr="00B35235">
        <w:trPr>
          <w:jc w:val="center"/>
          <w:ins w:id="48" w:author="AFSMO" w:date="2021-02-03T11:09:00Z"/>
        </w:trPr>
        <w:tc>
          <w:tcPr>
            <w:tcW w:w="2730" w:type="dxa"/>
            <w:tcBorders>
              <w:top w:val="single" w:sz="4" w:space="0" w:color="auto"/>
              <w:left w:val="single" w:sz="4" w:space="0" w:color="auto"/>
              <w:bottom w:val="single" w:sz="4" w:space="0" w:color="auto"/>
              <w:right w:val="single" w:sz="4" w:space="0" w:color="auto"/>
            </w:tcBorders>
          </w:tcPr>
          <w:p w14:paraId="466E8879" w14:textId="27285F7D" w:rsidR="00013D3A" w:rsidRPr="003E1311" w:rsidRDefault="00013D3A" w:rsidP="0015294A">
            <w:pPr>
              <w:pStyle w:val="Tabletext"/>
              <w:rPr>
                <w:ins w:id="49" w:author="AFSMO" w:date="2021-02-03T11:09:00Z"/>
                <w:highlight w:val="yellow"/>
              </w:rPr>
            </w:pPr>
            <w:ins w:id="50" w:author="AFSMO" w:date="2021-02-03T11:09:00Z">
              <w:r>
                <w:rPr>
                  <w:highlight w:val="yellow"/>
                </w:rPr>
                <w:t>RF bandwidth</w:t>
              </w:r>
            </w:ins>
          </w:p>
        </w:tc>
        <w:tc>
          <w:tcPr>
            <w:tcW w:w="1560" w:type="dxa"/>
            <w:tcBorders>
              <w:top w:val="single" w:sz="4" w:space="0" w:color="auto"/>
              <w:left w:val="single" w:sz="4" w:space="0" w:color="auto"/>
              <w:bottom w:val="single" w:sz="4" w:space="0" w:color="auto"/>
              <w:right w:val="single" w:sz="4" w:space="0" w:color="auto"/>
            </w:tcBorders>
            <w:vAlign w:val="center"/>
          </w:tcPr>
          <w:p w14:paraId="197675C8" w14:textId="77777777" w:rsidR="00013D3A" w:rsidRPr="003E1311" w:rsidRDefault="00013D3A" w:rsidP="0015294A">
            <w:pPr>
              <w:pStyle w:val="Tabletext"/>
              <w:jc w:val="center"/>
              <w:rPr>
                <w:ins w:id="51" w:author="AFSMO" w:date="2021-02-03T11:09:00Z"/>
                <w:highlight w:val="yellow"/>
              </w:rPr>
            </w:pPr>
          </w:p>
        </w:tc>
        <w:tc>
          <w:tcPr>
            <w:tcW w:w="2126" w:type="dxa"/>
            <w:tcBorders>
              <w:top w:val="single" w:sz="4" w:space="0" w:color="auto"/>
              <w:left w:val="single" w:sz="4" w:space="0" w:color="auto"/>
              <w:bottom w:val="single" w:sz="4" w:space="0" w:color="auto"/>
              <w:right w:val="single" w:sz="4" w:space="0" w:color="auto"/>
            </w:tcBorders>
          </w:tcPr>
          <w:p w14:paraId="70913BBE" w14:textId="77777777" w:rsidR="00013D3A" w:rsidRPr="003E1311" w:rsidRDefault="00013D3A" w:rsidP="0015294A">
            <w:pPr>
              <w:pStyle w:val="Tabletext"/>
              <w:jc w:val="center"/>
              <w:rPr>
                <w:ins w:id="52" w:author="AFSMO" w:date="2021-02-03T11:09:00Z"/>
                <w:highlight w:val="yellow"/>
              </w:rPr>
            </w:pPr>
          </w:p>
        </w:tc>
        <w:tc>
          <w:tcPr>
            <w:tcW w:w="1559" w:type="dxa"/>
            <w:tcBorders>
              <w:top w:val="single" w:sz="4" w:space="0" w:color="auto"/>
              <w:left w:val="single" w:sz="4" w:space="0" w:color="auto"/>
              <w:bottom w:val="single" w:sz="4" w:space="0" w:color="auto"/>
              <w:right w:val="single" w:sz="4" w:space="0" w:color="auto"/>
            </w:tcBorders>
          </w:tcPr>
          <w:p w14:paraId="0EADC9CF" w14:textId="77777777" w:rsidR="00013D3A" w:rsidRPr="003E1311" w:rsidRDefault="00013D3A" w:rsidP="0015294A">
            <w:pPr>
              <w:pStyle w:val="Tabletext"/>
              <w:jc w:val="center"/>
              <w:rPr>
                <w:ins w:id="53" w:author="AFSMO" w:date="2021-02-03T11:09:00Z"/>
                <w:highlight w:val="yellow"/>
              </w:rPr>
            </w:pPr>
          </w:p>
        </w:tc>
        <w:tc>
          <w:tcPr>
            <w:tcW w:w="1454" w:type="dxa"/>
            <w:tcBorders>
              <w:top w:val="single" w:sz="4" w:space="0" w:color="auto"/>
              <w:left w:val="single" w:sz="4" w:space="0" w:color="auto"/>
              <w:bottom w:val="single" w:sz="4" w:space="0" w:color="auto"/>
              <w:right w:val="single" w:sz="4" w:space="0" w:color="auto"/>
            </w:tcBorders>
          </w:tcPr>
          <w:p w14:paraId="3C23BF53" w14:textId="77777777" w:rsidR="00013D3A" w:rsidRPr="003E1311" w:rsidRDefault="00013D3A" w:rsidP="0015294A">
            <w:pPr>
              <w:pStyle w:val="Tabletext"/>
              <w:jc w:val="center"/>
              <w:rPr>
                <w:ins w:id="54" w:author="AFSMO" w:date="2021-02-03T11:09:00Z"/>
                <w:highlight w:val="yellow"/>
              </w:rPr>
            </w:pPr>
          </w:p>
        </w:tc>
      </w:tr>
    </w:tbl>
    <w:p w14:paraId="1EDD2843" w14:textId="77777777" w:rsidR="00A02240" w:rsidRDefault="00A02240" w:rsidP="00B35235">
      <w:pPr>
        <w:pStyle w:val="Tabletext"/>
      </w:pPr>
    </w:p>
    <w:p w14:paraId="5E8223E8" w14:textId="77777777" w:rsidR="00654F1F" w:rsidRDefault="00654F1F" w:rsidP="00B35235">
      <w:r>
        <w:lastRenderedPageBreak/>
        <w:t xml:space="preserve">[Editor’s note: </w:t>
      </w:r>
      <w:r w:rsidRPr="00B53B61">
        <w:t xml:space="preserve">It was noted that additional parameters such as operational altitude and antenna pattern (e.g., reference to ITU-R Recommendation) will be needed for studies and are </w:t>
      </w:r>
      <w:r>
        <w:t>expect</w:t>
      </w:r>
      <w:r w:rsidRPr="00B53B61">
        <w:t>ed to be provided at the next WP 5B meeting</w:t>
      </w:r>
      <w:r>
        <w:t>]</w:t>
      </w:r>
    </w:p>
    <w:p w14:paraId="5639C92D" w14:textId="77777777" w:rsidR="00654F1F" w:rsidRDefault="00654F1F" w:rsidP="00654F1F">
      <w:r>
        <w:t>[Editor’s note: the following table will be removed and the study updated when technical information of the new non-safety AMS systems will become available]</w:t>
      </w:r>
    </w:p>
    <w:p w14:paraId="01E7A967" w14:textId="77777777" w:rsidR="00654F1F" w:rsidRPr="006A3E90" w:rsidRDefault="00654F1F" w:rsidP="00654F1F">
      <w:r w:rsidRPr="006A3E90">
        <w:t xml:space="preserve">Before the parameters of </w:t>
      </w:r>
      <w:r w:rsidRPr="006A3E90">
        <w:rPr>
          <w:rFonts w:eastAsia="SimSun"/>
          <w:lang w:val="en-US" w:eastAsia="zh-CN"/>
        </w:rPr>
        <w:t>non-</w:t>
      </w:r>
      <w:r w:rsidRPr="006A3E90">
        <w:t>saf</w:t>
      </w:r>
      <w:r w:rsidRPr="006A3E90">
        <w:rPr>
          <w:rFonts w:eastAsia="SimSun"/>
          <w:lang w:val="en-US" w:eastAsia="zh-CN"/>
        </w:rPr>
        <w:t>ety</w:t>
      </w:r>
      <w:r w:rsidRPr="006A3E90">
        <w:rPr>
          <w:lang w:val="en-US"/>
        </w:rPr>
        <w:t xml:space="preserve"> </w:t>
      </w:r>
      <w:r w:rsidRPr="006A3E90">
        <w:rPr>
          <w:rFonts w:eastAsia="SimSun"/>
          <w:lang w:val="en-US" w:eastAsia="zh-CN"/>
        </w:rPr>
        <w:t>AMS</w:t>
      </w:r>
      <w:r w:rsidRPr="006A3E90">
        <w:t xml:space="preserve"> are determined, </w:t>
      </w:r>
      <w:r w:rsidRPr="006A3E90">
        <w:rPr>
          <w:rFonts w:eastAsia="SimSun"/>
          <w:lang w:val="en-US" w:eastAsia="zh-CN"/>
        </w:rPr>
        <w:t>c</w:t>
      </w:r>
      <w:r w:rsidRPr="006A3E90">
        <w:t>haracteristics of aeronautical mobile service</w:t>
      </w:r>
      <w:r w:rsidRPr="006A3E90">
        <w:rPr>
          <w:rFonts w:eastAsia="SimSun"/>
          <w:lang w:val="en-US" w:eastAsia="zh-CN"/>
        </w:rPr>
        <w:t xml:space="preserve"> </w:t>
      </w:r>
      <w:r w:rsidRPr="006A3E90">
        <w:t xml:space="preserve"> systems are taken from Table 1 of Recommendation ITU-R </w:t>
      </w:r>
      <w:r w:rsidRPr="006A3E90">
        <w:rPr>
          <w:rFonts w:eastAsia="SimSun"/>
          <w:lang w:val="en-US" w:eastAsia="zh-CN"/>
        </w:rPr>
        <w:t>M.2089-0, system 6 is taken as a example</w:t>
      </w:r>
      <w:r w:rsidRPr="006A3E90">
        <w:t>.</w:t>
      </w:r>
    </w:p>
    <w:p w14:paraId="2F5A9708" w14:textId="77777777" w:rsidR="00654F1F" w:rsidRPr="006A3E90" w:rsidRDefault="00654F1F" w:rsidP="0037095B">
      <w:pPr>
        <w:pStyle w:val="TableNo"/>
        <w:rPr>
          <w:lang w:val="en-US"/>
        </w:rPr>
      </w:pPr>
      <w:r w:rsidRPr="006A3E90">
        <w:rPr>
          <w:lang w:val="en-US"/>
        </w:rPr>
        <w:t>TABLE 1</w:t>
      </w:r>
    </w:p>
    <w:p w14:paraId="4160D3BE" w14:textId="77777777" w:rsidR="00654F1F" w:rsidRPr="006A3E90" w:rsidRDefault="00654F1F" w:rsidP="00654F1F">
      <w:pPr>
        <w:pStyle w:val="Tabletitle"/>
      </w:pPr>
      <w:r w:rsidRPr="006A3E90">
        <w:rPr>
          <w:lang w:val="en-US"/>
        </w:rPr>
        <w:t xml:space="preserve">Representative technical characteristics of the aeronautical mobile service systems </w:t>
      </w:r>
      <w:r w:rsidRPr="006A3E90">
        <w:rPr>
          <w:lang w:val="en-US"/>
        </w:rPr>
        <w:br/>
        <w:t>in the frequency range 14.5</w:t>
      </w:r>
      <w:r w:rsidRPr="006A3E90">
        <w:rPr>
          <w:lang w:val="en-US"/>
        </w:rPr>
        <w:noBreakHyphen/>
        <w:t>15.35 GHz</w:t>
      </w:r>
    </w:p>
    <w:tbl>
      <w:tblPr>
        <w:tblW w:w="8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9"/>
        <w:gridCol w:w="1062"/>
        <w:gridCol w:w="1416"/>
        <w:gridCol w:w="3183"/>
      </w:tblGrid>
      <w:tr w:rsidR="00654F1F" w:rsidRPr="006A3E90" w14:paraId="47D2E95C" w14:textId="77777777" w:rsidTr="00A02240">
        <w:trPr>
          <w:jc w:val="center"/>
        </w:trPr>
        <w:tc>
          <w:tcPr>
            <w:tcW w:w="350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A7F598" w14:textId="77777777" w:rsidR="00654F1F" w:rsidRPr="006A3E90" w:rsidRDefault="00654F1F" w:rsidP="0037095B">
            <w:pPr>
              <w:pStyle w:val="Tablehead"/>
            </w:pPr>
            <w:r w:rsidRPr="006A3E90">
              <w:t>Parameter</w:t>
            </w:r>
          </w:p>
        </w:tc>
        <w:tc>
          <w:tcPr>
            <w:tcW w:w="141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8858C54" w14:textId="77777777" w:rsidR="00654F1F" w:rsidRPr="006A3E90" w:rsidRDefault="00654F1F" w:rsidP="0037095B">
            <w:pPr>
              <w:pStyle w:val="Tablehead"/>
            </w:pPr>
            <w:r w:rsidRPr="006A3E90">
              <w:t>Units</w:t>
            </w:r>
          </w:p>
        </w:tc>
        <w:tc>
          <w:tcPr>
            <w:tcW w:w="318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66550A1" w14:textId="77777777" w:rsidR="00654F1F" w:rsidRPr="006A3E90" w:rsidRDefault="00654F1F" w:rsidP="0037095B">
            <w:pPr>
              <w:pStyle w:val="Tablehead"/>
              <w:rPr>
                <w:lang w:val="en-US"/>
              </w:rPr>
            </w:pPr>
            <w:r w:rsidRPr="006A3E90">
              <w:rPr>
                <w:lang w:val="en-US"/>
              </w:rPr>
              <w:t>System 6</w:t>
            </w:r>
            <w:r w:rsidRPr="006A3E90">
              <w:rPr>
                <w:lang w:val="en-US"/>
              </w:rPr>
              <w:br/>
              <w:t>Airborne / Ground / Shipboard terminals</w:t>
            </w:r>
          </w:p>
        </w:tc>
      </w:tr>
      <w:tr w:rsidR="00654F1F" w:rsidRPr="006A3E90" w14:paraId="58CDACEF" w14:textId="77777777" w:rsidTr="00A02240">
        <w:trPr>
          <w:jc w:val="center"/>
        </w:trPr>
        <w:tc>
          <w:tcPr>
            <w:tcW w:w="8100"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14F4318" w14:textId="77777777" w:rsidR="00654F1F" w:rsidRPr="006A3E90" w:rsidRDefault="00654F1F" w:rsidP="0037095B">
            <w:pPr>
              <w:pStyle w:val="Tablehead"/>
              <w:rPr>
                <w:lang w:val="en-US"/>
              </w:rPr>
            </w:pPr>
            <w:r w:rsidRPr="006A3E90">
              <w:t>Transmitter</w:t>
            </w:r>
          </w:p>
        </w:tc>
      </w:tr>
      <w:tr w:rsidR="00654F1F" w:rsidRPr="006A3E90" w14:paraId="51E24FC2" w14:textId="77777777" w:rsidTr="00A02240">
        <w:trPr>
          <w:jc w:val="center"/>
        </w:trPr>
        <w:tc>
          <w:tcPr>
            <w:tcW w:w="3501" w:type="dxa"/>
            <w:gridSpan w:val="2"/>
            <w:tcBorders>
              <w:top w:val="single" w:sz="4" w:space="0" w:color="auto"/>
              <w:left w:val="single" w:sz="4" w:space="0" w:color="auto"/>
              <w:bottom w:val="single" w:sz="4" w:space="0" w:color="auto"/>
              <w:right w:val="single" w:sz="4" w:space="0" w:color="auto"/>
            </w:tcBorders>
            <w:hideMark/>
          </w:tcPr>
          <w:p w14:paraId="65703606" w14:textId="77777777" w:rsidR="00654F1F" w:rsidRPr="006A3E90" w:rsidRDefault="00654F1F" w:rsidP="0037095B">
            <w:pPr>
              <w:pStyle w:val="Tabletext"/>
            </w:pPr>
            <w:r w:rsidRPr="006A3E90">
              <w:t>Tuning range</w:t>
            </w:r>
          </w:p>
        </w:tc>
        <w:tc>
          <w:tcPr>
            <w:tcW w:w="1416" w:type="dxa"/>
            <w:tcBorders>
              <w:top w:val="single" w:sz="4" w:space="0" w:color="auto"/>
              <w:left w:val="single" w:sz="4" w:space="0" w:color="auto"/>
              <w:bottom w:val="single" w:sz="4" w:space="0" w:color="auto"/>
              <w:right w:val="single" w:sz="4" w:space="0" w:color="auto"/>
            </w:tcBorders>
            <w:hideMark/>
          </w:tcPr>
          <w:p w14:paraId="1CD56A62" w14:textId="77777777" w:rsidR="00654F1F" w:rsidRPr="006A3E90" w:rsidRDefault="00654F1F" w:rsidP="0037095B">
            <w:pPr>
              <w:pStyle w:val="Tabletext"/>
              <w:jc w:val="center"/>
            </w:pPr>
            <w:r w:rsidRPr="006A3E90">
              <w:t>GHz</w:t>
            </w:r>
          </w:p>
        </w:tc>
        <w:tc>
          <w:tcPr>
            <w:tcW w:w="3183" w:type="dxa"/>
            <w:tcBorders>
              <w:top w:val="single" w:sz="4" w:space="0" w:color="auto"/>
              <w:left w:val="single" w:sz="4" w:space="0" w:color="auto"/>
              <w:bottom w:val="single" w:sz="4" w:space="0" w:color="auto"/>
              <w:right w:val="single" w:sz="4" w:space="0" w:color="auto"/>
            </w:tcBorders>
            <w:vAlign w:val="center"/>
            <w:hideMark/>
          </w:tcPr>
          <w:p w14:paraId="425F0226" w14:textId="77777777" w:rsidR="00654F1F" w:rsidRPr="006A3E90" w:rsidRDefault="00654F1F" w:rsidP="0037095B">
            <w:pPr>
              <w:pStyle w:val="Tabletext"/>
              <w:jc w:val="center"/>
            </w:pPr>
            <w:r w:rsidRPr="006A3E90">
              <w:t>14.5</w:t>
            </w:r>
            <w:r w:rsidRPr="006A3E90">
              <w:noBreakHyphen/>
              <w:t>15.35</w:t>
            </w:r>
          </w:p>
        </w:tc>
      </w:tr>
      <w:tr w:rsidR="00654F1F" w:rsidRPr="006A3E90" w14:paraId="02062039" w14:textId="77777777" w:rsidTr="00A02240">
        <w:trPr>
          <w:jc w:val="center"/>
        </w:trPr>
        <w:tc>
          <w:tcPr>
            <w:tcW w:w="3501" w:type="dxa"/>
            <w:gridSpan w:val="2"/>
            <w:tcBorders>
              <w:top w:val="single" w:sz="4" w:space="0" w:color="auto"/>
              <w:left w:val="single" w:sz="4" w:space="0" w:color="auto"/>
              <w:bottom w:val="single" w:sz="4" w:space="0" w:color="auto"/>
              <w:right w:val="single" w:sz="4" w:space="0" w:color="auto"/>
            </w:tcBorders>
            <w:hideMark/>
          </w:tcPr>
          <w:p w14:paraId="721AAB27" w14:textId="77777777" w:rsidR="00654F1F" w:rsidRPr="006A3E90" w:rsidRDefault="00654F1F" w:rsidP="0037095B">
            <w:pPr>
              <w:pStyle w:val="Tabletext"/>
            </w:pPr>
            <w:r w:rsidRPr="006A3E90">
              <w:t>Power output</w:t>
            </w:r>
          </w:p>
        </w:tc>
        <w:tc>
          <w:tcPr>
            <w:tcW w:w="1416" w:type="dxa"/>
            <w:tcBorders>
              <w:top w:val="single" w:sz="4" w:space="0" w:color="auto"/>
              <w:left w:val="single" w:sz="4" w:space="0" w:color="auto"/>
              <w:bottom w:val="single" w:sz="4" w:space="0" w:color="auto"/>
              <w:right w:val="single" w:sz="4" w:space="0" w:color="auto"/>
            </w:tcBorders>
            <w:hideMark/>
          </w:tcPr>
          <w:p w14:paraId="0424E3AB" w14:textId="77777777" w:rsidR="00654F1F" w:rsidRPr="006A3E90" w:rsidRDefault="00654F1F" w:rsidP="0037095B">
            <w:pPr>
              <w:pStyle w:val="Tabletext"/>
              <w:jc w:val="center"/>
            </w:pPr>
            <w:r w:rsidRPr="006A3E90">
              <w:t>dBm</w:t>
            </w:r>
          </w:p>
        </w:tc>
        <w:tc>
          <w:tcPr>
            <w:tcW w:w="3183" w:type="dxa"/>
            <w:tcBorders>
              <w:top w:val="single" w:sz="4" w:space="0" w:color="auto"/>
              <w:left w:val="single" w:sz="4" w:space="0" w:color="auto"/>
              <w:bottom w:val="single" w:sz="4" w:space="0" w:color="auto"/>
              <w:right w:val="single" w:sz="4" w:space="0" w:color="auto"/>
            </w:tcBorders>
            <w:vAlign w:val="center"/>
            <w:hideMark/>
          </w:tcPr>
          <w:p w14:paraId="163ECB33" w14:textId="77777777" w:rsidR="00654F1F" w:rsidRPr="006A3E90" w:rsidRDefault="00654F1F" w:rsidP="0037095B">
            <w:pPr>
              <w:pStyle w:val="Tabletext"/>
              <w:jc w:val="center"/>
            </w:pPr>
            <w:r w:rsidRPr="006A3E90">
              <w:t>20 to 43</w:t>
            </w:r>
          </w:p>
        </w:tc>
      </w:tr>
      <w:tr w:rsidR="00654F1F" w:rsidRPr="006A3E90" w14:paraId="21251EDC" w14:textId="77777777" w:rsidTr="00A02240">
        <w:trPr>
          <w:jc w:val="center"/>
        </w:trPr>
        <w:tc>
          <w:tcPr>
            <w:tcW w:w="2439" w:type="dxa"/>
            <w:vMerge w:val="restart"/>
            <w:tcBorders>
              <w:top w:val="single" w:sz="4" w:space="0" w:color="auto"/>
              <w:left w:val="single" w:sz="4" w:space="0" w:color="auto"/>
              <w:bottom w:val="single" w:sz="4" w:space="0" w:color="auto"/>
              <w:right w:val="single" w:sz="4" w:space="0" w:color="auto"/>
            </w:tcBorders>
            <w:hideMark/>
          </w:tcPr>
          <w:p w14:paraId="400EE321" w14:textId="77777777" w:rsidR="00654F1F" w:rsidRPr="006A3E90" w:rsidRDefault="00654F1F" w:rsidP="0037095B">
            <w:pPr>
              <w:pStyle w:val="Tabletext"/>
            </w:pPr>
            <w:r w:rsidRPr="006A3E90">
              <w:t xml:space="preserve">Bandwidth </w:t>
            </w:r>
          </w:p>
        </w:tc>
        <w:tc>
          <w:tcPr>
            <w:tcW w:w="1062" w:type="dxa"/>
            <w:tcBorders>
              <w:top w:val="single" w:sz="4" w:space="0" w:color="auto"/>
              <w:left w:val="single" w:sz="4" w:space="0" w:color="auto"/>
              <w:bottom w:val="single" w:sz="4" w:space="0" w:color="auto"/>
              <w:right w:val="single" w:sz="4" w:space="0" w:color="auto"/>
            </w:tcBorders>
            <w:hideMark/>
          </w:tcPr>
          <w:p w14:paraId="162C3A37" w14:textId="77777777" w:rsidR="00654F1F" w:rsidRPr="006A3E90" w:rsidRDefault="00654F1F" w:rsidP="0037095B">
            <w:pPr>
              <w:pStyle w:val="Tabletext"/>
            </w:pPr>
            <w:r w:rsidRPr="006A3E90">
              <w:t>3 dB</w:t>
            </w:r>
          </w:p>
        </w:tc>
        <w:tc>
          <w:tcPr>
            <w:tcW w:w="1416" w:type="dxa"/>
            <w:tcBorders>
              <w:top w:val="single" w:sz="4" w:space="0" w:color="auto"/>
              <w:left w:val="single" w:sz="4" w:space="0" w:color="auto"/>
              <w:bottom w:val="single" w:sz="4" w:space="0" w:color="auto"/>
              <w:right w:val="single" w:sz="4" w:space="0" w:color="auto"/>
            </w:tcBorders>
            <w:hideMark/>
          </w:tcPr>
          <w:p w14:paraId="39C21690" w14:textId="77777777" w:rsidR="00654F1F" w:rsidRPr="006A3E90" w:rsidRDefault="00654F1F" w:rsidP="0037095B">
            <w:pPr>
              <w:pStyle w:val="Tabletext"/>
              <w:jc w:val="center"/>
            </w:pPr>
            <w:r w:rsidRPr="006A3E90">
              <w:t>MHz</w:t>
            </w:r>
          </w:p>
        </w:tc>
        <w:tc>
          <w:tcPr>
            <w:tcW w:w="3183" w:type="dxa"/>
            <w:tcBorders>
              <w:top w:val="single" w:sz="4" w:space="0" w:color="auto"/>
              <w:left w:val="single" w:sz="4" w:space="0" w:color="auto"/>
              <w:bottom w:val="single" w:sz="4" w:space="0" w:color="auto"/>
              <w:right w:val="single" w:sz="4" w:space="0" w:color="auto"/>
            </w:tcBorders>
            <w:vAlign w:val="center"/>
            <w:hideMark/>
          </w:tcPr>
          <w:p w14:paraId="65E87032" w14:textId="77777777" w:rsidR="00654F1F" w:rsidRPr="006A3E90" w:rsidRDefault="00654F1F" w:rsidP="0037095B">
            <w:pPr>
              <w:pStyle w:val="Tabletext"/>
              <w:jc w:val="center"/>
            </w:pPr>
            <w:r w:rsidRPr="006A3E90">
              <w:t>0.8 to 100</w:t>
            </w:r>
          </w:p>
        </w:tc>
      </w:tr>
      <w:tr w:rsidR="00654F1F" w:rsidRPr="006A3E90" w14:paraId="3208D065" w14:textId="77777777" w:rsidTr="00A02240">
        <w:trPr>
          <w:jc w:val="center"/>
        </w:trPr>
        <w:tc>
          <w:tcPr>
            <w:tcW w:w="2439" w:type="dxa"/>
            <w:vMerge/>
            <w:tcBorders>
              <w:top w:val="single" w:sz="4" w:space="0" w:color="auto"/>
              <w:left w:val="single" w:sz="4" w:space="0" w:color="auto"/>
              <w:bottom w:val="single" w:sz="4" w:space="0" w:color="auto"/>
              <w:right w:val="single" w:sz="4" w:space="0" w:color="auto"/>
            </w:tcBorders>
            <w:vAlign w:val="center"/>
            <w:hideMark/>
          </w:tcPr>
          <w:p w14:paraId="281D9898" w14:textId="77777777" w:rsidR="00654F1F" w:rsidRPr="006A3E90" w:rsidRDefault="00654F1F" w:rsidP="0037095B">
            <w:pPr>
              <w:pStyle w:val="Tabletext"/>
            </w:pPr>
          </w:p>
        </w:tc>
        <w:tc>
          <w:tcPr>
            <w:tcW w:w="1062" w:type="dxa"/>
            <w:tcBorders>
              <w:top w:val="single" w:sz="4" w:space="0" w:color="auto"/>
              <w:left w:val="single" w:sz="4" w:space="0" w:color="auto"/>
              <w:bottom w:val="single" w:sz="4" w:space="0" w:color="auto"/>
              <w:right w:val="single" w:sz="4" w:space="0" w:color="auto"/>
            </w:tcBorders>
            <w:hideMark/>
          </w:tcPr>
          <w:p w14:paraId="1273BB50" w14:textId="77777777" w:rsidR="00654F1F" w:rsidRPr="006A3E90" w:rsidRDefault="00654F1F" w:rsidP="0037095B">
            <w:pPr>
              <w:pStyle w:val="Tabletext"/>
            </w:pPr>
            <w:r w:rsidRPr="006A3E90">
              <w:t>20 dB</w:t>
            </w:r>
          </w:p>
        </w:tc>
        <w:tc>
          <w:tcPr>
            <w:tcW w:w="1416" w:type="dxa"/>
            <w:tcBorders>
              <w:top w:val="single" w:sz="4" w:space="0" w:color="auto"/>
              <w:left w:val="single" w:sz="4" w:space="0" w:color="auto"/>
              <w:bottom w:val="single" w:sz="4" w:space="0" w:color="auto"/>
              <w:right w:val="single" w:sz="4" w:space="0" w:color="auto"/>
            </w:tcBorders>
            <w:hideMark/>
          </w:tcPr>
          <w:p w14:paraId="7CE5B976" w14:textId="77777777" w:rsidR="00654F1F" w:rsidRPr="006A3E90" w:rsidRDefault="00654F1F" w:rsidP="0037095B">
            <w:pPr>
              <w:pStyle w:val="Tabletext"/>
              <w:jc w:val="center"/>
            </w:pPr>
            <w:r w:rsidRPr="006A3E90">
              <w:t>MHz</w:t>
            </w:r>
          </w:p>
        </w:tc>
        <w:tc>
          <w:tcPr>
            <w:tcW w:w="3183" w:type="dxa"/>
            <w:tcBorders>
              <w:top w:val="single" w:sz="4" w:space="0" w:color="auto"/>
              <w:left w:val="single" w:sz="4" w:space="0" w:color="auto"/>
              <w:bottom w:val="single" w:sz="4" w:space="0" w:color="auto"/>
              <w:right w:val="single" w:sz="4" w:space="0" w:color="auto"/>
            </w:tcBorders>
            <w:vAlign w:val="center"/>
            <w:hideMark/>
          </w:tcPr>
          <w:p w14:paraId="1408D610" w14:textId="77777777" w:rsidR="00654F1F" w:rsidRPr="006A3E90" w:rsidRDefault="00654F1F" w:rsidP="0037095B">
            <w:pPr>
              <w:pStyle w:val="Tabletext"/>
              <w:jc w:val="center"/>
            </w:pPr>
            <w:r w:rsidRPr="006A3E90">
              <w:t>1.2 to 120</w:t>
            </w:r>
          </w:p>
        </w:tc>
      </w:tr>
      <w:tr w:rsidR="00654F1F" w:rsidRPr="006A3E90" w14:paraId="47319132" w14:textId="77777777" w:rsidTr="00A02240">
        <w:trPr>
          <w:jc w:val="center"/>
        </w:trPr>
        <w:tc>
          <w:tcPr>
            <w:tcW w:w="2439" w:type="dxa"/>
            <w:vMerge/>
            <w:tcBorders>
              <w:top w:val="single" w:sz="4" w:space="0" w:color="auto"/>
              <w:left w:val="single" w:sz="4" w:space="0" w:color="auto"/>
              <w:bottom w:val="single" w:sz="4" w:space="0" w:color="auto"/>
              <w:right w:val="single" w:sz="4" w:space="0" w:color="auto"/>
            </w:tcBorders>
            <w:vAlign w:val="center"/>
            <w:hideMark/>
          </w:tcPr>
          <w:p w14:paraId="172F8F75" w14:textId="77777777" w:rsidR="00654F1F" w:rsidRPr="006A3E90" w:rsidRDefault="00654F1F" w:rsidP="0037095B">
            <w:pPr>
              <w:pStyle w:val="Tabletext"/>
            </w:pPr>
          </w:p>
        </w:tc>
        <w:tc>
          <w:tcPr>
            <w:tcW w:w="1062" w:type="dxa"/>
            <w:tcBorders>
              <w:top w:val="single" w:sz="4" w:space="0" w:color="auto"/>
              <w:left w:val="single" w:sz="4" w:space="0" w:color="auto"/>
              <w:bottom w:val="single" w:sz="4" w:space="0" w:color="auto"/>
              <w:right w:val="single" w:sz="4" w:space="0" w:color="auto"/>
            </w:tcBorders>
            <w:hideMark/>
          </w:tcPr>
          <w:p w14:paraId="169F2A0A" w14:textId="77777777" w:rsidR="00654F1F" w:rsidRPr="006A3E90" w:rsidRDefault="00654F1F" w:rsidP="0037095B">
            <w:pPr>
              <w:pStyle w:val="Tabletext"/>
            </w:pPr>
            <w:r w:rsidRPr="006A3E90">
              <w:t>60 dB</w:t>
            </w:r>
          </w:p>
        </w:tc>
        <w:tc>
          <w:tcPr>
            <w:tcW w:w="1416" w:type="dxa"/>
            <w:tcBorders>
              <w:top w:val="single" w:sz="4" w:space="0" w:color="auto"/>
              <w:left w:val="single" w:sz="4" w:space="0" w:color="auto"/>
              <w:bottom w:val="single" w:sz="4" w:space="0" w:color="auto"/>
              <w:right w:val="single" w:sz="4" w:space="0" w:color="auto"/>
            </w:tcBorders>
            <w:hideMark/>
          </w:tcPr>
          <w:p w14:paraId="731C6D63" w14:textId="77777777" w:rsidR="00654F1F" w:rsidRPr="006A3E90" w:rsidRDefault="00654F1F" w:rsidP="0037095B">
            <w:pPr>
              <w:pStyle w:val="Tabletext"/>
              <w:jc w:val="center"/>
            </w:pPr>
            <w:r w:rsidRPr="006A3E90">
              <w:t>MHz</w:t>
            </w:r>
          </w:p>
        </w:tc>
        <w:tc>
          <w:tcPr>
            <w:tcW w:w="3183" w:type="dxa"/>
            <w:tcBorders>
              <w:top w:val="single" w:sz="4" w:space="0" w:color="auto"/>
              <w:left w:val="single" w:sz="4" w:space="0" w:color="auto"/>
              <w:bottom w:val="single" w:sz="4" w:space="0" w:color="auto"/>
              <w:right w:val="single" w:sz="4" w:space="0" w:color="auto"/>
            </w:tcBorders>
            <w:vAlign w:val="center"/>
            <w:hideMark/>
          </w:tcPr>
          <w:p w14:paraId="249D722B" w14:textId="77777777" w:rsidR="00654F1F" w:rsidRPr="006A3E90" w:rsidRDefault="00654F1F" w:rsidP="0037095B">
            <w:pPr>
              <w:pStyle w:val="Tabletext"/>
              <w:jc w:val="center"/>
            </w:pPr>
            <w:r w:rsidRPr="006A3E90">
              <w:t>9.8 to 160</w:t>
            </w:r>
          </w:p>
        </w:tc>
      </w:tr>
      <w:tr w:rsidR="00654F1F" w:rsidRPr="006A3E90" w14:paraId="3194BF71" w14:textId="77777777" w:rsidTr="00A02240">
        <w:trPr>
          <w:jc w:val="center"/>
        </w:trPr>
        <w:tc>
          <w:tcPr>
            <w:tcW w:w="3501" w:type="dxa"/>
            <w:gridSpan w:val="2"/>
            <w:tcBorders>
              <w:top w:val="single" w:sz="4" w:space="0" w:color="auto"/>
              <w:left w:val="single" w:sz="4" w:space="0" w:color="auto"/>
              <w:bottom w:val="single" w:sz="4" w:space="0" w:color="auto"/>
              <w:right w:val="single" w:sz="4" w:space="0" w:color="auto"/>
            </w:tcBorders>
            <w:hideMark/>
          </w:tcPr>
          <w:p w14:paraId="539C0022" w14:textId="77777777" w:rsidR="00654F1F" w:rsidRPr="006A3E90" w:rsidRDefault="00654F1F" w:rsidP="0037095B">
            <w:pPr>
              <w:pStyle w:val="Tabletext"/>
            </w:pPr>
            <w:r w:rsidRPr="006A3E90">
              <w:t xml:space="preserve">Harmonic attenuation </w:t>
            </w:r>
          </w:p>
        </w:tc>
        <w:tc>
          <w:tcPr>
            <w:tcW w:w="1416" w:type="dxa"/>
            <w:tcBorders>
              <w:top w:val="single" w:sz="4" w:space="0" w:color="auto"/>
              <w:left w:val="single" w:sz="4" w:space="0" w:color="auto"/>
              <w:bottom w:val="single" w:sz="4" w:space="0" w:color="auto"/>
              <w:right w:val="single" w:sz="4" w:space="0" w:color="auto"/>
            </w:tcBorders>
            <w:hideMark/>
          </w:tcPr>
          <w:p w14:paraId="22BDF172" w14:textId="77777777" w:rsidR="00654F1F" w:rsidRPr="006A3E90" w:rsidRDefault="00654F1F" w:rsidP="0037095B">
            <w:pPr>
              <w:pStyle w:val="Tabletext"/>
              <w:jc w:val="center"/>
            </w:pPr>
            <w:r w:rsidRPr="006A3E90">
              <w:t>dB</w:t>
            </w:r>
          </w:p>
        </w:tc>
        <w:tc>
          <w:tcPr>
            <w:tcW w:w="3183" w:type="dxa"/>
            <w:tcBorders>
              <w:top w:val="single" w:sz="4" w:space="0" w:color="auto"/>
              <w:left w:val="single" w:sz="4" w:space="0" w:color="auto"/>
              <w:bottom w:val="single" w:sz="4" w:space="0" w:color="auto"/>
              <w:right w:val="single" w:sz="4" w:space="0" w:color="auto"/>
            </w:tcBorders>
            <w:vAlign w:val="center"/>
            <w:hideMark/>
          </w:tcPr>
          <w:p w14:paraId="6BE454C3" w14:textId="77777777" w:rsidR="00654F1F" w:rsidRPr="006A3E90" w:rsidRDefault="00654F1F" w:rsidP="0037095B">
            <w:pPr>
              <w:pStyle w:val="Tabletext"/>
              <w:jc w:val="center"/>
            </w:pPr>
            <w:r w:rsidRPr="006A3E90">
              <w:t>60</w:t>
            </w:r>
          </w:p>
        </w:tc>
      </w:tr>
      <w:tr w:rsidR="00654F1F" w:rsidRPr="006A3E90" w14:paraId="79194DB0" w14:textId="77777777" w:rsidTr="00A02240">
        <w:trPr>
          <w:jc w:val="center"/>
        </w:trPr>
        <w:tc>
          <w:tcPr>
            <w:tcW w:w="3501" w:type="dxa"/>
            <w:gridSpan w:val="2"/>
            <w:tcBorders>
              <w:top w:val="single" w:sz="4" w:space="0" w:color="auto"/>
              <w:left w:val="single" w:sz="4" w:space="0" w:color="auto"/>
              <w:bottom w:val="single" w:sz="4" w:space="0" w:color="auto"/>
              <w:right w:val="single" w:sz="4" w:space="0" w:color="auto"/>
            </w:tcBorders>
            <w:hideMark/>
          </w:tcPr>
          <w:p w14:paraId="32811C9B" w14:textId="77777777" w:rsidR="00654F1F" w:rsidRPr="006A3E90" w:rsidRDefault="00654F1F" w:rsidP="0037095B">
            <w:pPr>
              <w:pStyle w:val="Tabletext"/>
            </w:pPr>
            <w:r w:rsidRPr="006A3E90">
              <w:t xml:space="preserve">Spurious attenuation </w:t>
            </w:r>
          </w:p>
        </w:tc>
        <w:tc>
          <w:tcPr>
            <w:tcW w:w="1416" w:type="dxa"/>
            <w:tcBorders>
              <w:top w:val="single" w:sz="4" w:space="0" w:color="auto"/>
              <w:left w:val="single" w:sz="4" w:space="0" w:color="auto"/>
              <w:bottom w:val="single" w:sz="4" w:space="0" w:color="auto"/>
              <w:right w:val="single" w:sz="4" w:space="0" w:color="auto"/>
            </w:tcBorders>
            <w:hideMark/>
          </w:tcPr>
          <w:p w14:paraId="1E3335E3" w14:textId="77777777" w:rsidR="00654F1F" w:rsidRPr="006A3E90" w:rsidRDefault="00654F1F" w:rsidP="0037095B">
            <w:pPr>
              <w:pStyle w:val="Tabletext"/>
              <w:jc w:val="center"/>
            </w:pPr>
            <w:r w:rsidRPr="006A3E90">
              <w:t>dB</w:t>
            </w:r>
          </w:p>
        </w:tc>
        <w:tc>
          <w:tcPr>
            <w:tcW w:w="3183" w:type="dxa"/>
            <w:tcBorders>
              <w:top w:val="single" w:sz="4" w:space="0" w:color="auto"/>
              <w:left w:val="single" w:sz="4" w:space="0" w:color="auto"/>
              <w:bottom w:val="single" w:sz="4" w:space="0" w:color="auto"/>
              <w:right w:val="single" w:sz="4" w:space="0" w:color="auto"/>
            </w:tcBorders>
            <w:vAlign w:val="center"/>
            <w:hideMark/>
          </w:tcPr>
          <w:p w14:paraId="2DA6F532" w14:textId="77777777" w:rsidR="00654F1F" w:rsidRPr="006A3E90" w:rsidRDefault="00654F1F" w:rsidP="0037095B">
            <w:pPr>
              <w:pStyle w:val="Tabletext"/>
              <w:jc w:val="center"/>
            </w:pPr>
            <w:r w:rsidRPr="006A3E90">
              <w:t>60</w:t>
            </w:r>
          </w:p>
        </w:tc>
      </w:tr>
      <w:tr w:rsidR="00654F1F" w:rsidRPr="006A3E90" w14:paraId="6EDCC0B0" w14:textId="77777777" w:rsidTr="00A02240">
        <w:trPr>
          <w:jc w:val="center"/>
        </w:trPr>
        <w:tc>
          <w:tcPr>
            <w:tcW w:w="3501" w:type="dxa"/>
            <w:gridSpan w:val="2"/>
            <w:tcBorders>
              <w:top w:val="single" w:sz="4" w:space="0" w:color="auto"/>
              <w:left w:val="single" w:sz="4" w:space="0" w:color="auto"/>
              <w:bottom w:val="single" w:sz="4" w:space="0" w:color="auto"/>
              <w:right w:val="single" w:sz="4" w:space="0" w:color="auto"/>
            </w:tcBorders>
            <w:hideMark/>
          </w:tcPr>
          <w:p w14:paraId="5AC64090" w14:textId="77777777" w:rsidR="00654F1F" w:rsidRPr="006A3E90" w:rsidRDefault="00654F1F" w:rsidP="0037095B">
            <w:pPr>
              <w:pStyle w:val="Tabletext"/>
            </w:pPr>
            <w:r w:rsidRPr="006A3E90">
              <w:t>Modulation</w:t>
            </w:r>
          </w:p>
        </w:tc>
        <w:tc>
          <w:tcPr>
            <w:tcW w:w="1416" w:type="dxa"/>
            <w:tcBorders>
              <w:top w:val="single" w:sz="4" w:space="0" w:color="auto"/>
              <w:left w:val="single" w:sz="4" w:space="0" w:color="auto"/>
              <w:bottom w:val="single" w:sz="4" w:space="0" w:color="auto"/>
              <w:right w:val="single" w:sz="4" w:space="0" w:color="auto"/>
            </w:tcBorders>
          </w:tcPr>
          <w:p w14:paraId="02A7B63F" w14:textId="77777777" w:rsidR="00654F1F" w:rsidRPr="006A3E90" w:rsidRDefault="00654F1F" w:rsidP="0037095B">
            <w:pPr>
              <w:pStyle w:val="Tabletext"/>
              <w:jc w:val="center"/>
            </w:pPr>
          </w:p>
        </w:tc>
        <w:tc>
          <w:tcPr>
            <w:tcW w:w="3183" w:type="dxa"/>
            <w:tcBorders>
              <w:top w:val="single" w:sz="4" w:space="0" w:color="auto"/>
              <w:left w:val="single" w:sz="4" w:space="0" w:color="auto"/>
              <w:bottom w:val="single" w:sz="4" w:space="0" w:color="auto"/>
              <w:right w:val="single" w:sz="4" w:space="0" w:color="auto"/>
            </w:tcBorders>
            <w:vAlign w:val="center"/>
            <w:hideMark/>
          </w:tcPr>
          <w:p w14:paraId="770751DF" w14:textId="77777777" w:rsidR="00654F1F" w:rsidRPr="006A3E90" w:rsidRDefault="00654F1F" w:rsidP="0037095B">
            <w:pPr>
              <w:pStyle w:val="Tabletext"/>
              <w:jc w:val="center"/>
            </w:pPr>
            <w:r w:rsidRPr="006A3E90">
              <w:t>PSK/QPSK/8PSK</w:t>
            </w:r>
          </w:p>
        </w:tc>
      </w:tr>
      <w:tr w:rsidR="00654F1F" w:rsidRPr="0037095B" w14:paraId="11F881C4" w14:textId="77777777" w:rsidTr="00A02240">
        <w:trPr>
          <w:jc w:val="center"/>
        </w:trPr>
        <w:tc>
          <w:tcPr>
            <w:tcW w:w="8100" w:type="dxa"/>
            <w:gridSpan w:val="4"/>
            <w:tcBorders>
              <w:top w:val="single" w:sz="4" w:space="0" w:color="auto"/>
              <w:left w:val="single" w:sz="4" w:space="0" w:color="auto"/>
              <w:bottom w:val="single" w:sz="4" w:space="0" w:color="auto"/>
              <w:right w:val="single" w:sz="4" w:space="0" w:color="auto"/>
            </w:tcBorders>
            <w:hideMark/>
          </w:tcPr>
          <w:p w14:paraId="25D90744" w14:textId="77777777" w:rsidR="00654F1F" w:rsidRPr="0037095B" w:rsidRDefault="00654F1F" w:rsidP="0037095B">
            <w:pPr>
              <w:pStyle w:val="Tabletext"/>
              <w:jc w:val="center"/>
              <w:rPr>
                <w:b/>
                <w:bCs/>
              </w:rPr>
            </w:pPr>
            <w:r w:rsidRPr="0037095B">
              <w:rPr>
                <w:b/>
                <w:bCs/>
              </w:rPr>
              <w:t>Receiver</w:t>
            </w:r>
          </w:p>
        </w:tc>
      </w:tr>
      <w:tr w:rsidR="00654F1F" w:rsidRPr="006A3E90" w14:paraId="797338C3" w14:textId="77777777" w:rsidTr="00A02240">
        <w:trPr>
          <w:jc w:val="center"/>
        </w:trPr>
        <w:tc>
          <w:tcPr>
            <w:tcW w:w="3501" w:type="dxa"/>
            <w:gridSpan w:val="2"/>
            <w:tcBorders>
              <w:top w:val="single" w:sz="4" w:space="0" w:color="auto"/>
              <w:left w:val="single" w:sz="4" w:space="0" w:color="auto"/>
              <w:bottom w:val="single" w:sz="4" w:space="0" w:color="auto"/>
              <w:right w:val="single" w:sz="4" w:space="0" w:color="auto"/>
            </w:tcBorders>
            <w:hideMark/>
          </w:tcPr>
          <w:p w14:paraId="0596E950" w14:textId="77777777" w:rsidR="00654F1F" w:rsidRPr="006A3E90" w:rsidRDefault="00654F1F" w:rsidP="0037095B">
            <w:pPr>
              <w:pStyle w:val="Tabletext"/>
            </w:pPr>
            <w:r w:rsidRPr="006A3E90">
              <w:t>Tuning range</w:t>
            </w:r>
          </w:p>
        </w:tc>
        <w:tc>
          <w:tcPr>
            <w:tcW w:w="1416" w:type="dxa"/>
            <w:tcBorders>
              <w:top w:val="single" w:sz="4" w:space="0" w:color="auto"/>
              <w:left w:val="single" w:sz="4" w:space="0" w:color="auto"/>
              <w:bottom w:val="single" w:sz="4" w:space="0" w:color="auto"/>
              <w:right w:val="single" w:sz="4" w:space="0" w:color="auto"/>
            </w:tcBorders>
            <w:hideMark/>
          </w:tcPr>
          <w:p w14:paraId="098162E1" w14:textId="77777777" w:rsidR="00654F1F" w:rsidRPr="006A3E90" w:rsidRDefault="00654F1F" w:rsidP="0037095B">
            <w:pPr>
              <w:pStyle w:val="Tabletext"/>
              <w:jc w:val="center"/>
            </w:pPr>
            <w:r w:rsidRPr="006A3E90">
              <w:t>GHz</w:t>
            </w:r>
          </w:p>
        </w:tc>
        <w:tc>
          <w:tcPr>
            <w:tcW w:w="3183" w:type="dxa"/>
            <w:tcBorders>
              <w:top w:val="single" w:sz="4" w:space="0" w:color="auto"/>
              <w:left w:val="single" w:sz="4" w:space="0" w:color="auto"/>
              <w:bottom w:val="single" w:sz="4" w:space="0" w:color="auto"/>
              <w:right w:val="single" w:sz="4" w:space="0" w:color="auto"/>
            </w:tcBorders>
            <w:vAlign w:val="center"/>
            <w:hideMark/>
          </w:tcPr>
          <w:p w14:paraId="43BB09C9" w14:textId="77777777" w:rsidR="00654F1F" w:rsidRPr="006A3E90" w:rsidRDefault="00654F1F" w:rsidP="0037095B">
            <w:pPr>
              <w:pStyle w:val="Tabletext"/>
              <w:jc w:val="center"/>
            </w:pPr>
            <w:r w:rsidRPr="006A3E90">
              <w:t>14.5</w:t>
            </w:r>
            <w:r w:rsidRPr="006A3E90">
              <w:noBreakHyphen/>
              <w:t>15.35</w:t>
            </w:r>
          </w:p>
        </w:tc>
      </w:tr>
      <w:tr w:rsidR="00654F1F" w:rsidRPr="006A3E90" w14:paraId="21766430" w14:textId="77777777" w:rsidTr="00A02240">
        <w:trPr>
          <w:jc w:val="center"/>
        </w:trPr>
        <w:tc>
          <w:tcPr>
            <w:tcW w:w="2439" w:type="dxa"/>
            <w:vMerge w:val="restart"/>
            <w:tcBorders>
              <w:top w:val="single" w:sz="4" w:space="0" w:color="auto"/>
              <w:left w:val="single" w:sz="4" w:space="0" w:color="auto"/>
              <w:bottom w:val="single" w:sz="4" w:space="0" w:color="auto"/>
              <w:right w:val="single" w:sz="4" w:space="0" w:color="auto"/>
            </w:tcBorders>
            <w:hideMark/>
          </w:tcPr>
          <w:p w14:paraId="54557B63" w14:textId="77777777" w:rsidR="00654F1F" w:rsidRPr="006A3E90" w:rsidRDefault="00654F1F" w:rsidP="0037095B">
            <w:pPr>
              <w:pStyle w:val="Tabletext"/>
            </w:pPr>
            <w:r w:rsidRPr="006A3E90">
              <w:t xml:space="preserve">RF selectivity </w:t>
            </w:r>
          </w:p>
        </w:tc>
        <w:tc>
          <w:tcPr>
            <w:tcW w:w="1062" w:type="dxa"/>
            <w:tcBorders>
              <w:top w:val="single" w:sz="4" w:space="0" w:color="auto"/>
              <w:left w:val="single" w:sz="4" w:space="0" w:color="auto"/>
              <w:bottom w:val="single" w:sz="4" w:space="0" w:color="auto"/>
              <w:right w:val="single" w:sz="4" w:space="0" w:color="auto"/>
            </w:tcBorders>
            <w:hideMark/>
          </w:tcPr>
          <w:p w14:paraId="6E6B6A31" w14:textId="77777777" w:rsidR="00654F1F" w:rsidRPr="006A3E90" w:rsidRDefault="00654F1F" w:rsidP="0037095B">
            <w:pPr>
              <w:pStyle w:val="Tabletext"/>
            </w:pPr>
            <w:r w:rsidRPr="006A3E90">
              <w:t>3 dB</w:t>
            </w:r>
          </w:p>
        </w:tc>
        <w:tc>
          <w:tcPr>
            <w:tcW w:w="1416" w:type="dxa"/>
            <w:tcBorders>
              <w:top w:val="single" w:sz="4" w:space="0" w:color="auto"/>
              <w:left w:val="single" w:sz="4" w:space="0" w:color="auto"/>
              <w:bottom w:val="single" w:sz="4" w:space="0" w:color="auto"/>
              <w:right w:val="single" w:sz="4" w:space="0" w:color="auto"/>
            </w:tcBorders>
            <w:vAlign w:val="center"/>
            <w:hideMark/>
          </w:tcPr>
          <w:p w14:paraId="29D5C2DA" w14:textId="77777777" w:rsidR="00654F1F" w:rsidRPr="006A3E90" w:rsidRDefault="00654F1F" w:rsidP="0037095B">
            <w:pPr>
              <w:pStyle w:val="Tabletext"/>
              <w:jc w:val="center"/>
            </w:pPr>
            <w:r w:rsidRPr="006A3E90">
              <w:t>MHz</w:t>
            </w:r>
          </w:p>
        </w:tc>
        <w:tc>
          <w:tcPr>
            <w:tcW w:w="3183" w:type="dxa"/>
            <w:tcBorders>
              <w:top w:val="single" w:sz="4" w:space="0" w:color="auto"/>
              <w:left w:val="single" w:sz="4" w:space="0" w:color="auto"/>
              <w:bottom w:val="single" w:sz="4" w:space="0" w:color="auto"/>
              <w:right w:val="single" w:sz="4" w:space="0" w:color="auto"/>
            </w:tcBorders>
            <w:vAlign w:val="center"/>
            <w:hideMark/>
          </w:tcPr>
          <w:p w14:paraId="08A0F226" w14:textId="77777777" w:rsidR="00654F1F" w:rsidRPr="006A3E90" w:rsidRDefault="00654F1F" w:rsidP="0037095B">
            <w:pPr>
              <w:pStyle w:val="Tabletext"/>
              <w:jc w:val="center"/>
            </w:pPr>
            <w:r w:rsidRPr="006A3E90">
              <w:t>100</w:t>
            </w:r>
          </w:p>
        </w:tc>
      </w:tr>
      <w:tr w:rsidR="00654F1F" w:rsidRPr="006A3E90" w14:paraId="4C7F258F" w14:textId="77777777" w:rsidTr="00A02240">
        <w:trPr>
          <w:jc w:val="center"/>
        </w:trPr>
        <w:tc>
          <w:tcPr>
            <w:tcW w:w="2439" w:type="dxa"/>
            <w:vMerge/>
            <w:tcBorders>
              <w:top w:val="single" w:sz="4" w:space="0" w:color="auto"/>
              <w:left w:val="single" w:sz="4" w:space="0" w:color="auto"/>
              <w:bottom w:val="single" w:sz="4" w:space="0" w:color="auto"/>
              <w:right w:val="single" w:sz="4" w:space="0" w:color="auto"/>
            </w:tcBorders>
            <w:vAlign w:val="center"/>
            <w:hideMark/>
          </w:tcPr>
          <w:p w14:paraId="55EE4ABF" w14:textId="77777777" w:rsidR="00654F1F" w:rsidRPr="006A3E90" w:rsidRDefault="00654F1F" w:rsidP="0037095B">
            <w:pPr>
              <w:pStyle w:val="Tabletext"/>
            </w:pPr>
          </w:p>
        </w:tc>
        <w:tc>
          <w:tcPr>
            <w:tcW w:w="1062" w:type="dxa"/>
            <w:tcBorders>
              <w:top w:val="single" w:sz="4" w:space="0" w:color="auto"/>
              <w:left w:val="single" w:sz="4" w:space="0" w:color="auto"/>
              <w:bottom w:val="single" w:sz="4" w:space="0" w:color="auto"/>
              <w:right w:val="single" w:sz="4" w:space="0" w:color="auto"/>
            </w:tcBorders>
            <w:hideMark/>
          </w:tcPr>
          <w:p w14:paraId="31B65BE7" w14:textId="77777777" w:rsidR="00654F1F" w:rsidRPr="006A3E90" w:rsidRDefault="00654F1F" w:rsidP="0037095B">
            <w:pPr>
              <w:pStyle w:val="Tabletext"/>
            </w:pPr>
            <w:r w:rsidRPr="006A3E90">
              <w:t>20 dB</w:t>
            </w:r>
          </w:p>
        </w:tc>
        <w:tc>
          <w:tcPr>
            <w:tcW w:w="1416" w:type="dxa"/>
            <w:tcBorders>
              <w:top w:val="single" w:sz="4" w:space="0" w:color="auto"/>
              <w:left w:val="single" w:sz="4" w:space="0" w:color="auto"/>
              <w:bottom w:val="single" w:sz="4" w:space="0" w:color="auto"/>
              <w:right w:val="single" w:sz="4" w:space="0" w:color="auto"/>
            </w:tcBorders>
            <w:hideMark/>
          </w:tcPr>
          <w:p w14:paraId="3BF07094" w14:textId="77777777" w:rsidR="00654F1F" w:rsidRPr="006A3E90" w:rsidRDefault="00654F1F" w:rsidP="0037095B">
            <w:pPr>
              <w:pStyle w:val="Tabletext"/>
              <w:jc w:val="center"/>
            </w:pPr>
            <w:r w:rsidRPr="006A3E90">
              <w:t>MHz</w:t>
            </w:r>
          </w:p>
        </w:tc>
        <w:tc>
          <w:tcPr>
            <w:tcW w:w="3183" w:type="dxa"/>
            <w:tcBorders>
              <w:top w:val="single" w:sz="4" w:space="0" w:color="auto"/>
              <w:left w:val="single" w:sz="4" w:space="0" w:color="auto"/>
              <w:bottom w:val="single" w:sz="4" w:space="0" w:color="auto"/>
              <w:right w:val="single" w:sz="4" w:space="0" w:color="auto"/>
            </w:tcBorders>
            <w:vAlign w:val="center"/>
            <w:hideMark/>
          </w:tcPr>
          <w:p w14:paraId="121BB86F" w14:textId="77777777" w:rsidR="00654F1F" w:rsidRPr="006A3E90" w:rsidRDefault="00654F1F" w:rsidP="0037095B">
            <w:pPr>
              <w:pStyle w:val="Tabletext"/>
              <w:jc w:val="center"/>
            </w:pPr>
            <w:r w:rsidRPr="006A3E90">
              <w:t>120</w:t>
            </w:r>
          </w:p>
        </w:tc>
      </w:tr>
      <w:tr w:rsidR="00654F1F" w:rsidRPr="006A3E90" w14:paraId="27212815" w14:textId="77777777" w:rsidTr="00A02240">
        <w:trPr>
          <w:jc w:val="center"/>
        </w:trPr>
        <w:tc>
          <w:tcPr>
            <w:tcW w:w="2439" w:type="dxa"/>
            <w:vMerge/>
            <w:tcBorders>
              <w:top w:val="single" w:sz="4" w:space="0" w:color="auto"/>
              <w:left w:val="single" w:sz="4" w:space="0" w:color="auto"/>
              <w:bottom w:val="single" w:sz="4" w:space="0" w:color="auto"/>
              <w:right w:val="single" w:sz="4" w:space="0" w:color="auto"/>
            </w:tcBorders>
            <w:vAlign w:val="center"/>
            <w:hideMark/>
          </w:tcPr>
          <w:p w14:paraId="44D0B15F" w14:textId="77777777" w:rsidR="00654F1F" w:rsidRPr="006A3E90" w:rsidRDefault="00654F1F" w:rsidP="0037095B">
            <w:pPr>
              <w:pStyle w:val="Tabletext"/>
            </w:pPr>
          </w:p>
        </w:tc>
        <w:tc>
          <w:tcPr>
            <w:tcW w:w="1062" w:type="dxa"/>
            <w:tcBorders>
              <w:top w:val="single" w:sz="4" w:space="0" w:color="auto"/>
              <w:left w:val="single" w:sz="4" w:space="0" w:color="auto"/>
              <w:bottom w:val="single" w:sz="4" w:space="0" w:color="auto"/>
              <w:right w:val="single" w:sz="4" w:space="0" w:color="auto"/>
            </w:tcBorders>
            <w:hideMark/>
          </w:tcPr>
          <w:p w14:paraId="15315BDC" w14:textId="77777777" w:rsidR="00654F1F" w:rsidRPr="006A3E90" w:rsidRDefault="00654F1F" w:rsidP="0037095B">
            <w:pPr>
              <w:pStyle w:val="Tabletext"/>
            </w:pPr>
            <w:r w:rsidRPr="006A3E90">
              <w:t>60 dB</w:t>
            </w:r>
          </w:p>
        </w:tc>
        <w:tc>
          <w:tcPr>
            <w:tcW w:w="1416" w:type="dxa"/>
            <w:tcBorders>
              <w:top w:val="single" w:sz="4" w:space="0" w:color="auto"/>
              <w:left w:val="single" w:sz="4" w:space="0" w:color="auto"/>
              <w:bottom w:val="single" w:sz="4" w:space="0" w:color="auto"/>
              <w:right w:val="single" w:sz="4" w:space="0" w:color="auto"/>
            </w:tcBorders>
            <w:hideMark/>
          </w:tcPr>
          <w:p w14:paraId="219DD24D" w14:textId="77777777" w:rsidR="00654F1F" w:rsidRPr="006A3E90" w:rsidRDefault="00654F1F" w:rsidP="0037095B">
            <w:pPr>
              <w:pStyle w:val="Tabletext"/>
              <w:jc w:val="center"/>
            </w:pPr>
            <w:r w:rsidRPr="006A3E90">
              <w:t>MHz</w:t>
            </w:r>
          </w:p>
        </w:tc>
        <w:tc>
          <w:tcPr>
            <w:tcW w:w="3183" w:type="dxa"/>
            <w:tcBorders>
              <w:top w:val="single" w:sz="4" w:space="0" w:color="auto"/>
              <w:left w:val="single" w:sz="4" w:space="0" w:color="auto"/>
              <w:bottom w:val="single" w:sz="4" w:space="0" w:color="auto"/>
              <w:right w:val="single" w:sz="4" w:space="0" w:color="auto"/>
            </w:tcBorders>
            <w:vAlign w:val="center"/>
            <w:hideMark/>
          </w:tcPr>
          <w:p w14:paraId="3E99A379" w14:textId="77777777" w:rsidR="00654F1F" w:rsidRPr="006A3E90" w:rsidRDefault="00654F1F" w:rsidP="0037095B">
            <w:pPr>
              <w:pStyle w:val="Tabletext"/>
              <w:jc w:val="center"/>
            </w:pPr>
            <w:r w:rsidRPr="006A3E90">
              <w:t>160</w:t>
            </w:r>
          </w:p>
        </w:tc>
      </w:tr>
      <w:tr w:rsidR="00654F1F" w:rsidRPr="006A3E90" w14:paraId="59EE6C3E" w14:textId="77777777" w:rsidTr="00A02240">
        <w:trPr>
          <w:jc w:val="center"/>
        </w:trPr>
        <w:tc>
          <w:tcPr>
            <w:tcW w:w="2439" w:type="dxa"/>
            <w:vMerge w:val="restart"/>
            <w:tcBorders>
              <w:top w:val="single" w:sz="4" w:space="0" w:color="auto"/>
              <w:left w:val="single" w:sz="4" w:space="0" w:color="auto"/>
              <w:bottom w:val="single" w:sz="4" w:space="0" w:color="auto"/>
              <w:right w:val="single" w:sz="4" w:space="0" w:color="auto"/>
            </w:tcBorders>
            <w:hideMark/>
          </w:tcPr>
          <w:p w14:paraId="3E0B8046" w14:textId="77777777" w:rsidR="00654F1F" w:rsidRPr="006A3E90" w:rsidRDefault="00654F1F" w:rsidP="0037095B">
            <w:pPr>
              <w:pStyle w:val="Tabletext"/>
            </w:pPr>
            <w:r w:rsidRPr="006A3E90">
              <w:t xml:space="preserve">IF selectivity </w:t>
            </w:r>
          </w:p>
        </w:tc>
        <w:tc>
          <w:tcPr>
            <w:tcW w:w="1062" w:type="dxa"/>
            <w:tcBorders>
              <w:top w:val="single" w:sz="4" w:space="0" w:color="auto"/>
              <w:left w:val="single" w:sz="4" w:space="0" w:color="auto"/>
              <w:bottom w:val="single" w:sz="4" w:space="0" w:color="auto"/>
              <w:right w:val="single" w:sz="4" w:space="0" w:color="auto"/>
            </w:tcBorders>
            <w:hideMark/>
          </w:tcPr>
          <w:p w14:paraId="5A44E4AE" w14:textId="77777777" w:rsidR="00654F1F" w:rsidRPr="006A3E90" w:rsidRDefault="00654F1F" w:rsidP="0037095B">
            <w:pPr>
              <w:pStyle w:val="Tabletext"/>
            </w:pPr>
            <w:r w:rsidRPr="006A3E90">
              <w:t>3 dB</w:t>
            </w:r>
          </w:p>
        </w:tc>
        <w:tc>
          <w:tcPr>
            <w:tcW w:w="1416" w:type="dxa"/>
            <w:tcBorders>
              <w:top w:val="single" w:sz="4" w:space="0" w:color="auto"/>
              <w:left w:val="single" w:sz="4" w:space="0" w:color="auto"/>
              <w:bottom w:val="single" w:sz="4" w:space="0" w:color="auto"/>
              <w:right w:val="single" w:sz="4" w:space="0" w:color="auto"/>
            </w:tcBorders>
            <w:hideMark/>
          </w:tcPr>
          <w:p w14:paraId="2005CC97" w14:textId="77777777" w:rsidR="00654F1F" w:rsidRPr="006A3E90" w:rsidRDefault="00654F1F" w:rsidP="0037095B">
            <w:pPr>
              <w:pStyle w:val="Tabletext"/>
              <w:jc w:val="center"/>
            </w:pPr>
            <w:r w:rsidRPr="006A3E90">
              <w:t>MHz</w:t>
            </w:r>
          </w:p>
        </w:tc>
        <w:tc>
          <w:tcPr>
            <w:tcW w:w="3183" w:type="dxa"/>
            <w:tcBorders>
              <w:top w:val="single" w:sz="4" w:space="0" w:color="auto"/>
              <w:left w:val="single" w:sz="4" w:space="0" w:color="auto"/>
              <w:bottom w:val="single" w:sz="4" w:space="0" w:color="auto"/>
              <w:right w:val="single" w:sz="4" w:space="0" w:color="auto"/>
            </w:tcBorders>
            <w:vAlign w:val="center"/>
            <w:hideMark/>
          </w:tcPr>
          <w:p w14:paraId="19868D7B" w14:textId="77777777" w:rsidR="00654F1F" w:rsidRPr="006A3E90" w:rsidRDefault="00654F1F" w:rsidP="0037095B">
            <w:pPr>
              <w:pStyle w:val="Tabletext"/>
              <w:jc w:val="center"/>
            </w:pPr>
            <w:r w:rsidRPr="006A3E90">
              <w:t>0.85 to 120</w:t>
            </w:r>
          </w:p>
        </w:tc>
      </w:tr>
      <w:tr w:rsidR="00654F1F" w:rsidRPr="006A3E90" w14:paraId="03EA0CA2" w14:textId="77777777" w:rsidTr="00A02240">
        <w:trPr>
          <w:jc w:val="center"/>
        </w:trPr>
        <w:tc>
          <w:tcPr>
            <w:tcW w:w="2439" w:type="dxa"/>
            <w:vMerge/>
            <w:tcBorders>
              <w:top w:val="single" w:sz="4" w:space="0" w:color="auto"/>
              <w:left w:val="single" w:sz="4" w:space="0" w:color="auto"/>
              <w:bottom w:val="single" w:sz="4" w:space="0" w:color="auto"/>
              <w:right w:val="single" w:sz="4" w:space="0" w:color="auto"/>
            </w:tcBorders>
            <w:vAlign w:val="center"/>
            <w:hideMark/>
          </w:tcPr>
          <w:p w14:paraId="2ABB6815" w14:textId="77777777" w:rsidR="00654F1F" w:rsidRPr="006A3E90" w:rsidRDefault="00654F1F" w:rsidP="0037095B">
            <w:pPr>
              <w:pStyle w:val="Tabletext"/>
            </w:pPr>
          </w:p>
        </w:tc>
        <w:tc>
          <w:tcPr>
            <w:tcW w:w="1062" w:type="dxa"/>
            <w:tcBorders>
              <w:top w:val="single" w:sz="4" w:space="0" w:color="auto"/>
              <w:left w:val="single" w:sz="4" w:space="0" w:color="auto"/>
              <w:bottom w:val="single" w:sz="4" w:space="0" w:color="auto"/>
              <w:right w:val="single" w:sz="4" w:space="0" w:color="auto"/>
            </w:tcBorders>
            <w:hideMark/>
          </w:tcPr>
          <w:p w14:paraId="7294B422" w14:textId="77777777" w:rsidR="00654F1F" w:rsidRPr="006A3E90" w:rsidRDefault="00654F1F" w:rsidP="0037095B">
            <w:pPr>
              <w:pStyle w:val="Tabletext"/>
            </w:pPr>
            <w:r w:rsidRPr="006A3E90">
              <w:t>20 dB</w:t>
            </w:r>
          </w:p>
        </w:tc>
        <w:tc>
          <w:tcPr>
            <w:tcW w:w="1416" w:type="dxa"/>
            <w:tcBorders>
              <w:top w:val="single" w:sz="4" w:space="0" w:color="auto"/>
              <w:left w:val="single" w:sz="4" w:space="0" w:color="auto"/>
              <w:bottom w:val="single" w:sz="4" w:space="0" w:color="auto"/>
              <w:right w:val="single" w:sz="4" w:space="0" w:color="auto"/>
            </w:tcBorders>
            <w:hideMark/>
          </w:tcPr>
          <w:p w14:paraId="4DCF79A2" w14:textId="77777777" w:rsidR="00654F1F" w:rsidRPr="006A3E90" w:rsidRDefault="00654F1F" w:rsidP="0037095B">
            <w:pPr>
              <w:pStyle w:val="Tabletext"/>
              <w:jc w:val="center"/>
            </w:pPr>
            <w:r w:rsidRPr="006A3E90">
              <w:t>MHz</w:t>
            </w:r>
          </w:p>
        </w:tc>
        <w:tc>
          <w:tcPr>
            <w:tcW w:w="3183" w:type="dxa"/>
            <w:tcBorders>
              <w:top w:val="single" w:sz="4" w:space="0" w:color="auto"/>
              <w:left w:val="single" w:sz="4" w:space="0" w:color="auto"/>
              <w:bottom w:val="single" w:sz="4" w:space="0" w:color="auto"/>
              <w:right w:val="single" w:sz="4" w:space="0" w:color="auto"/>
            </w:tcBorders>
            <w:vAlign w:val="center"/>
            <w:hideMark/>
          </w:tcPr>
          <w:p w14:paraId="2B7A0A4E" w14:textId="77777777" w:rsidR="00654F1F" w:rsidRPr="006A3E90" w:rsidRDefault="00654F1F" w:rsidP="0037095B">
            <w:pPr>
              <w:pStyle w:val="Tabletext"/>
              <w:jc w:val="center"/>
            </w:pPr>
            <w:r w:rsidRPr="006A3E90">
              <w:t>1.3 to 120</w:t>
            </w:r>
          </w:p>
        </w:tc>
      </w:tr>
      <w:tr w:rsidR="00654F1F" w:rsidRPr="006A3E90" w14:paraId="5901DF34" w14:textId="77777777" w:rsidTr="00A02240">
        <w:trPr>
          <w:jc w:val="center"/>
        </w:trPr>
        <w:tc>
          <w:tcPr>
            <w:tcW w:w="2439" w:type="dxa"/>
            <w:vMerge/>
            <w:tcBorders>
              <w:top w:val="single" w:sz="4" w:space="0" w:color="auto"/>
              <w:left w:val="single" w:sz="4" w:space="0" w:color="auto"/>
              <w:bottom w:val="single" w:sz="4" w:space="0" w:color="auto"/>
              <w:right w:val="single" w:sz="4" w:space="0" w:color="auto"/>
            </w:tcBorders>
            <w:vAlign w:val="center"/>
            <w:hideMark/>
          </w:tcPr>
          <w:p w14:paraId="44F36277" w14:textId="77777777" w:rsidR="00654F1F" w:rsidRPr="006A3E90" w:rsidRDefault="00654F1F" w:rsidP="0037095B">
            <w:pPr>
              <w:pStyle w:val="Tabletext"/>
            </w:pPr>
          </w:p>
        </w:tc>
        <w:tc>
          <w:tcPr>
            <w:tcW w:w="1062" w:type="dxa"/>
            <w:tcBorders>
              <w:top w:val="single" w:sz="4" w:space="0" w:color="auto"/>
              <w:left w:val="single" w:sz="4" w:space="0" w:color="auto"/>
              <w:bottom w:val="single" w:sz="4" w:space="0" w:color="auto"/>
              <w:right w:val="single" w:sz="4" w:space="0" w:color="auto"/>
            </w:tcBorders>
            <w:hideMark/>
          </w:tcPr>
          <w:p w14:paraId="4815513D" w14:textId="77777777" w:rsidR="00654F1F" w:rsidRPr="006A3E90" w:rsidRDefault="00654F1F" w:rsidP="0037095B">
            <w:pPr>
              <w:pStyle w:val="Tabletext"/>
            </w:pPr>
            <w:r w:rsidRPr="006A3E90">
              <w:t>60 dB</w:t>
            </w:r>
          </w:p>
        </w:tc>
        <w:tc>
          <w:tcPr>
            <w:tcW w:w="1416" w:type="dxa"/>
            <w:tcBorders>
              <w:top w:val="single" w:sz="4" w:space="0" w:color="auto"/>
              <w:left w:val="single" w:sz="4" w:space="0" w:color="auto"/>
              <w:bottom w:val="single" w:sz="4" w:space="0" w:color="auto"/>
              <w:right w:val="single" w:sz="4" w:space="0" w:color="auto"/>
            </w:tcBorders>
            <w:hideMark/>
          </w:tcPr>
          <w:p w14:paraId="74DA5B1D" w14:textId="77777777" w:rsidR="00654F1F" w:rsidRPr="006A3E90" w:rsidRDefault="00654F1F" w:rsidP="0037095B">
            <w:pPr>
              <w:pStyle w:val="Tabletext"/>
              <w:jc w:val="center"/>
            </w:pPr>
            <w:r w:rsidRPr="006A3E90">
              <w:t>MHz</w:t>
            </w:r>
          </w:p>
        </w:tc>
        <w:tc>
          <w:tcPr>
            <w:tcW w:w="3183" w:type="dxa"/>
            <w:tcBorders>
              <w:top w:val="single" w:sz="4" w:space="0" w:color="auto"/>
              <w:left w:val="single" w:sz="4" w:space="0" w:color="auto"/>
              <w:bottom w:val="single" w:sz="4" w:space="0" w:color="auto"/>
              <w:right w:val="single" w:sz="4" w:space="0" w:color="auto"/>
            </w:tcBorders>
            <w:vAlign w:val="center"/>
            <w:hideMark/>
          </w:tcPr>
          <w:p w14:paraId="77E64C16" w14:textId="77777777" w:rsidR="00654F1F" w:rsidRPr="006A3E90" w:rsidRDefault="00654F1F" w:rsidP="0037095B">
            <w:pPr>
              <w:pStyle w:val="Tabletext"/>
              <w:jc w:val="center"/>
            </w:pPr>
            <w:r w:rsidRPr="006A3E90">
              <w:t>3.2 to 160</w:t>
            </w:r>
          </w:p>
        </w:tc>
      </w:tr>
      <w:tr w:rsidR="00654F1F" w:rsidRPr="006A3E90" w14:paraId="46765971" w14:textId="77777777" w:rsidTr="00A02240">
        <w:trPr>
          <w:jc w:val="center"/>
        </w:trPr>
        <w:tc>
          <w:tcPr>
            <w:tcW w:w="3501" w:type="dxa"/>
            <w:gridSpan w:val="2"/>
            <w:tcBorders>
              <w:top w:val="single" w:sz="4" w:space="0" w:color="auto"/>
              <w:left w:val="single" w:sz="4" w:space="0" w:color="auto"/>
              <w:bottom w:val="single" w:sz="4" w:space="0" w:color="auto"/>
              <w:right w:val="single" w:sz="4" w:space="0" w:color="auto"/>
            </w:tcBorders>
            <w:hideMark/>
          </w:tcPr>
          <w:p w14:paraId="37DCA76E" w14:textId="77777777" w:rsidR="00654F1F" w:rsidRPr="006A3E90" w:rsidRDefault="00654F1F" w:rsidP="0037095B">
            <w:pPr>
              <w:pStyle w:val="Tabletext"/>
            </w:pPr>
            <w:r w:rsidRPr="006A3E90">
              <w:t>NF</w:t>
            </w:r>
          </w:p>
        </w:tc>
        <w:tc>
          <w:tcPr>
            <w:tcW w:w="1416" w:type="dxa"/>
            <w:tcBorders>
              <w:top w:val="single" w:sz="4" w:space="0" w:color="auto"/>
              <w:left w:val="single" w:sz="4" w:space="0" w:color="auto"/>
              <w:bottom w:val="single" w:sz="4" w:space="0" w:color="auto"/>
              <w:right w:val="single" w:sz="4" w:space="0" w:color="auto"/>
            </w:tcBorders>
            <w:hideMark/>
          </w:tcPr>
          <w:p w14:paraId="27100320" w14:textId="77777777" w:rsidR="00654F1F" w:rsidRPr="006A3E90" w:rsidRDefault="00654F1F" w:rsidP="0037095B">
            <w:pPr>
              <w:pStyle w:val="Tabletext"/>
              <w:jc w:val="center"/>
            </w:pPr>
            <w:r w:rsidRPr="006A3E90">
              <w:t>dB</w:t>
            </w:r>
          </w:p>
        </w:tc>
        <w:tc>
          <w:tcPr>
            <w:tcW w:w="3183" w:type="dxa"/>
            <w:tcBorders>
              <w:top w:val="single" w:sz="4" w:space="0" w:color="auto"/>
              <w:left w:val="single" w:sz="4" w:space="0" w:color="auto"/>
              <w:bottom w:val="single" w:sz="4" w:space="0" w:color="auto"/>
              <w:right w:val="single" w:sz="4" w:space="0" w:color="auto"/>
            </w:tcBorders>
            <w:vAlign w:val="center"/>
            <w:hideMark/>
          </w:tcPr>
          <w:p w14:paraId="2C54A623" w14:textId="77777777" w:rsidR="00654F1F" w:rsidRPr="006A3E90" w:rsidRDefault="00654F1F" w:rsidP="0037095B">
            <w:pPr>
              <w:pStyle w:val="Tabletext"/>
              <w:jc w:val="center"/>
            </w:pPr>
            <w:r w:rsidRPr="006A3E90">
              <w:t>3.5</w:t>
            </w:r>
          </w:p>
        </w:tc>
      </w:tr>
      <w:tr w:rsidR="00654F1F" w:rsidRPr="006A3E90" w14:paraId="2B0DF121" w14:textId="77777777" w:rsidTr="00A02240">
        <w:trPr>
          <w:jc w:val="center"/>
        </w:trPr>
        <w:tc>
          <w:tcPr>
            <w:tcW w:w="3501" w:type="dxa"/>
            <w:gridSpan w:val="2"/>
            <w:tcBorders>
              <w:top w:val="single" w:sz="4" w:space="0" w:color="auto"/>
              <w:left w:val="single" w:sz="4" w:space="0" w:color="auto"/>
              <w:bottom w:val="single" w:sz="4" w:space="0" w:color="auto"/>
              <w:right w:val="single" w:sz="4" w:space="0" w:color="auto"/>
            </w:tcBorders>
            <w:hideMark/>
          </w:tcPr>
          <w:p w14:paraId="45521DE4" w14:textId="77777777" w:rsidR="00654F1F" w:rsidRPr="006A3E90" w:rsidRDefault="00654F1F" w:rsidP="0037095B">
            <w:pPr>
              <w:pStyle w:val="Tabletext"/>
            </w:pPr>
            <w:r w:rsidRPr="006A3E90">
              <w:t xml:space="preserve">Sensitivity </w:t>
            </w:r>
          </w:p>
        </w:tc>
        <w:tc>
          <w:tcPr>
            <w:tcW w:w="1416" w:type="dxa"/>
            <w:tcBorders>
              <w:top w:val="single" w:sz="4" w:space="0" w:color="auto"/>
              <w:left w:val="single" w:sz="4" w:space="0" w:color="auto"/>
              <w:bottom w:val="single" w:sz="4" w:space="0" w:color="auto"/>
              <w:right w:val="single" w:sz="4" w:space="0" w:color="auto"/>
            </w:tcBorders>
            <w:hideMark/>
          </w:tcPr>
          <w:p w14:paraId="7A51857F" w14:textId="77777777" w:rsidR="00654F1F" w:rsidRPr="006A3E90" w:rsidRDefault="00654F1F" w:rsidP="0037095B">
            <w:pPr>
              <w:pStyle w:val="Tabletext"/>
              <w:jc w:val="center"/>
            </w:pPr>
            <w:r w:rsidRPr="006A3E90">
              <w:t>dBm</w:t>
            </w:r>
          </w:p>
        </w:tc>
        <w:tc>
          <w:tcPr>
            <w:tcW w:w="3183" w:type="dxa"/>
            <w:tcBorders>
              <w:top w:val="single" w:sz="4" w:space="0" w:color="auto"/>
              <w:left w:val="single" w:sz="4" w:space="0" w:color="auto"/>
              <w:bottom w:val="single" w:sz="4" w:space="0" w:color="auto"/>
              <w:right w:val="single" w:sz="4" w:space="0" w:color="auto"/>
            </w:tcBorders>
            <w:vAlign w:val="center"/>
            <w:hideMark/>
          </w:tcPr>
          <w:p w14:paraId="247B58E4" w14:textId="77777777" w:rsidR="00654F1F" w:rsidRPr="006A3E90" w:rsidRDefault="00654F1F" w:rsidP="0037095B">
            <w:pPr>
              <w:pStyle w:val="Tabletext"/>
              <w:jc w:val="center"/>
            </w:pPr>
            <w:r w:rsidRPr="006A3E90">
              <w:t>Up to −108</w:t>
            </w:r>
          </w:p>
        </w:tc>
      </w:tr>
      <w:tr w:rsidR="00654F1F" w:rsidRPr="006A3E90" w14:paraId="5D86D4A0" w14:textId="77777777" w:rsidTr="00A02240">
        <w:trPr>
          <w:jc w:val="center"/>
        </w:trPr>
        <w:tc>
          <w:tcPr>
            <w:tcW w:w="3501" w:type="dxa"/>
            <w:gridSpan w:val="2"/>
            <w:tcBorders>
              <w:top w:val="single" w:sz="4" w:space="0" w:color="auto"/>
              <w:left w:val="single" w:sz="4" w:space="0" w:color="auto"/>
              <w:bottom w:val="single" w:sz="4" w:space="0" w:color="auto"/>
              <w:right w:val="single" w:sz="4" w:space="0" w:color="auto"/>
            </w:tcBorders>
            <w:hideMark/>
          </w:tcPr>
          <w:p w14:paraId="50E851B5" w14:textId="77777777" w:rsidR="00654F1F" w:rsidRPr="006A3E90" w:rsidRDefault="00654F1F" w:rsidP="0037095B">
            <w:pPr>
              <w:pStyle w:val="Tabletext"/>
            </w:pPr>
            <w:r w:rsidRPr="006A3E90">
              <w:t xml:space="preserve">Image rejection </w:t>
            </w:r>
          </w:p>
        </w:tc>
        <w:tc>
          <w:tcPr>
            <w:tcW w:w="1416" w:type="dxa"/>
            <w:tcBorders>
              <w:top w:val="single" w:sz="4" w:space="0" w:color="auto"/>
              <w:left w:val="single" w:sz="4" w:space="0" w:color="auto"/>
              <w:bottom w:val="single" w:sz="4" w:space="0" w:color="auto"/>
              <w:right w:val="single" w:sz="4" w:space="0" w:color="auto"/>
            </w:tcBorders>
            <w:hideMark/>
          </w:tcPr>
          <w:p w14:paraId="7B937AF8" w14:textId="77777777" w:rsidR="00654F1F" w:rsidRPr="006A3E90" w:rsidRDefault="00654F1F" w:rsidP="0037095B">
            <w:pPr>
              <w:pStyle w:val="Tabletext"/>
              <w:jc w:val="center"/>
            </w:pPr>
            <w:r w:rsidRPr="006A3E90">
              <w:t>(dB)</w:t>
            </w:r>
          </w:p>
        </w:tc>
        <w:tc>
          <w:tcPr>
            <w:tcW w:w="3183" w:type="dxa"/>
            <w:tcBorders>
              <w:top w:val="single" w:sz="4" w:space="0" w:color="auto"/>
              <w:left w:val="single" w:sz="4" w:space="0" w:color="auto"/>
              <w:bottom w:val="single" w:sz="4" w:space="0" w:color="auto"/>
              <w:right w:val="single" w:sz="4" w:space="0" w:color="auto"/>
            </w:tcBorders>
            <w:vAlign w:val="center"/>
            <w:hideMark/>
          </w:tcPr>
          <w:p w14:paraId="63E183B6" w14:textId="77777777" w:rsidR="00654F1F" w:rsidRPr="006A3E90" w:rsidRDefault="00654F1F" w:rsidP="0037095B">
            <w:pPr>
              <w:pStyle w:val="Tabletext"/>
              <w:jc w:val="center"/>
            </w:pPr>
            <w:r w:rsidRPr="006A3E90">
              <w:t>65</w:t>
            </w:r>
          </w:p>
        </w:tc>
      </w:tr>
      <w:tr w:rsidR="00654F1F" w:rsidRPr="006A3E90" w14:paraId="40D965D7" w14:textId="77777777" w:rsidTr="00A02240">
        <w:trPr>
          <w:jc w:val="center"/>
        </w:trPr>
        <w:tc>
          <w:tcPr>
            <w:tcW w:w="3501" w:type="dxa"/>
            <w:gridSpan w:val="2"/>
            <w:tcBorders>
              <w:top w:val="single" w:sz="4" w:space="0" w:color="auto"/>
              <w:left w:val="single" w:sz="4" w:space="0" w:color="auto"/>
              <w:bottom w:val="single" w:sz="4" w:space="0" w:color="auto"/>
              <w:right w:val="single" w:sz="4" w:space="0" w:color="auto"/>
            </w:tcBorders>
            <w:hideMark/>
          </w:tcPr>
          <w:p w14:paraId="1897F377" w14:textId="77777777" w:rsidR="00654F1F" w:rsidRPr="006A3E90" w:rsidRDefault="00654F1F" w:rsidP="0037095B">
            <w:pPr>
              <w:pStyle w:val="Tabletext"/>
            </w:pPr>
            <w:r w:rsidRPr="006A3E90">
              <w:t xml:space="preserve">Spurious rejection </w:t>
            </w:r>
          </w:p>
        </w:tc>
        <w:tc>
          <w:tcPr>
            <w:tcW w:w="1416" w:type="dxa"/>
            <w:tcBorders>
              <w:top w:val="single" w:sz="4" w:space="0" w:color="auto"/>
              <w:left w:val="single" w:sz="4" w:space="0" w:color="auto"/>
              <w:bottom w:val="single" w:sz="4" w:space="0" w:color="auto"/>
              <w:right w:val="single" w:sz="4" w:space="0" w:color="auto"/>
            </w:tcBorders>
            <w:hideMark/>
          </w:tcPr>
          <w:p w14:paraId="1863E0F1" w14:textId="77777777" w:rsidR="00654F1F" w:rsidRPr="006A3E90" w:rsidRDefault="00654F1F" w:rsidP="0037095B">
            <w:pPr>
              <w:pStyle w:val="Tabletext"/>
              <w:jc w:val="center"/>
            </w:pPr>
            <w:r w:rsidRPr="006A3E90">
              <w:t>(dB)</w:t>
            </w:r>
          </w:p>
        </w:tc>
        <w:tc>
          <w:tcPr>
            <w:tcW w:w="3183" w:type="dxa"/>
            <w:tcBorders>
              <w:top w:val="single" w:sz="4" w:space="0" w:color="auto"/>
              <w:left w:val="single" w:sz="4" w:space="0" w:color="auto"/>
              <w:bottom w:val="single" w:sz="4" w:space="0" w:color="auto"/>
              <w:right w:val="single" w:sz="4" w:space="0" w:color="auto"/>
            </w:tcBorders>
            <w:vAlign w:val="center"/>
            <w:hideMark/>
          </w:tcPr>
          <w:p w14:paraId="4AB946AE" w14:textId="77777777" w:rsidR="00654F1F" w:rsidRPr="006A3E90" w:rsidRDefault="00654F1F" w:rsidP="0037095B">
            <w:pPr>
              <w:pStyle w:val="Tabletext"/>
              <w:jc w:val="center"/>
            </w:pPr>
            <w:r w:rsidRPr="006A3E90">
              <w:t>60</w:t>
            </w:r>
          </w:p>
        </w:tc>
      </w:tr>
      <w:tr w:rsidR="00654F1F" w:rsidRPr="006A3E90" w14:paraId="70043355" w14:textId="77777777" w:rsidTr="00A02240">
        <w:trPr>
          <w:jc w:val="center"/>
        </w:trPr>
        <w:tc>
          <w:tcPr>
            <w:tcW w:w="8100" w:type="dxa"/>
            <w:gridSpan w:val="4"/>
            <w:tcBorders>
              <w:top w:val="single" w:sz="4" w:space="0" w:color="auto"/>
              <w:left w:val="single" w:sz="4" w:space="0" w:color="auto"/>
              <w:bottom w:val="single" w:sz="4" w:space="0" w:color="auto"/>
              <w:right w:val="single" w:sz="4" w:space="0" w:color="auto"/>
            </w:tcBorders>
            <w:hideMark/>
          </w:tcPr>
          <w:p w14:paraId="6F24C0C5" w14:textId="77777777" w:rsidR="00654F1F" w:rsidRPr="006A3E90" w:rsidRDefault="00654F1F" w:rsidP="0037095B">
            <w:pPr>
              <w:pStyle w:val="Tabletext"/>
            </w:pPr>
            <w:r w:rsidRPr="006A3E90">
              <w:t>Antenna</w:t>
            </w:r>
          </w:p>
        </w:tc>
      </w:tr>
      <w:tr w:rsidR="00654F1F" w:rsidRPr="006A3E90" w14:paraId="720A2CB8" w14:textId="77777777" w:rsidTr="00A02240">
        <w:trPr>
          <w:jc w:val="center"/>
        </w:trPr>
        <w:tc>
          <w:tcPr>
            <w:tcW w:w="2439" w:type="dxa"/>
            <w:tcBorders>
              <w:top w:val="single" w:sz="4" w:space="0" w:color="auto"/>
              <w:left w:val="single" w:sz="4" w:space="0" w:color="auto"/>
              <w:bottom w:val="single" w:sz="4" w:space="0" w:color="auto"/>
              <w:right w:val="single" w:sz="4" w:space="0" w:color="auto"/>
            </w:tcBorders>
            <w:hideMark/>
          </w:tcPr>
          <w:p w14:paraId="6C324820" w14:textId="77777777" w:rsidR="00654F1F" w:rsidRPr="006A3E90" w:rsidRDefault="00654F1F" w:rsidP="0037095B">
            <w:pPr>
              <w:pStyle w:val="Tabletext"/>
            </w:pPr>
            <w:r w:rsidRPr="006A3E90">
              <w:t xml:space="preserve">Antenna gain </w:t>
            </w:r>
          </w:p>
        </w:tc>
        <w:tc>
          <w:tcPr>
            <w:tcW w:w="2478" w:type="dxa"/>
            <w:gridSpan w:val="2"/>
            <w:tcBorders>
              <w:top w:val="single" w:sz="4" w:space="0" w:color="auto"/>
              <w:left w:val="single" w:sz="4" w:space="0" w:color="auto"/>
              <w:bottom w:val="single" w:sz="4" w:space="0" w:color="auto"/>
              <w:right w:val="single" w:sz="4" w:space="0" w:color="auto"/>
            </w:tcBorders>
            <w:hideMark/>
          </w:tcPr>
          <w:p w14:paraId="6005E464" w14:textId="77777777" w:rsidR="00654F1F" w:rsidRPr="006A3E90" w:rsidRDefault="00654F1F" w:rsidP="0037095B">
            <w:pPr>
              <w:pStyle w:val="Tabletext"/>
              <w:jc w:val="center"/>
            </w:pPr>
            <w:r w:rsidRPr="006A3E90">
              <w:t>dBi</w:t>
            </w:r>
          </w:p>
        </w:tc>
        <w:tc>
          <w:tcPr>
            <w:tcW w:w="3183" w:type="dxa"/>
            <w:tcBorders>
              <w:top w:val="single" w:sz="4" w:space="0" w:color="auto"/>
              <w:left w:val="single" w:sz="4" w:space="0" w:color="auto"/>
              <w:bottom w:val="single" w:sz="4" w:space="0" w:color="auto"/>
              <w:right w:val="single" w:sz="4" w:space="0" w:color="auto"/>
            </w:tcBorders>
            <w:vAlign w:val="center"/>
            <w:hideMark/>
          </w:tcPr>
          <w:p w14:paraId="5D17B867" w14:textId="77777777" w:rsidR="00654F1F" w:rsidRPr="006A3E90" w:rsidRDefault="00654F1F" w:rsidP="0037095B">
            <w:pPr>
              <w:pStyle w:val="Tabletext"/>
              <w:jc w:val="center"/>
            </w:pPr>
            <w:r w:rsidRPr="006A3E90">
              <w:t>0 to 12</w:t>
            </w:r>
          </w:p>
        </w:tc>
      </w:tr>
      <w:tr w:rsidR="00654F1F" w:rsidRPr="006A3E90" w14:paraId="2BA224EE" w14:textId="77777777" w:rsidTr="00A02240">
        <w:trPr>
          <w:jc w:val="center"/>
        </w:trPr>
        <w:tc>
          <w:tcPr>
            <w:tcW w:w="2439" w:type="dxa"/>
            <w:tcBorders>
              <w:top w:val="single" w:sz="4" w:space="0" w:color="auto"/>
              <w:left w:val="single" w:sz="4" w:space="0" w:color="auto"/>
              <w:bottom w:val="single" w:sz="4" w:space="0" w:color="auto"/>
              <w:right w:val="single" w:sz="4" w:space="0" w:color="auto"/>
            </w:tcBorders>
            <w:hideMark/>
          </w:tcPr>
          <w:p w14:paraId="0B627EDD" w14:textId="77777777" w:rsidR="00654F1F" w:rsidRPr="006A3E90" w:rsidRDefault="00654F1F" w:rsidP="0037095B">
            <w:pPr>
              <w:pStyle w:val="Tabletext"/>
            </w:pPr>
            <w:r w:rsidRPr="006A3E90">
              <w:t>1</w:t>
            </w:r>
            <w:r w:rsidRPr="006A3E90">
              <w:rPr>
                <w:vertAlign w:val="superscript"/>
              </w:rPr>
              <w:t>st</w:t>
            </w:r>
            <w:r w:rsidRPr="006A3E90">
              <w:t xml:space="preserve"> sidelobe</w:t>
            </w:r>
          </w:p>
        </w:tc>
        <w:tc>
          <w:tcPr>
            <w:tcW w:w="2478" w:type="dxa"/>
            <w:gridSpan w:val="2"/>
            <w:tcBorders>
              <w:top w:val="single" w:sz="4" w:space="0" w:color="auto"/>
              <w:left w:val="single" w:sz="4" w:space="0" w:color="auto"/>
              <w:bottom w:val="single" w:sz="4" w:space="0" w:color="auto"/>
              <w:right w:val="single" w:sz="4" w:space="0" w:color="auto"/>
            </w:tcBorders>
            <w:hideMark/>
          </w:tcPr>
          <w:p w14:paraId="5CA9AD0A" w14:textId="77777777" w:rsidR="00654F1F" w:rsidRPr="006A3E90" w:rsidRDefault="00654F1F" w:rsidP="0037095B">
            <w:pPr>
              <w:pStyle w:val="Tabletext"/>
              <w:jc w:val="center"/>
            </w:pPr>
            <w:r w:rsidRPr="006A3E90">
              <w:t>dBi</w:t>
            </w:r>
          </w:p>
        </w:tc>
        <w:tc>
          <w:tcPr>
            <w:tcW w:w="3183" w:type="dxa"/>
            <w:tcBorders>
              <w:top w:val="single" w:sz="4" w:space="0" w:color="auto"/>
              <w:left w:val="single" w:sz="4" w:space="0" w:color="auto"/>
              <w:bottom w:val="single" w:sz="4" w:space="0" w:color="auto"/>
              <w:right w:val="single" w:sz="4" w:space="0" w:color="auto"/>
            </w:tcBorders>
            <w:vAlign w:val="center"/>
            <w:hideMark/>
          </w:tcPr>
          <w:p w14:paraId="746040C8" w14:textId="77777777" w:rsidR="00654F1F" w:rsidRPr="006A3E90" w:rsidRDefault="00654F1F" w:rsidP="0037095B">
            <w:pPr>
              <w:pStyle w:val="Tabletext"/>
              <w:jc w:val="center"/>
              <w:rPr>
                <w:rFonts w:eastAsia="Calibri"/>
              </w:rPr>
            </w:pPr>
            <w:r w:rsidRPr="006A3E90">
              <w:t>N/A</w:t>
            </w:r>
            <w:r w:rsidRPr="006A3E90">
              <w:rPr>
                <w:vertAlign w:val="superscript"/>
              </w:rPr>
              <w:t>2</w:t>
            </w:r>
          </w:p>
        </w:tc>
      </w:tr>
      <w:tr w:rsidR="00654F1F" w:rsidRPr="006A3E90" w14:paraId="4E51C66E" w14:textId="77777777" w:rsidTr="00A02240">
        <w:trPr>
          <w:jc w:val="center"/>
        </w:trPr>
        <w:tc>
          <w:tcPr>
            <w:tcW w:w="2439" w:type="dxa"/>
            <w:tcBorders>
              <w:top w:val="single" w:sz="4" w:space="0" w:color="auto"/>
              <w:left w:val="single" w:sz="4" w:space="0" w:color="auto"/>
              <w:bottom w:val="single" w:sz="4" w:space="0" w:color="auto"/>
              <w:right w:val="single" w:sz="4" w:space="0" w:color="auto"/>
            </w:tcBorders>
            <w:hideMark/>
          </w:tcPr>
          <w:p w14:paraId="066F8413" w14:textId="77777777" w:rsidR="00654F1F" w:rsidRPr="006A3E90" w:rsidRDefault="00654F1F" w:rsidP="0037095B">
            <w:pPr>
              <w:pStyle w:val="Tabletext"/>
            </w:pPr>
            <w:r w:rsidRPr="006A3E90">
              <w:t>Polarization</w:t>
            </w:r>
          </w:p>
        </w:tc>
        <w:tc>
          <w:tcPr>
            <w:tcW w:w="2478" w:type="dxa"/>
            <w:gridSpan w:val="2"/>
            <w:tcBorders>
              <w:top w:val="single" w:sz="4" w:space="0" w:color="auto"/>
              <w:left w:val="single" w:sz="4" w:space="0" w:color="auto"/>
              <w:bottom w:val="single" w:sz="4" w:space="0" w:color="auto"/>
              <w:right w:val="single" w:sz="4" w:space="0" w:color="auto"/>
            </w:tcBorders>
          </w:tcPr>
          <w:p w14:paraId="7F2A768F" w14:textId="77777777" w:rsidR="00654F1F" w:rsidRPr="006A3E90" w:rsidRDefault="00654F1F" w:rsidP="0037095B">
            <w:pPr>
              <w:pStyle w:val="Tabletext"/>
              <w:jc w:val="center"/>
            </w:pPr>
          </w:p>
        </w:tc>
        <w:tc>
          <w:tcPr>
            <w:tcW w:w="3183" w:type="dxa"/>
            <w:tcBorders>
              <w:top w:val="single" w:sz="4" w:space="0" w:color="auto"/>
              <w:left w:val="single" w:sz="4" w:space="0" w:color="auto"/>
              <w:bottom w:val="single" w:sz="4" w:space="0" w:color="auto"/>
              <w:right w:val="single" w:sz="4" w:space="0" w:color="auto"/>
            </w:tcBorders>
            <w:vAlign w:val="center"/>
            <w:hideMark/>
          </w:tcPr>
          <w:p w14:paraId="1B134BDB" w14:textId="77777777" w:rsidR="00654F1F" w:rsidRPr="006A3E90" w:rsidRDefault="00654F1F" w:rsidP="0037095B">
            <w:pPr>
              <w:pStyle w:val="Tabletext"/>
              <w:jc w:val="center"/>
              <w:rPr>
                <w:vertAlign w:val="superscript"/>
              </w:rPr>
            </w:pPr>
            <w:r w:rsidRPr="006A3E90">
              <w:t>Vertical / RHCP</w:t>
            </w:r>
            <w:r w:rsidRPr="006A3E90">
              <w:rPr>
                <w:vertAlign w:val="superscript"/>
              </w:rPr>
              <w:t>3</w:t>
            </w:r>
          </w:p>
        </w:tc>
      </w:tr>
      <w:tr w:rsidR="00654F1F" w:rsidRPr="006A3E90" w14:paraId="28AFE4DB" w14:textId="77777777" w:rsidTr="00A02240">
        <w:trPr>
          <w:jc w:val="center"/>
        </w:trPr>
        <w:tc>
          <w:tcPr>
            <w:tcW w:w="2439" w:type="dxa"/>
            <w:tcBorders>
              <w:top w:val="single" w:sz="4" w:space="0" w:color="auto"/>
              <w:left w:val="single" w:sz="4" w:space="0" w:color="auto"/>
              <w:bottom w:val="single" w:sz="4" w:space="0" w:color="auto"/>
              <w:right w:val="single" w:sz="4" w:space="0" w:color="auto"/>
            </w:tcBorders>
            <w:hideMark/>
          </w:tcPr>
          <w:p w14:paraId="32365ACE" w14:textId="77777777" w:rsidR="00654F1F" w:rsidRPr="006A3E90" w:rsidRDefault="00654F1F" w:rsidP="0037095B">
            <w:pPr>
              <w:pStyle w:val="Tabletext"/>
            </w:pPr>
            <w:r w:rsidRPr="006A3E90">
              <w:t>Antenna pattern/type</w:t>
            </w:r>
          </w:p>
        </w:tc>
        <w:tc>
          <w:tcPr>
            <w:tcW w:w="2478" w:type="dxa"/>
            <w:gridSpan w:val="2"/>
            <w:tcBorders>
              <w:top w:val="single" w:sz="4" w:space="0" w:color="auto"/>
              <w:left w:val="single" w:sz="4" w:space="0" w:color="auto"/>
              <w:bottom w:val="single" w:sz="4" w:space="0" w:color="auto"/>
              <w:right w:val="single" w:sz="4" w:space="0" w:color="auto"/>
            </w:tcBorders>
          </w:tcPr>
          <w:p w14:paraId="6A465970" w14:textId="77777777" w:rsidR="00654F1F" w:rsidRPr="006A3E90" w:rsidRDefault="00654F1F" w:rsidP="0037095B">
            <w:pPr>
              <w:pStyle w:val="Tabletext"/>
              <w:jc w:val="center"/>
            </w:pPr>
          </w:p>
        </w:tc>
        <w:tc>
          <w:tcPr>
            <w:tcW w:w="3183" w:type="dxa"/>
            <w:tcBorders>
              <w:top w:val="single" w:sz="4" w:space="0" w:color="auto"/>
              <w:left w:val="single" w:sz="4" w:space="0" w:color="auto"/>
              <w:bottom w:val="single" w:sz="4" w:space="0" w:color="auto"/>
              <w:right w:val="single" w:sz="4" w:space="0" w:color="auto"/>
            </w:tcBorders>
            <w:vAlign w:val="center"/>
            <w:hideMark/>
          </w:tcPr>
          <w:p w14:paraId="27E21E44" w14:textId="77777777" w:rsidR="00654F1F" w:rsidRPr="006A3E90" w:rsidRDefault="00654F1F" w:rsidP="0037095B">
            <w:pPr>
              <w:pStyle w:val="Tabletext"/>
              <w:jc w:val="center"/>
            </w:pPr>
            <w:r w:rsidRPr="006A3E90">
              <w:t>Dipole / Phase array</w:t>
            </w:r>
          </w:p>
        </w:tc>
      </w:tr>
      <w:tr w:rsidR="00654F1F" w:rsidRPr="006A3E90" w14:paraId="769F3F7C" w14:textId="77777777" w:rsidTr="00A02240">
        <w:trPr>
          <w:jc w:val="center"/>
        </w:trPr>
        <w:tc>
          <w:tcPr>
            <w:tcW w:w="2439" w:type="dxa"/>
            <w:tcBorders>
              <w:top w:val="single" w:sz="4" w:space="0" w:color="auto"/>
              <w:left w:val="single" w:sz="4" w:space="0" w:color="auto"/>
              <w:bottom w:val="single" w:sz="4" w:space="0" w:color="auto"/>
              <w:right w:val="single" w:sz="4" w:space="0" w:color="auto"/>
            </w:tcBorders>
            <w:hideMark/>
          </w:tcPr>
          <w:p w14:paraId="7EEB6A57" w14:textId="77777777" w:rsidR="00654F1F" w:rsidRPr="006A3E90" w:rsidRDefault="00654F1F" w:rsidP="0037095B">
            <w:pPr>
              <w:pStyle w:val="Tabletext"/>
            </w:pPr>
            <w:r w:rsidRPr="006A3E90">
              <w:t xml:space="preserve">Horizontal BW </w:t>
            </w:r>
          </w:p>
        </w:tc>
        <w:tc>
          <w:tcPr>
            <w:tcW w:w="2478" w:type="dxa"/>
            <w:gridSpan w:val="2"/>
            <w:tcBorders>
              <w:top w:val="single" w:sz="4" w:space="0" w:color="auto"/>
              <w:left w:val="single" w:sz="4" w:space="0" w:color="auto"/>
              <w:bottom w:val="single" w:sz="4" w:space="0" w:color="auto"/>
              <w:right w:val="single" w:sz="4" w:space="0" w:color="auto"/>
            </w:tcBorders>
            <w:hideMark/>
          </w:tcPr>
          <w:p w14:paraId="285B8212" w14:textId="77777777" w:rsidR="00654F1F" w:rsidRPr="006A3E90" w:rsidRDefault="00654F1F" w:rsidP="0037095B">
            <w:pPr>
              <w:pStyle w:val="Tabletext"/>
              <w:jc w:val="center"/>
            </w:pPr>
            <w:r w:rsidRPr="006A3E90">
              <w:t>Degrees</w:t>
            </w:r>
          </w:p>
        </w:tc>
        <w:tc>
          <w:tcPr>
            <w:tcW w:w="3183" w:type="dxa"/>
            <w:tcBorders>
              <w:top w:val="single" w:sz="4" w:space="0" w:color="auto"/>
              <w:left w:val="single" w:sz="4" w:space="0" w:color="auto"/>
              <w:bottom w:val="single" w:sz="4" w:space="0" w:color="auto"/>
              <w:right w:val="single" w:sz="4" w:space="0" w:color="auto"/>
            </w:tcBorders>
            <w:vAlign w:val="center"/>
            <w:hideMark/>
          </w:tcPr>
          <w:p w14:paraId="5999A6C2" w14:textId="77777777" w:rsidR="00654F1F" w:rsidRPr="006A3E90" w:rsidRDefault="00654F1F" w:rsidP="0037095B">
            <w:pPr>
              <w:pStyle w:val="Tabletext"/>
              <w:jc w:val="center"/>
            </w:pPr>
            <w:r w:rsidRPr="006A3E90">
              <w:t>360 to 45</w:t>
            </w:r>
          </w:p>
        </w:tc>
      </w:tr>
      <w:tr w:rsidR="00654F1F" w:rsidRPr="006A3E90" w14:paraId="4B09F82E" w14:textId="77777777" w:rsidTr="00A02240">
        <w:trPr>
          <w:jc w:val="center"/>
        </w:trPr>
        <w:tc>
          <w:tcPr>
            <w:tcW w:w="2439" w:type="dxa"/>
            <w:tcBorders>
              <w:top w:val="single" w:sz="4" w:space="0" w:color="auto"/>
              <w:left w:val="single" w:sz="4" w:space="0" w:color="auto"/>
              <w:bottom w:val="single" w:sz="4" w:space="0" w:color="auto"/>
              <w:right w:val="single" w:sz="4" w:space="0" w:color="auto"/>
            </w:tcBorders>
            <w:hideMark/>
          </w:tcPr>
          <w:p w14:paraId="56535E2C" w14:textId="77777777" w:rsidR="00654F1F" w:rsidRPr="006A3E90" w:rsidRDefault="00654F1F" w:rsidP="0037095B">
            <w:pPr>
              <w:pStyle w:val="Tabletext"/>
            </w:pPr>
            <w:r w:rsidRPr="006A3E90">
              <w:t xml:space="preserve">Vertical BW </w:t>
            </w:r>
          </w:p>
        </w:tc>
        <w:tc>
          <w:tcPr>
            <w:tcW w:w="2478" w:type="dxa"/>
            <w:gridSpan w:val="2"/>
            <w:tcBorders>
              <w:top w:val="single" w:sz="4" w:space="0" w:color="auto"/>
              <w:left w:val="single" w:sz="4" w:space="0" w:color="auto"/>
              <w:bottom w:val="single" w:sz="4" w:space="0" w:color="auto"/>
              <w:right w:val="single" w:sz="4" w:space="0" w:color="auto"/>
            </w:tcBorders>
            <w:hideMark/>
          </w:tcPr>
          <w:p w14:paraId="5750AE00" w14:textId="77777777" w:rsidR="00654F1F" w:rsidRPr="006A3E90" w:rsidRDefault="00654F1F" w:rsidP="0037095B">
            <w:pPr>
              <w:pStyle w:val="Tabletext"/>
              <w:jc w:val="center"/>
            </w:pPr>
            <w:r w:rsidRPr="006A3E90">
              <w:t>Degrees</w:t>
            </w:r>
          </w:p>
        </w:tc>
        <w:tc>
          <w:tcPr>
            <w:tcW w:w="3183" w:type="dxa"/>
            <w:tcBorders>
              <w:top w:val="single" w:sz="4" w:space="0" w:color="auto"/>
              <w:left w:val="single" w:sz="4" w:space="0" w:color="auto"/>
              <w:bottom w:val="single" w:sz="4" w:space="0" w:color="auto"/>
              <w:right w:val="single" w:sz="4" w:space="0" w:color="auto"/>
            </w:tcBorders>
            <w:vAlign w:val="center"/>
            <w:hideMark/>
          </w:tcPr>
          <w:p w14:paraId="4D30250B" w14:textId="77777777" w:rsidR="00654F1F" w:rsidRPr="006A3E90" w:rsidRDefault="00654F1F" w:rsidP="0037095B">
            <w:pPr>
              <w:pStyle w:val="Tabletext"/>
              <w:jc w:val="center"/>
            </w:pPr>
            <w:r w:rsidRPr="006A3E90">
              <w:t>90 to 45</w:t>
            </w:r>
          </w:p>
        </w:tc>
      </w:tr>
      <w:tr w:rsidR="00654F1F" w14:paraId="02AA7993" w14:textId="77777777" w:rsidTr="00A02240">
        <w:trPr>
          <w:jc w:val="center"/>
        </w:trPr>
        <w:tc>
          <w:tcPr>
            <w:tcW w:w="243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882C6BD" w14:textId="77777777" w:rsidR="00654F1F" w:rsidRPr="006A3E90" w:rsidRDefault="00654F1F" w:rsidP="0037095B">
            <w:pPr>
              <w:pStyle w:val="Tabletext"/>
            </w:pPr>
            <w:r w:rsidRPr="006A3E90">
              <w:lastRenderedPageBreak/>
              <w:t>Antenna model</w:t>
            </w:r>
          </w:p>
        </w:tc>
        <w:tc>
          <w:tcPr>
            <w:tcW w:w="247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C0F2C2F" w14:textId="77777777" w:rsidR="00654F1F" w:rsidRPr="006A3E90" w:rsidRDefault="00654F1F" w:rsidP="0037095B">
            <w:pPr>
              <w:pStyle w:val="Tabletext"/>
              <w:jc w:val="center"/>
            </w:pPr>
          </w:p>
        </w:tc>
        <w:tc>
          <w:tcPr>
            <w:tcW w:w="31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D1ED3A6" w14:textId="77777777" w:rsidR="00654F1F" w:rsidRDefault="00654F1F" w:rsidP="0037095B">
            <w:pPr>
              <w:pStyle w:val="Tabletext"/>
              <w:jc w:val="center"/>
            </w:pPr>
            <w:r w:rsidRPr="006A3E90">
              <w:t>Not available</w:t>
            </w:r>
          </w:p>
        </w:tc>
      </w:tr>
    </w:tbl>
    <w:p w14:paraId="6106AFF4" w14:textId="77777777" w:rsidR="00654F1F" w:rsidRDefault="00654F1F" w:rsidP="00654F1F">
      <w:pPr>
        <w:jc w:val="center"/>
        <w:rPr>
          <w:highlight w:val="yellow"/>
        </w:rPr>
      </w:pPr>
    </w:p>
    <w:p w14:paraId="2975C2FB" w14:textId="76B1DDC5" w:rsidR="00654F1F" w:rsidRPr="00654F1F" w:rsidRDefault="00654F1F" w:rsidP="00B35235">
      <w:pPr>
        <w:pStyle w:val="Heading2"/>
      </w:pPr>
      <w:r>
        <w:t>A1.1.2</w:t>
      </w:r>
      <w:r>
        <w:tab/>
        <w:t>Technical characteristics</w:t>
      </w:r>
      <w:r w:rsidRPr="00654F1F">
        <w:t xml:space="preserve"> </w:t>
      </w:r>
      <w:r w:rsidR="007205C6" w:rsidRPr="00CE2BA0">
        <w:t xml:space="preserve">of the </w:t>
      </w:r>
      <w:r w:rsidR="007205C6">
        <w:t>systems in the incumbent services</w:t>
      </w:r>
    </w:p>
    <w:p w14:paraId="15B6DBF4" w14:textId="47C57000" w:rsidR="0009516D" w:rsidRPr="006372FA" w:rsidRDefault="00654F1F" w:rsidP="0037095B">
      <w:pPr>
        <w:pStyle w:val="Heading3"/>
      </w:pPr>
      <w:r>
        <w:t>A1.1.2</w:t>
      </w:r>
      <w:r w:rsidR="00CE2BA0">
        <w:t>.1</w:t>
      </w:r>
      <w:r w:rsidR="00CE2BA0">
        <w:tab/>
      </w:r>
      <w:r w:rsidR="0009516D" w:rsidRPr="006372FA">
        <w:t>Characteristics of radiolocation service</w:t>
      </w:r>
    </w:p>
    <w:p w14:paraId="75B3707D" w14:textId="77777777" w:rsidR="00F34EDB" w:rsidRPr="00F34EDB" w:rsidRDefault="00F34EDB" w:rsidP="00F34EDB">
      <w:r w:rsidRPr="00F34EDB">
        <w:t>The following characteristics of radiolocation systems are taken from Table 1 of Report ITU-R M.2170.</w:t>
      </w:r>
    </w:p>
    <w:p w14:paraId="7FEF70B4" w14:textId="77777777" w:rsidR="00F34EDB" w:rsidRPr="00F34EDB" w:rsidRDefault="00F34EDB" w:rsidP="00F34EDB">
      <w:pPr>
        <w:pStyle w:val="TableNo"/>
      </w:pPr>
      <w:r w:rsidRPr="00F34EDB">
        <w:t>TABLE 1</w:t>
      </w:r>
    </w:p>
    <w:p w14:paraId="1FC3AEFD" w14:textId="7DBEDD88" w:rsidR="00F34EDB" w:rsidRPr="00F34EDB" w:rsidRDefault="00F34EDB" w:rsidP="00F34EDB">
      <w:pPr>
        <w:pStyle w:val="Tabletitle"/>
      </w:pPr>
      <w:r w:rsidRPr="00F34EDB">
        <w:t xml:space="preserve">Radiolocation systems characteristic in the </w:t>
      </w:r>
      <w:r w:rsidR="002902A3">
        <w:t xml:space="preserve">frequency band </w:t>
      </w:r>
      <w:r w:rsidRPr="00F34EDB">
        <w:rPr>
          <w:rFonts w:asciiTheme="majorBidi" w:hAnsiTheme="majorBidi" w:cstheme="majorBidi"/>
        </w:rPr>
        <w:t>15.4</w:t>
      </w:r>
      <w:r w:rsidRPr="00F34EDB">
        <w:t xml:space="preserve">-15.7 GHz </w:t>
      </w:r>
    </w:p>
    <w:tbl>
      <w:tblPr>
        <w:tblW w:w="8418"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05"/>
        <w:gridCol w:w="4013"/>
      </w:tblGrid>
      <w:tr w:rsidR="00F34EDB" w:rsidRPr="00F34EDB" w14:paraId="15834410" w14:textId="77777777" w:rsidTr="00416667">
        <w:trPr>
          <w:tblHeader/>
          <w:jc w:val="center"/>
        </w:trPr>
        <w:tc>
          <w:tcPr>
            <w:tcW w:w="4405" w:type="dxa"/>
          </w:tcPr>
          <w:p w14:paraId="311CF4A8" w14:textId="77777777" w:rsidR="00F34EDB" w:rsidRPr="00F34EDB" w:rsidRDefault="00F34EDB" w:rsidP="00416667">
            <w:pPr>
              <w:pStyle w:val="Tablehead"/>
              <w:rPr>
                <w:rFonts w:eastAsia="MS Mincho"/>
              </w:rPr>
            </w:pPr>
            <w:r w:rsidRPr="00F34EDB">
              <w:rPr>
                <w:rFonts w:eastAsia="MS Mincho"/>
              </w:rPr>
              <w:t>Characteristics</w:t>
            </w:r>
          </w:p>
        </w:tc>
        <w:tc>
          <w:tcPr>
            <w:tcW w:w="4013" w:type="dxa"/>
          </w:tcPr>
          <w:p w14:paraId="3EE29537" w14:textId="77777777" w:rsidR="00F34EDB" w:rsidRPr="00F34EDB" w:rsidRDefault="00F34EDB" w:rsidP="00416667">
            <w:pPr>
              <w:pStyle w:val="Tablehead"/>
              <w:rPr>
                <w:rFonts w:eastAsia="MS Mincho"/>
              </w:rPr>
            </w:pPr>
            <w:r w:rsidRPr="00F34EDB">
              <w:rPr>
                <w:rFonts w:eastAsia="MS Mincho"/>
              </w:rPr>
              <w:t>System</w:t>
            </w:r>
            <w:r w:rsidRPr="00F34EDB">
              <w:rPr>
                <w:rFonts w:eastAsia="MS Mincho"/>
              </w:rPr>
              <w:noBreakHyphen/>
              <w:t>6</w:t>
            </w:r>
          </w:p>
        </w:tc>
      </w:tr>
      <w:tr w:rsidR="00F34EDB" w:rsidRPr="00F34EDB" w14:paraId="61EE661D" w14:textId="77777777" w:rsidTr="00416667">
        <w:trPr>
          <w:tblHeader/>
          <w:jc w:val="center"/>
        </w:trPr>
        <w:tc>
          <w:tcPr>
            <w:tcW w:w="4405" w:type="dxa"/>
            <w:vAlign w:val="center"/>
          </w:tcPr>
          <w:p w14:paraId="67D6CE8F" w14:textId="77777777" w:rsidR="00F34EDB" w:rsidRPr="00F34EDB" w:rsidRDefault="00F34EDB" w:rsidP="00416667">
            <w:pPr>
              <w:pStyle w:val="Tablehead"/>
              <w:rPr>
                <w:rFonts w:eastAsia="MS Mincho"/>
              </w:rPr>
            </w:pPr>
            <w:r w:rsidRPr="00F34EDB">
              <w:rPr>
                <w:rFonts w:eastAsia="MS Mincho"/>
              </w:rPr>
              <w:t>Function</w:t>
            </w:r>
          </w:p>
        </w:tc>
        <w:tc>
          <w:tcPr>
            <w:tcW w:w="4013" w:type="dxa"/>
            <w:vAlign w:val="center"/>
          </w:tcPr>
          <w:p w14:paraId="36BF3F5B" w14:textId="77777777" w:rsidR="00F34EDB" w:rsidRPr="00F34EDB" w:rsidRDefault="00F34EDB" w:rsidP="00416667">
            <w:pPr>
              <w:pStyle w:val="Tablehead"/>
              <w:rPr>
                <w:rFonts w:eastAsia="MS Mincho"/>
              </w:rPr>
            </w:pPr>
            <w:r w:rsidRPr="00F34EDB">
              <w:rPr>
                <w:rFonts w:eastAsia="MS Mincho"/>
              </w:rPr>
              <w:t xml:space="preserve">Search, track and ground-mapping </w:t>
            </w:r>
            <w:r w:rsidRPr="00F34EDB">
              <w:rPr>
                <w:rFonts w:eastAsia="MS Mincho"/>
              </w:rPr>
              <w:br/>
              <w:t>(multi-function)</w:t>
            </w:r>
          </w:p>
        </w:tc>
      </w:tr>
      <w:tr w:rsidR="00F34EDB" w:rsidRPr="00F34EDB" w14:paraId="5F10CBEC" w14:textId="77777777" w:rsidTr="00416667">
        <w:trPr>
          <w:jc w:val="center"/>
        </w:trPr>
        <w:tc>
          <w:tcPr>
            <w:tcW w:w="4405" w:type="dxa"/>
          </w:tcPr>
          <w:p w14:paraId="11D0617F" w14:textId="77777777" w:rsidR="00F34EDB" w:rsidRPr="00F34EDB" w:rsidRDefault="00F34EDB" w:rsidP="00416667">
            <w:pPr>
              <w:pStyle w:val="Tabletext"/>
              <w:rPr>
                <w:rFonts w:eastAsia="MS Mincho"/>
              </w:rPr>
            </w:pPr>
            <w:r w:rsidRPr="00F34EDB">
              <w:rPr>
                <w:rFonts w:eastAsia="MS Mincho"/>
              </w:rPr>
              <w:t>Platform type</w:t>
            </w:r>
          </w:p>
        </w:tc>
        <w:tc>
          <w:tcPr>
            <w:tcW w:w="4013" w:type="dxa"/>
          </w:tcPr>
          <w:p w14:paraId="0238FB64" w14:textId="77777777" w:rsidR="00F34EDB" w:rsidRPr="00F34EDB" w:rsidRDefault="00F34EDB" w:rsidP="0037095B">
            <w:pPr>
              <w:pStyle w:val="Tabletext"/>
              <w:jc w:val="center"/>
              <w:rPr>
                <w:rFonts w:eastAsia="MS Mincho"/>
              </w:rPr>
            </w:pPr>
            <w:r w:rsidRPr="00F34EDB">
              <w:rPr>
                <w:rFonts w:eastAsia="MS Mincho"/>
              </w:rPr>
              <w:t xml:space="preserve">Airborne </w:t>
            </w:r>
            <w:r w:rsidRPr="00F34EDB">
              <w:t xml:space="preserve">(typical operational </w:t>
            </w:r>
            <w:r w:rsidRPr="00F34EDB">
              <w:br/>
              <w:t>height = 8 500 m)</w:t>
            </w:r>
          </w:p>
        </w:tc>
      </w:tr>
      <w:tr w:rsidR="00F34EDB" w:rsidRPr="00F34EDB" w14:paraId="6FB00AD2" w14:textId="77777777" w:rsidTr="00416667">
        <w:trPr>
          <w:jc w:val="center"/>
        </w:trPr>
        <w:tc>
          <w:tcPr>
            <w:tcW w:w="4405" w:type="dxa"/>
          </w:tcPr>
          <w:p w14:paraId="226BF71A" w14:textId="77777777" w:rsidR="00F34EDB" w:rsidRPr="00F34EDB" w:rsidRDefault="00F34EDB" w:rsidP="00416667">
            <w:pPr>
              <w:pStyle w:val="Tabletext"/>
              <w:rPr>
                <w:rFonts w:eastAsia="MS Mincho"/>
              </w:rPr>
            </w:pPr>
            <w:r w:rsidRPr="00F34EDB">
              <w:rPr>
                <w:rFonts w:eastAsia="MS Mincho"/>
              </w:rPr>
              <w:t>Tuning range (GHz)</w:t>
            </w:r>
          </w:p>
        </w:tc>
        <w:tc>
          <w:tcPr>
            <w:tcW w:w="4013" w:type="dxa"/>
          </w:tcPr>
          <w:p w14:paraId="22F36D2D" w14:textId="77777777" w:rsidR="00F34EDB" w:rsidRPr="00F34EDB" w:rsidRDefault="00F34EDB" w:rsidP="0037095B">
            <w:pPr>
              <w:pStyle w:val="Tabletext"/>
              <w:jc w:val="center"/>
              <w:rPr>
                <w:rFonts w:eastAsia="MS Mincho"/>
              </w:rPr>
            </w:pPr>
            <w:r w:rsidRPr="00F34EDB">
              <w:rPr>
                <w:rFonts w:eastAsia="MS Mincho"/>
              </w:rPr>
              <w:t>15.4-17.3</w:t>
            </w:r>
          </w:p>
        </w:tc>
      </w:tr>
      <w:tr w:rsidR="00F34EDB" w:rsidRPr="00F34EDB" w14:paraId="5D010976" w14:textId="77777777" w:rsidTr="00416667">
        <w:trPr>
          <w:jc w:val="center"/>
        </w:trPr>
        <w:tc>
          <w:tcPr>
            <w:tcW w:w="4405" w:type="dxa"/>
          </w:tcPr>
          <w:p w14:paraId="4F9C1253" w14:textId="77777777" w:rsidR="00F34EDB" w:rsidRPr="00F34EDB" w:rsidRDefault="00F34EDB" w:rsidP="00416667">
            <w:pPr>
              <w:pStyle w:val="Tabletext"/>
              <w:rPr>
                <w:rFonts w:eastAsia="MS Mincho"/>
              </w:rPr>
            </w:pPr>
            <w:r w:rsidRPr="00F34EDB">
              <w:rPr>
                <w:rFonts w:eastAsia="MS Mincho"/>
              </w:rPr>
              <w:t>Modulation</w:t>
            </w:r>
          </w:p>
        </w:tc>
        <w:tc>
          <w:tcPr>
            <w:tcW w:w="4013" w:type="dxa"/>
          </w:tcPr>
          <w:p w14:paraId="3177D3B1" w14:textId="77777777" w:rsidR="00F34EDB" w:rsidRPr="00F34EDB" w:rsidRDefault="00F34EDB" w:rsidP="0037095B">
            <w:pPr>
              <w:pStyle w:val="Tabletext"/>
              <w:jc w:val="center"/>
              <w:rPr>
                <w:rFonts w:eastAsia="MS Mincho"/>
              </w:rPr>
            </w:pPr>
            <w:r w:rsidRPr="00F34EDB">
              <w:rPr>
                <w:rFonts w:eastAsia="MS Mincho"/>
              </w:rPr>
              <w:t>Linear FM chirp</w:t>
            </w:r>
          </w:p>
        </w:tc>
      </w:tr>
      <w:tr w:rsidR="00F34EDB" w:rsidRPr="00F34EDB" w14:paraId="6DB03596" w14:textId="77777777" w:rsidTr="00416667">
        <w:trPr>
          <w:jc w:val="center"/>
        </w:trPr>
        <w:tc>
          <w:tcPr>
            <w:tcW w:w="4405" w:type="dxa"/>
          </w:tcPr>
          <w:p w14:paraId="0BD4DDBF" w14:textId="77777777" w:rsidR="00F34EDB" w:rsidRPr="00F34EDB" w:rsidRDefault="00F34EDB" w:rsidP="00416667">
            <w:pPr>
              <w:pStyle w:val="Tabletext"/>
              <w:rPr>
                <w:rFonts w:eastAsia="MS Mincho"/>
              </w:rPr>
            </w:pPr>
            <w:r w:rsidRPr="00F34EDB">
              <w:rPr>
                <w:rFonts w:eastAsia="MS Mincho"/>
              </w:rPr>
              <w:t>Transmit peak power (W)</w:t>
            </w:r>
          </w:p>
        </w:tc>
        <w:tc>
          <w:tcPr>
            <w:tcW w:w="4013" w:type="dxa"/>
          </w:tcPr>
          <w:p w14:paraId="004B8EC1" w14:textId="77777777" w:rsidR="00F34EDB" w:rsidRPr="00F34EDB" w:rsidRDefault="00F34EDB" w:rsidP="0037095B">
            <w:pPr>
              <w:pStyle w:val="Tabletext"/>
              <w:jc w:val="center"/>
              <w:rPr>
                <w:rFonts w:eastAsia="MS Mincho"/>
              </w:rPr>
            </w:pPr>
            <w:r w:rsidRPr="00F34EDB">
              <w:rPr>
                <w:rFonts w:eastAsia="MS Mincho"/>
              </w:rPr>
              <w:t>500</w:t>
            </w:r>
          </w:p>
        </w:tc>
      </w:tr>
      <w:tr w:rsidR="00F34EDB" w:rsidRPr="00F34EDB" w14:paraId="661926B7" w14:textId="77777777" w:rsidTr="00416667">
        <w:trPr>
          <w:jc w:val="center"/>
        </w:trPr>
        <w:tc>
          <w:tcPr>
            <w:tcW w:w="4405" w:type="dxa"/>
          </w:tcPr>
          <w:p w14:paraId="1C04B388" w14:textId="77777777" w:rsidR="00F34EDB" w:rsidRPr="00F34EDB" w:rsidRDefault="00F34EDB" w:rsidP="00416667">
            <w:pPr>
              <w:pStyle w:val="Tabletext"/>
              <w:rPr>
                <w:rFonts w:eastAsia="MS Mincho"/>
              </w:rPr>
            </w:pPr>
            <w:r w:rsidRPr="00F34EDB">
              <w:rPr>
                <w:rFonts w:eastAsia="MS Mincho"/>
              </w:rPr>
              <w:t>Pulse width (</w:t>
            </w:r>
            <w:r w:rsidRPr="00F34EDB">
              <w:rPr>
                <w:rFonts w:eastAsia="MS Mincho"/>
              </w:rPr>
              <w:sym w:font="Symbol" w:char="F06D"/>
            </w:r>
            <w:r w:rsidRPr="00F34EDB">
              <w:rPr>
                <w:rFonts w:eastAsia="MS Mincho"/>
              </w:rPr>
              <w:t>s)</w:t>
            </w:r>
          </w:p>
        </w:tc>
        <w:tc>
          <w:tcPr>
            <w:tcW w:w="4013" w:type="dxa"/>
          </w:tcPr>
          <w:p w14:paraId="7B6829D1" w14:textId="77777777" w:rsidR="00F34EDB" w:rsidRPr="00F34EDB" w:rsidRDefault="00F34EDB" w:rsidP="0037095B">
            <w:pPr>
              <w:pStyle w:val="Tabletext"/>
              <w:jc w:val="center"/>
              <w:rPr>
                <w:rFonts w:eastAsia="MS Mincho"/>
              </w:rPr>
            </w:pPr>
            <w:r w:rsidRPr="00F34EDB">
              <w:rPr>
                <w:rFonts w:eastAsia="MS Mincho"/>
              </w:rPr>
              <w:t>0.05-50</w:t>
            </w:r>
          </w:p>
        </w:tc>
      </w:tr>
      <w:tr w:rsidR="00F34EDB" w:rsidRPr="00F34EDB" w14:paraId="31A77AFD" w14:textId="77777777" w:rsidTr="00416667">
        <w:trPr>
          <w:jc w:val="center"/>
        </w:trPr>
        <w:tc>
          <w:tcPr>
            <w:tcW w:w="4405" w:type="dxa"/>
          </w:tcPr>
          <w:p w14:paraId="6DEF3AFB" w14:textId="77777777" w:rsidR="00F34EDB" w:rsidRPr="00F34EDB" w:rsidRDefault="00F34EDB" w:rsidP="00416667">
            <w:pPr>
              <w:pStyle w:val="Tabletext"/>
              <w:rPr>
                <w:rFonts w:eastAsia="MS Mincho"/>
              </w:rPr>
            </w:pPr>
            <w:r w:rsidRPr="00F34EDB">
              <w:rPr>
                <w:rFonts w:eastAsia="MS Mincho"/>
              </w:rPr>
              <w:t>Pulse rise/fall time (ns)</w:t>
            </w:r>
          </w:p>
        </w:tc>
        <w:tc>
          <w:tcPr>
            <w:tcW w:w="4013" w:type="dxa"/>
          </w:tcPr>
          <w:p w14:paraId="0DB69CBB" w14:textId="77777777" w:rsidR="00F34EDB" w:rsidRPr="00F34EDB" w:rsidRDefault="00F34EDB" w:rsidP="0037095B">
            <w:pPr>
              <w:pStyle w:val="Tabletext"/>
              <w:jc w:val="center"/>
              <w:rPr>
                <w:rFonts w:eastAsia="MS Mincho"/>
              </w:rPr>
            </w:pPr>
            <w:r w:rsidRPr="00F34EDB">
              <w:rPr>
                <w:rFonts w:eastAsia="MS Mincho"/>
              </w:rPr>
              <w:t>5-100</w:t>
            </w:r>
          </w:p>
        </w:tc>
      </w:tr>
      <w:tr w:rsidR="00F34EDB" w:rsidRPr="00F34EDB" w14:paraId="4D11790C" w14:textId="77777777" w:rsidTr="00416667">
        <w:trPr>
          <w:jc w:val="center"/>
        </w:trPr>
        <w:tc>
          <w:tcPr>
            <w:tcW w:w="4405" w:type="dxa"/>
          </w:tcPr>
          <w:p w14:paraId="01261993" w14:textId="77777777" w:rsidR="00F34EDB" w:rsidRPr="00F34EDB" w:rsidRDefault="00F34EDB" w:rsidP="00416667">
            <w:pPr>
              <w:pStyle w:val="Tabletext"/>
              <w:rPr>
                <w:rFonts w:eastAsia="MS Mincho"/>
              </w:rPr>
            </w:pPr>
            <w:r w:rsidRPr="00F34EDB">
              <w:rPr>
                <w:rFonts w:eastAsia="MS Mincho"/>
              </w:rPr>
              <w:t>Pulse repetition rate (pps)</w:t>
            </w:r>
          </w:p>
        </w:tc>
        <w:tc>
          <w:tcPr>
            <w:tcW w:w="4013" w:type="dxa"/>
          </w:tcPr>
          <w:p w14:paraId="2DAFD1D4" w14:textId="77777777" w:rsidR="00F34EDB" w:rsidRPr="00F34EDB" w:rsidRDefault="00F34EDB" w:rsidP="0037095B">
            <w:pPr>
              <w:pStyle w:val="Tabletext"/>
              <w:jc w:val="center"/>
              <w:rPr>
                <w:rFonts w:eastAsia="MS Mincho"/>
              </w:rPr>
            </w:pPr>
            <w:r w:rsidRPr="00F34EDB">
              <w:rPr>
                <w:rFonts w:eastAsia="MS Mincho"/>
              </w:rPr>
              <w:t>200-20 000</w:t>
            </w:r>
          </w:p>
        </w:tc>
      </w:tr>
      <w:tr w:rsidR="00F34EDB" w:rsidRPr="00F34EDB" w14:paraId="79B05A22" w14:textId="77777777" w:rsidTr="00416667">
        <w:trPr>
          <w:jc w:val="center"/>
        </w:trPr>
        <w:tc>
          <w:tcPr>
            <w:tcW w:w="4405" w:type="dxa"/>
          </w:tcPr>
          <w:p w14:paraId="325DAE32" w14:textId="77777777" w:rsidR="00F34EDB" w:rsidRPr="00F34EDB" w:rsidRDefault="00F34EDB" w:rsidP="00416667">
            <w:pPr>
              <w:pStyle w:val="Tabletext"/>
              <w:rPr>
                <w:rFonts w:eastAsia="MS Mincho"/>
              </w:rPr>
            </w:pPr>
            <w:r w:rsidRPr="00F34EDB">
              <w:rPr>
                <w:rFonts w:eastAsia="MS Mincho"/>
              </w:rPr>
              <w:t>Maximum duty cycle</w:t>
            </w:r>
          </w:p>
        </w:tc>
        <w:tc>
          <w:tcPr>
            <w:tcW w:w="4013" w:type="dxa"/>
          </w:tcPr>
          <w:p w14:paraId="4EF07474" w14:textId="77777777" w:rsidR="00F34EDB" w:rsidRPr="00F34EDB" w:rsidRDefault="00F34EDB" w:rsidP="0037095B">
            <w:pPr>
              <w:pStyle w:val="Tabletext"/>
              <w:jc w:val="center"/>
              <w:rPr>
                <w:rFonts w:eastAsia="MS Mincho"/>
              </w:rPr>
            </w:pPr>
            <w:r w:rsidRPr="00F34EDB">
              <w:rPr>
                <w:rFonts w:eastAsia="MS Mincho"/>
              </w:rPr>
              <w:t>Up to 0.2</w:t>
            </w:r>
          </w:p>
        </w:tc>
      </w:tr>
      <w:tr w:rsidR="00F34EDB" w:rsidRPr="00F34EDB" w14:paraId="603BC3C3" w14:textId="77777777" w:rsidTr="00416667">
        <w:trPr>
          <w:jc w:val="center"/>
        </w:trPr>
        <w:tc>
          <w:tcPr>
            <w:tcW w:w="4405" w:type="dxa"/>
          </w:tcPr>
          <w:p w14:paraId="7D7EBBF0" w14:textId="77777777" w:rsidR="00F34EDB" w:rsidRPr="00F34EDB" w:rsidRDefault="00F34EDB" w:rsidP="00416667">
            <w:pPr>
              <w:pStyle w:val="Tabletext"/>
              <w:rPr>
                <w:rFonts w:eastAsia="MS Mincho"/>
              </w:rPr>
            </w:pPr>
            <w:r w:rsidRPr="00F34EDB">
              <w:rPr>
                <w:rFonts w:eastAsia="MS Mincho"/>
              </w:rPr>
              <w:t>Output device</w:t>
            </w:r>
          </w:p>
        </w:tc>
        <w:tc>
          <w:tcPr>
            <w:tcW w:w="4013" w:type="dxa"/>
          </w:tcPr>
          <w:p w14:paraId="01FCF47B" w14:textId="77777777" w:rsidR="00F34EDB" w:rsidRPr="00F34EDB" w:rsidRDefault="00F34EDB" w:rsidP="0037095B">
            <w:pPr>
              <w:pStyle w:val="Tabletext"/>
              <w:jc w:val="center"/>
              <w:rPr>
                <w:rFonts w:eastAsia="MS Mincho"/>
              </w:rPr>
            </w:pPr>
            <w:r w:rsidRPr="00F34EDB">
              <w:rPr>
                <w:rFonts w:eastAsia="MS Mincho"/>
              </w:rPr>
              <w:t>Travelling wave tube</w:t>
            </w:r>
          </w:p>
        </w:tc>
      </w:tr>
      <w:tr w:rsidR="00F34EDB" w:rsidRPr="00F34EDB" w14:paraId="43DB9436" w14:textId="77777777" w:rsidTr="00416667">
        <w:trPr>
          <w:jc w:val="center"/>
        </w:trPr>
        <w:tc>
          <w:tcPr>
            <w:tcW w:w="4405" w:type="dxa"/>
          </w:tcPr>
          <w:p w14:paraId="6FD1E8B4" w14:textId="77777777" w:rsidR="00F34EDB" w:rsidRPr="00F34EDB" w:rsidRDefault="00F34EDB" w:rsidP="00416667">
            <w:pPr>
              <w:pStyle w:val="Tabletext"/>
              <w:rPr>
                <w:rFonts w:eastAsia="MS Mincho"/>
              </w:rPr>
            </w:pPr>
            <w:r w:rsidRPr="00F34EDB">
              <w:rPr>
                <w:rFonts w:eastAsia="MS Mincho"/>
              </w:rPr>
              <w:t>Antenna pattern type</w:t>
            </w:r>
          </w:p>
        </w:tc>
        <w:tc>
          <w:tcPr>
            <w:tcW w:w="4013" w:type="dxa"/>
          </w:tcPr>
          <w:p w14:paraId="62D94291" w14:textId="77777777" w:rsidR="00F34EDB" w:rsidRPr="00F34EDB" w:rsidRDefault="00F34EDB" w:rsidP="0037095B">
            <w:pPr>
              <w:pStyle w:val="Tabletext"/>
              <w:jc w:val="center"/>
              <w:rPr>
                <w:rFonts w:eastAsia="MS Mincho"/>
              </w:rPr>
            </w:pPr>
            <w:r w:rsidRPr="00F34EDB">
              <w:rPr>
                <w:rFonts w:eastAsia="MS Mincho"/>
              </w:rPr>
              <w:t>Pencil</w:t>
            </w:r>
          </w:p>
        </w:tc>
      </w:tr>
      <w:tr w:rsidR="00F34EDB" w:rsidRPr="00F34EDB" w14:paraId="5241F396" w14:textId="77777777" w:rsidTr="00416667">
        <w:trPr>
          <w:jc w:val="center"/>
        </w:trPr>
        <w:tc>
          <w:tcPr>
            <w:tcW w:w="4405" w:type="dxa"/>
          </w:tcPr>
          <w:p w14:paraId="59D1A5CC" w14:textId="77777777" w:rsidR="00F34EDB" w:rsidRPr="00F34EDB" w:rsidRDefault="00F34EDB" w:rsidP="00416667">
            <w:pPr>
              <w:pStyle w:val="Tabletext"/>
              <w:rPr>
                <w:rFonts w:eastAsia="MS Mincho"/>
              </w:rPr>
            </w:pPr>
            <w:r w:rsidRPr="00F34EDB">
              <w:rPr>
                <w:rFonts w:eastAsia="MS Mincho"/>
              </w:rPr>
              <w:t>Antenna type</w:t>
            </w:r>
          </w:p>
        </w:tc>
        <w:tc>
          <w:tcPr>
            <w:tcW w:w="4013" w:type="dxa"/>
          </w:tcPr>
          <w:p w14:paraId="5AD25634" w14:textId="77777777" w:rsidR="00F34EDB" w:rsidRPr="00F34EDB" w:rsidRDefault="00F34EDB" w:rsidP="0037095B">
            <w:pPr>
              <w:pStyle w:val="Tabletext"/>
              <w:jc w:val="center"/>
              <w:rPr>
                <w:rFonts w:eastAsia="MS Mincho"/>
              </w:rPr>
            </w:pPr>
            <w:r w:rsidRPr="00F34EDB">
              <w:rPr>
                <w:rFonts w:eastAsia="MS Mincho"/>
              </w:rPr>
              <w:t>Phased array</w:t>
            </w:r>
          </w:p>
        </w:tc>
      </w:tr>
      <w:tr w:rsidR="00F34EDB" w:rsidRPr="00F34EDB" w14:paraId="74CC3EDF" w14:textId="77777777" w:rsidTr="00416667">
        <w:trPr>
          <w:jc w:val="center"/>
        </w:trPr>
        <w:tc>
          <w:tcPr>
            <w:tcW w:w="4405" w:type="dxa"/>
          </w:tcPr>
          <w:p w14:paraId="472AB482" w14:textId="77777777" w:rsidR="00F34EDB" w:rsidRPr="00F34EDB" w:rsidRDefault="00F34EDB" w:rsidP="00416667">
            <w:pPr>
              <w:pStyle w:val="Tabletext"/>
              <w:rPr>
                <w:rFonts w:eastAsia="MS Mincho"/>
              </w:rPr>
            </w:pPr>
            <w:r w:rsidRPr="00F34EDB">
              <w:rPr>
                <w:rFonts w:eastAsia="MS Mincho"/>
              </w:rPr>
              <w:t xml:space="preserve">Antenna polarization </w:t>
            </w:r>
          </w:p>
        </w:tc>
        <w:tc>
          <w:tcPr>
            <w:tcW w:w="4013" w:type="dxa"/>
          </w:tcPr>
          <w:p w14:paraId="4C5BB219" w14:textId="77777777" w:rsidR="00F34EDB" w:rsidRPr="00F34EDB" w:rsidRDefault="00F34EDB" w:rsidP="0037095B">
            <w:pPr>
              <w:pStyle w:val="Tabletext"/>
              <w:jc w:val="center"/>
              <w:rPr>
                <w:rFonts w:eastAsia="MS Mincho"/>
              </w:rPr>
            </w:pPr>
            <w:r w:rsidRPr="00F34EDB">
              <w:rPr>
                <w:rFonts w:eastAsia="MS Mincho"/>
              </w:rPr>
              <w:t>Linear</w:t>
            </w:r>
          </w:p>
        </w:tc>
      </w:tr>
      <w:tr w:rsidR="00F34EDB" w:rsidRPr="00F34EDB" w14:paraId="38DDFF43" w14:textId="77777777" w:rsidTr="00416667">
        <w:trPr>
          <w:jc w:val="center"/>
        </w:trPr>
        <w:tc>
          <w:tcPr>
            <w:tcW w:w="4405" w:type="dxa"/>
          </w:tcPr>
          <w:p w14:paraId="5A94F063" w14:textId="77777777" w:rsidR="00F34EDB" w:rsidRPr="00F34EDB" w:rsidRDefault="00F34EDB" w:rsidP="00416667">
            <w:pPr>
              <w:pStyle w:val="Tabletext"/>
              <w:rPr>
                <w:rFonts w:eastAsia="MS Mincho"/>
              </w:rPr>
            </w:pPr>
            <w:r w:rsidRPr="00F34EDB">
              <w:rPr>
                <w:rFonts w:eastAsia="MS Mincho"/>
              </w:rPr>
              <w:t>Antenna gain (dBi)</w:t>
            </w:r>
          </w:p>
        </w:tc>
        <w:tc>
          <w:tcPr>
            <w:tcW w:w="4013" w:type="dxa"/>
          </w:tcPr>
          <w:p w14:paraId="1ED6FE14" w14:textId="77777777" w:rsidR="00F34EDB" w:rsidRPr="00F34EDB" w:rsidRDefault="00F34EDB" w:rsidP="0037095B">
            <w:pPr>
              <w:pStyle w:val="Tabletext"/>
              <w:jc w:val="center"/>
              <w:rPr>
                <w:rFonts w:eastAsia="MS Mincho"/>
              </w:rPr>
            </w:pPr>
            <w:r w:rsidRPr="00F34EDB">
              <w:rPr>
                <w:rFonts w:eastAsia="MS Mincho"/>
              </w:rPr>
              <w:t>35</w:t>
            </w:r>
          </w:p>
        </w:tc>
      </w:tr>
      <w:tr w:rsidR="00F34EDB" w:rsidRPr="00F34EDB" w14:paraId="6860C8F3" w14:textId="77777777" w:rsidTr="00416667">
        <w:trPr>
          <w:jc w:val="center"/>
        </w:trPr>
        <w:tc>
          <w:tcPr>
            <w:tcW w:w="4405" w:type="dxa"/>
          </w:tcPr>
          <w:p w14:paraId="37967772" w14:textId="77777777" w:rsidR="00F34EDB" w:rsidRPr="00F34EDB" w:rsidRDefault="00F34EDB" w:rsidP="00416667">
            <w:pPr>
              <w:pStyle w:val="Tabletext"/>
              <w:rPr>
                <w:rFonts w:eastAsia="MS Mincho"/>
              </w:rPr>
            </w:pPr>
            <w:r w:rsidRPr="00F34EDB">
              <w:rPr>
                <w:rFonts w:eastAsia="MS Mincho"/>
              </w:rPr>
              <w:t>Antenna elevation beamwidth (degrees)</w:t>
            </w:r>
          </w:p>
        </w:tc>
        <w:tc>
          <w:tcPr>
            <w:tcW w:w="4013" w:type="dxa"/>
          </w:tcPr>
          <w:p w14:paraId="22711C8B" w14:textId="77777777" w:rsidR="00F34EDB" w:rsidRPr="00F34EDB" w:rsidRDefault="00F34EDB" w:rsidP="0037095B">
            <w:pPr>
              <w:pStyle w:val="Tabletext"/>
              <w:jc w:val="center"/>
              <w:rPr>
                <w:rFonts w:eastAsia="MS Mincho"/>
              </w:rPr>
            </w:pPr>
            <w:r w:rsidRPr="00F34EDB">
              <w:rPr>
                <w:rFonts w:eastAsia="MS Mincho"/>
              </w:rPr>
              <w:t>3.2</w:t>
            </w:r>
          </w:p>
        </w:tc>
      </w:tr>
      <w:tr w:rsidR="00F34EDB" w:rsidRPr="00F34EDB" w14:paraId="0A5E003E" w14:textId="77777777" w:rsidTr="00416667">
        <w:trPr>
          <w:jc w:val="center"/>
        </w:trPr>
        <w:tc>
          <w:tcPr>
            <w:tcW w:w="4405" w:type="dxa"/>
          </w:tcPr>
          <w:p w14:paraId="640A04EA" w14:textId="77777777" w:rsidR="00F34EDB" w:rsidRPr="00F34EDB" w:rsidRDefault="00F34EDB" w:rsidP="00416667">
            <w:pPr>
              <w:pStyle w:val="Tabletext"/>
              <w:rPr>
                <w:rFonts w:eastAsia="MS Mincho"/>
              </w:rPr>
            </w:pPr>
            <w:r w:rsidRPr="00F34EDB">
              <w:rPr>
                <w:rFonts w:eastAsia="MS Mincho"/>
              </w:rPr>
              <w:t>Antenna azimuthal beamwidth (degrees)</w:t>
            </w:r>
          </w:p>
        </w:tc>
        <w:tc>
          <w:tcPr>
            <w:tcW w:w="4013" w:type="dxa"/>
          </w:tcPr>
          <w:p w14:paraId="6F6B81C3" w14:textId="77777777" w:rsidR="00F34EDB" w:rsidRPr="00F34EDB" w:rsidRDefault="00F34EDB" w:rsidP="0037095B">
            <w:pPr>
              <w:pStyle w:val="Tabletext"/>
              <w:jc w:val="center"/>
              <w:rPr>
                <w:rFonts w:eastAsia="MS Mincho"/>
              </w:rPr>
            </w:pPr>
            <w:r w:rsidRPr="00F34EDB">
              <w:rPr>
                <w:rFonts w:eastAsia="MS Mincho"/>
              </w:rPr>
              <w:t>3.2</w:t>
            </w:r>
          </w:p>
        </w:tc>
      </w:tr>
      <w:tr w:rsidR="00F34EDB" w:rsidRPr="00F34EDB" w14:paraId="7A8E16CF" w14:textId="77777777" w:rsidTr="00416667">
        <w:trPr>
          <w:jc w:val="center"/>
        </w:trPr>
        <w:tc>
          <w:tcPr>
            <w:tcW w:w="4405" w:type="dxa"/>
          </w:tcPr>
          <w:p w14:paraId="533BFB4D" w14:textId="77777777" w:rsidR="00F34EDB" w:rsidRPr="00F34EDB" w:rsidRDefault="00F34EDB" w:rsidP="00416667">
            <w:pPr>
              <w:pStyle w:val="Tabletext"/>
              <w:rPr>
                <w:rFonts w:eastAsia="MS Mincho"/>
              </w:rPr>
            </w:pPr>
            <w:r w:rsidRPr="00F34EDB">
              <w:rPr>
                <w:rFonts w:eastAsia="MS Mincho"/>
              </w:rPr>
              <w:t>Antenna horizontal scan rate</w:t>
            </w:r>
          </w:p>
        </w:tc>
        <w:tc>
          <w:tcPr>
            <w:tcW w:w="4013" w:type="dxa"/>
          </w:tcPr>
          <w:p w14:paraId="3F249C54" w14:textId="77777777" w:rsidR="00F34EDB" w:rsidRPr="00F34EDB" w:rsidRDefault="00F34EDB" w:rsidP="0037095B">
            <w:pPr>
              <w:pStyle w:val="Tabletext"/>
              <w:jc w:val="center"/>
              <w:rPr>
                <w:rFonts w:eastAsia="MS Mincho"/>
              </w:rPr>
            </w:pPr>
            <w:r w:rsidRPr="00F34EDB">
              <w:rPr>
                <w:rFonts w:eastAsia="MS Mincho"/>
              </w:rPr>
              <w:t>1-30°/s</w:t>
            </w:r>
          </w:p>
        </w:tc>
      </w:tr>
      <w:tr w:rsidR="00F34EDB" w:rsidRPr="00F34EDB" w14:paraId="700CB25F" w14:textId="77777777" w:rsidTr="00416667">
        <w:trPr>
          <w:jc w:val="center"/>
        </w:trPr>
        <w:tc>
          <w:tcPr>
            <w:tcW w:w="4405" w:type="dxa"/>
          </w:tcPr>
          <w:p w14:paraId="380DEA4D" w14:textId="77777777" w:rsidR="00F34EDB" w:rsidRPr="00F34EDB" w:rsidRDefault="00F34EDB" w:rsidP="00416667">
            <w:pPr>
              <w:pStyle w:val="Tabletext"/>
              <w:rPr>
                <w:rFonts w:eastAsia="MS Mincho"/>
              </w:rPr>
            </w:pPr>
            <w:r w:rsidRPr="00F34EDB">
              <w:rPr>
                <w:rFonts w:eastAsia="MS Mincho"/>
              </w:rPr>
              <w:t>Antenna horizontal scan type (continuous, random, sector, etc.)</w:t>
            </w:r>
          </w:p>
        </w:tc>
        <w:tc>
          <w:tcPr>
            <w:tcW w:w="4013" w:type="dxa"/>
          </w:tcPr>
          <w:p w14:paraId="08E2636B" w14:textId="77777777" w:rsidR="00F34EDB" w:rsidRPr="00F34EDB" w:rsidRDefault="00F34EDB" w:rsidP="0037095B">
            <w:pPr>
              <w:pStyle w:val="Tabletext"/>
              <w:jc w:val="center"/>
              <w:rPr>
                <w:rFonts w:eastAsia="MS Mincho"/>
              </w:rPr>
            </w:pPr>
            <w:r w:rsidRPr="00F34EDB">
              <w:rPr>
                <w:rFonts w:eastAsia="MS Mincho"/>
              </w:rPr>
              <w:t>±45° (electronic)</w:t>
            </w:r>
          </w:p>
        </w:tc>
      </w:tr>
      <w:tr w:rsidR="00F34EDB" w:rsidRPr="00F34EDB" w14:paraId="46081193" w14:textId="77777777" w:rsidTr="00416667">
        <w:trPr>
          <w:jc w:val="center"/>
        </w:trPr>
        <w:tc>
          <w:tcPr>
            <w:tcW w:w="4405" w:type="dxa"/>
          </w:tcPr>
          <w:p w14:paraId="3223D0B0" w14:textId="77777777" w:rsidR="00F34EDB" w:rsidRPr="00F34EDB" w:rsidRDefault="00F34EDB" w:rsidP="00416667">
            <w:pPr>
              <w:pStyle w:val="Tabletext"/>
              <w:rPr>
                <w:rFonts w:eastAsia="MS Mincho"/>
              </w:rPr>
            </w:pPr>
            <w:r w:rsidRPr="00F34EDB">
              <w:rPr>
                <w:rFonts w:eastAsia="MS Mincho"/>
              </w:rPr>
              <w:t>Antenna vertical scan rate</w:t>
            </w:r>
          </w:p>
        </w:tc>
        <w:tc>
          <w:tcPr>
            <w:tcW w:w="4013" w:type="dxa"/>
          </w:tcPr>
          <w:p w14:paraId="2309B240" w14:textId="77777777" w:rsidR="00F34EDB" w:rsidRPr="00F34EDB" w:rsidRDefault="00F34EDB" w:rsidP="0037095B">
            <w:pPr>
              <w:pStyle w:val="Tabletext"/>
              <w:jc w:val="center"/>
              <w:rPr>
                <w:rFonts w:eastAsia="MS Mincho"/>
              </w:rPr>
            </w:pPr>
            <w:r w:rsidRPr="00F34EDB">
              <w:rPr>
                <w:rFonts w:eastAsia="MS Mincho"/>
              </w:rPr>
              <w:t>1, 5°/s</w:t>
            </w:r>
          </w:p>
        </w:tc>
      </w:tr>
      <w:tr w:rsidR="00F34EDB" w:rsidRPr="00F34EDB" w14:paraId="4E98F14C" w14:textId="77777777" w:rsidTr="00416667">
        <w:trPr>
          <w:jc w:val="center"/>
        </w:trPr>
        <w:tc>
          <w:tcPr>
            <w:tcW w:w="4405" w:type="dxa"/>
          </w:tcPr>
          <w:p w14:paraId="3E970374" w14:textId="77777777" w:rsidR="00F34EDB" w:rsidRPr="00F34EDB" w:rsidRDefault="00F34EDB" w:rsidP="00416667">
            <w:pPr>
              <w:pStyle w:val="Tabletext"/>
              <w:rPr>
                <w:rFonts w:eastAsia="MS Mincho"/>
              </w:rPr>
            </w:pPr>
            <w:r w:rsidRPr="00F34EDB">
              <w:rPr>
                <w:rFonts w:eastAsia="MS Mincho"/>
              </w:rPr>
              <w:t>Antenna vertical scan type</w:t>
            </w:r>
          </w:p>
        </w:tc>
        <w:tc>
          <w:tcPr>
            <w:tcW w:w="4013" w:type="dxa"/>
          </w:tcPr>
          <w:p w14:paraId="426C44D2" w14:textId="77777777" w:rsidR="00F34EDB" w:rsidRPr="00F34EDB" w:rsidRDefault="00F34EDB" w:rsidP="0037095B">
            <w:pPr>
              <w:pStyle w:val="Tabletext"/>
              <w:jc w:val="center"/>
              <w:rPr>
                <w:rFonts w:eastAsia="MS Mincho"/>
              </w:rPr>
            </w:pPr>
            <w:r w:rsidRPr="00F34EDB">
              <w:rPr>
                <w:rFonts w:eastAsia="MS Mincho"/>
              </w:rPr>
              <w:t>+5° to −45° (electronic)</w:t>
            </w:r>
          </w:p>
        </w:tc>
      </w:tr>
      <w:tr w:rsidR="00F34EDB" w:rsidRPr="00F34EDB" w14:paraId="704809DF" w14:textId="77777777" w:rsidTr="00416667">
        <w:trPr>
          <w:jc w:val="center"/>
        </w:trPr>
        <w:tc>
          <w:tcPr>
            <w:tcW w:w="4405" w:type="dxa"/>
          </w:tcPr>
          <w:p w14:paraId="5C6DD59C" w14:textId="77777777" w:rsidR="00F34EDB" w:rsidRPr="00F34EDB" w:rsidRDefault="00F34EDB" w:rsidP="00416667">
            <w:pPr>
              <w:pStyle w:val="Tabletext"/>
              <w:rPr>
                <w:rFonts w:eastAsia="MS Mincho"/>
              </w:rPr>
            </w:pPr>
            <w:r w:rsidRPr="00F34EDB">
              <w:rPr>
                <w:rFonts w:eastAsia="MS Mincho"/>
              </w:rPr>
              <w:t>Antenna 1</w:t>
            </w:r>
            <w:r w:rsidRPr="00F34EDB">
              <w:rPr>
                <w:rFonts w:eastAsia="MS Mincho"/>
                <w:vertAlign w:val="superscript"/>
              </w:rPr>
              <w:t>st</w:t>
            </w:r>
            <w:r w:rsidRPr="00F34EDB">
              <w:rPr>
                <w:rFonts w:eastAsia="MS Mincho"/>
              </w:rPr>
              <w:t xml:space="preserve"> side-lobe level</w:t>
            </w:r>
          </w:p>
        </w:tc>
        <w:tc>
          <w:tcPr>
            <w:tcW w:w="4013" w:type="dxa"/>
          </w:tcPr>
          <w:p w14:paraId="7CA8BC2D" w14:textId="77777777" w:rsidR="00F34EDB" w:rsidRPr="00F34EDB" w:rsidRDefault="00F34EDB" w:rsidP="0037095B">
            <w:pPr>
              <w:pStyle w:val="Tabletext"/>
              <w:jc w:val="center"/>
              <w:rPr>
                <w:rFonts w:eastAsia="MS Mincho"/>
              </w:rPr>
            </w:pPr>
            <w:r w:rsidRPr="00F34EDB">
              <w:rPr>
                <w:rFonts w:eastAsia="MS Mincho"/>
              </w:rPr>
              <w:t>3.5 dBi at 5.2°</w:t>
            </w:r>
          </w:p>
        </w:tc>
      </w:tr>
      <w:tr w:rsidR="00F34EDB" w:rsidRPr="00F34EDB" w14:paraId="5CEB7A2E" w14:textId="77777777" w:rsidTr="00416667">
        <w:trPr>
          <w:jc w:val="center"/>
        </w:trPr>
        <w:tc>
          <w:tcPr>
            <w:tcW w:w="4405" w:type="dxa"/>
          </w:tcPr>
          <w:p w14:paraId="16AFB636" w14:textId="77777777" w:rsidR="00F34EDB" w:rsidRPr="00F34EDB" w:rsidRDefault="00F34EDB" w:rsidP="00416667">
            <w:pPr>
              <w:pStyle w:val="Tabletext"/>
              <w:rPr>
                <w:rFonts w:eastAsia="MS Mincho"/>
              </w:rPr>
            </w:pPr>
            <w:r w:rsidRPr="00F34EDB">
              <w:rPr>
                <w:rFonts w:eastAsia="MS Mincho"/>
              </w:rPr>
              <w:t>Antenna height</w:t>
            </w:r>
          </w:p>
        </w:tc>
        <w:tc>
          <w:tcPr>
            <w:tcW w:w="4013" w:type="dxa"/>
          </w:tcPr>
          <w:p w14:paraId="6DEDF561" w14:textId="77777777" w:rsidR="00F34EDB" w:rsidRPr="00F34EDB" w:rsidRDefault="00F34EDB" w:rsidP="0037095B">
            <w:pPr>
              <w:pStyle w:val="Tabletext"/>
              <w:jc w:val="center"/>
              <w:rPr>
                <w:rFonts w:eastAsia="MS Mincho"/>
              </w:rPr>
            </w:pPr>
            <w:r w:rsidRPr="00F34EDB">
              <w:rPr>
                <w:rFonts w:eastAsia="MS Mincho"/>
              </w:rPr>
              <w:t>Aircraft altitude</w:t>
            </w:r>
          </w:p>
        </w:tc>
      </w:tr>
      <w:tr w:rsidR="00F34EDB" w:rsidRPr="00F34EDB" w14:paraId="22EF0F97" w14:textId="77777777" w:rsidTr="00416667">
        <w:trPr>
          <w:jc w:val="center"/>
        </w:trPr>
        <w:tc>
          <w:tcPr>
            <w:tcW w:w="4405" w:type="dxa"/>
          </w:tcPr>
          <w:p w14:paraId="50BB1EEF" w14:textId="77777777" w:rsidR="00F34EDB" w:rsidRPr="00F34EDB" w:rsidRDefault="00F34EDB" w:rsidP="00416667">
            <w:pPr>
              <w:pStyle w:val="Tabletext"/>
              <w:rPr>
                <w:rFonts w:eastAsia="MS Mincho"/>
              </w:rPr>
            </w:pPr>
            <w:r w:rsidRPr="00F34EDB">
              <w:rPr>
                <w:rFonts w:eastAsia="MS Mincho"/>
              </w:rPr>
              <w:t>1</w:t>
            </w:r>
            <w:r w:rsidRPr="00F34EDB">
              <w:rPr>
                <w:rFonts w:eastAsia="MS Mincho"/>
                <w:vertAlign w:val="superscript"/>
              </w:rPr>
              <w:t>st</w:t>
            </w:r>
            <w:r w:rsidRPr="00F34EDB">
              <w:rPr>
                <w:rFonts w:eastAsia="MS Mincho"/>
              </w:rPr>
              <w:t>/2</w:t>
            </w:r>
            <w:r w:rsidRPr="00F34EDB">
              <w:rPr>
                <w:rFonts w:eastAsia="MS Mincho"/>
                <w:vertAlign w:val="superscript"/>
              </w:rPr>
              <w:t>nd</w:t>
            </w:r>
            <w:r w:rsidRPr="00F34EDB">
              <w:rPr>
                <w:rFonts w:eastAsia="MS Mincho"/>
              </w:rPr>
              <w:t xml:space="preserve"> receiver IF −3 dB bandwidths (MHz)</w:t>
            </w:r>
          </w:p>
        </w:tc>
        <w:tc>
          <w:tcPr>
            <w:tcW w:w="4013" w:type="dxa"/>
          </w:tcPr>
          <w:p w14:paraId="359EAA11" w14:textId="28FA8B27" w:rsidR="00F34EDB" w:rsidRPr="00F34EDB" w:rsidRDefault="00F34EDB" w:rsidP="0037095B">
            <w:pPr>
              <w:pStyle w:val="Tabletext"/>
              <w:jc w:val="center"/>
              <w:rPr>
                <w:rFonts w:eastAsia="MS Mincho"/>
              </w:rPr>
            </w:pPr>
            <w:r w:rsidRPr="00F34EDB">
              <w:rPr>
                <w:rFonts w:eastAsia="MS Mincho"/>
              </w:rPr>
              <w:t>25</w:t>
            </w:r>
          </w:p>
        </w:tc>
      </w:tr>
      <w:tr w:rsidR="00F34EDB" w:rsidRPr="00F34EDB" w14:paraId="543A0193" w14:textId="77777777" w:rsidTr="00416667">
        <w:trPr>
          <w:jc w:val="center"/>
        </w:trPr>
        <w:tc>
          <w:tcPr>
            <w:tcW w:w="4405" w:type="dxa"/>
          </w:tcPr>
          <w:p w14:paraId="4835DD49" w14:textId="77777777" w:rsidR="00F34EDB" w:rsidRPr="00F34EDB" w:rsidRDefault="00F34EDB" w:rsidP="00416667">
            <w:pPr>
              <w:pStyle w:val="Tabletext"/>
              <w:rPr>
                <w:rFonts w:eastAsia="MS Mincho"/>
              </w:rPr>
            </w:pPr>
            <w:r w:rsidRPr="00F34EDB">
              <w:rPr>
                <w:rFonts w:eastAsia="MS Mincho"/>
              </w:rPr>
              <w:t>Receiver noise figure (dB)</w:t>
            </w:r>
          </w:p>
        </w:tc>
        <w:tc>
          <w:tcPr>
            <w:tcW w:w="4013" w:type="dxa"/>
          </w:tcPr>
          <w:p w14:paraId="557713A8" w14:textId="77777777" w:rsidR="00F34EDB" w:rsidRPr="00F34EDB" w:rsidRDefault="00F34EDB" w:rsidP="0037095B">
            <w:pPr>
              <w:pStyle w:val="Tabletext"/>
              <w:jc w:val="center"/>
              <w:rPr>
                <w:rFonts w:eastAsia="MS Mincho"/>
              </w:rPr>
            </w:pPr>
            <w:r w:rsidRPr="00F34EDB">
              <w:rPr>
                <w:rFonts w:eastAsia="MS Mincho"/>
              </w:rPr>
              <w:t>5</w:t>
            </w:r>
          </w:p>
        </w:tc>
      </w:tr>
      <w:tr w:rsidR="00F34EDB" w:rsidRPr="00F34EDB" w14:paraId="23587E49" w14:textId="77777777" w:rsidTr="00416667">
        <w:trPr>
          <w:jc w:val="center"/>
        </w:trPr>
        <w:tc>
          <w:tcPr>
            <w:tcW w:w="4405" w:type="dxa"/>
          </w:tcPr>
          <w:p w14:paraId="505B53AC" w14:textId="77777777" w:rsidR="00F34EDB" w:rsidRPr="00F34EDB" w:rsidRDefault="00F34EDB" w:rsidP="00416667">
            <w:pPr>
              <w:pStyle w:val="Tabletext"/>
              <w:rPr>
                <w:rFonts w:eastAsia="MS Mincho"/>
              </w:rPr>
            </w:pPr>
            <w:r w:rsidRPr="00F34EDB">
              <w:rPr>
                <w:rFonts w:eastAsia="MS Mincho"/>
              </w:rPr>
              <w:t>Minimum discernible signal (dBm)</w:t>
            </w:r>
          </w:p>
        </w:tc>
        <w:tc>
          <w:tcPr>
            <w:tcW w:w="4013" w:type="dxa"/>
          </w:tcPr>
          <w:p w14:paraId="5AA5BD35" w14:textId="77777777" w:rsidR="00F34EDB" w:rsidRPr="00F34EDB" w:rsidRDefault="00F34EDB" w:rsidP="0037095B">
            <w:pPr>
              <w:pStyle w:val="Tabletext"/>
              <w:jc w:val="center"/>
              <w:rPr>
                <w:rFonts w:eastAsia="MS Mincho"/>
              </w:rPr>
            </w:pPr>
            <w:r w:rsidRPr="00F34EDB">
              <w:rPr>
                <w:rFonts w:eastAsia="MS Mincho"/>
              </w:rPr>
              <w:t>−100</w:t>
            </w:r>
          </w:p>
        </w:tc>
      </w:tr>
      <w:tr w:rsidR="00F34EDB" w:rsidRPr="00F34EDB" w14:paraId="31ECDBA5" w14:textId="77777777" w:rsidTr="00416667">
        <w:trPr>
          <w:jc w:val="center"/>
        </w:trPr>
        <w:tc>
          <w:tcPr>
            <w:tcW w:w="4405" w:type="dxa"/>
          </w:tcPr>
          <w:p w14:paraId="14F17CCE" w14:textId="77777777" w:rsidR="00F34EDB" w:rsidRPr="00F34EDB" w:rsidRDefault="00F34EDB" w:rsidP="00416667">
            <w:pPr>
              <w:pStyle w:val="Tabletext"/>
              <w:rPr>
                <w:rFonts w:eastAsia="MS Mincho"/>
              </w:rPr>
            </w:pPr>
            <w:r w:rsidRPr="00F34EDB">
              <w:rPr>
                <w:rFonts w:eastAsia="MS Mincho"/>
              </w:rPr>
              <w:t>Chirp bandwidth (MHz)</w:t>
            </w:r>
          </w:p>
        </w:tc>
        <w:tc>
          <w:tcPr>
            <w:tcW w:w="4013" w:type="dxa"/>
          </w:tcPr>
          <w:p w14:paraId="0F4DACDA" w14:textId="77777777" w:rsidR="00F34EDB" w:rsidRPr="00F34EDB" w:rsidRDefault="00F34EDB" w:rsidP="0037095B">
            <w:pPr>
              <w:pStyle w:val="Tabletext"/>
              <w:jc w:val="center"/>
              <w:rPr>
                <w:rFonts w:eastAsia="MS Mincho"/>
              </w:rPr>
            </w:pPr>
            <w:r w:rsidRPr="00F34EDB">
              <w:rPr>
                <w:rFonts w:eastAsia="MS Mincho"/>
              </w:rPr>
              <w:t>&lt; 1 900</w:t>
            </w:r>
          </w:p>
        </w:tc>
      </w:tr>
      <w:tr w:rsidR="00F34EDB" w:rsidRPr="00F97D62" w14:paraId="5147F398" w14:textId="77777777" w:rsidTr="00416667">
        <w:trPr>
          <w:jc w:val="center"/>
        </w:trPr>
        <w:tc>
          <w:tcPr>
            <w:tcW w:w="4405" w:type="dxa"/>
            <w:tcBorders>
              <w:bottom w:val="single" w:sz="4" w:space="0" w:color="auto"/>
            </w:tcBorders>
          </w:tcPr>
          <w:p w14:paraId="66B32879" w14:textId="77777777" w:rsidR="00F34EDB" w:rsidRPr="00F34EDB" w:rsidRDefault="00F34EDB" w:rsidP="00416667">
            <w:pPr>
              <w:pStyle w:val="Tabletext"/>
              <w:rPr>
                <w:rFonts w:eastAsia="MS Mincho"/>
                <w:lang w:val="de-DE"/>
              </w:rPr>
            </w:pPr>
            <w:r w:rsidRPr="00F34EDB">
              <w:rPr>
                <w:rFonts w:eastAsia="MS Mincho"/>
                <w:lang w:val="de-DE"/>
              </w:rPr>
              <w:t>Transmitter RF emission bandwidth (MHz):</w:t>
            </w:r>
            <w:r w:rsidRPr="00F34EDB">
              <w:rPr>
                <w:rFonts w:eastAsia="MS Mincho"/>
                <w:lang w:val="de-DE"/>
              </w:rPr>
              <w:br/>
            </w:r>
            <w:r w:rsidRPr="00F34EDB">
              <w:rPr>
                <w:rFonts w:eastAsia="MS Mincho"/>
                <w:lang w:val="de-DE"/>
              </w:rPr>
              <w:tab/>
              <w:t>−3 dB</w:t>
            </w:r>
            <w:r w:rsidRPr="00F34EDB">
              <w:rPr>
                <w:rFonts w:eastAsia="MS Mincho"/>
                <w:lang w:val="de-DE"/>
              </w:rPr>
              <w:br/>
            </w:r>
            <w:r w:rsidRPr="00F34EDB">
              <w:rPr>
                <w:rFonts w:eastAsia="MS Mincho"/>
                <w:lang w:val="de-DE"/>
              </w:rPr>
              <w:tab/>
              <w:t>−20 dB</w:t>
            </w:r>
          </w:p>
        </w:tc>
        <w:tc>
          <w:tcPr>
            <w:tcW w:w="4013" w:type="dxa"/>
            <w:tcBorders>
              <w:bottom w:val="single" w:sz="4" w:space="0" w:color="auto"/>
            </w:tcBorders>
          </w:tcPr>
          <w:p w14:paraId="02249A81" w14:textId="77777777" w:rsidR="00F34EDB" w:rsidRPr="00F97D62" w:rsidRDefault="00F34EDB" w:rsidP="0037095B">
            <w:pPr>
              <w:pStyle w:val="Tabletext"/>
              <w:jc w:val="center"/>
              <w:rPr>
                <w:rFonts w:eastAsia="MS Mincho"/>
              </w:rPr>
            </w:pPr>
            <w:r w:rsidRPr="00F34EDB">
              <w:rPr>
                <w:rFonts w:eastAsia="MS Mincho"/>
                <w:lang w:val="de-DE"/>
              </w:rPr>
              <w:br/>
            </w:r>
            <w:r w:rsidRPr="00F34EDB">
              <w:rPr>
                <w:rFonts w:eastAsia="MS Mincho"/>
              </w:rPr>
              <w:t>1 850</w:t>
            </w:r>
            <w:r w:rsidRPr="00F34EDB">
              <w:rPr>
                <w:rFonts w:eastAsia="MS Mincho"/>
              </w:rPr>
              <w:br/>
              <w:t>1 854</w:t>
            </w:r>
          </w:p>
        </w:tc>
      </w:tr>
    </w:tbl>
    <w:p w14:paraId="53DFB3CC" w14:textId="77777777" w:rsidR="0009516D" w:rsidRPr="006372FA" w:rsidRDefault="0009516D" w:rsidP="0009516D"/>
    <w:p w14:paraId="480188C1" w14:textId="7DC7C6C5" w:rsidR="0009516D" w:rsidRPr="00A00619" w:rsidRDefault="0009516D" w:rsidP="0009516D">
      <w:pPr>
        <w:pStyle w:val="Heading2"/>
      </w:pPr>
      <w:r>
        <w:t>A1.1.</w:t>
      </w:r>
      <w:r w:rsidR="00E75871">
        <w:t>2</w:t>
      </w:r>
      <w:r>
        <w:t>.2</w:t>
      </w:r>
      <w:r w:rsidRPr="00A00619">
        <w:tab/>
        <w:t>Characteristics of aeronautical radionavigation service</w:t>
      </w:r>
    </w:p>
    <w:p w14:paraId="7A15F5F3" w14:textId="77777777" w:rsidR="00F34EDB" w:rsidRPr="00F34EDB" w:rsidRDefault="00F34EDB" w:rsidP="00F34EDB">
      <w:pPr>
        <w:rPr>
          <w:lang w:val="en-US"/>
        </w:rPr>
      </w:pPr>
      <w:r w:rsidRPr="00F34EDB">
        <w:t>Parameters of Surface based radars (SBR), Aircraft landing systems (ALS), Aircraft multipurpose radars (MPR) and Radar sensing and measurement systems (RSMS) are presented in Recommendation ITU-R S.1340.</w:t>
      </w:r>
      <w:r w:rsidRPr="00F34EDB">
        <w:rPr>
          <w:lang w:val="en-US"/>
        </w:rPr>
        <w:t xml:space="preserve"> This released has been published in 1997 and an update of these parameters would be necessary. </w:t>
      </w:r>
    </w:p>
    <w:p w14:paraId="3789529B" w14:textId="77777777" w:rsidR="00F34EDB" w:rsidRPr="00F34EDB" w:rsidRDefault="00F34EDB" w:rsidP="00F34EDB">
      <w:pPr>
        <w:rPr>
          <w:lang w:val="en-US"/>
        </w:rPr>
      </w:pPr>
      <w:r w:rsidRPr="00F34EDB">
        <w:rPr>
          <w:lang w:val="en-US"/>
        </w:rPr>
        <w:t>Parameters of an ALS system which is implemented by some administrations are provided in Report ITU-R M.2170.</w:t>
      </w:r>
    </w:p>
    <w:p w14:paraId="2A32CA5E" w14:textId="77777777" w:rsidR="00F34EDB" w:rsidRDefault="00F34EDB" w:rsidP="00F34EDB">
      <w:pPr>
        <w:rPr>
          <w:lang w:val="en-US"/>
        </w:rPr>
      </w:pPr>
      <w:r w:rsidRPr="00F34EDB">
        <w:rPr>
          <w:lang w:val="en-US"/>
        </w:rPr>
        <w:t>A working document preliminary draft new Recommendation has been initiated and would contain the characteristics to be addressed in this study.</w:t>
      </w:r>
    </w:p>
    <w:p w14:paraId="2777BC77" w14:textId="40E1EFA5" w:rsidR="0009516D" w:rsidRPr="00E3000D" w:rsidRDefault="0009516D" w:rsidP="0009516D">
      <w:pPr>
        <w:pStyle w:val="Heading2"/>
      </w:pPr>
      <w:r>
        <w:t>A1.1.</w:t>
      </w:r>
      <w:r w:rsidR="00E75871">
        <w:t>2</w:t>
      </w:r>
      <w:r>
        <w:t>.3</w:t>
      </w:r>
      <w:r w:rsidRPr="00E3000D">
        <w:tab/>
        <w:t>Characteristics of radioastronomy</w:t>
      </w:r>
    </w:p>
    <w:p w14:paraId="47CA5C91" w14:textId="39E24582" w:rsidR="00F34EDB" w:rsidRPr="00F34EDB" w:rsidRDefault="00F34EDB" w:rsidP="00F34EDB">
      <w:r w:rsidRPr="00F34EDB">
        <w:t>Protection criteria for radioastronomy service are taken from Table 2 of Recommendation ITU</w:t>
      </w:r>
      <w:r w:rsidR="0037095B">
        <w:noBreakHyphen/>
      </w:r>
      <w:r w:rsidRPr="00F34EDB">
        <w:t>R</w:t>
      </w:r>
      <w:r w:rsidR="0037095B">
        <w:t> </w:t>
      </w:r>
      <w:r w:rsidRPr="00F34EDB">
        <w:t>RA.769.</w:t>
      </w:r>
    </w:p>
    <w:p w14:paraId="394E03D0" w14:textId="77777777" w:rsidR="00F34EDB" w:rsidRPr="00F34EDB" w:rsidRDefault="00F34EDB" w:rsidP="00F34EDB">
      <w:pPr>
        <w:pStyle w:val="TableNo"/>
        <w:spacing w:before="360"/>
      </w:pPr>
      <w:r w:rsidRPr="00F34EDB">
        <w:t>TABLE 2</w:t>
      </w:r>
    </w:p>
    <w:p w14:paraId="00F513F0" w14:textId="77777777" w:rsidR="00F34EDB" w:rsidRPr="00F34EDB" w:rsidRDefault="00F34EDB" w:rsidP="00F34EDB">
      <w:pPr>
        <w:pStyle w:val="Tabletitle"/>
      </w:pPr>
      <w:r w:rsidRPr="00F34EDB">
        <w:t>Threshold levels of interference detrimental to radio astronomy continuum observations</w:t>
      </w:r>
    </w:p>
    <w:tbl>
      <w:tblPr>
        <w:tblW w:w="5000" w:type="pct"/>
        <w:jc w:val="center"/>
        <w:tblLook w:val="0000" w:firstRow="0" w:lastRow="0" w:firstColumn="0" w:lastColumn="0" w:noHBand="0" w:noVBand="0"/>
      </w:tblPr>
      <w:tblGrid>
        <w:gridCol w:w="983"/>
        <w:gridCol w:w="1043"/>
        <w:gridCol w:w="1172"/>
        <w:gridCol w:w="1172"/>
        <w:gridCol w:w="1232"/>
        <w:gridCol w:w="1122"/>
        <w:gridCol w:w="735"/>
        <w:gridCol w:w="1112"/>
        <w:gridCol w:w="1052"/>
      </w:tblGrid>
      <w:tr w:rsidR="00F34EDB" w:rsidRPr="00F34EDB" w14:paraId="1884AE01" w14:textId="77777777" w:rsidTr="00416667">
        <w:trPr>
          <w:cantSplit/>
          <w:jc w:val="center"/>
        </w:trPr>
        <w:tc>
          <w:tcPr>
            <w:tcW w:w="779" w:type="pct"/>
            <w:vMerge w:val="restart"/>
            <w:tcBorders>
              <w:top w:val="single" w:sz="6" w:space="0" w:color="auto"/>
              <w:left w:val="single" w:sz="6" w:space="0" w:color="auto"/>
              <w:right w:val="single" w:sz="6" w:space="0" w:color="auto"/>
            </w:tcBorders>
            <w:vAlign w:val="center"/>
          </w:tcPr>
          <w:p w14:paraId="550A9BB4" w14:textId="77777777" w:rsidR="00F34EDB" w:rsidRPr="00F34EDB" w:rsidRDefault="00F34EDB" w:rsidP="00416667">
            <w:pPr>
              <w:pStyle w:val="Tablehead"/>
              <w:spacing w:before="60" w:after="60"/>
              <w:rPr>
                <w:sz w:val="18"/>
              </w:rPr>
            </w:pPr>
            <w:r w:rsidRPr="00F34EDB">
              <w:rPr>
                <w:bCs/>
                <w:sz w:val="18"/>
              </w:rPr>
              <w:t xml:space="preserve">Centre </w:t>
            </w:r>
            <w:r w:rsidRPr="00F34EDB">
              <w:rPr>
                <w:bCs/>
                <w:sz w:val="18"/>
              </w:rPr>
              <w:br/>
              <w:t>frequency</w:t>
            </w:r>
            <w:r w:rsidRPr="00F34EDB">
              <w:rPr>
                <w:sz w:val="18"/>
              </w:rPr>
              <w:br/>
            </w:r>
            <w:r w:rsidRPr="00F34EDB">
              <w:rPr>
                <w:i/>
                <w:sz w:val="18"/>
              </w:rPr>
              <w:t>f</w:t>
            </w:r>
            <w:r w:rsidRPr="00F34EDB">
              <w:rPr>
                <w:i/>
                <w:iCs/>
                <w:sz w:val="18"/>
                <w:vertAlign w:val="subscript"/>
              </w:rPr>
              <w:t>c</w:t>
            </w:r>
            <w:r w:rsidRPr="00F34EDB">
              <w:rPr>
                <w:i/>
                <w:iCs/>
                <w:sz w:val="18"/>
                <w:vertAlign w:val="subscript"/>
              </w:rPr>
              <w:br/>
            </w:r>
            <w:r w:rsidRPr="00F34EDB">
              <w:rPr>
                <w:sz w:val="18"/>
              </w:rPr>
              <w:t>(MHz)</w:t>
            </w:r>
          </w:p>
        </w:tc>
        <w:tc>
          <w:tcPr>
            <w:tcW w:w="504" w:type="pct"/>
            <w:vMerge w:val="restart"/>
            <w:tcBorders>
              <w:top w:val="single" w:sz="6" w:space="0" w:color="auto"/>
              <w:left w:val="single" w:sz="6" w:space="0" w:color="auto"/>
              <w:right w:val="single" w:sz="6" w:space="0" w:color="auto"/>
            </w:tcBorders>
            <w:vAlign w:val="center"/>
          </w:tcPr>
          <w:p w14:paraId="1304271B" w14:textId="77777777" w:rsidR="00F34EDB" w:rsidRPr="00F34EDB" w:rsidRDefault="00F34EDB" w:rsidP="00416667">
            <w:pPr>
              <w:pStyle w:val="Tablehead"/>
              <w:spacing w:before="60" w:after="60"/>
              <w:rPr>
                <w:sz w:val="18"/>
              </w:rPr>
            </w:pPr>
            <w:r w:rsidRPr="00F34EDB">
              <w:rPr>
                <w:bCs/>
                <w:sz w:val="18"/>
              </w:rPr>
              <w:t>Assumed bandwidth</w:t>
            </w:r>
            <w:r w:rsidRPr="00F34EDB">
              <w:rPr>
                <w:sz w:val="18"/>
              </w:rPr>
              <w:br/>
            </w:r>
            <w:r w:rsidRPr="00F34EDB">
              <w:rPr>
                <w:rFonts w:ascii="Symbol" w:hAnsi="Symbol"/>
                <w:sz w:val="18"/>
              </w:rPr>
              <w:t></w:t>
            </w:r>
            <w:r w:rsidRPr="00F34EDB">
              <w:rPr>
                <w:i/>
                <w:sz w:val="18"/>
              </w:rPr>
              <w:t>f</w:t>
            </w:r>
            <w:r w:rsidRPr="00F34EDB">
              <w:rPr>
                <w:rFonts w:ascii="Symbol" w:hAnsi="Symbol"/>
                <w:i/>
                <w:sz w:val="18"/>
              </w:rPr>
              <w:br/>
            </w:r>
            <w:r w:rsidRPr="00F34EDB">
              <w:rPr>
                <w:sz w:val="18"/>
              </w:rPr>
              <w:t>(MHz)</w:t>
            </w:r>
          </w:p>
        </w:tc>
        <w:tc>
          <w:tcPr>
            <w:tcW w:w="564" w:type="pct"/>
            <w:vMerge w:val="restart"/>
            <w:tcBorders>
              <w:top w:val="single" w:sz="6" w:space="0" w:color="auto"/>
              <w:left w:val="single" w:sz="6" w:space="0" w:color="auto"/>
              <w:right w:val="single" w:sz="6" w:space="0" w:color="auto"/>
            </w:tcBorders>
            <w:vAlign w:val="center"/>
          </w:tcPr>
          <w:p w14:paraId="215CE62A" w14:textId="77777777" w:rsidR="00F34EDB" w:rsidRPr="00F34EDB" w:rsidRDefault="00F34EDB" w:rsidP="00416667">
            <w:pPr>
              <w:pStyle w:val="Tablehead"/>
              <w:spacing w:before="60" w:after="60"/>
              <w:rPr>
                <w:sz w:val="18"/>
              </w:rPr>
            </w:pPr>
            <w:r w:rsidRPr="00F34EDB">
              <w:rPr>
                <w:bCs/>
                <w:sz w:val="18"/>
              </w:rPr>
              <w:t>Minimum antenna noise temperature</w:t>
            </w:r>
            <w:r w:rsidRPr="00F34EDB">
              <w:rPr>
                <w:sz w:val="18"/>
              </w:rPr>
              <w:br/>
            </w:r>
            <w:r w:rsidRPr="00F34EDB">
              <w:rPr>
                <w:i/>
                <w:sz w:val="18"/>
              </w:rPr>
              <w:t>T</w:t>
            </w:r>
            <w:r w:rsidRPr="00F34EDB">
              <w:rPr>
                <w:i/>
                <w:iCs/>
                <w:sz w:val="18"/>
                <w:vertAlign w:val="subscript"/>
              </w:rPr>
              <w:t>A</w:t>
            </w:r>
            <w:r w:rsidRPr="00F34EDB">
              <w:rPr>
                <w:i/>
                <w:iCs/>
                <w:sz w:val="18"/>
                <w:vertAlign w:val="subscript"/>
              </w:rPr>
              <w:br/>
            </w:r>
            <w:r w:rsidRPr="00F34EDB">
              <w:rPr>
                <w:sz w:val="18"/>
              </w:rPr>
              <w:t>(K)</w:t>
            </w:r>
          </w:p>
        </w:tc>
        <w:tc>
          <w:tcPr>
            <w:tcW w:w="585" w:type="pct"/>
            <w:vMerge w:val="restart"/>
            <w:tcBorders>
              <w:top w:val="single" w:sz="6" w:space="0" w:color="auto"/>
              <w:left w:val="single" w:sz="6" w:space="0" w:color="auto"/>
              <w:right w:val="single" w:sz="6" w:space="0" w:color="auto"/>
            </w:tcBorders>
            <w:vAlign w:val="center"/>
          </w:tcPr>
          <w:p w14:paraId="03F6AB4F" w14:textId="77777777" w:rsidR="00F34EDB" w:rsidRPr="00F34EDB" w:rsidRDefault="00F34EDB" w:rsidP="00416667">
            <w:pPr>
              <w:pStyle w:val="Tablehead"/>
              <w:spacing w:before="60" w:after="60"/>
              <w:rPr>
                <w:sz w:val="18"/>
              </w:rPr>
            </w:pPr>
            <w:r w:rsidRPr="00F34EDB">
              <w:rPr>
                <w:bCs/>
                <w:sz w:val="18"/>
              </w:rPr>
              <w:t>Receiver noise temperature</w:t>
            </w:r>
            <w:r w:rsidRPr="00F34EDB">
              <w:rPr>
                <w:sz w:val="18"/>
              </w:rPr>
              <w:br/>
            </w:r>
            <w:r w:rsidRPr="00F34EDB">
              <w:rPr>
                <w:i/>
                <w:sz w:val="18"/>
              </w:rPr>
              <w:t>T</w:t>
            </w:r>
            <w:r w:rsidRPr="00F34EDB">
              <w:rPr>
                <w:i/>
                <w:iCs/>
                <w:sz w:val="18"/>
                <w:vertAlign w:val="subscript"/>
              </w:rPr>
              <w:t>R</w:t>
            </w:r>
            <w:r w:rsidRPr="00F34EDB">
              <w:rPr>
                <w:sz w:val="18"/>
              </w:rPr>
              <w:br/>
              <w:t>(K)</w:t>
            </w:r>
          </w:p>
        </w:tc>
        <w:tc>
          <w:tcPr>
            <w:tcW w:w="1307" w:type="pct"/>
            <w:gridSpan w:val="2"/>
            <w:tcBorders>
              <w:top w:val="single" w:sz="6" w:space="0" w:color="auto"/>
              <w:left w:val="single" w:sz="6" w:space="0" w:color="auto"/>
              <w:bottom w:val="single" w:sz="6" w:space="0" w:color="auto"/>
              <w:right w:val="single" w:sz="6" w:space="0" w:color="auto"/>
            </w:tcBorders>
            <w:vAlign w:val="center"/>
          </w:tcPr>
          <w:p w14:paraId="2916A535" w14:textId="77777777" w:rsidR="00F34EDB" w:rsidRPr="00F34EDB" w:rsidRDefault="00F34EDB" w:rsidP="00416667">
            <w:pPr>
              <w:pStyle w:val="Tablehead"/>
              <w:spacing w:before="60" w:after="60"/>
              <w:rPr>
                <w:sz w:val="18"/>
              </w:rPr>
            </w:pPr>
            <w:r w:rsidRPr="00F34EDB">
              <w:rPr>
                <w:sz w:val="18"/>
              </w:rPr>
              <w:t>System sensitivity</w:t>
            </w:r>
            <w:r w:rsidRPr="00F34EDB">
              <w:rPr>
                <w:sz w:val="18"/>
                <w:vertAlign w:val="superscript"/>
              </w:rPr>
              <w:br/>
            </w:r>
            <w:r w:rsidRPr="00F34EDB">
              <w:rPr>
                <w:sz w:val="18"/>
              </w:rPr>
              <w:t>(noise fluctuations)</w:t>
            </w:r>
          </w:p>
        </w:tc>
        <w:tc>
          <w:tcPr>
            <w:tcW w:w="1261" w:type="pct"/>
            <w:gridSpan w:val="3"/>
            <w:tcBorders>
              <w:top w:val="single" w:sz="6" w:space="0" w:color="auto"/>
              <w:left w:val="single" w:sz="6" w:space="0" w:color="auto"/>
              <w:bottom w:val="single" w:sz="6" w:space="0" w:color="auto"/>
              <w:right w:val="single" w:sz="6" w:space="0" w:color="auto"/>
            </w:tcBorders>
            <w:vAlign w:val="center"/>
          </w:tcPr>
          <w:p w14:paraId="64CC9BDF" w14:textId="77777777" w:rsidR="00F34EDB" w:rsidRPr="00F34EDB" w:rsidRDefault="00F34EDB" w:rsidP="00416667">
            <w:pPr>
              <w:pStyle w:val="Tablehead"/>
              <w:spacing w:before="60" w:after="60"/>
              <w:rPr>
                <w:sz w:val="18"/>
              </w:rPr>
            </w:pPr>
            <w:r w:rsidRPr="00F34EDB">
              <w:rPr>
                <w:sz w:val="18"/>
              </w:rPr>
              <w:t>Threshold interference levels</w:t>
            </w:r>
          </w:p>
        </w:tc>
      </w:tr>
      <w:tr w:rsidR="00F34EDB" w:rsidRPr="00F34EDB" w14:paraId="5A6A948A" w14:textId="77777777" w:rsidTr="00416667">
        <w:trPr>
          <w:cantSplit/>
          <w:jc w:val="center"/>
        </w:trPr>
        <w:tc>
          <w:tcPr>
            <w:tcW w:w="779" w:type="pct"/>
            <w:vMerge/>
            <w:tcBorders>
              <w:left w:val="single" w:sz="6" w:space="0" w:color="auto"/>
              <w:right w:val="single" w:sz="6" w:space="0" w:color="auto"/>
            </w:tcBorders>
          </w:tcPr>
          <w:p w14:paraId="351416BC" w14:textId="77777777" w:rsidR="00F34EDB" w:rsidRPr="00F34EDB" w:rsidRDefault="00F34EDB" w:rsidP="00416667">
            <w:pPr>
              <w:pStyle w:val="Tablehead"/>
              <w:rPr>
                <w:sz w:val="18"/>
              </w:rPr>
            </w:pPr>
          </w:p>
        </w:tc>
        <w:tc>
          <w:tcPr>
            <w:tcW w:w="504" w:type="pct"/>
            <w:vMerge/>
            <w:tcBorders>
              <w:left w:val="single" w:sz="6" w:space="0" w:color="auto"/>
              <w:right w:val="single" w:sz="6" w:space="0" w:color="auto"/>
            </w:tcBorders>
          </w:tcPr>
          <w:p w14:paraId="5EB8F0E1" w14:textId="77777777" w:rsidR="00F34EDB" w:rsidRPr="00F34EDB" w:rsidRDefault="00F34EDB" w:rsidP="00416667">
            <w:pPr>
              <w:pStyle w:val="Tablehead"/>
              <w:rPr>
                <w:sz w:val="18"/>
              </w:rPr>
            </w:pPr>
          </w:p>
        </w:tc>
        <w:tc>
          <w:tcPr>
            <w:tcW w:w="564" w:type="pct"/>
            <w:vMerge/>
            <w:tcBorders>
              <w:left w:val="single" w:sz="6" w:space="0" w:color="auto"/>
              <w:right w:val="single" w:sz="6" w:space="0" w:color="auto"/>
            </w:tcBorders>
          </w:tcPr>
          <w:p w14:paraId="77FDC59F" w14:textId="77777777" w:rsidR="00F34EDB" w:rsidRPr="00F34EDB" w:rsidRDefault="00F34EDB" w:rsidP="00416667">
            <w:pPr>
              <w:pStyle w:val="Tablehead"/>
              <w:rPr>
                <w:sz w:val="18"/>
              </w:rPr>
            </w:pPr>
          </w:p>
        </w:tc>
        <w:tc>
          <w:tcPr>
            <w:tcW w:w="585" w:type="pct"/>
            <w:vMerge/>
            <w:tcBorders>
              <w:left w:val="single" w:sz="6" w:space="0" w:color="auto"/>
              <w:right w:val="single" w:sz="6" w:space="0" w:color="auto"/>
            </w:tcBorders>
          </w:tcPr>
          <w:p w14:paraId="5D935574" w14:textId="77777777" w:rsidR="00F34EDB" w:rsidRPr="00F34EDB" w:rsidRDefault="00F34EDB" w:rsidP="00416667">
            <w:pPr>
              <w:pStyle w:val="Tablehead"/>
              <w:rPr>
                <w:sz w:val="18"/>
              </w:rPr>
            </w:pPr>
          </w:p>
        </w:tc>
        <w:tc>
          <w:tcPr>
            <w:tcW w:w="608" w:type="pct"/>
            <w:tcBorders>
              <w:top w:val="single" w:sz="6" w:space="0" w:color="auto"/>
              <w:left w:val="single" w:sz="6" w:space="0" w:color="auto"/>
              <w:right w:val="single" w:sz="6" w:space="0" w:color="auto"/>
            </w:tcBorders>
            <w:vAlign w:val="center"/>
          </w:tcPr>
          <w:p w14:paraId="7842242B" w14:textId="77777777" w:rsidR="00F34EDB" w:rsidRPr="00F34EDB" w:rsidRDefault="00F34EDB" w:rsidP="00416667">
            <w:pPr>
              <w:pStyle w:val="Tablehead"/>
              <w:rPr>
                <w:sz w:val="18"/>
              </w:rPr>
            </w:pPr>
            <w:r w:rsidRPr="00F34EDB">
              <w:rPr>
                <w:bCs/>
                <w:sz w:val="18"/>
              </w:rPr>
              <w:t>Temperature</w:t>
            </w:r>
            <w:r w:rsidRPr="00F34EDB">
              <w:rPr>
                <w:sz w:val="18"/>
              </w:rPr>
              <w:br/>
            </w:r>
            <w:r w:rsidRPr="00F34EDB">
              <w:rPr>
                <w:rFonts w:ascii="Symbol" w:hAnsi="Symbol"/>
                <w:sz w:val="18"/>
              </w:rPr>
              <w:t></w:t>
            </w:r>
            <w:r w:rsidRPr="00F34EDB">
              <w:rPr>
                <w:i/>
                <w:sz w:val="18"/>
              </w:rPr>
              <w:t>T</w:t>
            </w:r>
            <w:r w:rsidRPr="00F34EDB">
              <w:rPr>
                <w:i/>
                <w:sz w:val="18"/>
              </w:rPr>
              <w:br/>
            </w:r>
            <w:r w:rsidRPr="00F34EDB">
              <w:rPr>
                <w:sz w:val="18"/>
              </w:rPr>
              <w:t>(mK)</w:t>
            </w:r>
          </w:p>
        </w:tc>
        <w:tc>
          <w:tcPr>
            <w:tcW w:w="699" w:type="pct"/>
            <w:tcBorders>
              <w:top w:val="single" w:sz="6" w:space="0" w:color="auto"/>
              <w:left w:val="single" w:sz="6" w:space="0" w:color="auto"/>
              <w:right w:val="single" w:sz="6" w:space="0" w:color="auto"/>
            </w:tcBorders>
            <w:vAlign w:val="center"/>
          </w:tcPr>
          <w:p w14:paraId="1C728E71" w14:textId="77777777" w:rsidR="00F34EDB" w:rsidRPr="00F34EDB" w:rsidRDefault="00F34EDB" w:rsidP="00416667">
            <w:pPr>
              <w:pStyle w:val="Tablehead"/>
              <w:rPr>
                <w:sz w:val="18"/>
              </w:rPr>
            </w:pPr>
            <w:r w:rsidRPr="00F34EDB">
              <w:rPr>
                <w:bCs/>
                <w:sz w:val="18"/>
              </w:rPr>
              <w:t>Power spectral</w:t>
            </w:r>
            <w:r w:rsidRPr="00F34EDB">
              <w:rPr>
                <w:b w:val="0"/>
                <w:bCs/>
                <w:sz w:val="18"/>
              </w:rPr>
              <w:br/>
            </w:r>
            <w:r w:rsidRPr="00F34EDB">
              <w:rPr>
                <w:bCs/>
                <w:sz w:val="18"/>
              </w:rPr>
              <w:t>density</w:t>
            </w:r>
            <w:r w:rsidRPr="00F34EDB">
              <w:rPr>
                <w:sz w:val="18"/>
              </w:rPr>
              <w:br/>
            </w:r>
            <w:r w:rsidRPr="00F34EDB">
              <w:rPr>
                <w:rFonts w:ascii="Symbol" w:hAnsi="Symbol"/>
                <w:sz w:val="18"/>
              </w:rPr>
              <w:t></w:t>
            </w:r>
            <w:r w:rsidRPr="00F34EDB">
              <w:rPr>
                <w:i/>
                <w:sz w:val="18"/>
              </w:rPr>
              <w:t>P</w:t>
            </w:r>
            <w:r w:rsidRPr="00F34EDB">
              <w:rPr>
                <w:i/>
                <w:sz w:val="18"/>
              </w:rPr>
              <w:br/>
            </w:r>
            <w:r w:rsidRPr="00F34EDB">
              <w:rPr>
                <w:sz w:val="18"/>
              </w:rPr>
              <w:t>(dB(W/Hz))</w:t>
            </w:r>
          </w:p>
        </w:tc>
        <w:tc>
          <w:tcPr>
            <w:tcW w:w="382" w:type="pct"/>
            <w:tcBorders>
              <w:top w:val="single" w:sz="6" w:space="0" w:color="auto"/>
              <w:left w:val="single" w:sz="6" w:space="0" w:color="auto"/>
              <w:right w:val="single" w:sz="6" w:space="0" w:color="auto"/>
            </w:tcBorders>
            <w:vAlign w:val="center"/>
          </w:tcPr>
          <w:p w14:paraId="71CF5299" w14:textId="77777777" w:rsidR="00F34EDB" w:rsidRPr="00F34EDB" w:rsidRDefault="00F34EDB" w:rsidP="00416667">
            <w:pPr>
              <w:pStyle w:val="Tablehead"/>
              <w:rPr>
                <w:sz w:val="18"/>
              </w:rPr>
            </w:pPr>
            <w:r w:rsidRPr="00F34EDB">
              <w:rPr>
                <w:bCs/>
                <w:sz w:val="18"/>
              </w:rPr>
              <w:t>Input power</w:t>
            </w:r>
            <w:r w:rsidRPr="00F34EDB">
              <w:rPr>
                <w:sz w:val="18"/>
              </w:rPr>
              <w:br/>
            </w:r>
            <w:r w:rsidRPr="00F34EDB">
              <w:rPr>
                <w:rFonts w:ascii="Symbol" w:hAnsi="Symbol"/>
                <w:sz w:val="18"/>
              </w:rPr>
              <w:t></w:t>
            </w:r>
            <w:r w:rsidRPr="00F34EDB">
              <w:rPr>
                <w:i/>
                <w:sz w:val="18"/>
              </w:rPr>
              <w:t>P</w:t>
            </w:r>
            <w:r w:rsidRPr="00F34EDB">
              <w:rPr>
                <w:i/>
                <w:iCs/>
                <w:sz w:val="18"/>
                <w:vertAlign w:val="subscript"/>
              </w:rPr>
              <w:t>H</w:t>
            </w:r>
            <w:r w:rsidRPr="00F34EDB">
              <w:rPr>
                <w:sz w:val="18"/>
              </w:rPr>
              <w:br/>
              <w:t>(dBW)</w:t>
            </w:r>
          </w:p>
        </w:tc>
        <w:tc>
          <w:tcPr>
            <w:tcW w:w="338" w:type="pct"/>
            <w:tcBorders>
              <w:top w:val="single" w:sz="6" w:space="0" w:color="auto"/>
              <w:left w:val="single" w:sz="6" w:space="0" w:color="auto"/>
              <w:right w:val="single" w:sz="6" w:space="0" w:color="auto"/>
            </w:tcBorders>
            <w:vAlign w:val="center"/>
          </w:tcPr>
          <w:p w14:paraId="39A0B7B6" w14:textId="77777777" w:rsidR="00F34EDB" w:rsidRPr="00F34EDB" w:rsidRDefault="00F34EDB" w:rsidP="00416667">
            <w:pPr>
              <w:pStyle w:val="Tablehead"/>
              <w:rPr>
                <w:sz w:val="18"/>
              </w:rPr>
            </w:pPr>
            <w:r w:rsidRPr="00F34EDB">
              <w:rPr>
                <w:bCs/>
                <w:sz w:val="18"/>
              </w:rPr>
              <w:t>pfd</w:t>
            </w:r>
            <w:r w:rsidRPr="00F34EDB">
              <w:rPr>
                <w:sz w:val="18"/>
              </w:rPr>
              <w:br/>
            </w:r>
            <w:r w:rsidRPr="00F34EDB">
              <w:rPr>
                <w:i/>
                <w:sz w:val="18"/>
              </w:rPr>
              <w:t>S</w:t>
            </w:r>
            <w:r w:rsidRPr="00F34EDB">
              <w:rPr>
                <w:i/>
                <w:iCs/>
                <w:sz w:val="18"/>
                <w:vertAlign w:val="subscript"/>
              </w:rPr>
              <w:t>H</w:t>
            </w:r>
            <w:r w:rsidRPr="00F34EDB">
              <w:rPr>
                <w:sz w:val="18"/>
              </w:rPr>
              <w:t> </w:t>
            </w:r>
            <w:r w:rsidRPr="00F34EDB">
              <w:rPr>
                <w:rFonts w:ascii="Symbol" w:hAnsi="Symbol"/>
                <w:sz w:val="18"/>
              </w:rPr>
              <w:t></w:t>
            </w:r>
            <w:r w:rsidRPr="00F34EDB">
              <w:rPr>
                <w:i/>
                <w:sz w:val="18"/>
              </w:rPr>
              <w:t>f</w:t>
            </w:r>
            <w:r w:rsidRPr="00F34EDB">
              <w:rPr>
                <w:sz w:val="18"/>
              </w:rPr>
              <w:br/>
              <w:t>(dB(W/m</w:t>
            </w:r>
            <w:r w:rsidRPr="00F34EDB">
              <w:rPr>
                <w:sz w:val="18"/>
                <w:vertAlign w:val="superscript"/>
              </w:rPr>
              <w:t>2</w:t>
            </w:r>
            <w:r w:rsidRPr="00F34EDB">
              <w:rPr>
                <w:sz w:val="18"/>
              </w:rPr>
              <w:t>))</w:t>
            </w:r>
          </w:p>
        </w:tc>
        <w:tc>
          <w:tcPr>
            <w:tcW w:w="541" w:type="pct"/>
            <w:tcBorders>
              <w:top w:val="single" w:sz="6" w:space="0" w:color="auto"/>
              <w:left w:val="single" w:sz="6" w:space="0" w:color="auto"/>
              <w:right w:val="single" w:sz="6" w:space="0" w:color="auto"/>
            </w:tcBorders>
            <w:vAlign w:val="center"/>
          </w:tcPr>
          <w:p w14:paraId="65B48BF8" w14:textId="77777777" w:rsidR="00F34EDB" w:rsidRPr="00F34EDB" w:rsidRDefault="00F34EDB" w:rsidP="00416667">
            <w:pPr>
              <w:pStyle w:val="Tablehead"/>
              <w:rPr>
                <w:sz w:val="18"/>
              </w:rPr>
            </w:pPr>
            <w:r w:rsidRPr="00F34EDB">
              <w:rPr>
                <w:bCs/>
                <w:sz w:val="18"/>
              </w:rPr>
              <w:t>Spectral pfd</w:t>
            </w:r>
            <w:r w:rsidRPr="00F34EDB">
              <w:rPr>
                <w:sz w:val="18"/>
              </w:rPr>
              <w:br/>
            </w:r>
            <w:r w:rsidRPr="00F34EDB">
              <w:rPr>
                <w:i/>
                <w:sz w:val="18"/>
              </w:rPr>
              <w:t>S</w:t>
            </w:r>
            <w:r w:rsidRPr="00F34EDB">
              <w:rPr>
                <w:i/>
                <w:iCs/>
                <w:sz w:val="18"/>
                <w:vertAlign w:val="subscript"/>
              </w:rPr>
              <w:t>H</w:t>
            </w:r>
            <w:r w:rsidRPr="00F34EDB">
              <w:rPr>
                <w:sz w:val="18"/>
              </w:rPr>
              <w:br/>
              <w:t>(dB(W/(m</w:t>
            </w:r>
            <w:r w:rsidRPr="00F34EDB">
              <w:rPr>
                <w:sz w:val="18"/>
                <w:vertAlign w:val="superscript"/>
              </w:rPr>
              <w:t>2</w:t>
            </w:r>
            <w:r w:rsidRPr="00F34EDB">
              <w:rPr>
                <w:position w:val="6"/>
                <w:sz w:val="18"/>
              </w:rPr>
              <w:t xml:space="preserve"> </w:t>
            </w:r>
            <w:r w:rsidRPr="00F34EDB">
              <w:rPr>
                <w:sz w:val="18"/>
              </w:rPr>
              <w:sym w:font="Symbol" w:char="F0D7"/>
            </w:r>
            <w:r w:rsidRPr="00F34EDB">
              <w:rPr>
                <w:sz w:val="18"/>
              </w:rPr>
              <w:t xml:space="preserve"> Hz)))</w:t>
            </w:r>
          </w:p>
        </w:tc>
      </w:tr>
      <w:tr w:rsidR="00F34EDB" w:rsidRPr="004B726F" w14:paraId="38C4F2AD" w14:textId="77777777" w:rsidTr="00416667">
        <w:trPr>
          <w:cantSplit/>
          <w:jc w:val="center"/>
        </w:trPr>
        <w:tc>
          <w:tcPr>
            <w:tcW w:w="779" w:type="pct"/>
            <w:tcBorders>
              <w:top w:val="single" w:sz="6" w:space="0" w:color="auto"/>
              <w:left w:val="single" w:sz="6" w:space="0" w:color="auto"/>
              <w:bottom w:val="single" w:sz="6" w:space="0" w:color="auto"/>
              <w:right w:val="single" w:sz="6" w:space="0" w:color="auto"/>
            </w:tcBorders>
          </w:tcPr>
          <w:p w14:paraId="45D15E1B" w14:textId="77777777" w:rsidR="00F34EDB" w:rsidRPr="00F34EDB" w:rsidRDefault="00F34EDB" w:rsidP="00416667">
            <w:pPr>
              <w:pStyle w:val="Tabletext"/>
              <w:spacing w:before="10" w:after="10" w:line="200" w:lineRule="exact"/>
              <w:jc w:val="center"/>
              <w:rPr>
                <w:sz w:val="18"/>
              </w:rPr>
            </w:pPr>
            <w:r w:rsidRPr="00F34EDB">
              <w:rPr>
                <w:sz w:val="18"/>
              </w:rPr>
              <w:t>15</w:t>
            </w:r>
            <w:r w:rsidRPr="00F34EDB">
              <w:rPr>
                <w:rFonts w:ascii="Tms Rmn" w:hAnsi="Tms Rmn"/>
                <w:sz w:val="12"/>
              </w:rPr>
              <w:t> </w:t>
            </w:r>
            <w:r w:rsidRPr="00F34EDB">
              <w:rPr>
                <w:sz w:val="18"/>
              </w:rPr>
              <w:t>375</w:t>
            </w:r>
          </w:p>
        </w:tc>
        <w:tc>
          <w:tcPr>
            <w:tcW w:w="504" w:type="pct"/>
            <w:tcBorders>
              <w:top w:val="single" w:sz="6" w:space="0" w:color="auto"/>
              <w:left w:val="single" w:sz="6" w:space="0" w:color="auto"/>
              <w:bottom w:val="single" w:sz="6" w:space="0" w:color="auto"/>
              <w:right w:val="single" w:sz="6" w:space="0" w:color="auto"/>
            </w:tcBorders>
          </w:tcPr>
          <w:p w14:paraId="0C1401D6" w14:textId="77777777" w:rsidR="00F34EDB" w:rsidRPr="00F34EDB" w:rsidRDefault="00F34EDB" w:rsidP="00416667">
            <w:pPr>
              <w:pStyle w:val="Tabletext"/>
              <w:spacing w:before="10" w:after="10" w:line="200" w:lineRule="exact"/>
              <w:jc w:val="center"/>
              <w:rPr>
                <w:sz w:val="18"/>
              </w:rPr>
            </w:pPr>
            <w:r w:rsidRPr="00F34EDB">
              <w:rPr>
                <w:sz w:val="18"/>
              </w:rPr>
              <w:t xml:space="preserve">50 </w:t>
            </w:r>
          </w:p>
        </w:tc>
        <w:tc>
          <w:tcPr>
            <w:tcW w:w="564" w:type="pct"/>
            <w:tcBorders>
              <w:top w:val="single" w:sz="6" w:space="0" w:color="auto"/>
              <w:left w:val="single" w:sz="6" w:space="0" w:color="auto"/>
              <w:bottom w:val="single" w:sz="6" w:space="0" w:color="auto"/>
              <w:right w:val="single" w:sz="6" w:space="0" w:color="auto"/>
            </w:tcBorders>
          </w:tcPr>
          <w:p w14:paraId="769721EA" w14:textId="77777777" w:rsidR="00F34EDB" w:rsidRPr="00F34EDB" w:rsidRDefault="00F34EDB" w:rsidP="00416667">
            <w:pPr>
              <w:pStyle w:val="Tabletext"/>
              <w:spacing w:before="10" w:after="10" w:line="200" w:lineRule="exact"/>
              <w:jc w:val="center"/>
              <w:rPr>
                <w:sz w:val="18"/>
              </w:rPr>
            </w:pPr>
            <w:r w:rsidRPr="00F34EDB">
              <w:rPr>
                <w:sz w:val="18"/>
              </w:rPr>
              <w:t>15</w:t>
            </w:r>
          </w:p>
        </w:tc>
        <w:tc>
          <w:tcPr>
            <w:tcW w:w="585" w:type="pct"/>
            <w:tcBorders>
              <w:top w:val="single" w:sz="6" w:space="0" w:color="auto"/>
              <w:left w:val="single" w:sz="6" w:space="0" w:color="auto"/>
              <w:bottom w:val="single" w:sz="6" w:space="0" w:color="auto"/>
              <w:right w:val="single" w:sz="6" w:space="0" w:color="auto"/>
            </w:tcBorders>
          </w:tcPr>
          <w:p w14:paraId="1EFD1089" w14:textId="77777777" w:rsidR="00F34EDB" w:rsidRPr="00F34EDB" w:rsidRDefault="00F34EDB" w:rsidP="00416667">
            <w:pPr>
              <w:pStyle w:val="Tabletext"/>
              <w:spacing w:before="10" w:after="10" w:line="200" w:lineRule="exact"/>
              <w:jc w:val="center"/>
              <w:rPr>
                <w:sz w:val="18"/>
              </w:rPr>
            </w:pPr>
            <w:r w:rsidRPr="00F34EDB">
              <w:rPr>
                <w:sz w:val="18"/>
              </w:rPr>
              <w:t>15</w:t>
            </w:r>
          </w:p>
        </w:tc>
        <w:tc>
          <w:tcPr>
            <w:tcW w:w="608" w:type="pct"/>
            <w:tcBorders>
              <w:top w:val="single" w:sz="6" w:space="0" w:color="auto"/>
              <w:left w:val="single" w:sz="6" w:space="0" w:color="auto"/>
              <w:bottom w:val="single" w:sz="6" w:space="0" w:color="auto"/>
              <w:right w:val="single" w:sz="6" w:space="0" w:color="auto"/>
            </w:tcBorders>
          </w:tcPr>
          <w:p w14:paraId="6D701B6D" w14:textId="77777777" w:rsidR="00F34EDB" w:rsidRPr="00F34EDB" w:rsidRDefault="00F34EDB" w:rsidP="00416667">
            <w:pPr>
              <w:pStyle w:val="Tabletext"/>
              <w:spacing w:before="10" w:after="10" w:line="200" w:lineRule="exact"/>
              <w:jc w:val="center"/>
              <w:rPr>
                <w:sz w:val="18"/>
              </w:rPr>
            </w:pPr>
            <w:r w:rsidRPr="00F34EDB">
              <w:rPr>
                <w:sz w:val="18"/>
              </w:rPr>
              <w:t>0.095</w:t>
            </w:r>
          </w:p>
        </w:tc>
        <w:tc>
          <w:tcPr>
            <w:tcW w:w="699" w:type="pct"/>
            <w:tcBorders>
              <w:top w:val="single" w:sz="6" w:space="0" w:color="auto"/>
              <w:left w:val="single" w:sz="6" w:space="0" w:color="auto"/>
              <w:bottom w:val="single" w:sz="6" w:space="0" w:color="auto"/>
              <w:right w:val="single" w:sz="6" w:space="0" w:color="auto"/>
            </w:tcBorders>
          </w:tcPr>
          <w:p w14:paraId="00D925A1" w14:textId="77777777" w:rsidR="00F34EDB" w:rsidRPr="00F34EDB" w:rsidRDefault="00F34EDB" w:rsidP="00416667">
            <w:pPr>
              <w:pStyle w:val="Tabletext"/>
              <w:spacing w:before="10" w:after="10" w:line="200" w:lineRule="exact"/>
              <w:jc w:val="center"/>
              <w:rPr>
                <w:sz w:val="18"/>
              </w:rPr>
            </w:pPr>
            <w:r w:rsidRPr="00F34EDB">
              <w:rPr>
                <w:sz w:val="18"/>
              </w:rPr>
              <w:t>–269</w:t>
            </w:r>
          </w:p>
        </w:tc>
        <w:tc>
          <w:tcPr>
            <w:tcW w:w="382" w:type="pct"/>
            <w:tcBorders>
              <w:top w:val="single" w:sz="6" w:space="0" w:color="auto"/>
              <w:left w:val="single" w:sz="6" w:space="0" w:color="auto"/>
              <w:bottom w:val="single" w:sz="6" w:space="0" w:color="auto"/>
              <w:right w:val="single" w:sz="6" w:space="0" w:color="auto"/>
            </w:tcBorders>
          </w:tcPr>
          <w:p w14:paraId="25853CE0" w14:textId="77777777" w:rsidR="00F34EDB" w:rsidRPr="00F34EDB" w:rsidRDefault="00F34EDB" w:rsidP="00416667">
            <w:pPr>
              <w:pStyle w:val="Tabletext"/>
              <w:spacing w:before="10" w:after="10" w:line="200" w:lineRule="exact"/>
              <w:jc w:val="center"/>
              <w:rPr>
                <w:sz w:val="18"/>
              </w:rPr>
            </w:pPr>
            <w:r w:rsidRPr="00F34EDB">
              <w:rPr>
                <w:sz w:val="18"/>
              </w:rPr>
              <w:t>–202</w:t>
            </w:r>
          </w:p>
        </w:tc>
        <w:tc>
          <w:tcPr>
            <w:tcW w:w="338" w:type="pct"/>
            <w:tcBorders>
              <w:top w:val="single" w:sz="6" w:space="0" w:color="auto"/>
              <w:left w:val="single" w:sz="6" w:space="0" w:color="auto"/>
              <w:bottom w:val="single" w:sz="6" w:space="0" w:color="auto"/>
              <w:right w:val="single" w:sz="6" w:space="0" w:color="auto"/>
            </w:tcBorders>
          </w:tcPr>
          <w:p w14:paraId="037D1760" w14:textId="77777777" w:rsidR="00F34EDB" w:rsidRPr="00F34EDB" w:rsidRDefault="00F34EDB" w:rsidP="00416667">
            <w:pPr>
              <w:pStyle w:val="Tabletext"/>
              <w:spacing w:before="10" w:after="10" w:line="200" w:lineRule="exact"/>
              <w:jc w:val="center"/>
              <w:rPr>
                <w:sz w:val="18"/>
              </w:rPr>
            </w:pPr>
            <w:r w:rsidRPr="00F34EDB">
              <w:rPr>
                <w:sz w:val="18"/>
              </w:rPr>
              <w:t>–156</w:t>
            </w:r>
          </w:p>
        </w:tc>
        <w:tc>
          <w:tcPr>
            <w:tcW w:w="541" w:type="pct"/>
            <w:tcBorders>
              <w:top w:val="single" w:sz="6" w:space="0" w:color="auto"/>
              <w:left w:val="single" w:sz="6" w:space="0" w:color="auto"/>
              <w:bottom w:val="single" w:sz="6" w:space="0" w:color="auto"/>
              <w:right w:val="single" w:sz="6" w:space="0" w:color="auto"/>
            </w:tcBorders>
          </w:tcPr>
          <w:p w14:paraId="70F66D1D" w14:textId="77777777" w:rsidR="00F34EDB" w:rsidRPr="00F34EDB" w:rsidRDefault="00F34EDB" w:rsidP="00416667">
            <w:pPr>
              <w:pStyle w:val="Tabletext"/>
              <w:spacing w:before="10" w:after="10" w:line="200" w:lineRule="exact"/>
              <w:jc w:val="center"/>
              <w:rPr>
                <w:sz w:val="18"/>
              </w:rPr>
            </w:pPr>
            <w:r w:rsidRPr="00F34EDB">
              <w:rPr>
                <w:sz w:val="18"/>
              </w:rPr>
              <w:t>–233</w:t>
            </w:r>
          </w:p>
        </w:tc>
      </w:tr>
    </w:tbl>
    <w:p w14:paraId="5EFBB522" w14:textId="77777777" w:rsidR="0009516D" w:rsidRPr="004B726F" w:rsidRDefault="0009516D" w:rsidP="0009516D">
      <w:pPr>
        <w:pStyle w:val="Tablefin"/>
        <w:rPr>
          <w:sz w:val="8"/>
          <w:highlight w:val="green"/>
        </w:rPr>
      </w:pPr>
    </w:p>
    <w:p w14:paraId="798A4B9E" w14:textId="77777777" w:rsidR="00F34EDB" w:rsidRDefault="00F34EDB" w:rsidP="0009516D">
      <w:pPr>
        <w:pStyle w:val="Tabletitle"/>
        <w:rPr>
          <w:highlight w:val="yellow"/>
        </w:rPr>
      </w:pPr>
    </w:p>
    <w:p w14:paraId="690BA825" w14:textId="77777777" w:rsidR="004B699B" w:rsidRPr="004B699B" w:rsidRDefault="004B699B" w:rsidP="004B699B">
      <w:pPr>
        <w:pStyle w:val="Tabletitle"/>
        <w:rPr>
          <w:lang w:eastAsia="zh-CN"/>
        </w:rPr>
      </w:pPr>
      <w:r w:rsidRPr="004B699B">
        <w:rPr>
          <w:lang w:eastAsia="zh-CN"/>
        </w:rPr>
        <w:t>Typical radio telescopes for which compatibility studies might be performed</w:t>
      </w:r>
    </w:p>
    <w:tbl>
      <w:tblPr>
        <w:tblStyle w:val="TableGrid"/>
        <w:tblW w:w="9639" w:type="dxa"/>
        <w:jc w:val="center"/>
        <w:tblLayout w:type="fixed"/>
        <w:tblCellMar>
          <w:left w:w="57" w:type="dxa"/>
          <w:right w:w="57" w:type="dxa"/>
        </w:tblCellMar>
        <w:tblLook w:val="04A0" w:firstRow="1" w:lastRow="0" w:firstColumn="1" w:lastColumn="0" w:noHBand="0" w:noVBand="1"/>
      </w:tblPr>
      <w:tblGrid>
        <w:gridCol w:w="1667"/>
        <w:gridCol w:w="2231"/>
        <w:gridCol w:w="1637"/>
        <w:gridCol w:w="1548"/>
        <w:gridCol w:w="1370"/>
        <w:gridCol w:w="1186"/>
      </w:tblGrid>
      <w:tr w:rsidR="004B699B" w:rsidRPr="004B699B" w14:paraId="43C9A84E" w14:textId="77777777" w:rsidTr="00416667">
        <w:trPr>
          <w:jc w:val="center"/>
        </w:trPr>
        <w:tc>
          <w:tcPr>
            <w:tcW w:w="1667" w:type="dxa"/>
            <w:vAlign w:val="center"/>
          </w:tcPr>
          <w:p w14:paraId="7F3E8122" w14:textId="77777777" w:rsidR="004B699B" w:rsidRPr="004B699B" w:rsidRDefault="004B699B" w:rsidP="00416667">
            <w:pPr>
              <w:pStyle w:val="Tablehead"/>
            </w:pPr>
            <w:r w:rsidRPr="004B699B">
              <w:t>Administration</w:t>
            </w:r>
          </w:p>
        </w:tc>
        <w:tc>
          <w:tcPr>
            <w:tcW w:w="2231" w:type="dxa"/>
            <w:vAlign w:val="center"/>
          </w:tcPr>
          <w:p w14:paraId="1BECF28F" w14:textId="77777777" w:rsidR="004B699B" w:rsidRPr="004B699B" w:rsidRDefault="004B699B" w:rsidP="00416667">
            <w:pPr>
              <w:pStyle w:val="Tablehead"/>
            </w:pPr>
            <w:r w:rsidRPr="004B699B">
              <w:t>Name</w:t>
            </w:r>
          </w:p>
        </w:tc>
        <w:tc>
          <w:tcPr>
            <w:tcW w:w="1637" w:type="dxa"/>
            <w:vAlign w:val="center"/>
          </w:tcPr>
          <w:p w14:paraId="6C221F81" w14:textId="77777777" w:rsidR="004B699B" w:rsidRPr="004B699B" w:rsidRDefault="004B699B" w:rsidP="00416667">
            <w:pPr>
              <w:pStyle w:val="Tablehead"/>
            </w:pPr>
            <w:r w:rsidRPr="004B699B">
              <w:t>N. Latitude</w:t>
            </w:r>
          </w:p>
        </w:tc>
        <w:tc>
          <w:tcPr>
            <w:tcW w:w="1548" w:type="dxa"/>
            <w:vAlign w:val="center"/>
          </w:tcPr>
          <w:p w14:paraId="741F839B" w14:textId="77777777" w:rsidR="004B699B" w:rsidRPr="004B699B" w:rsidRDefault="004B699B" w:rsidP="00416667">
            <w:pPr>
              <w:pStyle w:val="Tablehead"/>
            </w:pPr>
            <w:r w:rsidRPr="004B699B">
              <w:t>E. Longitude</w:t>
            </w:r>
          </w:p>
        </w:tc>
        <w:tc>
          <w:tcPr>
            <w:tcW w:w="1370" w:type="dxa"/>
            <w:vAlign w:val="center"/>
          </w:tcPr>
          <w:p w14:paraId="7808D94D" w14:textId="77777777" w:rsidR="004B699B" w:rsidRPr="004B699B" w:rsidRDefault="004B699B" w:rsidP="00416667">
            <w:pPr>
              <w:pStyle w:val="Tablehead"/>
            </w:pPr>
            <w:r w:rsidRPr="004B699B">
              <w:t>Height AMSL (m)</w:t>
            </w:r>
          </w:p>
        </w:tc>
        <w:tc>
          <w:tcPr>
            <w:tcW w:w="1186" w:type="dxa"/>
            <w:vAlign w:val="center"/>
          </w:tcPr>
          <w:p w14:paraId="068552E4" w14:textId="77777777" w:rsidR="004B699B" w:rsidRPr="004B699B" w:rsidRDefault="004B699B" w:rsidP="00416667">
            <w:pPr>
              <w:pStyle w:val="Tablehead"/>
            </w:pPr>
            <w:r w:rsidRPr="004B699B">
              <w:t>Diameter</w:t>
            </w:r>
            <w:r w:rsidRPr="004B699B">
              <w:br/>
              <w:t>(m)</w:t>
            </w:r>
          </w:p>
        </w:tc>
      </w:tr>
      <w:tr w:rsidR="004B699B" w:rsidRPr="004B699B" w14:paraId="496B0DCE" w14:textId="77777777" w:rsidTr="00416667">
        <w:trPr>
          <w:jc w:val="center"/>
        </w:trPr>
        <w:tc>
          <w:tcPr>
            <w:tcW w:w="1667" w:type="dxa"/>
          </w:tcPr>
          <w:p w14:paraId="2A4A8A02" w14:textId="77777777" w:rsidR="004B699B" w:rsidRPr="004B699B" w:rsidRDefault="004B699B" w:rsidP="00416667">
            <w:pPr>
              <w:pStyle w:val="Tabletext"/>
            </w:pPr>
            <w:r w:rsidRPr="004B699B">
              <w:t>Germany</w:t>
            </w:r>
          </w:p>
        </w:tc>
        <w:tc>
          <w:tcPr>
            <w:tcW w:w="2231" w:type="dxa"/>
          </w:tcPr>
          <w:p w14:paraId="089D481F" w14:textId="77777777" w:rsidR="004B699B" w:rsidRPr="004B699B" w:rsidRDefault="004B699B" w:rsidP="00416667">
            <w:pPr>
              <w:pStyle w:val="Tabletext"/>
            </w:pPr>
            <w:r w:rsidRPr="004B699B">
              <w:t>Effelsberg</w:t>
            </w:r>
          </w:p>
        </w:tc>
        <w:tc>
          <w:tcPr>
            <w:tcW w:w="1637" w:type="dxa"/>
          </w:tcPr>
          <w:p w14:paraId="14E47520" w14:textId="77777777" w:rsidR="004B699B" w:rsidRPr="004B699B" w:rsidRDefault="004B699B" w:rsidP="00416667">
            <w:pPr>
              <w:pStyle w:val="Tabletext"/>
              <w:jc w:val="center"/>
              <w:rPr>
                <w:b/>
              </w:rPr>
            </w:pPr>
            <w:r w:rsidRPr="004B699B">
              <w:t>50° 31' 29"</w:t>
            </w:r>
          </w:p>
        </w:tc>
        <w:tc>
          <w:tcPr>
            <w:tcW w:w="1548" w:type="dxa"/>
          </w:tcPr>
          <w:p w14:paraId="1B6E1861" w14:textId="77777777" w:rsidR="004B699B" w:rsidRPr="004B699B" w:rsidRDefault="004B699B" w:rsidP="00416667">
            <w:pPr>
              <w:pStyle w:val="Tabletext"/>
              <w:jc w:val="center"/>
              <w:rPr>
                <w:b/>
              </w:rPr>
            </w:pPr>
            <w:r w:rsidRPr="004B699B">
              <w:t>06° 53' 03"</w:t>
            </w:r>
          </w:p>
        </w:tc>
        <w:tc>
          <w:tcPr>
            <w:tcW w:w="1370" w:type="dxa"/>
          </w:tcPr>
          <w:p w14:paraId="69AA0D37" w14:textId="77777777" w:rsidR="004B699B" w:rsidRPr="004B699B" w:rsidRDefault="004B699B" w:rsidP="00416667">
            <w:pPr>
              <w:pStyle w:val="Tabletext"/>
              <w:jc w:val="center"/>
            </w:pPr>
            <w:r w:rsidRPr="004B699B">
              <w:t>369</w:t>
            </w:r>
          </w:p>
        </w:tc>
        <w:tc>
          <w:tcPr>
            <w:tcW w:w="1186" w:type="dxa"/>
          </w:tcPr>
          <w:p w14:paraId="3BC9D7DD" w14:textId="77777777" w:rsidR="004B699B" w:rsidRPr="004B699B" w:rsidRDefault="004B699B" w:rsidP="00416667">
            <w:pPr>
              <w:pStyle w:val="Tabletext"/>
              <w:jc w:val="center"/>
            </w:pPr>
            <w:r w:rsidRPr="004B699B">
              <w:t>100</w:t>
            </w:r>
          </w:p>
        </w:tc>
      </w:tr>
      <w:tr w:rsidR="004B699B" w:rsidRPr="004B699B" w14:paraId="4946A97E" w14:textId="77777777" w:rsidTr="00416667">
        <w:trPr>
          <w:jc w:val="center"/>
        </w:trPr>
        <w:tc>
          <w:tcPr>
            <w:tcW w:w="1667" w:type="dxa"/>
          </w:tcPr>
          <w:p w14:paraId="2AFD6D7B" w14:textId="77777777" w:rsidR="004B699B" w:rsidRPr="004B699B" w:rsidRDefault="004B699B" w:rsidP="00416667">
            <w:pPr>
              <w:pStyle w:val="Tabletext"/>
            </w:pPr>
            <w:r w:rsidRPr="004B699B">
              <w:t>South Africa</w:t>
            </w:r>
          </w:p>
        </w:tc>
        <w:tc>
          <w:tcPr>
            <w:tcW w:w="2231" w:type="dxa"/>
          </w:tcPr>
          <w:p w14:paraId="575DD2C3" w14:textId="77777777" w:rsidR="004B699B" w:rsidRPr="004B699B" w:rsidRDefault="004B699B" w:rsidP="00416667">
            <w:pPr>
              <w:pStyle w:val="Tabletext"/>
            </w:pPr>
            <w:r w:rsidRPr="004B699B">
              <w:t>MeerKAT</w:t>
            </w:r>
          </w:p>
        </w:tc>
        <w:tc>
          <w:tcPr>
            <w:tcW w:w="1637" w:type="dxa"/>
          </w:tcPr>
          <w:p w14:paraId="456B5CD4" w14:textId="77777777" w:rsidR="004B699B" w:rsidRPr="004B699B" w:rsidRDefault="004B699B" w:rsidP="00416667">
            <w:pPr>
              <w:pStyle w:val="Tabletext"/>
              <w:jc w:val="center"/>
            </w:pPr>
            <w:r w:rsidRPr="004B699B">
              <w:t>−30° 43</w:t>
            </w:r>
            <w:r w:rsidRPr="004B699B">
              <w:sym w:font="Symbol" w:char="F0A2"/>
            </w:r>
            <w:r w:rsidRPr="004B699B">
              <w:t xml:space="preserve"> 16"</w:t>
            </w:r>
          </w:p>
        </w:tc>
        <w:tc>
          <w:tcPr>
            <w:tcW w:w="1548" w:type="dxa"/>
          </w:tcPr>
          <w:p w14:paraId="42D510A0" w14:textId="77777777" w:rsidR="004B699B" w:rsidRPr="004B699B" w:rsidRDefault="004B699B" w:rsidP="00416667">
            <w:pPr>
              <w:pStyle w:val="Tabletext"/>
              <w:jc w:val="center"/>
            </w:pPr>
            <w:r w:rsidRPr="004B699B">
              <w:t>21° 24' 40"</w:t>
            </w:r>
          </w:p>
        </w:tc>
        <w:tc>
          <w:tcPr>
            <w:tcW w:w="1370" w:type="dxa"/>
          </w:tcPr>
          <w:p w14:paraId="02EB9B47" w14:textId="77777777" w:rsidR="004B699B" w:rsidRPr="004B699B" w:rsidRDefault="004B699B" w:rsidP="00416667">
            <w:pPr>
              <w:pStyle w:val="Tabletext"/>
              <w:jc w:val="center"/>
            </w:pPr>
            <w:r w:rsidRPr="004B699B">
              <w:t>1 054</w:t>
            </w:r>
          </w:p>
        </w:tc>
        <w:tc>
          <w:tcPr>
            <w:tcW w:w="1186" w:type="dxa"/>
          </w:tcPr>
          <w:p w14:paraId="23B09B68" w14:textId="77777777" w:rsidR="004B699B" w:rsidRPr="004B699B" w:rsidRDefault="004B699B" w:rsidP="00416667">
            <w:pPr>
              <w:pStyle w:val="Tabletext"/>
              <w:jc w:val="center"/>
            </w:pPr>
            <w:r w:rsidRPr="004B699B">
              <w:t>64 × 13.5 m</w:t>
            </w:r>
          </w:p>
        </w:tc>
      </w:tr>
      <w:tr w:rsidR="004B699B" w:rsidRPr="004B699B" w14:paraId="65FB24C1" w14:textId="77777777" w:rsidTr="00416667">
        <w:trPr>
          <w:jc w:val="center"/>
        </w:trPr>
        <w:tc>
          <w:tcPr>
            <w:tcW w:w="1667" w:type="dxa"/>
          </w:tcPr>
          <w:p w14:paraId="36E126E8" w14:textId="77777777" w:rsidR="004B699B" w:rsidRPr="004B699B" w:rsidRDefault="004B699B" w:rsidP="00416667">
            <w:pPr>
              <w:pStyle w:val="Tabletext"/>
            </w:pPr>
            <w:r w:rsidRPr="004B699B">
              <w:t>USA</w:t>
            </w:r>
          </w:p>
        </w:tc>
        <w:tc>
          <w:tcPr>
            <w:tcW w:w="2231" w:type="dxa"/>
          </w:tcPr>
          <w:p w14:paraId="769E6DD7" w14:textId="77777777" w:rsidR="004B699B" w:rsidRPr="004B699B" w:rsidRDefault="004B699B" w:rsidP="00416667">
            <w:pPr>
              <w:pStyle w:val="Tabletext"/>
            </w:pPr>
            <w:r w:rsidRPr="004B699B">
              <w:t>Green Bank Telescope</w:t>
            </w:r>
          </w:p>
        </w:tc>
        <w:tc>
          <w:tcPr>
            <w:tcW w:w="1637" w:type="dxa"/>
          </w:tcPr>
          <w:p w14:paraId="36E8CFF6" w14:textId="77777777" w:rsidR="004B699B" w:rsidRPr="004B699B" w:rsidRDefault="004B699B" w:rsidP="00416667">
            <w:pPr>
              <w:pStyle w:val="Tabletext"/>
              <w:jc w:val="center"/>
            </w:pPr>
            <w:r w:rsidRPr="004B699B">
              <w:t>38° 25' 59"</w:t>
            </w:r>
          </w:p>
        </w:tc>
        <w:tc>
          <w:tcPr>
            <w:tcW w:w="1548" w:type="dxa"/>
          </w:tcPr>
          <w:p w14:paraId="1C7ED7C7" w14:textId="77777777" w:rsidR="004B699B" w:rsidRPr="004B699B" w:rsidRDefault="004B699B" w:rsidP="00416667">
            <w:pPr>
              <w:pStyle w:val="Tabletext"/>
              <w:jc w:val="center"/>
            </w:pPr>
            <w:r w:rsidRPr="004B699B">
              <w:t>−79° 50' 23"</w:t>
            </w:r>
          </w:p>
        </w:tc>
        <w:tc>
          <w:tcPr>
            <w:tcW w:w="1370" w:type="dxa"/>
          </w:tcPr>
          <w:p w14:paraId="4928A4BD" w14:textId="77777777" w:rsidR="004B699B" w:rsidRPr="004B699B" w:rsidRDefault="004B699B" w:rsidP="00416667">
            <w:pPr>
              <w:pStyle w:val="Tabletext"/>
              <w:jc w:val="center"/>
            </w:pPr>
            <w:r w:rsidRPr="004B699B">
              <w:t>250</w:t>
            </w:r>
          </w:p>
        </w:tc>
        <w:tc>
          <w:tcPr>
            <w:tcW w:w="1186" w:type="dxa"/>
          </w:tcPr>
          <w:p w14:paraId="3744D063" w14:textId="77777777" w:rsidR="004B699B" w:rsidRPr="004B699B" w:rsidRDefault="004B699B" w:rsidP="00416667">
            <w:pPr>
              <w:pStyle w:val="Tabletext"/>
              <w:jc w:val="center"/>
            </w:pPr>
            <w:r w:rsidRPr="004B699B">
              <w:t>100</w:t>
            </w:r>
          </w:p>
        </w:tc>
      </w:tr>
      <w:tr w:rsidR="004B699B" w:rsidRPr="004B699B" w14:paraId="4C222210" w14:textId="77777777" w:rsidTr="00416667">
        <w:trPr>
          <w:jc w:val="center"/>
        </w:trPr>
        <w:tc>
          <w:tcPr>
            <w:tcW w:w="1667" w:type="dxa"/>
          </w:tcPr>
          <w:p w14:paraId="6EBDE231" w14:textId="77777777" w:rsidR="004B699B" w:rsidRPr="004B699B" w:rsidRDefault="004B699B" w:rsidP="00416667">
            <w:pPr>
              <w:pStyle w:val="Tabletext"/>
            </w:pPr>
            <w:r w:rsidRPr="004B699B">
              <w:t>USA</w:t>
            </w:r>
          </w:p>
        </w:tc>
        <w:tc>
          <w:tcPr>
            <w:tcW w:w="2231" w:type="dxa"/>
          </w:tcPr>
          <w:p w14:paraId="059B6917" w14:textId="77777777" w:rsidR="004B699B" w:rsidRPr="004B699B" w:rsidRDefault="004B699B" w:rsidP="00416667">
            <w:pPr>
              <w:pStyle w:val="Tabletext"/>
            </w:pPr>
            <w:r w:rsidRPr="004B699B">
              <w:t>Jansky VLA</w:t>
            </w:r>
          </w:p>
        </w:tc>
        <w:tc>
          <w:tcPr>
            <w:tcW w:w="1637" w:type="dxa"/>
          </w:tcPr>
          <w:p w14:paraId="361B516D" w14:textId="77777777" w:rsidR="004B699B" w:rsidRPr="004B699B" w:rsidRDefault="004B699B" w:rsidP="00416667">
            <w:pPr>
              <w:pStyle w:val="Tabletext"/>
              <w:jc w:val="center"/>
            </w:pPr>
            <w:r w:rsidRPr="004B699B">
              <w:t>33° 58' 22" to</w:t>
            </w:r>
            <w:r w:rsidRPr="004B699B">
              <w:br/>
              <w:t>34° 14' 56"</w:t>
            </w:r>
          </w:p>
        </w:tc>
        <w:tc>
          <w:tcPr>
            <w:tcW w:w="1548" w:type="dxa"/>
          </w:tcPr>
          <w:p w14:paraId="510F93AB" w14:textId="77777777" w:rsidR="004B699B" w:rsidRPr="004B699B" w:rsidRDefault="004B699B" w:rsidP="00416667">
            <w:pPr>
              <w:pStyle w:val="Tabletext"/>
              <w:jc w:val="center"/>
            </w:pPr>
            <w:r w:rsidRPr="004B699B">
              <w:t xml:space="preserve">−107° 24' 40" to </w:t>
            </w:r>
            <w:r w:rsidRPr="004B699B">
              <w:br/>
              <w:t>−107° 48' 22"</w:t>
            </w:r>
          </w:p>
        </w:tc>
        <w:tc>
          <w:tcPr>
            <w:tcW w:w="1370" w:type="dxa"/>
          </w:tcPr>
          <w:p w14:paraId="5DA0F57D" w14:textId="77777777" w:rsidR="004B699B" w:rsidRPr="004B699B" w:rsidRDefault="004B699B" w:rsidP="00416667">
            <w:pPr>
              <w:pStyle w:val="Tabletext"/>
              <w:jc w:val="center"/>
            </w:pPr>
            <w:r w:rsidRPr="004B699B">
              <w:t>2 000</w:t>
            </w:r>
          </w:p>
        </w:tc>
        <w:tc>
          <w:tcPr>
            <w:tcW w:w="1186" w:type="dxa"/>
          </w:tcPr>
          <w:p w14:paraId="02F6AB9C" w14:textId="77777777" w:rsidR="004B699B" w:rsidRPr="004B699B" w:rsidRDefault="004B699B" w:rsidP="00416667">
            <w:pPr>
              <w:pStyle w:val="Tabletext"/>
              <w:jc w:val="center"/>
            </w:pPr>
            <w:r w:rsidRPr="004B699B">
              <w:t>27 × 25 m</w:t>
            </w:r>
          </w:p>
        </w:tc>
      </w:tr>
      <w:tr w:rsidR="004B699B" w:rsidRPr="004B699B" w14:paraId="48335355" w14:textId="77777777" w:rsidTr="00416667">
        <w:trPr>
          <w:jc w:val="center"/>
        </w:trPr>
        <w:tc>
          <w:tcPr>
            <w:tcW w:w="1667" w:type="dxa"/>
          </w:tcPr>
          <w:p w14:paraId="5481A7F7" w14:textId="77777777" w:rsidR="004B699B" w:rsidRPr="004B699B" w:rsidRDefault="004B699B" w:rsidP="00416667">
            <w:pPr>
              <w:pStyle w:val="Tabletext"/>
            </w:pPr>
            <w:r w:rsidRPr="004B699B">
              <w:t>Australia</w:t>
            </w:r>
          </w:p>
        </w:tc>
        <w:tc>
          <w:tcPr>
            <w:tcW w:w="2231" w:type="dxa"/>
          </w:tcPr>
          <w:p w14:paraId="0D158BA5" w14:textId="77777777" w:rsidR="004B699B" w:rsidRPr="004B699B" w:rsidRDefault="004B699B" w:rsidP="00416667">
            <w:pPr>
              <w:pStyle w:val="Tabletext"/>
            </w:pPr>
            <w:r w:rsidRPr="004B699B">
              <w:t>Parkes</w:t>
            </w:r>
          </w:p>
        </w:tc>
        <w:tc>
          <w:tcPr>
            <w:tcW w:w="1637" w:type="dxa"/>
          </w:tcPr>
          <w:p w14:paraId="0E9AF569" w14:textId="77777777" w:rsidR="004B699B" w:rsidRPr="004B699B" w:rsidRDefault="004B699B" w:rsidP="00416667">
            <w:pPr>
              <w:pStyle w:val="Tabletext"/>
              <w:jc w:val="center"/>
            </w:pPr>
            <w:r w:rsidRPr="004B699B">
              <w:t>−33º 00' 00"</w:t>
            </w:r>
          </w:p>
        </w:tc>
        <w:tc>
          <w:tcPr>
            <w:tcW w:w="1548" w:type="dxa"/>
          </w:tcPr>
          <w:p w14:paraId="69C58706" w14:textId="77777777" w:rsidR="004B699B" w:rsidRPr="004B699B" w:rsidRDefault="004B699B" w:rsidP="00416667">
            <w:pPr>
              <w:pStyle w:val="Tabletext"/>
              <w:jc w:val="center"/>
            </w:pPr>
            <w:r w:rsidRPr="004B699B">
              <w:t>148º 15' 44"</w:t>
            </w:r>
          </w:p>
        </w:tc>
        <w:tc>
          <w:tcPr>
            <w:tcW w:w="1370" w:type="dxa"/>
          </w:tcPr>
          <w:p w14:paraId="59D9CEC4" w14:textId="77777777" w:rsidR="004B699B" w:rsidRPr="004B699B" w:rsidRDefault="004B699B" w:rsidP="00416667">
            <w:pPr>
              <w:pStyle w:val="Tabletext"/>
              <w:jc w:val="center"/>
            </w:pPr>
            <w:r w:rsidRPr="004B699B">
              <w:t>372</w:t>
            </w:r>
          </w:p>
        </w:tc>
        <w:tc>
          <w:tcPr>
            <w:tcW w:w="1186" w:type="dxa"/>
          </w:tcPr>
          <w:p w14:paraId="13DE0A06" w14:textId="77777777" w:rsidR="004B699B" w:rsidRPr="004B699B" w:rsidRDefault="004B699B" w:rsidP="00416667">
            <w:pPr>
              <w:pStyle w:val="Tabletext"/>
              <w:jc w:val="center"/>
            </w:pPr>
            <w:r w:rsidRPr="004B699B">
              <w:t>64</w:t>
            </w:r>
          </w:p>
        </w:tc>
      </w:tr>
      <w:tr w:rsidR="004B699B" w:rsidRPr="004B699B" w14:paraId="7F873541" w14:textId="77777777" w:rsidTr="00416667">
        <w:trPr>
          <w:jc w:val="center"/>
        </w:trPr>
        <w:tc>
          <w:tcPr>
            <w:tcW w:w="1667" w:type="dxa"/>
          </w:tcPr>
          <w:p w14:paraId="7410C4D5" w14:textId="77777777" w:rsidR="004B699B" w:rsidRPr="004B699B" w:rsidRDefault="004B699B" w:rsidP="00416667">
            <w:pPr>
              <w:pStyle w:val="Tabletext"/>
            </w:pPr>
            <w:r w:rsidRPr="004B699B">
              <w:t>China</w:t>
            </w:r>
          </w:p>
        </w:tc>
        <w:tc>
          <w:tcPr>
            <w:tcW w:w="2231" w:type="dxa"/>
          </w:tcPr>
          <w:p w14:paraId="425C213B" w14:textId="77777777" w:rsidR="004B699B" w:rsidRPr="004B699B" w:rsidRDefault="004B699B" w:rsidP="00416667">
            <w:pPr>
              <w:pStyle w:val="Tabletext"/>
            </w:pPr>
            <w:r w:rsidRPr="004B699B">
              <w:t>Tianma</w:t>
            </w:r>
          </w:p>
        </w:tc>
        <w:tc>
          <w:tcPr>
            <w:tcW w:w="1637" w:type="dxa"/>
          </w:tcPr>
          <w:p w14:paraId="6373A607" w14:textId="77777777" w:rsidR="004B699B" w:rsidRPr="004B699B" w:rsidRDefault="004B699B" w:rsidP="00416667">
            <w:pPr>
              <w:pStyle w:val="Tabletext"/>
              <w:jc w:val="center"/>
            </w:pPr>
            <w:r w:rsidRPr="004B699B">
              <w:t>31° 05′ 13"</w:t>
            </w:r>
          </w:p>
        </w:tc>
        <w:tc>
          <w:tcPr>
            <w:tcW w:w="1548" w:type="dxa"/>
          </w:tcPr>
          <w:p w14:paraId="66B55353" w14:textId="77777777" w:rsidR="004B699B" w:rsidRPr="004B699B" w:rsidRDefault="004B699B" w:rsidP="00416667">
            <w:pPr>
              <w:pStyle w:val="Tabletext"/>
              <w:jc w:val="center"/>
            </w:pPr>
            <w:r w:rsidRPr="004B699B">
              <w:t>121° 09′ 48"</w:t>
            </w:r>
          </w:p>
        </w:tc>
        <w:tc>
          <w:tcPr>
            <w:tcW w:w="1370" w:type="dxa"/>
          </w:tcPr>
          <w:p w14:paraId="554A8FDC" w14:textId="77777777" w:rsidR="004B699B" w:rsidRPr="004B699B" w:rsidRDefault="004B699B" w:rsidP="00416667">
            <w:pPr>
              <w:pStyle w:val="Tabletext"/>
              <w:jc w:val="center"/>
            </w:pPr>
            <w:r w:rsidRPr="004B699B">
              <w:t>5</w:t>
            </w:r>
          </w:p>
        </w:tc>
        <w:tc>
          <w:tcPr>
            <w:tcW w:w="1186" w:type="dxa"/>
          </w:tcPr>
          <w:p w14:paraId="287DDCAA" w14:textId="77777777" w:rsidR="004B699B" w:rsidRPr="004B699B" w:rsidRDefault="004B699B" w:rsidP="00416667">
            <w:pPr>
              <w:pStyle w:val="Tabletext"/>
              <w:jc w:val="center"/>
            </w:pPr>
            <w:r w:rsidRPr="004B699B">
              <w:t>65</w:t>
            </w:r>
          </w:p>
        </w:tc>
      </w:tr>
      <w:tr w:rsidR="004B699B" w:rsidRPr="004B699B" w14:paraId="5C515397" w14:textId="77777777" w:rsidTr="00416667">
        <w:trPr>
          <w:jc w:val="center"/>
        </w:trPr>
        <w:tc>
          <w:tcPr>
            <w:tcW w:w="1667" w:type="dxa"/>
          </w:tcPr>
          <w:p w14:paraId="0112F41B" w14:textId="77777777" w:rsidR="004B699B" w:rsidRPr="004B699B" w:rsidRDefault="004B699B" w:rsidP="00416667">
            <w:pPr>
              <w:pStyle w:val="Tabletext"/>
            </w:pPr>
            <w:r w:rsidRPr="004B699B">
              <w:t>Japan</w:t>
            </w:r>
          </w:p>
        </w:tc>
        <w:tc>
          <w:tcPr>
            <w:tcW w:w="2231" w:type="dxa"/>
          </w:tcPr>
          <w:p w14:paraId="4F2B5C17" w14:textId="77777777" w:rsidR="004B699B" w:rsidRPr="004B699B" w:rsidRDefault="004B699B" w:rsidP="00416667">
            <w:pPr>
              <w:pStyle w:val="Tabletext"/>
            </w:pPr>
            <w:r w:rsidRPr="004B699B">
              <w:t>Nobeyama</w:t>
            </w:r>
          </w:p>
        </w:tc>
        <w:tc>
          <w:tcPr>
            <w:tcW w:w="1637" w:type="dxa"/>
          </w:tcPr>
          <w:p w14:paraId="4D78C59B" w14:textId="77777777" w:rsidR="004B699B" w:rsidRPr="004B699B" w:rsidRDefault="004B699B" w:rsidP="00416667">
            <w:pPr>
              <w:pStyle w:val="Tabletext"/>
              <w:jc w:val="center"/>
            </w:pPr>
            <w:r w:rsidRPr="004B699B">
              <w:t>35º 56' 40"</w:t>
            </w:r>
          </w:p>
        </w:tc>
        <w:tc>
          <w:tcPr>
            <w:tcW w:w="1548" w:type="dxa"/>
          </w:tcPr>
          <w:p w14:paraId="2D41BC27" w14:textId="77777777" w:rsidR="004B699B" w:rsidRPr="004B699B" w:rsidRDefault="004B699B" w:rsidP="00416667">
            <w:pPr>
              <w:pStyle w:val="Tabletext"/>
              <w:jc w:val="center"/>
            </w:pPr>
            <w:r w:rsidRPr="004B699B">
              <w:t>138º 28' 21"</w:t>
            </w:r>
          </w:p>
        </w:tc>
        <w:tc>
          <w:tcPr>
            <w:tcW w:w="1370" w:type="dxa"/>
          </w:tcPr>
          <w:p w14:paraId="4DDBECC6" w14:textId="77777777" w:rsidR="004B699B" w:rsidRPr="004B699B" w:rsidRDefault="004B699B" w:rsidP="00416667">
            <w:pPr>
              <w:pStyle w:val="Tabletext"/>
              <w:jc w:val="center"/>
            </w:pPr>
            <w:r w:rsidRPr="004B699B">
              <w:t>1 350</w:t>
            </w:r>
          </w:p>
        </w:tc>
        <w:tc>
          <w:tcPr>
            <w:tcW w:w="1186" w:type="dxa"/>
          </w:tcPr>
          <w:p w14:paraId="09174226" w14:textId="77777777" w:rsidR="004B699B" w:rsidRPr="004B699B" w:rsidRDefault="004B699B" w:rsidP="00416667">
            <w:pPr>
              <w:pStyle w:val="Tabletext"/>
              <w:jc w:val="center"/>
            </w:pPr>
            <w:r w:rsidRPr="004B699B">
              <w:t>45</w:t>
            </w:r>
          </w:p>
        </w:tc>
      </w:tr>
      <w:tr w:rsidR="004B699B" w:rsidRPr="00387C1B" w14:paraId="777C960C" w14:textId="77777777" w:rsidTr="00416667">
        <w:trPr>
          <w:jc w:val="center"/>
        </w:trPr>
        <w:tc>
          <w:tcPr>
            <w:tcW w:w="1667" w:type="dxa"/>
          </w:tcPr>
          <w:p w14:paraId="3700B301" w14:textId="77777777" w:rsidR="004B699B" w:rsidRPr="004B699B" w:rsidRDefault="004B699B" w:rsidP="00416667">
            <w:pPr>
              <w:pStyle w:val="Tabletext"/>
            </w:pPr>
            <w:r w:rsidRPr="004B699B">
              <w:t>France</w:t>
            </w:r>
          </w:p>
        </w:tc>
        <w:tc>
          <w:tcPr>
            <w:tcW w:w="2231" w:type="dxa"/>
          </w:tcPr>
          <w:p w14:paraId="30DFFD76" w14:textId="77777777" w:rsidR="004B699B" w:rsidRPr="004B699B" w:rsidRDefault="004B699B" w:rsidP="00416667">
            <w:pPr>
              <w:pStyle w:val="Tabletext"/>
            </w:pPr>
            <w:r w:rsidRPr="004B699B">
              <w:t>Plateau de Bure</w:t>
            </w:r>
          </w:p>
        </w:tc>
        <w:tc>
          <w:tcPr>
            <w:tcW w:w="1637" w:type="dxa"/>
          </w:tcPr>
          <w:p w14:paraId="1C0B7861" w14:textId="77777777" w:rsidR="004B699B" w:rsidRPr="004B699B" w:rsidRDefault="004B699B" w:rsidP="00416667">
            <w:pPr>
              <w:pStyle w:val="Tabletext"/>
              <w:jc w:val="center"/>
            </w:pPr>
            <w:r w:rsidRPr="004B699B">
              <w:t>44º 38' 02"</w:t>
            </w:r>
          </w:p>
        </w:tc>
        <w:tc>
          <w:tcPr>
            <w:tcW w:w="1548" w:type="dxa"/>
          </w:tcPr>
          <w:p w14:paraId="7F15D2EA" w14:textId="77777777" w:rsidR="004B699B" w:rsidRPr="004B699B" w:rsidRDefault="004B699B" w:rsidP="00416667">
            <w:pPr>
              <w:pStyle w:val="Tabletext"/>
              <w:jc w:val="center"/>
            </w:pPr>
            <w:r w:rsidRPr="004B699B">
              <w:t>05° 55' 28.5"</w:t>
            </w:r>
          </w:p>
        </w:tc>
        <w:tc>
          <w:tcPr>
            <w:tcW w:w="1370" w:type="dxa"/>
          </w:tcPr>
          <w:p w14:paraId="03494543" w14:textId="77777777" w:rsidR="004B699B" w:rsidRPr="004B699B" w:rsidRDefault="004B699B" w:rsidP="00416667">
            <w:pPr>
              <w:pStyle w:val="Tabletext"/>
              <w:jc w:val="center"/>
            </w:pPr>
            <w:r w:rsidRPr="004B699B">
              <w:t>2 250</w:t>
            </w:r>
          </w:p>
        </w:tc>
        <w:tc>
          <w:tcPr>
            <w:tcW w:w="1186" w:type="dxa"/>
          </w:tcPr>
          <w:p w14:paraId="2CF2BE55" w14:textId="77777777" w:rsidR="004B699B" w:rsidRPr="004B699B" w:rsidRDefault="004B699B" w:rsidP="00416667">
            <w:pPr>
              <w:pStyle w:val="Tabletext"/>
              <w:jc w:val="center"/>
            </w:pPr>
            <w:r w:rsidRPr="004B699B">
              <w:t>12 × 15 m</w:t>
            </w:r>
          </w:p>
        </w:tc>
      </w:tr>
    </w:tbl>
    <w:p w14:paraId="4534303B" w14:textId="18FCB50B" w:rsidR="00901289" w:rsidRDefault="00CE2BA0" w:rsidP="00654F1F">
      <w:pPr>
        <w:pStyle w:val="Heading2"/>
      </w:pPr>
      <w:r>
        <w:t>A1.1.</w:t>
      </w:r>
      <w:r w:rsidR="00E75871">
        <w:t>2</w:t>
      </w:r>
      <w:r>
        <w:t>.4</w:t>
      </w:r>
      <w:r>
        <w:tab/>
      </w:r>
      <w:r>
        <w:tab/>
      </w:r>
    </w:p>
    <w:p w14:paraId="39460015" w14:textId="4AA4F07E" w:rsidR="00CE2BA0" w:rsidRPr="00D71259" w:rsidRDefault="00CE2BA0" w:rsidP="00CE2BA0">
      <w:pPr>
        <w:pStyle w:val="Heading2"/>
      </w:pPr>
      <w:r>
        <w:t>A1.1.</w:t>
      </w:r>
      <w:r w:rsidR="00E75871">
        <w:t>3</w:t>
      </w:r>
      <w:r>
        <w:tab/>
      </w:r>
      <w:r w:rsidRPr="00D71259">
        <w:t>Scenarios of sharing and compatibility studies</w:t>
      </w:r>
    </w:p>
    <w:p w14:paraId="4D7DE7F1" w14:textId="68E10596" w:rsidR="00CE2BA0" w:rsidRDefault="00CE2BA0" w:rsidP="00CE2BA0">
      <w:r w:rsidRPr="00D71259">
        <w:t>[</w:t>
      </w:r>
      <w:r w:rsidR="007A4B1B" w:rsidRPr="00D71259">
        <w:t xml:space="preserve">To </w:t>
      </w:r>
      <w:r w:rsidRPr="00D71259">
        <w:t>be populated</w:t>
      </w:r>
      <w:r w:rsidR="006A3E90">
        <w:t xml:space="preserve"> </w:t>
      </w:r>
      <w:r w:rsidRPr="00D71259">
        <w:t xml:space="preserve"> later]</w:t>
      </w:r>
    </w:p>
    <w:p w14:paraId="7237D8DF" w14:textId="1C2EF6EF" w:rsidR="00CE2BA0" w:rsidRPr="00D71259" w:rsidRDefault="00CE2BA0" w:rsidP="00CE2BA0">
      <w:pPr>
        <w:pStyle w:val="Heading2"/>
      </w:pPr>
      <w:r>
        <w:lastRenderedPageBreak/>
        <w:t>A1.1.</w:t>
      </w:r>
      <w:r w:rsidR="00E75871">
        <w:t>4</w:t>
      </w:r>
      <w:r>
        <w:tab/>
      </w:r>
      <w:r>
        <w:tab/>
        <w:t>Propagation</w:t>
      </w:r>
    </w:p>
    <w:p w14:paraId="5856F635" w14:textId="77777777" w:rsidR="006A3E90" w:rsidRPr="006A3E90" w:rsidRDefault="006A3E90" w:rsidP="006A3E90">
      <w:r w:rsidRPr="006A3E90">
        <w:t>Working Party 3K and WP 3M noted in their liaison statement that:</w:t>
      </w:r>
    </w:p>
    <w:p w14:paraId="1B304066" w14:textId="77777777" w:rsidR="006A3E90" w:rsidRPr="006A3E90" w:rsidRDefault="006A3E90" w:rsidP="006A3E90">
      <w:pPr>
        <w:rPr>
          <w:spacing w:val="-2"/>
        </w:rPr>
      </w:pPr>
      <w:r w:rsidRPr="006A3E90">
        <w:t>“</w:t>
      </w:r>
      <w:r w:rsidRPr="006A3E90">
        <w:rPr>
          <w:spacing w:val="-2"/>
        </w:rPr>
        <w:t xml:space="preserve">Recommendation </w:t>
      </w:r>
      <w:hyperlink r:id="rId34" w:history="1">
        <w:r w:rsidRPr="006A3E90">
          <w:rPr>
            <w:rStyle w:val="Hyperlink"/>
            <w:spacing w:val="-2"/>
          </w:rPr>
          <w:t>ITU-R P.528-4</w:t>
        </w:r>
      </w:hyperlink>
      <w:r w:rsidRPr="006A3E90">
        <w:rPr>
          <w:spacing w:val="-2"/>
        </w:rPr>
        <w:t xml:space="preserve"> can be used for modelling the basic transmission loss for air-to-air, ground-to-air, and air-to-ground paths. This Recommendation has an upper validity limit of 15.5 GHz, which does not cover all the frequency ranges of interest to WP 5B. Recommendation ITU-R P.528-4 can be used for initial preliminary studies at 15.5 GHz. Working Parties 3K and 3M would like to bring to the attention of WP 5B that Recommendation ITU-R P.528-4 does not include effects such as hydrometeors and diffraction due to irregular terrain.</w:t>
      </w:r>
    </w:p>
    <w:p w14:paraId="5FB5DDAC" w14:textId="2523472C" w:rsidR="00CE2BA0" w:rsidRPr="00D71259" w:rsidRDefault="006A3E90" w:rsidP="006A3E90">
      <w:r w:rsidRPr="006A3E90">
        <w:t xml:space="preserve">Working Party 3K and WP 3M recognize the urgency of WP 5B’s work and would wish to draw to the attention of WP 5B the work of </w:t>
      </w:r>
      <w:hyperlink r:id="rId35" w:history="1">
        <w:r w:rsidRPr="006A3E90">
          <w:rPr>
            <w:rStyle w:val="Hyperlink"/>
          </w:rPr>
          <w:t>Correspondence Group (CG) 3K-3M-9</w:t>
        </w:r>
      </w:hyperlink>
      <w:r w:rsidRPr="006A3E90">
        <w:t>. This CG has updated Terms of Reference and will be studying the modelling of air-to-ground paths in the intersessional period.”</w:t>
      </w:r>
    </w:p>
    <w:p w14:paraId="5F05F084" w14:textId="088D05EB" w:rsidR="00CE2BA0" w:rsidRPr="00D71259" w:rsidRDefault="0009516D" w:rsidP="00CE2BA0">
      <w:pPr>
        <w:pStyle w:val="Heading1"/>
      </w:pPr>
      <w:r>
        <w:t>A1.2</w:t>
      </w:r>
      <w:r w:rsidR="00CE2BA0" w:rsidRPr="00D71259">
        <w:tab/>
        <w:t>Results of the sharing and compatibility studies</w:t>
      </w:r>
    </w:p>
    <w:p w14:paraId="549FE783" w14:textId="77777777" w:rsidR="006A3E90" w:rsidRPr="006A3E90" w:rsidRDefault="006A3E90" w:rsidP="006A3E90">
      <w:pPr>
        <w:pStyle w:val="Heading2"/>
      </w:pPr>
      <w:r w:rsidRPr="006A3E90">
        <w:t>A1.2.1</w:t>
      </w:r>
      <w:r w:rsidRPr="006A3E90">
        <w:tab/>
        <w:t>Studies with radiolocation service</w:t>
      </w:r>
    </w:p>
    <w:p w14:paraId="15817C9C" w14:textId="77777777" w:rsidR="006A3E90" w:rsidRPr="006A3E90" w:rsidRDefault="006A3E90" w:rsidP="006A3E90">
      <w:pPr>
        <w:rPr>
          <w:rFonts w:eastAsia="SimSun"/>
          <w:lang w:val="en-US" w:eastAsia="zh-CN"/>
        </w:rPr>
      </w:pPr>
      <w:r w:rsidRPr="006A3E90">
        <w:t>The analysis calculates the interference of AMS airborne and ground stations to the radio</w:t>
      </w:r>
      <w:r w:rsidRPr="006A3E90">
        <w:rPr>
          <w:rFonts w:eastAsia="SimSun"/>
          <w:lang w:val="en-US" w:eastAsia="zh-CN"/>
        </w:rPr>
        <w:t>location</w:t>
      </w:r>
      <w:r w:rsidRPr="006A3E90">
        <w:t xml:space="preserve"> system</w:t>
      </w:r>
      <w:r w:rsidRPr="006A3E90">
        <w:rPr>
          <w:rFonts w:eastAsia="SimSun"/>
          <w:lang w:val="en-US" w:eastAsia="zh-CN"/>
        </w:rPr>
        <w:t>.</w:t>
      </w:r>
      <w:r w:rsidRPr="006A3E90">
        <w:rPr>
          <w:lang w:val="en-US"/>
        </w:rPr>
        <w:t xml:space="preserve"> </w:t>
      </w:r>
    </w:p>
    <w:p w14:paraId="2396355B" w14:textId="77777777" w:rsidR="006A3E90" w:rsidRPr="006A3E90" w:rsidRDefault="006A3E90" w:rsidP="006A3E90">
      <w:pPr>
        <w:tabs>
          <w:tab w:val="clear" w:pos="1134"/>
          <w:tab w:val="clear" w:pos="1871"/>
          <w:tab w:val="left" w:pos="794"/>
          <w:tab w:val="left" w:pos="1191"/>
          <w:tab w:val="left" w:pos="1588"/>
          <w:tab w:val="right" w:pos="1701"/>
          <w:tab w:val="left" w:pos="1985"/>
        </w:tabs>
        <w:spacing w:before="80"/>
        <w:ind w:left="2041" w:hanging="2041"/>
      </w:pPr>
      <w:r w:rsidRPr="006A3E90">
        <w:rPr>
          <w:rFonts w:eastAsia="SimSun"/>
          <w:lang w:val="en-US" w:eastAsia="zh-CN"/>
        </w:rPr>
        <w:t>The p</w:t>
      </w:r>
      <w:r w:rsidRPr="006A3E90">
        <w:rPr>
          <w:lang w:val="en-US"/>
        </w:rPr>
        <w:t>rotection criteria</w:t>
      </w:r>
      <w:r w:rsidRPr="006A3E90">
        <w:rPr>
          <w:rFonts w:eastAsia="SimSun"/>
          <w:lang w:val="en-US" w:eastAsia="zh-CN"/>
        </w:rPr>
        <w:t xml:space="preserve"> </w:t>
      </w:r>
      <w:r w:rsidRPr="006A3E90">
        <w:rPr>
          <w:szCs w:val="22"/>
          <w:lang w:val="en-US" w:eastAsia="zh-CN"/>
        </w:rPr>
        <w:t xml:space="preserve">for the radiolocation service is assumed to be </w:t>
      </w:r>
      <w:r w:rsidRPr="006A3E90">
        <w:rPr>
          <w:rFonts w:eastAsia="SimSun"/>
          <w:lang w:val="en-US" w:eastAsia="zh-CN"/>
        </w:rPr>
        <w:t xml:space="preserve"> </w:t>
      </w:r>
      <w:r w:rsidRPr="006A3E90">
        <w:rPr>
          <w:i/>
          <w:iCs/>
        </w:rPr>
        <w:t>I</w:t>
      </w:r>
      <w:r w:rsidRPr="006A3E90">
        <w:t>/</w:t>
      </w:r>
      <w:r w:rsidRPr="006A3E90">
        <w:rPr>
          <w:i/>
          <w:iCs/>
        </w:rPr>
        <w:t>N</w:t>
      </w:r>
      <w:r w:rsidRPr="006A3E90">
        <w:rPr>
          <w:rFonts w:eastAsia="SimSun"/>
          <w:lang w:val="en-US" w:eastAsia="zh-CN"/>
        </w:rPr>
        <w:t>=</w:t>
      </w:r>
      <w:r w:rsidRPr="006A3E90">
        <w:t>–6 dB.</w:t>
      </w:r>
    </w:p>
    <w:p w14:paraId="54899EE0" w14:textId="77777777" w:rsidR="006A3E90" w:rsidRPr="006A3E90" w:rsidRDefault="006A3E90" w:rsidP="006A3E90">
      <w:pPr>
        <w:tabs>
          <w:tab w:val="clear" w:pos="1134"/>
          <w:tab w:val="clear" w:pos="1871"/>
          <w:tab w:val="left" w:pos="794"/>
          <w:tab w:val="left" w:pos="1191"/>
          <w:tab w:val="left" w:pos="1588"/>
          <w:tab w:val="left" w:pos="1985"/>
        </w:tabs>
      </w:pPr>
      <w:r w:rsidRPr="006A3E90">
        <w:t xml:space="preserve">The following equation can be used to determine if interference to the </w:t>
      </w:r>
      <w:r w:rsidRPr="006A3E90">
        <w:rPr>
          <w:rFonts w:eastAsia="SimSun"/>
          <w:lang w:val="en-US" w:eastAsia="zh-CN"/>
        </w:rPr>
        <w:t>radiolocation system 6</w:t>
      </w:r>
      <w:r w:rsidRPr="006A3E90">
        <w:t xml:space="preserve"> receiver from </w:t>
      </w:r>
      <w:r w:rsidRPr="006A3E90">
        <w:rPr>
          <w:rFonts w:eastAsia="SimSun"/>
          <w:lang w:val="en-US" w:eastAsia="zh-CN"/>
        </w:rPr>
        <w:t xml:space="preserve">AMS </w:t>
      </w:r>
      <w:r w:rsidRPr="006A3E90">
        <w:t>System</w:t>
      </w:r>
      <w:r w:rsidRPr="006A3E90">
        <w:noBreakHyphen/>
        <w:t>6 transmissions is likely to occur and what separation distance is required to eliminate the interference:</w:t>
      </w:r>
    </w:p>
    <w:p w14:paraId="3EA0E7C5" w14:textId="77777777" w:rsidR="006A3E90" w:rsidRPr="006A3E90" w:rsidRDefault="006A3E90" w:rsidP="006A3E90">
      <w:pPr>
        <w:keepNext/>
        <w:keepLines/>
        <w:tabs>
          <w:tab w:val="left" w:pos="708"/>
        </w:tabs>
        <w:spacing w:before="0"/>
        <w:rPr>
          <w:rFonts w:eastAsia="MS Mincho"/>
          <w:sz w:val="16"/>
        </w:rPr>
      </w:pPr>
    </w:p>
    <w:p w14:paraId="3DE835BA" w14:textId="77777777" w:rsidR="006A3E90" w:rsidRPr="006A3E90" w:rsidRDefault="006A3E90" w:rsidP="006A3E90">
      <w:pPr>
        <w:tabs>
          <w:tab w:val="clear" w:pos="1134"/>
          <w:tab w:val="clear" w:pos="1871"/>
          <w:tab w:val="clear" w:pos="2268"/>
          <w:tab w:val="left" w:pos="794"/>
          <w:tab w:val="center" w:pos="4820"/>
          <w:tab w:val="right" w:pos="9639"/>
        </w:tabs>
        <w:rPr>
          <w:rFonts w:eastAsia="MS Mincho"/>
        </w:rPr>
      </w:pPr>
      <w:r w:rsidRPr="006A3E90">
        <w:rPr>
          <w:rFonts w:eastAsia="MS Mincho"/>
        </w:rPr>
        <w:tab/>
      </w:r>
      <w:r w:rsidRPr="006A3E90">
        <w:rPr>
          <w:rFonts w:eastAsia="MS Mincho"/>
        </w:rPr>
        <w:tab/>
      </w:r>
      <w:r w:rsidRPr="006A3E90">
        <w:rPr>
          <w:rFonts w:eastAsia="MS Mincho"/>
          <w:i/>
        </w:rPr>
        <w:t>I</w:t>
      </w:r>
      <w:r w:rsidRPr="006A3E90">
        <w:rPr>
          <w:rFonts w:eastAsia="MS Mincho"/>
        </w:rPr>
        <w:t xml:space="preserve"> = </w:t>
      </w:r>
      <w:r w:rsidRPr="006A3E90">
        <w:rPr>
          <w:rFonts w:eastAsia="MS Mincho"/>
          <w:i/>
        </w:rPr>
        <w:t>P</w:t>
      </w:r>
      <w:r w:rsidRPr="006A3E90">
        <w:rPr>
          <w:rFonts w:eastAsia="MS Mincho"/>
          <w:i/>
          <w:vertAlign w:val="subscript"/>
        </w:rPr>
        <w:t>Tx</w:t>
      </w:r>
      <w:r w:rsidRPr="006A3E90">
        <w:rPr>
          <w:rFonts w:eastAsia="MS Mincho"/>
        </w:rPr>
        <w:t xml:space="preserve"> + </w:t>
      </w:r>
      <w:r w:rsidRPr="006A3E90">
        <w:rPr>
          <w:rFonts w:eastAsia="MS Mincho"/>
          <w:i/>
        </w:rPr>
        <w:t>G</w:t>
      </w:r>
      <w:r w:rsidRPr="006A3E90">
        <w:rPr>
          <w:rFonts w:eastAsia="MS Mincho"/>
          <w:i/>
          <w:vertAlign w:val="subscript"/>
        </w:rPr>
        <w:t>Tx</w:t>
      </w:r>
      <w:r w:rsidRPr="006A3E90">
        <w:rPr>
          <w:rFonts w:eastAsia="MS Mincho"/>
        </w:rPr>
        <w:t xml:space="preserve"> + </w:t>
      </w:r>
      <w:r w:rsidRPr="006A3E90">
        <w:rPr>
          <w:rFonts w:eastAsia="MS Mincho"/>
          <w:i/>
        </w:rPr>
        <w:t>G</w:t>
      </w:r>
      <w:r w:rsidRPr="006A3E90">
        <w:rPr>
          <w:rFonts w:eastAsia="MS Mincho"/>
          <w:i/>
          <w:vertAlign w:val="subscript"/>
        </w:rPr>
        <w:t>Rx</w:t>
      </w:r>
      <w:r w:rsidRPr="006A3E90">
        <w:rPr>
          <w:rFonts w:eastAsia="MS Mincho"/>
        </w:rPr>
        <w:t xml:space="preserve"> – </w:t>
      </w:r>
      <w:r w:rsidRPr="006A3E90">
        <w:rPr>
          <w:rFonts w:eastAsia="MS Mincho"/>
          <w:i/>
        </w:rPr>
        <w:t>L</w:t>
      </w:r>
      <w:r w:rsidRPr="006A3E90">
        <w:rPr>
          <w:rFonts w:eastAsia="MS Mincho"/>
          <w:i/>
          <w:vertAlign w:val="subscript"/>
        </w:rPr>
        <w:t>Trans</w:t>
      </w:r>
      <w:r w:rsidRPr="006A3E90">
        <w:rPr>
          <w:rFonts w:eastAsia="MS Mincho"/>
        </w:rPr>
        <w:t xml:space="preserve"> – </w:t>
      </w:r>
      <w:r w:rsidRPr="006A3E90">
        <w:rPr>
          <w:rFonts w:eastAsia="MS Mincho"/>
          <w:i/>
        </w:rPr>
        <w:t>FDR</w:t>
      </w:r>
      <w:r w:rsidRPr="006A3E90">
        <w:rPr>
          <w:rFonts w:eastAsia="MS Mincho"/>
        </w:rPr>
        <w:tab/>
        <w:t>(1)</w:t>
      </w:r>
    </w:p>
    <w:p w14:paraId="1061ED26" w14:textId="77777777" w:rsidR="006A3E90" w:rsidRPr="006A3E90" w:rsidRDefault="006A3E90" w:rsidP="006A3E90">
      <w:pPr>
        <w:keepNext/>
        <w:keepLines/>
        <w:tabs>
          <w:tab w:val="left" w:pos="708"/>
        </w:tabs>
        <w:spacing w:before="0"/>
        <w:rPr>
          <w:rFonts w:eastAsia="MS Mincho"/>
          <w:sz w:val="16"/>
        </w:rPr>
      </w:pPr>
    </w:p>
    <w:p w14:paraId="17D396B6" w14:textId="77777777" w:rsidR="006A3E90" w:rsidRPr="006A3E90" w:rsidRDefault="006A3E90" w:rsidP="006A3E90">
      <w:pPr>
        <w:tabs>
          <w:tab w:val="clear" w:pos="1134"/>
          <w:tab w:val="clear" w:pos="1871"/>
          <w:tab w:val="left" w:pos="794"/>
          <w:tab w:val="left" w:pos="1191"/>
          <w:tab w:val="left" w:pos="1588"/>
          <w:tab w:val="left" w:pos="1985"/>
        </w:tabs>
      </w:pPr>
      <w:r w:rsidRPr="006A3E90">
        <w:t>where:</w:t>
      </w:r>
    </w:p>
    <w:p w14:paraId="2B4977AB" w14:textId="77777777" w:rsidR="006A3E90" w:rsidRPr="006A3E90" w:rsidRDefault="006A3E90" w:rsidP="006A3E90">
      <w:pPr>
        <w:pStyle w:val="Equationlegend"/>
      </w:pPr>
      <w:r w:rsidRPr="006A3E90">
        <w:rPr>
          <w:iCs/>
          <w:szCs w:val="24"/>
        </w:rPr>
        <w:tab/>
      </w:r>
      <w:r w:rsidRPr="006A3E90">
        <w:rPr>
          <w:i/>
        </w:rPr>
        <w:t xml:space="preserve">I </w:t>
      </w:r>
      <w:r w:rsidRPr="006A3E90">
        <w:t>:</w:t>
      </w:r>
      <w:r w:rsidRPr="006A3E90">
        <w:tab/>
      </w:r>
      <w:r w:rsidRPr="006A3E90">
        <w:rPr>
          <w:rFonts w:eastAsia="SimSun"/>
          <w:lang w:val="en-US" w:eastAsia="zh-CN"/>
        </w:rPr>
        <w:tab/>
      </w:r>
      <w:r w:rsidRPr="006A3E90">
        <w:t>interference power at the receiver (dB</w:t>
      </w:r>
      <w:r w:rsidRPr="006A3E90">
        <w:rPr>
          <w:rFonts w:eastAsia="SimSun"/>
          <w:lang w:val="en-US" w:eastAsia="zh-CN"/>
        </w:rPr>
        <w:t>m</w:t>
      </w:r>
      <w:r w:rsidRPr="006A3E90">
        <w:t>),</w:t>
      </w:r>
    </w:p>
    <w:p w14:paraId="3C80B3C3" w14:textId="77777777" w:rsidR="006A3E90" w:rsidRPr="006A3E90" w:rsidRDefault="006A3E90" w:rsidP="006A3E90">
      <w:pPr>
        <w:pStyle w:val="Equationlegend"/>
        <w:rPr>
          <w:rFonts w:eastAsia="SimSun"/>
          <w:lang w:val="en-US" w:eastAsia="zh-CN"/>
        </w:rPr>
      </w:pPr>
      <w:r w:rsidRPr="006A3E90">
        <w:tab/>
      </w:r>
      <w:r w:rsidRPr="006A3E90">
        <w:rPr>
          <w:i/>
          <w:szCs w:val="24"/>
        </w:rPr>
        <w:t>P</w:t>
      </w:r>
      <w:r w:rsidRPr="006A3E90">
        <w:rPr>
          <w:i/>
          <w:szCs w:val="24"/>
          <w:vertAlign w:val="subscript"/>
        </w:rPr>
        <w:t>Tx</w:t>
      </w:r>
      <w:r w:rsidRPr="006A3E90">
        <w:rPr>
          <w:szCs w:val="24"/>
          <w:vertAlign w:val="subscript"/>
        </w:rPr>
        <w:t xml:space="preserve"> </w:t>
      </w:r>
      <w:r w:rsidRPr="006A3E90">
        <w:t>:</w:t>
      </w:r>
      <w:r w:rsidRPr="006A3E90">
        <w:tab/>
        <w:t>power of the interfering system (dB</w:t>
      </w:r>
      <w:r w:rsidRPr="006A3E90">
        <w:rPr>
          <w:rFonts w:eastAsia="SimSun"/>
          <w:lang w:val="en-US" w:eastAsia="zh-CN"/>
        </w:rPr>
        <w:t>m</w:t>
      </w:r>
      <w:r w:rsidRPr="006A3E90">
        <w:t>)</w:t>
      </w:r>
      <w:r w:rsidRPr="006A3E90">
        <w:rPr>
          <w:rFonts w:eastAsia="SimSun"/>
          <w:lang w:val="en-US" w:eastAsia="zh-CN"/>
        </w:rPr>
        <w:t>, 30 dBm is used as an example,</w:t>
      </w:r>
    </w:p>
    <w:p w14:paraId="307D151C" w14:textId="77777777" w:rsidR="006A3E90" w:rsidRPr="006A3E90" w:rsidRDefault="006A3E90" w:rsidP="006A3E90">
      <w:pPr>
        <w:pStyle w:val="Equationlegend"/>
        <w:rPr>
          <w:rFonts w:eastAsia="SimSun"/>
          <w:lang w:val="en-US" w:eastAsia="zh-CN"/>
        </w:rPr>
      </w:pPr>
      <w:r w:rsidRPr="006A3E90">
        <w:tab/>
      </w:r>
      <w:r w:rsidRPr="006A3E90">
        <w:rPr>
          <w:i/>
          <w:szCs w:val="24"/>
        </w:rPr>
        <w:t>G</w:t>
      </w:r>
      <w:r w:rsidRPr="006A3E90">
        <w:rPr>
          <w:i/>
          <w:szCs w:val="24"/>
          <w:vertAlign w:val="subscript"/>
        </w:rPr>
        <w:t xml:space="preserve">Tx </w:t>
      </w:r>
      <w:r w:rsidRPr="006A3E90">
        <w:t>:</w:t>
      </w:r>
      <w:r w:rsidRPr="006A3E90">
        <w:tab/>
        <w:t>antenna gain of the interfering transmitter in the direction of the victim receiver (dBi)</w:t>
      </w:r>
      <w:r w:rsidRPr="006A3E90">
        <w:rPr>
          <w:rFonts w:eastAsia="SimSun"/>
          <w:lang w:val="en-US" w:eastAsia="zh-CN"/>
        </w:rPr>
        <w:t>,we assume that the antenna of the AMS system is omni directional and the antenna gain is 0 dB,</w:t>
      </w:r>
    </w:p>
    <w:p w14:paraId="499FA1C5" w14:textId="77777777" w:rsidR="006A3E90" w:rsidRPr="006A3E90" w:rsidRDefault="006A3E90" w:rsidP="006A3E90">
      <w:pPr>
        <w:pStyle w:val="Equationlegend"/>
        <w:rPr>
          <w:rFonts w:eastAsia="SimSun"/>
          <w:lang w:val="en-US" w:eastAsia="zh-CN"/>
        </w:rPr>
      </w:pPr>
      <w:r w:rsidRPr="006A3E90">
        <w:tab/>
      </w:r>
      <w:r w:rsidRPr="006A3E90">
        <w:rPr>
          <w:i/>
          <w:szCs w:val="24"/>
        </w:rPr>
        <w:t>G</w:t>
      </w:r>
      <w:r w:rsidRPr="006A3E90">
        <w:rPr>
          <w:i/>
          <w:szCs w:val="24"/>
          <w:vertAlign w:val="subscript"/>
        </w:rPr>
        <w:t xml:space="preserve">Rx </w:t>
      </w:r>
      <w:r w:rsidRPr="006A3E90">
        <w:t>:</w:t>
      </w:r>
      <w:r w:rsidRPr="006A3E90">
        <w:tab/>
        <w:t>antenna gain of the victim receiver in the direction of the interfering transmitter (dBi)</w:t>
      </w:r>
      <w:r w:rsidRPr="006A3E90">
        <w:rPr>
          <w:rFonts w:eastAsia="SimSun"/>
          <w:lang w:val="en-US" w:eastAsia="zh-CN"/>
        </w:rPr>
        <w:t xml:space="preserve">, </w:t>
      </w:r>
    </w:p>
    <w:p w14:paraId="0C0DF12A" w14:textId="77777777" w:rsidR="006A3E90" w:rsidRPr="006A3E90" w:rsidRDefault="006A3E90" w:rsidP="006A3E90">
      <w:pPr>
        <w:pStyle w:val="Equationlegend"/>
      </w:pPr>
      <w:r w:rsidRPr="006A3E90">
        <w:tab/>
      </w:r>
      <w:r w:rsidRPr="006A3E90">
        <w:rPr>
          <w:rFonts w:eastAsia="MS Mincho"/>
          <w:i/>
          <w:iCs/>
        </w:rPr>
        <w:t>L</w:t>
      </w:r>
      <w:r w:rsidRPr="006A3E90">
        <w:rPr>
          <w:rFonts w:eastAsia="MS Mincho"/>
          <w:i/>
          <w:iCs/>
          <w:vertAlign w:val="subscript"/>
        </w:rPr>
        <w:t>Trans</w:t>
      </w:r>
      <w:r w:rsidRPr="006A3E90">
        <w:t xml:space="preserve"> :</w:t>
      </w:r>
      <w:r w:rsidRPr="006A3E90">
        <w:tab/>
        <w:t xml:space="preserve">transmission loss between transmitting and receiving antennas (dB) using free space loss </w:t>
      </w:r>
      <w:r w:rsidRPr="006A3E90">
        <w:rPr>
          <w:rFonts w:eastAsia="SimSun"/>
          <w:lang w:val="en-US" w:eastAsia="zh-CN"/>
        </w:rPr>
        <w:t xml:space="preserve">for air to air, and </w:t>
      </w:r>
      <w:r w:rsidRPr="006A3E90">
        <w:t xml:space="preserve"> using</w:t>
      </w:r>
      <w:r w:rsidRPr="006A3E90">
        <w:rPr>
          <w:rFonts w:eastAsia="SimSun"/>
          <w:lang w:val="en-US" w:eastAsia="zh-CN"/>
        </w:rPr>
        <w:t xml:space="preserve"> </w:t>
      </w:r>
      <w:r w:rsidRPr="006A3E90">
        <w:t xml:space="preserve">Recommendation ITU-R P.528-2 </w:t>
      </w:r>
      <w:r w:rsidRPr="006A3E90">
        <w:rPr>
          <w:rFonts w:eastAsia="SimSun"/>
          <w:lang w:val="en-US" w:eastAsia="zh-CN"/>
        </w:rPr>
        <w:t>for ground to air</w:t>
      </w:r>
      <w:r w:rsidRPr="006A3E90">
        <w:t>. Free space loss = 20 log(F) + 20 log(R) + 32.44,</w:t>
      </w:r>
    </w:p>
    <w:p w14:paraId="0DE98FA2" w14:textId="77777777" w:rsidR="006A3E90" w:rsidRPr="006A3E90" w:rsidRDefault="006A3E90" w:rsidP="006A3E90">
      <w:pPr>
        <w:pStyle w:val="Equationlegend"/>
      </w:pPr>
      <w:r w:rsidRPr="006A3E90">
        <w:tab/>
      </w:r>
      <w:r w:rsidRPr="006A3E90">
        <w:rPr>
          <w:i/>
        </w:rPr>
        <w:t>F</w:t>
      </w:r>
      <w:r w:rsidRPr="006A3E90">
        <w:t xml:space="preserve"> :</w:t>
      </w:r>
      <w:r w:rsidRPr="006A3E90">
        <w:tab/>
        <w:t>frequency (MHz),</w:t>
      </w:r>
    </w:p>
    <w:p w14:paraId="5437F63E" w14:textId="77777777" w:rsidR="006A3E90" w:rsidRPr="006A3E90" w:rsidRDefault="006A3E90" w:rsidP="006A3E90">
      <w:pPr>
        <w:pStyle w:val="Equationlegend"/>
      </w:pPr>
      <w:r w:rsidRPr="006A3E90">
        <w:tab/>
      </w:r>
      <w:r w:rsidRPr="006A3E90">
        <w:rPr>
          <w:i/>
        </w:rPr>
        <w:t>R</w:t>
      </w:r>
      <w:r w:rsidRPr="006A3E90">
        <w:t xml:space="preserve"> :</w:t>
      </w:r>
      <w:r w:rsidRPr="006A3E90">
        <w:tab/>
        <w:t>separation distance (km),</w:t>
      </w:r>
    </w:p>
    <w:p w14:paraId="01EE91CD" w14:textId="77777777" w:rsidR="006A3E90" w:rsidRPr="006A3E90" w:rsidRDefault="006A3E90" w:rsidP="006A3E90">
      <w:pPr>
        <w:pStyle w:val="Equationlegend"/>
      </w:pPr>
      <w:r w:rsidRPr="006A3E90">
        <w:tab/>
      </w:r>
      <w:bookmarkStart w:id="55" w:name="OLE_LINK3"/>
      <w:bookmarkStart w:id="56" w:name="OLE_LINK4"/>
      <w:r w:rsidRPr="006A3E90">
        <w:rPr>
          <w:i/>
        </w:rPr>
        <w:t>FDR</w:t>
      </w:r>
      <w:r w:rsidRPr="006A3E90">
        <w:rPr>
          <w:i/>
          <w:vertAlign w:val="subscript"/>
        </w:rPr>
        <w:t>IF</w:t>
      </w:r>
      <w:bookmarkEnd w:id="55"/>
      <w:bookmarkEnd w:id="56"/>
      <w:r w:rsidRPr="006A3E90">
        <w:rPr>
          <w:i/>
          <w:vertAlign w:val="subscript"/>
        </w:rPr>
        <w:t xml:space="preserve"> </w:t>
      </w:r>
      <w:r w:rsidRPr="006A3E90">
        <w:t>:</w:t>
      </w:r>
      <w:r w:rsidRPr="006A3E90">
        <w:tab/>
        <w:t>frequency-dependent rejection produced by the receiver IF selectivity curve on an unwanted transmitter emission spectra (dB).</w:t>
      </w:r>
    </w:p>
    <w:p w14:paraId="385C20D1" w14:textId="77777777" w:rsidR="006A3E90" w:rsidRPr="006A3E90" w:rsidRDefault="006A3E90" w:rsidP="006A3E90">
      <w:pPr>
        <w:tabs>
          <w:tab w:val="clear" w:pos="1134"/>
          <w:tab w:val="clear" w:pos="1871"/>
          <w:tab w:val="left" w:pos="794"/>
          <w:tab w:val="left" w:pos="1191"/>
          <w:tab w:val="left" w:pos="1588"/>
          <w:tab w:val="left" w:pos="1985"/>
        </w:tabs>
      </w:pPr>
      <w:r w:rsidRPr="006A3E90">
        <w:t xml:space="preserve">The </w:t>
      </w:r>
      <w:r w:rsidRPr="006A3E90">
        <w:rPr>
          <w:i/>
        </w:rPr>
        <w:t>FDR</w:t>
      </w:r>
      <w:r w:rsidRPr="006A3E90">
        <w:rPr>
          <w:i/>
          <w:vertAlign w:val="subscript"/>
        </w:rPr>
        <w:t>IF</w:t>
      </w:r>
      <w:r w:rsidRPr="006A3E90">
        <w:t xml:space="preserve"> value can be determined from Recommendation ITU-R SM.337-6. Since the radars will operate on a co-frequency basis, only the on-tune rejection (OTR) is considered. OTR for non</w:t>
      </w:r>
      <w:r w:rsidRPr="006A3E90">
        <w:noBreakHyphen/>
        <w:t>coherent chirped pulsed signals is given by:</w:t>
      </w:r>
    </w:p>
    <w:p w14:paraId="4163C65F" w14:textId="77777777" w:rsidR="006A3E90" w:rsidRPr="006A3E90" w:rsidRDefault="006A3E90" w:rsidP="006A3E90">
      <w:pPr>
        <w:keepNext/>
        <w:keepLines/>
        <w:tabs>
          <w:tab w:val="left" w:pos="708"/>
        </w:tabs>
        <w:spacing w:before="0"/>
        <w:rPr>
          <w:sz w:val="16"/>
        </w:rPr>
      </w:pPr>
    </w:p>
    <w:p w14:paraId="2BBE1031" w14:textId="77777777" w:rsidR="006A3E90" w:rsidRPr="006A3E90" w:rsidRDefault="006A3E90" w:rsidP="006A3E90">
      <w:pPr>
        <w:tabs>
          <w:tab w:val="clear" w:pos="1134"/>
          <w:tab w:val="clear" w:pos="1871"/>
          <w:tab w:val="clear" w:pos="2268"/>
          <w:tab w:val="left" w:pos="794"/>
          <w:tab w:val="center" w:pos="4820"/>
          <w:tab w:val="right" w:pos="9639"/>
        </w:tabs>
        <w:rPr>
          <w:rFonts w:eastAsia="MS Mincho"/>
        </w:rPr>
      </w:pPr>
      <w:r w:rsidRPr="006A3E90">
        <w:tab/>
      </w:r>
      <w:r w:rsidRPr="006A3E90">
        <w:tab/>
      </w:r>
      <w:r w:rsidRPr="006A3E90">
        <w:rPr>
          <w:rFonts w:eastAsia="MS Mincho"/>
          <w:i/>
        </w:rPr>
        <w:t>OTR</w:t>
      </w:r>
      <w:r w:rsidRPr="006A3E90">
        <w:rPr>
          <w:rFonts w:eastAsia="MS Mincho"/>
        </w:rPr>
        <w:t xml:space="preserve"> </w:t>
      </w:r>
      <w:r w:rsidRPr="006A3E90">
        <w:rPr>
          <w:rFonts w:eastAsia="MS Mincho"/>
          <w:szCs w:val="24"/>
        </w:rPr>
        <w:sym w:font="Symbol" w:char="F03D"/>
      </w:r>
      <w:r w:rsidRPr="006A3E90">
        <w:rPr>
          <w:rFonts w:eastAsia="MS Mincho"/>
        </w:rPr>
        <w:t xml:space="preserve"> 10 log (</w:t>
      </w:r>
      <w:r w:rsidRPr="006A3E90">
        <w:rPr>
          <w:rFonts w:eastAsia="MS Mincho"/>
          <w:i/>
        </w:rPr>
        <w:t>Rx_BW</w:t>
      </w:r>
      <w:r w:rsidRPr="006A3E90">
        <w:rPr>
          <w:rFonts w:eastAsia="MS Mincho"/>
        </w:rPr>
        <w:t>/</w:t>
      </w:r>
      <w:r w:rsidRPr="006A3E90">
        <w:rPr>
          <w:rFonts w:eastAsia="MS Mincho"/>
          <w:i/>
        </w:rPr>
        <w:t>Tx_BW</w:t>
      </w:r>
      <w:r w:rsidRPr="006A3E90">
        <w:rPr>
          <w:rFonts w:eastAsia="MS Mincho"/>
        </w:rPr>
        <w:t xml:space="preserve">)              for </w:t>
      </w:r>
      <w:r w:rsidRPr="006A3E90">
        <w:rPr>
          <w:rFonts w:eastAsia="MS Mincho"/>
          <w:i/>
        </w:rPr>
        <w:t>Rx_BW</w:t>
      </w:r>
      <w:r w:rsidRPr="006A3E90">
        <w:rPr>
          <w:rFonts w:eastAsia="MS Mincho"/>
        </w:rPr>
        <w:t xml:space="preserve"> ≤ </w:t>
      </w:r>
      <w:r w:rsidRPr="006A3E90">
        <w:rPr>
          <w:rFonts w:eastAsia="MS Mincho"/>
          <w:i/>
        </w:rPr>
        <w:t>Tx_BW</w:t>
      </w:r>
      <w:r w:rsidRPr="006A3E90">
        <w:rPr>
          <w:rFonts w:eastAsia="MS Mincho"/>
        </w:rPr>
        <w:tab/>
        <w:t>(2)</w:t>
      </w:r>
    </w:p>
    <w:p w14:paraId="357FEDEF" w14:textId="77777777" w:rsidR="006A3E90" w:rsidRPr="006A3E90" w:rsidRDefault="006A3E90" w:rsidP="006A3E90">
      <w:pPr>
        <w:tabs>
          <w:tab w:val="clear" w:pos="1134"/>
          <w:tab w:val="clear" w:pos="1871"/>
          <w:tab w:val="left" w:pos="794"/>
          <w:tab w:val="left" w:pos="1191"/>
          <w:tab w:val="left" w:pos="1588"/>
          <w:tab w:val="left" w:pos="1985"/>
        </w:tabs>
      </w:pPr>
      <w:r w:rsidRPr="006A3E90">
        <w:rPr>
          <w:rFonts w:eastAsia="MS Mincho"/>
        </w:rPr>
        <w:lastRenderedPageBreak/>
        <w:tab/>
      </w:r>
      <w:r w:rsidRPr="006A3E90">
        <w:rPr>
          <w:rFonts w:eastAsia="MS Mincho"/>
        </w:rPr>
        <w:tab/>
      </w:r>
      <w:r w:rsidRPr="006A3E90">
        <w:rPr>
          <w:rFonts w:eastAsia="MS Mincho"/>
        </w:rPr>
        <w:tab/>
        <w:t xml:space="preserve">     Otherwise OTR = 0</w:t>
      </w:r>
    </w:p>
    <w:p w14:paraId="7B912164" w14:textId="77777777" w:rsidR="006A3E90" w:rsidRPr="006A3E90" w:rsidRDefault="006A3E90" w:rsidP="0037095B">
      <w:pPr>
        <w:keepNext/>
        <w:tabs>
          <w:tab w:val="clear" w:pos="1134"/>
          <w:tab w:val="clear" w:pos="1871"/>
          <w:tab w:val="left" w:pos="794"/>
          <w:tab w:val="left" w:pos="1191"/>
          <w:tab w:val="left" w:pos="1588"/>
          <w:tab w:val="left" w:pos="1985"/>
        </w:tabs>
      </w:pPr>
      <w:r w:rsidRPr="006A3E90">
        <w:t>where:</w:t>
      </w:r>
    </w:p>
    <w:p w14:paraId="09BAFE7B" w14:textId="77777777" w:rsidR="006A3E90" w:rsidRPr="006A3E90" w:rsidRDefault="006A3E90" w:rsidP="0037095B">
      <w:pPr>
        <w:pStyle w:val="Equationlegend"/>
        <w:keepNext/>
      </w:pPr>
      <w:r w:rsidRPr="006A3E90">
        <w:tab/>
      </w:r>
      <w:r w:rsidRPr="006A3E90">
        <w:rPr>
          <w:i/>
          <w:iCs/>
        </w:rPr>
        <w:t xml:space="preserve">Rx_BW </w:t>
      </w:r>
      <w:r w:rsidRPr="006A3E90">
        <w:t>:</w:t>
      </w:r>
      <w:r w:rsidRPr="006A3E90">
        <w:tab/>
        <w:t>receiver bandwidth (MHz),</w:t>
      </w:r>
    </w:p>
    <w:p w14:paraId="65C15F9E" w14:textId="77777777" w:rsidR="006A3E90" w:rsidRPr="00786454" w:rsidRDefault="006A3E90" w:rsidP="0037095B">
      <w:pPr>
        <w:pStyle w:val="Equationlegend"/>
        <w:keepNext/>
        <w:rPr>
          <w:lang w:val="de-DE"/>
        </w:rPr>
      </w:pPr>
      <w:r w:rsidRPr="006A3E90">
        <w:tab/>
      </w:r>
      <w:r w:rsidRPr="00786454">
        <w:rPr>
          <w:i/>
          <w:iCs/>
          <w:lang w:val="de-DE"/>
        </w:rPr>
        <w:t xml:space="preserve">Tx_BW </w:t>
      </w:r>
      <w:r w:rsidRPr="00786454">
        <w:rPr>
          <w:lang w:val="de-DE"/>
        </w:rPr>
        <w:t>:</w:t>
      </w:r>
      <w:r w:rsidRPr="00786454">
        <w:rPr>
          <w:lang w:val="de-DE"/>
        </w:rPr>
        <w:tab/>
        <w:t>transmitter bandwidth (MHz).</w:t>
      </w:r>
    </w:p>
    <w:p w14:paraId="6CD17287" w14:textId="77777777" w:rsidR="006A3E90" w:rsidRPr="006A3E90" w:rsidRDefault="006A3E90" w:rsidP="0037095B">
      <w:pPr>
        <w:keepNext/>
        <w:rPr>
          <w:szCs w:val="22"/>
          <w:lang w:val="en-US" w:eastAsia="zh-CN"/>
        </w:rPr>
      </w:pPr>
      <w:r w:rsidRPr="006A3E90">
        <w:rPr>
          <w:lang w:val="en-US" w:eastAsia="zh-CN"/>
        </w:rPr>
        <w:t>When the transmitting bandwidth is set to be 50</w:t>
      </w:r>
      <w:r w:rsidRPr="006A3E90">
        <w:rPr>
          <w:szCs w:val="22"/>
          <w:lang w:val="en-US" w:eastAsia="zh-CN"/>
        </w:rPr>
        <w:t> </w:t>
      </w:r>
      <w:r w:rsidRPr="006A3E90">
        <w:rPr>
          <w:lang w:val="en-US" w:eastAsia="zh-CN"/>
        </w:rPr>
        <w:t>MHz and the receiving bandwidth to be 25</w:t>
      </w:r>
      <w:r w:rsidRPr="006A3E90">
        <w:rPr>
          <w:szCs w:val="22"/>
          <w:lang w:val="en-US" w:eastAsia="zh-CN"/>
        </w:rPr>
        <w:t> </w:t>
      </w:r>
      <w:r w:rsidRPr="006A3E90">
        <w:rPr>
          <w:lang w:val="en-US" w:eastAsia="zh-CN"/>
        </w:rPr>
        <w:t xml:space="preserve">MHz, </w:t>
      </w:r>
      <w:r w:rsidRPr="006A3E90">
        <w:rPr>
          <w:i/>
        </w:rPr>
        <w:t>FDR</w:t>
      </w:r>
      <w:r w:rsidRPr="006A3E90">
        <w:rPr>
          <w:i/>
          <w:vertAlign w:val="subscript"/>
        </w:rPr>
        <w:t>IF</w:t>
      </w:r>
      <w:r w:rsidRPr="006A3E90">
        <w:rPr>
          <w:rFonts w:eastAsia="SimSun"/>
          <w:i/>
          <w:vertAlign w:val="subscript"/>
          <w:lang w:val="en-US" w:eastAsia="zh-CN"/>
        </w:rPr>
        <w:t xml:space="preserve"> </w:t>
      </w:r>
      <w:r w:rsidRPr="006A3E90">
        <w:rPr>
          <w:rFonts w:eastAsia="SimSun"/>
          <w:i/>
          <w:lang w:val="en-US" w:eastAsia="zh-CN"/>
        </w:rPr>
        <w:t xml:space="preserve"> is </w:t>
      </w:r>
      <w:r w:rsidRPr="006A3E90">
        <w:rPr>
          <w:szCs w:val="22"/>
          <w:lang w:val="en-US" w:eastAsia="zh-CN"/>
        </w:rPr>
        <w:t>3 dB.</w:t>
      </w:r>
    </w:p>
    <w:p w14:paraId="3A239549" w14:textId="77777777" w:rsidR="006A3E90" w:rsidRPr="006A3E90" w:rsidRDefault="006A3E90" w:rsidP="006A3E90">
      <w:pPr>
        <w:tabs>
          <w:tab w:val="clear" w:pos="1134"/>
          <w:tab w:val="clear" w:pos="1871"/>
          <w:tab w:val="left" w:pos="794"/>
          <w:tab w:val="left" w:pos="1191"/>
          <w:tab w:val="left" w:pos="1588"/>
          <w:tab w:val="left" w:pos="1985"/>
        </w:tabs>
      </w:pPr>
      <w:r w:rsidRPr="006A3E90">
        <w:t xml:space="preserve">The results </w:t>
      </w:r>
      <w:r w:rsidRPr="006A3E90">
        <w:rPr>
          <w:rFonts w:eastAsia="SimSun"/>
          <w:lang w:val="en-US" w:eastAsia="zh-CN"/>
        </w:rPr>
        <w:t>for airborne AMS</w:t>
      </w:r>
      <w:r w:rsidRPr="006A3E90">
        <w:t xml:space="preserve"> analysis are summarized in Table 3</w:t>
      </w:r>
      <w:r w:rsidRPr="006A3E90">
        <w:rPr>
          <w:rFonts w:eastAsia="SimSun"/>
          <w:lang w:val="en-US" w:eastAsia="zh-CN"/>
        </w:rPr>
        <w:t xml:space="preserve">, and the </w:t>
      </w:r>
      <w:r w:rsidRPr="006A3E90">
        <w:rPr>
          <w:lang w:val="en-US"/>
        </w:rPr>
        <w:t xml:space="preserve"> </w:t>
      </w:r>
      <w:r w:rsidRPr="006A3E90">
        <w:rPr>
          <w:rFonts w:eastAsia="SimSun"/>
          <w:lang w:val="en-US" w:eastAsia="zh-CN"/>
        </w:rPr>
        <w:t>g</w:t>
      </w:r>
      <w:r w:rsidRPr="006A3E90">
        <w:rPr>
          <w:lang w:val="en-US"/>
        </w:rPr>
        <w:t xml:space="preserve">round / </w:t>
      </w:r>
      <w:r w:rsidRPr="006A3E90">
        <w:rPr>
          <w:rFonts w:eastAsia="SimSun"/>
          <w:lang w:val="en-US" w:eastAsia="zh-CN"/>
        </w:rPr>
        <w:t>s</w:t>
      </w:r>
      <w:r w:rsidRPr="006A3E90">
        <w:rPr>
          <w:lang w:val="en-US"/>
        </w:rPr>
        <w:t>hipboard</w:t>
      </w:r>
      <w:r w:rsidRPr="006A3E90">
        <w:rPr>
          <w:rFonts w:eastAsia="SimSun"/>
          <w:lang w:val="en-US" w:eastAsia="zh-CN"/>
        </w:rPr>
        <w:t xml:space="preserve"> AMS </w:t>
      </w:r>
      <w:r w:rsidRPr="006A3E90">
        <w:t>analysis are summarized in Table 4. The assessment can be made regarding the separation distances that are required to ensure compatibility between the</w:t>
      </w:r>
      <w:r w:rsidRPr="006A3E90">
        <w:rPr>
          <w:rFonts w:eastAsia="SimSun"/>
          <w:lang w:val="en-US" w:eastAsia="zh-CN"/>
        </w:rPr>
        <w:t xml:space="preserve"> AMS system and the </w:t>
      </w:r>
      <w:r w:rsidRPr="006A3E90">
        <w:t xml:space="preserve">radiolocation system. </w:t>
      </w:r>
    </w:p>
    <w:p w14:paraId="0222EF42" w14:textId="77777777" w:rsidR="006A3E90" w:rsidRPr="006A3E90" w:rsidRDefault="006A3E90" w:rsidP="0037095B">
      <w:pPr>
        <w:pStyle w:val="TableNo"/>
        <w:rPr>
          <w:rFonts w:eastAsia="SimSun"/>
          <w:lang w:eastAsia="zh-CN"/>
        </w:rPr>
      </w:pPr>
      <w:r w:rsidRPr="006A3E90">
        <w:t>TABLE</w:t>
      </w:r>
      <w:r w:rsidRPr="006A3E90">
        <w:rPr>
          <w:rFonts w:eastAsia="SimSun"/>
          <w:lang w:val="en-US" w:eastAsia="zh-CN"/>
        </w:rPr>
        <w:t xml:space="preserve"> 3</w:t>
      </w:r>
    </w:p>
    <w:p w14:paraId="1141735F" w14:textId="05C7E275" w:rsidR="006A3E90" w:rsidRPr="006A3E90" w:rsidRDefault="006A3E90" w:rsidP="006A3E90">
      <w:pPr>
        <w:pStyle w:val="Tabletitle"/>
        <w:rPr>
          <w:rFonts w:eastAsia="SimSun"/>
          <w:lang w:val="en-US" w:eastAsia="zh-CN"/>
        </w:rPr>
      </w:pPr>
      <w:r w:rsidRPr="006A3E90">
        <w:rPr>
          <w:rFonts w:eastAsia="SimSun"/>
          <w:lang w:val="en-US" w:eastAsia="zh-CN"/>
        </w:rPr>
        <w:t xml:space="preserve">The separation distance for the airborne </w:t>
      </w:r>
      <w:r w:rsidR="002902A3">
        <w:rPr>
          <w:rFonts w:eastAsia="SimSun"/>
          <w:lang w:val="en-US" w:eastAsia="zh-CN"/>
        </w:rPr>
        <w:t>aeronautical mobile service</w:t>
      </w:r>
      <w:r w:rsidRPr="006A3E90">
        <w:rPr>
          <w:rFonts w:eastAsia="SimSun"/>
          <w:lang w:val="en-US" w:eastAsia="zh-CN"/>
        </w:rPr>
        <w:t xml:space="preserve"> system interfering with radiolocation system</w:t>
      </w:r>
    </w:p>
    <w:tbl>
      <w:tblPr>
        <w:tblStyle w:val="TableGrid"/>
        <w:tblW w:w="0" w:type="auto"/>
        <w:tblLook w:val="04A0" w:firstRow="1" w:lastRow="0" w:firstColumn="1" w:lastColumn="0" w:noHBand="0" w:noVBand="1"/>
      </w:tblPr>
      <w:tblGrid>
        <w:gridCol w:w="5467"/>
        <w:gridCol w:w="4162"/>
      </w:tblGrid>
      <w:tr w:rsidR="006A3E90" w:rsidRPr="006A3E90" w14:paraId="0126B04C" w14:textId="77777777" w:rsidTr="00416667">
        <w:tc>
          <w:tcPr>
            <w:tcW w:w="5597" w:type="dxa"/>
            <w:tcBorders>
              <w:top w:val="single" w:sz="4" w:space="0" w:color="auto"/>
              <w:left w:val="single" w:sz="4" w:space="0" w:color="auto"/>
              <w:bottom w:val="single" w:sz="4" w:space="0" w:color="auto"/>
              <w:right w:val="single" w:sz="4" w:space="0" w:color="auto"/>
            </w:tcBorders>
            <w:vAlign w:val="center"/>
          </w:tcPr>
          <w:p w14:paraId="16F3C66E" w14:textId="77777777" w:rsidR="006A3E90" w:rsidRPr="006A3E90" w:rsidRDefault="006A3E90" w:rsidP="00416667">
            <w:pPr>
              <w:pStyle w:val="Tabletext"/>
              <w:jc w:val="center"/>
            </w:pPr>
          </w:p>
        </w:tc>
        <w:tc>
          <w:tcPr>
            <w:tcW w:w="4258" w:type="dxa"/>
            <w:tcBorders>
              <w:top w:val="single" w:sz="4" w:space="0" w:color="auto"/>
              <w:left w:val="single" w:sz="4" w:space="0" w:color="auto"/>
              <w:bottom w:val="single" w:sz="4" w:space="0" w:color="auto"/>
              <w:right w:val="single" w:sz="4" w:space="0" w:color="auto"/>
            </w:tcBorders>
            <w:vAlign w:val="center"/>
            <w:hideMark/>
          </w:tcPr>
          <w:p w14:paraId="211015F2" w14:textId="77777777" w:rsidR="006A3E90" w:rsidRPr="006A3E90" w:rsidRDefault="006A3E90" w:rsidP="00416667">
            <w:pPr>
              <w:pStyle w:val="Tabletext"/>
              <w:jc w:val="center"/>
            </w:pPr>
            <w:r w:rsidRPr="006A3E90">
              <w:t>Separation distances</w:t>
            </w:r>
          </w:p>
        </w:tc>
      </w:tr>
      <w:tr w:rsidR="006A3E90" w:rsidRPr="006A3E90" w14:paraId="698051B3" w14:textId="77777777" w:rsidTr="00416667">
        <w:tc>
          <w:tcPr>
            <w:tcW w:w="5597" w:type="dxa"/>
            <w:tcBorders>
              <w:top w:val="single" w:sz="4" w:space="0" w:color="auto"/>
              <w:left w:val="single" w:sz="4" w:space="0" w:color="auto"/>
              <w:bottom w:val="single" w:sz="4" w:space="0" w:color="auto"/>
              <w:right w:val="single" w:sz="4" w:space="0" w:color="auto"/>
            </w:tcBorders>
            <w:vAlign w:val="center"/>
            <w:hideMark/>
          </w:tcPr>
          <w:p w14:paraId="4445FCBF" w14:textId="77777777" w:rsidR="006A3E90" w:rsidRPr="006A3E90" w:rsidRDefault="006A3E90" w:rsidP="00416667">
            <w:pPr>
              <w:pStyle w:val="Tabletext"/>
              <w:jc w:val="center"/>
              <w:rPr>
                <w:lang w:val="en-US" w:eastAsia="zh-CN"/>
              </w:rPr>
            </w:pPr>
            <w:r w:rsidRPr="006A3E90">
              <w:rPr>
                <w:lang w:val="en-US" w:eastAsia="zh-CN"/>
              </w:rPr>
              <w:t>The main lobe of radiolocation system</w:t>
            </w:r>
          </w:p>
        </w:tc>
        <w:tc>
          <w:tcPr>
            <w:tcW w:w="4258" w:type="dxa"/>
            <w:tcBorders>
              <w:top w:val="single" w:sz="4" w:space="0" w:color="auto"/>
              <w:left w:val="single" w:sz="4" w:space="0" w:color="auto"/>
              <w:bottom w:val="single" w:sz="4" w:space="0" w:color="auto"/>
              <w:right w:val="single" w:sz="4" w:space="0" w:color="auto"/>
            </w:tcBorders>
            <w:vAlign w:val="center"/>
            <w:hideMark/>
          </w:tcPr>
          <w:p w14:paraId="4BFDFA83" w14:textId="77777777" w:rsidR="006A3E90" w:rsidRPr="006A3E90" w:rsidRDefault="006A3E90" w:rsidP="00416667">
            <w:pPr>
              <w:pStyle w:val="Tabletext"/>
              <w:jc w:val="center"/>
              <w:rPr>
                <w:lang w:val="en-US" w:eastAsia="zh-CN"/>
              </w:rPr>
            </w:pPr>
            <w:r w:rsidRPr="006A3E90">
              <w:rPr>
                <w:lang w:val="en-US" w:eastAsia="zh-CN"/>
              </w:rPr>
              <w:t>219 km</w:t>
            </w:r>
          </w:p>
        </w:tc>
      </w:tr>
      <w:tr w:rsidR="006A3E90" w:rsidRPr="006A3E90" w14:paraId="57D48A74" w14:textId="77777777" w:rsidTr="00416667">
        <w:tc>
          <w:tcPr>
            <w:tcW w:w="5597" w:type="dxa"/>
            <w:tcBorders>
              <w:top w:val="single" w:sz="4" w:space="0" w:color="auto"/>
              <w:left w:val="single" w:sz="4" w:space="0" w:color="auto"/>
              <w:bottom w:val="single" w:sz="4" w:space="0" w:color="auto"/>
              <w:right w:val="single" w:sz="4" w:space="0" w:color="auto"/>
            </w:tcBorders>
            <w:vAlign w:val="center"/>
            <w:hideMark/>
          </w:tcPr>
          <w:p w14:paraId="7ACB1F42" w14:textId="77777777" w:rsidR="006A3E90" w:rsidRPr="006A3E90" w:rsidRDefault="006A3E90" w:rsidP="00416667">
            <w:pPr>
              <w:pStyle w:val="Tabletext"/>
              <w:jc w:val="center"/>
              <w:rPr>
                <w:lang w:val="en-US" w:eastAsia="zh-CN"/>
              </w:rPr>
            </w:pPr>
            <w:r w:rsidRPr="006A3E90">
              <w:t>1</w:t>
            </w:r>
            <w:r w:rsidRPr="006A3E90">
              <w:rPr>
                <w:vertAlign w:val="superscript"/>
              </w:rPr>
              <w:t>st</w:t>
            </w:r>
            <w:r w:rsidRPr="006A3E90">
              <w:t xml:space="preserve"> side-lobe level</w:t>
            </w:r>
            <w:r w:rsidRPr="006A3E90">
              <w:rPr>
                <w:lang w:val="en-US" w:eastAsia="zh-CN"/>
              </w:rPr>
              <w:t xml:space="preserve">  of radiolocation system</w:t>
            </w:r>
          </w:p>
        </w:tc>
        <w:tc>
          <w:tcPr>
            <w:tcW w:w="4258" w:type="dxa"/>
            <w:tcBorders>
              <w:top w:val="single" w:sz="4" w:space="0" w:color="auto"/>
              <w:left w:val="single" w:sz="4" w:space="0" w:color="auto"/>
              <w:bottom w:val="single" w:sz="4" w:space="0" w:color="auto"/>
              <w:right w:val="single" w:sz="4" w:space="0" w:color="auto"/>
            </w:tcBorders>
            <w:vAlign w:val="center"/>
            <w:hideMark/>
          </w:tcPr>
          <w:p w14:paraId="5D7B2202" w14:textId="77777777" w:rsidR="006A3E90" w:rsidRPr="006A3E90" w:rsidRDefault="006A3E90" w:rsidP="00416667">
            <w:pPr>
              <w:pStyle w:val="Tabletext"/>
              <w:jc w:val="center"/>
              <w:rPr>
                <w:lang w:val="en-US" w:eastAsia="zh-CN"/>
              </w:rPr>
            </w:pPr>
            <w:r w:rsidRPr="006A3E90">
              <w:rPr>
                <w:lang w:val="en-US" w:eastAsia="zh-CN"/>
              </w:rPr>
              <w:t>5.8 km</w:t>
            </w:r>
          </w:p>
        </w:tc>
      </w:tr>
    </w:tbl>
    <w:p w14:paraId="0FD07B48" w14:textId="77777777" w:rsidR="006A3E90" w:rsidRPr="006A3E90" w:rsidRDefault="006A3E90" w:rsidP="0037095B">
      <w:pPr>
        <w:pStyle w:val="TableNo"/>
        <w:rPr>
          <w:rFonts w:eastAsia="SimSun"/>
          <w:lang w:eastAsia="zh-CN"/>
        </w:rPr>
      </w:pPr>
      <w:r w:rsidRPr="006A3E90">
        <w:t>TABLE</w:t>
      </w:r>
      <w:r w:rsidRPr="006A3E90">
        <w:rPr>
          <w:rFonts w:eastAsia="SimSun"/>
          <w:lang w:val="en-US" w:eastAsia="zh-CN"/>
        </w:rPr>
        <w:t xml:space="preserve"> 4</w:t>
      </w:r>
    </w:p>
    <w:p w14:paraId="4C16254A" w14:textId="751F595B" w:rsidR="006A3E90" w:rsidRPr="006A3E90" w:rsidRDefault="006A3E90" w:rsidP="006A3E90">
      <w:pPr>
        <w:pStyle w:val="Tabletitle"/>
        <w:rPr>
          <w:rFonts w:eastAsia="SimSun"/>
          <w:lang w:val="en-US" w:eastAsia="zh-CN"/>
        </w:rPr>
      </w:pPr>
      <w:r w:rsidRPr="006A3E90">
        <w:rPr>
          <w:rFonts w:eastAsia="SimSun"/>
          <w:lang w:val="en-US" w:eastAsia="zh-CN"/>
        </w:rPr>
        <w:t>The separation distance for the g</w:t>
      </w:r>
      <w:r w:rsidRPr="006A3E90">
        <w:rPr>
          <w:lang w:val="en-US"/>
        </w:rPr>
        <w:t xml:space="preserve">round / </w:t>
      </w:r>
      <w:r w:rsidRPr="006A3E90">
        <w:rPr>
          <w:rFonts w:eastAsia="SimSun"/>
          <w:lang w:val="en-US" w:eastAsia="zh-CN"/>
        </w:rPr>
        <w:t>s</w:t>
      </w:r>
      <w:r w:rsidRPr="006A3E90">
        <w:rPr>
          <w:lang w:val="en-US"/>
        </w:rPr>
        <w:t>hipboard</w:t>
      </w:r>
      <w:r w:rsidRPr="006A3E90">
        <w:rPr>
          <w:rFonts w:eastAsia="SimSun"/>
          <w:lang w:val="en-US" w:eastAsia="zh-CN"/>
        </w:rPr>
        <w:t xml:space="preserve"> </w:t>
      </w:r>
      <w:r w:rsidR="002902A3">
        <w:rPr>
          <w:rFonts w:eastAsia="SimSun"/>
          <w:lang w:val="en-US" w:eastAsia="zh-CN"/>
        </w:rPr>
        <w:t>aeronautical mobile service</w:t>
      </w:r>
      <w:r w:rsidRPr="006A3E90">
        <w:rPr>
          <w:rFonts w:eastAsia="SimSun"/>
          <w:lang w:val="en-US" w:eastAsia="zh-CN"/>
        </w:rPr>
        <w:t xml:space="preserve"> system interfering with radiolocation system</w:t>
      </w:r>
    </w:p>
    <w:tbl>
      <w:tblPr>
        <w:tblStyle w:val="TableGrid"/>
        <w:tblW w:w="0" w:type="auto"/>
        <w:jc w:val="center"/>
        <w:tblLook w:val="04A0" w:firstRow="1" w:lastRow="0" w:firstColumn="1" w:lastColumn="0" w:noHBand="0" w:noVBand="1"/>
      </w:tblPr>
      <w:tblGrid>
        <w:gridCol w:w="5467"/>
        <w:gridCol w:w="4162"/>
      </w:tblGrid>
      <w:tr w:rsidR="006A3E90" w:rsidRPr="006A3E90" w14:paraId="43C9F6E5" w14:textId="77777777" w:rsidTr="00416667">
        <w:trPr>
          <w:jc w:val="center"/>
        </w:trPr>
        <w:tc>
          <w:tcPr>
            <w:tcW w:w="5597" w:type="dxa"/>
            <w:tcBorders>
              <w:top w:val="single" w:sz="4" w:space="0" w:color="auto"/>
              <w:left w:val="single" w:sz="4" w:space="0" w:color="auto"/>
              <w:bottom w:val="single" w:sz="4" w:space="0" w:color="auto"/>
              <w:right w:val="single" w:sz="4" w:space="0" w:color="auto"/>
            </w:tcBorders>
            <w:vAlign w:val="center"/>
          </w:tcPr>
          <w:p w14:paraId="08A16133" w14:textId="77777777" w:rsidR="006A3E90" w:rsidRPr="006A3E90" w:rsidRDefault="006A3E90" w:rsidP="00416667">
            <w:pPr>
              <w:pStyle w:val="Tabletext"/>
              <w:jc w:val="center"/>
            </w:pPr>
          </w:p>
        </w:tc>
        <w:tc>
          <w:tcPr>
            <w:tcW w:w="4258" w:type="dxa"/>
            <w:tcBorders>
              <w:top w:val="single" w:sz="4" w:space="0" w:color="auto"/>
              <w:left w:val="single" w:sz="4" w:space="0" w:color="auto"/>
              <w:bottom w:val="single" w:sz="4" w:space="0" w:color="auto"/>
              <w:right w:val="single" w:sz="4" w:space="0" w:color="auto"/>
            </w:tcBorders>
            <w:vAlign w:val="center"/>
            <w:hideMark/>
          </w:tcPr>
          <w:p w14:paraId="321AA8C9" w14:textId="77777777" w:rsidR="006A3E90" w:rsidRPr="006A3E90" w:rsidRDefault="006A3E90" w:rsidP="00416667">
            <w:pPr>
              <w:pStyle w:val="Tabletext"/>
              <w:jc w:val="center"/>
            </w:pPr>
            <w:r w:rsidRPr="006A3E90">
              <w:t>Separation distances</w:t>
            </w:r>
          </w:p>
        </w:tc>
      </w:tr>
      <w:tr w:rsidR="006A3E90" w:rsidRPr="006A3E90" w14:paraId="487974EE" w14:textId="77777777" w:rsidTr="00416667">
        <w:trPr>
          <w:jc w:val="center"/>
        </w:trPr>
        <w:tc>
          <w:tcPr>
            <w:tcW w:w="5597" w:type="dxa"/>
            <w:tcBorders>
              <w:top w:val="single" w:sz="4" w:space="0" w:color="auto"/>
              <w:left w:val="single" w:sz="4" w:space="0" w:color="auto"/>
              <w:bottom w:val="single" w:sz="4" w:space="0" w:color="auto"/>
              <w:right w:val="single" w:sz="4" w:space="0" w:color="auto"/>
            </w:tcBorders>
            <w:vAlign w:val="center"/>
            <w:hideMark/>
          </w:tcPr>
          <w:p w14:paraId="36117ACC" w14:textId="77777777" w:rsidR="006A3E90" w:rsidRPr="006A3E90" w:rsidRDefault="006A3E90" w:rsidP="00416667">
            <w:pPr>
              <w:pStyle w:val="Tabletext"/>
              <w:jc w:val="center"/>
              <w:rPr>
                <w:lang w:val="en-US" w:eastAsia="zh-CN"/>
              </w:rPr>
            </w:pPr>
            <w:r w:rsidRPr="006A3E90">
              <w:rPr>
                <w:lang w:val="en-US" w:eastAsia="zh-CN"/>
              </w:rPr>
              <w:t>The main lobe of radiolocation system</w:t>
            </w:r>
          </w:p>
        </w:tc>
        <w:tc>
          <w:tcPr>
            <w:tcW w:w="4258" w:type="dxa"/>
            <w:tcBorders>
              <w:top w:val="single" w:sz="4" w:space="0" w:color="auto"/>
              <w:left w:val="single" w:sz="4" w:space="0" w:color="auto"/>
              <w:bottom w:val="single" w:sz="4" w:space="0" w:color="auto"/>
              <w:right w:val="single" w:sz="4" w:space="0" w:color="auto"/>
            </w:tcBorders>
            <w:vAlign w:val="center"/>
            <w:hideMark/>
          </w:tcPr>
          <w:p w14:paraId="57A0A226" w14:textId="77777777" w:rsidR="006A3E90" w:rsidRPr="006A3E90" w:rsidRDefault="006A3E90" w:rsidP="00416667">
            <w:pPr>
              <w:pStyle w:val="Tabletext"/>
              <w:jc w:val="center"/>
              <w:rPr>
                <w:lang w:val="en-US" w:eastAsia="zh-CN"/>
              </w:rPr>
            </w:pPr>
            <w:r w:rsidRPr="006A3E90">
              <w:rPr>
                <w:lang w:val="en-US" w:eastAsia="zh-CN"/>
              </w:rPr>
              <w:t>187 km</w:t>
            </w:r>
          </w:p>
        </w:tc>
      </w:tr>
      <w:tr w:rsidR="006A3E90" w:rsidRPr="006A3E90" w14:paraId="3BC40943" w14:textId="77777777" w:rsidTr="00416667">
        <w:trPr>
          <w:jc w:val="center"/>
        </w:trPr>
        <w:tc>
          <w:tcPr>
            <w:tcW w:w="5597" w:type="dxa"/>
            <w:tcBorders>
              <w:top w:val="single" w:sz="4" w:space="0" w:color="auto"/>
              <w:left w:val="single" w:sz="4" w:space="0" w:color="auto"/>
              <w:bottom w:val="single" w:sz="4" w:space="0" w:color="auto"/>
              <w:right w:val="single" w:sz="4" w:space="0" w:color="auto"/>
            </w:tcBorders>
            <w:vAlign w:val="center"/>
            <w:hideMark/>
          </w:tcPr>
          <w:p w14:paraId="7687A23A" w14:textId="77777777" w:rsidR="006A3E90" w:rsidRPr="006A3E90" w:rsidRDefault="006A3E90" w:rsidP="00416667">
            <w:pPr>
              <w:pStyle w:val="Tabletext"/>
              <w:jc w:val="center"/>
              <w:rPr>
                <w:lang w:val="en-US" w:eastAsia="zh-CN"/>
              </w:rPr>
            </w:pPr>
            <w:r w:rsidRPr="006A3E90">
              <w:t>1</w:t>
            </w:r>
            <w:r w:rsidRPr="006A3E90">
              <w:rPr>
                <w:vertAlign w:val="superscript"/>
              </w:rPr>
              <w:t>st</w:t>
            </w:r>
            <w:r w:rsidRPr="006A3E90">
              <w:t xml:space="preserve"> side-lobe level</w:t>
            </w:r>
            <w:r w:rsidRPr="006A3E90">
              <w:rPr>
                <w:lang w:val="en-US" w:eastAsia="zh-CN"/>
              </w:rPr>
              <w:t xml:space="preserve">  of radiolocation system</w:t>
            </w:r>
          </w:p>
        </w:tc>
        <w:tc>
          <w:tcPr>
            <w:tcW w:w="4258" w:type="dxa"/>
            <w:tcBorders>
              <w:top w:val="single" w:sz="4" w:space="0" w:color="auto"/>
              <w:left w:val="single" w:sz="4" w:space="0" w:color="auto"/>
              <w:bottom w:val="single" w:sz="4" w:space="0" w:color="auto"/>
              <w:right w:val="single" w:sz="4" w:space="0" w:color="auto"/>
            </w:tcBorders>
            <w:vAlign w:val="center"/>
            <w:hideMark/>
          </w:tcPr>
          <w:p w14:paraId="4C678E1F" w14:textId="77777777" w:rsidR="006A3E90" w:rsidRPr="006A3E90" w:rsidRDefault="006A3E90" w:rsidP="00416667">
            <w:pPr>
              <w:pStyle w:val="Tabletext"/>
              <w:jc w:val="center"/>
              <w:rPr>
                <w:lang w:val="en-US" w:eastAsia="zh-CN"/>
              </w:rPr>
            </w:pPr>
            <w:r w:rsidRPr="006A3E90">
              <w:rPr>
                <w:lang w:val="en-US" w:eastAsia="zh-CN"/>
              </w:rPr>
              <w:t>1 km</w:t>
            </w:r>
          </w:p>
        </w:tc>
      </w:tr>
    </w:tbl>
    <w:p w14:paraId="6AA42C8C" w14:textId="77777777" w:rsidR="006A3E90" w:rsidRPr="006A3E90" w:rsidRDefault="006A3E90" w:rsidP="006A3E90">
      <w:pPr>
        <w:rPr>
          <w:szCs w:val="22"/>
          <w:lang w:val="en-US" w:eastAsia="zh-CN"/>
        </w:rPr>
      </w:pPr>
    </w:p>
    <w:p w14:paraId="374DF590" w14:textId="77777777" w:rsidR="006A3E90" w:rsidRPr="006A3E90" w:rsidRDefault="006A3E90" w:rsidP="006A3E90">
      <w:pPr>
        <w:pStyle w:val="Heading2"/>
      </w:pPr>
      <w:r w:rsidRPr="006A3E90">
        <w:t>A1.2.2</w:t>
      </w:r>
      <w:r w:rsidRPr="006A3E90">
        <w:tab/>
        <w:t xml:space="preserve">Studies with aeronautical radionavigation service </w:t>
      </w:r>
    </w:p>
    <w:p w14:paraId="44D27512" w14:textId="77777777" w:rsidR="006A3E90" w:rsidRPr="006A3E90" w:rsidRDefault="006A3E90" w:rsidP="006A3E90">
      <w:r w:rsidRPr="006A3E90">
        <w:t>[TBD]</w:t>
      </w:r>
    </w:p>
    <w:p w14:paraId="58E2129F" w14:textId="77777777" w:rsidR="006A3E90" w:rsidRPr="006A3E90" w:rsidRDefault="006A3E90" w:rsidP="006A3E90">
      <w:pPr>
        <w:pStyle w:val="Heading2"/>
      </w:pPr>
      <w:r w:rsidRPr="006A3E90">
        <w:t>A1.2.3</w:t>
      </w:r>
      <w:r w:rsidRPr="006A3E90">
        <w:tab/>
        <w:t xml:space="preserve">Studies with fixed-satellite service (Earth-to-space) in the frequency band 15.43-15.63 GHz </w:t>
      </w:r>
    </w:p>
    <w:p w14:paraId="73F14ADB" w14:textId="77777777" w:rsidR="006A3E90" w:rsidRPr="006A3E90" w:rsidRDefault="006A3E90" w:rsidP="006A3E90">
      <w:pPr>
        <w:rPr>
          <w:szCs w:val="22"/>
          <w:lang w:val="en-US" w:eastAsia="zh-CN"/>
        </w:rPr>
      </w:pPr>
      <w:r w:rsidRPr="006A3E90">
        <w:t>[TBD]</w:t>
      </w:r>
    </w:p>
    <w:p w14:paraId="0AD19F62" w14:textId="07C75EE3" w:rsidR="006A3E90" w:rsidRPr="006A3E90" w:rsidRDefault="006A3E90" w:rsidP="006A3E90">
      <w:pPr>
        <w:pStyle w:val="Heading2"/>
      </w:pPr>
      <w:r w:rsidRPr="006A3E90">
        <w:t>A1.2.</w:t>
      </w:r>
      <w:r w:rsidR="00E75871">
        <w:t>4</w:t>
      </w:r>
      <w:r w:rsidRPr="006A3E90">
        <w:tab/>
        <w:t xml:space="preserve">Studies with radioastronomy </w:t>
      </w:r>
    </w:p>
    <w:p w14:paraId="26DC34C4" w14:textId="77777777" w:rsidR="006A3E90" w:rsidRDefault="006A3E90" w:rsidP="006A3E90">
      <w:pPr>
        <w:rPr>
          <w:szCs w:val="22"/>
          <w:lang w:val="en-US" w:eastAsia="zh-CN"/>
        </w:rPr>
      </w:pPr>
      <w:r w:rsidRPr="006A3E90">
        <w:t>[TBD]</w:t>
      </w:r>
    </w:p>
    <w:p w14:paraId="5D0FBB8B" w14:textId="1C4BFF37" w:rsidR="00CE2BA0" w:rsidRPr="00D71259" w:rsidRDefault="0009516D" w:rsidP="00697286">
      <w:pPr>
        <w:pStyle w:val="Heading1"/>
      </w:pPr>
      <w:r>
        <w:t>A1.3</w:t>
      </w:r>
      <w:r w:rsidR="00CE2BA0" w:rsidRPr="00D71259">
        <w:tab/>
        <w:t>Summary</w:t>
      </w:r>
    </w:p>
    <w:p w14:paraId="3F9AB5B1" w14:textId="56CF8439" w:rsidR="00CE2BA0" w:rsidRPr="00D71259" w:rsidRDefault="00CE2BA0" w:rsidP="00CE2BA0">
      <w:r w:rsidRPr="00D71259">
        <w:t>[</w:t>
      </w:r>
      <w:r w:rsidR="007A4B1B" w:rsidRPr="00D71259">
        <w:t xml:space="preserve">To </w:t>
      </w:r>
      <w:r w:rsidRPr="00D71259">
        <w:t>be populated later]</w:t>
      </w:r>
    </w:p>
    <w:p w14:paraId="2D390AE3" w14:textId="77777777" w:rsidR="00CE2BA0" w:rsidRPr="00D71259" w:rsidRDefault="00CE2BA0" w:rsidP="00CE2BA0">
      <w:pPr>
        <w:pStyle w:val="Reasons"/>
        <w:rPr>
          <w:sz w:val="22"/>
          <w:szCs w:val="22"/>
        </w:rPr>
      </w:pPr>
    </w:p>
    <w:p w14:paraId="73A6492D" w14:textId="36C65CAD" w:rsidR="00CE2BA0" w:rsidRDefault="00CE2BA0" w:rsidP="00CE2BA0">
      <w:pPr>
        <w:jc w:val="center"/>
        <w:rPr>
          <w:b/>
          <w:sz w:val="28"/>
          <w:u w:val="single"/>
        </w:rPr>
      </w:pPr>
      <w:r>
        <w:rPr>
          <w:b/>
          <w:sz w:val="28"/>
          <w:u w:val="single"/>
        </w:rPr>
        <w:br w:type="page"/>
      </w:r>
    </w:p>
    <w:p w14:paraId="64E6C3C4" w14:textId="69D920B6" w:rsidR="0084376E" w:rsidRPr="00CE2BA0" w:rsidRDefault="00CE2BA0" w:rsidP="007A4B1B">
      <w:pPr>
        <w:pStyle w:val="AnnexNo"/>
      </w:pPr>
      <w:r w:rsidRPr="00CE2BA0">
        <w:lastRenderedPageBreak/>
        <w:t>Annex 2</w:t>
      </w:r>
    </w:p>
    <w:p w14:paraId="486C8FA2" w14:textId="3FE7FCCC" w:rsidR="0084376E" w:rsidRPr="00CE2BA0" w:rsidRDefault="00CE2BA0" w:rsidP="007A4B1B">
      <w:pPr>
        <w:pStyle w:val="Annextitle"/>
      </w:pPr>
      <w:r w:rsidRPr="00CE2BA0">
        <w:t xml:space="preserve">Sharing and compatibility studies in the frequency band </w:t>
      </w:r>
      <w:r w:rsidR="0009516D">
        <w:t>22</w:t>
      </w:r>
      <w:r w:rsidRPr="00CE2BA0">
        <w:t>-</w:t>
      </w:r>
      <w:r w:rsidR="0009516D">
        <w:t>22.21</w:t>
      </w:r>
      <w:r w:rsidRPr="00CE2BA0">
        <w:t xml:space="preserve"> GHz</w:t>
      </w:r>
    </w:p>
    <w:p w14:paraId="2633E2E0" w14:textId="6BC6644F" w:rsidR="00AF65BA" w:rsidRPr="00D71259" w:rsidRDefault="00CE2BA0" w:rsidP="00FD7D18">
      <w:pPr>
        <w:pStyle w:val="Heading1"/>
      </w:pPr>
      <w:r>
        <w:t>A</w:t>
      </w:r>
      <w:r w:rsidR="0009516D">
        <w:t>2</w:t>
      </w:r>
      <w:r>
        <w:t>.1</w:t>
      </w:r>
      <w:r w:rsidR="00FD7D18" w:rsidRPr="00D71259">
        <w:tab/>
      </w:r>
      <w:r w:rsidRPr="00D71259">
        <w:t>Scenarios of sharing and compatibility studies</w:t>
      </w:r>
      <w:r w:rsidRPr="00D71259" w:rsidDel="00CE2BA0">
        <w:t xml:space="preserve"> </w:t>
      </w:r>
    </w:p>
    <w:p w14:paraId="322F3AE5" w14:textId="302596F9" w:rsidR="00CE2BA0" w:rsidRDefault="00CE2BA0" w:rsidP="00CE547F">
      <w:pPr>
        <w:pStyle w:val="Heading2"/>
      </w:pPr>
      <w:r>
        <w:t>A</w:t>
      </w:r>
      <w:r w:rsidR="0009516D">
        <w:t>2</w:t>
      </w:r>
      <w:r>
        <w:t>.1</w:t>
      </w:r>
      <w:r w:rsidR="00CE547F">
        <w:t>.1</w:t>
      </w:r>
      <w:r w:rsidR="00CE547F">
        <w:tab/>
      </w:r>
      <w:r>
        <w:t>Technical characteristics</w:t>
      </w:r>
      <w:r w:rsidR="00792AA7" w:rsidRPr="00792AA7">
        <w:t xml:space="preserve"> </w:t>
      </w:r>
      <w:r w:rsidR="00792AA7" w:rsidRPr="00CE2BA0">
        <w:t xml:space="preserve">of the new non-safety </w:t>
      </w:r>
      <w:r w:rsidR="0042529D">
        <w:t xml:space="preserve">aeronautical mobile service </w:t>
      </w:r>
      <w:r w:rsidR="00792AA7" w:rsidRPr="00CE2BA0">
        <w:t xml:space="preserve"> systems</w:t>
      </w:r>
    </w:p>
    <w:p w14:paraId="6451125A" w14:textId="77777777" w:rsidR="00792AA7" w:rsidRPr="00D71259" w:rsidRDefault="00792AA7" w:rsidP="00792AA7">
      <w:r w:rsidRPr="00D71259">
        <w:t>Preliminary structure for airborne data links technical characteristics in the non–safety AMS is provided in Table 1.</w:t>
      </w:r>
    </w:p>
    <w:p w14:paraId="153A02B4" w14:textId="77777777" w:rsidR="00792AA7" w:rsidRPr="00D71259" w:rsidRDefault="00792AA7" w:rsidP="00792AA7">
      <w:pPr>
        <w:pStyle w:val="TableNo"/>
        <w:spacing w:before="360"/>
      </w:pPr>
      <w:r w:rsidRPr="00D71259">
        <w:t>TABLE 1</w:t>
      </w:r>
    </w:p>
    <w:p w14:paraId="64380640" w14:textId="2A4FBFC2" w:rsidR="00740E6C" w:rsidRDefault="00792AA7" w:rsidP="00E75871">
      <w:pPr>
        <w:pStyle w:val="Tabletitle"/>
      </w:pPr>
      <w:r w:rsidRPr="00D71259">
        <w:t xml:space="preserve">Preliminary technical characteristics of </w:t>
      </w:r>
      <w:r w:rsidRPr="00CE547F">
        <w:t>the</w:t>
      </w:r>
      <w:r w:rsidRPr="00D71259">
        <w:t xml:space="preserve"> non-safety aeronautical mobile service systems </w:t>
      </w:r>
      <w:r w:rsidRPr="00D71259">
        <w:br/>
        <w:t>in the frequency band 22</w:t>
      </w:r>
      <w:r w:rsidRPr="00D71259">
        <w:noBreakHyphen/>
        <w:t>22.21 GHz (to be completed)</w:t>
      </w:r>
    </w:p>
    <w:tbl>
      <w:tblPr>
        <w:tblW w:w="9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0"/>
        <w:gridCol w:w="1560"/>
        <w:gridCol w:w="2126"/>
        <w:gridCol w:w="1559"/>
        <w:gridCol w:w="1454"/>
      </w:tblGrid>
      <w:tr w:rsidR="00740E6C" w:rsidRPr="006A3E90" w14:paraId="2FA6D95A" w14:textId="77777777" w:rsidTr="00B35235">
        <w:trPr>
          <w:jc w:val="center"/>
        </w:trPr>
        <w:tc>
          <w:tcPr>
            <w:tcW w:w="2730" w:type="dxa"/>
            <w:tcBorders>
              <w:top w:val="single" w:sz="4" w:space="0" w:color="auto"/>
              <w:left w:val="single" w:sz="4" w:space="0" w:color="auto"/>
              <w:bottom w:val="single" w:sz="4" w:space="0" w:color="auto"/>
              <w:right w:val="single" w:sz="4" w:space="0" w:color="auto"/>
            </w:tcBorders>
            <w:vAlign w:val="center"/>
            <w:hideMark/>
          </w:tcPr>
          <w:p w14:paraId="1A742D5B" w14:textId="77777777" w:rsidR="00740E6C" w:rsidRPr="006A3E90" w:rsidRDefault="00740E6C" w:rsidP="0015294A">
            <w:pPr>
              <w:pStyle w:val="Tablehead"/>
              <w:jc w:val="left"/>
            </w:pPr>
            <w:r w:rsidRPr="006A3E90">
              <w:t>Parameter</w:t>
            </w:r>
          </w:p>
        </w:tc>
        <w:tc>
          <w:tcPr>
            <w:tcW w:w="1560" w:type="dxa"/>
            <w:tcBorders>
              <w:top w:val="single" w:sz="4" w:space="0" w:color="auto"/>
              <w:left w:val="single" w:sz="4" w:space="0" w:color="auto"/>
              <w:bottom w:val="single" w:sz="4" w:space="0" w:color="auto"/>
              <w:right w:val="single" w:sz="4" w:space="0" w:color="auto"/>
            </w:tcBorders>
            <w:hideMark/>
          </w:tcPr>
          <w:p w14:paraId="75FCB873" w14:textId="77777777" w:rsidR="00740E6C" w:rsidRPr="006A3E90" w:rsidRDefault="00740E6C" w:rsidP="0015294A">
            <w:pPr>
              <w:pStyle w:val="Tablehead"/>
            </w:pPr>
            <w:r w:rsidRPr="006A3E90">
              <w:t>System 1</w:t>
            </w:r>
          </w:p>
        </w:tc>
        <w:tc>
          <w:tcPr>
            <w:tcW w:w="2126" w:type="dxa"/>
            <w:tcBorders>
              <w:top w:val="single" w:sz="4" w:space="0" w:color="auto"/>
              <w:left w:val="single" w:sz="4" w:space="0" w:color="auto"/>
              <w:bottom w:val="single" w:sz="4" w:space="0" w:color="auto"/>
              <w:right w:val="single" w:sz="4" w:space="0" w:color="auto"/>
            </w:tcBorders>
          </w:tcPr>
          <w:p w14:paraId="7B3CFD0C" w14:textId="0CD74C39" w:rsidR="00740E6C" w:rsidRPr="006A3E90" w:rsidRDefault="00740E6C" w:rsidP="0015294A">
            <w:pPr>
              <w:pStyle w:val="Tablehead"/>
            </w:pPr>
            <w:r w:rsidRPr="006A3E90">
              <w:t>System 2</w:t>
            </w:r>
          </w:p>
        </w:tc>
        <w:tc>
          <w:tcPr>
            <w:tcW w:w="3013" w:type="dxa"/>
            <w:gridSpan w:val="2"/>
            <w:tcBorders>
              <w:top w:val="single" w:sz="4" w:space="0" w:color="auto"/>
              <w:left w:val="single" w:sz="4" w:space="0" w:color="auto"/>
              <w:bottom w:val="single" w:sz="4" w:space="0" w:color="auto"/>
              <w:right w:val="single" w:sz="4" w:space="0" w:color="auto"/>
            </w:tcBorders>
          </w:tcPr>
          <w:p w14:paraId="6DC4BD80" w14:textId="77777777" w:rsidR="00740E6C" w:rsidRDefault="00740E6C" w:rsidP="0015294A">
            <w:pPr>
              <w:pStyle w:val="Tablehead"/>
            </w:pPr>
            <w:r>
              <w:t>System 3</w:t>
            </w:r>
          </w:p>
        </w:tc>
      </w:tr>
      <w:tr w:rsidR="00740E6C" w:rsidRPr="006A3E90" w14:paraId="3F131F34" w14:textId="77777777" w:rsidTr="00B35235">
        <w:trPr>
          <w:jc w:val="center"/>
        </w:trPr>
        <w:tc>
          <w:tcPr>
            <w:tcW w:w="2730" w:type="dxa"/>
            <w:tcBorders>
              <w:top w:val="single" w:sz="4" w:space="0" w:color="auto"/>
              <w:left w:val="single" w:sz="4" w:space="0" w:color="auto"/>
              <w:bottom w:val="single" w:sz="4" w:space="0" w:color="auto"/>
              <w:right w:val="single" w:sz="4" w:space="0" w:color="auto"/>
            </w:tcBorders>
          </w:tcPr>
          <w:p w14:paraId="2EED234B" w14:textId="77777777" w:rsidR="00740E6C" w:rsidRPr="006A3E90" w:rsidRDefault="00740E6C" w:rsidP="0015294A">
            <w:pPr>
              <w:pStyle w:val="Tabletext"/>
            </w:pPr>
            <w:r>
              <w:t xml:space="preserve">Station location </w:t>
            </w:r>
          </w:p>
        </w:tc>
        <w:tc>
          <w:tcPr>
            <w:tcW w:w="1560" w:type="dxa"/>
            <w:tcBorders>
              <w:top w:val="single" w:sz="4" w:space="0" w:color="auto"/>
              <w:left w:val="single" w:sz="4" w:space="0" w:color="auto"/>
              <w:bottom w:val="single" w:sz="4" w:space="0" w:color="auto"/>
              <w:right w:val="single" w:sz="4" w:space="0" w:color="auto"/>
            </w:tcBorders>
            <w:vAlign w:val="center"/>
          </w:tcPr>
          <w:p w14:paraId="5A6FC6AA" w14:textId="77777777" w:rsidR="00740E6C" w:rsidRPr="006A3E90" w:rsidRDefault="00740E6C" w:rsidP="0015294A">
            <w:pPr>
              <w:pStyle w:val="Tabletext"/>
              <w:jc w:val="center"/>
            </w:pPr>
            <w:r>
              <w:t>Airborne</w:t>
            </w:r>
          </w:p>
        </w:tc>
        <w:tc>
          <w:tcPr>
            <w:tcW w:w="2126" w:type="dxa"/>
            <w:tcBorders>
              <w:top w:val="single" w:sz="4" w:space="0" w:color="auto"/>
              <w:left w:val="single" w:sz="4" w:space="0" w:color="auto"/>
              <w:bottom w:val="single" w:sz="4" w:space="0" w:color="auto"/>
              <w:right w:val="single" w:sz="4" w:space="0" w:color="auto"/>
            </w:tcBorders>
          </w:tcPr>
          <w:p w14:paraId="0D256079" w14:textId="77777777" w:rsidR="00740E6C" w:rsidRPr="006A3E90" w:rsidRDefault="00740E6C" w:rsidP="0015294A">
            <w:pPr>
              <w:pStyle w:val="Tabletext"/>
              <w:jc w:val="center"/>
            </w:pPr>
            <w:r>
              <w:t>Airborne and Ground</w:t>
            </w:r>
          </w:p>
        </w:tc>
        <w:tc>
          <w:tcPr>
            <w:tcW w:w="1559" w:type="dxa"/>
            <w:tcBorders>
              <w:top w:val="single" w:sz="4" w:space="0" w:color="auto"/>
              <w:left w:val="single" w:sz="4" w:space="0" w:color="auto"/>
              <w:bottom w:val="single" w:sz="4" w:space="0" w:color="auto"/>
              <w:right w:val="single" w:sz="4" w:space="0" w:color="auto"/>
            </w:tcBorders>
          </w:tcPr>
          <w:p w14:paraId="6DF2A6F8" w14:textId="77777777" w:rsidR="00740E6C" w:rsidRPr="006A3E90" w:rsidRDefault="00740E6C" w:rsidP="0015294A">
            <w:pPr>
              <w:pStyle w:val="Tabletext"/>
              <w:jc w:val="center"/>
            </w:pPr>
            <w:r>
              <w:t>Airborne</w:t>
            </w:r>
          </w:p>
        </w:tc>
        <w:tc>
          <w:tcPr>
            <w:tcW w:w="1454" w:type="dxa"/>
            <w:tcBorders>
              <w:top w:val="single" w:sz="4" w:space="0" w:color="auto"/>
              <w:left w:val="single" w:sz="4" w:space="0" w:color="auto"/>
              <w:bottom w:val="single" w:sz="4" w:space="0" w:color="auto"/>
              <w:right w:val="single" w:sz="4" w:space="0" w:color="auto"/>
            </w:tcBorders>
          </w:tcPr>
          <w:p w14:paraId="10FC6DF6" w14:textId="77777777" w:rsidR="00740E6C" w:rsidRPr="006A3E90" w:rsidRDefault="00740E6C" w:rsidP="0015294A">
            <w:pPr>
              <w:pStyle w:val="Tabletext"/>
              <w:jc w:val="center"/>
            </w:pPr>
            <w:r>
              <w:t>Ground</w:t>
            </w:r>
          </w:p>
        </w:tc>
      </w:tr>
      <w:tr w:rsidR="00740E6C" w:rsidRPr="006A3E90" w14:paraId="7E670867" w14:textId="77777777" w:rsidTr="00B35235">
        <w:trPr>
          <w:jc w:val="center"/>
        </w:trPr>
        <w:tc>
          <w:tcPr>
            <w:tcW w:w="2730" w:type="dxa"/>
            <w:tcBorders>
              <w:top w:val="single" w:sz="4" w:space="0" w:color="auto"/>
              <w:left w:val="single" w:sz="4" w:space="0" w:color="auto"/>
              <w:bottom w:val="single" w:sz="4" w:space="0" w:color="auto"/>
              <w:right w:val="single" w:sz="4" w:space="0" w:color="auto"/>
            </w:tcBorders>
            <w:hideMark/>
          </w:tcPr>
          <w:p w14:paraId="5BA0E781" w14:textId="77777777" w:rsidR="00740E6C" w:rsidRPr="006A3E90" w:rsidRDefault="00740E6C" w:rsidP="0015294A">
            <w:pPr>
              <w:pStyle w:val="Tabletext"/>
            </w:pPr>
            <w:r w:rsidRPr="006A3E90">
              <w:t>Communication direction</w:t>
            </w:r>
          </w:p>
        </w:tc>
        <w:tc>
          <w:tcPr>
            <w:tcW w:w="1560" w:type="dxa"/>
            <w:tcBorders>
              <w:top w:val="single" w:sz="4" w:space="0" w:color="auto"/>
              <w:left w:val="single" w:sz="4" w:space="0" w:color="auto"/>
              <w:bottom w:val="single" w:sz="4" w:space="0" w:color="auto"/>
              <w:right w:val="single" w:sz="4" w:space="0" w:color="auto"/>
            </w:tcBorders>
            <w:vAlign w:val="center"/>
          </w:tcPr>
          <w:p w14:paraId="46DE22FE" w14:textId="77777777" w:rsidR="00740E6C" w:rsidRPr="006A3E90" w:rsidRDefault="00740E6C" w:rsidP="0015294A">
            <w:pPr>
              <w:pStyle w:val="Tabletext"/>
              <w:jc w:val="center"/>
            </w:pPr>
            <w:r w:rsidRPr="006A3E90">
              <w:t>Air-Air</w:t>
            </w:r>
          </w:p>
        </w:tc>
        <w:tc>
          <w:tcPr>
            <w:tcW w:w="2126" w:type="dxa"/>
            <w:tcBorders>
              <w:top w:val="single" w:sz="4" w:space="0" w:color="auto"/>
              <w:left w:val="single" w:sz="4" w:space="0" w:color="auto"/>
              <w:bottom w:val="single" w:sz="4" w:space="0" w:color="auto"/>
              <w:right w:val="single" w:sz="4" w:space="0" w:color="auto"/>
            </w:tcBorders>
          </w:tcPr>
          <w:p w14:paraId="52F15006" w14:textId="77777777" w:rsidR="00740E6C" w:rsidRPr="006A3E90" w:rsidRDefault="00740E6C" w:rsidP="0015294A">
            <w:pPr>
              <w:pStyle w:val="Tabletext"/>
              <w:jc w:val="center"/>
            </w:pPr>
            <w:r>
              <w:t>Air-to-Air, Air-to-Ground or Ground-to-Air</w:t>
            </w:r>
          </w:p>
        </w:tc>
        <w:tc>
          <w:tcPr>
            <w:tcW w:w="1559" w:type="dxa"/>
            <w:tcBorders>
              <w:top w:val="single" w:sz="4" w:space="0" w:color="auto"/>
              <w:left w:val="single" w:sz="4" w:space="0" w:color="auto"/>
              <w:bottom w:val="single" w:sz="4" w:space="0" w:color="auto"/>
              <w:right w:val="single" w:sz="4" w:space="0" w:color="auto"/>
            </w:tcBorders>
          </w:tcPr>
          <w:p w14:paraId="0E97E9A6" w14:textId="77777777" w:rsidR="00740E6C" w:rsidRPr="006A3E90" w:rsidRDefault="00740E6C" w:rsidP="0015294A">
            <w:pPr>
              <w:pStyle w:val="Tabletext"/>
              <w:jc w:val="center"/>
            </w:pPr>
            <w:r>
              <w:t>Air-to-Air or Air-to-Ground</w:t>
            </w:r>
          </w:p>
        </w:tc>
        <w:tc>
          <w:tcPr>
            <w:tcW w:w="1454" w:type="dxa"/>
            <w:tcBorders>
              <w:top w:val="single" w:sz="4" w:space="0" w:color="auto"/>
              <w:left w:val="single" w:sz="4" w:space="0" w:color="auto"/>
              <w:bottom w:val="single" w:sz="4" w:space="0" w:color="auto"/>
              <w:right w:val="single" w:sz="4" w:space="0" w:color="auto"/>
            </w:tcBorders>
          </w:tcPr>
          <w:p w14:paraId="74EB3542" w14:textId="77777777" w:rsidR="00740E6C" w:rsidRPr="006A3E90" w:rsidRDefault="00740E6C" w:rsidP="0015294A">
            <w:pPr>
              <w:pStyle w:val="Tabletext"/>
              <w:jc w:val="center"/>
            </w:pPr>
            <w:r>
              <w:t>Ground-to-Air</w:t>
            </w:r>
          </w:p>
        </w:tc>
      </w:tr>
      <w:tr w:rsidR="00740E6C" w:rsidRPr="006A3E90" w14:paraId="5774BC7B" w14:textId="77777777" w:rsidTr="00B35235">
        <w:trPr>
          <w:trHeight w:val="638"/>
          <w:jc w:val="center"/>
        </w:trPr>
        <w:tc>
          <w:tcPr>
            <w:tcW w:w="2730" w:type="dxa"/>
            <w:tcBorders>
              <w:top w:val="single" w:sz="4" w:space="0" w:color="auto"/>
              <w:left w:val="single" w:sz="4" w:space="0" w:color="auto"/>
              <w:bottom w:val="single" w:sz="4" w:space="0" w:color="auto"/>
              <w:right w:val="single" w:sz="4" w:space="0" w:color="auto"/>
            </w:tcBorders>
            <w:hideMark/>
          </w:tcPr>
          <w:p w14:paraId="51BA591E" w14:textId="77777777" w:rsidR="00740E6C" w:rsidRPr="006A3E90" w:rsidRDefault="00740E6C" w:rsidP="0015294A">
            <w:pPr>
              <w:pStyle w:val="Tabletext"/>
            </w:pPr>
            <w:r w:rsidRPr="006A3E90">
              <w:t>Transmitter power output (dBm)</w:t>
            </w:r>
          </w:p>
        </w:tc>
        <w:tc>
          <w:tcPr>
            <w:tcW w:w="1560" w:type="dxa"/>
            <w:tcBorders>
              <w:top w:val="single" w:sz="4" w:space="0" w:color="auto"/>
              <w:left w:val="single" w:sz="4" w:space="0" w:color="auto"/>
              <w:bottom w:val="single" w:sz="4" w:space="0" w:color="auto"/>
              <w:right w:val="single" w:sz="4" w:space="0" w:color="auto"/>
            </w:tcBorders>
            <w:vAlign w:val="center"/>
          </w:tcPr>
          <w:p w14:paraId="74F9BDEB" w14:textId="77777777" w:rsidR="00740E6C" w:rsidRPr="006A3E90" w:rsidRDefault="00740E6C" w:rsidP="0015294A">
            <w:pPr>
              <w:pStyle w:val="Tabletext"/>
              <w:jc w:val="center"/>
            </w:pPr>
            <w:r w:rsidRPr="006A3E90">
              <w:t>Variable in the range [0 to 30] dBm</w:t>
            </w:r>
          </w:p>
        </w:tc>
        <w:tc>
          <w:tcPr>
            <w:tcW w:w="2126" w:type="dxa"/>
            <w:tcBorders>
              <w:top w:val="single" w:sz="4" w:space="0" w:color="auto"/>
              <w:left w:val="single" w:sz="4" w:space="0" w:color="auto"/>
              <w:bottom w:val="single" w:sz="4" w:space="0" w:color="auto"/>
              <w:right w:val="single" w:sz="4" w:space="0" w:color="auto"/>
            </w:tcBorders>
          </w:tcPr>
          <w:p w14:paraId="2BF7E166" w14:textId="77777777" w:rsidR="00740E6C" w:rsidRPr="006A3E90" w:rsidRDefault="00740E6C" w:rsidP="0015294A">
            <w:pPr>
              <w:pStyle w:val="Tabletext"/>
              <w:jc w:val="center"/>
            </w:pPr>
            <w:r>
              <w:t>Up to 50 dBm</w:t>
            </w:r>
          </w:p>
        </w:tc>
        <w:tc>
          <w:tcPr>
            <w:tcW w:w="1559" w:type="dxa"/>
            <w:tcBorders>
              <w:top w:val="single" w:sz="4" w:space="0" w:color="auto"/>
              <w:left w:val="single" w:sz="4" w:space="0" w:color="auto"/>
              <w:bottom w:val="single" w:sz="4" w:space="0" w:color="auto"/>
              <w:right w:val="single" w:sz="4" w:space="0" w:color="auto"/>
            </w:tcBorders>
          </w:tcPr>
          <w:p w14:paraId="5F8ED7CD" w14:textId="77777777" w:rsidR="00740E6C" w:rsidRPr="006A3E90" w:rsidRDefault="00740E6C" w:rsidP="0015294A">
            <w:pPr>
              <w:pStyle w:val="Tabletext"/>
              <w:jc w:val="center"/>
            </w:pPr>
            <w:r>
              <w:t>Up to 51 dBm</w:t>
            </w:r>
          </w:p>
        </w:tc>
        <w:tc>
          <w:tcPr>
            <w:tcW w:w="1454" w:type="dxa"/>
            <w:tcBorders>
              <w:top w:val="single" w:sz="4" w:space="0" w:color="auto"/>
              <w:left w:val="single" w:sz="4" w:space="0" w:color="auto"/>
              <w:bottom w:val="single" w:sz="4" w:space="0" w:color="auto"/>
              <w:right w:val="single" w:sz="4" w:space="0" w:color="auto"/>
            </w:tcBorders>
          </w:tcPr>
          <w:p w14:paraId="05F9B3D6" w14:textId="77777777" w:rsidR="00740E6C" w:rsidRPr="006A3E90" w:rsidRDefault="00740E6C" w:rsidP="0015294A">
            <w:pPr>
              <w:pStyle w:val="Tabletext"/>
              <w:jc w:val="center"/>
            </w:pPr>
            <w:r>
              <w:t>Up to 43 dBm</w:t>
            </w:r>
          </w:p>
        </w:tc>
      </w:tr>
      <w:tr w:rsidR="00740E6C" w:rsidRPr="006A3E90" w14:paraId="3CA3427F" w14:textId="77777777" w:rsidTr="00B35235">
        <w:trPr>
          <w:jc w:val="center"/>
        </w:trPr>
        <w:tc>
          <w:tcPr>
            <w:tcW w:w="2730" w:type="dxa"/>
            <w:tcBorders>
              <w:top w:val="single" w:sz="4" w:space="0" w:color="auto"/>
              <w:left w:val="single" w:sz="4" w:space="0" w:color="auto"/>
              <w:bottom w:val="single" w:sz="4" w:space="0" w:color="auto"/>
              <w:right w:val="single" w:sz="4" w:space="0" w:color="auto"/>
            </w:tcBorders>
            <w:hideMark/>
          </w:tcPr>
          <w:p w14:paraId="346FAD2D" w14:textId="77777777" w:rsidR="00740E6C" w:rsidRPr="006A3E90" w:rsidRDefault="00740E6C" w:rsidP="0015294A">
            <w:pPr>
              <w:pStyle w:val="Tabletext"/>
            </w:pPr>
            <w:r w:rsidRPr="006A3E90">
              <w:t>Transmitter bandwidth (MHz)</w:t>
            </w:r>
          </w:p>
        </w:tc>
        <w:tc>
          <w:tcPr>
            <w:tcW w:w="1560" w:type="dxa"/>
            <w:tcBorders>
              <w:top w:val="single" w:sz="4" w:space="0" w:color="auto"/>
              <w:left w:val="single" w:sz="4" w:space="0" w:color="auto"/>
              <w:bottom w:val="single" w:sz="4" w:space="0" w:color="auto"/>
              <w:right w:val="single" w:sz="4" w:space="0" w:color="auto"/>
            </w:tcBorders>
          </w:tcPr>
          <w:p w14:paraId="3B535FCE" w14:textId="3A93DC82" w:rsidR="00740E6C" w:rsidRPr="006A3E90" w:rsidRDefault="00740E6C" w:rsidP="0015294A">
            <w:pPr>
              <w:pStyle w:val="Tabletext"/>
              <w:jc w:val="center"/>
            </w:pPr>
            <w:r w:rsidRPr="006A3E90">
              <w:t xml:space="preserve">From [30 to </w:t>
            </w:r>
            <w:r w:rsidR="00786454">
              <w:t>210</w:t>
            </w:r>
            <w:r w:rsidRPr="006A3E90">
              <w:t xml:space="preserve"> MHz]</w:t>
            </w:r>
          </w:p>
        </w:tc>
        <w:tc>
          <w:tcPr>
            <w:tcW w:w="2126" w:type="dxa"/>
            <w:tcBorders>
              <w:top w:val="single" w:sz="4" w:space="0" w:color="auto"/>
              <w:left w:val="single" w:sz="4" w:space="0" w:color="auto"/>
              <w:bottom w:val="single" w:sz="4" w:space="0" w:color="auto"/>
              <w:right w:val="single" w:sz="4" w:space="0" w:color="auto"/>
            </w:tcBorders>
          </w:tcPr>
          <w:p w14:paraId="088F2E1E" w14:textId="557F2ABC" w:rsidR="00740E6C" w:rsidRPr="006A3E90" w:rsidRDefault="00740E6C" w:rsidP="0015294A">
            <w:pPr>
              <w:pStyle w:val="Tabletext"/>
              <w:jc w:val="center"/>
            </w:pPr>
            <w:r>
              <w:t xml:space="preserve">Up to </w:t>
            </w:r>
            <w:r w:rsidR="00786454">
              <w:t>210</w:t>
            </w:r>
            <w:r>
              <w:t xml:space="preserve"> MHz</w:t>
            </w:r>
          </w:p>
        </w:tc>
        <w:tc>
          <w:tcPr>
            <w:tcW w:w="3013" w:type="dxa"/>
            <w:gridSpan w:val="2"/>
            <w:tcBorders>
              <w:top w:val="single" w:sz="4" w:space="0" w:color="auto"/>
              <w:left w:val="single" w:sz="4" w:space="0" w:color="auto"/>
              <w:bottom w:val="single" w:sz="4" w:space="0" w:color="auto"/>
              <w:right w:val="single" w:sz="4" w:space="0" w:color="auto"/>
            </w:tcBorders>
          </w:tcPr>
          <w:p w14:paraId="77E8E4ED" w14:textId="0A976164" w:rsidR="00740E6C" w:rsidRPr="006A3E90" w:rsidRDefault="00740E6C" w:rsidP="0015294A">
            <w:pPr>
              <w:pStyle w:val="Tabletext"/>
              <w:jc w:val="center"/>
            </w:pPr>
            <w:r>
              <w:t xml:space="preserve">Up to </w:t>
            </w:r>
            <w:r w:rsidR="00786454">
              <w:t>210</w:t>
            </w:r>
            <w:r>
              <w:t xml:space="preserve"> MHz</w:t>
            </w:r>
          </w:p>
        </w:tc>
      </w:tr>
      <w:tr w:rsidR="00740E6C" w:rsidRPr="006A3E90" w14:paraId="22EFCAD2" w14:textId="77777777" w:rsidTr="00B35235">
        <w:trPr>
          <w:jc w:val="center"/>
        </w:trPr>
        <w:tc>
          <w:tcPr>
            <w:tcW w:w="2730" w:type="dxa"/>
            <w:tcBorders>
              <w:top w:val="single" w:sz="4" w:space="0" w:color="auto"/>
              <w:left w:val="single" w:sz="4" w:space="0" w:color="auto"/>
              <w:bottom w:val="single" w:sz="4" w:space="0" w:color="auto"/>
              <w:right w:val="single" w:sz="4" w:space="0" w:color="auto"/>
            </w:tcBorders>
          </w:tcPr>
          <w:p w14:paraId="5E3AD947" w14:textId="77777777" w:rsidR="00740E6C" w:rsidRPr="006A3E90" w:rsidRDefault="00740E6C" w:rsidP="0015294A">
            <w:pPr>
              <w:pStyle w:val="Tabletext"/>
            </w:pPr>
            <w:r w:rsidRPr="006A3E90">
              <w:t>Transmitter Out of Band</w:t>
            </w:r>
          </w:p>
        </w:tc>
        <w:tc>
          <w:tcPr>
            <w:tcW w:w="1560" w:type="dxa"/>
            <w:tcBorders>
              <w:top w:val="single" w:sz="4" w:space="0" w:color="auto"/>
              <w:left w:val="single" w:sz="4" w:space="0" w:color="auto"/>
              <w:bottom w:val="single" w:sz="4" w:space="0" w:color="auto"/>
              <w:right w:val="single" w:sz="4" w:space="0" w:color="auto"/>
            </w:tcBorders>
          </w:tcPr>
          <w:p w14:paraId="12AE5C27" w14:textId="77777777" w:rsidR="00740E6C" w:rsidRPr="006A3E90" w:rsidRDefault="00740E6C" w:rsidP="0015294A">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4611F219" w14:textId="77777777" w:rsidR="00740E6C" w:rsidRPr="006A3E90" w:rsidRDefault="00740E6C" w:rsidP="0015294A">
            <w:pPr>
              <w:pStyle w:val="Tabletext"/>
              <w:jc w:val="center"/>
            </w:pPr>
            <w:r>
              <w:t>t.b.d.</w:t>
            </w:r>
          </w:p>
        </w:tc>
        <w:tc>
          <w:tcPr>
            <w:tcW w:w="1559" w:type="dxa"/>
            <w:tcBorders>
              <w:top w:val="single" w:sz="4" w:space="0" w:color="auto"/>
              <w:left w:val="single" w:sz="4" w:space="0" w:color="auto"/>
              <w:bottom w:val="single" w:sz="4" w:space="0" w:color="auto"/>
              <w:right w:val="single" w:sz="4" w:space="0" w:color="auto"/>
            </w:tcBorders>
          </w:tcPr>
          <w:p w14:paraId="3981902F" w14:textId="77777777" w:rsidR="00740E6C" w:rsidRPr="006A3E90" w:rsidRDefault="00740E6C" w:rsidP="0015294A">
            <w:pPr>
              <w:pStyle w:val="Tabletext"/>
              <w:jc w:val="center"/>
            </w:pPr>
            <w:r>
              <w:t>t.b.d.</w:t>
            </w:r>
          </w:p>
        </w:tc>
        <w:tc>
          <w:tcPr>
            <w:tcW w:w="1454" w:type="dxa"/>
            <w:tcBorders>
              <w:top w:val="single" w:sz="4" w:space="0" w:color="auto"/>
              <w:left w:val="single" w:sz="4" w:space="0" w:color="auto"/>
              <w:bottom w:val="single" w:sz="4" w:space="0" w:color="auto"/>
              <w:right w:val="single" w:sz="4" w:space="0" w:color="auto"/>
            </w:tcBorders>
          </w:tcPr>
          <w:p w14:paraId="3A853284" w14:textId="77777777" w:rsidR="00740E6C" w:rsidRPr="006A3E90" w:rsidRDefault="00740E6C" w:rsidP="0015294A">
            <w:pPr>
              <w:pStyle w:val="Tabletext"/>
              <w:jc w:val="center"/>
            </w:pPr>
            <w:r>
              <w:t>t.b.d.</w:t>
            </w:r>
          </w:p>
        </w:tc>
      </w:tr>
      <w:tr w:rsidR="00740E6C" w:rsidRPr="006A3E90" w14:paraId="4F3C1D10" w14:textId="77777777" w:rsidTr="00B35235">
        <w:trPr>
          <w:jc w:val="center"/>
        </w:trPr>
        <w:tc>
          <w:tcPr>
            <w:tcW w:w="2730" w:type="dxa"/>
            <w:tcBorders>
              <w:top w:val="single" w:sz="4" w:space="0" w:color="auto"/>
              <w:left w:val="single" w:sz="4" w:space="0" w:color="auto"/>
              <w:bottom w:val="single" w:sz="4" w:space="0" w:color="auto"/>
              <w:right w:val="single" w:sz="4" w:space="0" w:color="auto"/>
            </w:tcBorders>
            <w:hideMark/>
          </w:tcPr>
          <w:p w14:paraId="64449E19" w14:textId="77777777" w:rsidR="00740E6C" w:rsidRPr="006A3E90" w:rsidRDefault="00740E6C" w:rsidP="0015294A">
            <w:pPr>
              <w:pStyle w:val="Tabletext"/>
            </w:pPr>
            <w:r w:rsidRPr="006A3E90">
              <w:t>Transmitter spurious</w:t>
            </w:r>
          </w:p>
        </w:tc>
        <w:tc>
          <w:tcPr>
            <w:tcW w:w="1560" w:type="dxa"/>
            <w:tcBorders>
              <w:top w:val="single" w:sz="4" w:space="0" w:color="auto"/>
              <w:left w:val="single" w:sz="4" w:space="0" w:color="auto"/>
              <w:bottom w:val="single" w:sz="4" w:space="0" w:color="auto"/>
              <w:right w:val="single" w:sz="4" w:space="0" w:color="auto"/>
            </w:tcBorders>
            <w:vAlign w:val="center"/>
          </w:tcPr>
          <w:p w14:paraId="37720DAF" w14:textId="77777777" w:rsidR="00740E6C" w:rsidRPr="006A3E90" w:rsidRDefault="00740E6C" w:rsidP="0015294A">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2D83BBEE" w14:textId="77777777" w:rsidR="00740E6C" w:rsidRPr="006A3E90" w:rsidRDefault="00740E6C" w:rsidP="0015294A">
            <w:pPr>
              <w:pStyle w:val="Tabletext"/>
              <w:jc w:val="center"/>
            </w:pPr>
            <w:r>
              <w:t>t.b.d.</w:t>
            </w:r>
          </w:p>
        </w:tc>
        <w:tc>
          <w:tcPr>
            <w:tcW w:w="1559" w:type="dxa"/>
            <w:tcBorders>
              <w:top w:val="single" w:sz="4" w:space="0" w:color="auto"/>
              <w:left w:val="single" w:sz="4" w:space="0" w:color="auto"/>
              <w:bottom w:val="single" w:sz="4" w:space="0" w:color="auto"/>
              <w:right w:val="single" w:sz="4" w:space="0" w:color="auto"/>
            </w:tcBorders>
          </w:tcPr>
          <w:p w14:paraId="31CD6CA2" w14:textId="77777777" w:rsidR="00740E6C" w:rsidRPr="006A3E90" w:rsidRDefault="00740E6C" w:rsidP="0015294A">
            <w:pPr>
              <w:pStyle w:val="Tabletext"/>
              <w:jc w:val="center"/>
            </w:pPr>
            <w:r>
              <w:t>t.b.d.</w:t>
            </w:r>
          </w:p>
        </w:tc>
        <w:tc>
          <w:tcPr>
            <w:tcW w:w="1454" w:type="dxa"/>
            <w:tcBorders>
              <w:top w:val="single" w:sz="4" w:space="0" w:color="auto"/>
              <w:left w:val="single" w:sz="4" w:space="0" w:color="auto"/>
              <w:bottom w:val="single" w:sz="4" w:space="0" w:color="auto"/>
              <w:right w:val="single" w:sz="4" w:space="0" w:color="auto"/>
            </w:tcBorders>
          </w:tcPr>
          <w:p w14:paraId="30CD4E28" w14:textId="77777777" w:rsidR="00740E6C" w:rsidRPr="006A3E90" w:rsidRDefault="00740E6C" w:rsidP="0015294A">
            <w:pPr>
              <w:pStyle w:val="Tabletext"/>
              <w:jc w:val="center"/>
            </w:pPr>
            <w:r>
              <w:t>t.b.d.</w:t>
            </w:r>
          </w:p>
        </w:tc>
      </w:tr>
      <w:tr w:rsidR="00740E6C" w:rsidRPr="006A3E90" w14:paraId="7848C5BB" w14:textId="77777777" w:rsidTr="00B35235">
        <w:trPr>
          <w:jc w:val="center"/>
        </w:trPr>
        <w:tc>
          <w:tcPr>
            <w:tcW w:w="2730" w:type="dxa"/>
            <w:tcBorders>
              <w:top w:val="single" w:sz="4" w:space="0" w:color="auto"/>
              <w:left w:val="single" w:sz="4" w:space="0" w:color="auto"/>
              <w:bottom w:val="single" w:sz="4" w:space="0" w:color="auto"/>
              <w:right w:val="single" w:sz="4" w:space="0" w:color="auto"/>
            </w:tcBorders>
            <w:vAlign w:val="center"/>
            <w:hideMark/>
          </w:tcPr>
          <w:p w14:paraId="5033C20F" w14:textId="77777777" w:rsidR="00740E6C" w:rsidRPr="006A3E90" w:rsidRDefault="00740E6C" w:rsidP="0015294A">
            <w:pPr>
              <w:pStyle w:val="Tabletext"/>
            </w:pPr>
            <w:r w:rsidRPr="006A3E90">
              <w:t>Transmitter modulation</w:t>
            </w:r>
          </w:p>
        </w:tc>
        <w:tc>
          <w:tcPr>
            <w:tcW w:w="1560" w:type="dxa"/>
            <w:tcBorders>
              <w:top w:val="single" w:sz="4" w:space="0" w:color="auto"/>
              <w:left w:val="single" w:sz="4" w:space="0" w:color="auto"/>
              <w:bottom w:val="single" w:sz="4" w:space="0" w:color="auto"/>
              <w:right w:val="single" w:sz="4" w:space="0" w:color="auto"/>
            </w:tcBorders>
            <w:vAlign w:val="center"/>
          </w:tcPr>
          <w:p w14:paraId="6CA88BB8" w14:textId="77777777" w:rsidR="00740E6C" w:rsidRPr="006A3E90" w:rsidRDefault="00740E6C" w:rsidP="0015294A">
            <w:pPr>
              <w:pStyle w:val="Tabletext"/>
              <w:jc w:val="center"/>
            </w:pPr>
            <w:r w:rsidRPr="006A3E90">
              <w:t>PSK</w:t>
            </w:r>
          </w:p>
        </w:tc>
        <w:tc>
          <w:tcPr>
            <w:tcW w:w="2126" w:type="dxa"/>
            <w:tcBorders>
              <w:top w:val="single" w:sz="4" w:space="0" w:color="auto"/>
              <w:left w:val="single" w:sz="4" w:space="0" w:color="auto"/>
              <w:bottom w:val="single" w:sz="4" w:space="0" w:color="auto"/>
              <w:right w:val="single" w:sz="4" w:space="0" w:color="auto"/>
            </w:tcBorders>
          </w:tcPr>
          <w:p w14:paraId="1904FC9F" w14:textId="77777777" w:rsidR="00740E6C" w:rsidRPr="006A3E90" w:rsidRDefault="00740E6C" w:rsidP="0015294A">
            <w:pPr>
              <w:pStyle w:val="Tabletext"/>
              <w:jc w:val="center"/>
            </w:pPr>
            <w:r>
              <w:t>t.b.d.</w:t>
            </w:r>
          </w:p>
        </w:tc>
        <w:tc>
          <w:tcPr>
            <w:tcW w:w="1559" w:type="dxa"/>
            <w:tcBorders>
              <w:top w:val="single" w:sz="4" w:space="0" w:color="auto"/>
              <w:left w:val="single" w:sz="4" w:space="0" w:color="auto"/>
              <w:bottom w:val="single" w:sz="4" w:space="0" w:color="auto"/>
              <w:right w:val="single" w:sz="4" w:space="0" w:color="auto"/>
            </w:tcBorders>
          </w:tcPr>
          <w:p w14:paraId="6F5C0D17" w14:textId="77777777" w:rsidR="00740E6C" w:rsidRPr="006A3E90" w:rsidRDefault="00740E6C" w:rsidP="0015294A">
            <w:pPr>
              <w:pStyle w:val="Tabletext"/>
              <w:jc w:val="center"/>
            </w:pPr>
            <w:r>
              <w:t>t.b.d.</w:t>
            </w:r>
          </w:p>
        </w:tc>
        <w:tc>
          <w:tcPr>
            <w:tcW w:w="1454" w:type="dxa"/>
            <w:tcBorders>
              <w:top w:val="single" w:sz="4" w:space="0" w:color="auto"/>
              <w:left w:val="single" w:sz="4" w:space="0" w:color="auto"/>
              <w:bottom w:val="single" w:sz="4" w:space="0" w:color="auto"/>
              <w:right w:val="single" w:sz="4" w:space="0" w:color="auto"/>
            </w:tcBorders>
          </w:tcPr>
          <w:p w14:paraId="396F2770" w14:textId="77777777" w:rsidR="00740E6C" w:rsidRPr="006A3E90" w:rsidRDefault="00740E6C" w:rsidP="0015294A">
            <w:pPr>
              <w:pStyle w:val="Tabletext"/>
              <w:jc w:val="center"/>
            </w:pPr>
            <w:r>
              <w:t>t.b.d.</w:t>
            </w:r>
          </w:p>
        </w:tc>
      </w:tr>
      <w:tr w:rsidR="00740E6C" w:rsidRPr="006A3E90" w14:paraId="79E648F9" w14:textId="77777777" w:rsidTr="00B35235">
        <w:trPr>
          <w:jc w:val="center"/>
        </w:trPr>
        <w:tc>
          <w:tcPr>
            <w:tcW w:w="2730" w:type="dxa"/>
            <w:tcBorders>
              <w:top w:val="single" w:sz="4" w:space="0" w:color="auto"/>
              <w:left w:val="single" w:sz="4" w:space="0" w:color="auto"/>
              <w:bottom w:val="single" w:sz="4" w:space="0" w:color="auto"/>
              <w:right w:val="single" w:sz="4" w:space="0" w:color="auto"/>
            </w:tcBorders>
            <w:hideMark/>
          </w:tcPr>
          <w:p w14:paraId="1AD6932B" w14:textId="77777777" w:rsidR="00740E6C" w:rsidRPr="006A3E90" w:rsidRDefault="00740E6C" w:rsidP="0015294A">
            <w:pPr>
              <w:pStyle w:val="Tabletext"/>
            </w:pPr>
            <w:r w:rsidRPr="006A3E90">
              <w:t>Receiver tuning range (GHz)</w:t>
            </w:r>
          </w:p>
        </w:tc>
        <w:tc>
          <w:tcPr>
            <w:tcW w:w="1560" w:type="dxa"/>
            <w:tcBorders>
              <w:top w:val="single" w:sz="4" w:space="0" w:color="auto"/>
              <w:left w:val="single" w:sz="4" w:space="0" w:color="auto"/>
              <w:bottom w:val="single" w:sz="4" w:space="0" w:color="auto"/>
              <w:right w:val="single" w:sz="4" w:space="0" w:color="auto"/>
            </w:tcBorders>
            <w:vAlign w:val="center"/>
          </w:tcPr>
          <w:p w14:paraId="34D89264" w14:textId="77777777" w:rsidR="00740E6C" w:rsidRPr="006A3E90" w:rsidRDefault="00740E6C" w:rsidP="0015294A">
            <w:pPr>
              <w:pStyle w:val="Tabletext"/>
              <w:jc w:val="center"/>
            </w:pPr>
            <w:r w:rsidRPr="006A3E90">
              <w:t>15.4-15.7</w:t>
            </w:r>
          </w:p>
        </w:tc>
        <w:tc>
          <w:tcPr>
            <w:tcW w:w="2126" w:type="dxa"/>
            <w:tcBorders>
              <w:top w:val="single" w:sz="4" w:space="0" w:color="auto"/>
              <w:left w:val="single" w:sz="4" w:space="0" w:color="auto"/>
              <w:bottom w:val="single" w:sz="4" w:space="0" w:color="auto"/>
              <w:right w:val="single" w:sz="4" w:space="0" w:color="auto"/>
            </w:tcBorders>
          </w:tcPr>
          <w:p w14:paraId="7374E1E3" w14:textId="77777777" w:rsidR="00740E6C" w:rsidRPr="006A3E90" w:rsidRDefault="00740E6C" w:rsidP="0015294A">
            <w:pPr>
              <w:pStyle w:val="Tabletext"/>
              <w:jc w:val="center"/>
            </w:pPr>
            <w:r>
              <w:t>Programmable</w:t>
            </w:r>
          </w:p>
        </w:tc>
        <w:tc>
          <w:tcPr>
            <w:tcW w:w="1559" w:type="dxa"/>
            <w:tcBorders>
              <w:top w:val="single" w:sz="4" w:space="0" w:color="auto"/>
              <w:left w:val="single" w:sz="4" w:space="0" w:color="auto"/>
              <w:bottom w:val="single" w:sz="4" w:space="0" w:color="auto"/>
              <w:right w:val="single" w:sz="4" w:space="0" w:color="auto"/>
            </w:tcBorders>
          </w:tcPr>
          <w:p w14:paraId="660AC051" w14:textId="77777777" w:rsidR="00740E6C" w:rsidRPr="006A3E90" w:rsidRDefault="00740E6C" w:rsidP="0015294A">
            <w:pPr>
              <w:pStyle w:val="Tabletext"/>
              <w:jc w:val="center"/>
            </w:pPr>
            <w:r>
              <w:t>Programmable</w:t>
            </w:r>
          </w:p>
        </w:tc>
        <w:tc>
          <w:tcPr>
            <w:tcW w:w="1454" w:type="dxa"/>
            <w:tcBorders>
              <w:top w:val="single" w:sz="4" w:space="0" w:color="auto"/>
              <w:left w:val="single" w:sz="4" w:space="0" w:color="auto"/>
              <w:bottom w:val="single" w:sz="4" w:space="0" w:color="auto"/>
              <w:right w:val="single" w:sz="4" w:space="0" w:color="auto"/>
            </w:tcBorders>
          </w:tcPr>
          <w:p w14:paraId="4580D132" w14:textId="77777777" w:rsidR="00740E6C" w:rsidRPr="006A3E90" w:rsidRDefault="00740E6C" w:rsidP="0015294A">
            <w:pPr>
              <w:pStyle w:val="Tabletext"/>
              <w:jc w:val="center"/>
            </w:pPr>
            <w:r>
              <w:t>Programmable</w:t>
            </w:r>
          </w:p>
        </w:tc>
      </w:tr>
      <w:tr w:rsidR="00740E6C" w:rsidRPr="006A3E90" w14:paraId="52D234E6" w14:textId="77777777" w:rsidTr="00B35235">
        <w:trPr>
          <w:jc w:val="center"/>
        </w:trPr>
        <w:tc>
          <w:tcPr>
            <w:tcW w:w="2730" w:type="dxa"/>
            <w:tcBorders>
              <w:top w:val="single" w:sz="4" w:space="0" w:color="auto"/>
              <w:left w:val="single" w:sz="4" w:space="0" w:color="auto"/>
              <w:bottom w:val="single" w:sz="4" w:space="0" w:color="auto"/>
              <w:right w:val="single" w:sz="4" w:space="0" w:color="auto"/>
            </w:tcBorders>
            <w:hideMark/>
          </w:tcPr>
          <w:p w14:paraId="128A622F" w14:textId="77777777" w:rsidR="00740E6C" w:rsidRPr="006A3E90" w:rsidRDefault="00740E6C" w:rsidP="0015294A">
            <w:pPr>
              <w:pStyle w:val="Tabletext"/>
            </w:pPr>
            <w:r w:rsidRPr="006A3E90">
              <w:t>Receiver selectivity (MHz)</w:t>
            </w:r>
          </w:p>
        </w:tc>
        <w:tc>
          <w:tcPr>
            <w:tcW w:w="1560" w:type="dxa"/>
            <w:tcBorders>
              <w:top w:val="single" w:sz="4" w:space="0" w:color="auto"/>
              <w:left w:val="single" w:sz="4" w:space="0" w:color="auto"/>
              <w:bottom w:val="single" w:sz="4" w:space="0" w:color="auto"/>
              <w:right w:val="single" w:sz="4" w:space="0" w:color="auto"/>
            </w:tcBorders>
          </w:tcPr>
          <w:p w14:paraId="61E563F0" w14:textId="77777777" w:rsidR="00740E6C" w:rsidRPr="006A3E90" w:rsidRDefault="00740E6C" w:rsidP="0015294A">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3837D73D" w14:textId="77777777" w:rsidR="00740E6C" w:rsidRPr="006A3E90" w:rsidRDefault="00740E6C" w:rsidP="0015294A">
            <w:pPr>
              <w:pStyle w:val="Tabletext"/>
              <w:jc w:val="center"/>
            </w:pPr>
            <w:r>
              <w:t>Programmable according to selected mode</w:t>
            </w:r>
          </w:p>
        </w:tc>
        <w:tc>
          <w:tcPr>
            <w:tcW w:w="1559" w:type="dxa"/>
            <w:tcBorders>
              <w:top w:val="single" w:sz="4" w:space="0" w:color="auto"/>
              <w:left w:val="single" w:sz="4" w:space="0" w:color="auto"/>
              <w:bottom w:val="single" w:sz="4" w:space="0" w:color="auto"/>
              <w:right w:val="single" w:sz="4" w:space="0" w:color="auto"/>
            </w:tcBorders>
          </w:tcPr>
          <w:p w14:paraId="51490BF6" w14:textId="77777777" w:rsidR="00740E6C" w:rsidRPr="006A3E90" w:rsidRDefault="00740E6C" w:rsidP="0015294A">
            <w:pPr>
              <w:pStyle w:val="Tabletext"/>
              <w:jc w:val="center"/>
            </w:pPr>
            <w:r>
              <w:t>Programmable according to selected mode</w:t>
            </w:r>
          </w:p>
        </w:tc>
        <w:tc>
          <w:tcPr>
            <w:tcW w:w="1454" w:type="dxa"/>
            <w:tcBorders>
              <w:top w:val="single" w:sz="4" w:space="0" w:color="auto"/>
              <w:left w:val="single" w:sz="4" w:space="0" w:color="auto"/>
              <w:bottom w:val="single" w:sz="4" w:space="0" w:color="auto"/>
              <w:right w:val="single" w:sz="4" w:space="0" w:color="auto"/>
            </w:tcBorders>
          </w:tcPr>
          <w:p w14:paraId="7A5CBD2C" w14:textId="77777777" w:rsidR="00740E6C" w:rsidRPr="006A3E90" w:rsidRDefault="00740E6C" w:rsidP="0015294A">
            <w:pPr>
              <w:pStyle w:val="Tabletext"/>
              <w:jc w:val="center"/>
            </w:pPr>
            <w:r>
              <w:t>Programmable according to selected mode</w:t>
            </w:r>
          </w:p>
        </w:tc>
      </w:tr>
      <w:tr w:rsidR="00740E6C" w:rsidRPr="006A3E90" w14:paraId="245DA683" w14:textId="77777777" w:rsidTr="00B35235">
        <w:trPr>
          <w:jc w:val="center"/>
        </w:trPr>
        <w:tc>
          <w:tcPr>
            <w:tcW w:w="2730" w:type="dxa"/>
            <w:tcBorders>
              <w:top w:val="single" w:sz="4" w:space="0" w:color="auto"/>
              <w:left w:val="single" w:sz="4" w:space="0" w:color="auto"/>
              <w:bottom w:val="single" w:sz="4" w:space="0" w:color="auto"/>
              <w:right w:val="single" w:sz="4" w:space="0" w:color="auto"/>
            </w:tcBorders>
            <w:hideMark/>
          </w:tcPr>
          <w:p w14:paraId="65443564" w14:textId="77777777" w:rsidR="00740E6C" w:rsidRPr="006A3E90" w:rsidRDefault="00740E6C" w:rsidP="0015294A">
            <w:pPr>
              <w:pStyle w:val="Tabletext"/>
            </w:pPr>
            <w:r w:rsidRPr="006A3E90">
              <w:t>Receiver noise figure (dB)</w:t>
            </w:r>
          </w:p>
        </w:tc>
        <w:tc>
          <w:tcPr>
            <w:tcW w:w="1560" w:type="dxa"/>
            <w:tcBorders>
              <w:top w:val="single" w:sz="4" w:space="0" w:color="auto"/>
              <w:left w:val="single" w:sz="4" w:space="0" w:color="auto"/>
              <w:bottom w:val="single" w:sz="4" w:space="0" w:color="auto"/>
              <w:right w:val="single" w:sz="4" w:space="0" w:color="auto"/>
            </w:tcBorders>
            <w:vAlign w:val="center"/>
          </w:tcPr>
          <w:p w14:paraId="04C1355E" w14:textId="77777777" w:rsidR="00740E6C" w:rsidRPr="006A3E90" w:rsidRDefault="00740E6C" w:rsidP="0015294A">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03290A2E" w14:textId="77777777" w:rsidR="00740E6C" w:rsidRPr="006A3E90" w:rsidRDefault="00740E6C" w:rsidP="0015294A">
            <w:pPr>
              <w:pStyle w:val="Tabletext"/>
              <w:jc w:val="center"/>
            </w:pPr>
            <w:r>
              <w:t>Typ. 5 -10 dB</w:t>
            </w:r>
          </w:p>
        </w:tc>
        <w:tc>
          <w:tcPr>
            <w:tcW w:w="1559" w:type="dxa"/>
            <w:tcBorders>
              <w:top w:val="single" w:sz="4" w:space="0" w:color="auto"/>
              <w:left w:val="single" w:sz="4" w:space="0" w:color="auto"/>
              <w:bottom w:val="single" w:sz="4" w:space="0" w:color="auto"/>
              <w:right w:val="single" w:sz="4" w:space="0" w:color="auto"/>
            </w:tcBorders>
          </w:tcPr>
          <w:p w14:paraId="58782E92" w14:textId="77777777" w:rsidR="00740E6C" w:rsidRPr="006A3E90" w:rsidRDefault="00740E6C" w:rsidP="0015294A">
            <w:pPr>
              <w:pStyle w:val="Tabletext"/>
              <w:jc w:val="center"/>
            </w:pPr>
            <w:r>
              <w:t>Typ. 5 -10 dB</w:t>
            </w:r>
          </w:p>
        </w:tc>
        <w:tc>
          <w:tcPr>
            <w:tcW w:w="1454" w:type="dxa"/>
            <w:tcBorders>
              <w:top w:val="single" w:sz="4" w:space="0" w:color="auto"/>
              <w:left w:val="single" w:sz="4" w:space="0" w:color="auto"/>
              <w:bottom w:val="single" w:sz="4" w:space="0" w:color="auto"/>
              <w:right w:val="single" w:sz="4" w:space="0" w:color="auto"/>
            </w:tcBorders>
          </w:tcPr>
          <w:p w14:paraId="159F8929" w14:textId="77777777" w:rsidR="00740E6C" w:rsidRPr="006A3E90" w:rsidRDefault="00740E6C" w:rsidP="0015294A">
            <w:pPr>
              <w:pStyle w:val="Tabletext"/>
              <w:jc w:val="center"/>
            </w:pPr>
            <w:r>
              <w:t>Typ. 5 -10 dB</w:t>
            </w:r>
          </w:p>
        </w:tc>
      </w:tr>
      <w:tr w:rsidR="00740E6C" w:rsidRPr="006A3E90" w14:paraId="6713295D" w14:textId="77777777" w:rsidTr="00B35235">
        <w:trPr>
          <w:jc w:val="center"/>
        </w:trPr>
        <w:tc>
          <w:tcPr>
            <w:tcW w:w="2730" w:type="dxa"/>
            <w:tcBorders>
              <w:top w:val="single" w:sz="4" w:space="0" w:color="auto"/>
              <w:left w:val="single" w:sz="4" w:space="0" w:color="auto"/>
              <w:bottom w:val="single" w:sz="4" w:space="0" w:color="auto"/>
              <w:right w:val="single" w:sz="4" w:space="0" w:color="auto"/>
            </w:tcBorders>
            <w:hideMark/>
          </w:tcPr>
          <w:p w14:paraId="37C9C768" w14:textId="77777777" w:rsidR="00740E6C" w:rsidRPr="006A3E90" w:rsidRDefault="00740E6C" w:rsidP="0015294A">
            <w:pPr>
              <w:pStyle w:val="Tabletext"/>
            </w:pPr>
            <w:r w:rsidRPr="006A3E90">
              <w:t>Receiver rejection (dB)</w:t>
            </w:r>
          </w:p>
        </w:tc>
        <w:tc>
          <w:tcPr>
            <w:tcW w:w="1560" w:type="dxa"/>
            <w:tcBorders>
              <w:top w:val="single" w:sz="4" w:space="0" w:color="auto"/>
              <w:left w:val="single" w:sz="4" w:space="0" w:color="auto"/>
              <w:bottom w:val="single" w:sz="4" w:space="0" w:color="auto"/>
              <w:right w:val="single" w:sz="4" w:space="0" w:color="auto"/>
            </w:tcBorders>
            <w:vAlign w:val="center"/>
          </w:tcPr>
          <w:p w14:paraId="52F3B620" w14:textId="77777777" w:rsidR="00740E6C" w:rsidRPr="006A3E90" w:rsidRDefault="00740E6C" w:rsidP="0015294A">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6A9EBF31" w14:textId="77777777" w:rsidR="00740E6C" w:rsidRPr="006A3E90" w:rsidRDefault="00740E6C" w:rsidP="0015294A">
            <w:pPr>
              <w:pStyle w:val="Tabletext"/>
              <w:jc w:val="center"/>
            </w:pPr>
            <w:r>
              <w:t>t.b.d.</w:t>
            </w:r>
          </w:p>
        </w:tc>
        <w:tc>
          <w:tcPr>
            <w:tcW w:w="1559" w:type="dxa"/>
            <w:tcBorders>
              <w:top w:val="single" w:sz="4" w:space="0" w:color="auto"/>
              <w:left w:val="single" w:sz="4" w:space="0" w:color="auto"/>
              <w:bottom w:val="single" w:sz="4" w:space="0" w:color="auto"/>
              <w:right w:val="single" w:sz="4" w:space="0" w:color="auto"/>
            </w:tcBorders>
          </w:tcPr>
          <w:p w14:paraId="6719A546" w14:textId="77777777" w:rsidR="00740E6C" w:rsidRPr="006A3E90" w:rsidRDefault="00740E6C" w:rsidP="0015294A">
            <w:pPr>
              <w:pStyle w:val="Tabletext"/>
              <w:jc w:val="center"/>
            </w:pPr>
            <w:r>
              <w:t>t.b.d.</w:t>
            </w:r>
          </w:p>
        </w:tc>
        <w:tc>
          <w:tcPr>
            <w:tcW w:w="1454" w:type="dxa"/>
            <w:tcBorders>
              <w:top w:val="single" w:sz="4" w:space="0" w:color="auto"/>
              <w:left w:val="single" w:sz="4" w:space="0" w:color="auto"/>
              <w:bottom w:val="single" w:sz="4" w:space="0" w:color="auto"/>
              <w:right w:val="single" w:sz="4" w:space="0" w:color="auto"/>
            </w:tcBorders>
          </w:tcPr>
          <w:p w14:paraId="5DE64C8A" w14:textId="77777777" w:rsidR="00740E6C" w:rsidRPr="006A3E90" w:rsidRDefault="00740E6C" w:rsidP="0015294A">
            <w:pPr>
              <w:pStyle w:val="Tabletext"/>
              <w:jc w:val="center"/>
            </w:pPr>
            <w:r>
              <w:t>t.b.d.</w:t>
            </w:r>
          </w:p>
        </w:tc>
      </w:tr>
      <w:tr w:rsidR="00740E6C" w:rsidRPr="006A3E90" w14:paraId="041EE6B0" w14:textId="77777777" w:rsidTr="00B35235">
        <w:trPr>
          <w:jc w:val="center"/>
        </w:trPr>
        <w:tc>
          <w:tcPr>
            <w:tcW w:w="2730" w:type="dxa"/>
            <w:tcBorders>
              <w:top w:val="single" w:sz="4" w:space="0" w:color="auto"/>
              <w:left w:val="single" w:sz="4" w:space="0" w:color="auto"/>
              <w:bottom w:val="single" w:sz="4" w:space="0" w:color="auto"/>
              <w:right w:val="single" w:sz="4" w:space="0" w:color="auto"/>
            </w:tcBorders>
          </w:tcPr>
          <w:p w14:paraId="6526CFD1" w14:textId="77777777" w:rsidR="00740E6C" w:rsidRPr="006A3E90" w:rsidRDefault="00740E6C" w:rsidP="0015294A">
            <w:pPr>
              <w:pStyle w:val="Tabletext"/>
            </w:pPr>
            <w:r w:rsidRPr="006A3E90">
              <w:t>Protection criteria</w:t>
            </w:r>
          </w:p>
        </w:tc>
        <w:tc>
          <w:tcPr>
            <w:tcW w:w="1560" w:type="dxa"/>
            <w:tcBorders>
              <w:top w:val="single" w:sz="4" w:space="0" w:color="auto"/>
              <w:left w:val="single" w:sz="4" w:space="0" w:color="auto"/>
              <w:bottom w:val="single" w:sz="4" w:space="0" w:color="auto"/>
              <w:right w:val="single" w:sz="4" w:space="0" w:color="auto"/>
            </w:tcBorders>
            <w:vAlign w:val="center"/>
          </w:tcPr>
          <w:p w14:paraId="1CFF6882" w14:textId="77777777" w:rsidR="00740E6C" w:rsidRPr="006A3E90" w:rsidRDefault="00740E6C" w:rsidP="0015294A">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0D590611" w14:textId="77777777" w:rsidR="00740E6C" w:rsidRPr="006A3E90" w:rsidRDefault="00740E6C" w:rsidP="0015294A">
            <w:pPr>
              <w:pStyle w:val="Tabletext"/>
              <w:jc w:val="center"/>
            </w:pPr>
            <w:r>
              <w:t>t.b.d.</w:t>
            </w:r>
          </w:p>
        </w:tc>
        <w:tc>
          <w:tcPr>
            <w:tcW w:w="1559" w:type="dxa"/>
            <w:tcBorders>
              <w:top w:val="single" w:sz="4" w:space="0" w:color="auto"/>
              <w:left w:val="single" w:sz="4" w:space="0" w:color="auto"/>
              <w:bottom w:val="single" w:sz="4" w:space="0" w:color="auto"/>
              <w:right w:val="single" w:sz="4" w:space="0" w:color="auto"/>
            </w:tcBorders>
          </w:tcPr>
          <w:p w14:paraId="2B4A6E8D" w14:textId="77777777" w:rsidR="00740E6C" w:rsidRPr="006A3E90" w:rsidRDefault="00740E6C" w:rsidP="0015294A">
            <w:pPr>
              <w:pStyle w:val="Tabletext"/>
              <w:jc w:val="center"/>
            </w:pPr>
            <w:r>
              <w:t>t.b.d.</w:t>
            </w:r>
          </w:p>
        </w:tc>
        <w:tc>
          <w:tcPr>
            <w:tcW w:w="1454" w:type="dxa"/>
            <w:tcBorders>
              <w:top w:val="single" w:sz="4" w:space="0" w:color="auto"/>
              <w:left w:val="single" w:sz="4" w:space="0" w:color="auto"/>
              <w:bottom w:val="single" w:sz="4" w:space="0" w:color="auto"/>
              <w:right w:val="single" w:sz="4" w:space="0" w:color="auto"/>
            </w:tcBorders>
          </w:tcPr>
          <w:p w14:paraId="617FEFC9" w14:textId="77777777" w:rsidR="00740E6C" w:rsidRPr="006A3E90" w:rsidRDefault="00740E6C" w:rsidP="0015294A">
            <w:pPr>
              <w:pStyle w:val="Tabletext"/>
              <w:jc w:val="center"/>
            </w:pPr>
            <w:r>
              <w:t>t.b.d.</w:t>
            </w:r>
          </w:p>
        </w:tc>
      </w:tr>
      <w:tr w:rsidR="00740E6C" w:rsidRPr="006A3E90" w14:paraId="70CB47E5" w14:textId="77777777" w:rsidTr="00B35235">
        <w:trPr>
          <w:jc w:val="center"/>
        </w:trPr>
        <w:tc>
          <w:tcPr>
            <w:tcW w:w="2730" w:type="dxa"/>
            <w:tcBorders>
              <w:top w:val="single" w:sz="4" w:space="0" w:color="auto"/>
              <w:left w:val="single" w:sz="4" w:space="0" w:color="auto"/>
              <w:bottom w:val="single" w:sz="4" w:space="0" w:color="auto"/>
              <w:right w:val="single" w:sz="4" w:space="0" w:color="auto"/>
            </w:tcBorders>
            <w:hideMark/>
          </w:tcPr>
          <w:p w14:paraId="30849A4C" w14:textId="77777777" w:rsidR="00740E6C" w:rsidRPr="006A3E90" w:rsidRDefault="00740E6C" w:rsidP="0015294A">
            <w:pPr>
              <w:pStyle w:val="Tabletext"/>
            </w:pPr>
            <w:r w:rsidRPr="006A3E90">
              <w:t>Antenna gain (dBi)</w:t>
            </w:r>
          </w:p>
        </w:tc>
        <w:tc>
          <w:tcPr>
            <w:tcW w:w="1560" w:type="dxa"/>
            <w:tcBorders>
              <w:top w:val="single" w:sz="4" w:space="0" w:color="auto"/>
              <w:left w:val="single" w:sz="4" w:space="0" w:color="auto"/>
              <w:bottom w:val="single" w:sz="4" w:space="0" w:color="auto"/>
              <w:right w:val="single" w:sz="4" w:space="0" w:color="auto"/>
            </w:tcBorders>
            <w:vAlign w:val="center"/>
          </w:tcPr>
          <w:p w14:paraId="6A201D77" w14:textId="77777777" w:rsidR="00740E6C" w:rsidRPr="006A3E90" w:rsidRDefault="00740E6C" w:rsidP="0015294A">
            <w:pPr>
              <w:pStyle w:val="Tabletext"/>
              <w:jc w:val="center"/>
            </w:pPr>
            <w:r w:rsidRPr="006A3E90">
              <w:t>From [-3 to 25]</w:t>
            </w:r>
          </w:p>
        </w:tc>
        <w:tc>
          <w:tcPr>
            <w:tcW w:w="2126" w:type="dxa"/>
            <w:tcBorders>
              <w:top w:val="single" w:sz="4" w:space="0" w:color="auto"/>
              <w:left w:val="single" w:sz="4" w:space="0" w:color="auto"/>
              <w:bottom w:val="single" w:sz="4" w:space="0" w:color="auto"/>
              <w:right w:val="single" w:sz="4" w:space="0" w:color="auto"/>
            </w:tcBorders>
          </w:tcPr>
          <w:p w14:paraId="6D173F7C" w14:textId="77777777" w:rsidR="00740E6C" w:rsidRPr="006A3E90" w:rsidRDefault="00740E6C" w:rsidP="0015294A">
            <w:pPr>
              <w:pStyle w:val="Tabletext"/>
              <w:jc w:val="center"/>
            </w:pPr>
            <w:r>
              <w:t>Up to 40 dBi</w:t>
            </w:r>
          </w:p>
        </w:tc>
        <w:tc>
          <w:tcPr>
            <w:tcW w:w="1559" w:type="dxa"/>
            <w:tcBorders>
              <w:top w:val="single" w:sz="4" w:space="0" w:color="auto"/>
              <w:left w:val="single" w:sz="4" w:space="0" w:color="auto"/>
              <w:bottom w:val="single" w:sz="4" w:space="0" w:color="auto"/>
              <w:right w:val="single" w:sz="4" w:space="0" w:color="auto"/>
            </w:tcBorders>
          </w:tcPr>
          <w:p w14:paraId="2FEB6F69" w14:textId="77777777" w:rsidR="00740E6C" w:rsidRPr="006A3E90" w:rsidRDefault="00740E6C" w:rsidP="0015294A">
            <w:pPr>
              <w:pStyle w:val="Tabletext"/>
              <w:jc w:val="center"/>
            </w:pPr>
            <w:r>
              <w:t>2 dBi</w:t>
            </w:r>
          </w:p>
        </w:tc>
        <w:tc>
          <w:tcPr>
            <w:tcW w:w="1454" w:type="dxa"/>
            <w:tcBorders>
              <w:top w:val="single" w:sz="4" w:space="0" w:color="auto"/>
              <w:left w:val="single" w:sz="4" w:space="0" w:color="auto"/>
              <w:bottom w:val="single" w:sz="4" w:space="0" w:color="auto"/>
              <w:right w:val="single" w:sz="4" w:space="0" w:color="auto"/>
            </w:tcBorders>
          </w:tcPr>
          <w:p w14:paraId="761DD041" w14:textId="77777777" w:rsidR="00740E6C" w:rsidRPr="006A3E90" w:rsidRDefault="00740E6C" w:rsidP="0015294A">
            <w:pPr>
              <w:pStyle w:val="Tabletext"/>
              <w:jc w:val="center"/>
            </w:pPr>
            <w:r>
              <w:t>10 dBi</w:t>
            </w:r>
          </w:p>
        </w:tc>
      </w:tr>
      <w:tr w:rsidR="00740E6C" w:rsidRPr="006A3E90" w14:paraId="63B5FCD2" w14:textId="77777777" w:rsidTr="00B35235">
        <w:trPr>
          <w:jc w:val="center"/>
        </w:trPr>
        <w:tc>
          <w:tcPr>
            <w:tcW w:w="2730" w:type="dxa"/>
            <w:tcBorders>
              <w:top w:val="single" w:sz="4" w:space="0" w:color="auto"/>
              <w:left w:val="single" w:sz="4" w:space="0" w:color="auto"/>
              <w:bottom w:val="single" w:sz="4" w:space="0" w:color="auto"/>
              <w:right w:val="single" w:sz="4" w:space="0" w:color="auto"/>
            </w:tcBorders>
            <w:hideMark/>
          </w:tcPr>
          <w:p w14:paraId="419206D1" w14:textId="77777777" w:rsidR="00740E6C" w:rsidRPr="006A3E90" w:rsidRDefault="00740E6C" w:rsidP="0015294A">
            <w:pPr>
              <w:pStyle w:val="Tabletext"/>
            </w:pPr>
            <w:r w:rsidRPr="006A3E90">
              <w:t>Antenna polarization</w:t>
            </w:r>
          </w:p>
        </w:tc>
        <w:tc>
          <w:tcPr>
            <w:tcW w:w="1560" w:type="dxa"/>
            <w:tcBorders>
              <w:top w:val="single" w:sz="4" w:space="0" w:color="auto"/>
              <w:left w:val="single" w:sz="4" w:space="0" w:color="auto"/>
              <w:bottom w:val="single" w:sz="4" w:space="0" w:color="auto"/>
              <w:right w:val="single" w:sz="4" w:space="0" w:color="auto"/>
            </w:tcBorders>
            <w:vAlign w:val="center"/>
          </w:tcPr>
          <w:p w14:paraId="1A1C45B0" w14:textId="77777777" w:rsidR="00740E6C" w:rsidRPr="006A3E90" w:rsidRDefault="00740E6C" w:rsidP="0015294A">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49AA2889" w14:textId="77777777" w:rsidR="00740E6C" w:rsidRPr="006A3E90" w:rsidRDefault="00740E6C" w:rsidP="0015294A">
            <w:pPr>
              <w:pStyle w:val="Tabletext"/>
              <w:jc w:val="center"/>
            </w:pPr>
            <w:r>
              <w:t>Horizontal, vertical, circular</w:t>
            </w:r>
          </w:p>
        </w:tc>
        <w:tc>
          <w:tcPr>
            <w:tcW w:w="1559" w:type="dxa"/>
            <w:tcBorders>
              <w:top w:val="single" w:sz="4" w:space="0" w:color="auto"/>
              <w:left w:val="single" w:sz="4" w:space="0" w:color="auto"/>
              <w:bottom w:val="single" w:sz="4" w:space="0" w:color="auto"/>
              <w:right w:val="single" w:sz="4" w:space="0" w:color="auto"/>
            </w:tcBorders>
          </w:tcPr>
          <w:p w14:paraId="1FE1E112" w14:textId="77777777" w:rsidR="00740E6C" w:rsidRPr="006A3E90" w:rsidRDefault="00740E6C" w:rsidP="0015294A">
            <w:pPr>
              <w:pStyle w:val="Tabletext"/>
              <w:jc w:val="center"/>
            </w:pPr>
            <w:r>
              <w:t>Horizontal, vertical, circular</w:t>
            </w:r>
          </w:p>
        </w:tc>
        <w:tc>
          <w:tcPr>
            <w:tcW w:w="1454" w:type="dxa"/>
            <w:tcBorders>
              <w:top w:val="single" w:sz="4" w:space="0" w:color="auto"/>
              <w:left w:val="single" w:sz="4" w:space="0" w:color="auto"/>
              <w:bottom w:val="single" w:sz="4" w:space="0" w:color="auto"/>
              <w:right w:val="single" w:sz="4" w:space="0" w:color="auto"/>
            </w:tcBorders>
          </w:tcPr>
          <w:p w14:paraId="37842616" w14:textId="77777777" w:rsidR="00740E6C" w:rsidRPr="006A3E90" w:rsidRDefault="00740E6C" w:rsidP="0015294A">
            <w:pPr>
              <w:pStyle w:val="Tabletext"/>
              <w:jc w:val="center"/>
            </w:pPr>
            <w:r>
              <w:t>Horizontal, vertical, circular</w:t>
            </w:r>
          </w:p>
        </w:tc>
      </w:tr>
      <w:tr w:rsidR="00740E6C" w:rsidRPr="00D71259" w14:paraId="5A1ADA73" w14:textId="77777777" w:rsidTr="00B35235">
        <w:trPr>
          <w:jc w:val="center"/>
        </w:trPr>
        <w:tc>
          <w:tcPr>
            <w:tcW w:w="2730" w:type="dxa"/>
            <w:tcBorders>
              <w:top w:val="single" w:sz="4" w:space="0" w:color="auto"/>
              <w:left w:val="single" w:sz="4" w:space="0" w:color="auto"/>
              <w:bottom w:val="single" w:sz="4" w:space="0" w:color="auto"/>
              <w:right w:val="single" w:sz="4" w:space="0" w:color="auto"/>
            </w:tcBorders>
            <w:hideMark/>
          </w:tcPr>
          <w:p w14:paraId="57B0F488" w14:textId="77777777" w:rsidR="00740E6C" w:rsidRPr="00D71259" w:rsidRDefault="00740E6C" w:rsidP="0015294A">
            <w:pPr>
              <w:pStyle w:val="Tabletext"/>
            </w:pPr>
            <w:r w:rsidRPr="006A3E90">
              <w:t>Antenna pattern/type</w:t>
            </w:r>
          </w:p>
        </w:tc>
        <w:tc>
          <w:tcPr>
            <w:tcW w:w="1560" w:type="dxa"/>
            <w:tcBorders>
              <w:top w:val="single" w:sz="4" w:space="0" w:color="auto"/>
              <w:left w:val="single" w:sz="4" w:space="0" w:color="auto"/>
              <w:bottom w:val="single" w:sz="4" w:space="0" w:color="auto"/>
              <w:right w:val="single" w:sz="4" w:space="0" w:color="auto"/>
            </w:tcBorders>
            <w:vAlign w:val="center"/>
          </w:tcPr>
          <w:p w14:paraId="3AA1E2FE" w14:textId="77777777" w:rsidR="00740E6C" w:rsidRPr="00D71259" w:rsidRDefault="00740E6C" w:rsidP="0015294A">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6F8DFF17" w14:textId="77777777" w:rsidR="00740E6C" w:rsidRPr="00D71259" w:rsidRDefault="00740E6C" w:rsidP="0015294A">
            <w:pPr>
              <w:pStyle w:val="Tabletext"/>
              <w:jc w:val="center"/>
            </w:pPr>
            <w:r>
              <w:t>Directional</w:t>
            </w:r>
          </w:p>
        </w:tc>
        <w:tc>
          <w:tcPr>
            <w:tcW w:w="1559" w:type="dxa"/>
            <w:tcBorders>
              <w:top w:val="single" w:sz="4" w:space="0" w:color="auto"/>
              <w:left w:val="single" w:sz="4" w:space="0" w:color="auto"/>
              <w:bottom w:val="single" w:sz="4" w:space="0" w:color="auto"/>
              <w:right w:val="single" w:sz="4" w:space="0" w:color="auto"/>
            </w:tcBorders>
          </w:tcPr>
          <w:p w14:paraId="358006DF" w14:textId="77777777" w:rsidR="00740E6C" w:rsidRPr="00D71259" w:rsidRDefault="00740E6C" w:rsidP="0015294A">
            <w:pPr>
              <w:pStyle w:val="Tabletext"/>
              <w:jc w:val="center"/>
            </w:pPr>
            <w:r>
              <w:t>Omnidirectional</w:t>
            </w:r>
          </w:p>
        </w:tc>
        <w:tc>
          <w:tcPr>
            <w:tcW w:w="1454" w:type="dxa"/>
            <w:tcBorders>
              <w:top w:val="single" w:sz="4" w:space="0" w:color="auto"/>
              <w:left w:val="single" w:sz="4" w:space="0" w:color="auto"/>
              <w:bottom w:val="single" w:sz="4" w:space="0" w:color="auto"/>
              <w:right w:val="single" w:sz="4" w:space="0" w:color="auto"/>
            </w:tcBorders>
          </w:tcPr>
          <w:p w14:paraId="0B947A0C" w14:textId="77777777" w:rsidR="00740E6C" w:rsidRPr="00D71259" w:rsidRDefault="00740E6C" w:rsidP="0015294A">
            <w:pPr>
              <w:pStyle w:val="Tabletext"/>
              <w:jc w:val="center"/>
            </w:pPr>
            <w:r>
              <w:t>Directional</w:t>
            </w:r>
          </w:p>
        </w:tc>
      </w:tr>
    </w:tbl>
    <w:p w14:paraId="5454BA36" w14:textId="77777777" w:rsidR="00740E6C" w:rsidRDefault="00740E6C" w:rsidP="00740E6C">
      <w:pPr>
        <w:pStyle w:val="Tabletext"/>
      </w:pPr>
    </w:p>
    <w:p w14:paraId="16C0BC0A" w14:textId="721CE785" w:rsidR="00792AA7" w:rsidRDefault="00792AA7" w:rsidP="00B35235">
      <w:r>
        <w:t xml:space="preserve">[Editor’s note: </w:t>
      </w:r>
      <w:r w:rsidRPr="00B53B61">
        <w:t xml:space="preserve">It was noted that additional parameters such as operational altitude and antenna pattern (e.g., reference to ITU-R Recommendation) will be needed for studies and are </w:t>
      </w:r>
      <w:r>
        <w:t>expect</w:t>
      </w:r>
      <w:r w:rsidRPr="00B53B61">
        <w:t>ed to be provided at the next WP 5B meeting</w:t>
      </w:r>
      <w:r>
        <w:t>]</w:t>
      </w:r>
    </w:p>
    <w:p w14:paraId="7AFA9A4E" w14:textId="77777777" w:rsidR="00792AA7" w:rsidRPr="00B53B61" w:rsidRDefault="00792AA7" w:rsidP="00B35235"/>
    <w:p w14:paraId="20F8437B" w14:textId="77777777" w:rsidR="00F50682" w:rsidRDefault="00792AA7" w:rsidP="00CE2BA0">
      <w:pPr>
        <w:pStyle w:val="Heading2"/>
      </w:pPr>
      <w:r>
        <w:lastRenderedPageBreak/>
        <w:t>A2.1.2</w:t>
      </w:r>
      <w:r>
        <w:tab/>
        <w:t>Technical characteristics</w:t>
      </w:r>
      <w:r w:rsidRPr="00792AA7">
        <w:t xml:space="preserve"> </w:t>
      </w:r>
      <w:r w:rsidR="007205C6" w:rsidRPr="00CE2BA0">
        <w:t xml:space="preserve">of the </w:t>
      </w:r>
      <w:r w:rsidR="007205C6">
        <w:t>systems in the incumbent services</w:t>
      </w:r>
    </w:p>
    <w:p w14:paraId="546926E8" w14:textId="2A8A9163" w:rsidR="00CE2BA0" w:rsidRPr="00FB398E" w:rsidRDefault="00CE2BA0" w:rsidP="00F50682">
      <w:pPr>
        <w:pStyle w:val="Heading4"/>
      </w:pPr>
      <w:r>
        <w:t>A</w:t>
      </w:r>
      <w:r w:rsidR="0009516D">
        <w:t>2</w:t>
      </w:r>
      <w:r w:rsidR="00792AA7">
        <w:t>.1.2.1</w:t>
      </w:r>
      <w:r>
        <w:tab/>
        <w:t>Characteristics of f</w:t>
      </w:r>
      <w:r w:rsidRPr="00FB398E">
        <w:t>ixed service</w:t>
      </w:r>
    </w:p>
    <w:p w14:paraId="344A0BD4" w14:textId="7FF0AC28" w:rsidR="00F34EDB" w:rsidRPr="00F34EDB" w:rsidRDefault="00F34EDB" w:rsidP="00F34EDB">
      <w:r w:rsidRPr="00F34EDB">
        <w:t>Parameters of typical fixed service systems are taken from Table 9 of Recommendation ITU</w:t>
      </w:r>
      <w:r w:rsidR="0037095B">
        <w:noBreakHyphen/>
      </w:r>
      <w:r w:rsidRPr="00F34EDB">
        <w:t>R</w:t>
      </w:r>
      <w:r w:rsidR="0037095B">
        <w:t> </w:t>
      </w:r>
      <w:r w:rsidRPr="00F34EDB">
        <w:t>F.758.</w:t>
      </w:r>
    </w:p>
    <w:p w14:paraId="17B49803" w14:textId="77777777" w:rsidR="00F34EDB" w:rsidRPr="00F34EDB" w:rsidRDefault="00F34EDB" w:rsidP="00F34EDB">
      <w:pPr>
        <w:pStyle w:val="TableNo"/>
        <w:rPr>
          <w:lang w:eastAsia="ja-JP"/>
        </w:rPr>
      </w:pPr>
      <w:r w:rsidRPr="00F34EDB">
        <w:t xml:space="preserve">TABLE </w:t>
      </w:r>
      <w:r w:rsidRPr="00F34EDB">
        <w:rPr>
          <w:lang w:eastAsia="ja-JP"/>
        </w:rPr>
        <w:t>1</w:t>
      </w:r>
    </w:p>
    <w:p w14:paraId="06387652" w14:textId="55DB5EFD" w:rsidR="00F34EDB" w:rsidRPr="00F34EDB" w:rsidRDefault="00F34EDB" w:rsidP="00F34EDB">
      <w:pPr>
        <w:pStyle w:val="Tabletitle"/>
        <w:rPr>
          <w:lang w:eastAsia="ja-JP"/>
        </w:rPr>
      </w:pPr>
      <w:r w:rsidRPr="00F34EDB">
        <w:rPr>
          <w:lang w:eastAsia="ja-JP"/>
        </w:rPr>
        <w:t xml:space="preserve">System parameters for PP FS </w:t>
      </w:r>
      <w:r w:rsidRPr="00F34EDB">
        <w:t>systems</w:t>
      </w:r>
      <w:r w:rsidRPr="00F34EDB">
        <w:rPr>
          <w:lang w:eastAsia="ja-JP"/>
        </w:rPr>
        <w:t xml:space="preserve"> in </w:t>
      </w:r>
      <w:r w:rsidR="0042529D">
        <w:rPr>
          <w:lang w:eastAsia="ja-JP"/>
        </w:rPr>
        <w:t xml:space="preserve">the frequency band </w:t>
      </w:r>
      <w:r w:rsidRPr="00F34EDB">
        <w:rPr>
          <w:lang w:eastAsia="ja-JP"/>
        </w:rPr>
        <w:t xml:space="preserve">21.2-23.6 GHz </w:t>
      </w:r>
    </w:p>
    <w:tbl>
      <w:tblPr>
        <w:tblW w:w="8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125"/>
        <w:gridCol w:w="1822"/>
        <w:gridCol w:w="1701"/>
      </w:tblGrid>
      <w:tr w:rsidR="00F34EDB" w:rsidRPr="00F34EDB" w14:paraId="522AACB5" w14:textId="77777777" w:rsidTr="00416667">
        <w:trPr>
          <w:jc w:val="center"/>
        </w:trPr>
        <w:tc>
          <w:tcPr>
            <w:tcW w:w="5125" w:type="dxa"/>
            <w:tcMar>
              <w:left w:w="57" w:type="dxa"/>
              <w:right w:w="57" w:type="dxa"/>
            </w:tcMar>
            <w:vAlign w:val="center"/>
          </w:tcPr>
          <w:p w14:paraId="3F1FE95A" w14:textId="77777777" w:rsidR="00F34EDB" w:rsidRPr="00F34EDB" w:rsidRDefault="00F34EDB" w:rsidP="00416667">
            <w:pPr>
              <w:pStyle w:val="Tablehead"/>
            </w:pPr>
            <w:r w:rsidRPr="00F34EDB">
              <w:t>Frequency range (GHz)</w:t>
            </w:r>
          </w:p>
        </w:tc>
        <w:tc>
          <w:tcPr>
            <w:tcW w:w="3523" w:type="dxa"/>
            <w:gridSpan w:val="2"/>
            <w:vAlign w:val="center"/>
          </w:tcPr>
          <w:p w14:paraId="4647F910" w14:textId="77777777" w:rsidR="00F34EDB" w:rsidRPr="00F34EDB" w:rsidRDefault="00F34EDB" w:rsidP="00416667">
            <w:pPr>
              <w:pStyle w:val="Tablehead"/>
            </w:pPr>
            <w:r w:rsidRPr="00F34EDB">
              <w:t>21.2-23.6</w:t>
            </w:r>
          </w:p>
        </w:tc>
      </w:tr>
      <w:tr w:rsidR="00F34EDB" w:rsidRPr="00F34EDB" w14:paraId="2A31055F" w14:textId="77777777" w:rsidTr="00416667">
        <w:trPr>
          <w:jc w:val="center"/>
        </w:trPr>
        <w:tc>
          <w:tcPr>
            <w:tcW w:w="5125" w:type="dxa"/>
            <w:tcMar>
              <w:left w:w="57" w:type="dxa"/>
              <w:right w:w="57" w:type="dxa"/>
            </w:tcMar>
            <w:vAlign w:val="center"/>
          </w:tcPr>
          <w:p w14:paraId="4A308A0C" w14:textId="77777777" w:rsidR="00F34EDB" w:rsidRPr="00F34EDB" w:rsidRDefault="00F34EDB" w:rsidP="00416667">
            <w:pPr>
              <w:pStyle w:val="Tabletext"/>
              <w:spacing w:line="240" w:lineRule="exact"/>
            </w:pPr>
            <w:r w:rsidRPr="00F34EDB">
              <w:t>Reference ITU-R Recommendation</w:t>
            </w:r>
          </w:p>
        </w:tc>
        <w:tc>
          <w:tcPr>
            <w:tcW w:w="3523" w:type="dxa"/>
            <w:gridSpan w:val="2"/>
          </w:tcPr>
          <w:p w14:paraId="432CD696" w14:textId="77777777" w:rsidR="00F34EDB" w:rsidRPr="00F34EDB" w:rsidRDefault="00F34EDB" w:rsidP="00416667">
            <w:pPr>
              <w:pStyle w:val="Tabletext"/>
              <w:jc w:val="center"/>
            </w:pPr>
            <w:r w:rsidRPr="00F34EDB">
              <w:rPr>
                <w:rStyle w:val="Hyperlink"/>
              </w:rPr>
              <w:t>F.637</w:t>
            </w:r>
          </w:p>
        </w:tc>
      </w:tr>
      <w:tr w:rsidR="00F34EDB" w:rsidRPr="00F34EDB" w14:paraId="4332EE42" w14:textId="77777777" w:rsidTr="00416667">
        <w:trPr>
          <w:jc w:val="center"/>
        </w:trPr>
        <w:tc>
          <w:tcPr>
            <w:tcW w:w="5125" w:type="dxa"/>
            <w:tcMar>
              <w:left w:w="57" w:type="dxa"/>
              <w:right w:w="57" w:type="dxa"/>
            </w:tcMar>
            <w:vAlign w:val="center"/>
          </w:tcPr>
          <w:p w14:paraId="35A7CEED" w14:textId="77777777" w:rsidR="00F34EDB" w:rsidRPr="00F34EDB" w:rsidRDefault="00F34EDB" w:rsidP="00416667">
            <w:pPr>
              <w:pStyle w:val="Tabletext"/>
              <w:spacing w:line="240" w:lineRule="exact"/>
            </w:pPr>
            <w:r w:rsidRPr="00F34EDB">
              <w:t>Modulation</w:t>
            </w:r>
          </w:p>
        </w:tc>
        <w:tc>
          <w:tcPr>
            <w:tcW w:w="1822" w:type="dxa"/>
          </w:tcPr>
          <w:p w14:paraId="01BA2388" w14:textId="77777777" w:rsidR="00F34EDB" w:rsidRPr="00F34EDB" w:rsidRDefault="00F34EDB" w:rsidP="00416667">
            <w:pPr>
              <w:pStyle w:val="Tabletext"/>
              <w:spacing w:line="240" w:lineRule="exact"/>
              <w:jc w:val="center"/>
              <w:rPr>
                <w:lang w:eastAsia="ja-JP"/>
              </w:rPr>
            </w:pPr>
            <w:r w:rsidRPr="00F34EDB">
              <w:rPr>
                <w:lang w:eastAsia="ja-JP"/>
              </w:rPr>
              <w:t>FSK</w:t>
            </w:r>
          </w:p>
        </w:tc>
        <w:tc>
          <w:tcPr>
            <w:tcW w:w="1701" w:type="dxa"/>
          </w:tcPr>
          <w:p w14:paraId="5CF1CC2E" w14:textId="77777777" w:rsidR="00F34EDB" w:rsidRPr="00F34EDB" w:rsidRDefault="00F34EDB" w:rsidP="00416667">
            <w:pPr>
              <w:pStyle w:val="Tabletext"/>
              <w:spacing w:line="240" w:lineRule="exact"/>
              <w:jc w:val="center"/>
              <w:rPr>
                <w:lang w:eastAsia="ja-JP"/>
              </w:rPr>
            </w:pPr>
            <w:r w:rsidRPr="00F34EDB">
              <w:rPr>
                <w:lang w:eastAsia="ja-JP"/>
              </w:rPr>
              <w:t>128-QAM</w:t>
            </w:r>
          </w:p>
        </w:tc>
      </w:tr>
      <w:tr w:rsidR="00F34EDB" w:rsidRPr="00F34EDB" w14:paraId="06A8E71C" w14:textId="77777777" w:rsidTr="00416667">
        <w:trPr>
          <w:jc w:val="center"/>
        </w:trPr>
        <w:tc>
          <w:tcPr>
            <w:tcW w:w="5125" w:type="dxa"/>
            <w:tcMar>
              <w:left w:w="57" w:type="dxa"/>
              <w:right w:w="57" w:type="dxa"/>
            </w:tcMar>
          </w:tcPr>
          <w:p w14:paraId="13EB39E3" w14:textId="77777777" w:rsidR="00F34EDB" w:rsidRPr="00F34EDB" w:rsidRDefault="00F34EDB" w:rsidP="00416667">
            <w:pPr>
              <w:pStyle w:val="Tabletext"/>
              <w:spacing w:line="240" w:lineRule="exact"/>
            </w:pPr>
            <w:r w:rsidRPr="00F34EDB">
              <w:t>Channel spacing and receiver noise bandwidth (MHz)</w:t>
            </w:r>
          </w:p>
        </w:tc>
        <w:tc>
          <w:tcPr>
            <w:tcW w:w="1822" w:type="dxa"/>
          </w:tcPr>
          <w:p w14:paraId="4218801F" w14:textId="77777777" w:rsidR="00F34EDB" w:rsidRPr="00F34EDB" w:rsidRDefault="00F34EDB" w:rsidP="00416667">
            <w:pPr>
              <w:pStyle w:val="Tabletext"/>
              <w:spacing w:line="240" w:lineRule="exact"/>
              <w:jc w:val="center"/>
              <w:rPr>
                <w:lang w:eastAsia="ja-JP"/>
              </w:rPr>
            </w:pPr>
            <w:r w:rsidRPr="00F34EDB">
              <w:rPr>
                <w:lang w:eastAsia="ja-JP"/>
              </w:rPr>
              <w:t>2</w:t>
            </w:r>
            <w:r w:rsidRPr="00F34EDB">
              <w:t>.5</w:t>
            </w:r>
            <w:r w:rsidRPr="00F34EDB">
              <w:rPr>
                <w:lang w:eastAsia="ja-JP"/>
              </w:rPr>
              <w:t>, 3.5, 7, 14,</w:t>
            </w:r>
            <w:r w:rsidRPr="00F34EDB">
              <w:rPr>
                <w:b/>
                <w:lang w:eastAsia="ja-JP"/>
              </w:rPr>
              <w:t xml:space="preserve"> 25</w:t>
            </w:r>
            <w:r w:rsidRPr="00F34EDB">
              <w:rPr>
                <w:caps/>
                <w:vertAlign w:val="superscript"/>
                <w:lang w:eastAsia="ja-JP"/>
              </w:rPr>
              <w:t>(2)</w:t>
            </w:r>
            <w:r w:rsidRPr="00F34EDB">
              <w:rPr>
                <w:lang w:eastAsia="ja-JP"/>
              </w:rPr>
              <w:t>, 28, 50, 56, 112</w:t>
            </w:r>
          </w:p>
        </w:tc>
        <w:tc>
          <w:tcPr>
            <w:tcW w:w="1701" w:type="dxa"/>
          </w:tcPr>
          <w:p w14:paraId="40F80A1E" w14:textId="77777777" w:rsidR="00F34EDB" w:rsidRPr="00F34EDB" w:rsidRDefault="00F34EDB" w:rsidP="00416667">
            <w:pPr>
              <w:pStyle w:val="Tabletext"/>
              <w:spacing w:line="240" w:lineRule="exact"/>
              <w:jc w:val="center"/>
              <w:rPr>
                <w:lang w:eastAsia="ja-JP"/>
              </w:rPr>
            </w:pPr>
            <w:r w:rsidRPr="00F34EDB">
              <w:rPr>
                <w:lang w:eastAsia="ja-JP"/>
              </w:rPr>
              <w:t>2</w:t>
            </w:r>
            <w:r w:rsidRPr="00F34EDB">
              <w:t>.5</w:t>
            </w:r>
            <w:r w:rsidRPr="00F34EDB">
              <w:rPr>
                <w:lang w:eastAsia="ja-JP"/>
              </w:rPr>
              <w:t xml:space="preserve">, 3.5, 7, 14, 28, </w:t>
            </w:r>
            <w:r w:rsidRPr="00F34EDB">
              <w:rPr>
                <w:b/>
                <w:lang w:eastAsia="ja-JP"/>
              </w:rPr>
              <w:t>30</w:t>
            </w:r>
            <w:r w:rsidRPr="00F34EDB">
              <w:rPr>
                <w:caps/>
                <w:vertAlign w:val="superscript"/>
                <w:lang w:eastAsia="ja-JP"/>
              </w:rPr>
              <w:t>(2)</w:t>
            </w:r>
            <w:r w:rsidRPr="00F34EDB">
              <w:rPr>
                <w:lang w:eastAsia="ja-JP"/>
              </w:rPr>
              <w:t>, 50, 56, 112</w:t>
            </w:r>
          </w:p>
        </w:tc>
      </w:tr>
      <w:tr w:rsidR="00F34EDB" w:rsidRPr="00F34EDB" w14:paraId="32AEA353" w14:textId="77777777" w:rsidTr="00416667">
        <w:trPr>
          <w:jc w:val="center"/>
        </w:trPr>
        <w:tc>
          <w:tcPr>
            <w:tcW w:w="5125" w:type="dxa"/>
            <w:tcMar>
              <w:left w:w="57" w:type="dxa"/>
              <w:right w:w="57" w:type="dxa"/>
            </w:tcMar>
          </w:tcPr>
          <w:p w14:paraId="18B6D838" w14:textId="77777777" w:rsidR="00F34EDB" w:rsidRPr="00F34EDB" w:rsidRDefault="00F34EDB" w:rsidP="00416667">
            <w:pPr>
              <w:pStyle w:val="Tabletext"/>
              <w:spacing w:line="240" w:lineRule="exact"/>
            </w:pPr>
            <w:r w:rsidRPr="00F34EDB">
              <w:t>Tx output power range (dBW)</w:t>
            </w:r>
          </w:p>
        </w:tc>
        <w:tc>
          <w:tcPr>
            <w:tcW w:w="1822" w:type="dxa"/>
          </w:tcPr>
          <w:p w14:paraId="399194EA" w14:textId="77777777" w:rsidR="00F34EDB" w:rsidRPr="00F34EDB" w:rsidRDefault="00F34EDB" w:rsidP="00416667">
            <w:pPr>
              <w:pStyle w:val="Tabletext"/>
              <w:spacing w:line="240" w:lineRule="exact"/>
              <w:jc w:val="center"/>
            </w:pPr>
            <w:r w:rsidRPr="00F34EDB">
              <w:rPr>
                <w:lang w:eastAsia="ja-JP"/>
              </w:rPr>
              <w:t>−10</w:t>
            </w:r>
          </w:p>
        </w:tc>
        <w:tc>
          <w:tcPr>
            <w:tcW w:w="1701" w:type="dxa"/>
          </w:tcPr>
          <w:p w14:paraId="210AB42B" w14:textId="77777777" w:rsidR="00F34EDB" w:rsidRPr="00F34EDB" w:rsidRDefault="00F34EDB" w:rsidP="00416667">
            <w:pPr>
              <w:pStyle w:val="Tabletext"/>
              <w:spacing w:line="240" w:lineRule="exact"/>
              <w:jc w:val="center"/>
            </w:pPr>
            <w:r w:rsidRPr="00F34EDB">
              <w:rPr>
                <w:lang w:eastAsia="ja-JP"/>
              </w:rPr>
              <w:t>−13</w:t>
            </w:r>
          </w:p>
        </w:tc>
      </w:tr>
      <w:tr w:rsidR="00F34EDB" w:rsidRPr="00F34EDB" w14:paraId="51849E20" w14:textId="77777777" w:rsidTr="00416667">
        <w:trPr>
          <w:jc w:val="center"/>
        </w:trPr>
        <w:tc>
          <w:tcPr>
            <w:tcW w:w="5125" w:type="dxa"/>
            <w:tcMar>
              <w:left w:w="57" w:type="dxa"/>
              <w:right w:w="57" w:type="dxa"/>
            </w:tcMar>
          </w:tcPr>
          <w:p w14:paraId="70BC687D" w14:textId="77777777" w:rsidR="00F34EDB" w:rsidRPr="00F34EDB" w:rsidRDefault="00F34EDB" w:rsidP="00416667">
            <w:pPr>
              <w:pStyle w:val="Tabletext"/>
              <w:spacing w:line="240" w:lineRule="exact"/>
            </w:pPr>
            <w:r w:rsidRPr="00F34EDB">
              <w:t>Tx output power density range (dBW/MHz)</w:t>
            </w:r>
            <w:r w:rsidRPr="00F34EDB">
              <w:rPr>
                <w:vertAlign w:val="superscript"/>
                <w:lang w:eastAsia="ja-JP"/>
              </w:rPr>
              <w:t>(1)</w:t>
            </w:r>
          </w:p>
        </w:tc>
        <w:tc>
          <w:tcPr>
            <w:tcW w:w="1822" w:type="dxa"/>
          </w:tcPr>
          <w:p w14:paraId="07016C3D" w14:textId="77777777" w:rsidR="00F34EDB" w:rsidRPr="00F34EDB" w:rsidRDefault="00F34EDB" w:rsidP="00416667">
            <w:pPr>
              <w:pStyle w:val="Tabletext"/>
              <w:spacing w:line="240" w:lineRule="exact"/>
              <w:jc w:val="center"/>
              <w:rPr>
                <w:lang w:eastAsia="ja-JP"/>
              </w:rPr>
            </w:pPr>
            <w:r w:rsidRPr="00F34EDB">
              <w:rPr>
                <w:lang w:eastAsia="ja-JP"/>
              </w:rPr>
              <w:t>−24.0</w:t>
            </w:r>
          </w:p>
        </w:tc>
        <w:tc>
          <w:tcPr>
            <w:tcW w:w="1701" w:type="dxa"/>
          </w:tcPr>
          <w:p w14:paraId="5CA21821" w14:textId="77777777" w:rsidR="00F34EDB" w:rsidRPr="00F34EDB" w:rsidRDefault="00F34EDB" w:rsidP="00416667">
            <w:pPr>
              <w:pStyle w:val="Tabletext"/>
              <w:spacing w:line="240" w:lineRule="exact"/>
              <w:jc w:val="center"/>
              <w:rPr>
                <w:lang w:eastAsia="ja-JP"/>
              </w:rPr>
            </w:pPr>
            <w:r w:rsidRPr="00F34EDB">
              <w:rPr>
                <w:lang w:eastAsia="ja-JP"/>
              </w:rPr>
              <w:t>−27.8</w:t>
            </w:r>
          </w:p>
        </w:tc>
      </w:tr>
      <w:tr w:rsidR="00F34EDB" w:rsidRPr="00F34EDB" w14:paraId="5995854B" w14:textId="77777777" w:rsidTr="00416667">
        <w:trPr>
          <w:jc w:val="center"/>
        </w:trPr>
        <w:tc>
          <w:tcPr>
            <w:tcW w:w="5125" w:type="dxa"/>
            <w:tcMar>
              <w:left w:w="57" w:type="dxa"/>
              <w:right w:w="57" w:type="dxa"/>
            </w:tcMar>
          </w:tcPr>
          <w:p w14:paraId="67B3204B" w14:textId="77777777" w:rsidR="00F34EDB" w:rsidRPr="00F34EDB" w:rsidRDefault="00F34EDB" w:rsidP="00416667">
            <w:pPr>
              <w:pStyle w:val="Tabletext"/>
              <w:spacing w:line="240" w:lineRule="exact"/>
            </w:pPr>
            <w:r w:rsidRPr="00F34EDB">
              <w:t>Feeder/multiplexer loss range (dB)</w:t>
            </w:r>
          </w:p>
        </w:tc>
        <w:tc>
          <w:tcPr>
            <w:tcW w:w="1822" w:type="dxa"/>
          </w:tcPr>
          <w:p w14:paraId="5DEAC1F3" w14:textId="77777777" w:rsidR="00F34EDB" w:rsidRPr="00F34EDB" w:rsidRDefault="00F34EDB" w:rsidP="00416667">
            <w:pPr>
              <w:pStyle w:val="Tabletext"/>
              <w:spacing w:line="240" w:lineRule="exact"/>
              <w:jc w:val="center"/>
            </w:pPr>
            <w:r w:rsidRPr="00F34EDB">
              <w:rPr>
                <w:lang w:eastAsia="ja-JP"/>
              </w:rPr>
              <w:t>0…3</w:t>
            </w:r>
          </w:p>
        </w:tc>
        <w:tc>
          <w:tcPr>
            <w:tcW w:w="1701" w:type="dxa"/>
          </w:tcPr>
          <w:p w14:paraId="121F65EA" w14:textId="77777777" w:rsidR="00F34EDB" w:rsidRPr="00F34EDB" w:rsidRDefault="00F34EDB" w:rsidP="00416667">
            <w:pPr>
              <w:pStyle w:val="Tabletext"/>
              <w:spacing w:line="240" w:lineRule="exact"/>
              <w:jc w:val="center"/>
            </w:pPr>
            <w:r w:rsidRPr="00F34EDB">
              <w:t>…</w:t>
            </w:r>
          </w:p>
        </w:tc>
      </w:tr>
      <w:tr w:rsidR="00F34EDB" w:rsidRPr="00F34EDB" w14:paraId="69AF9FDD" w14:textId="77777777" w:rsidTr="00416667">
        <w:trPr>
          <w:jc w:val="center"/>
        </w:trPr>
        <w:tc>
          <w:tcPr>
            <w:tcW w:w="5125" w:type="dxa"/>
            <w:tcMar>
              <w:left w:w="57" w:type="dxa"/>
              <w:right w:w="57" w:type="dxa"/>
            </w:tcMar>
          </w:tcPr>
          <w:p w14:paraId="58276C6E" w14:textId="77777777" w:rsidR="00F34EDB" w:rsidRPr="00F34EDB" w:rsidRDefault="00F34EDB" w:rsidP="00416667">
            <w:pPr>
              <w:pStyle w:val="Tabletext"/>
              <w:spacing w:line="240" w:lineRule="exact"/>
            </w:pPr>
            <w:r w:rsidRPr="00F34EDB">
              <w:t xml:space="preserve">Antenna gain range (dBi) </w:t>
            </w:r>
          </w:p>
        </w:tc>
        <w:tc>
          <w:tcPr>
            <w:tcW w:w="1822" w:type="dxa"/>
          </w:tcPr>
          <w:p w14:paraId="7B779E29" w14:textId="77777777" w:rsidR="00F34EDB" w:rsidRPr="00F34EDB" w:rsidRDefault="00F34EDB" w:rsidP="00416667">
            <w:pPr>
              <w:pStyle w:val="Tabletext"/>
              <w:spacing w:line="240" w:lineRule="exact"/>
              <w:jc w:val="center"/>
              <w:rPr>
                <w:lang w:eastAsia="ja-JP"/>
              </w:rPr>
            </w:pPr>
            <w:r w:rsidRPr="00F34EDB">
              <w:rPr>
                <w:lang w:eastAsia="ja-JP"/>
              </w:rPr>
              <w:t>34.8</w:t>
            </w:r>
          </w:p>
        </w:tc>
        <w:tc>
          <w:tcPr>
            <w:tcW w:w="1701" w:type="dxa"/>
          </w:tcPr>
          <w:p w14:paraId="36FB81CE" w14:textId="77777777" w:rsidR="00F34EDB" w:rsidRPr="00F34EDB" w:rsidRDefault="00F34EDB" w:rsidP="00416667">
            <w:pPr>
              <w:pStyle w:val="Tabletext"/>
              <w:spacing w:line="240" w:lineRule="exact"/>
              <w:jc w:val="center"/>
            </w:pPr>
            <w:r w:rsidRPr="00F34EDB">
              <w:t>…</w:t>
            </w:r>
          </w:p>
        </w:tc>
      </w:tr>
      <w:tr w:rsidR="00F34EDB" w:rsidRPr="00F34EDB" w14:paraId="5778861E" w14:textId="77777777" w:rsidTr="00416667">
        <w:trPr>
          <w:jc w:val="center"/>
        </w:trPr>
        <w:tc>
          <w:tcPr>
            <w:tcW w:w="5125" w:type="dxa"/>
            <w:tcMar>
              <w:left w:w="57" w:type="dxa"/>
              <w:right w:w="57" w:type="dxa"/>
            </w:tcMar>
          </w:tcPr>
          <w:p w14:paraId="1194CDEF" w14:textId="77777777" w:rsidR="00F34EDB" w:rsidRPr="00F34EDB" w:rsidRDefault="00F34EDB" w:rsidP="00416667">
            <w:pPr>
              <w:pStyle w:val="Tabletext"/>
              <w:spacing w:line="240" w:lineRule="exact"/>
            </w:pPr>
            <w:r w:rsidRPr="00F34EDB">
              <w:t>e.i.r.p.</w:t>
            </w:r>
            <w:r w:rsidRPr="00F34EDB">
              <w:rPr>
                <w:lang w:eastAsia="ja-JP"/>
              </w:rPr>
              <w:t xml:space="preserve"> </w:t>
            </w:r>
            <w:r w:rsidRPr="00F34EDB">
              <w:t>range (dBW)</w:t>
            </w:r>
          </w:p>
        </w:tc>
        <w:tc>
          <w:tcPr>
            <w:tcW w:w="1822" w:type="dxa"/>
          </w:tcPr>
          <w:p w14:paraId="14AD0BD7" w14:textId="77777777" w:rsidR="00F34EDB" w:rsidRPr="00F34EDB" w:rsidRDefault="00F34EDB" w:rsidP="00416667">
            <w:pPr>
              <w:pStyle w:val="Tabletext"/>
              <w:spacing w:line="240" w:lineRule="exact"/>
              <w:jc w:val="center"/>
            </w:pPr>
            <w:r w:rsidRPr="00F34EDB">
              <w:rPr>
                <w:lang w:eastAsia="ja-JP"/>
              </w:rPr>
              <w:t>21.8…</w:t>
            </w:r>
            <w:r w:rsidRPr="00F34EDB">
              <w:rPr>
                <w:lang w:eastAsia="ja-JP"/>
              </w:rPr>
              <w:br/>
              <w:t>24.8</w:t>
            </w:r>
          </w:p>
        </w:tc>
        <w:tc>
          <w:tcPr>
            <w:tcW w:w="1701" w:type="dxa"/>
          </w:tcPr>
          <w:p w14:paraId="4DABEB8E" w14:textId="77777777" w:rsidR="00F34EDB" w:rsidRPr="00F34EDB" w:rsidRDefault="00F34EDB" w:rsidP="00416667">
            <w:pPr>
              <w:pStyle w:val="Tabletext"/>
              <w:spacing w:line="240" w:lineRule="exact"/>
              <w:jc w:val="center"/>
            </w:pPr>
            <w:r w:rsidRPr="00F34EDB">
              <w:t>…</w:t>
            </w:r>
          </w:p>
        </w:tc>
      </w:tr>
      <w:tr w:rsidR="00F34EDB" w:rsidRPr="00F34EDB" w14:paraId="7940F2BA" w14:textId="77777777" w:rsidTr="00416667">
        <w:trPr>
          <w:jc w:val="center"/>
        </w:trPr>
        <w:tc>
          <w:tcPr>
            <w:tcW w:w="5125" w:type="dxa"/>
            <w:tcMar>
              <w:left w:w="57" w:type="dxa"/>
              <w:right w:w="57" w:type="dxa"/>
            </w:tcMar>
          </w:tcPr>
          <w:p w14:paraId="45BE1D71" w14:textId="77777777" w:rsidR="00F34EDB" w:rsidRPr="00F34EDB" w:rsidRDefault="00F34EDB" w:rsidP="00416667">
            <w:pPr>
              <w:pStyle w:val="Tabletext"/>
              <w:spacing w:line="240" w:lineRule="exact"/>
            </w:pPr>
            <w:r w:rsidRPr="00F34EDB">
              <w:t>e.i.r.p.</w:t>
            </w:r>
            <w:r w:rsidRPr="00F34EDB">
              <w:rPr>
                <w:lang w:eastAsia="ja-JP"/>
              </w:rPr>
              <w:t xml:space="preserve"> </w:t>
            </w:r>
            <w:r w:rsidRPr="00F34EDB">
              <w:t>density range (dBW/MHz)</w:t>
            </w:r>
            <w:r w:rsidRPr="00F34EDB">
              <w:rPr>
                <w:vertAlign w:val="superscript"/>
                <w:lang w:eastAsia="ja-JP"/>
              </w:rPr>
              <w:t>(1)</w:t>
            </w:r>
          </w:p>
        </w:tc>
        <w:tc>
          <w:tcPr>
            <w:tcW w:w="1822" w:type="dxa"/>
          </w:tcPr>
          <w:p w14:paraId="297C4B26" w14:textId="77777777" w:rsidR="00F34EDB" w:rsidRPr="00F34EDB" w:rsidRDefault="00F34EDB" w:rsidP="00416667">
            <w:pPr>
              <w:pStyle w:val="Tabletext"/>
              <w:spacing w:line="240" w:lineRule="exact"/>
              <w:ind w:left="-57" w:right="-57"/>
              <w:jc w:val="center"/>
              <w:rPr>
                <w:lang w:eastAsia="ja-JP"/>
              </w:rPr>
            </w:pPr>
            <w:r w:rsidRPr="00F34EDB">
              <w:rPr>
                <w:lang w:eastAsia="ja-JP"/>
              </w:rPr>
              <w:t>7.8…10.8</w:t>
            </w:r>
          </w:p>
        </w:tc>
        <w:tc>
          <w:tcPr>
            <w:tcW w:w="1701" w:type="dxa"/>
          </w:tcPr>
          <w:p w14:paraId="205BB524" w14:textId="77777777" w:rsidR="00F34EDB" w:rsidRPr="00F34EDB" w:rsidRDefault="00F34EDB" w:rsidP="00416667">
            <w:pPr>
              <w:pStyle w:val="Tabletext"/>
              <w:spacing w:line="240" w:lineRule="exact"/>
              <w:jc w:val="center"/>
              <w:rPr>
                <w:lang w:eastAsia="ja-JP"/>
              </w:rPr>
            </w:pPr>
          </w:p>
        </w:tc>
      </w:tr>
      <w:tr w:rsidR="00F34EDB" w:rsidRPr="00F34EDB" w14:paraId="0E358D65" w14:textId="77777777" w:rsidTr="00416667">
        <w:trPr>
          <w:jc w:val="center"/>
        </w:trPr>
        <w:tc>
          <w:tcPr>
            <w:tcW w:w="5125" w:type="dxa"/>
            <w:tcMar>
              <w:left w:w="57" w:type="dxa"/>
              <w:right w:w="57" w:type="dxa"/>
            </w:tcMar>
          </w:tcPr>
          <w:p w14:paraId="4BACC2CE" w14:textId="77777777" w:rsidR="00F34EDB" w:rsidRPr="00F34EDB" w:rsidRDefault="00F34EDB" w:rsidP="00416667">
            <w:pPr>
              <w:pStyle w:val="Tabletext"/>
              <w:spacing w:line="240" w:lineRule="exact"/>
            </w:pPr>
            <w:r w:rsidRPr="00F34EDB">
              <w:t>Receiver noise figure typical</w:t>
            </w:r>
          </w:p>
        </w:tc>
        <w:tc>
          <w:tcPr>
            <w:tcW w:w="1822" w:type="dxa"/>
          </w:tcPr>
          <w:p w14:paraId="3DBA2EC7" w14:textId="77777777" w:rsidR="00F34EDB" w:rsidRPr="00F34EDB" w:rsidRDefault="00F34EDB" w:rsidP="00416667">
            <w:pPr>
              <w:pStyle w:val="Tabletext"/>
              <w:spacing w:line="240" w:lineRule="exact"/>
              <w:jc w:val="center"/>
              <w:rPr>
                <w:lang w:eastAsia="ja-JP"/>
              </w:rPr>
            </w:pPr>
            <w:r w:rsidRPr="00F34EDB">
              <w:rPr>
                <w:lang w:eastAsia="ja-JP"/>
              </w:rPr>
              <w:t>11</w:t>
            </w:r>
          </w:p>
        </w:tc>
        <w:tc>
          <w:tcPr>
            <w:tcW w:w="1701" w:type="dxa"/>
          </w:tcPr>
          <w:p w14:paraId="2AA16F3F" w14:textId="77777777" w:rsidR="00F34EDB" w:rsidRPr="00F34EDB" w:rsidRDefault="00F34EDB" w:rsidP="00416667">
            <w:pPr>
              <w:pStyle w:val="Tabletext"/>
              <w:spacing w:line="240" w:lineRule="exact"/>
              <w:jc w:val="center"/>
              <w:rPr>
                <w:lang w:eastAsia="ja-JP"/>
              </w:rPr>
            </w:pPr>
            <w:r w:rsidRPr="00F34EDB">
              <w:rPr>
                <w:lang w:eastAsia="ja-JP"/>
              </w:rPr>
              <w:t>6</w:t>
            </w:r>
          </w:p>
        </w:tc>
      </w:tr>
      <w:tr w:rsidR="00F34EDB" w:rsidRPr="00F34EDB" w14:paraId="2BD88342" w14:textId="77777777" w:rsidTr="00416667">
        <w:trPr>
          <w:jc w:val="center"/>
        </w:trPr>
        <w:tc>
          <w:tcPr>
            <w:tcW w:w="5125" w:type="dxa"/>
            <w:tcMar>
              <w:left w:w="57" w:type="dxa"/>
              <w:right w:w="57" w:type="dxa"/>
            </w:tcMar>
          </w:tcPr>
          <w:p w14:paraId="377E1670" w14:textId="77777777" w:rsidR="00F34EDB" w:rsidRPr="00F34EDB" w:rsidRDefault="00F34EDB" w:rsidP="00416667">
            <w:pPr>
              <w:pStyle w:val="Tabletext"/>
              <w:spacing w:line="240" w:lineRule="exact"/>
            </w:pPr>
            <w:r w:rsidRPr="00F34EDB">
              <w:t xml:space="preserve">Receiver noise power density typical </w:t>
            </w:r>
            <w:r w:rsidRPr="00F34EDB">
              <w:rPr>
                <w:lang w:eastAsia="ja-JP"/>
              </w:rPr>
              <w:t>(=</w:t>
            </w:r>
            <w:r w:rsidRPr="00F34EDB">
              <w:rPr>
                <w:i/>
                <w:iCs/>
              </w:rPr>
              <w:t>N</w:t>
            </w:r>
            <w:r w:rsidRPr="00F34EDB">
              <w:rPr>
                <w:i/>
                <w:iCs/>
                <w:vertAlign w:val="subscript"/>
              </w:rPr>
              <w:t>RX</w:t>
            </w:r>
            <w:r w:rsidRPr="00F34EDB">
              <w:rPr>
                <w:lang w:eastAsia="ja-JP"/>
              </w:rPr>
              <w:t>)</w:t>
            </w:r>
            <w:r w:rsidRPr="00F34EDB">
              <w:t xml:space="preserve"> (dBW/MHz)</w:t>
            </w:r>
          </w:p>
        </w:tc>
        <w:tc>
          <w:tcPr>
            <w:tcW w:w="1822" w:type="dxa"/>
          </w:tcPr>
          <w:p w14:paraId="7B2F89BF" w14:textId="77777777" w:rsidR="00F34EDB" w:rsidRPr="00F34EDB" w:rsidRDefault="00F34EDB" w:rsidP="00416667">
            <w:pPr>
              <w:pStyle w:val="Tabletext"/>
              <w:tabs>
                <w:tab w:val="clear" w:pos="284"/>
                <w:tab w:val="left" w:pos="285"/>
                <w:tab w:val="center" w:pos="478"/>
              </w:tabs>
              <w:spacing w:line="240" w:lineRule="exact"/>
              <w:jc w:val="center"/>
              <w:rPr>
                <w:lang w:eastAsia="ja-JP"/>
              </w:rPr>
            </w:pPr>
            <w:r w:rsidRPr="00F34EDB">
              <w:rPr>
                <w:lang w:eastAsia="ja-JP"/>
              </w:rPr>
              <w:t>−133</w:t>
            </w:r>
          </w:p>
        </w:tc>
        <w:tc>
          <w:tcPr>
            <w:tcW w:w="1701" w:type="dxa"/>
          </w:tcPr>
          <w:p w14:paraId="69C45407" w14:textId="77777777" w:rsidR="00F34EDB" w:rsidRPr="00F34EDB" w:rsidRDefault="00F34EDB" w:rsidP="00416667">
            <w:pPr>
              <w:pStyle w:val="Tabletext"/>
              <w:spacing w:line="240" w:lineRule="exact"/>
              <w:jc w:val="center"/>
              <w:rPr>
                <w:lang w:eastAsia="ja-JP"/>
              </w:rPr>
            </w:pPr>
            <w:r w:rsidRPr="00F34EDB">
              <w:rPr>
                <w:lang w:eastAsia="ja-JP"/>
              </w:rPr>
              <w:t>−138</w:t>
            </w:r>
          </w:p>
        </w:tc>
      </w:tr>
      <w:tr w:rsidR="00F34EDB" w:rsidRPr="00F34EDB" w14:paraId="44A7E536" w14:textId="77777777" w:rsidTr="00416667">
        <w:trPr>
          <w:jc w:val="center"/>
        </w:trPr>
        <w:tc>
          <w:tcPr>
            <w:tcW w:w="5125" w:type="dxa"/>
            <w:tcMar>
              <w:left w:w="57" w:type="dxa"/>
              <w:right w:w="57" w:type="dxa"/>
            </w:tcMar>
          </w:tcPr>
          <w:p w14:paraId="2C305857" w14:textId="77777777" w:rsidR="00F34EDB" w:rsidRPr="00F34EDB" w:rsidRDefault="00F34EDB" w:rsidP="00416667">
            <w:pPr>
              <w:pStyle w:val="Tabletext"/>
              <w:spacing w:line="240" w:lineRule="exact"/>
            </w:pPr>
            <w:r w:rsidRPr="00F34EDB">
              <w:t>Normalized Rx input level for</w:t>
            </w:r>
            <w:r w:rsidRPr="00F34EDB">
              <w:br/>
              <w:t>1 × 10</w:t>
            </w:r>
            <w:r w:rsidRPr="00F34EDB">
              <w:rPr>
                <w:vertAlign w:val="superscript"/>
              </w:rPr>
              <w:t>−6</w:t>
            </w:r>
            <w:r w:rsidRPr="00F34EDB">
              <w:t xml:space="preserve"> BER (dBW/MHz)</w:t>
            </w:r>
          </w:p>
        </w:tc>
        <w:tc>
          <w:tcPr>
            <w:tcW w:w="1822" w:type="dxa"/>
          </w:tcPr>
          <w:p w14:paraId="55B9C185" w14:textId="77777777" w:rsidR="00F34EDB" w:rsidRPr="00F34EDB" w:rsidRDefault="00F34EDB" w:rsidP="00416667">
            <w:pPr>
              <w:pStyle w:val="Tabletext"/>
              <w:spacing w:line="240" w:lineRule="exact"/>
              <w:jc w:val="center"/>
              <w:rPr>
                <w:lang w:eastAsia="ja-JP"/>
              </w:rPr>
            </w:pPr>
            <w:r w:rsidRPr="00F34EDB">
              <w:rPr>
                <w:lang w:eastAsia="ja-JP"/>
              </w:rPr>
              <w:t>−119.6</w:t>
            </w:r>
          </w:p>
        </w:tc>
        <w:tc>
          <w:tcPr>
            <w:tcW w:w="1701" w:type="dxa"/>
          </w:tcPr>
          <w:p w14:paraId="5241E2D5" w14:textId="77777777" w:rsidR="00F34EDB" w:rsidRPr="00F34EDB" w:rsidRDefault="00F34EDB" w:rsidP="00416667">
            <w:pPr>
              <w:pStyle w:val="Tabletext"/>
              <w:spacing w:line="240" w:lineRule="exact"/>
              <w:jc w:val="center"/>
              <w:rPr>
                <w:lang w:eastAsia="ja-JP"/>
              </w:rPr>
            </w:pPr>
            <w:r w:rsidRPr="00F34EDB">
              <w:rPr>
                <w:lang w:eastAsia="ja-JP"/>
              </w:rPr>
              <w:t>−108.5</w:t>
            </w:r>
          </w:p>
        </w:tc>
      </w:tr>
      <w:tr w:rsidR="00F34EDB" w:rsidRPr="00F34EDB" w14:paraId="0D7740CF" w14:textId="77777777" w:rsidTr="00416667">
        <w:trPr>
          <w:jc w:val="center"/>
        </w:trPr>
        <w:tc>
          <w:tcPr>
            <w:tcW w:w="5125" w:type="dxa"/>
            <w:tcBorders>
              <w:bottom w:val="single" w:sz="4" w:space="0" w:color="auto"/>
            </w:tcBorders>
            <w:tcMar>
              <w:left w:w="57" w:type="dxa"/>
              <w:right w:w="57" w:type="dxa"/>
            </w:tcMar>
          </w:tcPr>
          <w:p w14:paraId="78112EAB" w14:textId="77777777" w:rsidR="00F34EDB" w:rsidRPr="00F34EDB" w:rsidRDefault="00F34EDB" w:rsidP="00416667">
            <w:pPr>
              <w:pStyle w:val="Tabletext"/>
              <w:spacing w:line="240" w:lineRule="exact"/>
            </w:pPr>
            <w:r w:rsidRPr="00F34EDB">
              <w:t>Nominal long-term interference power density (dBW/MHz)</w:t>
            </w:r>
          </w:p>
        </w:tc>
        <w:tc>
          <w:tcPr>
            <w:tcW w:w="1822" w:type="dxa"/>
            <w:tcBorders>
              <w:bottom w:val="single" w:sz="4" w:space="0" w:color="auto"/>
            </w:tcBorders>
          </w:tcPr>
          <w:p w14:paraId="46383F18" w14:textId="77777777" w:rsidR="00F34EDB" w:rsidRPr="00F34EDB" w:rsidRDefault="00F34EDB" w:rsidP="00416667">
            <w:pPr>
              <w:pStyle w:val="Tabletext"/>
              <w:spacing w:line="240" w:lineRule="exact"/>
              <w:ind w:left="-113" w:right="-113"/>
              <w:jc w:val="center"/>
              <w:rPr>
                <w:lang w:eastAsia="ja-JP"/>
              </w:rPr>
            </w:pPr>
            <w:r w:rsidRPr="00F34EDB">
              <w:rPr>
                <w:lang w:eastAsia="ja-JP"/>
              </w:rPr>
              <w:t xml:space="preserve">−133 </w:t>
            </w:r>
            <w:r w:rsidRPr="00F34EDB">
              <w:t xml:space="preserve">+ </w:t>
            </w:r>
            <w:r w:rsidRPr="00F34EDB">
              <w:rPr>
                <w:i/>
              </w:rPr>
              <w:t>I</w:t>
            </w:r>
            <w:r w:rsidRPr="00F34EDB">
              <w:t>/</w:t>
            </w:r>
            <w:r w:rsidRPr="00F34EDB">
              <w:rPr>
                <w:i/>
              </w:rPr>
              <w:t>N</w:t>
            </w:r>
          </w:p>
        </w:tc>
        <w:tc>
          <w:tcPr>
            <w:tcW w:w="1701" w:type="dxa"/>
            <w:tcBorders>
              <w:bottom w:val="single" w:sz="4" w:space="0" w:color="auto"/>
            </w:tcBorders>
          </w:tcPr>
          <w:p w14:paraId="76D967FD" w14:textId="77777777" w:rsidR="00F34EDB" w:rsidRPr="00F34EDB" w:rsidRDefault="00F34EDB" w:rsidP="00416667">
            <w:pPr>
              <w:pStyle w:val="Tabletext"/>
              <w:spacing w:line="240" w:lineRule="exact"/>
              <w:ind w:left="-57" w:right="-57"/>
              <w:jc w:val="center"/>
              <w:rPr>
                <w:lang w:eastAsia="ja-JP"/>
              </w:rPr>
            </w:pPr>
            <w:r w:rsidRPr="00F34EDB">
              <w:rPr>
                <w:lang w:eastAsia="ja-JP"/>
              </w:rPr>
              <w:t>−138</w:t>
            </w:r>
            <w:r w:rsidRPr="00F34EDB">
              <w:t xml:space="preserve"> + </w:t>
            </w:r>
            <w:r w:rsidRPr="00F34EDB">
              <w:rPr>
                <w:i/>
              </w:rPr>
              <w:t>I</w:t>
            </w:r>
            <w:r w:rsidRPr="00F34EDB">
              <w:t>/</w:t>
            </w:r>
            <w:r w:rsidRPr="00F34EDB">
              <w:rPr>
                <w:i/>
              </w:rPr>
              <w:t>N</w:t>
            </w:r>
          </w:p>
        </w:tc>
      </w:tr>
      <w:tr w:rsidR="00F34EDB" w:rsidRPr="007A4B1B" w14:paraId="591EA637" w14:textId="77777777" w:rsidTr="00416667">
        <w:trPr>
          <w:jc w:val="center"/>
        </w:trPr>
        <w:tc>
          <w:tcPr>
            <w:tcW w:w="8648" w:type="dxa"/>
            <w:gridSpan w:val="3"/>
            <w:tcBorders>
              <w:top w:val="single" w:sz="4" w:space="0" w:color="auto"/>
              <w:left w:val="nil"/>
              <w:bottom w:val="nil"/>
              <w:right w:val="nil"/>
            </w:tcBorders>
            <w:tcMar>
              <w:left w:w="57" w:type="dxa"/>
              <w:right w:w="57" w:type="dxa"/>
            </w:tcMar>
          </w:tcPr>
          <w:p w14:paraId="32FE0E41" w14:textId="77777777" w:rsidR="00F34EDB" w:rsidRPr="00F34EDB" w:rsidRDefault="00F34EDB" w:rsidP="00416667">
            <w:pPr>
              <w:pStyle w:val="Tablelegend"/>
              <w:tabs>
                <w:tab w:val="clear" w:pos="1134"/>
                <w:tab w:val="left" w:pos="247"/>
              </w:tabs>
              <w:spacing w:before="40" w:after="40"/>
              <w:ind w:left="247" w:hanging="247"/>
            </w:pPr>
            <w:r w:rsidRPr="00F34EDB">
              <w:rPr>
                <w:vertAlign w:val="superscript"/>
              </w:rPr>
              <w:t xml:space="preserve"> (1)</w:t>
            </w:r>
            <w:r w:rsidRPr="00F34EDB">
              <w:tab/>
              <w:t xml:space="preserve">To calculate the values for the Tx/e.i.r.p. densities, channel spacing/bandwidth needs to be identified. In these tables, the channel spacing indicated in the </w:t>
            </w:r>
            <w:r w:rsidRPr="00F34EDB">
              <w:rPr>
                <w:b/>
                <w:bCs/>
              </w:rPr>
              <w:t>bold text</w:t>
            </w:r>
            <w:r w:rsidRPr="00F34EDB">
              <w:t xml:space="preserve"> is used.</w:t>
            </w:r>
          </w:p>
          <w:p w14:paraId="5775B146" w14:textId="77777777" w:rsidR="00F34EDB" w:rsidRPr="007A4B1B" w:rsidRDefault="00F34EDB" w:rsidP="00416667">
            <w:pPr>
              <w:pStyle w:val="Tablelegend"/>
              <w:tabs>
                <w:tab w:val="clear" w:pos="1134"/>
                <w:tab w:val="left" w:pos="247"/>
              </w:tabs>
              <w:spacing w:before="40" w:after="40"/>
              <w:rPr>
                <w:lang w:eastAsia="ja-JP"/>
              </w:rPr>
            </w:pPr>
            <w:r w:rsidRPr="00F34EDB">
              <w:rPr>
                <w:vertAlign w:val="superscript"/>
              </w:rPr>
              <w:t xml:space="preserve"> (2)</w:t>
            </w:r>
            <w:r w:rsidRPr="00F34EDB">
              <w:tab/>
              <w:t>This channel spacing value is not specified in the reference Recommendation.</w:t>
            </w:r>
          </w:p>
        </w:tc>
      </w:tr>
    </w:tbl>
    <w:p w14:paraId="23454EA0" w14:textId="77777777" w:rsidR="00F34EDB" w:rsidRPr="00F34EDB" w:rsidRDefault="00F34EDB" w:rsidP="00F34EDB">
      <w:r w:rsidRPr="00F34EDB">
        <w:t>32 fixed service stations have been registrered to the MIFR.</w:t>
      </w:r>
    </w:p>
    <w:p w14:paraId="373DB239" w14:textId="77777777" w:rsidR="00927B77" w:rsidRPr="00927B77" w:rsidRDefault="00927B77" w:rsidP="00927B77"/>
    <w:p w14:paraId="3CEDDFFD" w14:textId="355BD731" w:rsidR="00CE2BA0" w:rsidRDefault="00CE2BA0" w:rsidP="00CE2BA0">
      <w:pPr>
        <w:pStyle w:val="Heading2"/>
      </w:pPr>
      <w:r>
        <w:t>A</w:t>
      </w:r>
      <w:r w:rsidR="0009516D">
        <w:t>2</w:t>
      </w:r>
      <w:r w:rsidR="00792AA7">
        <w:t>.1.2.2</w:t>
      </w:r>
      <w:r>
        <w:tab/>
        <w:t>Characteristics of r</w:t>
      </w:r>
      <w:r w:rsidRPr="00FB398E">
        <w:t>adioastronomy</w:t>
      </w:r>
    </w:p>
    <w:p w14:paraId="46075AD4" w14:textId="77777777" w:rsidR="00F34EDB" w:rsidRPr="00F34EDB" w:rsidRDefault="00F34EDB" w:rsidP="00F34EDB">
      <w:r w:rsidRPr="00F34EDB">
        <w:t>Protection criteria for radioastronomy service are taken from Tables 1 and 2 of Recommendation ITU-R RA.769.</w:t>
      </w:r>
    </w:p>
    <w:p w14:paraId="23343F19" w14:textId="77777777" w:rsidR="00F34EDB" w:rsidRPr="00F34EDB" w:rsidRDefault="00F34EDB" w:rsidP="00F34EDB">
      <w:pPr>
        <w:pStyle w:val="TableNo"/>
      </w:pPr>
      <w:r w:rsidRPr="00F34EDB">
        <w:lastRenderedPageBreak/>
        <w:t>TABLE 2</w:t>
      </w:r>
    </w:p>
    <w:p w14:paraId="266571E2" w14:textId="77777777" w:rsidR="00F34EDB" w:rsidRPr="00F34EDB" w:rsidRDefault="00F34EDB" w:rsidP="00F34EDB">
      <w:pPr>
        <w:pStyle w:val="Tabletitle"/>
      </w:pPr>
      <w:r w:rsidRPr="00F34EDB">
        <w:t>Threshold levels of interference detrimental to radio astronomy continuum and spectral-line observations</w:t>
      </w:r>
    </w:p>
    <w:tbl>
      <w:tblPr>
        <w:tblW w:w="10062" w:type="dxa"/>
        <w:jc w:val="center"/>
        <w:tblLayout w:type="fixed"/>
        <w:tblLook w:val="0000" w:firstRow="0" w:lastRow="0" w:firstColumn="0" w:lastColumn="0" w:noHBand="0" w:noVBand="0"/>
      </w:tblPr>
      <w:tblGrid>
        <w:gridCol w:w="1210"/>
        <w:gridCol w:w="1056"/>
        <w:gridCol w:w="1182"/>
        <w:gridCol w:w="1227"/>
        <w:gridCol w:w="1276"/>
        <w:gridCol w:w="1466"/>
        <w:gridCol w:w="802"/>
        <w:gridCol w:w="709"/>
        <w:gridCol w:w="1134"/>
      </w:tblGrid>
      <w:tr w:rsidR="00F34EDB" w:rsidRPr="00F34EDB" w14:paraId="494CA812" w14:textId="77777777" w:rsidTr="00416667">
        <w:trPr>
          <w:cantSplit/>
          <w:jc w:val="center"/>
        </w:trPr>
        <w:tc>
          <w:tcPr>
            <w:tcW w:w="1210" w:type="dxa"/>
            <w:vMerge w:val="restart"/>
            <w:tcBorders>
              <w:top w:val="single" w:sz="6" w:space="0" w:color="auto"/>
              <w:left w:val="single" w:sz="6" w:space="0" w:color="auto"/>
              <w:right w:val="single" w:sz="6" w:space="0" w:color="auto"/>
            </w:tcBorders>
            <w:vAlign w:val="center"/>
          </w:tcPr>
          <w:p w14:paraId="1CCEAFBD" w14:textId="77777777" w:rsidR="00F34EDB" w:rsidRPr="00F34EDB" w:rsidRDefault="00F34EDB" w:rsidP="00416667">
            <w:pPr>
              <w:pStyle w:val="Tablehead"/>
              <w:spacing w:before="60" w:after="60"/>
              <w:rPr>
                <w:sz w:val="18"/>
              </w:rPr>
            </w:pPr>
            <w:r w:rsidRPr="00F34EDB">
              <w:rPr>
                <w:bCs/>
                <w:sz w:val="18"/>
              </w:rPr>
              <w:t xml:space="preserve">Centre </w:t>
            </w:r>
            <w:r w:rsidRPr="00F34EDB">
              <w:rPr>
                <w:bCs/>
                <w:sz w:val="18"/>
              </w:rPr>
              <w:br/>
              <w:t>frequency</w:t>
            </w:r>
            <w:r w:rsidRPr="00F34EDB">
              <w:rPr>
                <w:sz w:val="18"/>
              </w:rPr>
              <w:br/>
            </w:r>
            <w:r w:rsidRPr="00F34EDB">
              <w:rPr>
                <w:i/>
                <w:sz w:val="18"/>
              </w:rPr>
              <w:t>f</w:t>
            </w:r>
            <w:r w:rsidRPr="00F34EDB">
              <w:rPr>
                <w:i/>
                <w:iCs/>
                <w:sz w:val="18"/>
                <w:vertAlign w:val="subscript"/>
              </w:rPr>
              <w:t>c</w:t>
            </w:r>
            <w:r w:rsidRPr="00F34EDB">
              <w:rPr>
                <w:i/>
                <w:iCs/>
                <w:sz w:val="18"/>
                <w:vertAlign w:val="subscript"/>
              </w:rPr>
              <w:br/>
            </w:r>
            <w:r w:rsidRPr="00F34EDB">
              <w:rPr>
                <w:sz w:val="18"/>
              </w:rPr>
              <w:t>(MHz)</w:t>
            </w:r>
          </w:p>
        </w:tc>
        <w:tc>
          <w:tcPr>
            <w:tcW w:w="1056" w:type="dxa"/>
            <w:vMerge w:val="restart"/>
            <w:tcBorders>
              <w:top w:val="single" w:sz="6" w:space="0" w:color="auto"/>
              <w:left w:val="single" w:sz="6" w:space="0" w:color="auto"/>
              <w:right w:val="single" w:sz="6" w:space="0" w:color="auto"/>
            </w:tcBorders>
            <w:vAlign w:val="center"/>
          </w:tcPr>
          <w:p w14:paraId="4038A7D2" w14:textId="77777777" w:rsidR="00F34EDB" w:rsidRPr="00F34EDB" w:rsidRDefault="00F34EDB" w:rsidP="00416667">
            <w:pPr>
              <w:pStyle w:val="Tablehead"/>
              <w:spacing w:before="60" w:after="60"/>
              <w:rPr>
                <w:sz w:val="18"/>
              </w:rPr>
            </w:pPr>
            <w:r w:rsidRPr="00F34EDB">
              <w:rPr>
                <w:bCs/>
                <w:sz w:val="18"/>
              </w:rPr>
              <w:t>Assumed bandwidth</w:t>
            </w:r>
            <w:r w:rsidRPr="00F34EDB">
              <w:rPr>
                <w:sz w:val="18"/>
              </w:rPr>
              <w:br/>
            </w:r>
            <w:r w:rsidRPr="00F34EDB">
              <w:rPr>
                <w:rFonts w:ascii="Symbol" w:hAnsi="Symbol"/>
                <w:sz w:val="18"/>
              </w:rPr>
              <w:t></w:t>
            </w:r>
            <w:r w:rsidRPr="00F34EDB">
              <w:rPr>
                <w:i/>
                <w:sz w:val="18"/>
              </w:rPr>
              <w:t>f</w:t>
            </w:r>
            <w:r w:rsidRPr="00F34EDB">
              <w:rPr>
                <w:rFonts w:ascii="Symbol" w:hAnsi="Symbol"/>
                <w:i/>
                <w:sz w:val="18"/>
              </w:rPr>
              <w:br/>
            </w:r>
            <w:r w:rsidRPr="00F34EDB">
              <w:rPr>
                <w:sz w:val="18"/>
              </w:rPr>
              <w:t>(MHz)</w:t>
            </w:r>
          </w:p>
        </w:tc>
        <w:tc>
          <w:tcPr>
            <w:tcW w:w="1182" w:type="dxa"/>
            <w:vMerge w:val="restart"/>
            <w:tcBorders>
              <w:top w:val="single" w:sz="6" w:space="0" w:color="auto"/>
              <w:left w:val="single" w:sz="6" w:space="0" w:color="auto"/>
              <w:right w:val="single" w:sz="6" w:space="0" w:color="auto"/>
            </w:tcBorders>
            <w:vAlign w:val="center"/>
          </w:tcPr>
          <w:p w14:paraId="588B0C0A" w14:textId="77777777" w:rsidR="00F34EDB" w:rsidRPr="00F34EDB" w:rsidRDefault="00F34EDB" w:rsidP="00416667">
            <w:pPr>
              <w:pStyle w:val="Tablehead"/>
              <w:spacing w:before="60" w:after="60"/>
              <w:rPr>
                <w:sz w:val="18"/>
              </w:rPr>
            </w:pPr>
            <w:r w:rsidRPr="00F34EDB">
              <w:rPr>
                <w:bCs/>
                <w:sz w:val="18"/>
              </w:rPr>
              <w:t>Minimum antenna noise temperature</w:t>
            </w:r>
            <w:r w:rsidRPr="00F34EDB">
              <w:rPr>
                <w:sz w:val="18"/>
              </w:rPr>
              <w:br/>
            </w:r>
            <w:r w:rsidRPr="00F34EDB">
              <w:rPr>
                <w:i/>
                <w:sz w:val="18"/>
              </w:rPr>
              <w:t>T</w:t>
            </w:r>
            <w:r w:rsidRPr="00F34EDB">
              <w:rPr>
                <w:i/>
                <w:iCs/>
                <w:sz w:val="18"/>
                <w:vertAlign w:val="subscript"/>
              </w:rPr>
              <w:t>A</w:t>
            </w:r>
            <w:r w:rsidRPr="00F34EDB">
              <w:rPr>
                <w:i/>
                <w:iCs/>
                <w:sz w:val="18"/>
                <w:vertAlign w:val="subscript"/>
              </w:rPr>
              <w:br/>
            </w:r>
            <w:r w:rsidRPr="00F34EDB">
              <w:rPr>
                <w:sz w:val="18"/>
              </w:rPr>
              <w:t>(K)</w:t>
            </w:r>
          </w:p>
        </w:tc>
        <w:tc>
          <w:tcPr>
            <w:tcW w:w="1227" w:type="dxa"/>
            <w:vMerge w:val="restart"/>
            <w:tcBorders>
              <w:top w:val="single" w:sz="6" w:space="0" w:color="auto"/>
              <w:left w:val="single" w:sz="6" w:space="0" w:color="auto"/>
              <w:right w:val="single" w:sz="6" w:space="0" w:color="auto"/>
            </w:tcBorders>
            <w:vAlign w:val="center"/>
          </w:tcPr>
          <w:p w14:paraId="6959B2EC" w14:textId="77777777" w:rsidR="00F34EDB" w:rsidRPr="00F34EDB" w:rsidRDefault="00F34EDB" w:rsidP="00416667">
            <w:pPr>
              <w:pStyle w:val="Tablehead"/>
              <w:spacing w:before="60" w:after="60"/>
              <w:rPr>
                <w:sz w:val="18"/>
              </w:rPr>
            </w:pPr>
            <w:r w:rsidRPr="00F34EDB">
              <w:rPr>
                <w:bCs/>
                <w:sz w:val="18"/>
              </w:rPr>
              <w:t>Receiver noise temperature</w:t>
            </w:r>
            <w:r w:rsidRPr="00F34EDB">
              <w:rPr>
                <w:sz w:val="18"/>
              </w:rPr>
              <w:br/>
            </w:r>
            <w:r w:rsidRPr="00F34EDB">
              <w:rPr>
                <w:i/>
                <w:sz w:val="18"/>
              </w:rPr>
              <w:t>T</w:t>
            </w:r>
            <w:r w:rsidRPr="00F34EDB">
              <w:rPr>
                <w:i/>
                <w:iCs/>
                <w:sz w:val="18"/>
                <w:vertAlign w:val="subscript"/>
              </w:rPr>
              <w:t>R</w:t>
            </w:r>
            <w:r w:rsidRPr="00F34EDB">
              <w:rPr>
                <w:sz w:val="18"/>
              </w:rPr>
              <w:br/>
              <w:t>(K)</w:t>
            </w:r>
          </w:p>
        </w:tc>
        <w:tc>
          <w:tcPr>
            <w:tcW w:w="2742" w:type="dxa"/>
            <w:gridSpan w:val="2"/>
            <w:tcBorders>
              <w:top w:val="single" w:sz="6" w:space="0" w:color="auto"/>
              <w:left w:val="single" w:sz="6" w:space="0" w:color="auto"/>
              <w:bottom w:val="single" w:sz="6" w:space="0" w:color="auto"/>
              <w:right w:val="single" w:sz="6" w:space="0" w:color="auto"/>
            </w:tcBorders>
            <w:vAlign w:val="center"/>
          </w:tcPr>
          <w:p w14:paraId="3131F907" w14:textId="77777777" w:rsidR="00F34EDB" w:rsidRPr="00F34EDB" w:rsidRDefault="00F34EDB" w:rsidP="00416667">
            <w:pPr>
              <w:pStyle w:val="Tablehead"/>
              <w:spacing w:before="60" w:after="60"/>
              <w:rPr>
                <w:sz w:val="18"/>
              </w:rPr>
            </w:pPr>
            <w:r w:rsidRPr="00F34EDB">
              <w:rPr>
                <w:sz w:val="18"/>
              </w:rPr>
              <w:t>System sensitivity</w:t>
            </w:r>
            <w:r w:rsidRPr="00F34EDB">
              <w:rPr>
                <w:sz w:val="18"/>
                <w:vertAlign w:val="superscript"/>
              </w:rPr>
              <w:br/>
            </w:r>
            <w:r w:rsidRPr="00F34EDB">
              <w:rPr>
                <w:sz w:val="18"/>
              </w:rPr>
              <w:t>(noise fluctuations)</w:t>
            </w:r>
          </w:p>
        </w:tc>
        <w:tc>
          <w:tcPr>
            <w:tcW w:w="2645" w:type="dxa"/>
            <w:gridSpan w:val="3"/>
            <w:tcBorders>
              <w:top w:val="single" w:sz="6" w:space="0" w:color="auto"/>
              <w:left w:val="single" w:sz="6" w:space="0" w:color="auto"/>
              <w:bottom w:val="single" w:sz="6" w:space="0" w:color="auto"/>
              <w:right w:val="single" w:sz="6" w:space="0" w:color="auto"/>
            </w:tcBorders>
            <w:vAlign w:val="center"/>
          </w:tcPr>
          <w:p w14:paraId="652B4D98" w14:textId="77777777" w:rsidR="00F34EDB" w:rsidRPr="00F34EDB" w:rsidRDefault="00F34EDB" w:rsidP="00416667">
            <w:pPr>
              <w:pStyle w:val="Tablehead"/>
              <w:spacing w:before="60" w:after="60"/>
              <w:rPr>
                <w:sz w:val="18"/>
              </w:rPr>
            </w:pPr>
            <w:r w:rsidRPr="00F34EDB">
              <w:rPr>
                <w:sz w:val="18"/>
              </w:rPr>
              <w:t>Threshold interference levels</w:t>
            </w:r>
          </w:p>
        </w:tc>
      </w:tr>
      <w:tr w:rsidR="00F34EDB" w:rsidRPr="00F34EDB" w14:paraId="65FB2607" w14:textId="77777777" w:rsidTr="00416667">
        <w:trPr>
          <w:cantSplit/>
          <w:jc w:val="center"/>
        </w:trPr>
        <w:tc>
          <w:tcPr>
            <w:tcW w:w="1210" w:type="dxa"/>
            <w:vMerge/>
            <w:tcBorders>
              <w:left w:val="single" w:sz="6" w:space="0" w:color="auto"/>
              <w:right w:val="single" w:sz="6" w:space="0" w:color="auto"/>
            </w:tcBorders>
          </w:tcPr>
          <w:p w14:paraId="1CD88AF1" w14:textId="77777777" w:rsidR="00F34EDB" w:rsidRPr="00F34EDB" w:rsidRDefault="00F34EDB" w:rsidP="00416667">
            <w:pPr>
              <w:pStyle w:val="Tablehead"/>
              <w:rPr>
                <w:sz w:val="18"/>
              </w:rPr>
            </w:pPr>
          </w:p>
        </w:tc>
        <w:tc>
          <w:tcPr>
            <w:tcW w:w="1056" w:type="dxa"/>
            <w:vMerge/>
            <w:tcBorders>
              <w:left w:val="single" w:sz="6" w:space="0" w:color="auto"/>
              <w:right w:val="single" w:sz="6" w:space="0" w:color="auto"/>
            </w:tcBorders>
          </w:tcPr>
          <w:p w14:paraId="3A56EF35" w14:textId="77777777" w:rsidR="00F34EDB" w:rsidRPr="00F34EDB" w:rsidRDefault="00F34EDB" w:rsidP="00416667">
            <w:pPr>
              <w:pStyle w:val="Tablehead"/>
              <w:rPr>
                <w:sz w:val="18"/>
              </w:rPr>
            </w:pPr>
          </w:p>
        </w:tc>
        <w:tc>
          <w:tcPr>
            <w:tcW w:w="1182" w:type="dxa"/>
            <w:vMerge/>
            <w:tcBorders>
              <w:left w:val="single" w:sz="6" w:space="0" w:color="auto"/>
              <w:right w:val="single" w:sz="6" w:space="0" w:color="auto"/>
            </w:tcBorders>
          </w:tcPr>
          <w:p w14:paraId="34238BD0" w14:textId="77777777" w:rsidR="00F34EDB" w:rsidRPr="00F34EDB" w:rsidRDefault="00F34EDB" w:rsidP="00416667">
            <w:pPr>
              <w:pStyle w:val="Tablehead"/>
              <w:rPr>
                <w:sz w:val="18"/>
              </w:rPr>
            </w:pPr>
          </w:p>
        </w:tc>
        <w:tc>
          <w:tcPr>
            <w:tcW w:w="1227" w:type="dxa"/>
            <w:vMerge/>
            <w:tcBorders>
              <w:left w:val="single" w:sz="6" w:space="0" w:color="auto"/>
              <w:right w:val="single" w:sz="6" w:space="0" w:color="auto"/>
            </w:tcBorders>
          </w:tcPr>
          <w:p w14:paraId="52B76FF2" w14:textId="77777777" w:rsidR="00F34EDB" w:rsidRPr="00F34EDB" w:rsidRDefault="00F34EDB" w:rsidP="00416667">
            <w:pPr>
              <w:pStyle w:val="Tablehead"/>
              <w:rPr>
                <w:sz w:val="18"/>
              </w:rPr>
            </w:pPr>
          </w:p>
        </w:tc>
        <w:tc>
          <w:tcPr>
            <w:tcW w:w="1276" w:type="dxa"/>
            <w:tcBorders>
              <w:top w:val="single" w:sz="6" w:space="0" w:color="auto"/>
              <w:left w:val="single" w:sz="6" w:space="0" w:color="auto"/>
              <w:right w:val="single" w:sz="6" w:space="0" w:color="auto"/>
            </w:tcBorders>
            <w:vAlign w:val="center"/>
          </w:tcPr>
          <w:p w14:paraId="624E7865" w14:textId="77777777" w:rsidR="00F34EDB" w:rsidRPr="00F34EDB" w:rsidRDefault="00F34EDB" w:rsidP="00416667">
            <w:pPr>
              <w:pStyle w:val="Tablehead"/>
              <w:rPr>
                <w:sz w:val="18"/>
              </w:rPr>
            </w:pPr>
            <w:r w:rsidRPr="00F34EDB">
              <w:rPr>
                <w:bCs/>
                <w:sz w:val="18"/>
              </w:rPr>
              <w:t>Temperature</w:t>
            </w:r>
            <w:r w:rsidRPr="00F34EDB">
              <w:rPr>
                <w:sz w:val="18"/>
              </w:rPr>
              <w:br/>
            </w:r>
            <w:r w:rsidRPr="00F34EDB">
              <w:rPr>
                <w:rFonts w:ascii="Symbol" w:hAnsi="Symbol"/>
                <w:sz w:val="18"/>
              </w:rPr>
              <w:t></w:t>
            </w:r>
            <w:r w:rsidRPr="00F34EDB">
              <w:rPr>
                <w:i/>
                <w:sz w:val="18"/>
              </w:rPr>
              <w:t>T</w:t>
            </w:r>
            <w:r w:rsidRPr="00F34EDB">
              <w:rPr>
                <w:i/>
                <w:sz w:val="18"/>
              </w:rPr>
              <w:br/>
            </w:r>
            <w:r w:rsidRPr="00F34EDB">
              <w:rPr>
                <w:sz w:val="18"/>
              </w:rPr>
              <w:t>(mK)</w:t>
            </w:r>
          </w:p>
        </w:tc>
        <w:tc>
          <w:tcPr>
            <w:tcW w:w="1466" w:type="dxa"/>
            <w:tcBorders>
              <w:top w:val="single" w:sz="6" w:space="0" w:color="auto"/>
              <w:left w:val="single" w:sz="6" w:space="0" w:color="auto"/>
              <w:right w:val="single" w:sz="6" w:space="0" w:color="auto"/>
            </w:tcBorders>
            <w:vAlign w:val="center"/>
          </w:tcPr>
          <w:p w14:paraId="776DA097" w14:textId="77777777" w:rsidR="00F34EDB" w:rsidRPr="00F34EDB" w:rsidRDefault="00F34EDB" w:rsidP="00416667">
            <w:pPr>
              <w:pStyle w:val="Tablehead"/>
              <w:rPr>
                <w:sz w:val="18"/>
              </w:rPr>
            </w:pPr>
            <w:r w:rsidRPr="00F34EDB">
              <w:rPr>
                <w:bCs/>
                <w:sz w:val="18"/>
              </w:rPr>
              <w:t>Power spectral</w:t>
            </w:r>
            <w:r w:rsidRPr="00F34EDB">
              <w:rPr>
                <w:b w:val="0"/>
                <w:bCs/>
                <w:sz w:val="18"/>
              </w:rPr>
              <w:br/>
            </w:r>
            <w:r w:rsidRPr="00F34EDB">
              <w:rPr>
                <w:bCs/>
                <w:sz w:val="18"/>
              </w:rPr>
              <w:t>density</w:t>
            </w:r>
            <w:r w:rsidRPr="00F34EDB">
              <w:rPr>
                <w:sz w:val="18"/>
              </w:rPr>
              <w:br/>
            </w:r>
            <w:r w:rsidRPr="00F34EDB">
              <w:rPr>
                <w:rFonts w:ascii="Symbol" w:hAnsi="Symbol"/>
                <w:sz w:val="18"/>
              </w:rPr>
              <w:t></w:t>
            </w:r>
            <w:r w:rsidRPr="00F34EDB">
              <w:rPr>
                <w:i/>
                <w:sz w:val="18"/>
              </w:rPr>
              <w:t>P</w:t>
            </w:r>
            <w:r w:rsidRPr="00F34EDB">
              <w:rPr>
                <w:i/>
                <w:sz w:val="18"/>
              </w:rPr>
              <w:br/>
            </w:r>
            <w:r w:rsidRPr="00F34EDB">
              <w:rPr>
                <w:sz w:val="18"/>
              </w:rPr>
              <w:t>(dB(W/Hz))</w:t>
            </w:r>
          </w:p>
        </w:tc>
        <w:tc>
          <w:tcPr>
            <w:tcW w:w="802" w:type="dxa"/>
            <w:tcBorders>
              <w:top w:val="single" w:sz="6" w:space="0" w:color="auto"/>
              <w:left w:val="single" w:sz="6" w:space="0" w:color="auto"/>
              <w:right w:val="single" w:sz="6" w:space="0" w:color="auto"/>
            </w:tcBorders>
            <w:vAlign w:val="center"/>
          </w:tcPr>
          <w:p w14:paraId="43B6C242" w14:textId="77777777" w:rsidR="00F34EDB" w:rsidRPr="00F34EDB" w:rsidRDefault="00F34EDB" w:rsidP="00416667">
            <w:pPr>
              <w:pStyle w:val="Tablehead"/>
              <w:rPr>
                <w:sz w:val="18"/>
              </w:rPr>
            </w:pPr>
            <w:r w:rsidRPr="00F34EDB">
              <w:rPr>
                <w:bCs/>
                <w:sz w:val="18"/>
              </w:rPr>
              <w:t>Input power</w:t>
            </w:r>
            <w:r w:rsidRPr="00F34EDB">
              <w:rPr>
                <w:sz w:val="18"/>
              </w:rPr>
              <w:br/>
            </w:r>
            <w:r w:rsidRPr="00F34EDB">
              <w:rPr>
                <w:rFonts w:ascii="Symbol" w:hAnsi="Symbol"/>
                <w:sz w:val="18"/>
              </w:rPr>
              <w:t></w:t>
            </w:r>
            <w:r w:rsidRPr="00F34EDB">
              <w:rPr>
                <w:i/>
                <w:sz w:val="18"/>
              </w:rPr>
              <w:t>P</w:t>
            </w:r>
            <w:r w:rsidRPr="00F34EDB">
              <w:rPr>
                <w:i/>
                <w:iCs/>
                <w:sz w:val="18"/>
                <w:vertAlign w:val="subscript"/>
              </w:rPr>
              <w:t>H</w:t>
            </w:r>
            <w:r w:rsidRPr="00F34EDB">
              <w:rPr>
                <w:sz w:val="18"/>
              </w:rPr>
              <w:br/>
              <w:t>(dBW)</w:t>
            </w:r>
          </w:p>
        </w:tc>
        <w:tc>
          <w:tcPr>
            <w:tcW w:w="709" w:type="dxa"/>
            <w:tcBorders>
              <w:top w:val="single" w:sz="6" w:space="0" w:color="auto"/>
              <w:left w:val="single" w:sz="6" w:space="0" w:color="auto"/>
              <w:right w:val="single" w:sz="6" w:space="0" w:color="auto"/>
            </w:tcBorders>
            <w:vAlign w:val="center"/>
          </w:tcPr>
          <w:p w14:paraId="55472C20" w14:textId="77777777" w:rsidR="00F34EDB" w:rsidRPr="00F34EDB" w:rsidRDefault="00F34EDB" w:rsidP="00416667">
            <w:pPr>
              <w:pStyle w:val="Tablehead"/>
              <w:rPr>
                <w:sz w:val="18"/>
              </w:rPr>
            </w:pPr>
            <w:r w:rsidRPr="00F34EDB">
              <w:rPr>
                <w:bCs/>
                <w:sz w:val="18"/>
              </w:rPr>
              <w:t>pfd</w:t>
            </w:r>
            <w:r w:rsidRPr="00F34EDB">
              <w:rPr>
                <w:sz w:val="18"/>
              </w:rPr>
              <w:br/>
            </w:r>
            <w:r w:rsidRPr="00F34EDB">
              <w:rPr>
                <w:i/>
                <w:sz w:val="18"/>
              </w:rPr>
              <w:t>S</w:t>
            </w:r>
            <w:r w:rsidRPr="00F34EDB">
              <w:rPr>
                <w:i/>
                <w:iCs/>
                <w:sz w:val="18"/>
                <w:vertAlign w:val="subscript"/>
              </w:rPr>
              <w:t>H</w:t>
            </w:r>
            <w:r w:rsidRPr="00F34EDB">
              <w:rPr>
                <w:sz w:val="18"/>
              </w:rPr>
              <w:t> </w:t>
            </w:r>
            <w:r w:rsidRPr="00F34EDB">
              <w:rPr>
                <w:rFonts w:ascii="Symbol" w:hAnsi="Symbol"/>
                <w:sz w:val="18"/>
              </w:rPr>
              <w:t></w:t>
            </w:r>
            <w:r w:rsidRPr="00F34EDB">
              <w:rPr>
                <w:i/>
                <w:sz w:val="18"/>
              </w:rPr>
              <w:t>f</w:t>
            </w:r>
            <w:r w:rsidRPr="00F34EDB">
              <w:rPr>
                <w:sz w:val="18"/>
              </w:rPr>
              <w:br/>
              <w:t>(dB(W/m</w:t>
            </w:r>
            <w:r w:rsidRPr="00F34EDB">
              <w:rPr>
                <w:sz w:val="18"/>
                <w:vertAlign w:val="superscript"/>
              </w:rPr>
              <w:t>2</w:t>
            </w:r>
            <w:r w:rsidRPr="00F34EDB">
              <w:rPr>
                <w:sz w:val="18"/>
              </w:rPr>
              <w:t>))</w:t>
            </w:r>
          </w:p>
        </w:tc>
        <w:tc>
          <w:tcPr>
            <w:tcW w:w="1134" w:type="dxa"/>
            <w:tcBorders>
              <w:top w:val="single" w:sz="6" w:space="0" w:color="auto"/>
              <w:left w:val="single" w:sz="6" w:space="0" w:color="auto"/>
              <w:right w:val="single" w:sz="6" w:space="0" w:color="auto"/>
            </w:tcBorders>
            <w:vAlign w:val="center"/>
          </w:tcPr>
          <w:p w14:paraId="2674B2C6" w14:textId="77777777" w:rsidR="00F34EDB" w:rsidRPr="00F34EDB" w:rsidRDefault="00F34EDB" w:rsidP="00416667">
            <w:pPr>
              <w:pStyle w:val="Tablehead"/>
              <w:rPr>
                <w:sz w:val="18"/>
              </w:rPr>
            </w:pPr>
            <w:r w:rsidRPr="00F34EDB">
              <w:rPr>
                <w:bCs/>
                <w:sz w:val="18"/>
              </w:rPr>
              <w:t>Spectral pfd</w:t>
            </w:r>
            <w:r w:rsidRPr="00F34EDB">
              <w:rPr>
                <w:sz w:val="18"/>
              </w:rPr>
              <w:br/>
            </w:r>
            <w:r w:rsidRPr="00F34EDB">
              <w:rPr>
                <w:i/>
                <w:sz w:val="18"/>
              </w:rPr>
              <w:t>S</w:t>
            </w:r>
            <w:r w:rsidRPr="00F34EDB">
              <w:rPr>
                <w:i/>
                <w:iCs/>
                <w:sz w:val="18"/>
                <w:vertAlign w:val="subscript"/>
              </w:rPr>
              <w:t>H</w:t>
            </w:r>
            <w:r w:rsidRPr="00F34EDB">
              <w:rPr>
                <w:sz w:val="18"/>
              </w:rPr>
              <w:br/>
              <w:t>(dB(W/(m</w:t>
            </w:r>
            <w:r w:rsidRPr="00F34EDB">
              <w:rPr>
                <w:sz w:val="18"/>
                <w:vertAlign w:val="superscript"/>
              </w:rPr>
              <w:t>2</w:t>
            </w:r>
            <w:r w:rsidRPr="00F34EDB">
              <w:rPr>
                <w:position w:val="6"/>
                <w:sz w:val="18"/>
              </w:rPr>
              <w:t xml:space="preserve"> </w:t>
            </w:r>
            <w:r w:rsidRPr="00F34EDB">
              <w:rPr>
                <w:sz w:val="18"/>
              </w:rPr>
              <w:sym w:font="Symbol" w:char="F0D7"/>
            </w:r>
            <w:r w:rsidRPr="00F34EDB">
              <w:rPr>
                <w:sz w:val="18"/>
              </w:rPr>
              <w:t xml:space="preserve"> Hz)))</w:t>
            </w:r>
          </w:p>
        </w:tc>
      </w:tr>
      <w:tr w:rsidR="00F34EDB" w:rsidRPr="00F34EDB" w14:paraId="7C31FF06" w14:textId="77777777" w:rsidTr="0037095B">
        <w:trPr>
          <w:cantSplit/>
          <w:jc w:val="center"/>
        </w:trPr>
        <w:tc>
          <w:tcPr>
            <w:tcW w:w="1210" w:type="dxa"/>
            <w:tcBorders>
              <w:top w:val="single" w:sz="6" w:space="0" w:color="auto"/>
              <w:left w:val="single" w:sz="6" w:space="0" w:color="auto"/>
              <w:bottom w:val="single" w:sz="6" w:space="0" w:color="auto"/>
              <w:right w:val="single" w:sz="6" w:space="0" w:color="auto"/>
            </w:tcBorders>
          </w:tcPr>
          <w:p w14:paraId="6EEEBB0C" w14:textId="77777777" w:rsidR="00F34EDB" w:rsidRPr="00F34EDB" w:rsidRDefault="00F34EDB" w:rsidP="00416667">
            <w:pPr>
              <w:pStyle w:val="Tabletext"/>
              <w:spacing w:before="10" w:after="10" w:line="200" w:lineRule="exact"/>
              <w:jc w:val="center"/>
              <w:rPr>
                <w:sz w:val="18"/>
              </w:rPr>
            </w:pPr>
            <w:r w:rsidRPr="00F34EDB">
              <w:rPr>
                <w:sz w:val="18"/>
              </w:rPr>
              <w:t>22</w:t>
            </w:r>
            <w:r w:rsidRPr="00F34EDB">
              <w:rPr>
                <w:rFonts w:ascii="Tms Rmn" w:hAnsi="Tms Rmn"/>
                <w:sz w:val="12"/>
              </w:rPr>
              <w:t> </w:t>
            </w:r>
            <w:r w:rsidRPr="00F34EDB">
              <w:rPr>
                <w:sz w:val="18"/>
              </w:rPr>
              <w:t>355 (continuum observation, central frequency)</w:t>
            </w:r>
          </w:p>
        </w:tc>
        <w:tc>
          <w:tcPr>
            <w:tcW w:w="1056" w:type="dxa"/>
            <w:tcBorders>
              <w:top w:val="single" w:sz="6" w:space="0" w:color="auto"/>
              <w:left w:val="single" w:sz="6" w:space="0" w:color="auto"/>
              <w:bottom w:val="single" w:sz="6" w:space="0" w:color="auto"/>
              <w:right w:val="single" w:sz="6" w:space="0" w:color="auto"/>
            </w:tcBorders>
            <w:vAlign w:val="center"/>
          </w:tcPr>
          <w:p w14:paraId="578AB9C3" w14:textId="77777777" w:rsidR="00F34EDB" w:rsidRPr="00F34EDB" w:rsidRDefault="00F34EDB" w:rsidP="00416667">
            <w:pPr>
              <w:pStyle w:val="Tabletext"/>
              <w:spacing w:before="10" w:after="10" w:line="200" w:lineRule="exact"/>
              <w:jc w:val="center"/>
              <w:rPr>
                <w:sz w:val="18"/>
              </w:rPr>
            </w:pPr>
            <w:r w:rsidRPr="00F34EDB">
              <w:rPr>
                <w:sz w:val="18"/>
              </w:rPr>
              <w:t>290</w:t>
            </w:r>
          </w:p>
        </w:tc>
        <w:tc>
          <w:tcPr>
            <w:tcW w:w="1182" w:type="dxa"/>
            <w:tcBorders>
              <w:top w:val="single" w:sz="6" w:space="0" w:color="auto"/>
              <w:left w:val="single" w:sz="6" w:space="0" w:color="auto"/>
              <w:bottom w:val="single" w:sz="6" w:space="0" w:color="auto"/>
              <w:right w:val="single" w:sz="6" w:space="0" w:color="auto"/>
            </w:tcBorders>
            <w:vAlign w:val="center"/>
          </w:tcPr>
          <w:p w14:paraId="0005582B" w14:textId="77777777" w:rsidR="00F34EDB" w:rsidRPr="00F34EDB" w:rsidRDefault="00F34EDB" w:rsidP="00416667">
            <w:pPr>
              <w:pStyle w:val="Tabletext"/>
              <w:spacing w:before="10" w:after="10" w:line="200" w:lineRule="exact"/>
              <w:jc w:val="center"/>
              <w:rPr>
                <w:sz w:val="18"/>
              </w:rPr>
            </w:pPr>
            <w:r w:rsidRPr="00F34EDB">
              <w:rPr>
                <w:sz w:val="18"/>
              </w:rPr>
              <w:t>35</w:t>
            </w:r>
          </w:p>
        </w:tc>
        <w:tc>
          <w:tcPr>
            <w:tcW w:w="1227" w:type="dxa"/>
            <w:tcBorders>
              <w:top w:val="single" w:sz="6" w:space="0" w:color="auto"/>
              <w:left w:val="single" w:sz="6" w:space="0" w:color="auto"/>
              <w:bottom w:val="single" w:sz="6" w:space="0" w:color="auto"/>
              <w:right w:val="single" w:sz="6" w:space="0" w:color="auto"/>
            </w:tcBorders>
            <w:vAlign w:val="center"/>
          </w:tcPr>
          <w:p w14:paraId="6814136E" w14:textId="77777777" w:rsidR="00F34EDB" w:rsidRPr="00F34EDB" w:rsidRDefault="00F34EDB" w:rsidP="00416667">
            <w:pPr>
              <w:pStyle w:val="Tabletext"/>
              <w:spacing w:before="10" w:after="10" w:line="200" w:lineRule="exact"/>
              <w:jc w:val="center"/>
              <w:rPr>
                <w:sz w:val="18"/>
              </w:rPr>
            </w:pPr>
            <w:r w:rsidRPr="00F34EDB">
              <w:rPr>
                <w:sz w:val="18"/>
              </w:rPr>
              <w:t>30</w:t>
            </w:r>
          </w:p>
        </w:tc>
        <w:tc>
          <w:tcPr>
            <w:tcW w:w="1276" w:type="dxa"/>
            <w:tcBorders>
              <w:top w:val="single" w:sz="6" w:space="0" w:color="auto"/>
              <w:left w:val="single" w:sz="6" w:space="0" w:color="auto"/>
              <w:bottom w:val="single" w:sz="6" w:space="0" w:color="auto"/>
              <w:right w:val="single" w:sz="6" w:space="0" w:color="auto"/>
            </w:tcBorders>
            <w:vAlign w:val="center"/>
          </w:tcPr>
          <w:p w14:paraId="653A4A70" w14:textId="77777777" w:rsidR="00F34EDB" w:rsidRPr="00F34EDB" w:rsidRDefault="00F34EDB" w:rsidP="00416667">
            <w:pPr>
              <w:pStyle w:val="Tabletext"/>
              <w:spacing w:before="10" w:after="10" w:line="200" w:lineRule="exact"/>
              <w:jc w:val="center"/>
              <w:rPr>
                <w:sz w:val="18"/>
              </w:rPr>
            </w:pPr>
            <w:r w:rsidRPr="00F34EDB">
              <w:rPr>
                <w:sz w:val="18"/>
              </w:rPr>
              <w:t>0.085</w:t>
            </w:r>
          </w:p>
        </w:tc>
        <w:tc>
          <w:tcPr>
            <w:tcW w:w="1466" w:type="dxa"/>
            <w:tcBorders>
              <w:top w:val="single" w:sz="6" w:space="0" w:color="auto"/>
              <w:left w:val="single" w:sz="6" w:space="0" w:color="auto"/>
              <w:bottom w:val="single" w:sz="6" w:space="0" w:color="auto"/>
              <w:right w:val="single" w:sz="6" w:space="0" w:color="auto"/>
            </w:tcBorders>
            <w:vAlign w:val="center"/>
          </w:tcPr>
          <w:p w14:paraId="08468C79" w14:textId="77777777" w:rsidR="00F34EDB" w:rsidRPr="00F34EDB" w:rsidRDefault="00F34EDB" w:rsidP="00416667">
            <w:pPr>
              <w:pStyle w:val="Tabletext"/>
              <w:spacing w:before="10" w:after="10" w:line="200" w:lineRule="exact"/>
              <w:jc w:val="center"/>
              <w:rPr>
                <w:sz w:val="18"/>
              </w:rPr>
            </w:pPr>
            <w:r w:rsidRPr="00F34EDB">
              <w:rPr>
                <w:sz w:val="18"/>
              </w:rPr>
              <w:t>–269</w:t>
            </w:r>
          </w:p>
        </w:tc>
        <w:tc>
          <w:tcPr>
            <w:tcW w:w="802" w:type="dxa"/>
            <w:tcBorders>
              <w:top w:val="single" w:sz="6" w:space="0" w:color="auto"/>
              <w:left w:val="single" w:sz="6" w:space="0" w:color="auto"/>
              <w:bottom w:val="single" w:sz="6" w:space="0" w:color="auto"/>
              <w:right w:val="single" w:sz="6" w:space="0" w:color="auto"/>
            </w:tcBorders>
            <w:vAlign w:val="center"/>
          </w:tcPr>
          <w:p w14:paraId="1587B302" w14:textId="77777777" w:rsidR="00F34EDB" w:rsidRPr="00F34EDB" w:rsidRDefault="00F34EDB" w:rsidP="00416667">
            <w:pPr>
              <w:pStyle w:val="Tabletext"/>
              <w:spacing w:before="10" w:after="10" w:line="200" w:lineRule="exact"/>
              <w:jc w:val="center"/>
              <w:rPr>
                <w:sz w:val="18"/>
              </w:rPr>
            </w:pPr>
            <w:r w:rsidRPr="00F34EDB">
              <w:rPr>
                <w:sz w:val="18"/>
              </w:rPr>
              <w:t>–195</w:t>
            </w:r>
          </w:p>
        </w:tc>
        <w:tc>
          <w:tcPr>
            <w:tcW w:w="709" w:type="dxa"/>
            <w:tcBorders>
              <w:top w:val="single" w:sz="6" w:space="0" w:color="auto"/>
              <w:left w:val="single" w:sz="6" w:space="0" w:color="auto"/>
              <w:bottom w:val="single" w:sz="6" w:space="0" w:color="auto"/>
              <w:right w:val="single" w:sz="6" w:space="0" w:color="auto"/>
            </w:tcBorders>
            <w:vAlign w:val="center"/>
          </w:tcPr>
          <w:p w14:paraId="11EB1E49" w14:textId="77777777" w:rsidR="00F34EDB" w:rsidRPr="00F34EDB" w:rsidRDefault="00F34EDB" w:rsidP="00416667">
            <w:pPr>
              <w:pStyle w:val="Tabletext"/>
              <w:spacing w:before="10" w:after="10" w:line="200" w:lineRule="exact"/>
              <w:jc w:val="center"/>
              <w:rPr>
                <w:sz w:val="18"/>
              </w:rPr>
            </w:pPr>
            <w:r w:rsidRPr="00F34EDB">
              <w:rPr>
                <w:sz w:val="18"/>
              </w:rPr>
              <w:t>–146</w:t>
            </w:r>
          </w:p>
        </w:tc>
        <w:tc>
          <w:tcPr>
            <w:tcW w:w="1134" w:type="dxa"/>
            <w:tcBorders>
              <w:top w:val="single" w:sz="6" w:space="0" w:color="auto"/>
              <w:left w:val="single" w:sz="6" w:space="0" w:color="auto"/>
              <w:bottom w:val="single" w:sz="6" w:space="0" w:color="auto"/>
              <w:right w:val="single" w:sz="6" w:space="0" w:color="auto"/>
            </w:tcBorders>
            <w:vAlign w:val="center"/>
          </w:tcPr>
          <w:p w14:paraId="03F57FBC" w14:textId="77777777" w:rsidR="00F34EDB" w:rsidRPr="00F34EDB" w:rsidRDefault="00F34EDB" w:rsidP="00416667">
            <w:pPr>
              <w:pStyle w:val="Tabletext"/>
              <w:spacing w:before="10" w:after="10" w:line="200" w:lineRule="exact"/>
              <w:jc w:val="center"/>
              <w:rPr>
                <w:sz w:val="18"/>
              </w:rPr>
            </w:pPr>
            <w:r w:rsidRPr="00F34EDB">
              <w:rPr>
                <w:sz w:val="18"/>
              </w:rPr>
              <w:t>–231</w:t>
            </w:r>
          </w:p>
        </w:tc>
      </w:tr>
      <w:tr w:rsidR="00F34EDB" w:rsidRPr="004B726F" w14:paraId="4D50FDBD" w14:textId="77777777" w:rsidTr="0037095B">
        <w:trPr>
          <w:cantSplit/>
          <w:jc w:val="center"/>
        </w:trPr>
        <w:tc>
          <w:tcPr>
            <w:tcW w:w="1210" w:type="dxa"/>
            <w:tcBorders>
              <w:top w:val="single" w:sz="6" w:space="0" w:color="auto"/>
              <w:left w:val="single" w:sz="6" w:space="0" w:color="auto"/>
              <w:bottom w:val="single" w:sz="6" w:space="0" w:color="auto"/>
              <w:right w:val="single" w:sz="6" w:space="0" w:color="auto"/>
            </w:tcBorders>
          </w:tcPr>
          <w:p w14:paraId="25117E12" w14:textId="77777777" w:rsidR="00F34EDB" w:rsidRPr="00F34EDB" w:rsidRDefault="00F34EDB" w:rsidP="00416667">
            <w:pPr>
              <w:pStyle w:val="Tabletext"/>
              <w:spacing w:line="240" w:lineRule="exact"/>
              <w:jc w:val="center"/>
              <w:rPr>
                <w:sz w:val="18"/>
              </w:rPr>
            </w:pPr>
            <w:r w:rsidRPr="00F34EDB">
              <w:rPr>
                <w:sz w:val="18"/>
              </w:rPr>
              <w:t>22</w:t>
            </w:r>
            <w:r w:rsidRPr="00F34EDB">
              <w:rPr>
                <w:rFonts w:ascii="Tms Rmn" w:hAnsi="Tms Rmn"/>
                <w:sz w:val="12"/>
              </w:rPr>
              <w:t> </w:t>
            </w:r>
            <w:r w:rsidRPr="00F34EDB">
              <w:rPr>
                <w:sz w:val="18"/>
              </w:rPr>
              <w:t xml:space="preserve">200 (spectral-line observation) </w:t>
            </w:r>
          </w:p>
        </w:tc>
        <w:tc>
          <w:tcPr>
            <w:tcW w:w="1056" w:type="dxa"/>
            <w:tcBorders>
              <w:top w:val="single" w:sz="6" w:space="0" w:color="auto"/>
              <w:left w:val="single" w:sz="6" w:space="0" w:color="auto"/>
              <w:bottom w:val="single" w:sz="6" w:space="0" w:color="auto"/>
              <w:right w:val="single" w:sz="6" w:space="0" w:color="auto"/>
            </w:tcBorders>
            <w:vAlign w:val="center"/>
          </w:tcPr>
          <w:p w14:paraId="2B1E39CE" w14:textId="77777777" w:rsidR="00F34EDB" w:rsidRPr="00F34EDB" w:rsidRDefault="00F34EDB" w:rsidP="00416667">
            <w:pPr>
              <w:pStyle w:val="Tabletext"/>
              <w:spacing w:line="240" w:lineRule="exact"/>
              <w:jc w:val="center"/>
              <w:rPr>
                <w:sz w:val="18"/>
              </w:rPr>
            </w:pPr>
            <w:r w:rsidRPr="00F34EDB">
              <w:rPr>
                <w:sz w:val="18"/>
              </w:rPr>
              <w:t>250</w:t>
            </w:r>
          </w:p>
        </w:tc>
        <w:tc>
          <w:tcPr>
            <w:tcW w:w="1182" w:type="dxa"/>
            <w:tcBorders>
              <w:top w:val="single" w:sz="6" w:space="0" w:color="auto"/>
              <w:left w:val="single" w:sz="6" w:space="0" w:color="auto"/>
              <w:bottom w:val="single" w:sz="6" w:space="0" w:color="auto"/>
              <w:right w:val="single" w:sz="6" w:space="0" w:color="auto"/>
            </w:tcBorders>
            <w:vAlign w:val="center"/>
          </w:tcPr>
          <w:p w14:paraId="419C4F54" w14:textId="77777777" w:rsidR="00F34EDB" w:rsidRPr="00F34EDB" w:rsidRDefault="00F34EDB" w:rsidP="00416667">
            <w:pPr>
              <w:pStyle w:val="Tabletext"/>
              <w:spacing w:line="240" w:lineRule="exact"/>
              <w:jc w:val="center"/>
              <w:rPr>
                <w:sz w:val="18"/>
              </w:rPr>
            </w:pPr>
            <w:r w:rsidRPr="00F34EDB">
              <w:rPr>
                <w:sz w:val="18"/>
              </w:rPr>
              <w:t>35</w:t>
            </w:r>
          </w:p>
        </w:tc>
        <w:tc>
          <w:tcPr>
            <w:tcW w:w="1227" w:type="dxa"/>
            <w:tcBorders>
              <w:top w:val="single" w:sz="6" w:space="0" w:color="auto"/>
              <w:left w:val="single" w:sz="6" w:space="0" w:color="auto"/>
              <w:bottom w:val="single" w:sz="6" w:space="0" w:color="auto"/>
              <w:right w:val="single" w:sz="6" w:space="0" w:color="auto"/>
            </w:tcBorders>
            <w:vAlign w:val="center"/>
          </w:tcPr>
          <w:p w14:paraId="249C2BE6" w14:textId="77777777" w:rsidR="00F34EDB" w:rsidRPr="00F34EDB" w:rsidRDefault="00F34EDB" w:rsidP="00416667">
            <w:pPr>
              <w:pStyle w:val="Tabletext"/>
              <w:spacing w:line="240" w:lineRule="exact"/>
              <w:jc w:val="center"/>
              <w:rPr>
                <w:sz w:val="18"/>
              </w:rPr>
            </w:pPr>
            <w:r w:rsidRPr="00F34EDB">
              <w:rPr>
                <w:sz w:val="18"/>
              </w:rPr>
              <w:t>30</w:t>
            </w:r>
          </w:p>
        </w:tc>
        <w:tc>
          <w:tcPr>
            <w:tcW w:w="1276" w:type="dxa"/>
            <w:tcBorders>
              <w:top w:val="single" w:sz="6" w:space="0" w:color="auto"/>
              <w:left w:val="single" w:sz="6" w:space="0" w:color="auto"/>
              <w:bottom w:val="single" w:sz="6" w:space="0" w:color="auto"/>
              <w:right w:val="single" w:sz="6" w:space="0" w:color="auto"/>
            </w:tcBorders>
            <w:vAlign w:val="center"/>
          </w:tcPr>
          <w:p w14:paraId="164CDCFD" w14:textId="77777777" w:rsidR="00F34EDB" w:rsidRPr="00F34EDB" w:rsidRDefault="00F34EDB" w:rsidP="00416667">
            <w:pPr>
              <w:pStyle w:val="Tabletext"/>
              <w:spacing w:line="240" w:lineRule="exact"/>
              <w:jc w:val="center"/>
              <w:rPr>
                <w:sz w:val="18"/>
              </w:rPr>
            </w:pPr>
            <w:r w:rsidRPr="00F34EDB">
              <w:rPr>
                <w:sz w:val="18"/>
              </w:rPr>
              <w:t>2.91</w:t>
            </w:r>
          </w:p>
        </w:tc>
        <w:tc>
          <w:tcPr>
            <w:tcW w:w="1466" w:type="dxa"/>
            <w:tcBorders>
              <w:top w:val="single" w:sz="6" w:space="0" w:color="auto"/>
              <w:left w:val="single" w:sz="6" w:space="0" w:color="auto"/>
              <w:bottom w:val="single" w:sz="6" w:space="0" w:color="auto"/>
              <w:right w:val="single" w:sz="6" w:space="0" w:color="auto"/>
            </w:tcBorders>
            <w:vAlign w:val="center"/>
          </w:tcPr>
          <w:p w14:paraId="1DC6A5DC" w14:textId="77777777" w:rsidR="00F34EDB" w:rsidRPr="00F34EDB" w:rsidRDefault="00F34EDB" w:rsidP="00416667">
            <w:pPr>
              <w:pStyle w:val="Tabletext"/>
              <w:spacing w:line="240" w:lineRule="exact"/>
              <w:jc w:val="center"/>
              <w:rPr>
                <w:sz w:val="18"/>
              </w:rPr>
            </w:pPr>
            <w:r w:rsidRPr="00F34EDB">
              <w:rPr>
                <w:sz w:val="18"/>
              </w:rPr>
              <w:t>–254</w:t>
            </w:r>
          </w:p>
        </w:tc>
        <w:tc>
          <w:tcPr>
            <w:tcW w:w="802" w:type="dxa"/>
            <w:tcBorders>
              <w:top w:val="single" w:sz="6" w:space="0" w:color="auto"/>
              <w:left w:val="single" w:sz="6" w:space="0" w:color="auto"/>
              <w:bottom w:val="single" w:sz="6" w:space="0" w:color="auto"/>
              <w:right w:val="single" w:sz="6" w:space="0" w:color="auto"/>
            </w:tcBorders>
            <w:vAlign w:val="center"/>
          </w:tcPr>
          <w:p w14:paraId="68D5BB7E" w14:textId="77777777" w:rsidR="00F34EDB" w:rsidRPr="00F34EDB" w:rsidRDefault="00F34EDB" w:rsidP="00416667">
            <w:pPr>
              <w:pStyle w:val="Tabletext"/>
              <w:spacing w:line="240" w:lineRule="exact"/>
              <w:jc w:val="center"/>
              <w:rPr>
                <w:sz w:val="18"/>
              </w:rPr>
            </w:pPr>
            <w:r w:rsidRPr="00F34EDB">
              <w:rPr>
                <w:sz w:val="18"/>
              </w:rPr>
              <w:t>–210</w:t>
            </w:r>
          </w:p>
        </w:tc>
        <w:tc>
          <w:tcPr>
            <w:tcW w:w="709" w:type="dxa"/>
            <w:tcBorders>
              <w:top w:val="single" w:sz="6" w:space="0" w:color="auto"/>
              <w:left w:val="single" w:sz="6" w:space="0" w:color="auto"/>
              <w:bottom w:val="single" w:sz="6" w:space="0" w:color="auto"/>
              <w:right w:val="single" w:sz="6" w:space="0" w:color="auto"/>
            </w:tcBorders>
            <w:vAlign w:val="center"/>
          </w:tcPr>
          <w:p w14:paraId="6A86B10E" w14:textId="77777777" w:rsidR="00F34EDB" w:rsidRPr="00F34EDB" w:rsidRDefault="00F34EDB" w:rsidP="00416667">
            <w:pPr>
              <w:pStyle w:val="Tabletext"/>
              <w:spacing w:line="240" w:lineRule="exact"/>
              <w:jc w:val="center"/>
              <w:rPr>
                <w:sz w:val="18"/>
              </w:rPr>
            </w:pPr>
            <w:r w:rsidRPr="00F34EDB">
              <w:rPr>
                <w:sz w:val="18"/>
              </w:rPr>
              <w:t>–162</w:t>
            </w:r>
          </w:p>
        </w:tc>
        <w:tc>
          <w:tcPr>
            <w:tcW w:w="1134" w:type="dxa"/>
            <w:tcBorders>
              <w:top w:val="single" w:sz="6" w:space="0" w:color="auto"/>
              <w:left w:val="single" w:sz="6" w:space="0" w:color="auto"/>
              <w:bottom w:val="single" w:sz="6" w:space="0" w:color="auto"/>
              <w:right w:val="single" w:sz="6" w:space="0" w:color="auto"/>
            </w:tcBorders>
            <w:vAlign w:val="center"/>
          </w:tcPr>
          <w:p w14:paraId="4C434F96" w14:textId="77777777" w:rsidR="00F34EDB" w:rsidRPr="00F34EDB" w:rsidRDefault="00F34EDB" w:rsidP="00416667">
            <w:pPr>
              <w:pStyle w:val="Tabletext"/>
              <w:spacing w:line="240" w:lineRule="exact"/>
              <w:jc w:val="center"/>
              <w:rPr>
                <w:sz w:val="18"/>
              </w:rPr>
            </w:pPr>
            <w:r w:rsidRPr="00F34EDB">
              <w:rPr>
                <w:sz w:val="18"/>
              </w:rPr>
              <w:t>–216</w:t>
            </w:r>
          </w:p>
        </w:tc>
      </w:tr>
    </w:tbl>
    <w:p w14:paraId="1AEDBBA4" w14:textId="77777777" w:rsidR="00CE2BA0" w:rsidRPr="004B726F" w:rsidRDefault="00CE2BA0" w:rsidP="00CE2BA0">
      <w:pPr>
        <w:pStyle w:val="Tablefin"/>
        <w:rPr>
          <w:sz w:val="8"/>
          <w:highlight w:val="green"/>
        </w:rPr>
      </w:pPr>
    </w:p>
    <w:p w14:paraId="2D4441BF" w14:textId="77777777" w:rsidR="00CE2BA0" w:rsidRPr="004B726F" w:rsidRDefault="00CE2BA0" w:rsidP="00CE2BA0">
      <w:pPr>
        <w:pStyle w:val="Tabletitle"/>
        <w:rPr>
          <w:highlight w:val="green"/>
          <w:lang w:eastAsia="zh-CN"/>
        </w:rPr>
      </w:pPr>
    </w:p>
    <w:p w14:paraId="4500B655" w14:textId="77777777" w:rsidR="00F34EDB" w:rsidRPr="00F34EDB" w:rsidRDefault="00F34EDB" w:rsidP="00F34EDB">
      <w:pPr>
        <w:pStyle w:val="Tabletitle"/>
        <w:rPr>
          <w:lang w:eastAsia="zh-CN"/>
        </w:rPr>
      </w:pPr>
      <w:r w:rsidRPr="00F34EDB">
        <w:rPr>
          <w:lang w:eastAsia="zh-CN"/>
        </w:rPr>
        <w:t>Typical radio telescopes for which compatibility studies might be performed</w:t>
      </w:r>
    </w:p>
    <w:tbl>
      <w:tblPr>
        <w:tblStyle w:val="TableGrid"/>
        <w:tblW w:w="9639" w:type="dxa"/>
        <w:jc w:val="center"/>
        <w:tblLayout w:type="fixed"/>
        <w:tblCellMar>
          <w:left w:w="57" w:type="dxa"/>
          <w:right w:w="57" w:type="dxa"/>
        </w:tblCellMar>
        <w:tblLook w:val="04A0" w:firstRow="1" w:lastRow="0" w:firstColumn="1" w:lastColumn="0" w:noHBand="0" w:noVBand="1"/>
      </w:tblPr>
      <w:tblGrid>
        <w:gridCol w:w="1667"/>
        <w:gridCol w:w="2231"/>
        <w:gridCol w:w="1637"/>
        <w:gridCol w:w="1548"/>
        <w:gridCol w:w="1370"/>
        <w:gridCol w:w="1186"/>
      </w:tblGrid>
      <w:tr w:rsidR="00F34EDB" w:rsidRPr="00F34EDB" w14:paraId="42B5A6E9" w14:textId="77777777" w:rsidTr="00416667">
        <w:trPr>
          <w:jc w:val="center"/>
        </w:trPr>
        <w:tc>
          <w:tcPr>
            <w:tcW w:w="1667" w:type="dxa"/>
            <w:vAlign w:val="center"/>
          </w:tcPr>
          <w:p w14:paraId="475FAB94" w14:textId="77777777" w:rsidR="00F34EDB" w:rsidRPr="00F34EDB" w:rsidRDefault="00F34EDB" w:rsidP="00416667">
            <w:pPr>
              <w:pStyle w:val="Tablehead"/>
            </w:pPr>
            <w:r w:rsidRPr="00F34EDB">
              <w:t>Administration</w:t>
            </w:r>
          </w:p>
        </w:tc>
        <w:tc>
          <w:tcPr>
            <w:tcW w:w="2231" w:type="dxa"/>
            <w:vAlign w:val="center"/>
          </w:tcPr>
          <w:p w14:paraId="3C46184B" w14:textId="77777777" w:rsidR="00F34EDB" w:rsidRPr="00F34EDB" w:rsidRDefault="00F34EDB" w:rsidP="00416667">
            <w:pPr>
              <w:pStyle w:val="Tablehead"/>
            </w:pPr>
            <w:r w:rsidRPr="00F34EDB">
              <w:t>Name</w:t>
            </w:r>
          </w:p>
        </w:tc>
        <w:tc>
          <w:tcPr>
            <w:tcW w:w="1637" w:type="dxa"/>
            <w:vAlign w:val="center"/>
          </w:tcPr>
          <w:p w14:paraId="681ED2AE" w14:textId="77777777" w:rsidR="00F34EDB" w:rsidRPr="00F34EDB" w:rsidRDefault="00F34EDB" w:rsidP="00416667">
            <w:pPr>
              <w:pStyle w:val="Tablehead"/>
            </w:pPr>
            <w:r w:rsidRPr="00F34EDB">
              <w:t>N. Latitude</w:t>
            </w:r>
          </w:p>
        </w:tc>
        <w:tc>
          <w:tcPr>
            <w:tcW w:w="1548" w:type="dxa"/>
            <w:vAlign w:val="center"/>
          </w:tcPr>
          <w:p w14:paraId="01854A76" w14:textId="77777777" w:rsidR="00F34EDB" w:rsidRPr="00F34EDB" w:rsidRDefault="00F34EDB" w:rsidP="00416667">
            <w:pPr>
              <w:pStyle w:val="Tablehead"/>
            </w:pPr>
            <w:r w:rsidRPr="00F34EDB">
              <w:t>E. Longitude</w:t>
            </w:r>
          </w:p>
        </w:tc>
        <w:tc>
          <w:tcPr>
            <w:tcW w:w="1370" w:type="dxa"/>
            <w:vAlign w:val="center"/>
          </w:tcPr>
          <w:p w14:paraId="71863DE5" w14:textId="77777777" w:rsidR="00F34EDB" w:rsidRPr="00F34EDB" w:rsidRDefault="00F34EDB" w:rsidP="00416667">
            <w:pPr>
              <w:pStyle w:val="Tablehead"/>
            </w:pPr>
            <w:r w:rsidRPr="00F34EDB">
              <w:t>Height AMSL (m)</w:t>
            </w:r>
          </w:p>
        </w:tc>
        <w:tc>
          <w:tcPr>
            <w:tcW w:w="1186" w:type="dxa"/>
            <w:vAlign w:val="center"/>
          </w:tcPr>
          <w:p w14:paraId="460180C4" w14:textId="77777777" w:rsidR="00F34EDB" w:rsidRPr="00F34EDB" w:rsidRDefault="00F34EDB" w:rsidP="00416667">
            <w:pPr>
              <w:pStyle w:val="Tablehead"/>
            </w:pPr>
            <w:r w:rsidRPr="00F34EDB">
              <w:t>Diameter</w:t>
            </w:r>
            <w:r w:rsidRPr="00F34EDB">
              <w:br/>
              <w:t>(m)</w:t>
            </w:r>
          </w:p>
        </w:tc>
      </w:tr>
      <w:tr w:rsidR="00F34EDB" w:rsidRPr="00F34EDB" w14:paraId="3AA148EB" w14:textId="77777777" w:rsidTr="00416667">
        <w:trPr>
          <w:jc w:val="center"/>
        </w:trPr>
        <w:tc>
          <w:tcPr>
            <w:tcW w:w="1667" w:type="dxa"/>
          </w:tcPr>
          <w:p w14:paraId="4DD10BF7" w14:textId="77777777" w:rsidR="00F34EDB" w:rsidRPr="00F34EDB" w:rsidRDefault="00F34EDB" w:rsidP="00416667">
            <w:pPr>
              <w:pStyle w:val="Tabletext"/>
            </w:pPr>
            <w:r w:rsidRPr="00F34EDB">
              <w:t>Germany</w:t>
            </w:r>
          </w:p>
        </w:tc>
        <w:tc>
          <w:tcPr>
            <w:tcW w:w="2231" w:type="dxa"/>
          </w:tcPr>
          <w:p w14:paraId="67C4DBF8" w14:textId="77777777" w:rsidR="00F34EDB" w:rsidRPr="00F34EDB" w:rsidRDefault="00F34EDB" w:rsidP="00416667">
            <w:pPr>
              <w:pStyle w:val="Tabletext"/>
            </w:pPr>
            <w:r w:rsidRPr="00F34EDB">
              <w:t>Effelsberg</w:t>
            </w:r>
          </w:p>
        </w:tc>
        <w:tc>
          <w:tcPr>
            <w:tcW w:w="1637" w:type="dxa"/>
          </w:tcPr>
          <w:p w14:paraId="06379FC0" w14:textId="77777777" w:rsidR="00F34EDB" w:rsidRPr="00F34EDB" w:rsidRDefault="00F34EDB" w:rsidP="00416667">
            <w:pPr>
              <w:pStyle w:val="Tabletext"/>
              <w:jc w:val="center"/>
              <w:rPr>
                <w:b/>
              </w:rPr>
            </w:pPr>
            <w:r w:rsidRPr="00F34EDB">
              <w:t>50° 31' 29"</w:t>
            </w:r>
          </w:p>
        </w:tc>
        <w:tc>
          <w:tcPr>
            <w:tcW w:w="1548" w:type="dxa"/>
          </w:tcPr>
          <w:p w14:paraId="1EF83662" w14:textId="77777777" w:rsidR="00F34EDB" w:rsidRPr="00F34EDB" w:rsidRDefault="00F34EDB" w:rsidP="00416667">
            <w:pPr>
              <w:pStyle w:val="Tabletext"/>
              <w:jc w:val="center"/>
              <w:rPr>
                <w:b/>
              </w:rPr>
            </w:pPr>
            <w:r w:rsidRPr="00F34EDB">
              <w:t>06° 53' 03"</w:t>
            </w:r>
          </w:p>
        </w:tc>
        <w:tc>
          <w:tcPr>
            <w:tcW w:w="1370" w:type="dxa"/>
          </w:tcPr>
          <w:p w14:paraId="334B18D5" w14:textId="77777777" w:rsidR="00F34EDB" w:rsidRPr="00F34EDB" w:rsidRDefault="00F34EDB" w:rsidP="00416667">
            <w:pPr>
              <w:pStyle w:val="Tabletext"/>
              <w:jc w:val="center"/>
            </w:pPr>
            <w:r w:rsidRPr="00F34EDB">
              <w:t>369</w:t>
            </w:r>
          </w:p>
        </w:tc>
        <w:tc>
          <w:tcPr>
            <w:tcW w:w="1186" w:type="dxa"/>
          </w:tcPr>
          <w:p w14:paraId="630464F0" w14:textId="77777777" w:rsidR="00F34EDB" w:rsidRPr="00F34EDB" w:rsidRDefault="00F34EDB" w:rsidP="00416667">
            <w:pPr>
              <w:pStyle w:val="Tabletext"/>
              <w:jc w:val="center"/>
            </w:pPr>
            <w:r w:rsidRPr="00F34EDB">
              <w:t>100</w:t>
            </w:r>
          </w:p>
        </w:tc>
      </w:tr>
      <w:tr w:rsidR="00F34EDB" w:rsidRPr="00F34EDB" w14:paraId="7BB63E59" w14:textId="77777777" w:rsidTr="00416667">
        <w:trPr>
          <w:jc w:val="center"/>
        </w:trPr>
        <w:tc>
          <w:tcPr>
            <w:tcW w:w="1667" w:type="dxa"/>
          </w:tcPr>
          <w:p w14:paraId="58773144" w14:textId="77777777" w:rsidR="00F34EDB" w:rsidRPr="00F34EDB" w:rsidRDefault="00F34EDB" w:rsidP="00416667">
            <w:pPr>
              <w:pStyle w:val="Tabletext"/>
            </w:pPr>
            <w:r w:rsidRPr="00F34EDB">
              <w:t>South Africa</w:t>
            </w:r>
          </w:p>
        </w:tc>
        <w:tc>
          <w:tcPr>
            <w:tcW w:w="2231" w:type="dxa"/>
          </w:tcPr>
          <w:p w14:paraId="6FA9EBFF" w14:textId="77777777" w:rsidR="00F34EDB" w:rsidRPr="00F34EDB" w:rsidRDefault="00F34EDB" w:rsidP="00416667">
            <w:pPr>
              <w:pStyle w:val="Tabletext"/>
            </w:pPr>
            <w:r w:rsidRPr="00F34EDB">
              <w:t>MeerKAT</w:t>
            </w:r>
          </w:p>
        </w:tc>
        <w:tc>
          <w:tcPr>
            <w:tcW w:w="1637" w:type="dxa"/>
          </w:tcPr>
          <w:p w14:paraId="64CF7DDC" w14:textId="77777777" w:rsidR="00F34EDB" w:rsidRPr="00F34EDB" w:rsidRDefault="00F34EDB" w:rsidP="00416667">
            <w:pPr>
              <w:pStyle w:val="Tabletext"/>
              <w:jc w:val="center"/>
            </w:pPr>
            <w:r w:rsidRPr="00F34EDB">
              <w:t>−30° 43</w:t>
            </w:r>
            <w:r w:rsidRPr="00F34EDB">
              <w:sym w:font="Symbol" w:char="F0A2"/>
            </w:r>
            <w:r w:rsidRPr="00F34EDB">
              <w:t xml:space="preserve"> 16"</w:t>
            </w:r>
          </w:p>
        </w:tc>
        <w:tc>
          <w:tcPr>
            <w:tcW w:w="1548" w:type="dxa"/>
          </w:tcPr>
          <w:p w14:paraId="071C543E" w14:textId="77777777" w:rsidR="00F34EDB" w:rsidRPr="00F34EDB" w:rsidRDefault="00F34EDB" w:rsidP="00416667">
            <w:pPr>
              <w:pStyle w:val="Tabletext"/>
              <w:jc w:val="center"/>
            </w:pPr>
            <w:r w:rsidRPr="00F34EDB">
              <w:t>21° 24' 40"</w:t>
            </w:r>
          </w:p>
        </w:tc>
        <w:tc>
          <w:tcPr>
            <w:tcW w:w="1370" w:type="dxa"/>
          </w:tcPr>
          <w:p w14:paraId="64D8708A" w14:textId="77777777" w:rsidR="00F34EDB" w:rsidRPr="00F34EDB" w:rsidRDefault="00F34EDB" w:rsidP="00416667">
            <w:pPr>
              <w:pStyle w:val="Tabletext"/>
              <w:jc w:val="center"/>
            </w:pPr>
            <w:r w:rsidRPr="00F34EDB">
              <w:t>1 054</w:t>
            </w:r>
          </w:p>
        </w:tc>
        <w:tc>
          <w:tcPr>
            <w:tcW w:w="1186" w:type="dxa"/>
          </w:tcPr>
          <w:p w14:paraId="5E6249CE" w14:textId="77777777" w:rsidR="00F34EDB" w:rsidRPr="00F34EDB" w:rsidRDefault="00F34EDB" w:rsidP="00416667">
            <w:pPr>
              <w:pStyle w:val="Tabletext"/>
              <w:jc w:val="center"/>
            </w:pPr>
            <w:r w:rsidRPr="00F34EDB">
              <w:t>64 × 13.5 m</w:t>
            </w:r>
          </w:p>
        </w:tc>
      </w:tr>
      <w:tr w:rsidR="00F34EDB" w:rsidRPr="00F34EDB" w14:paraId="345EF6D0" w14:textId="77777777" w:rsidTr="00416667">
        <w:trPr>
          <w:jc w:val="center"/>
        </w:trPr>
        <w:tc>
          <w:tcPr>
            <w:tcW w:w="1667" w:type="dxa"/>
          </w:tcPr>
          <w:p w14:paraId="1982C65C" w14:textId="77777777" w:rsidR="00F34EDB" w:rsidRPr="00F34EDB" w:rsidRDefault="00F34EDB" w:rsidP="00416667">
            <w:pPr>
              <w:pStyle w:val="Tabletext"/>
            </w:pPr>
            <w:r w:rsidRPr="00F34EDB">
              <w:t>USA</w:t>
            </w:r>
          </w:p>
        </w:tc>
        <w:tc>
          <w:tcPr>
            <w:tcW w:w="2231" w:type="dxa"/>
          </w:tcPr>
          <w:p w14:paraId="49006BCC" w14:textId="77777777" w:rsidR="00F34EDB" w:rsidRPr="00F34EDB" w:rsidRDefault="00F34EDB" w:rsidP="00416667">
            <w:pPr>
              <w:pStyle w:val="Tabletext"/>
            </w:pPr>
            <w:r w:rsidRPr="00F34EDB">
              <w:t>Green Bank Telescope</w:t>
            </w:r>
          </w:p>
        </w:tc>
        <w:tc>
          <w:tcPr>
            <w:tcW w:w="1637" w:type="dxa"/>
          </w:tcPr>
          <w:p w14:paraId="303449AD" w14:textId="77777777" w:rsidR="00F34EDB" w:rsidRPr="00F34EDB" w:rsidRDefault="00F34EDB" w:rsidP="00416667">
            <w:pPr>
              <w:pStyle w:val="Tabletext"/>
              <w:jc w:val="center"/>
            </w:pPr>
            <w:r w:rsidRPr="00F34EDB">
              <w:t>38° 25' 59"</w:t>
            </w:r>
          </w:p>
        </w:tc>
        <w:tc>
          <w:tcPr>
            <w:tcW w:w="1548" w:type="dxa"/>
          </w:tcPr>
          <w:p w14:paraId="60FB4025" w14:textId="77777777" w:rsidR="00F34EDB" w:rsidRPr="00F34EDB" w:rsidRDefault="00F34EDB" w:rsidP="00416667">
            <w:pPr>
              <w:pStyle w:val="Tabletext"/>
              <w:jc w:val="center"/>
            </w:pPr>
            <w:r w:rsidRPr="00F34EDB">
              <w:t>−79° 50' 23"</w:t>
            </w:r>
          </w:p>
        </w:tc>
        <w:tc>
          <w:tcPr>
            <w:tcW w:w="1370" w:type="dxa"/>
          </w:tcPr>
          <w:p w14:paraId="21D8C487" w14:textId="77777777" w:rsidR="00F34EDB" w:rsidRPr="00F34EDB" w:rsidRDefault="00F34EDB" w:rsidP="00416667">
            <w:pPr>
              <w:pStyle w:val="Tabletext"/>
              <w:jc w:val="center"/>
            </w:pPr>
            <w:r w:rsidRPr="00F34EDB">
              <w:t>250</w:t>
            </w:r>
          </w:p>
        </w:tc>
        <w:tc>
          <w:tcPr>
            <w:tcW w:w="1186" w:type="dxa"/>
          </w:tcPr>
          <w:p w14:paraId="13F836E7" w14:textId="77777777" w:rsidR="00F34EDB" w:rsidRPr="00F34EDB" w:rsidRDefault="00F34EDB" w:rsidP="00416667">
            <w:pPr>
              <w:pStyle w:val="Tabletext"/>
              <w:jc w:val="center"/>
            </w:pPr>
            <w:r w:rsidRPr="00F34EDB">
              <w:t>100</w:t>
            </w:r>
          </w:p>
        </w:tc>
      </w:tr>
      <w:tr w:rsidR="00F34EDB" w:rsidRPr="00F34EDB" w14:paraId="5829DB14" w14:textId="77777777" w:rsidTr="00416667">
        <w:trPr>
          <w:jc w:val="center"/>
        </w:trPr>
        <w:tc>
          <w:tcPr>
            <w:tcW w:w="1667" w:type="dxa"/>
          </w:tcPr>
          <w:p w14:paraId="3A2F5A90" w14:textId="77777777" w:rsidR="00F34EDB" w:rsidRPr="00F34EDB" w:rsidRDefault="00F34EDB" w:rsidP="00416667">
            <w:pPr>
              <w:pStyle w:val="Tabletext"/>
            </w:pPr>
            <w:r w:rsidRPr="00F34EDB">
              <w:t>USA</w:t>
            </w:r>
          </w:p>
        </w:tc>
        <w:tc>
          <w:tcPr>
            <w:tcW w:w="2231" w:type="dxa"/>
          </w:tcPr>
          <w:p w14:paraId="45B2075A" w14:textId="77777777" w:rsidR="00F34EDB" w:rsidRPr="00F34EDB" w:rsidRDefault="00F34EDB" w:rsidP="00416667">
            <w:pPr>
              <w:pStyle w:val="Tabletext"/>
            </w:pPr>
            <w:r w:rsidRPr="00F34EDB">
              <w:t>Jansky VLA</w:t>
            </w:r>
          </w:p>
        </w:tc>
        <w:tc>
          <w:tcPr>
            <w:tcW w:w="1637" w:type="dxa"/>
          </w:tcPr>
          <w:p w14:paraId="59D0D4A5" w14:textId="77777777" w:rsidR="00F34EDB" w:rsidRPr="00F34EDB" w:rsidRDefault="00F34EDB" w:rsidP="00416667">
            <w:pPr>
              <w:pStyle w:val="Tabletext"/>
              <w:jc w:val="center"/>
            </w:pPr>
            <w:r w:rsidRPr="00F34EDB">
              <w:t>33° 58' 22" to</w:t>
            </w:r>
            <w:r w:rsidRPr="00F34EDB">
              <w:br/>
              <w:t>34° 14' 56"</w:t>
            </w:r>
          </w:p>
        </w:tc>
        <w:tc>
          <w:tcPr>
            <w:tcW w:w="1548" w:type="dxa"/>
          </w:tcPr>
          <w:p w14:paraId="3B7AACB0" w14:textId="77777777" w:rsidR="00F34EDB" w:rsidRPr="00F34EDB" w:rsidRDefault="00F34EDB" w:rsidP="00416667">
            <w:pPr>
              <w:pStyle w:val="Tabletext"/>
              <w:jc w:val="center"/>
            </w:pPr>
            <w:r w:rsidRPr="00F34EDB">
              <w:t xml:space="preserve">−107° 24' 40" to </w:t>
            </w:r>
            <w:r w:rsidRPr="00F34EDB">
              <w:br/>
              <w:t>−107° 48' 22"</w:t>
            </w:r>
          </w:p>
        </w:tc>
        <w:tc>
          <w:tcPr>
            <w:tcW w:w="1370" w:type="dxa"/>
          </w:tcPr>
          <w:p w14:paraId="6C3FA13E" w14:textId="77777777" w:rsidR="00F34EDB" w:rsidRPr="00F34EDB" w:rsidRDefault="00F34EDB" w:rsidP="00416667">
            <w:pPr>
              <w:pStyle w:val="Tabletext"/>
              <w:jc w:val="center"/>
            </w:pPr>
            <w:r w:rsidRPr="00F34EDB">
              <w:t>2 000</w:t>
            </w:r>
          </w:p>
        </w:tc>
        <w:tc>
          <w:tcPr>
            <w:tcW w:w="1186" w:type="dxa"/>
          </w:tcPr>
          <w:p w14:paraId="6019C866" w14:textId="77777777" w:rsidR="00F34EDB" w:rsidRPr="00F34EDB" w:rsidRDefault="00F34EDB" w:rsidP="00416667">
            <w:pPr>
              <w:pStyle w:val="Tabletext"/>
              <w:jc w:val="center"/>
            </w:pPr>
            <w:r w:rsidRPr="00F34EDB">
              <w:t>27 × 25 m</w:t>
            </w:r>
          </w:p>
        </w:tc>
      </w:tr>
      <w:tr w:rsidR="00F34EDB" w:rsidRPr="00F34EDB" w14:paraId="5DFACE78" w14:textId="77777777" w:rsidTr="00416667">
        <w:trPr>
          <w:jc w:val="center"/>
        </w:trPr>
        <w:tc>
          <w:tcPr>
            <w:tcW w:w="1667" w:type="dxa"/>
          </w:tcPr>
          <w:p w14:paraId="58C668ED" w14:textId="77777777" w:rsidR="00F34EDB" w:rsidRPr="00F34EDB" w:rsidRDefault="00F34EDB" w:rsidP="00416667">
            <w:pPr>
              <w:pStyle w:val="Tabletext"/>
            </w:pPr>
            <w:r w:rsidRPr="00F34EDB">
              <w:t>Australia</w:t>
            </w:r>
          </w:p>
        </w:tc>
        <w:tc>
          <w:tcPr>
            <w:tcW w:w="2231" w:type="dxa"/>
          </w:tcPr>
          <w:p w14:paraId="4EB4440F" w14:textId="77777777" w:rsidR="00F34EDB" w:rsidRPr="00F34EDB" w:rsidRDefault="00F34EDB" w:rsidP="00416667">
            <w:pPr>
              <w:pStyle w:val="Tabletext"/>
            </w:pPr>
            <w:r w:rsidRPr="00F34EDB">
              <w:t>Parkes</w:t>
            </w:r>
          </w:p>
        </w:tc>
        <w:tc>
          <w:tcPr>
            <w:tcW w:w="1637" w:type="dxa"/>
          </w:tcPr>
          <w:p w14:paraId="74A3C5DE" w14:textId="77777777" w:rsidR="00F34EDB" w:rsidRPr="00F34EDB" w:rsidRDefault="00F34EDB" w:rsidP="00416667">
            <w:pPr>
              <w:pStyle w:val="Tabletext"/>
              <w:jc w:val="center"/>
            </w:pPr>
            <w:r w:rsidRPr="00F34EDB">
              <w:t>−33º 00' 00"</w:t>
            </w:r>
          </w:p>
        </w:tc>
        <w:tc>
          <w:tcPr>
            <w:tcW w:w="1548" w:type="dxa"/>
          </w:tcPr>
          <w:p w14:paraId="49EACE5C" w14:textId="77777777" w:rsidR="00F34EDB" w:rsidRPr="00F34EDB" w:rsidRDefault="00F34EDB" w:rsidP="00416667">
            <w:pPr>
              <w:pStyle w:val="Tabletext"/>
              <w:jc w:val="center"/>
            </w:pPr>
            <w:r w:rsidRPr="00F34EDB">
              <w:t>148º 15' 44"</w:t>
            </w:r>
          </w:p>
        </w:tc>
        <w:tc>
          <w:tcPr>
            <w:tcW w:w="1370" w:type="dxa"/>
          </w:tcPr>
          <w:p w14:paraId="4FFB6AE0" w14:textId="77777777" w:rsidR="00F34EDB" w:rsidRPr="00F34EDB" w:rsidRDefault="00F34EDB" w:rsidP="00416667">
            <w:pPr>
              <w:pStyle w:val="Tabletext"/>
              <w:jc w:val="center"/>
            </w:pPr>
            <w:r w:rsidRPr="00F34EDB">
              <w:t>372</w:t>
            </w:r>
          </w:p>
        </w:tc>
        <w:tc>
          <w:tcPr>
            <w:tcW w:w="1186" w:type="dxa"/>
          </w:tcPr>
          <w:p w14:paraId="7B3FE9D7" w14:textId="77777777" w:rsidR="00F34EDB" w:rsidRPr="00F34EDB" w:rsidRDefault="00F34EDB" w:rsidP="00416667">
            <w:pPr>
              <w:pStyle w:val="Tabletext"/>
              <w:jc w:val="center"/>
            </w:pPr>
            <w:r w:rsidRPr="00F34EDB">
              <w:t>64</w:t>
            </w:r>
          </w:p>
        </w:tc>
      </w:tr>
      <w:tr w:rsidR="00F34EDB" w:rsidRPr="00F34EDB" w14:paraId="3544B744" w14:textId="77777777" w:rsidTr="00416667">
        <w:trPr>
          <w:jc w:val="center"/>
        </w:trPr>
        <w:tc>
          <w:tcPr>
            <w:tcW w:w="1667" w:type="dxa"/>
          </w:tcPr>
          <w:p w14:paraId="79CFCB0D" w14:textId="77777777" w:rsidR="00F34EDB" w:rsidRPr="00F34EDB" w:rsidRDefault="00F34EDB" w:rsidP="00416667">
            <w:pPr>
              <w:pStyle w:val="Tabletext"/>
            </w:pPr>
            <w:r w:rsidRPr="00F34EDB">
              <w:t>China</w:t>
            </w:r>
          </w:p>
        </w:tc>
        <w:tc>
          <w:tcPr>
            <w:tcW w:w="2231" w:type="dxa"/>
          </w:tcPr>
          <w:p w14:paraId="33AD9C6C" w14:textId="77777777" w:rsidR="00F34EDB" w:rsidRPr="00F34EDB" w:rsidRDefault="00F34EDB" w:rsidP="00416667">
            <w:pPr>
              <w:pStyle w:val="Tabletext"/>
            </w:pPr>
            <w:r w:rsidRPr="00F34EDB">
              <w:t>Tianma</w:t>
            </w:r>
          </w:p>
        </w:tc>
        <w:tc>
          <w:tcPr>
            <w:tcW w:w="1637" w:type="dxa"/>
          </w:tcPr>
          <w:p w14:paraId="2656A7E3" w14:textId="77777777" w:rsidR="00F34EDB" w:rsidRPr="00F34EDB" w:rsidRDefault="00F34EDB" w:rsidP="00416667">
            <w:pPr>
              <w:pStyle w:val="Tabletext"/>
              <w:jc w:val="center"/>
            </w:pPr>
            <w:r w:rsidRPr="00F34EDB">
              <w:t>31° 05′ 13"</w:t>
            </w:r>
          </w:p>
        </w:tc>
        <w:tc>
          <w:tcPr>
            <w:tcW w:w="1548" w:type="dxa"/>
          </w:tcPr>
          <w:p w14:paraId="65738255" w14:textId="77777777" w:rsidR="00F34EDB" w:rsidRPr="00F34EDB" w:rsidRDefault="00F34EDB" w:rsidP="00416667">
            <w:pPr>
              <w:pStyle w:val="Tabletext"/>
              <w:jc w:val="center"/>
            </w:pPr>
            <w:r w:rsidRPr="00F34EDB">
              <w:t>121° 09′ 48"</w:t>
            </w:r>
          </w:p>
        </w:tc>
        <w:tc>
          <w:tcPr>
            <w:tcW w:w="1370" w:type="dxa"/>
          </w:tcPr>
          <w:p w14:paraId="1B5BF30A" w14:textId="77777777" w:rsidR="00F34EDB" w:rsidRPr="00F34EDB" w:rsidRDefault="00F34EDB" w:rsidP="00416667">
            <w:pPr>
              <w:pStyle w:val="Tabletext"/>
              <w:jc w:val="center"/>
            </w:pPr>
            <w:r w:rsidRPr="00F34EDB">
              <w:t>5</w:t>
            </w:r>
          </w:p>
        </w:tc>
        <w:tc>
          <w:tcPr>
            <w:tcW w:w="1186" w:type="dxa"/>
          </w:tcPr>
          <w:p w14:paraId="31877949" w14:textId="77777777" w:rsidR="00F34EDB" w:rsidRPr="00F34EDB" w:rsidRDefault="00F34EDB" w:rsidP="00416667">
            <w:pPr>
              <w:pStyle w:val="Tabletext"/>
              <w:jc w:val="center"/>
            </w:pPr>
            <w:r w:rsidRPr="00F34EDB">
              <w:t>65</w:t>
            </w:r>
          </w:p>
        </w:tc>
      </w:tr>
      <w:tr w:rsidR="00F34EDB" w:rsidRPr="00F34EDB" w14:paraId="2F045042" w14:textId="77777777" w:rsidTr="00416667">
        <w:trPr>
          <w:jc w:val="center"/>
        </w:trPr>
        <w:tc>
          <w:tcPr>
            <w:tcW w:w="1667" w:type="dxa"/>
          </w:tcPr>
          <w:p w14:paraId="28378C10" w14:textId="77777777" w:rsidR="00F34EDB" w:rsidRPr="00F34EDB" w:rsidRDefault="00F34EDB" w:rsidP="00416667">
            <w:pPr>
              <w:pStyle w:val="Tabletext"/>
            </w:pPr>
            <w:r w:rsidRPr="00F34EDB">
              <w:t>Japan</w:t>
            </w:r>
          </w:p>
        </w:tc>
        <w:tc>
          <w:tcPr>
            <w:tcW w:w="2231" w:type="dxa"/>
          </w:tcPr>
          <w:p w14:paraId="76050BEA" w14:textId="77777777" w:rsidR="00F34EDB" w:rsidRPr="00F34EDB" w:rsidRDefault="00F34EDB" w:rsidP="00416667">
            <w:pPr>
              <w:pStyle w:val="Tabletext"/>
            </w:pPr>
            <w:r w:rsidRPr="00F34EDB">
              <w:t>Nobeyama</w:t>
            </w:r>
          </w:p>
        </w:tc>
        <w:tc>
          <w:tcPr>
            <w:tcW w:w="1637" w:type="dxa"/>
          </w:tcPr>
          <w:p w14:paraId="3AA70280" w14:textId="77777777" w:rsidR="00F34EDB" w:rsidRPr="00F34EDB" w:rsidRDefault="00F34EDB" w:rsidP="00416667">
            <w:pPr>
              <w:pStyle w:val="Tabletext"/>
              <w:jc w:val="center"/>
            </w:pPr>
            <w:r w:rsidRPr="00F34EDB">
              <w:t>35º 56' 40"</w:t>
            </w:r>
          </w:p>
        </w:tc>
        <w:tc>
          <w:tcPr>
            <w:tcW w:w="1548" w:type="dxa"/>
          </w:tcPr>
          <w:p w14:paraId="3417B0F5" w14:textId="77777777" w:rsidR="00F34EDB" w:rsidRPr="00F34EDB" w:rsidRDefault="00F34EDB" w:rsidP="00416667">
            <w:pPr>
              <w:pStyle w:val="Tabletext"/>
              <w:jc w:val="center"/>
            </w:pPr>
            <w:r w:rsidRPr="00F34EDB">
              <w:t>138º 28' 21"</w:t>
            </w:r>
          </w:p>
        </w:tc>
        <w:tc>
          <w:tcPr>
            <w:tcW w:w="1370" w:type="dxa"/>
          </w:tcPr>
          <w:p w14:paraId="0BEC7349" w14:textId="77777777" w:rsidR="00F34EDB" w:rsidRPr="00F34EDB" w:rsidRDefault="00F34EDB" w:rsidP="00416667">
            <w:pPr>
              <w:pStyle w:val="Tabletext"/>
              <w:jc w:val="center"/>
            </w:pPr>
            <w:r w:rsidRPr="00F34EDB">
              <w:t>1 350</w:t>
            </w:r>
          </w:p>
        </w:tc>
        <w:tc>
          <w:tcPr>
            <w:tcW w:w="1186" w:type="dxa"/>
          </w:tcPr>
          <w:p w14:paraId="090F678D" w14:textId="77777777" w:rsidR="00F34EDB" w:rsidRPr="00F34EDB" w:rsidRDefault="00F34EDB" w:rsidP="00416667">
            <w:pPr>
              <w:pStyle w:val="Tabletext"/>
              <w:jc w:val="center"/>
            </w:pPr>
            <w:r w:rsidRPr="00F34EDB">
              <w:t>45</w:t>
            </w:r>
          </w:p>
        </w:tc>
      </w:tr>
      <w:tr w:rsidR="00F34EDB" w:rsidRPr="00387C1B" w14:paraId="55F9EC18" w14:textId="77777777" w:rsidTr="00416667">
        <w:trPr>
          <w:jc w:val="center"/>
        </w:trPr>
        <w:tc>
          <w:tcPr>
            <w:tcW w:w="1667" w:type="dxa"/>
          </w:tcPr>
          <w:p w14:paraId="5387CB1E" w14:textId="77777777" w:rsidR="00F34EDB" w:rsidRPr="00F34EDB" w:rsidRDefault="00F34EDB" w:rsidP="00416667">
            <w:pPr>
              <w:pStyle w:val="Tabletext"/>
            </w:pPr>
            <w:r w:rsidRPr="00F34EDB">
              <w:t>France</w:t>
            </w:r>
          </w:p>
        </w:tc>
        <w:tc>
          <w:tcPr>
            <w:tcW w:w="2231" w:type="dxa"/>
          </w:tcPr>
          <w:p w14:paraId="1B882142" w14:textId="77777777" w:rsidR="00F34EDB" w:rsidRPr="00F34EDB" w:rsidRDefault="00F34EDB" w:rsidP="00416667">
            <w:pPr>
              <w:pStyle w:val="Tabletext"/>
            </w:pPr>
            <w:r w:rsidRPr="00F34EDB">
              <w:t>Plateau de Bure</w:t>
            </w:r>
          </w:p>
        </w:tc>
        <w:tc>
          <w:tcPr>
            <w:tcW w:w="1637" w:type="dxa"/>
          </w:tcPr>
          <w:p w14:paraId="50708EE8" w14:textId="77777777" w:rsidR="00F34EDB" w:rsidRPr="00F34EDB" w:rsidRDefault="00F34EDB" w:rsidP="00416667">
            <w:pPr>
              <w:pStyle w:val="Tabletext"/>
              <w:jc w:val="center"/>
            </w:pPr>
            <w:r w:rsidRPr="00F34EDB">
              <w:t>44º 38' 02"</w:t>
            </w:r>
          </w:p>
        </w:tc>
        <w:tc>
          <w:tcPr>
            <w:tcW w:w="1548" w:type="dxa"/>
          </w:tcPr>
          <w:p w14:paraId="09274163" w14:textId="77777777" w:rsidR="00F34EDB" w:rsidRPr="00F34EDB" w:rsidRDefault="00F34EDB" w:rsidP="00416667">
            <w:pPr>
              <w:pStyle w:val="Tabletext"/>
              <w:jc w:val="center"/>
            </w:pPr>
            <w:r w:rsidRPr="00F34EDB">
              <w:t>05° 55' 28.5"</w:t>
            </w:r>
          </w:p>
        </w:tc>
        <w:tc>
          <w:tcPr>
            <w:tcW w:w="1370" w:type="dxa"/>
          </w:tcPr>
          <w:p w14:paraId="4204240B" w14:textId="77777777" w:rsidR="00F34EDB" w:rsidRPr="00F34EDB" w:rsidRDefault="00F34EDB" w:rsidP="00416667">
            <w:pPr>
              <w:pStyle w:val="Tabletext"/>
              <w:jc w:val="center"/>
            </w:pPr>
            <w:r w:rsidRPr="00F34EDB">
              <w:t>2 250</w:t>
            </w:r>
          </w:p>
        </w:tc>
        <w:tc>
          <w:tcPr>
            <w:tcW w:w="1186" w:type="dxa"/>
          </w:tcPr>
          <w:p w14:paraId="33E792DD" w14:textId="77777777" w:rsidR="00F34EDB" w:rsidRPr="00F34EDB" w:rsidRDefault="00F34EDB" w:rsidP="00416667">
            <w:pPr>
              <w:pStyle w:val="Tabletext"/>
              <w:jc w:val="center"/>
            </w:pPr>
            <w:r w:rsidRPr="00F34EDB">
              <w:t>12 × 15 m</w:t>
            </w:r>
          </w:p>
        </w:tc>
      </w:tr>
    </w:tbl>
    <w:p w14:paraId="6FE33D51" w14:textId="77777777" w:rsidR="00F34EDB" w:rsidRPr="007D0B0E" w:rsidRDefault="00F34EDB" w:rsidP="00F34EDB"/>
    <w:p w14:paraId="7680C382" w14:textId="77777777" w:rsidR="007A4B1B" w:rsidRDefault="007A4B1B">
      <w:pPr>
        <w:tabs>
          <w:tab w:val="clear" w:pos="1134"/>
          <w:tab w:val="clear" w:pos="1871"/>
          <w:tab w:val="clear" w:pos="2268"/>
        </w:tabs>
        <w:overflowPunct/>
        <w:autoSpaceDE/>
        <w:autoSpaceDN/>
        <w:adjustRightInd/>
        <w:spacing w:before="0"/>
        <w:textAlignment w:val="auto"/>
        <w:rPr>
          <w:b/>
        </w:rPr>
      </w:pPr>
      <w:r>
        <w:br w:type="page"/>
      </w:r>
    </w:p>
    <w:p w14:paraId="26836EE3" w14:textId="0BD8B207" w:rsidR="00CE2BA0" w:rsidRDefault="00CE2BA0" w:rsidP="00CE2BA0">
      <w:pPr>
        <w:pStyle w:val="Heading2"/>
      </w:pPr>
      <w:r>
        <w:lastRenderedPageBreak/>
        <w:t>A</w:t>
      </w:r>
      <w:r w:rsidR="0009516D">
        <w:t>2</w:t>
      </w:r>
      <w:r w:rsidR="00792AA7">
        <w:t>.1.2.3</w:t>
      </w:r>
      <w:r>
        <w:tab/>
        <w:t xml:space="preserve">Characteristics of </w:t>
      </w:r>
      <w:r w:rsidR="002902A3">
        <w:t>Earth exploration satellite service</w:t>
      </w:r>
      <w:r w:rsidRPr="00FB398E">
        <w:t xml:space="preserve"> (passive) and </w:t>
      </w:r>
      <w:r w:rsidR="002902A3">
        <w:t>space research service</w:t>
      </w:r>
      <w:r w:rsidRPr="00FB398E">
        <w:t xml:space="preserve"> (passive)</w:t>
      </w:r>
    </w:p>
    <w:p w14:paraId="289DA117" w14:textId="77777777" w:rsidR="00F34EDB" w:rsidRPr="00F34EDB" w:rsidRDefault="00F34EDB" w:rsidP="00F34EDB">
      <w:r w:rsidRPr="00F34EDB">
        <w:t>Protection criteria for EESS (passive) are taken from Table 2 of Recommendation ITU-R RS.2017.</w:t>
      </w:r>
    </w:p>
    <w:p w14:paraId="4239BA0F" w14:textId="77777777" w:rsidR="00F34EDB" w:rsidRPr="00F34EDB" w:rsidRDefault="00F34EDB" w:rsidP="00F34EDB">
      <w:pPr>
        <w:pStyle w:val="TableNo"/>
        <w:spacing w:before="360"/>
        <w:rPr>
          <w:lang w:val="en-US"/>
        </w:rPr>
      </w:pPr>
      <w:r w:rsidRPr="00F34EDB">
        <w:rPr>
          <w:lang w:val="en-US"/>
        </w:rPr>
        <w:t>TABLE 3</w:t>
      </w:r>
    </w:p>
    <w:p w14:paraId="3BA3AEF6" w14:textId="77777777" w:rsidR="00F34EDB" w:rsidRPr="00F34EDB" w:rsidRDefault="00F34EDB" w:rsidP="00F34EDB">
      <w:pPr>
        <w:pStyle w:val="Tabletitle"/>
        <w:rPr>
          <w:lang w:val="en-US"/>
        </w:rPr>
      </w:pPr>
      <w:r w:rsidRPr="00F34EDB">
        <w:rPr>
          <w:lang w:val="en-US"/>
        </w:rPr>
        <w:t>Interference criteria for satellite passive remote sensing</w:t>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1" w:type="dxa"/>
          <w:right w:w="101" w:type="dxa"/>
        </w:tblCellMar>
        <w:tblLook w:val="0000" w:firstRow="0" w:lastRow="0" w:firstColumn="0" w:lastColumn="0" w:noHBand="0" w:noVBand="0"/>
      </w:tblPr>
      <w:tblGrid>
        <w:gridCol w:w="1928"/>
        <w:gridCol w:w="1928"/>
        <w:gridCol w:w="1927"/>
        <w:gridCol w:w="1928"/>
        <w:gridCol w:w="1928"/>
      </w:tblGrid>
      <w:tr w:rsidR="00F34EDB" w:rsidRPr="00423951" w14:paraId="7E65AA1D" w14:textId="77777777" w:rsidTr="00416667">
        <w:trPr>
          <w:cantSplit/>
          <w:trHeight w:val="20"/>
          <w:tblHeader/>
          <w:jc w:val="center"/>
        </w:trPr>
        <w:tc>
          <w:tcPr>
            <w:tcW w:w="1928" w:type="dxa"/>
            <w:tcMar>
              <w:top w:w="29" w:type="dxa"/>
              <w:bottom w:w="29" w:type="dxa"/>
            </w:tcMar>
            <w:vAlign w:val="center"/>
          </w:tcPr>
          <w:p w14:paraId="117BE139" w14:textId="77777777" w:rsidR="00F34EDB" w:rsidRPr="00F34EDB" w:rsidRDefault="00F34EDB" w:rsidP="00416667">
            <w:pPr>
              <w:pStyle w:val="Tablehead"/>
            </w:pPr>
            <w:r w:rsidRPr="00F34EDB">
              <w:t xml:space="preserve">Frequency band(s) </w:t>
            </w:r>
            <w:r w:rsidRPr="00F34EDB">
              <w:br/>
              <w:t>(GHz)</w:t>
            </w:r>
          </w:p>
        </w:tc>
        <w:tc>
          <w:tcPr>
            <w:tcW w:w="1928" w:type="dxa"/>
            <w:tcMar>
              <w:top w:w="29" w:type="dxa"/>
              <w:bottom w:w="29" w:type="dxa"/>
            </w:tcMar>
            <w:vAlign w:val="center"/>
          </w:tcPr>
          <w:p w14:paraId="587BF09E" w14:textId="77777777" w:rsidR="00F34EDB" w:rsidRPr="00F34EDB" w:rsidRDefault="00F34EDB" w:rsidP="00416667">
            <w:pPr>
              <w:pStyle w:val="Tablehead"/>
            </w:pPr>
            <w:r w:rsidRPr="00F34EDB">
              <w:t>Reference bandwidth (MHz)</w:t>
            </w:r>
          </w:p>
        </w:tc>
        <w:tc>
          <w:tcPr>
            <w:tcW w:w="1927" w:type="dxa"/>
            <w:tcMar>
              <w:top w:w="29" w:type="dxa"/>
              <w:bottom w:w="29" w:type="dxa"/>
            </w:tcMar>
            <w:vAlign w:val="center"/>
          </w:tcPr>
          <w:p w14:paraId="25CABDFC" w14:textId="77777777" w:rsidR="00F34EDB" w:rsidRPr="00F34EDB" w:rsidRDefault="00F34EDB" w:rsidP="00416667">
            <w:pPr>
              <w:pStyle w:val="Tablehead"/>
            </w:pPr>
            <w:r w:rsidRPr="00F34EDB">
              <w:t xml:space="preserve">Maximum interference level </w:t>
            </w:r>
            <w:r w:rsidRPr="00F34EDB">
              <w:br/>
              <w:t>(dBW)</w:t>
            </w:r>
          </w:p>
        </w:tc>
        <w:tc>
          <w:tcPr>
            <w:tcW w:w="1928" w:type="dxa"/>
            <w:tcMar>
              <w:top w:w="29" w:type="dxa"/>
              <w:bottom w:w="29" w:type="dxa"/>
            </w:tcMar>
            <w:vAlign w:val="center"/>
          </w:tcPr>
          <w:p w14:paraId="6DE72531" w14:textId="77777777" w:rsidR="00F34EDB" w:rsidRPr="00F34EDB" w:rsidRDefault="00F34EDB" w:rsidP="00416667">
            <w:pPr>
              <w:pStyle w:val="Tablehead"/>
              <w:rPr>
                <w:lang w:val="en-US"/>
              </w:rPr>
            </w:pPr>
            <w:r w:rsidRPr="00F34EDB">
              <w:rPr>
                <w:lang w:val="en-US"/>
              </w:rPr>
              <w:t>Percentage of area or time permissible interference level may be exceeded</w:t>
            </w:r>
            <w:r w:rsidRPr="00F34EDB">
              <w:rPr>
                <w:vertAlign w:val="superscript"/>
                <w:lang w:val="en-US"/>
              </w:rPr>
              <w:t>(1)</w:t>
            </w:r>
            <w:r w:rsidRPr="00F34EDB">
              <w:rPr>
                <w:lang w:val="en-US"/>
              </w:rPr>
              <w:t xml:space="preserve"> (%)</w:t>
            </w:r>
          </w:p>
        </w:tc>
        <w:tc>
          <w:tcPr>
            <w:tcW w:w="1928" w:type="dxa"/>
            <w:tcMar>
              <w:top w:w="29" w:type="dxa"/>
              <w:bottom w:w="29" w:type="dxa"/>
            </w:tcMar>
            <w:vAlign w:val="center"/>
          </w:tcPr>
          <w:p w14:paraId="578AAEED" w14:textId="77777777" w:rsidR="00F34EDB" w:rsidRPr="00F34EDB" w:rsidRDefault="00F34EDB" w:rsidP="00416667">
            <w:pPr>
              <w:pStyle w:val="Tablehead"/>
              <w:rPr>
                <w:lang w:val="fr-CH"/>
              </w:rPr>
            </w:pPr>
            <w:r w:rsidRPr="00F34EDB">
              <w:rPr>
                <w:lang w:val="fr-CH"/>
              </w:rPr>
              <w:t xml:space="preserve">Scan mode </w:t>
            </w:r>
            <w:r w:rsidRPr="00F34EDB">
              <w:rPr>
                <w:lang w:val="fr-CH"/>
              </w:rPr>
              <w:br/>
              <w:t>(N, C, L)</w:t>
            </w:r>
            <w:r w:rsidRPr="00F34EDB">
              <w:rPr>
                <w:vertAlign w:val="superscript"/>
                <w:lang w:val="fr-CH"/>
              </w:rPr>
              <w:t>(2)</w:t>
            </w:r>
          </w:p>
        </w:tc>
      </w:tr>
      <w:tr w:rsidR="00F34EDB" w:rsidRPr="00F34EDB" w14:paraId="04E15725" w14:textId="77777777" w:rsidTr="00416667">
        <w:trPr>
          <w:cantSplit/>
          <w:trHeight w:val="20"/>
          <w:jc w:val="center"/>
        </w:trPr>
        <w:tc>
          <w:tcPr>
            <w:tcW w:w="1928" w:type="dxa"/>
            <w:tcBorders>
              <w:bottom w:val="single" w:sz="4" w:space="0" w:color="auto"/>
            </w:tcBorders>
            <w:tcMar>
              <w:top w:w="29" w:type="dxa"/>
              <w:bottom w:w="29" w:type="dxa"/>
            </w:tcMar>
            <w:vAlign w:val="center"/>
          </w:tcPr>
          <w:p w14:paraId="1D3C0995" w14:textId="77777777" w:rsidR="00F34EDB" w:rsidRPr="00F34EDB" w:rsidRDefault="00F34EDB" w:rsidP="00416667">
            <w:pPr>
              <w:pStyle w:val="Tabletext"/>
              <w:jc w:val="center"/>
            </w:pPr>
            <w:r w:rsidRPr="00F34EDB">
              <w:t>22.21-22.5</w:t>
            </w:r>
          </w:p>
        </w:tc>
        <w:tc>
          <w:tcPr>
            <w:tcW w:w="1928" w:type="dxa"/>
            <w:tcBorders>
              <w:bottom w:val="single" w:sz="4" w:space="0" w:color="auto"/>
            </w:tcBorders>
            <w:tcMar>
              <w:top w:w="29" w:type="dxa"/>
              <w:bottom w:w="29" w:type="dxa"/>
            </w:tcMar>
            <w:vAlign w:val="center"/>
          </w:tcPr>
          <w:p w14:paraId="23485419" w14:textId="77777777" w:rsidR="00F34EDB" w:rsidRPr="00F34EDB" w:rsidRDefault="00F34EDB" w:rsidP="00416667">
            <w:pPr>
              <w:pStyle w:val="Tabletext"/>
              <w:jc w:val="center"/>
            </w:pPr>
            <w:r w:rsidRPr="00F34EDB">
              <w:t>100</w:t>
            </w:r>
          </w:p>
        </w:tc>
        <w:tc>
          <w:tcPr>
            <w:tcW w:w="1927" w:type="dxa"/>
            <w:tcBorders>
              <w:bottom w:val="single" w:sz="4" w:space="0" w:color="auto"/>
            </w:tcBorders>
            <w:tcMar>
              <w:top w:w="29" w:type="dxa"/>
              <w:bottom w:w="29" w:type="dxa"/>
            </w:tcMar>
            <w:vAlign w:val="center"/>
          </w:tcPr>
          <w:p w14:paraId="28CF1B0D" w14:textId="77777777" w:rsidR="00F34EDB" w:rsidRPr="00F34EDB" w:rsidRDefault="00F34EDB" w:rsidP="00416667">
            <w:pPr>
              <w:pStyle w:val="Tabletext"/>
              <w:jc w:val="center"/>
              <w:rPr>
                <w:b/>
              </w:rPr>
            </w:pPr>
            <w:r w:rsidRPr="00F34EDB">
              <w:t>−169</w:t>
            </w:r>
          </w:p>
        </w:tc>
        <w:tc>
          <w:tcPr>
            <w:tcW w:w="1928" w:type="dxa"/>
            <w:tcBorders>
              <w:bottom w:val="single" w:sz="4" w:space="0" w:color="auto"/>
            </w:tcBorders>
            <w:tcMar>
              <w:top w:w="29" w:type="dxa"/>
              <w:bottom w:w="29" w:type="dxa"/>
            </w:tcMar>
            <w:vAlign w:val="center"/>
          </w:tcPr>
          <w:p w14:paraId="2C4D7EA4" w14:textId="77777777" w:rsidR="00F34EDB" w:rsidRPr="00F34EDB" w:rsidRDefault="00F34EDB" w:rsidP="00416667">
            <w:pPr>
              <w:pStyle w:val="Tabletext"/>
              <w:jc w:val="center"/>
              <w:rPr>
                <w:b/>
              </w:rPr>
            </w:pPr>
            <w:r w:rsidRPr="00F34EDB">
              <w:t>0.1</w:t>
            </w:r>
          </w:p>
        </w:tc>
        <w:tc>
          <w:tcPr>
            <w:tcW w:w="1928" w:type="dxa"/>
            <w:tcBorders>
              <w:bottom w:val="single" w:sz="4" w:space="0" w:color="auto"/>
            </w:tcBorders>
            <w:tcMar>
              <w:top w:w="29" w:type="dxa"/>
              <w:bottom w:w="29" w:type="dxa"/>
            </w:tcMar>
            <w:vAlign w:val="center"/>
          </w:tcPr>
          <w:p w14:paraId="340026E8" w14:textId="77777777" w:rsidR="00F34EDB" w:rsidRPr="00F34EDB" w:rsidRDefault="00F34EDB" w:rsidP="00416667">
            <w:pPr>
              <w:pStyle w:val="Tabletext"/>
              <w:jc w:val="center"/>
            </w:pPr>
            <w:r w:rsidRPr="00F34EDB">
              <w:t>N</w:t>
            </w:r>
          </w:p>
        </w:tc>
      </w:tr>
      <w:tr w:rsidR="00F34EDB" w:rsidRPr="00A20A7E" w14:paraId="0121D76F" w14:textId="77777777" w:rsidTr="00416667">
        <w:trPr>
          <w:cantSplit/>
          <w:trHeight w:val="20"/>
          <w:jc w:val="center"/>
        </w:trPr>
        <w:tc>
          <w:tcPr>
            <w:tcW w:w="9639" w:type="dxa"/>
            <w:gridSpan w:val="5"/>
            <w:tcBorders>
              <w:top w:val="single" w:sz="4" w:space="0" w:color="auto"/>
              <w:left w:val="single" w:sz="4" w:space="0" w:color="auto"/>
              <w:bottom w:val="single" w:sz="4" w:space="0" w:color="auto"/>
              <w:right w:val="single" w:sz="4" w:space="0" w:color="auto"/>
            </w:tcBorders>
            <w:tcMar>
              <w:top w:w="29" w:type="dxa"/>
              <w:bottom w:w="29" w:type="dxa"/>
            </w:tcMar>
          </w:tcPr>
          <w:p w14:paraId="53D8D725" w14:textId="77777777" w:rsidR="00F34EDB" w:rsidRPr="00F34EDB" w:rsidRDefault="00F34EDB" w:rsidP="00416667">
            <w:pPr>
              <w:pStyle w:val="Tablelegend"/>
              <w:tabs>
                <w:tab w:val="left" w:pos="280"/>
              </w:tabs>
              <w:spacing w:before="40" w:after="40"/>
              <w:ind w:left="280" w:hanging="280"/>
              <w:rPr>
                <w:lang w:val="en-US"/>
              </w:rPr>
            </w:pPr>
            <w:r w:rsidRPr="00F34EDB">
              <w:rPr>
                <w:vertAlign w:val="superscript"/>
                <w:lang w:val="en-US"/>
              </w:rPr>
              <w:t xml:space="preserve"> (1)</w:t>
            </w:r>
            <w:r w:rsidRPr="00F34EDB">
              <w:rPr>
                <w:lang w:val="en-US"/>
              </w:rPr>
              <w:tab/>
              <w:t>For a 0.01% level, the measurement area is a square on the Earth of 2 000 000 km</w:t>
            </w:r>
            <w:r w:rsidRPr="00F34EDB">
              <w:rPr>
                <w:vertAlign w:val="superscript"/>
                <w:lang w:val="en-US"/>
              </w:rPr>
              <w:t>2</w:t>
            </w:r>
            <w:r w:rsidRPr="00F34EDB">
              <w:rPr>
                <w:lang w:val="en-US"/>
              </w:rPr>
              <w:t>, unless otherwise justified; for a 0.1% level, the measurement area is a square on the Earth of 10 000 000 km</w:t>
            </w:r>
            <w:r w:rsidRPr="00F34EDB">
              <w:rPr>
                <w:vertAlign w:val="superscript"/>
                <w:lang w:val="en-US"/>
              </w:rPr>
              <w:t>2</w:t>
            </w:r>
            <w:r w:rsidRPr="00F34EDB">
              <w:rPr>
                <w:lang w:val="en-US"/>
              </w:rPr>
              <w:t xml:space="preserve"> unless otherwise justified; for a 1% level, the measurement time is 24 h, unless otherwise justified.</w:t>
            </w:r>
          </w:p>
          <w:p w14:paraId="40C282D4" w14:textId="77777777" w:rsidR="00F34EDB" w:rsidRPr="00881C34" w:rsidRDefault="00F34EDB" w:rsidP="00416667">
            <w:pPr>
              <w:pStyle w:val="Tablelegend"/>
              <w:spacing w:before="40" w:after="40"/>
              <w:ind w:left="280" w:hanging="280"/>
              <w:rPr>
                <w:lang w:val="en-US"/>
              </w:rPr>
            </w:pPr>
            <w:r w:rsidRPr="00F34EDB">
              <w:rPr>
                <w:vertAlign w:val="superscript"/>
                <w:lang w:val="en-US"/>
              </w:rPr>
              <w:t>(2)</w:t>
            </w:r>
            <w:r w:rsidRPr="00F34EDB">
              <w:rPr>
                <w:lang w:val="en-US"/>
              </w:rPr>
              <w:tab/>
              <w:t>N: Nadir, Nadir scan modes concentrate on sounding or viewing the Earth’s surface at angles of nearly perpendicular incidence. The scan terminates at the surface or at various levels in the atmosphere according to the weighting functions. L: Limb, Limb scan modes view the atmosphere “on edge” and terminate in space rather than at the surface, and accordingly are weighted zero at the surface and maximum at the tangent point height. C: Conical, Conical scan modes view the Earth’s surface by rotating the antenna at an offset angle from the nadir direction.</w:t>
            </w:r>
          </w:p>
        </w:tc>
      </w:tr>
    </w:tbl>
    <w:p w14:paraId="1769E454" w14:textId="77777777" w:rsidR="00CE2BA0" w:rsidRPr="00CE2BA0" w:rsidRDefault="00CE2BA0" w:rsidP="00CE2BA0"/>
    <w:p w14:paraId="75EB07EB" w14:textId="5917DC08" w:rsidR="00AF65BA" w:rsidRPr="00D71259" w:rsidRDefault="00CE2BA0" w:rsidP="00CE547F">
      <w:pPr>
        <w:pStyle w:val="Heading2"/>
      </w:pPr>
      <w:r>
        <w:t>A</w:t>
      </w:r>
      <w:r w:rsidR="0009516D">
        <w:t>2</w:t>
      </w:r>
      <w:r>
        <w:t>.1.</w:t>
      </w:r>
      <w:r w:rsidR="00792AA7">
        <w:t>3</w:t>
      </w:r>
      <w:r w:rsidR="00CE547F">
        <w:tab/>
      </w:r>
      <w:r w:rsidR="00AF65BA" w:rsidRPr="00D71259">
        <w:t>Scenarios of sharing and compatibility studies</w:t>
      </w:r>
    </w:p>
    <w:p w14:paraId="549BCAAA" w14:textId="2E10E3E3" w:rsidR="00AF65BA" w:rsidRDefault="00AF65BA" w:rsidP="00D71259">
      <w:r w:rsidRPr="00D71259">
        <w:t>[</w:t>
      </w:r>
      <w:r w:rsidR="00523FC1" w:rsidRPr="00D71259">
        <w:t xml:space="preserve">To </w:t>
      </w:r>
      <w:r w:rsidRPr="00D71259">
        <w:t>be populated later]</w:t>
      </w:r>
    </w:p>
    <w:p w14:paraId="7258FA0D" w14:textId="00B73B3C" w:rsidR="00CE2BA0" w:rsidRPr="00D71259" w:rsidRDefault="00CE2BA0" w:rsidP="00CE2BA0">
      <w:pPr>
        <w:pStyle w:val="Heading2"/>
      </w:pPr>
      <w:r>
        <w:t>A</w:t>
      </w:r>
      <w:r w:rsidR="0009516D">
        <w:t>2</w:t>
      </w:r>
      <w:r>
        <w:t>.1.</w:t>
      </w:r>
      <w:r w:rsidR="00792AA7">
        <w:t>4</w:t>
      </w:r>
      <w:r>
        <w:tab/>
        <w:t>Propagation</w:t>
      </w:r>
    </w:p>
    <w:p w14:paraId="6719FE4B" w14:textId="77777777" w:rsidR="006A3E90" w:rsidRPr="006A3E90" w:rsidRDefault="006A3E90" w:rsidP="006A3E90">
      <w:r w:rsidRPr="006A3E90">
        <w:t>Working Party 3K and WP 3M noted in their liaison statement that:</w:t>
      </w:r>
    </w:p>
    <w:p w14:paraId="6B3D6600" w14:textId="77777777" w:rsidR="006A3E90" w:rsidRPr="006A3E90" w:rsidRDefault="006A3E90" w:rsidP="006A3E90">
      <w:pPr>
        <w:rPr>
          <w:spacing w:val="-2"/>
        </w:rPr>
      </w:pPr>
      <w:r w:rsidRPr="006A3E90">
        <w:t>“</w:t>
      </w:r>
      <w:r w:rsidRPr="006A3E90">
        <w:rPr>
          <w:spacing w:val="-2"/>
        </w:rPr>
        <w:t xml:space="preserve">Recommendation </w:t>
      </w:r>
      <w:hyperlink r:id="rId36" w:history="1">
        <w:r w:rsidRPr="006A3E90">
          <w:rPr>
            <w:rStyle w:val="Hyperlink"/>
            <w:spacing w:val="-2"/>
          </w:rPr>
          <w:t>ITU-R P.528-4</w:t>
        </w:r>
      </w:hyperlink>
      <w:r w:rsidRPr="006A3E90">
        <w:rPr>
          <w:spacing w:val="-2"/>
        </w:rPr>
        <w:t xml:space="preserve"> can be used for modelling the basic transmission loss for air-to-air, ground-to-air, and air-to-ground paths. This Recommendation has an upper validity limit of 15.5 GHz, which does not cover all the frequency ranges of interest to WP 5B. Recommendation ITU-R P.528-4 can be used for initial preliminary studies at 15.5 GHz. Working Parties 3K and 3M would like to bring to the attention of WP 5B that Recommendation ITU-R P.528-4 does not include effects such as hydrometeors and diffraction due to irregular terrain.</w:t>
      </w:r>
    </w:p>
    <w:p w14:paraId="22DC23DF" w14:textId="2D7EF747" w:rsidR="00CE2BA0" w:rsidRPr="00D71259" w:rsidRDefault="006A3E90" w:rsidP="006A3E90">
      <w:r w:rsidRPr="006A3E90">
        <w:t xml:space="preserve">Working Party 3K and WP 3M recognize the urgency of WP 5B’s work and would wish to draw to the attention of WP 5B the work of </w:t>
      </w:r>
      <w:hyperlink r:id="rId37" w:history="1">
        <w:r w:rsidRPr="006A3E90">
          <w:rPr>
            <w:rStyle w:val="Hyperlink"/>
          </w:rPr>
          <w:t>Correspondence Group (CG) 3K-3M-9</w:t>
        </w:r>
      </w:hyperlink>
      <w:r w:rsidRPr="006A3E90">
        <w:t>. This CG has updated Terms of Reference and will be studying the modelling of air-to-ground paths in the intersessional period.”</w:t>
      </w:r>
    </w:p>
    <w:p w14:paraId="532B655A" w14:textId="2DF8FA30" w:rsidR="00AF65BA" w:rsidRPr="00D71259" w:rsidRDefault="0009516D" w:rsidP="00FD7D18">
      <w:pPr>
        <w:pStyle w:val="Heading1"/>
      </w:pPr>
      <w:r>
        <w:t>A2.2</w:t>
      </w:r>
      <w:r w:rsidR="00FD7D18" w:rsidRPr="00D71259">
        <w:tab/>
      </w:r>
      <w:r w:rsidR="00AF65BA" w:rsidRPr="00D71259">
        <w:t>Results of the sharing and compatibility studies</w:t>
      </w:r>
    </w:p>
    <w:p w14:paraId="42DC2069" w14:textId="539CD9A7" w:rsidR="00AF65BA" w:rsidRPr="00D71259" w:rsidRDefault="00AF65BA" w:rsidP="00D71259">
      <w:r w:rsidRPr="00D71259">
        <w:t>[</w:t>
      </w:r>
      <w:r w:rsidR="00523FC1" w:rsidRPr="00D71259">
        <w:t xml:space="preserve">To </w:t>
      </w:r>
      <w:r w:rsidRPr="00D71259">
        <w:t>be populated later]</w:t>
      </w:r>
    </w:p>
    <w:p w14:paraId="15AEF025" w14:textId="56836755" w:rsidR="00AF65BA" w:rsidRPr="00D71259" w:rsidRDefault="0009516D" w:rsidP="00FD7D18">
      <w:pPr>
        <w:pStyle w:val="Heading1"/>
      </w:pPr>
      <w:r>
        <w:t>A2.3</w:t>
      </w:r>
      <w:r w:rsidR="00FD7D18" w:rsidRPr="00D71259">
        <w:tab/>
      </w:r>
      <w:r w:rsidR="00AF65BA" w:rsidRPr="00D71259">
        <w:t>Summary</w:t>
      </w:r>
    </w:p>
    <w:p w14:paraId="733F6C97" w14:textId="6FF6F3F9" w:rsidR="00AF65BA" w:rsidRPr="00D71259" w:rsidRDefault="00AF65BA" w:rsidP="00D71259">
      <w:r w:rsidRPr="00D71259">
        <w:t>[</w:t>
      </w:r>
      <w:r w:rsidR="00523FC1" w:rsidRPr="00D71259">
        <w:t xml:space="preserve">To </w:t>
      </w:r>
      <w:r w:rsidRPr="00D71259">
        <w:t>be populated later]</w:t>
      </w:r>
    </w:p>
    <w:p w14:paraId="6335E30D" w14:textId="77777777" w:rsidR="00AF65BA" w:rsidRPr="00D71259" w:rsidRDefault="00AF65BA" w:rsidP="00552239">
      <w:pPr>
        <w:pStyle w:val="Reasons"/>
        <w:rPr>
          <w:sz w:val="22"/>
          <w:szCs w:val="22"/>
        </w:rPr>
      </w:pPr>
    </w:p>
    <w:sectPr w:rsidR="00AF65BA" w:rsidRPr="00D71259" w:rsidSect="00D02712">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875449" w14:textId="77777777" w:rsidR="007F15F8" w:rsidRDefault="007F15F8">
      <w:r>
        <w:separator/>
      </w:r>
    </w:p>
  </w:endnote>
  <w:endnote w:type="continuationSeparator" w:id="0">
    <w:p w14:paraId="4C1C844A" w14:textId="77777777" w:rsidR="007F15F8" w:rsidRDefault="007F1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88B066" w14:textId="77777777" w:rsidR="007F15F8" w:rsidRDefault="007F15F8">
      <w:r>
        <w:t>____________________</w:t>
      </w:r>
    </w:p>
  </w:footnote>
  <w:footnote w:type="continuationSeparator" w:id="0">
    <w:p w14:paraId="6E9B7701" w14:textId="77777777" w:rsidR="007F15F8" w:rsidRDefault="007F15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030234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886433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0D0225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0C0E1E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02ED8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8E2CF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F6A51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0E886D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8F033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27ED3E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E857A7A"/>
    <w:multiLevelType w:val="hybridMultilevel"/>
    <w:tmpl w:val="607A8C8C"/>
    <w:lvl w:ilvl="0" w:tplc="4A8C36CA">
      <w:start w:val="1"/>
      <w:numFmt w:val="decimal"/>
      <w:lvlText w:val="%1"/>
      <w:lvlJc w:val="left"/>
      <w:pPr>
        <w:ind w:left="1500" w:hanging="114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B7A444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hamova, Alisa">
    <w15:presenceInfo w15:providerId="AD" w15:userId="S::alisa.chamova@itu.int::22d471ad-1704-47cb-acab-d70b801be3d5"/>
  </w15:person>
  <w15:person w15:author="Nozdrin, Vadim">
    <w15:presenceInfo w15:providerId="AD" w15:userId="S::vadim.nozdrin@itu.int::a8238349-06bf-4c0c-ae1b-3c982b05be2b"/>
  </w15:person>
  <w15:person w15:author="AFSMO">
    <w15:presenceInfo w15:providerId="None" w15:userId="AFSM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fr-CH" w:vendorID="64" w:dllVersion="0" w:nlCheck="1" w:checkStyle="0"/>
  <w:activeWritingStyle w:appName="MSWord" w:lang="fr-CH" w:vendorID="64" w:dllVersion="6" w:nlCheck="1" w:checkStyle="0"/>
  <w:activeWritingStyle w:appName="MSWord" w:lang="de-DE" w:vendorID="64" w:dllVersion="6" w:nlCheck="1" w:checkStyle="0"/>
  <w:activeWritingStyle w:appName="MSWord" w:lang="en-AU" w:vendorID="64" w:dllVersion="6" w:nlCheck="1" w:checkStyle="1"/>
  <w:activeWritingStyle w:appName="MSWord" w:lang="fr-BE" w:vendorID="64" w:dllVersion="6" w:nlCheck="1" w:checkStyle="1"/>
  <w:activeWritingStyle w:appName="MSWord" w:lang="en-AU" w:vendorID="64" w:dllVersion="0" w:nlCheck="1" w:checkStyle="0"/>
  <w:activeWritingStyle w:appName="MSWord" w:lang="fr-BE" w:vendorID="64" w:dllVersion="0" w:nlCheck="1" w:checkStyle="0"/>
  <w:activeWritingStyle w:appName="MSWord" w:lang="fr-FR"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5BA"/>
    <w:rsid w:val="0000040B"/>
    <w:rsid w:val="000069D4"/>
    <w:rsid w:val="00013D3A"/>
    <w:rsid w:val="000174AD"/>
    <w:rsid w:val="00022606"/>
    <w:rsid w:val="000376F8"/>
    <w:rsid w:val="00041B50"/>
    <w:rsid w:val="00047A1D"/>
    <w:rsid w:val="00054B90"/>
    <w:rsid w:val="000604B9"/>
    <w:rsid w:val="00063B70"/>
    <w:rsid w:val="0009516D"/>
    <w:rsid w:val="000959AB"/>
    <w:rsid w:val="000A3A82"/>
    <w:rsid w:val="000A7D55"/>
    <w:rsid w:val="000B4560"/>
    <w:rsid w:val="000B6C09"/>
    <w:rsid w:val="000C12C8"/>
    <w:rsid w:val="000C2E8E"/>
    <w:rsid w:val="000E0E7C"/>
    <w:rsid w:val="000E6852"/>
    <w:rsid w:val="000F1B4B"/>
    <w:rsid w:val="00105033"/>
    <w:rsid w:val="00116054"/>
    <w:rsid w:val="0012744F"/>
    <w:rsid w:val="00131178"/>
    <w:rsid w:val="0015294A"/>
    <w:rsid w:val="001532CD"/>
    <w:rsid w:val="00156F66"/>
    <w:rsid w:val="00163271"/>
    <w:rsid w:val="00172122"/>
    <w:rsid w:val="00182528"/>
    <w:rsid w:val="0018500B"/>
    <w:rsid w:val="00196A19"/>
    <w:rsid w:val="00202DC1"/>
    <w:rsid w:val="002116EE"/>
    <w:rsid w:val="002309D8"/>
    <w:rsid w:val="002314E8"/>
    <w:rsid w:val="002872F9"/>
    <w:rsid w:val="002902A3"/>
    <w:rsid w:val="002A7FE2"/>
    <w:rsid w:val="002C5539"/>
    <w:rsid w:val="002D648D"/>
    <w:rsid w:val="002D685D"/>
    <w:rsid w:val="002E089D"/>
    <w:rsid w:val="002E1B4F"/>
    <w:rsid w:val="002E26B8"/>
    <w:rsid w:val="002F2C19"/>
    <w:rsid w:val="002F2E67"/>
    <w:rsid w:val="002F7CB3"/>
    <w:rsid w:val="00315546"/>
    <w:rsid w:val="00330567"/>
    <w:rsid w:val="003521B3"/>
    <w:rsid w:val="0037095B"/>
    <w:rsid w:val="00381E86"/>
    <w:rsid w:val="00386A9D"/>
    <w:rsid w:val="00391081"/>
    <w:rsid w:val="003A026F"/>
    <w:rsid w:val="003A391D"/>
    <w:rsid w:val="003B2789"/>
    <w:rsid w:val="003B2DDA"/>
    <w:rsid w:val="003B384C"/>
    <w:rsid w:val="003C13CE"/>
    <w:rsid w:val="003C4B0E"/>
    <w:rsid w:val="003C697E"/>
    <w:rsid w:val="003D20E5"/>
    <w:rsid w:val="003E1311"/>
    <w:rsid w:val="003E2518"/>
    <w:rsid w:val="003E7CEF"/>
    <w:rsid w:val="003F6811"/>
    <w:rsid w:val="00416667"/>
    <w:rsid w:val="00423951"/>
    <w:rsid w:val="00423F02"/>
    <w:rsid w:val="0042529D"/>
    <w:rsid w:val="00455F2F"/>
    <w:rsid w:val="00463E02"/>
    <w:rsid w:val="004667AA"/>
    <w:rsid w:val="004A40F0"/>
    <w:rsid w:val="004B1EF7"/>
    <w:rsid w:val="004B3FAD"/>
    <w:rsid w:val="004B699B"/>
    <w:rsid w:val="004B726F"/>
    <w:rsid w:val="004C5749"/>
    <w:rsid w:val="004D7E2A"/>
    <w:rsid w:val="00501DCA"/>
    <w:rsid w:val="00513A47"/>
    <w:rsid w:val="00523FC1"/>
    <w:rsid w:val="005408DF"/>
    <w:rsid w:val="00552239"/>
    <w:rsid w:val="005660DF"/>
    <w:rsid w:val="005711EA"/>
    <w:rsid w:val="00573344"/>
    <w:rsid w:val="00583F9B"/>
    <w:rsid w:val="005B0D29"/>
    <w:rsid w:val="005B23CF"/>
    <w:rsid w:val="005C03AD"/>
    <w:rsid w:val="005E5C10"/>
    <w:rsid w:val="005F2C78"/>
    <w:rsid w:val="006144E4"/>
    <w:rsid w:val="0063104E"/>
    <w:rsid w:val="00650299"/>
    <w:rsid w:val="00654F1F"/>
    <w:rsid w:val="00655FC5"/>
    <w:rsid w:val="00676365"/>
    <w:rsid w:val="006768EE"/>
    <w:rsid w:val="00697286"/>
    <w:rsid w:val="006A3E90"/>
    <w:rsid w:val="006B11DE"/>
    <w:rsid w:val="006B5BDD"/>
    <w:rsid w:val="006F3E5E"/>
    <w:rsid w:val="007205C6"/>
    <w:rsid w:val="00722DCB"/>
    <w:rsid w:val="00740E6C"/>
    <w:rsid w:val="007439EF"/>
    <w:rsid w:val="00786454"/>
    <w:rsid w:val="00792AA7"/>
    <w:rsid w:val="007960A1"/>
    <w:rsid w:val="007A4B1B"/>
    <w:rsid w:val="007D0B0E"/>
    <w:rsid w:val="007F15F8"/>
    <w:rsid w:val="0080538C"/>
    <w:rsid w:val="00807756"/>
    <w:rsid w:val="00814E0A"/>
    <w:rsid w:val="00820E7A"/>
    <w:rsid w:val="00822581"/>
    <w:rsid w:val="008309DD"/>
    <w:rsid w:val="00831A13"/>
    <w:rsid w:val="0083227A"/>
    <w:rsid w:val="0084221E"/>
    <w:rsid w:val="0084376E"/>
    <w:rsid w:val="00866900"/>
    <w:rsid w:val="00876A8A"/>
    <w:rsid w:val="00881BA1"/>
    <w:rsid w:val="008A0A15"/>
    <w:rsid w:val="008C2302"/>
    <w:rsid w:val="008C26B8"/>
    <w:rsid w:val="008F208F"/>
    <w:rsid w:val="00901289"/>
    <w:rsid w:val="0092352F"/>
    <w:rsid w:val="00923779"/>
    <w:rsid w:val="00927B77"/>
    <w:rsid w:val="00982084"/>
    <w:rsid w:val="00995963"/>
    <w:rsid w:val="009B61EB"/>
    <w:rsid w:val="009C2064"/>
    <w:rsid w:val="009D1697"/>
    <w:rsid w:val="009E347E"/>
    <w:rsid w:val="009F3A46"/>
    <w:rsid w:val="009F6520"/>
    <w:rsid w:val="009F738E"/>
    <w:rsid w:val="00A014F8"/>
    <w:rsid w:val="00A02240"/>
    <w:rsid w:val="00A049F6"/>
    <w:rsid w:val="00A061A5"/>
    <w:rsid w:val="00A10FE4"/>
    <w:rsid w:val="00A27262"/>
    <w:rsid w:val="00A44852"/>
    <w:rsid w:val="00A5173C"/>
    <w:rsid w:val="00A51D8A"/>
    <w:rsid w:val="00A61AEF"/>
    <w:rsid w:val="00AD1CF6"/>
    <w:rsid w:val="00AD2345"/>
    <w:rsid w:val="00AF1532"/>
    <w:rsid w:val="00AF173A"/>
    <w:rsid w:val="00AF620C"/>
    <w:rsid w:val="00AF65BA"/>
    <w:rsid w:val="00AF6E43"/>
    <w:rsid w:val="00B066A4"/>
    <w:rsid w:val="00B07A13"/>
    <w:rsid w:val="00B123E5"/>
    <w:rsid w:val="00B17A23"/>
    <w:rsid w:val="00B35235"/>
    <w:rsid w:val="00B40A35"/>
    <w:rsid w:val="00B4279B"/>
    <w:rsid w:val="00B45FC9"/>
    <w:rsid w:val="00B53B61"/>
    <w:rsid w:val="00B76F35"/>
    <w:rsid w:val="00B81138"/>
    <w:rsid w:val="00B97A39"/>
    <w:rsid w:val="00BB3197"/>
    <w:rsid w:val="00BC7CCF"/>
    <w:rsid w:val="00BE41FA"/>
    <w:rsid w:val="00BE470B"/>
    <w:rsid w:val="00BF3CA5"/>
    <w:rsid w:val="00C02F70"/>
    <w:rsid w:val="00C079DC"/>
    <w:rsid w:val="00C57A91"/>
    <w:rsid w:val="00C65BC0"/>
    <w:rsid w:val="00C74E38"/>
    <w:rsid w:val="00C91176"/>
    <w:rsid w:val="00CC01C2"/>
    <w:rsid w:val="00CE2BA0"/>
    <w:rsid w:val="00CE547F"/>
    <w:rsid w:val="00CF21F2"/>
    <w:rsid w:val="00D02712"/>
    <w:rsid w:val="00D046A7"/>
    <w:rsid w:val="00D214D0"/>
    <w:rsid w:val="00D57741"/>
    <w:rsid w:val="00D63C6B"/>
    <w:rsid w:val="00D6546B"/>
    <w:rsid w:val="00D71259"/>
    <w:rsid w:val="00D72159"/>
    <w:rsid w:val="00DB178B"/>
    <w:rsid w:val="00DB7FA1"/>
    <w:rsid w:val="00DC17D3"/>
    <w:rsid w:val="00DD4BED"/>
    <w:rsid w:val="00DE39F0"/>
    <w:rsid w:val="00DF0AF3"/>
    <w:rsid w:val="00DF36CB"/>
    <w:rsid w:val="00DF7E9F"/>
    <w:rsid w:val="00E233E3"/>
    <w:rsid w:val="00E27D7E"/>
    <w:rsid w:val="00E35412"/>
    <w:rsid w:val="00E42E13"/>
    <w:rsid w:val="00E55B02"/>
    <w:rsid w:val="00E56D5C"/>
    <w:rsid w:val="00E6257C"/>
    <w:rsid w:val="00E63C59"/>
    <w:rsid w:val="00E670F8"/>
    <w:rsid w:val="00E75871"/>
    <w:rsid w:val="00E8530C"/>
    <w:rsid w:val="00E938B7"/>
    <w:rsid w:val="00E979A6"/>
    <w:rsid w:val="00EC3BDF"/>
    <w:rsid w:val="00ED7055"/>
    <w:rsid w:val="00EF26F1"/>
    <w:rsid w:val="00F02599"/>
    <w:rsid w:val="00F25662"/>
    <w:rsid w:val="00F34EDB"/>
    <w:rsid w:val="00F50267"/>
    <w:rsid w:val="00F50682"/>
    <w:rsid w:val="00F507B6"/>
    <w:rsid w:val="00F511CE"/>
    <w:rsid w:val="00F569F7"/>
    <w:rsid w:val="00F60B76"/>
    <w:rsid w:val="00F72D47"/>
    <w:rsid w:val="00F8435F"/>
    <w:rsid w:val="00FA124A"/>
    <w:rsid w:val="00FC08DD"/>
    <w:rsid w:val="00FC2316"/>
    <w:rsid w:val="00FC2CFD"/>
    <w:rsid w:val="00FD3986"/>
    <w:rsid w:val="00FD7D1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8930A4"/>
  <w15:docId w15:val="{67592734-929C-4FB1-8921-880C49555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8F208F"/>
    <w:pPr>
      <w:keepNext/>
      <w:keepLines/>
      <w:spacing w:before="280"/>
      <w:ind w:left="1134" w:hanging="1134"/>
      <w:outlineLvl w:val="0"/>
    </w:pPr>
    <w:rPr>
      <w:b/>
      <w:sz w:val="28"/>
    </w:rPr>
  </w:style>
  <w:style w:type="paragraph" w:styleId="Heading2">
    <w:name w:val="heading 2"/>
    <w:basedOn w:val="Heading1"/>
    <w:next w:val="Normal"/>
    <w:link w:val="Heading2Char"/>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link w:val="TableNoChar"/>
    <w:rsid w:val="008F208F"/>
    <w:pPr>
      <w:keepNext/>
      <w:spacing w:before="560" w:after="120"/>
      <w:jc w:val="center"/>
    </w:pPr>
    <w:rPr>
      <w:caps/>
      <w:sz w:val="20"/>
    </w:rPr>
  </w:style>
  <w:style w:type="paragraph" w:customStyle="1" w:styleId="Tabletitle">
    <w:name w:val="Table_title"/>
    <w:basedOn w:val="Normal"/>
    <w:next w:val="Tabletext"/>
    <w:link w:val="TabletitleChar"/>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022606"/>
    <w:pPr>
      <w:keepNext/>
      <w:keepLines/>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paragraph" w:customStyle="1" w:styleId="Tablefin">
    <w:name w:val="Table_fin"/>
    <w:basedOn w:val="Normal"/>
    <w:next w:val="Normal"/>
    <w:rsid w:val="00AF65BA"/>
    <w:pPr>
      <w:tabs>
        <w:tab w:val="clear" w:pos="1134"/>
        <w:tab w:val="clear" w:pos="1871"/>
        <w:tab w:val="clear" w:pos="2268"/>
        <w:tab w:val="left" w:pos="794"/>
        <w:tab w:val="left" w:pos="1191"/>
        <w:tab w:val="left" w:pos="1588"/>
        <w:tab w:val="left" w:pos="1985"/>
      </w:tabs>
      <w:spacing w:before="0"/>
      <w:jc w:val="both"/>
    </w:pPr>
    <w:rPr>
      <w:sz w:val="20"/>
    </w:rPr>
  </w:style>
  <w:style w:type="character" w:customStyle="1" w:styleId="TableheadChar">
    <w:name w:val="Table_head Char"/>
    <w:basedOn w:val="DefaultParagraphFont"/>
    <w:link w:val="Tablehead"/>
    <w:locked/>
    <w:rsid w:val="00AF65BA"/>
    <w:rPr>
      <w:rFonts w:ascii="Times New Roman Bold" w:hAnsi="Times New Roman Bold" w:cs="Times New Roman Bold"/>
      <w:b/>
      <w:lang w:val="en-GB" w:eastAsia="en-US"/>
    </w:rPr>
  </w:style>
  <w:style w:type="character" w:customStyle="1" w:styleId="TabletextChar">
    <w:name w:val="Table_text Char"/>
    <w:basedOn w:val="DefaultParagraphFont"/>
    <w:link w:val="Tabletext"/>
    <w:qFormat/>
    <w:locked/>
    <w:rsid w:val="00AF65BA"/>
    <w:rPr>
      <w:rFonts w:ascii="Times New Roman" w:hAnsi="Times New Roman"/>
      <w:lang w:val="en-GB" w:eastAsia="en-US"/>
    </w:rPr>
  </w:style>
  <w:style w:type="paragraph" w:styleId="BalloonText">
    <w:name w:val="Balloon Text"/>
    <w:basedOn w:val="Normal"/>
    <w:link w:val="BalloonTextChar"/>
    <w:semiHidden/>
    <w:unhideWhenUsed/>
    <w:rsid w:val="00E55B02"/>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E55B02"/>
    <w:rPr>
      <w:rFonts w:ascii="Tahoma" w:hAnsi="Tahoma" w:cs="Tahoma"/>
      <w:sz w:val="16"/>
      <w:szCs w:val="16"/>
      <w:lang w:val="en-GB" w:eastAsia="en-US"/>
    </w:rPr>
  </w:style>
  <w:style w:type="character" w:styleId="Hyperlink">
    <w:name w:val="Hyperlink"/>
    <w:aliases w:val="CEO_Hyperlink"/>
    <w:basedOn w:val="DefaultParagraphFont"/>
    <w:unhideWhenUsed/>
    <w:qFormat/>
    <w:rsid w:val="003521B3"/>
    <w:rPr>
      <w:color w:val="0000FF" w:themeColor="hyperlink"/>
      <w:u w:val="single"/>
    </w:rPr>
  </w:style>
  <w:style w:type="character" w:customStyle="1" w:styleId="Heading1Char">
    <w:name w:val="Heading 1 Char"/>
    <w:basedOn w:val="DefaultParagraphFont"/>
    <w:link w:val="Heading1"/>
    <w:locked/>
    <w:rsid w:val="003521B3"/>
    <w:rPr>
      <w:rFonts w:ascii="Times New Roman" w:hAnsi="Times New Roman"/>
      <w:b/>
      <w:sz w:val="28"/>
      <w:lang w:val="en-GB" w:eastAsia="en-US"/>
    </w:rPr>
  </w:style>
  <w:style w:type="table" w:styleId="TableGrid">
    <w:name w:val="Table Grid"/>
    <w:basedOn w:val="TableNormal"/>
    <w:uiPriority w:val="59"/>
    <w:qFormat/>
    <w:rsid w:val="003521B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Heading1Char"/>
    <w:link w:val="Heading2"/>
    <w:locked/>
    <w:rsid w:val="003521B3"/>
    <w:rPr>
      <w:rFonts w:ascii="Times New Roman" w:hAnsi="Times New Roman"/>
      <w:b/>
      <w:sz w:val="24"/>
      <w:lang w:val="en-GB" w:eastAsia="en-US"/>
    </w:rPr>
  </w:style>
  <w:style w:type="character" w:customStyle="1" w:styleId="TabletitleChar">
    <w:name w:val="Table_title Char"/>
    <w:basedOn w:val="DefaultParagraphFont"/>
    <w:link w:val="Tabletitle"/>
    <w:locked/>
    <w:rsid w:val="003521B3"/>
    <w:rPr>
      <w:rFonts w:ascii="Times New Roman Bold" w:hAnsi="Times New Roman Bold"/>
      <w:b/>
      <w:lang w:val="en-GB" w:eastAsia="en-US"/>
    </w:rPr>
  </w:style>
  <w:style w:type="character" w:customStyle="1" w:styleId="TableNoChar">
    <w:name w:val="Table_No Char"/>
    <w:basedOn w:val="DefaultParagraphFont"/>
    <w:link w:val="TableNo"/>
    <w:locked/>
    <w:rsid w:val="003521B3"/>
    <w:rPr>
      <w:rFonts w:ascii="Times New Roman" w:hAnsi="Times New Roman"/>
      <w:caps/>
      <w:lang w:val="en-GB" w:eastAsia="en-US"/>
    </w:rPr>
  </w:style>
  <w:style w:type="character" w:customStyle="1" w:styleId="UnresolvedMention1">
    <w:name w:val="Unresolved Mention1"/>
    <w:basedOn w:val="DefaultParagraphFont"/>
    <w:uiPriority w:val="99"/>
    <w:semiHidden/>
    <w:unhideWhenUsed/>
    <w:rsid w:val="000959AB"/>
    <w:rPr>
      <w:color w:val="605E5C"/>
      <w:shd w:val="clear" w:color="auto" w:fill="E1DFDD"/>
    </w:rPr>
  </w:style>
  <w:style w:type="paragraph" w:styleId="ListParagraph">
    <w:name w:val="List Paragraph"/>
    <w:basedOn w:val="Normal"/>
    <w:uiPriority w:val="34"/>
    <w:qFormat/>
    <w:rsid w:val="00B17A23"/>
    <w:pPr>
      <w:ind w:left="720"/>
      <w:contextualSpacing/>
    </w:pPr>
  </w:style>
  <w:style w:type="character" w:styleId="UnresolvedMention">
    <w:name w:val="Unresolved Mention"/>
    <w:basedOn w:val="DefaultParagraphFont"/>
    <w:uiPriority w:val="99"/>
    <w:semiHidden/>
    <w:unhideWhenUsed/>
    <w:rsid w:val="00423F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092035">
      <w:bodyDiv w:val="1"/>
      <w:marLeft w:val="0"/>
      <w:marRight w:val="0"/>
      <w:marTop w:val="0"/>
      <w:marBottom w:val="0"/>
      <w:divBdr>
        <w:top w:val="none" w:sz="0" w:space="0" w:color="auto"/>
        <w:left w:val="none" w:sz="0" w:space="0" w:color="auto"/>
        <w:bottom w:val="none" w:sz="0" w:space="0" w:color="auto"/>
        <w:right w:val="none" w:sz="0" w:space="0" w:color="auto"/>
      </w:divBdr>
    </w:div>
    <w:div w:id="462309404">
      <w:bodyDiv w:val="1"/>
      <w:marLeft w:val="0"/>
      <w:marRight w:val="0"/>
      <w:marTop w:val="0"/>
      <w:marBottom w:val="0"/>
      <w:divBdr>
        <w:top w:val="none" w:sz="0" w:space="0" w:color="auto"/>
        <w:left w:val="none" w:sz="0" w:space="0" w:color="auto"/>
        <w:bottom w:val="none" w:sz="0" w:space="0" w:color="auto"/>
        <w:right w:val="none" w:sz="0" w:space="0" w:color="auto"/>
      </w:divBdr>
    </w:div>
    <w:div w:id="1000694140">
      <w:bodyDiv w:val="1"/>
      <w:marLeft w:val="0"/>
      <w:marRight w:val="0"/>
      <w:marTop w:val="0"/>
      <w:marBottom w:val="0"/>
      <w:divBdr>
        <w:top w:val="none" w:sz="0" w:space="0" w:color="auto"/>
        <w:left w:val="none" w:sz="0" w:space="0" w:color="auto"/>
        <w:bottom w:val="none" w:sz="0" w:space="0" w:color="auto"/>
        <w:right w:val="none" w:sz="0" w:space="0" w:color="auto"/>
      </w:divBdr>
    </w:div>
    <w:div w:id="1135179055">
      <w:bodyDiv w:val="1"/>
      <w:marLeft w:val="0"/>
      <w:marRight w:val="0"/>
      <w:marTop w:val="0"/>
      <w:marBottom w:val="0"/>
      <w:divBdr>
        <w:top w:val="none" w:sz="0" w:space="0" w:color="auto"/>
        <w:left w:val="none" w:sz="0" w:space="0" w:color="auto"/>
        <w:bottom w:val="none" w:sz="0" w:space="0" w:color="auto"/>
        <w:right w:val="none" w:sz="0" w:space="0" w:color="auto"/>
      </w:divBdr>
    </w:div>
    <w:div w:id="1330988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s://www.itu.int/rec/R-REC-RA.1513-2-201503-I/en" TargetMode="External"/><Relationship Id="rId26" Type="http://schemas.openxmlformats.org/officeDocument/2006/relationships/hyperlink" Target="https://www.itu.int/rec/R-REC-S.1341-0-199710-I/en" TargetMode="External"/><Relationship Id="rId39"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s://www.itu.int/rec/R-REC-RS.1029-2-200305-W/en" TargetMode="External"/><Relationship Id="rId34" Type="http://schemas.openxmlformats.org/officeDocument/2006/relationships/hyperlink" Target="http://www.itu.int/rec/R-REC-P.528/en" TargetMode="External"/><Relationship Id="rId7" Type="http://schemas.openxmlformats.org/officeDocument/2006/relationships/settings" Target="settings.xml"/><Relationship Id="rId12" Type="http://schemas.openxmlformats.org/officeDocument/2006/relationships/hyperlink" Target="mailto:dominic.nguyen@esimplicity.com" TargetMode="External"/><Relationship Id="rId17" Type="http://schemas.openxmlformats.org/officeDocument/2006/relationships/hyperlink" Target="https://www.itu.int/rec/R-REC-RA.769-2-200305-I/en" TargetMode="External"/><Relationship Id="rId25" Type="http://schemas.openxmlformats.org/officeDocument/2006/relationships/hyperlink" Target="https://www.itu.int/rec/R-REC-S.1340-0-199710-I/en" TargetMode="External"/><Relationship Id="rId33" Type="http://schemas.openxmlformats.org/officeDocument/2006/relationships/image" Target="media/image2.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itu.int/rec/R-REC-RA.517-4-200605-I/en" TargetMode="External"/><Relationship Id="rId20" Type="http://schemas.openxmlformats.org/officeDocument/2006/relationships/hyperlink" Target="https://www.itu.int/rec/R-REC-RS.1028-2-200305-W/en" TargetMode="External"/><Relationship Id="rId29" Type="http://schemas.openxmlformats.org/officeDocument/2006/relationships/hyperlink" Target="https://www.itu.int/pub/R-REP-M.2170-200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drew.meadows.1@us.af.mil" TargetMode="External"/><Relationship Id="rId24" Type="http://schemas.openxmlformats.org/officeDocument/2006/relationships/hyperlink" Target="https://www.itu.int/rec/R-REC-RS.2017/en" TargetMode="External"/><Relationship Id="rId32" Type="http://schemas.openxmlformats.org/officeDocument/2006/relationships/hyperlink" Target="https://www.itu.int/pub/R-REP-RA.2131-2009" TargetMode="External"/><Relationship Id="rId37" Type="http://schemas.openxmlformats.org/officeDocument/2006/relationships/hyperlink" Target="https://extranet.itu.int/rsg-meetings/sg3/wp3m/CG-3K-3M-9/default.aspx"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tu.int/rec/R-REC-M.1730-1-200910-I/en" TargetMode="External"/><Relationship Id="rId23" Type="http://schemas.openxmlformats.org/officeDocument/2006/relationships/hyperlink" Target="https://www.itu.int/rec/R-REC-RS.1861/en" TargetMode="External"/><Relationship Id="rId28" Type="http://schemas.openxmlformats.org/officeDocument/2006/relationships/hyperlink" Target="https://www.itu.int/rec/R-REC-SA.510-3-201707-I/en" TargetMode="External"/><Relationship Id="rId36" Type="http://schemas.openxmlformats.org/officeDocument/2006/relationships/hyperlink" Target="http://www.itu.int/rec/R-REC-P.528/en" TargetMode="External"/><Relationship Id="rId10" Type="http://schemas.openxmlformats.org/officeDocument/2006/relationships/endnotes" Target="endnotes.xml"/><Relationship Id="rId19" Type="http://schemas.openxmlformats.org/officeDocument/2006/relationships/hyperlink" Target="https://www.itu.int/rec/R-REC-RA.1631-0-200305-I/en" TargetMode="External"/><Relationship Id="rId31" Type="http://schemas.openxmlformats.org/officeDocument/2006/relationships/hyperlink" Target="https://www.itu.int/pub/R-REP-M.2230-201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rec/R-REC-F.758/en" TargetMode="External"/><Relationship Id="rId22" Type="http://schemas.openxmlformats.org/officeDocument/2006/relationships/hyperlink" Target="https://www.itu.int/rec/R-REC-RS.1813-1-201102-I/en" TargetMode="External"/><Relationship Id="rId27" Type="http://schemas.openxmlformats.org/officeDocument/2006/relationships/hyperlink" Target="https://www.itu.int/rec/R-REC-SA.509-3-201312-I/en" TargetMode="External"/><Relationship Id="rId30" Type="http://schemas.openxmlformats.org/officeDocument/2006/relationships/hyperlink" Target="https://www.itu.int/pub/R-REP-M.2229-2011" TargetMode="External"/><Relationship Id="rId35" Type="http://schemas.openxmlformats.org/officeDocument/2006/relationships/hyperlink" Target="https://extranet.itu.int/rsg-meetings/sg3/wp3m/CG-3K-3M-9/default.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B145FE5C032A4459E5594F83A16874E" ma:contentTypeVersion="3" ma:contentTypeDescription="Create a new document." ma:contentTypeScope="" ma:versionID="4b45df24fd5285beeadb10ee0ade881e">
  <xsd:schema xmlns:xsd="http://www.w3.org/2001/XMLSchema" xmlns:xs="http://www.w3.org/2001/XMLSchema" xmlns:p="http://schemas.microsoft.com/office/2006/metadata/properties" xmlns:ns2="4c6a61cb-1973-4fc6-92ae-f4d7a4471404" xmlns:ns4="453b25ea-2db1-438d-9e09-abfe235fc390" targetNamespace="http://schemas.microsoft.com/office/2006/metadata/properties" ma:root="true" ma:fieldsID="6800cfa57458ba3324cd8b85abdf4cee" ns2:_="" ns4:_="">
    <xsd:import namespace="4c6a61cb-1973-4fc6-92ae-f4d7a4471404"/>
    <xsd:import namespace="453b25ea-2db1-438d-9e09-abfe235fc390"/>
    <xsd:element name="properties">
      <xsd:complexType>
        <xsd:sequence>
          <xsd:element name="documentManagement">
            <xsd:complexType>
              <xsd:all>
                <xsd:element ref="ns2:Comments"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53b25ea-2db1-438d-9e09-abfe235fc390"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omments xmlns="4c6a61cb-1973-4fc6-92ae-f4d7a4471404" xsi:nil="true"/>
  </documentManagement>
</p:properties>
</file>

<file path=customXml/itemProps1.xml><?xml version="1.0" encoding="utf-8"?>
<ds:datastoreItem xmlns:ds="http://schemas.openxmlformats.org/officeDocument/2006/customXml" ds:itemID="{1703E78A-8CCF-49EC-8E4C-4DC1183E91E9}">
  <ds:schemaRefs>
    <ds:schemaRef ds:uri="http://schemas.openxmlformats.org/officeDocument/2006/bibliography"/>
  </ds:schemaRefs>
</ds:datastoreItem>
</file>

<file path=customXml/itemProps2.xml><?xml version="1.0" encoding="utf-8"?>
<ds:datastoreItem xmlns:ds="http://schemas.openxmlformats.org/officeDocument/2006/customXml" ds:itemID="{0B0198FC-7E74-4D94-87CE-3D64E9125A15}">
  <ds:schemaRefs>
    <ds:schemaRef ds:uri="http://schemas.microsoft.com/sharepoint/v3/contenttype/forms"/>
  </ds:schemaRefs>
</ds:datastoreItem>
</file>

<file path=customXml/itemProps3.xml><?xml version="1.0" encoding="utf-8"?>
<ds:datastoreItem xmlns:ds="http://schemas.openxmlformats.org/officeDocument/2006/customXml" ds:itemID="{67FE9D8A-536D-406A-8976-0FFD06E44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453b25ea-2db1-438d-9e09-abfe235fc3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C44489-EA9D-4831-911A-1D079E5D59AE}">
  <ds:schemaRefs>
    <ds:schemaRef ds:uri="http://schemas.microsoft.com/office/2006/metadata/properties"/>
    <ds:schemaRef ds:uri="http://schemas.microsoft.com/office/infopath/2007/PartnerControls"/>
    <ds:schemaRef ds:uri="4c6a61cb-1973-4fc6-92ae-f4d7a4471404"/>
  </ds:schemaRefs>
</ds:datastoreItem>
</file>

<file path=docProps/app.xml><?xml version="1.0" encoding="utf-8"?>
<Properties xmlns="http://schemas.openxmlformats.org/officeDocument/2006/extended-properties" xmlns:vt="http://schemas.openxmlformats.org/officeDocument/2006/docPropsVTypes">
  <Template>PE_BR</Template>
  <TotalTime>50</TotalTime>
  <Pages>15</Pages>
  <Words>4206</Words>
  <Characters>23977</Characters>
  <Application>Microsoft Office Word</Application>
  <DocSecurity>0</DocSecurity>
  <Lines>199</Lines>
  <Paragraphs>56</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ITU</Company>
  <LinksUpToDate>false</LinksUpToDate>
  <CharactersWithSpaces>28127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ITU -</dc:creator>
  <cp:lastModifiedBy>DSO</cp:lastModifiedBy>
  <cp:revision>17</cp:revision>
  <cp:lastPrinted>2008-02-21T14:04:00Z</cp:lastPrinted>
  <dcterms:created xsi:type="dcterms:W3CDTF">2020-11-26T11:14:00Z</dcterms:created>
  <dcterms:modified xsi:type="dcterms:W3CDTF">2021-03-02T18:28:00Z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0x010100BB145FE5C032A4459E5594F83A16874E</vt:lpwstr>
  </property>
</Properties>
</file>