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423111" w:rsidRPr="00A02BF0" w14:paraId="218F11E3" w14:textId="77777777" w:rsidTr="003942BD">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F24F0D6" w14:textId="77777777" w:rsidR="00423111" w:rsidRPr="00A02BF0" w:rsidRDefault="00423111" w:rsidP="003942BD">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57382FD0" w14:textId="77777777" w:rsidR="00423111" w:rsidRPr="00A02BF0" w:rsidRDefault="00423111" w:rsidP="003942BD">
            <w:pPr>
              <w:pStyle w:val="TabletitleBR"/>
              <w:rPr>
                <w:spacing w:val="-3"/>
                <w:szCs w:val="24"/>
              </w:rPr>
            </w:pPr>
            <w:r w:rsidRPr="00A02BF0">
              <w:rPr>
                <w:spacing w:val="-3"/>
                <w:szCs w:val="24"/>
              </w:rPr>
              <w:t>Fact Sheet</w:t>
            </w:r>
          </w:p>
        </w:tc>
      </w:tr>
      <w:tr w:rsidR="00423111" w:rsidRPr="00A02BF0" w14:paraId="1AFEEBF9" w14:textId="77777777" w:rsidTr="003942BD">
        <w:trPr>
          <w:trHeight w:val="951"/>
        </w:trPr>
        <w:tc>
          <w:tcPr>
            <w:tcW w:w="3984" w:type="dxa"/>
            <w:tcBorders>
              <w:left w:val="double" w:sz="6" w:space="0" w:color="auto"/>
            </w:tcBorders>
          </w:tcPr>
          <w:p w14:paraId="08ADE458" w14:textId="77777777" w:rsidR="00423111" w:rsidRPr="00A02BF0" w:rsidRDefault="00423111" w:rsidP="003942BD">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121DC443" w14:textId="77777777" w:rsidR="00423111" w:rsidRPr="00A02BF0" w:rsidRDefault="00423111" w:rsidP="003942BD">
            <w:pPr>
              <w:spacing w:after="120"/>
              <w:ind w:left="144" w:right="144"/>
            </w:pPr>
            <w:r w:rsidRPr="00A02BF0">
              <w:rPr>
                <w:b/>
              </w:rPr>
              <w:t>Document No:</w:t>
            </w:r>
            <w:r w:rsidRPr="00A02BF0">
              <w:t xml:space="preserve">  USWP</w:t>
            </w:r>
            <w:r>
              <w:t>1A23_11_FS – WD PDN Recommendation SM.[WPT.BEAM.FRQ]</w:t>
            </w:r>
          </w:p>
        </w:tc>
      </w:tr>
      <w:tr w:rsidR="00423111" w:rsidRPr="00A02BF0" w14:paraId="2415CCDE" w14:textId="77777777" w:rsidTr="003942BD">
        <w:trPr>
          <w:trHeight w:val="378"/>
        </w:trPr>
        <w:tc>
          <w:tcPr>
            <w:tcW w:w="3984" w:type="dxa"/>
            <w:tcBorders>
              <w:left w:val="double" w:sz="6" w:space="0" w:color="auto"/>
            </w:tcBorders>
          </w:tcPr>
          <w:p w14:paraId="40AF7AAF" w14:textId="77777777" w:rsidR="00423111" w:rsidRPr="00A02BF0" w:rsidRDefault="00423111" w:rsidP="003942BD">
            <w:pPr>
              <w:ind w:left="144" w:right="144"/>
            </w:pPr>
            <w:r w:rsidRPr="00A02BF0">
              <w:rPr>
                <w:b/>
              </w:rPr>
              <w:t>Ref:</w:t>
            </w:r>
            <w:r>
              <w:rPr>
                <w:b/>
              </w:rPr>
              <w:t xml:space="preserve">  </w:t>
            </w:r>
            <w:r w:rsidRPr="00765295">
              <w:rPr>
                <w:bCs/>
              </w:rPr>
              <w:t xml:space="preserve"> Report on the sixth 2015-2019 meeting of Working Party 1A</w:t>
            </w:r>
            <w:r>
              <w:rPr>
                <w:b/>
              </w:rPr>
              <w:t xml:space="preserve"> </w:t>
            </w:r>
            <w:r w:rsidRPr="00DF6E81">
              <w:rPr>
                <w:bCs/>
              </w:rPr>
              <w:t>–</w:t>
            </w:r>
            <w:r>
              <w:t xml:space="preserve"> </w:t>
            </w:r>
            <w:hyperlink r:id="rId6" w:history="1">
              <w:r w:rsidRPr="00DC407D">
                <w:rPr>
                  <w:rStyle w:val="Hyperlink"/>
                </w:rPr>
                <w:t>Annex 04</w:t>
              </w:r>
            </w:hyperlink>
            <w:r>
              <w:t xml:space="preserve"> – </w:t>
            </w:r>
            <w:r w:rsidRPr="00DC407D">
              <w:rPr>
                <w:bCs/>
              </w:rPr>
              <w:t>Working document towards a preliminary draft new Recommendation ITU-R SM.[WPT.BEAM.FRQ]</w:t>
            </w:r>
          </w:p>
        </w:tc>
        <w:tc>
          <w:tcPr>
            <w:tcW w:w="5409" w:type="dxa"/>
            <w:tcBorders>
              <w:right w:val="double" w:sz="6" w:space="0" w:color="auto"/>
            </w:tcBorders>
          </w:tcPr>
          <w:p w14:paraId="27027380" w14:textId="77777777" w:rsidR="00423111" w:rsidRPr="00A02BF0" w:rsidRDefault="00423111" w:rsidP="003942BD">
            <w:pPr>
              <w:tabs>
                <w:tab w:val="left" w:pos="162"/>
              </w:tabs>
              <w:ind w:left="612" w:right="144" w:hanging="468"/>
            </w:pPr>
            <w:r w:rsidRPr="00A02BF0">
              <w:rPr>
                <w:b/>
              </w:rPr>
              <w:t>Date:</w:t>
            </w:r>
            <w:r w:rsidRPr="00A02BF0">
              <w:t xml:space="preserve">  </w:t>
            </w:r>
            <w:r w:rsidRPr="00AE4E81">
              <w:rPr>
                <w:highlight w:val="yellow"/>
              </w:rPr>
              <w:t>4 March</w:t>
            </w:r>
            <w:r>
              <w:t xml:space="preserve"> 2021</w:t>
            </w:r>
          </w:p>
        </w:tc>
      </w:tr>
      <w:tr w:rsidR="00423111" w:rsidRPr="00A02BF0" w14:paraId="2074E99C" w14:textId="77777777" w:rsidTr="003942BD">
        <w:trPr>
          <w:trHeight w:val="459"/>
        </w:trPr>
        <w:tc>
          <w:tcPr>
            <w:tcW w:w="9393" w:type="dxa"/>
            <w:gridSpan w:val="2"/>
            <w:tcBorders>
              <w:left w:val="double" w:sz="6" w:space="0" w:color="auto"/>
              <w:right w:val="double" w:sz="6" w:space="0" w:color="auto"/>
            </w:tcBorders>
          </w:tcPr>
          <w:p w14:paraId="7361328B" w14:textId="77777777" w:rsidR="00423111" w:rsidRDefault="00423111" w:rsidP="003942BD">
            <w:pPr>
              <w:pStyle w:val="Heading2"/>
              <w:rPr>
                <w:b w:val="0"/>
                <w:lang w:eastAsia="zh-CN"/>
              </w:rPr>
            </w:pPr>
            <w:r>
              <w:rPr>
                <w:bCs/>
                <w:szCs w:val="24"/>
              </w:rPr>
              <w:t xml:space="preserve">Document Title:  </w:t>
            </w:r>
            <w:r w:rsidRPr="00642C8A">
              <w:rPr>
                <w:b w:val="0"/>
                <w:lang w:eastAsia="zh-CN"/>
              </w:rPr>
              <w:t xml:space="preserve"> </w:t>
            </w:r>
            <w:r>
              <w:rPr>
                <w:b w:val="0"/>
                <w:lang w:eastAsia="zh-CN"/>
              </w:rPr>
              <w:t>Proposed revisions to Working Document Towards a Preliminary Draft New Recommendation ITU-R SM.[WPT.BEAM.FRQ]</w:t>
            </w:r>
          </w:p>
          <w:p w14:paraId="72DCECCA" w14:textId="77777777" w:rsidR="00423111" w:rsidRPr="00790A03" w:rsidRDefault="00423111" w:rsidP="003942BD">
            <w:pPr>
              <w:rPr>
                <w:lang w:eastAsia="zh-CN"/>
              </w:rPr>
            </w:pPr>
          </w:p>
        </w:tc>
      </w:tr>
      <w:tr w:rsidR="00423111" w:rsidRPr="00A02BF0" w14:paraId="20348B44" w14:textId="77777777" w:rsidTr="003942BD">
        <w:trPr>
          <w:trHeight w:val="1960"/>
        </w:trPr>
        <w:tc>
          <w:tcPr>
            <w:tcW w:w="3984" w:type="dxa"/>
            <w:tcBorders>
              <w:left w:val="double" w:sz="6" w:space="0" w:color="auto"/>
            </w:tcBorders>
          </w:tcPr>
          <w:p w14:paraId="4032D2A0" w14:textId="77777777" w:rsidR="00423111" w:rsidRPr="00A02BF0" w:rsidRDefault="00423111" w:rsidP="003942BD">
            <w:pPr>
              <w:ind w:left="144" w:right="144"/>
              <w:rPr>
                <w:b/>
              </w:rPr>
            </w:pPr>
            <w:r w:rsidRPr="00A02BF0">
              <w:rPr>
                <w:b/>
              </w:rPr>
              <w:t>Author(s)/Contributors(s):</w:t>
            </w:r>
          </w:p>
          <w:p w14:paraId="78C70C81" w14:textId="77777777" w:rsidR="00423111" w:rsidRDefault="00423111" w:rsidP="003942BD">
            <w:pPr>
              <w:ind w:left="144" w:right="144"/>
              <w:rPr>
                <w:bCs/>
                <w:iCs/>
              </w:rPr>
            </w:pPr>
            <w:r>
              <w:rPr>
                <w:bCs/>
                <w:iCs/>
              </w:rPr>
              <w:t>Matthew Greenspan</w:t>
            </w:r>
          </w:p>
          <w:p w14:paraId="07379C8A" w14:textId="77777777" w:rsidR="00423111" w:rsidRPr="00A02BF0" w:rsidRDefault="00423111" w:rsidP="003942BD">
            <w:pPr>
              <w:ind w:left="144" w:right="144"/>
              <w:rPr>
                <w:bCs/>
                <w:iCs/>
              </w:rPr>
            </w:pPr>
            <w:r>
              <w:rPr>
                <w:bCs/>
                <w:iCs/>
              </w:rPr>
              <w:t>Telecommunications Management Group, Inc. (TMG)</w:t>
            </w:r>
          </w:p>
        </w:tc>
        <w:tc>
          <w:tcPr>
            <w:tcW w:w="5409" w:type="dxa"/>
            <w:tcBorders>
              <w:right w:val="double" w:sz="6" w:space="0" w:color="auto"/>
            </w:tcBorders>
          </w:tcPr>
          <w:p w14:paraId="7B7D0E5B" w14:textId="77777777" w:rsidR="00423111" w:rsidRDefault="00423111" w:rsidP="003942BD">
            <w:pPr>
              <w:ind w:right="144"/>
              <w:rPr>
                <w:b/>
                <w:bCs/>
              </w:rPr>
            </w:pPr>
          </w:p>
          <w:p w14:paraId="079CAA0E" w14:textId="77777777" w:rsidR="00423111" w:rsidRPr="00F022CE" w:rsidRDefault="00423111" w:rsidP="003942BD">
            <w:pPr>
              <w:ind w:right="144"/>
              <w:rPr>
                <w:bCs/>
              </w:rPr>
            </w:pPr>
            <w:r w:rsidRPr="00A02BF0">
              <w:rPr>
                <w:b/>
                <w:bCs/>
              </w:rPr>
              <w:t>Email</w:t>
            </w:r>
            <w:r>
              <w:rPr>
                <w:bCs/>
              </w:rPr>
              <w:t>:  mgreenspan@tmgtelecom.com</w:t>
            </w:r>
            <w:r w:rsidRPr="00A02BF0">
              <w:rPr>
                <w:bCs/>
              </w:rPr>
              <w:br/>
            </w:r>
            <w:r w:rsidRPr="00A02BF0">
              <w:rPr>
                <w:b/>
                <w:bCs/>
              </w:rPr>
              <w:t>Phone</w:t>
            </w:r>
            <w:r w:rsidRPr="00A02BF0">
              <w:rPr>
                <w:bCs/>
              </w:rPr>
              <w:t>:</w:t>
            </w:r>
            <w:r>
              <w:rPr>
                <w:bCs/>
              </w:rPr>
              <w:t xml:space="preserve">  +1 (703) 472-0897</w:t>
            </w:r>
          </w:p>
        </w:tc>
      </w:tr>
      <w:tr w:rsidR="00423111" w:rsidRPr="00A02BF0" w14:paraId="25AE98C0" w14:textId="77777777" w:rsidTr="003942BD">
        <w:trPr>
          <w:trHeight w:val="541"/>
        </w:trPr>
        <w:tc>
          <w:tcPr>
            <w:tcW w:w="9393" w:type="dxa"/>
            <w:gridSpan w:val="2"/>
            <w:tcBorders>
              <w:left w:val="double" w:sz="6" w:space="0" w:color="auto"/>
              <w:right w:val="double" w:sz="6" w:space="0" w:color="auto"/>
            </w:tcBorders>
          </w:tcPr>
          <w:p w14:paraId="1ACF81AD" w14:textId="77777777" w:rsidR="00423111" w:rsidRPr="00A02BF0" w:rsidRDefault="00423111" w:rsidP="003942BD">
            <w:pPr>
              <w:spacing w:after="120"/>
              <w:ind w:right="144"/>
            </w:pPr>
            <w:r w:rsidRPr="00A02BF0">
              <w:rPr>
                <w:b/>
              </w:rPr>
              <w:t>Purpose/Objective:</w:t>
            </w:r>
            <w:r w:rsidRPr="00A02BF0">
              <w:rPr>
                <w:bCs/>
              </w:rPr>
              <w:t xml:space="preserve"> </w:t>
            </w:r>
            <w:r>
              <w:rPr>
                <w:bCs/>
              </w:rPr>
              <w:t xml:space="preserve">Submit further information on frequencies with existing approvals or authorizations for use by Beam WPT </w:t>
            </w:r>
            <w:proofErr w:type="gramStart"/>
            <w:r>
              <w:rPr>
                <w:bCs/>
              </w:rPr>
              <w:t>systems, and</w:t>
            </w:r>
            <w:proofErr w:type="gramEnd"/>
            <w:r>
              <w:rPr>
                <w:bCs/>
              </w:rPr>
              <w:t xml:space="preserve"> elevate the status of the document to Preliminary New Recommendation.</w:t>
            </w:r>
          </w:p>
        </w:tc>
      </w:tr>
      <w:tr w:rsidR="00423111" w:rsidRPr="00A02BF0" w14:paraId="06F39E07" w14:textId="77777777" w:rsidTr="003942BD">
        <w:trPr>
          <w:trHeight w:val="1380"/>
        </w:trPr>
        <w:tc>
          <w:tcPr>
            <w:tcW w:w="9393" w:type="dxa"/>
            <w:gridSpan w:val="2"/>
            <w:tcBorders>
              <w:left w:val="double" w:sz="6" w:space="0" w:color="auto"/>
              <w:bottom w:val="single" w:sz="12" w:space="0" w:color="auto"/>
              <w:right w:val="double" w:sz="6" w:space="0" w:color="auto"/>
            </w:tcBorders>
          </w:tcPr>
          <w:p w14:paraId="4E785696" w14:textId="79434E45" w:rsidR="00BB4607" w:rsidRDefault="00423111" w:rsidP="00BB4607">
            <w:pPr>
              <w:rPr>
                <w:lang w:val="en-US" w:eastAsia="zh-CN"/>
              </w:rPr>
            </w:pPr>
            <w:r w:rsidRPr="00A02BF0">
              <w:rPr>
                <w:b/>
              </w:rPr>
              <w:t>Abstract:</w:t>
            </w:r>
            <w:r w:rsidRPr="00A02BF0">
              <w:rPr>
                <w:bCs/>
              </w:rPr>
              <w:t xml:space="preserve">  </w:t>
            </w:r>
            <w:r>
              <w:rPr>
                <w:bCs/>
              </w:rPr>
              <w:t xml:space="preserve">This contribution adds a list of existing device approvals and certifications for WPT systems currently operating globally, to provide further context on some of the frequencies commonly designated by national governments for their use. </w:t>
            </w:r>
            <w:r w:rsidR="00BB4607">
              <w:rPr>
                <w:lang w:val="en-US" w:eastAsia="zh-CN"/>
              </w:rPr>
              <w:t>In addition to the growing number of certifications, several companies and interest groups support Beam WPT for 917-920 MHz</w:t>
            </w:r>
            <w:r w:rsidR="001B37C6">
              <w:rPr>
                <w:lang w:val="en-US" w:eastAsia="zh-CN"/>
              </w:rPr>
              <w:t>, including:</w:t>
            </w:r>
          </w:p>
          <w:p w14:paraId="4EBD7CFB" w14:textId="77777777" w:rsidR="001B37C6" w:rsidRDefault="001B37C6" w:rsidP="001B37C6">
            <w:pPr>
              <w:ind w:left="720"/>
              <w:rPr>
                <w:lang w:val="en-US" w:eastAsia="zh-CN"/>
              </w:rPr>
            </w:pPr>
            <w:proofErr w:type="spellStart"/>
            <w:r>
              <w:rPr>
                <w:lang w:val="en-US" w:eastAsia="zh-CN"/>
              </w:rPr>
              <w:t>Energous</w:t>
            </w:r>
            <w:proofErr w:type="spellEnd"/>
            <w:r>
              <w:rPr>
                <w:lang w:val="en-US" w:eastAsia="zh-CN"/>
              </w:rPr>
              <w:t xml:space="preserve"> Corporation</w:t>
            </w:r>
          </w:p>
          <w:p w14:paraId="56708A97" w14:textId="77777777" w:rsidR="001B37C6" w:rsidRDefault="001B37C6" w:rsidP="001B37C6">
            <w:pPr>
              <w:ind w:left="720"/>
              <w:rPr>
                <w:lang w:val="en-US" w:eastAsia="zh-CN"/>
              </w:rPr>
            </w:pPr>
            <w:proofErr w:type="spellStart"/>
            <w:r>
              <w:rPr>
                <w:lang w:val="en-US" w:eastAsia="zh-CN"/>
              </w:rPr>
              <w:t>AirFuel</w:t>
            </w:r>
            <w:proofErr w:type="spellEnd"/>
            <w:r>
              <w:rPr>
                <w:lang w:val="en-US" w:eastAsia="zh-CN"/>
              </w:rPr>
              <w:t xml:space="preserve"> Alliance (AFA)</w:t>
            </w:r>
          </w:p>
          <w:p w14:paraId="3681A1CA" w14:textId="77777777" w:rsidR="001B37C6" w:rsidRDefault="001B37C6" w:rsidP="001B37C6">
            <w:pPr>
              <w:tabs>
                <w:tab w:val="clear" w:pos="1134"/>
                <w:tab w:val="clear" w:pos="1871"/>
                <w:tab w:val="clear" w:pos="2268"/>
              </w:tabs>
              <w:overflowPunct/>
              <w:autoSpaceDE/>
              <w:autoSpaceDN/>
              <w:adjustRightInd/>
              <w:ind w:left="720"/>
              <w:textAlignment w:val="auto"/>
              <w:rPr>
                <w:lang w:val="en-US" w:eastAsia="zh-CN"/>
              </w:rPr>
            </w:pPr>
            <w:r w:rsidRPr="003942BD">
              <w:rPr>
                <w:lang w:val="en-US" w:eastAsia="zh-CN"/>
              </w:rPr>
              <w:t xml:space="preserve">SK </w:t>
            </w:r>
            <w:proofErr w:type="spellStart"/>
            <w:r w:rsidRPr="003942BD">
              <w:rPr>
                <w:lang w:val="en-US" w:eastAsia="zh-CN"/>
              </w:rPr>
              <w:t>Telesys</w:t>
            </w:r>
            <w:proofErr w:type="spellEnd"/>
            <w:r w:rsidRPr="003942BD">
              <w:rPr>
                <w:lang w:val="en-US" w:eastAsia="zh-CN"/>
              </w:rPr>
              <w:t xml:space="preserve"> </w:t>
            </w:r>
            <w:proofErr w:type="spellStart"/>
            <w:proofErr w:type="gramStart"/>
            <w:r w:rsidRPr="003942BD">
              <w:rPr>
                <w:lang w:val="en-US" w:eastAsia="zh-CN"/>
              </w:rPr>
              <w:t>Co.,Ltd</w:t>
            </w:r>
            <w:proofErr w:type="spellEnd"/>
            <w:r w:rsidRPr="003942BD">
              <w:rPr>
                <w:lang w:val="en-US" w:eastAsia="zh-CN"/>
              </w:rPr>
              <w:t>.</w:t>
            </w:r>
            <w:proofErr w:type="gramEnd"/>
          </w:p>
          <w:p w14:paraId="2628A18B" w14:textId="77777777" w:rsidR="001B37C6" w:rsidRDefault="001B37C6" w:rsidP="001B37C6">
            <w:pPr>
              <w:ind w:left="720"/>
              <w:rPr>
                <w:lang w:val="en-US" w:eastAsia="zh-CN"/>
              </w:rPr>
            </w:pPr>
            <w:r>
              <w:rPr>
                <w:lang w:val="en-US" w:eastAsia="zh-CN"/>
              </w:rPr>
              <w:t>Gokhale Method Enterprise</w:t>
            </w:r>
          </w:p>
          <w:p w14:paraId="7E100E18" w14:textId="77777777" w:rsidR="00423111" w:rsidRDefault="001B37C6" w:rsidP="00E43D52">
            <w:pPr>
              <w:ind w:left="720"/>
              <w:rPr>
                <w:lang w:val="en-US" w:eastAsia="zh-CN"/>
              </w:rPr>
            </w:pPr>
            <w:r>
              <w:rPr>
                <w:lang w:val="en-US" w:eastAsia="zh-CN"/>
              </w:rPr>
              <w:t>Xiamen New Sound Technology Company., Ltd</w:t>
            </w:r>
          </w:p>
          <w:p w14:paraId="3626BB7E" w14:textId="48F9A88D" w:rsidR="00765EE2" w:rsidRPr="00E43D52" w:rsidRDefault="00765EE2" w:rsidP="00765EE2">
            <w:pPr>
              <w:rPr>
                <w:bCs/>
                <w:lang w:val="en-US"/>
              </w:rPr>
            </w:pPr>
            <w:r>
              <w:rPr>
                <w:bCs/>
              </w:rPr>
              <w:t>At the same time, the document is proposed to be elevated to the status of a Preliminary New Recommendation—as the detailed work plan suggests.</w:t>
            </w:r>
          </w:p>
        </w:tc>
      </w:tr>
    </w:tbl>
    <w:p w14:paraId="50F55357" w14:textId="77777777" w:rsidR="00423111" w:rsidRDefault="00423111">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645F27AB" w14:textId="77777777" w:rsidTr="00876A8A">
        <w:trPr>
          <w:cantSplit/>
        </w:trPr>
        <w:tc>
          <w:tcPr>
            <w:tcW w:w="6487" w:type="dxa"/>
            <w:vAlign w:val="center"/>
          </w:tcPr>
          <w:p w14:paraId="555275C3" w14:textId="29A59942"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77CA8A8" w14:textId="4DFE67C9" w:rsidR="009F6520" w:rsidRDefault="0077564E" w:rsidP="0077564E">
            <w:pPr>
              <w:shd w:val="solid" w:color="FFFFFF" w:fill="FFFFFF"/>
              <w:spacing w:before="0" w:line="240" w:lineRule="atLeast"/>
            </w:pPr>
            <w:bookmarkStart w:id="0" w:name="ditulogo"/>
            <w:bookmarkEnd w:id="0"/>
            <w:r>
              <w:rPr>
                <w:noProof/>
                <w:lang w:eastAsia="en-GB"/>
              </w:rPr>
              <w:drawing>
                <wp:inline distT="0" distB="0" distL="0" distR="0" wp14:anchorId="33E060A3" wp14:editId="41E82628">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091F7113" w14:textId="77777777" w:rsidTr="00876A8A">
        <w:trPr>
          <w:cantSplit/>
        </w:trPr>
        <w:tc>
          <w:tcPr>
            <w:tcW w:w="6487" w:type="dxa"/>
            <w:tcBorders>
              <w:bottom w:val="single" w:sz="12" w:space="0" w:color="auto"/>
            </w:tcBorders>
          </w:tcPr>
          <w:p w14:paraId="3181C7E1"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ADDC6C6" w14:textId="77777777" w:rsidR="000069D4" w:rsidRPr="0051782D" w:rsidRDefault="000069D4" w:rsidP="00A5173C">
            <w:pPr>
              <w:shd w:val="solid" w:color="FFFFFF" w:fill="FFFFFF"/>
              <w:spacing w:before="0" w:after="48" w:line="240" w:lineRule="atLeast"/>
              <w:rPr>
                <w:sz w:val="22"/>
                <w:szCs w:val="22"/>
                <w:lang w:val="en-US"/>
              </w:rPr>
            </w:pPr>
          </w:p>
        </w:tc>
      </w:tr>
      <w:tr w:rsidR="000069D4" w14:paraId="46E01F26" w14:textId="77777777" w:rsidTr="00876A8A">
        <w:trPr>
          <w:cantSplit/>
        </w:trPr>
        <w:tc>
          <w:tcPr>
            <w:tcW w:w="6487" w:type="dxa"/>
            <w:tcBorders>
              <w:top w:val="single" w:sz="12" w:space="0" w:color="auto"/>
            </w:tcBorders>
          </w:tcPr>
          <w:p w14:paraId="1641A2E6"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F12FF7C" w14:textId="77777777" w:rsidR="000069D4" w:rsidRPr="00710D66" w:rsidRDefault="000069D4" w:rsidP="00A5173C">
            <w:pPr>
              <w:shd w:val="solid" w:color="FFFFFF" w:fill="FFFFFF"/>
              <w:spacing w:before="0" w:after="48" w:line="240" w:lineRule="atLeast"/>
              <w:rPr>
                <w:lang w:val="en-US"/>
              </w:rPr>
            </w:pPr>
          </w:p>
        </w:tc>
      </w:tr>
      <w:tr w:rsidR="000069D4" w14:paraId="706360EC" w14:textId="77777777" w:rsidTr="00876A8A">
        <w:trPr>
          <w:cantSplit/>
        </w:trPr>
        <w:tc>
          <w:tcPr>
            <w:tcW w:w="6487" w:type="dxa"/>
            <w:vMerge w:val="restart"/>
          </w:tcPr>
          <w:p w14:paraId="74225D59" w14:textId="2E09A39C" w:rsidR="0077564E" w:rsidRPr="00891C51" w:rsidRDefault="0077564E" w:rsidP="0077564E">
            <w:pPr>
              <w:shd w:val="solid" w:color="FFFFFF" w:fill="FFFFFF"/>
              <w:tabs>
                <w:tab w:val="clear" w:pos="1134"/>
                <w:tab w:val="clear" w:pos="1871"/>
                <w:tab w:val="clear" w:pos="2268"/>
              </w:tabs>
              <w:spacing w:before="0" w:after="240"/>
              <w:ind w:left="1134" w:hanging="1134"/>
              <w:rPr>
                <w:rFonts w:ascii="Verdana" w:hAnsi="Verdana"/>
                <w:sz w:val="20"/>
                <w:lang w:val="en-US"/>
              </w:rPr>
            </w:pPr>
            <w:bookmarkStart w:id="1" w:name="recibido"/>
            <w:bookmarkStart w:id="2" w:name="dnum" w:colFirst="1" w:colLast="1"/>
            <w:bookmarkEnd w:id="1"/>
            <w:r w:rsidRPr="00891C51">
              <w:rPr>
                <w:rFonts w:ascii="Verdana" w:hAnsi="Verdana"/>
                <w:sz w:val="20"/>
                <w:lang w:val="en-US"/>
              </w:rPr>
              <w:t>Received:</w:t>
            </w:r>
            <w:r w:rsidRPr="00891C51">
              <w:rPr>
                <w:rFonts w:ascii="Verdana" w:hAnsi="Verdana"/>
                <w:sz w:val="20"/>
                <w:lang w:val="en-US"/>
              </w:rPr>
              <w:tab/>
            </w:r>
            <w:r w:rsidRPr="005028D2">
              <w:rPr>
                <w:rFonts w:ascii="Verdana" w:hAnsi="Verdana"/>
                <w:sz w:val="20"/>
                <w:highlight w:val="yellow"/>
                <w:lang w:val="en-US"/>
              </w:rPr>
              <w:t>12 May</w:t>
            </w:r>
            <w:r>
              <w:rPr>
                <w:rFonts w:ascii="Verdana" w:hAnsi="Verdana"/>
                <w:sz w:val="20"/>
                <w:lang w:val="en-US"/>
              </w:rPr>
              <w:t xml:space="preserve"> </w:t>
            </w:r>
            <w:r w:rsidRPr="005A13C7">
              <w:rPr>
                <w:rFonts w:ascii="Verdana" w:hAnsi="Verdana"/>
                <w:sz w:val="20"/>
                <w:lang w:val="en-US"/>
              </w:rPr>
              <w:t>202</w:t>
            </w:r>
            <w:r w:rsidR="005028D2">
              <w:rPr>
                <w:rFonts w:ascii="Verdana" w:hAnsi="Verdana"/>
                <w:sz w:val="20"/>
                <w:lang w:val="en-US"/>
              </w:rPr>
              <w:t>1</w:t>
            </w:r>
          </w:p>
          <w:p w14:paraId="1F17CC40" w14:textId="6564109F" w:rsidR="0077564E" w:rsidRPr="00982084" w:rsidRDefault="0077564E" w:rsidP="0077564E">
            <w:pPr>
              <w:shd w:val="solid" w:color="FFFFFF" w:fill="FFFFFF"/>
              <w:tabs>
                <w:tab w:val="clear" w:pos="1134"/>
                <w:tab w:val="clear" w:pos="1871"/>
                <w:tab w:val="clear" w:pos="2268"/>
              </w:tabs>
              <w:spacing w:before="0" w:after="240"/>
              <w:ind w:left="1134" w:hanging="1134"/>
              <w:rPr>
                <w:rFonts w:ascii="Verdana" w:hAnsi="Verdana"/>
                <w:sz w:val="20"/>
              </w:rPr>
            </w:pPr>
            <w:r w:rsidRPr="00891C51">
              <w:rPr>
                <w:rFonts w:ascii="Verdana" w:hAnsi="Verdana"/>
                <w:sz w:val="20"/>
                <w:lang w:val="en-US"/>
              </w:rPr>
              <w:t>Subject:</w:t>
            </w:r>
            <w:r w:rsidRPr="00891C51">
              <w:rPr>
                <w:rFonts w:ascii="Verdana" w:hAnsi="Verdana"/>
                <w:sz w:val="20"/>
                <w:lang w:val="en-US"/>
              </w:rPr>
              <w:tab/>
              <w:t xml:space="preserve">Question </w:t>
            </w:r>
            <w:hyperlink r:id="rId8" w:history="1">
              <w:r w:rsidRPr="00891C51">
                <w:rPr>
                  <w:rStyle w:val="Hyperlink"/>
                  <w:rFonts w:ascii="Verdana" w:hAnsi="Verdana"/>
                  <w:sz w:val="20"/>
                  <w:lang w:val="en-US"/>
                </w:rPr>
                <w:t>ITU-R 210-3/1</w:t>
              </w:r>
            </w:hyperlink>
          </w:p>
        </w:tc>
        <w:tc>
          <w:tcPr>
            <w:tcW w:w="3402" w:type="dxa"/>
          </w:tcPr>
          <w:p w14:paraId="6F0365C0" w14:textId="020C9750" w:rsidR="000069D4" w:rsidRPr="005028D2" w:rsidRDefault="0077564E" w:rsidP="00A5173C">
            <w:pPr>
              <w:shd w:val="solid" w:color="FFFFFF" w:fill="FFFFFF"/>
              <w:spacing w:before="0" w:line="240" w:lineRule="atLeast"/>
              <w:rPr>
                <w:rFonts w:ascii="Verdana" w:hAnsi="Verdana"/>
                <w:sz w:val="20"/>
                <w:highlight w:val="yellow"/>
                <w:lang w:eastAsia="zh-CN"/>
              </w:rPr>
            </w:pPr>
            <w:r w:rsidRPr="005028D2">
              <w:rPr>
                <w:rFonts w:ascii="Verdana" w:hAnsi="Verdana"/>
                <w:b/>
                <w:sz w:val="20"/>
                <w:highlight w:val="yellow"/>
                <w:lang w:eastAsia="zh-CN"/>
              </w:rPr>
              <w:t>Document 1A/14-E</w:t>
            </w:r>
          </w:p>
        </w:tc>
      </w:tr>
      <w:tr w:rsidR="000069D4" w14:paraId="5CCE5C83" w14:textId="77777777" w:rsidTr="00876A8A">
        <w:trPr>
          <w:cantSplit/>
        </w:trPr>
        <w:tc>
          <w:tcPr>
            <w:tcW w:w="6487" w:type="dxa"/>
            <w:vMerge/>
          </w:tcPr>
          <w:p w14:paraId="2F8A2669"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61F05A8A" w14:textId="59C2DFBC" w:rsidR="000069D4" w:rsidRPr="005028D2" w:rsidRDefault="0077564E" w:rsidP="00A5173C">
            <w:pPr>
              <w:shd w:val="solid" w:color="FFFFFF" w:fill="FFFFFF"/>
              <w:spacing w:before="0" w:line="240" w:lineRule="atLeast"/>
              <w:rPr>
                <w:rFonts w:ascii="Verdana" w:hAnsi="Verdana"/>
                <w:sz w:val="20"/>
                <w:highlight w:val="yellow"/>
                <w:lang w:eastAsia="zh-CN"/>
              </w:rPr>
            </w:pPr>
            <w:r w:rsidRPr="005028D2">
              <w:rPr>
                <w:rFonts w:ascii="Verdana" w:hAnsi="Verdana"/>
                <w:b/>
                <w:sz w:val="20"/>
                <w:highlight w:val="yellow"/>
                <w:lang w:eastAsia="zh-CN"/>
              </w:rPr>
              <w:t xml:space="preserve">13 May </w:t>
            </w:r>
            <w:r w:rsidRPr="0025606D">
              <w:rPr>
                <w:rFonts w:ascii="Verdana" w:hAnsi="Verdana"/>
                <w:b/>
                <w:sz w:val="20"/>
                <w:lang w:eastAsia="zh-CN"/>
              </w:rPr>
              <w:t>202</w:t>
            </w:r>
            <w:r w:rsidR="0025606D" w:rsidRPr="0025606D">
              <w:rPr>
                <w:rFonts w:ascii="Verdana" w:hAnsi="Verdana"/>
                <w:b/>
                <w:sz w:val="20"/>
                <w:lang w:eastAsia="zh-CN"/>
              </w:rPr>
              <w:t>1</w:t>
            </w:r>
          </w:p>
        </w:tc>
      </w:tr>
      <w:tr w:rsidR="000069D4" w14:paraId="28265317" w14:textId="77777777" w:rsidTr="00876A8A">
        <w:trPr>
          <w:cantSplit/>
        </w:trPr>
        <w:tc>
          <w:tcPr>
            <w:tcW w:w="6487" w:type="dxa"/>
            <w:vMerge/>
          </w:tcPr>
          <w:p w14:paraId="73BFFB82"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Pr>
          <w:p w14:paraId="272095FA" w14:textId="2F2F2C72" w:rsidR="000069D4" w:rsidRPr="0077564E" w:rsidRDefault="0077564E"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17CBCC2D" w14:textId="77777777" w:rsidTr="00D046A7">
        <w:trPr>
          <w:cantSplit/>
        </w:trPr>
        <w:tc>
          <w:tcPr>
            <w:tcW w:w="9889" w:type="dxa"/>
            <w:gridSpan w:val="2"/>
          </w:tcPr>
          <w:p w14:paraId="614E66D4" w14:textId="1109BC4F" w:rsidR="000069D4" w:rsidRDefault="0077564E" w:rsidP="0077564E">
            <w:pPr>
              <w:pStyle w:val="Source"/>
              <w:rPr>
                <w:lang w:eastAsia="zh-CN"/>
              </w:rPr>
            </w:pPr>
            <w:bookmarkStart w:id="5" w:name="dsource" w:colFirst="0" w:colLast="0"/>
            <w:bookmarkEnd w:id="4"/>
            <w:r w:rsidRPr="00891C51">
              <w:rPr>
                <w:lang w:val="en-US"/>
              </w:rPr>
              <w:t>United States of America</w:t>
            </w:r>
          </w:p>
        </w:tc>
      </w:tr>
      <w:tr w:rsidR="000069D4" w14:paraId="30BADA1F" w14:textId="77777777" w:rsidTr="00D046A7">
        <w:trPr>
          <w:cantSplit/>
        </w:trPr>
        <w:tc>
          <w:tcPr>
            <w:tcW w:w="9889" w:type="dxa"/>
            <w:gridSpan w:val="2"/>
          </w:tcPr>
          <w:p w14:paraId="0064A92D" w14:textId="5928F3EA" w:rsidR="000069D4" w:rsidRDefault="0077564E" w:rsidP="00A5173C">
            <w:pPr>
              <w:pStyle w:val="Title1"/>
              <w:rPr>
                <w:lang w:eastAsia="zh-CN"/>
              </w:rPr>
            </w:pPr>
            <w:bookmarkStart w:id="6" w:name="drec" w:colFirst="0" w:colLast="0"/>
            <w:bookmarkEnd w:id="5"/>
            <w:r w:rsidRPr="00891C51">
              <w:rPr>
                <w:lang w:val="en-US" w:eastAsia="ja-JP"/>
              </w:rPr>
              <w:t>Propose</w:t>
            </w:r>
            <w:r>
              <w:rPr>
                <w:lang w:val="en-US" w:eastAsia="ja-JP"/>
              </w:rPr>
              <w:t xml:space="preserve">d Revisions To Working Document Towards a Preliminary DRaft New </w:t>
            </w:r>
            <w:r w:rsidRPr="00AE4E5F">
              <w:rPr>
                <w:lang w:val="en-US" w:eastAsia="ja-JP"/>
              </w:rPr>
              <w:t>Recommendation ITU-R SM.[WPT.BEAM.FRQ]</w:t>
            </w:r>
          </w:p>
        </w:tc>
      </w:tr>
      <w:tr w:rsidR="000069D4" w14:paraId="63A8411E" w14:textId="77777777" w:rsidTr="00D046A7">
        <w:trPr>
          <w:cantSplit/>
        </w:trPr>
        <w:tc>
          <w:tcPr>
            <w:tcW w:w="9889" w:type="dxa"/>
            <w:gridSpan w:val="2"/>
          </w:tcPr>
          <w:p w14:paraId="0B4EA8A4" w14:textId="0CB65954" w:rsidR="000069D4" w:rsidRDefault="0077564E" w:rsidP="0077564E">
            <w:pPr>
              <w:pStyle w:val="Title4"/>
              <w:rPr>
                <w:lang w:eastAsia="zh-CN"/>
              </w:rPr>
            </w:pPr>
            <w:bookmarkStart w:id="7" w:name="dtitle1" w:colFirst="0" w:colLast="0"/>
            <w:bookmarkEnd w:id="6"/>
            <w:r w:rsidRPr="00891C51">
              <w:rPr>
                <w:lang w:val="en-US" w:eastAsia="zh-CN"/>
              </w:rPr>
              <w:t xml:space="preserve">Frequency ranges for </w:t>
            </w:r>
            <w:r w:rsidRPr="008D042D">
              <w:t>operation</w:t>
            </w:r>
            <w:r w:rsidRPr="00891C51">
              <w:rPr>
                <w:lang w:val="en-US" w:eastAsia="zh-CN"/>
              </w:rPr>
              <w:t xml:space="preserve"> of </w:t>
            </w:r>
            <w:r w:rsidRPr="00891C51">
              <w:rPr>
                <w:lang w:val="en-US" w:eastAsia="en-GB"/>
              </w:rPr>
              <w:t>wireless power transmission systems via radio frequency beam</w:t>
            </w:r>
          </w:p>
        </w:tc>
      </w:tr>
    </w:tbl>
    <w:p w14:paraId="72E0E1D9" w14:textId="77777777" w:rsidR="0077564E" w:rsidRPr="00891C51" w:rsidRDefault="0077564E" w:rsidP="0077564E">
      <w:pPr>
        <w:pStyle w:val="Headingb"/>
        <w:rPr>
          <w:lang w:val="en-US"/>
        </w:rPr>
      </w:pPr>
      <w:bookmarkStart w:id="8" w:name="dbreak"/>
      <w:bookmarkEnd w:id="7"/>
      <w:bookmarkEnd w:id="8"/>
      <w:r w:rsidRPr="00891C51">
        <w:rPr>
          <w:lang w:val="en-US"/>
        </w:rPr>
        <w:t>Background</w:t>
      </w:r>
    </w:p>
    <w:p w14:paraId="3845422F" w14:textId="64C8179B" w:rsidR="0077564E" w:rsidRDefault="0077564E" w:rsidP="0077564E">
      <w:pPr>
        <w:rPr>
          <w:lang w:val="en-US" w:eastAsia="zh-CN"/>
        </w:rPr>
      </w:pPr>
      <w:r w:rsidRPr="00004D1B">
        <w:rPr>
          <w:lang w:val="en-US" w:eastAsia="zh-CN"/>
        </w:rPr>
        <w:t>During the</w:t>
      </w:r>
      <w:r>
        <w:rPr>
          <w:lang w:val="en-US" w:eastAsia="zh-CN"/>
        </w:rPr>
        <w:t xml:space="preserve"> </w:t>
      </w:r>
      <w:r w:rsidR="001B1015" w:rsidRPr="00E43D52">
        <w:rPr>
          <w:lang w:val="en-US" w:eastAsia="zh-CN"/>
        </w:rPr>
        <w:t>November</w:t>
      </w:r>
      <w:r w:rsidRPr="00070356">
        <w:rPr>
          <w:lang w:val="en-US" w:eastAsia="zh-CN"/>
        </w:rPr>
        <w:t>-</w:t>
      </w:r>
      <w:r w:rsidR="001B1015" w:rsidRPr="00D64E30">
        <w:rPr>
          <w:lang w:val="en-US" w:eastAsia="zh-CN"/>
        </w:rPr>
        <w:t>December</w:t>
      </w:r>
      <w:r w:rsidR="001B1015" w:rsidRPr="00070356">
        <w:rPr>
          <w:lang w:val="en-US" w:eastAsia="zh-CN"/>
        </w:rPr>
        <w:t xml:space="preserve"> </w:t>
      </w:r>
      <w:r w:rsidRPr="00070356">
        <w:rPr>
          <w:lang w:val="en-US" w:eastAsia="zh-CN"/>
        </w:rPr>
        <w:t>20</w:t>
      </w:r>
      <w:r w:rsidR="001B1015" w:rsidRPr="00E43D52">
        <w:rPr>
          <w:lang w:val="en-US" w:eastAsia="zh-CN"/>
        </w:rPr>
        <w:t>20</w:t>
      </w:r>
      <w:r>
        <w:rPr>
          <w:lang w:val="en-US" w:eastAsia="zh-CN"/>
        </w:rPr>
        <w:t xml:space="preserve"> meeting of Working Party (WP) 1A, </w:t>
      </w:r>
      <w:r w:rsidR="00070356">
        <w:rPr>
          <w:lang w:val="en-US" w:eastAsia="zh-CN"/>
        </w:rPr>
        <w:t>the</w:t>
      </w:r>
      <w:r>
        <w:rPr>
          <w:lang w:val="en-US" w:eastAsia="zh-CN"/>
        </w:rPr>
        <w:t xml:space="preserve"> frequency recommendations</w:t>
      </w:r>
      <w:r w:rsidR="00070356">
        <w:rPr>
          <w:lang w:val="en-US" w:eastAsia="zh-CN"/>
        </w:rPr>
        <w:t xml:space="preserve"> proposed in this document</w:t>
      </w:r>
      <w:r>
        <w:rPr>
          <w:lang w:val="en-US" w:eastAsia="zh-CN"/>
        </w:rPr>
        <w:t xml:space="preserve"> for the use of Beam WPT systems</w:t>
      </w:r>
      <w:r w:rsidR="00070356">
        <w:rPr>
          <w:lang w:val="en-US" w:eastAsia="zh-CN"/>
        </w:rPr>
        <w:t xml:space="preserve"> were discussed, and a consensus was reached on the text of the recommendation</w:t>
      </w:r>
      <w:r>
        <w:rPr>
          <w:lang w:val="en-US" w:eastAsia="zh-CN"/>
        </w:rPr>
        <w:t xml:space="preserve">. </w:t>
      </w:r>
      <w:r w:rsidR="001B1015">
        <w:rPr>
          <w:lang w:val="en-US" w:eastAsia="zh-CN"/>
        </w:rPr>
        <w:t>The text of the recommendation is now stable.</w:t>
      </w:r>
    </w:p>
    <w:p w14:paraId="5408E4C2" w14:textId="1B5C635C" w:rsidR="0077564E" w:rsidRDefault="0077564E" w:rsidP="0077564E">
      <w:pPr>
        <w:rPr>
          <w:lang w:val="en-US" w:eastAsia="zh-CN"/>
        </w:rPr>
      </w:pPr>
      <w:r>
        <w:rPr>
          <w:lang w:val="en-US" w:eastAsia="zh-CN"/>
        </w:rPr>
        <w:t xml:space="preserve">An accompanying work plan was created for this document, entitled </w:t>
      </w:r>
      <w:r w:rsidR="00D64E30">
        <w:rPr>
          <w:lang w:val="en-US" w:eastAsia="zh-CN"/>
        </w:rPr>
        <w:t>“</w:t>
      </w:r>
      <w:r>
        <w:rPr>
          <w:lang w:val="en-US" w:eastAsia="zh-CN"/>
        </w:rPr>
        <w:t>Detailed work plan for the development of a working document towards a preliminary draft new Recommendation ITU-R SM.[WPT.BEAM.FRQ]</w:t>
      </w:r>
      <w:r w:rsidR="00D64E30">
        <w:rPr>
          <w:lang w:val="en-US" w:eastAsia="zh-CN"/>
        </w:rPr>
        <w:t>”</w:t>
      </w:r>
      <w:r>
        <w:rPr>
          <w:lang w:val="en-US" w:eastAsia="zh-CN"/>
        </w:rPr>
        <w:t xml:space="preserve">. According to the agreed upon work plan, at this meeting, a new version of this working document should be produced. Furthermore, the plan states that based on the progress of the </w:t>
      </w:r>
      <w:proofErr w:type="gramStart"/>
      <w:r>
        <w:rPr>
          <w:lang w:val="en-US" w:eastAsia="zh-CN"/>
        </w:rPr>
        <w:t>aforementioned reports</w:t>
      </w:r>
      <w:proofErr w:type="gramEnd"/>
      <w:r>
        <w:rPr>
          <w:lang w:val="en-US" w:eastAsia="zh-CN"/>
        </w:rPr>
        <w:t>, this document should be considered for status elevation.</w:t>
      </w:r>
    </w:p>
    <w:p w14:paraId="7653E1B4" w14:textId="5DA5D7F8" w:rsidR="001B1015" w:rsidRDefault="001B1015" w:rsidP="0077564E">
      <w:pPr>
        <w:rPr>
          <w:b/>
          <w:bCs/>
          <w:lang w:val="en-US" w:eastAsia="zh-CN"/>
        </w:rPr>
      </w:pPr>
      <w:r>
        <w:rPr>
          <w:b/>
          <w:bCs/>
          <w:lang w:val="en-US" w:eastAsia="zh-CN"/>
        </w:rPr>
        <w:t>Market developments</w:t>
      </w:r>
    </w:p>
    <w:p w14:paraId="3E5B1BC9" w14:textId="440CD043" w:rsidR="001B1015" w:rsidRPr="00E43D52" w:rsidRDefault="00D67A58" w:rsidP="0077564E">
      <w:pPr>
        <w:rPr>
          <w:lang w:val="en-US" w:eastAsia="zh-CN"/>
        </w:rPr>
      </w:pPr>
      <w:r>
        <w:rPr>
          <w:lang w:val="en-US" w:eastAsia="zh-CN"/>
        </w:rPr>
        <w:t>Current wireless</w:t>
      </w:r>
      <w:r w:rsidR="007A10E8">
        <w:rPr>
          <w:lang w:val="en-US" w:eastAsia="zh-CN"/>
        </w:rPr>
        <w:t xml:space="preserve"> charging systems on the market are mainly inductive markets</w:t>
      </w:r>
      <w:r w:rsidR="001D324B">
        <w:rPr>
          <w:lang w:val="en-US" w:eastAsia="zh-CN"/>
        </w:rPr>
        <w:t>.</w:t>
      </w:r>
      <w:r w:rsidR="007A10E8">
        <w:rPr>
          <w:lang w:val="en-US" w:eastAsia="zh-CN"/>
        </w:rPr>
        <w:t xml:space="preserve"> </w:t>
      </w:r>
      <w:r w:rsidR="007339E4">
        <w:rPr>
          <w:lang w:val="en-US" w:eastAsia="zh-CN"/>
        </w:rPr>
        <w:t xml:space="preserve">Several </w:t>
      </w:r>
      <w:r w:rsidR="00E43D52">
        <w:rPr>
          <w:lang w:val="en-US" w:eastAsia="zh-CN"/>
        </w:rPr>
        <w:t>companies</w:t>
      </w:r>
      <w:r w:rsidR="00D94E25">
        <w:rPr>
          <w:lang w:val="en-US" w:eastAsia="zh-CN"/>
        </w:rPr>
        <w:t>’</w:t>
      </w:r>
      <w:r w:rsidR="007339E4">
        <w:rPr>
          <w:lang w:val="en-US" w:eastAsia="zh-CN"/>
        </w:rPr>
        <w:t xml:space="preserve"> products have been approved for Beam WPT in the US, Europe,</w:t>
      </w:r>
      <w:r w:rsidR="00E77D0D">
        <w:rPr>
          <w:lang w:val="en-US" w:eastAsia="zh-CN"/>
        </w:rPr>
        <w:t xml:space="preserve"> South America, Middle </w:t>
      </w:r>
      <w:proofErr w:type="gramStart"/>
      <w:r w:rsidR="00E77D0D">
        <w:rPr>
          <w:lang w:val="en-US" w:eastAsia="zh-CN"/>
        </w:rPr>
        <w:t>East</w:t>
      </w:r>
      <w:proofErr w:type="gramEnd"/>
      <w:r w:rsidR="00E77D0D">
        <w:rPr>
          <w:lang w:val="en-US" w:eastAsia="zh-CN"/>
        </w:rPr>
        <w:t xml:space="preserve"> and Asia. The FCC website</w:t>
      </w:r>
      <w:r w:rsidR="00C32CBF">
        <w:rPr>
          <w:lang w:val="en-US" w:eastAsia="zh-CN"/>
        </w:rPr>
        <w:t xml:space="preserve"> is posted here as it is public information and </w:t>
      </w:r>
      <w:r w:rsidR="001013D8">
        <w:rPr>
          <w:lang w:val="en-US" w:eastAsia="zh-CN"/>
        </w:rPr>
        <w:t>posts listings for Beam WPT in 900 M</w:t>
      </w:r>
      <w:r w:rsidR="006A3BD8">
        <w:rPr>
          <w:lang w:val="en-US" w:eastAsia="zh-CN"/>
        </w:rPr>
        <w:t>H</w:t>
      </w:r>
      <w:r w:rsidR="001013D8">
        <w:rPr>
          <w:lang w:val="en-US" w:eastAsia="zh-CN"/>
        </w:rPr>
        <w:t>z</w:t>
      </w:r>
      <w:r w:rsidR="00F620E0">
        <w:rPr>
          <w:lang w:val="en-US" w:eastAsia="zh-CN"/>
        </w:rPr>
        <w:t>.</w:t>
      </w:r>
      <w:r w:rsidR="00E43D52">
        <w:rPr>
          <w:lang w:val="en-US" w:eastAsia="zh-CN"/>
        </w:rPr>
        <w:t xml:space="preserve"> </w:t>
      </w:r>
      <w:r w:rsidR="00E43D52" w:rsidRPr="00E43D52">
        <w:rPr>
          <w:highlight w:val="yellow"/>
          <w:lang w:val="en-US" w:eastAsia="zh-CN"/>
        </w:rPr>
        <w:t>[</w:t>
      </w:r>
      <w:r w:rsidR="00E43D52" w:rsidRPr="00E43D52">
        <w:rPr>
          <w:i/>
          <w:iCs/>
          <w:highlight w:val="yellow"/>
          <w:lang w:val="en-US" w:eastAsia="zh-CN"/>
        </w:rPr>
        <w:t>add link to FCC website</w:t>
      </w:r>
      <w:r w:rsidR="00E43D52" w:rsidRPr="00E43D52">
        <w:rPr>
          <w:highlight w:val="yellow"/>
          <w:lang w:val="en-US" w:eastAsia="zh-CN"/>
        </w:rPr>
        <w:t>]</w:t>
      </w:r>
    </w:p>
    <w:p w14:paraId="743CBE97" w14:textId="5CD2229B" w:rsidR="0077564E" w:rsidRPr="00891C51" w:rsidRDefault="0077564E" w:rsidP="0077564E">
      <w:pPr>
        <w:pStyle w:val="Headingb"/>
        <w:rPr>
          <w:lang w:val="en-US"/>
        </w:rPr>
      </w:pPr>
      <w:r w:rsidRPr="00891C51">
        <w:rPr>
          <w:lang w:val="en-US"/>
        </w:rPr>
        <w:t>Proposal</w:t>
      </w:r>
    </w:p>
    <w:p w14:paraId="59689812" w14:textId="2438838F" w:rsidR="0077564E" w:rsidRDefault="0077564E" w:rsidP="0077564E">
      <w:pPr>
        <w:rPr>
          <w:lang w:val="en-US" w:eastAsia="zh-CN"/>
        </w:rPr>
      </w:pPr>
      <w:r w:rsidRPr="00004D1B">
        <w:rPr>
          <w:lang w:val="en-US" w:eastAsia="zh-CN"/>
        </w:rPr>
        <w:t>In</w:t>
      </w:r>
      <w:r>
        <w:rPr>
          <w:lang w:val="en-US" w:eastAsia="zh-CN"/>
        </w:rPr>
        <w:t xml:space="preserve"> line with the work plan, the United States proposes to update this document based on new information added to </w:t>
      </w:r>
      <w:r w:rsidRPr="00690428">
        <w:rPr>
          <w:lang w:val="en-US" w:eastAsia="zh-CN"/>
        </w:rPr>
        <w:t xml:space="preserve">working document towards a preliminary draft new Report ITU-R </w:t>
      </w:r>
      <w:proofErr w:type="gramStart"/>
      <w:r w:rsidRPr="00690428">
        <w:rPr>
          <w:lang w:val="en-US" w:eastAsia="zh-CN"/>
        </w:rPr>
        <w:t>SM.[</w:t>
      </w:r>
      <w:proofErr w:type="gramEnd"/>
      <w:r w:rsidRPr="00690428">
        <w:rPr>
          <w:lang w:val="en-US" w:eastAsia="zh-CN"/>
        </w:rPr>
        <w:t>WPT.BEAM.IMPACTS] and working document towards a preliminary draft revision of Report ITU-R SM.2392-0</w:t>
      </w:r>
      <w:r>
        <w:rPr>
          <w:lang w:val="en-US" w:eastAsia="zh-CN"/>
        </w:rPr>
        <w:t>. The United States also proposes, in accordance with the work plan, to elevate the status of this document to preliminary draft new Recommendation ITU-R SM.[WPT.BEAM.FRQ].</w:t>
      </w:r>
      <w:r w:rsidRPr="00C2316F" w:rsidDel="004D4482">
        <w:rPr>
          <w:lang w:val="en-US" w:eastAsia="zh-CN"/>
        </w:rPr>
        <w:t xml:space="preserve"> </w:t>
      </w:r>
      <w:r>
        <w:rPr>
          <w:lang w:val="en-US" w:eastAsia="zh-CN"/>
        </w:rPr>
        <w:t>Finally, any proposed frequency bands that the Working Party does not reach an agreement on should not postpone the elevation of this document—as they can be added later as modifications to the upgraded recommendation or in future revisions of the approved document.</w:t>
      </w:r>
    </w:p>
    <w:p w14:paraId="28543C2D" w14:textId="1C02AE2D" w:rsidR="0077564E" w:rsidRPr="00891C51" w:rsidRDefault="0077564E" w:rsidP="0077564E">
      <w:pPr>
        <w:rPr>
          <w:lang w:val="en-US" w:eastAsia="zh-CN"/>
        </w:rPr>
      </w:pPr>
      <w:r w:rsidRPr="0077564E">
        <w:rPr>
          <w:b/>
          <w:bCs/>
          <w:lang w:val="en-US" w:eastAsia="zh-CN"/>
        </w:rPr>
        <w:t>Attachment:</w:t>
      </w:r>
      <w:r w:rsidRPr="0077564E">
        <w:rPr>
          <w:b/>
          <w:bCs/>
          <w:lang w:val="en-US" w:eastAsia="zh-CN"/>
        </w:rPr>
        <w:tab/>
      </w:r>
      <w:r>
        <w:rPr>
          <w:lang w:val="en-US" w:eastAsia="zh-CN"/>
        </w:rPr>
        <w:t>1</w:t>
      </w:r>
    </w:p>
    <w:p w14:paraId="1C9ED610" w14:textId="77777777" w:rsidR="0077564E" w:rsidRPr="00891C51" w:rsidRDefault="0077564E" w:rsidP="0077564E">
      <w:pPr>
        <w:tabs>
          <w:tab w:val="clear" w:pos="1134"/>
          <w:tab w:val="clear" w:pos="1871"/>
          <w:tab w:val="clear" w:pos="2268"/>
        </w:tabs>
        <w:overflowPunct/>
        <w:autoSpaceDE/>
        <w:autoSpaceDN/>
        <w:adjustRightInd/>
        <w:spacing w:before="0"/>
        <w:textAlignment w:val="auto"/>
        <w:rPr>
          <w:lang w:val="en-US" w:eastAsia="zh-CN"/>
        </w:rPr>
      </w:pPr>
      <w:r w:rsidRPr="00891C51">
        <w:rPr>
          <w:lang w:val="en-US" w:eastAsia="zh-CN"/>
        </w:rPr>
        <w:br w:type="page"/>
      </w:r>
    </w:p>
    <w:p w14:paraId="2275AE94" w14:textId="64532BCC" w:rsidR="0077564E" w:rsidRDefault="0077564E" w:rsidP="0077564E">
      <w:pPr>
        <w:pStyle w:val="AnnexNo"/>
        <w:rPr>
          <w:lang w:val="en-US"/>
        </w:rPr>
      </w:pPr>
      <w:r>
        <w:rPr>
          <w:lang w:val="en-US"/>
        </w:rPr>
        <w:lastRenderedPageBreak/>
        <w:t>Attachment</w:t>
      </w:r>
    </w:p>
    <w:tbl>
      <w:tblPr>
        <w:tblpPr w:leftFromText="180" w:rightFromText="180" w:vertAnchor="page" w:horzAnchor="margin" w:tblpXSpec="center" w:tblpY="1991"/>
        <w:tblW w:w="9885" w:type="dxa"/>
        <w:tblLayout w:type="fixed"/>
        <w:tblLook w:val="04A0" w:firstRow="1" w:lastRow="0" w:firstColumn="1" w:lastColumn="0" w:noHBand="0" w:noVBand="1"/>
      </w:tblPr>
      <w:tblGrid>
        <w:gridCol w:w="9885"/>
      </w:tblGrid>
      <w:tr w:rsidR="005028D2" w14:paraId="49B42502" w14:textId="77777777" w:rsidTr="005028D2">
        <w:trPr>
          <w:cantSplit/>
        </w:trPr>
        <w:tc>
          <w:tcPr>
            <w:tcW w:w="9885" w:type="dxa"/>
            <w:hideMark/>
          </w:tcPr>
          <w:p w14:paraId="7B8F7623" w14:textId="77777777" w:rsidR="005028D2" w:rsidRDefault="005028D2" w:rsidP="005028D2">
            <w:pPr>
              <w:pStyle w:val="Title1"/>
              <w:rPr>
                <w:lang w:eastAsia="zh-CN"/>
              </w:rPr>
            </w:pPr>
            <w:r>
              <w:rPr>
                <w:lang w:eastAsia="zh-CN"/>
              </w:rPr>
              <w:t>WORKING DOCUMENT TOWARDS A Preliminary Draft New RECOMMENDATION ITU-R SM.[WPT.BEAM.FRQ]</w:t>
            </w:r>
          </w:p>
        </w:tc>
      </w:tr>
      <w:tr w:rsidR="005028D2" w14:paraId="5DA54C72" w14:textId="77777777" w:rsidTr="005028D2">
        <w:trPr>
          <w:cantSplit/>
        </w:trPr>
        <w:tc>
          <w:tcPr>
            <w:tcW w:w="9885" w:type="dxa"/>
            <w:hideMark/>
          </w:tcPr>
          <w:p w14:paraId="1EFCA727" w14:textId="77777777" w:rsidR="005028D2" w:rsidRDefault="005028D2" w:rsidP="005028D2">
            <w:pPr>
              <w:pStyle w:val="Title4"/>
              <w:rPr>
                <w:lang w:eastAsia="zh-CN"/>
              </w:rPr>
            </w:pPr>
            <w:r>
              <w:rPr>
                <w:lang w:eastAsia="zh-CN"/>
              </w:rPr>
              <w:t xml:space="preserve">Frequency ranges for operation of wireless power </w:t>
            </w:r>
            <w:r>
              <w:rPr>
                <w:lang w:eastAsia="zh-CN"/>
              </w:rPr>
              <w:br/>
              <w:t>transmission systems via radio frequency beam</w:t>
            </w:r>
          </w:p>
        </w:tc>
      </w:tr>
    </w:tbl>
    <w:p w14:paraId="65C425EC" w14:textId="77777777" w:rsidR="005028D2" w:rsidRPr="005028D2" w:rsidRDefault="005028D2" w:rsidP="005028D2">
      <w:pPr>
        <w:rPr>
          <w:lang w:val="en-US"/>
        </w:rPr>
      </w:pPr>
    </w:p>
    <w:p w14:paraId="75CC9A81" w14:textId="77777777" w:rsidR="005028D2" w:rsidRDefault="005028D2" w:rsidP="005028D2">
      <w:pPr>
        <w:pStyle w:val="HeadingSum"/>
        <w:rPr>
          <w:lang w:val="en-GB"/>
        </w:rPr>
      </w:pPr>
      <w:r>
        <w:rPr>
          <w:lang w:val="en-GB"/>
        </w:rPr>
        <w:t>Scope</w:t>
      </w:r>
    </w:p>
    <w:p w14:paraId="45504B43" w14:textId="77777777" w:rsidR="005028D2" w:rsidRDefault="005028D2" w:rsidP="005028D2">
      <w:pPr>
        <w:pStyle w:val="Summary"/>
        <w:rPr>
          <w:lang w:val="en-GB"/>
        </w:rPr>
      </w:pPr>
      <w:r>
        <w:rPr>
          <w:lang w:val="en-GB"/>
        </w:rPr>
        <w:t xml:space="preserve">This Recommendation provides guidelines for the use of frequency ranges for the operation of </w:t>
      </w:r>
      <w:r>
        <w:rPr>
          <w:lang w:val="en-GB" w:eastAsia="ko-KR"/>
        </w:rPr>
        <w:t>wireless power transmission (WPT) via radio frequency beam, including wireless charging of mobile</w:t>
      </w:r>
      <w:r>
        <w:rPr>
          <w:lang w:val="en-GB" w:eastAsia="ja-JP"/>
        </w:rPr>
        <w:t>/portable</w:t>
      </w:r>
      <w:r>
        <w:rPr>
          <w:lang w:val="en-GB" w:eastAsia="ko-KR"/>
        </w:rPr>
        <w:t xml:space="preserve"> devices, but not including WPT for electric vehicles.</w:t>
      </w:r>
    </w:p>
    <w:p w14:paraId="346421AE" w14:textId="77777777" w:rsidR="005028D2" w:rsidRDefault="005028D2" w:rsidP="005028D2">
      <w:pPr>
        <w:pStyle w:val="Headingb"/>
        <w:rPr>
          <w:lang w:val="en-GB"/>
        </w:rPr>
      </w:pPr>
      <w:r>
        <w:rPr>
          <w:lang w:val="en-GB"/>
        </w:rPr>
        <w:t>Keywords</w:t>
      </w:r>
    </w:p>
    <w:p w14:paraId="006CEFF9" w14:textId="77777777" w:rsidR="005028D2" w:rsidRDefault="005028D2" w:rsidP="005028D2">
      <w:r>
        <w:rPr>
          <w:lang w:eastAsia="ko-KR"/>
        </w:rPr>
        <w:t xml:space="preserve">Wireless power transmission, short-range devices, </w:t>
      </w:r>
      <w:r>
        <w:rPr>
          <w:rFonts w:eastAsia="Calibri"/>
        </w:rPr>
        <w:t>ISM, radio frequency beam</w:t>
      </w:r>
    </w:p>
    <w:p w14:paraId="6E3EDC2D" w14:textId="77777777" w:rsidR="005028D2" w:rsidRDefault="005028D2" w:rsidP="005028D2">
      <w:pPr>
        <w:pStyle w:val="Headingb"/>
        <w:rPr>
          <w:rFonts w:asciiTheme="majorBidi" w:hAnsiTheme="majorBidi" w:cstheme="majorBidi"/>
          <w:bCs/>
          <w:szCs w:val="24"/>
          <w:lang w:val="en-GB"/>
        </w:rPr>
      </w:pPr>
      <w:r>
        <w:rPr>
          <w:lang w:val="en-GB"/>
        </w:rPr>
        <w:t>Abbreviations</w:t>
      </w:r>
      <w:r>
        <w:rPr>
          <w:rFonts w:asciiTheme="majorBidi" w:hAnsiTheme="majorBidi" w:cstheme="majorBidi"/>
          <w:szCs w:val="24"/>
          <w:lang w:val="en-GB"/>
        </w:rPr>
        <w:t>/Glossary</w:t>
      </w:r>
      <w:r>
        <w:rPr>
          <w:rFonts w:asciiTheme="majorBidi" w:hAnsiTheme="majorBidi" w:cstheme="majorBidi"/>
          <w:bCs/>
          <w:szCs w:val="24"/>
          <w:lang w:val="en-GB"/>
        </w:rPr>
        <w:t xml:space="preserve"> </w:t>
      </w:r>
    </w:p>
    <w:p w14:paraId="7C919771" w14:textId="77777777" w:rsidR="005028D2" w:rsidRDefault="005028D2" w:rsidP="005028D2">
      <w:r>
        <w:t>CISPR:</w:t>
      </w:r>
      <w:r>
        <w:tab/>
        <w:t>In French “</w:t>
      </w:r>
      <w:proofErr w:type="spellStart"/>
      <w:r>
        <w:t>Comité</w:t>
      </w:r>
      <w:proofErr w:type="spellEnd"/>
      <w:r>
        <w:t xml:space="preserve"> International </w:t>
      </w:r>
      <w:proofErr w:type="spellStart"/>
      <w:r>
        <w:t>Spécial</w:t>
      </w:r>
      <w:proofErr w:type="spellEnd"/>
      <w:r>
        <w:t xml:space="preserve"> des Perturbations </w:t>
      </w:r>
      <w:proofErr w:type="spellStart"/>
      <w:r>
        <w:t>Radioélectriques</w:t>
      </w:r>
      <w:proofErr w:type="spellEnd"/>
      <w:r>
        <w:t xml:space="preserve">”, </w:t>
      </w:r>
      <w:r>
        <w:br/>
      </w:r>
      <w:r>
        <w:tab/>
        <w:t>International Special Committee on Radio Interference</w:t>
      </w:r>
    </w:p>
    <w:p w14:paraId="786BC169" w14:textId="77777777" w:rsidR="005028D2" w:rsidRDefault="005028D2" w:rsidP="005028D2">
      <w:pPr>
        <w:jc w:val="both"/>
      </w:pPr>
      <w:r>
        <w:t>ICNIRP:</w:t>
      </w:r>
      <w:r>
        <w:tab/>
        <w:t>International Commission on Non</w:t>
      </w:r>
      <w:r>
        <w:noBreakHyphen/>
        <w:t>ionizing Radiation Protection</w:t>
      </w:r>
    </w:p>
    <w:p w14:paraId="58E7C09F" w14:textId="77777777" w:rsidR="005028D2" w:rsidRDefault="005028D2" w:rsidP="005028D2">
      <w:pPr>
        <w:jc w:val="both"/>
      </w:pPr>
      <w:r>
        <w:t>IEC:</w:t>
      </w:r>
      <w:r>
        <w:tab/>
        <w:t>International Electrotechnical Commission</w:t>
      </w:r>
    </w:p>
    <w:p w14:paraId="4DD567C1" w14:textId="77777777" w:rsidR="005028D2" w:rsidRDefault="005028D2" w:rsidP="005028D2">
      <w:pPr>
        <w:jc w:val="both"/>
      </w:pPr>
      <w:r>
        <w:t>ISM:</w:t>
      </w:r>
      <w:r>
        <w:tab/>
        <w:t xml:space="preserve">Industrial, Scientific, Medical </w:t>
      </w:r>
    </w:p>
    <w:p w14:paraId="0EFA48B5" w14:textId="77777777" w:rsidR="005028D2" w:rsidRDefault="005028D2" w:rsidP="005028D2">
      <w:pPr>
        <w:jc w:val="both"/>
      </w:pPr>
      <w:r>
        <w:t>RR:</w:t>
      </w:r>
      <w:r>
        <w:tab/>
        <w:t>Radio Regulations</w:t>
      </w:r>
    </w:p>
    <w:p w14:paraId="32C40951" w14:textId="77777777" w:rsidR="005028D2" w:rsidRDefault="005028D2" w:rsidP="005028D2">
      <w:pPr>
        <w:jc w:val="both"/>
      </w:pPr>
      <w:r>
        <w:t>WHO:</w:t>
      </w:r>
      <w:r>
        <w:tab/>
        <w:t xml:space="preserve">World Health </w:t>
      </w:r>
      <w:proofErr w:type="gramStart"/>
      <w:r>
        <w:t>Organization</w:t>
      </w:r>
      <w:proofErr w:type="gramEnd"/>
    </w:p>
    <w:p w14:paraId="25A63FCB" w14:textId="77777777" w:rsidR="005028D2" w:rsidRDefault="005028D2" w:rsidP="005028D2">
      <w:pPr>
        <w:jc w:val="both"/>
      </w:pPr>
      <w:r>
        <w:t>WPT:</w:t>
      </w:r>
      <w:r>
        <w:tab/>
        <w:t>wireless power transmission</w:t>
      </w:r>
    </w:p>
    <w:p w14:paraId="75EA20A4" w14:textId="77777777" w:rsidR="005028D2" w:rsidRDefault="005028D2" w:rsidP="005028D2">
      <w:pPr>
        <w:pStyle w:val="Headingb"/>
        <w:rPr>
          <w:rFonts w:eastAsia="SimSun"/>
          <w:lang w:val="en-GB"/>
        </w:rPr>
      </w:pPr>
      <w:r>
        <w:rPr>
          <w:rFonts w:eastAsia="SimSun"/>
          <w:lang w:val="en-GB"/>
        </w:rPr>
        <w:t>Related ITU Recommendations, Reports</w:t>
      </w:r>
    </w:p>
    <w:p w14:paraId="31F321E0" w14:textId="77777777" w:rsidR="005028D2" w:rsidRDefault="005028D2" w:rsidP="005028D2">
      <w:pPr>
        <w:rPr>
          <w:lang w:eastAsia="ko-KR"/>
        </w:rPr>
      </w:pPr>
      <w:r>
        <w:rPr>
          <w:rFonts w:eastAsia="Calibri"/>
        </w:rPr>
        <w:t xml:space="preserve">Recommendation ITU-R SM.1056; </w:t>
      </w:r>
      <w:r>
        <w:rPr>
          <w:lang w:eastAsia="ko-KR"/>
        </w:rPr>
        <w:t>Recommendation ITU-R SM.1896</w:t>
      </w:r>
      <w:r>
        <w:rPr>
          <w:rFonts w:eastAsia="Calibri"/>
        </w:rPr>
        <w:t xml:space="preserve">; </w:t>
      </w:r>
      <w:r>
        <w:rPr>
          <w:lang w:eastAsia="ko-KR"/>
        </w:rPr>
        <w:t>Report ITU-R SM.2153</w:t>
      </w:r>
      <w:r>
        <w:rPr>
          <w:rFonts w:eastAsia="Calibri"/>
        </w:rPr>
        <w:t>; Report ITU-R SM.2392.</w:t>
      </w:r>
    </w:p>
    <w:p w14:paraId="5767503C" w14:textId="77777777" w:rsidR="005028D2" w:rsidRDefault="005028D2" w:rsidP="005028D2">
      <w:pPr>
        <w:pStyle w:val="Normalaftertitle"/>
        <w:keepNext/>
        <w:keepLines/>
        <w:tabs>
          <w:tab w:val="center" w:pos="4819"/>
        </w:tabs>
      </w:pPr>
      <w:r>
        <w:t>The ITU Radiocommunication Assembly,</w:t>
      </w:r>
    </w:p>
    <w:p w14:paraId="317E010A" w14:textId="77777777" w:rsidR="005028D2" w:rsidRDefault="005028D2" w:rsidP="005028D2">
      <w:pPr>
        <w:pStyle w:val="Call"/>
        <w:rPr>
          <w:lang w:eastAsia="ko-KR"/>
        </w:rPr>
      </w:pPr>
      <w:r>
        <w:t>considering</w:t>
      </w:r>
    </w:p>
    <w:p w14:paraId="49FA9E0C" w14:textId="77777777" w:rsidR="005028D2" w:rsidRDefault="005028D2" w:rsidP="005028D2">
      <w:pPr>
        <w:rPr>
          <w:lang w:eastAsia="ko-KR"/>
        </w:rPr>
      </w:pPr>
      <w:r>
        <w:rPr>
          <w:i/>
          <w:iCs/>
          <w:lang w:eastAsia="ko-KR"/>
        </w:rPr>
        <w:t>a)</w:t>
      </w:r>
      <w:r>
        <w:rPr>
          <w:lang w:eastAsia="ko-KR"/>
        </w:rPr>
        <w:tab/>
      </w:r>
      <w:r>
        <w:t>that</w:t>
      </w:r>
      <w:r>
        <w:rPr>
          <w:lang w:eastAsia="ko-KR"/>
        </w:rPr>
        <w:t xml:space="preserve"> wireless power transmission (WPT) is </w:t>
      </w:r>
      <w:r>
        <w:t>define</w:t>
      </w:r>
      <w:r>
        <w:rPr>
          <w:lang w:eastAsia="ko-KR"/>
        </w:rPr>
        <w:t>d as t</w:t>
      </w:r>
      <w:r>
        <w:t xml:space="preserve">he transmission of power from a power source to an electrical load </w:t>
      </w:r>
      <w:r>
        <w:rPr>
          <w:iCs/>
        </w:rPr>
        <w:t xml:space="preserve">wirelessly </w:t>
      </w:r>
      <w:r>
        <w:t xml:space="preserve">using </w:t>
      </w:r>
      <w:r>
        <w:rPr>
          <w:iCs/>
        </w:rPr>
        <w:t xml:space="preserve">an </w:t>
      </w:r>
      <w:r>
        <w:t xml:space="preserve">electromagnetic </w:t>
      </w:r>
      <w:proofErr w:type="gramStart"/>
      <w:r>
        <w:t>field</w:t>
      </w:r>
      <w:r>
        <w:rPr>
          <w:lang w:eastAsia="ko-KR"/>
        </w:rPr>
        <w:t>;</w:t>
      </w:r>
      <w:proofErr w:type="gramEnd"/>
    </w:p>
    <w:p w14:paraId="2E8DFBCA" w14:textId="77777777" w:rsidR="005028D2" w:rsidRDefault="005028D2" w:rsidP="005028D2">
      <w:pPr>
        <w:rPr>
          <w:lang w:eastAsia="zh-CN"/>
        </w:rPr>
      </w:pPr>
      <w:r>
        <w:rPr>
          <w:i/>
          <w:iCs/>
          <w:lang w:eastAsia="zh-CN"/>
        </w:rPr>
        <w:t>b)</w:t>
      </w:r>
      <w:r>
        <w:rPr>
          <w:lang w:eastAsia="zh-CN"/>
        </w:rPr>
        <w:tab/>
        <w:t xml:space="preserve">that WPT technologies utilize various mechanisms, such as transmission via radio frequency beams, inductive, resonant and capacitive </w:t>
      </w:r>
      <w:proofErr w:type="gramStart"/>
      <w:r>
        <w:rPr>
          <w:lang w:eastAsia="zh-CN"/>
        </w:rPr>
        <w:t>coupling;</w:t>
      </w:r>
      <w:proofErr w:type="gramEnd"/>
    </w:p>
    <w:p w14:paraId="18014E86" w14:textId="77777777" w:rsidR="005028D2" w:rsidRDefault="005028D2" w:rsidP="005028D2">
      <w:pPr>
        <w:rPr>
          <w:szCs w:val="24"/>
        </w:rPr>
      </w:pPr>
      <w:r>
        <w:rPr>
          <w:i/>
          <w:iCs/>
        </w:rPr>
        <w:t>c)</w:t>
      </w:r>
      <w:r>
        <w:tab/>
        <w:t xml:space="preserve">that </w:t>
      </w:r>
      <w:r>
        <w:rPr>
          <w:lang w:eastAsia="zh-CN"/>
        </w:rPr>
        <w:t>WPT technologies</w:t>
      </w:r>
      <w:r>
        <w:t xml:space="preserve"> may be useful in applications of wireless charging for different types of devices, including </w:t>
      </w:r>
      <w:r>
        <w:rPr>
          <w:szCs w:val="24"/>
          <w:lang w:eastAsia="ko-KR"/>
        </w:rPr>
        <w:t>mobile</w:t>
      </w:r>
      <w:r>
        <w:rPr>
          <w:szCs w:val="24"/>
          <w:lang w:eastAsia="ja-JP"/>
        </w:rPr>
        <w:t>/portable</w:t>
      </w:r>
      <w:r>
        <w:rPr>
          <w:szCs w:val="24"/>
          <w:lang w:eastAsia="ko-KR"/>
        </w:rPr>
        <w:t xml:space="preserve"> </w:t>
      </w:r>
      <w:proofErr w:type="gramStart"/>
      <w:r>
        <w:rPr>
          <w:szCs w:val="24"/>
          <w:lang w:eastAsia="ko-KR"/>
        </w:rPr>
        <w:t>devices</w:t>
      </w:r>
      <w:r>
        <w:rPr>
          <w:szCs w:val="24"/>
        </w:rPr>
        <w:t>;</w:t>
      </w:r>
      <w:proofErr w:type="gramEnd"/>
    </w:p>
    <w:p w14:paraId="052E31DE" w14:textId="77777777" w:rsidR="005028D2" w:rsidRDefault="005028D2" w:rsidP="005028D2">
      <w:r>
        <w:rPr>
          <w:i/>
        </w:rPr>
        <w:t>d)</w:t>
      </w:r>
      <w:r>
        <w:tab/>
        <w:t xml:space="preserve">that WPT standards are currently being developed at national, regional, and international levels for wireless charging </w:t>
      </w:r>
      <w:proofErr w:type="gramStart"/>
      <w:r>
        <w:t>technologies;</w:t>
      </w:r>
      <w:proofErr w:type="gramEnd"/>
    </w:p>
    <w:p w14:paraId="583BB430" w14:textId="77777777" w:rsidR="005028D2" w:rsidRDefault="005028D2" w:rsidP="005028D2">
      <w:pPr>
        <w:rPr>
          <w:lang w:eastAsia="ja-JP"/>
        </w:rPr>
      </w:pPr>
      <w:r>
        <w:rPr>
          <w:i/>
          <w:iCs/>
        </w:rPr>
        <w:lastRenderedPageBreak/>
        <w:t>e)</w:t>
      </w:r>
      <w:r>
        <w:tab/>
        <w:t xml:space="preserve">that </w:t>
      </w:r>
      <w:r>
        <w:rPr>
          <w:lang w:eastAsia="ja-JP"/>
        </w:rPr>
        <w:t xml:space="preserve">wireless charging of mobile/portable devices for applications of WPT via radio frequency beam using beam short range are being studied and </w:t>
      </w:r>
      <w:proofErr w:type="gramStart"/>
      <w:r>
        <w:rPr>
          <w:lang w:eastAsia="ja-JP"/>
        </w:rPr>
        <w:t>developed;</w:t>
      </w:r>
      <w:proofErr w:type="gramEnd"/>
    </w:p>
    <w:p w14:paraId="057C8B87" w14:textId="77777777" w:rsidR="005028D2" w:rsidRDefault="005028D2" w:rsidP="005028D2">
      <w:pPr>
        <w:rPr>
          <w:lang w:eastAsia="zh-CN"/>
        </w:rPr>
      </w:pPr>
      <w:r>
        <w:rPr>
          <w:i/>
          <w:iCs/>
          <w:lang w:eastAsia="zh-CN"/>
        </w:rPr>
        <w:t>f</w:t>
      </w:r>
      <w:r>
        <w:rPr>
          <w:lang w:eastAsia="zh-CN"/>
        </w:rPr>
        <w:t>)</w:t>
      </w:r>
      <w:r>
        <w:rPr>
          <w:lang w:eastAsia="zh-CN"/>
        </w:rPr>
        <w:tab/>
        <w:t xml:space="preserve">that radiation outside the bands used by WPT should be minimized in order to preserve the RF spectrum </w:t>
      </w:r>
      <w:r>
        <w:t xml:space="preserve">of radiocommunication </w:t>
      </w:r>
      <w:proofErr w:type="gramStart"/>
      <w:r>
        <w:t>services</w:t>
      </w:r>
      <w:r>
        <w:rPr>
          <w:lang w:eastAsia="zh-CN"/>
        </w:rPr>
        <w:t>;</w:t>
      </w:r>
      <w:proofErr w:type="gramEnd"/>
    </w:p>
    <w:p w14:paraId="160177B6" w14:textId="77777777" w:rsidR="005028D2" w:rsidRDefault="005028D2" w:rsidP="005028D2">
      <w:r>
        <w:rPr>
          <w:i/>
        </w:rPr>
        <w:t>g)</w:t>
      </w:r>
      <w:r>
        <w:tab/>
        <w:t xml:space="preserve">that to mitigate the impact of WPT devices on the operation of radiocommunication services some solutions utilize frequency bands designated for </w:t>
      </w:r>
      <w:r>
        <w:rPr>
          <w:lang w:eastAsia="ko-KR"/>
        </w:rPr>
        <w:t>Industrial, Scientific, Medical (</w:t>
      </w:r>
      <w:r>
        <w:t xml:space="preserve">ISM) </w:t>
      </w:r>
      <w:proofErr w:type="gramStart"/>
      <w:r>
        <w:t>applications;</w:t>
      </w:r>
      <w:proofErr w:type="gramEnd"/>
    </w:p>
    <w:p w14:paraId="515A4766" w14:textId="77777777" w:rsidR="005028D2" w:rsidRDefault="005028D2" w:rsidP="005028D2">
      <w:pPr>
        <w:rPr>
          <w:rFonts w:eastAsia="Calibri"/>
        </w:rPr>
      </w:pPr>
      <w:r>
        <w:rPr>
          <w:i/>
          <w:iCs/>
        </w:rPr>
        <w:t>h)</w:t>
      </w:r>
      <w:r>
        <w:tab/>
        <w:t>that issues of non-ionizing radiation exposure are dealt with by international organizations such as the World Health Organization (WHO), the International Commission on Non</w:t>
      </w:r>
      <w:r>
        <w:noBreakHyphen/>
        <w:t xml:space="preserve">ionizing Radiation Protection (ICNIRP), and International Electrotechnical Commission TC106, and </w:t>
      </w:r>
      <w:r>
        <w:rPr>
          <w:rFonts w:eastAsia="Calibri"/>
        </w:rPr>
        <w:t>that ICNIRP 2010 provides guidelines for limiting exposure (up to 10 MHz), and ICNIRP 1998 provides Guidelines for limiting exposure (up to 300 GHz</w:t>
      </w:r>
      <w:proofErr w:type="gramStart"/>
      <w:r>
        <w:rPr>
          <w:rFonts w:eastAsia="Calibri"/>
        </w:rPr>
        <w:t>);</w:t>
      </w:r>
      <w:proofErr w:type="gramEnd"/>
    </w:p>
    <w:p w14:paraId="0F71FC6F" w14:textId="37FF6E27" w:rsidR="005028D2" w:rsidRDefault="005028D2" w:rsidP="005028D2">
      <w:pPr>
        <w:rPr>
          <w:ins w:id="9" w:author="Matthew Greenspan" w:date="2021-02-11T10:35:00Z"/>
          <w:rFonts w:eastAsia="Calibri"/>
        </w:rPr>
      </w:pPr>
      <w:proofErr w:type="spellStart"/>
      <w:r>
        <w:rPr>
          <w:rFonts w:eastAsia="Calibri"/>
          <w:i/>
        </w:rPr>
        <w:t>i</w:t>
      </w:r>
      <w:proofErr w:type="spellEnd"/>
      <w:r>
        <w:rPr>
          <w:rFonts w:eastAsia="Calibri"/>
        </w:rPr>
        <w:t>)</w:t>
      </w:r>
      <w:r>
        <w:rPr>
          <w:rFonts w:eastAsia="Calibri"/>
        </w:rPr>
        <w:tab/>
        <w:t xml:space="preserve">that wireless powered sensor networks </w:t>
      </w:r>
      <w:r>
        <w:t>comprise interconnected sensor nodes exchanging sensed data by wired or wireless communication</w:t>
      </w:r>
      <w:r>
        <w:rPr>
          <w:rFonts w:eastAsia="Calibri"/>
        </w:rPr>
        <w:t>,</w:t>
      </w:r>
    </w:p>
    <w:p w14:paraId="5D31A815" w14:textId="4F696FA1" w:rsidR="001B1015" w:rsidRPr="001B1015" w:rsidDel="001B1015" w:rsidRDefault="001B1015" w:rsidP="005028D2">
      <w:pPr>
        <w:rPr>
          <w:del w:id="10" w:author="Matthew Greenspan" w:date="2021-02-11T10:39:00Z"/>
          <w:rFonts w:eastAsia="Calibri"/>
        </w:rPr>
      </w:pPr>
      <w:ins w:id="11" w:author="Matthew Greenspan" w:date="2021-02-11T10:37:00Z">
        <w:r w:rsidRPr="001B1015">
          <w:rPr>
            <w:rFonts w:eastAsia="Calibri"/>
            <w:rPrChange w:id="12" w:author="Matthew Greenspan" w:date="2021-02-11T10:40:00Z">
              <w:rPr>
                <w:rFonts w:eastAsia="Calibri"/>
                <w:sz w:val="22"/>
                <w:szCs w:val="18"/>
              </w:rPr>
            </w:rPrChange>
          </w:rPr>
          <w:t>j</w:t>
        </w:r>
      </w:ins>
      <w:ins w:id="13" w:author="Matthew Greenspan" w:date="2021-02-11T10:36:00Z">
        <w:r w:rsidRPr="001B1015">
          <w:rPr>
            <w:rFonts w:eastAsia="Calibri"/>
            <w:rPrChange w:id="14" w:author="Matthew Greenspan" w:date="2021-02-11T10:40:00Z">
              <w:rPr>
                <w:rFonts w:eastAsia="Calibri"/>
                <w:sz w:val="22"/>
                <w:szCs w:val="18"/>
              </w:rPr>
            </w:rPrChange>
          </w:rPr>
          <w:t>)</w:t>
        </w:r>
      </w:ins>
      <w:ins w:id="15" w:author="Matthew Greenspan" w:date="2021-02-11T10:37:00Z">
        <w:r w:rsidRPr="001B1015">
          <w:rPr>
            <w:rFonts w:eastAsia="Calibri"/>
            <w:rPrChange w:id="16" w:author="Matthew Greenspan" w:date="2021-02-11T10:40:00Z">
              <w:rPr>
                <w:rFonts w:eastAsia="Calibri"/>
                <w:sz w:val="22"/>
                <w:szCs w:val="18"/>
              </w:rPr>
            </w:rPrChange>
          </w:rPr>
          <w:t xml:space="preserve"> </w:t>
        </w:r>
      </w:ins>
      <w:ins w:id="17" w:author="Matthew Greenspan" w:date="2021-02-11T10:36:00Z">
        <w:r w:rsidRPr="001B1015">
          <w:rPr>
            <w:rFonts w:eastAsia="Calibri"/>
            <w:rPrChange w:id="18" w:author="Matthew Greenspan" w:date="2021-02-11T10:40:00Z">
              <w:rPr>
                <w:rFonts w:eastAsia="Calibri"/>
                <w:sz w:val="22"/>
                <w:szCs w:val="18"/>
              </w:rPr>
            </w:rPrChange>
          </w:rPr>
          <w:t>[</w:t>
        </w:r>
      </w:ins>
      <w:ins w:id="19" w:author="Matthew Greenspan" w:date="2021-02-11T10:37:00Z">
        <w:r w:rsidRPr="001B1015">
          <w:rPr>
            <w:rFonts w:eastAsia="Calibri"/>
            <w:rPrChange w:id="20" w:author="Matthew Greenspan" w:date="2021-02-11T10:40:00Z">
              <w:rPr>
                <w:rFonts w:eastAsia="Calibri"/>
                <w:sz w:val="22"/>
                <w:szCs w:val="18"/>
              </w:rPr>
            </w:rPrChange>
          </w:rPr>
          <w:t xml:space="preserve">New considering </w:t>
        </w:r>
        <w:proofErr w:type="gramStart"/>
        <w:r w:rsidRPr="001B1015">
          <w:rPr>
            <w:rFonts w:eastAsia="Calibri"/>
            <w:rPrChange w:id="21" w:author="Matthew Greenspan" w:date="2021-02-11T10:40:00Z">
              <w:rPr>
                <w:rFonts w:eastAsia="Calibri"/>
                <w:sz w:val="22"/>
                <w:szCs w:val="18"/>
              </w:rPr>
            </w:rPrChange>
          </w:rPr>
          <w:t>to address</w:t>
        </w:r>
        <w:proofErr w:type="gramEnd"/>
        <w:r w:rsidRPr="001B1015">
          <w:rPr>
            <w:rFonts w:eastAsia="Calibri"/>
            <w:rPrChange w:id="22" w:author="Matthew Greenspan" w:date="2021-02-11T10:40:00Z">
              <w:rPr>
                <w:rFonts w:eastAsia="Calibri"/>
                <w:sz w:val="22"/>
                <w:szCs w:val="18"/>
              </w:rPr>
            </w:rPrChange>
          </w:rPr>
          <w:t xml:space="preserve"> Beam WPT </w:t>
        </w:r>
      </w:ins>
      <w:ins w:id="23" w:author="Matthew Greenspan" w:date="2021-02-11T10:38:00Z">
        <w:r w:rsidRPr="001B1015">
          <w:rPr>
            <w:rFonts w:eastAsia="Calibri"/>
            <w:rPrChange w:id="24" w:author="Matthew Greenspan" w:date="2021-02-11T10:40:00Z">
              <w:rPr>
                <w:rFonts w:eastAsia="Calibri"/>
                <w:sz w:val="22"/>
                <w:szCs w:val="18"/>
              </w:rPr>
            </w:rPrChange>
          </w:rPr>
          <w:t>applications that are out of the scope of this recommendation, including military and aerospace</w:t>
        </w:r>
      </w:ins>
      <w:ins w:id="25" w:author="Matthew Greenspan" w:date="2021-02-11T10:37:00Z">
        <w:r w:rsidRPr="001B1015">
          <w:rPr>
            <w:rFonts w:eastAsia="Calibri"/>
            <w:rPrChange w:id="26" w:author="Matthew Greenspan" w:date="2021-02-11T10:40:00Z">
              <w:rPr>
                <w:rFonts w:eastAsia="Calibri"/>
                <w:sz w:val="22"/>
                <w:szCs w:val="18"/>
              </w:rPr>
            </w:rPrChange>
          </w:rPr>
          <w:t>]</w:t>
        </w:r>
      </w:ins>
    </w:p>
    <w:p w14:paraId="22EDE2C7" w14:textId="77777777" w:rsidR="005028D2" w:rsidRDefault="005028D2" w:rsidP="005028D2">
      <w:pPr>
        <w:pStyle w:val="Call"/>
        <w:rPr>
          <w:lang w:eastAsia="zh-CN"/>
        </w:rPr>
      </w:pPr>
      <w:r>
        <w:rPr>
          <w:lang w:eastAsia="zh-CN"/>
        </w:rPr>
        <w:t>recognizing</w:t>
      </w:r>
    </w:p>
    <w:p w14:paraId="1B21A577" w14:textId="77777777" w:rsidR="005028D2" w:rsidRDefault="005028D2" w:rsidP="005028D2">
      <w:pPr>
        <w:rPr>
          <w:lang w:eastAsia="zh-CN"/>
        </w:rPr>
      </w:pPr>
      <w:r>
        <w:rPr>
          <w:i/>
          <w:lang w:eastAsia="zh-CN"/>
        </w:rPr>
        <w:t>a)</w:t>
      </w:r>
      <w:r>
        <w:rPr>
          <w:lang w:eastAsia="zh-CN"/>
        </w:rPr>
        <w:tab/>
        <w:t xml:space="preserve">that WPT has no status in the RR and that, under Nos. </w:t>
      </w:r>
      <w:r>
        <w:rPr>
          <w:b/>
          <w:bCs/>
          <w:lang w:eastAsia="zh-CN"/>
        </w:rPr>
        <w:t>15.12</w:t>
      </w:r>
      <w:r>
        <w:rPr>
          <w:lang w:eastAsia="zh-CN"/>
        </w:rPr>
        <w:t xml:space="preserve"> and </w:t>
      </w:r>
      <w:r>
        <w:rPr>
          <w:b/>
          <w:bCs/>
          <w:lang w:eastAsia="zh-CN"/>
        </w:rPr>
        <w:t>15.13</w:t>
      </w:r>
      <w:r>
        <w:rPr>
          <w:lang w:eastAsia="zh-CN"/>
        </w:rPr>
        <w:t xml:space="preserve">, administrations shall take all practicable steps to ensure this equipment does not cause harmful interference to a radiocommunication service, in particular, to a radionavigation or any other safety </w:t>
      </w:r>
      <w:proofErr w:type="gramStart"/>
      <w:r>
        <w:rPr>
          <w:lang w:eastAsia="zh-CN"/>
        </w:rPr>
        <w:t>service;</w:t>
      </w:r>
      <w:proofErr w:type="gramEnd"/>
    </w:p>
    <w:p w14:paraId="74D59068" w14:textId="77777777" w:rsidR="005028D2" w:rsidRDefault="005028D2" w:rsidP="005028D2">
      <w:pPr>
        <w:rPr>
          <w:lang w:eastAsia="ko-KR"/>
        </w:rPr>
      </w:pPr>
      <w:r>
        <w:rPr>
          <w:i/>
          <w:lang w:eastAsia="zh-CN"/>
        </w:rPr>
        <w:t>b)</w:t>
      </w:r>
      <w:r>
        <w:rPr>
          <w:lang w:eastAsia="zh-CN"/>
        </w:rPr>
        <w:tab/>
        <w:t xml:space="preserve">that both consumers and manufacturers will benefit from common spectrum bands used for WPT </w:t>
      </w:r>
      <w:proofErr w:type="gramStart"/>
      <w:r>
        <w:rPr>
          <w:lang w:eastAsia="zh-CN"/>
        </w:rPr>
        <w:t>technologies;</w:t>
      </w:r>
      <w:proofErr w:type="gramEnd"/>
    </w:p>
    <w:p w14:paraId="4011DF3E" w14:textId="77777777" w:rsidR="005028D2" w:rsidRDefault="005028D2" w:rsidP="005028D2">
      <w:pPr>
        <w:rPr>
          <w:lang w:eastAsia="ko-KR"/>
        </w:rPr>
      </w:pPr>
      <w:r>
        <w:rPr>
          <w:i/>
          <w:lang w:eastAsia="ko-KR"/>
        </w:rPr>
        <w:t>c)</w:t>
      </w:r>
      <w:r>
        <w:rPr>
          <w:lang w:eastAsia="ko-KR"/>
        </w:rPr>
        <w:tab/>
        <w:t xml:space="preserve">that frequency bands designated for ISM applications have been successfully used in the past for development and proliferation of innovative technologies in accordance with the </w:t>
      </w:r>
      <w:proofErr w:type="gramStart"/>
      <w:r>
        <w:rPr>
          <w:lang w:eastAsia="ko-KR"/>
        </w:rPr>
        <w:t>RR;</w:t>
      </w:r>
      <w:proofErr w:type="gramEnd"/>
    </w:p>
    <w:p w14:paraId="08AE11F0" w14:textId="77777777" w:rsidR="005028D2" w:rsidRDefault="005028D2" w:rsidP="005028D2">
      <w:pPr>
        <w:rPr>
          <w:lang w:eastAsia="ko-KR"/>
        </w:rPr>
      </w:pPr>
      <w:r>
        <w:rPr>
          <w:i/>
          <w:iCs/>
          <w:lang w:eastAsia="ko-KR"/>
        </w:rPr>
        <w:t>d)</w:t>
      </w:r>
      <w:r>
        <w:rPr>
          <w:lang w:eastAsia="ko-KR"/>
        </w:rPr>
        <w:tab/>
        <w:t xml:space="preserve">that some non-ISM bands are taken into consideration for the global or regional harmonized use of specific WPT </w:t>
      </w:r>
      <w:proofErr w:type="gramStart"/>
      <w:r>
        <w:rPr>
          <w:lang w:eastAsia="ko-KR"/>
        </w:rPr>
        <w:t>applications;</w:t>
      </w:r>
      <w:proofErr w:type="gramEnd"/>
    </w:p>
    <w:p w14:paraId="18F2D172" w14:textId="77777777" w:rsidR="005028D2" w:rsidRDefault="005028D2" w:rsidP="005028D2">
      <w:pPr>
        <w:rPr>
          <w:lang w:eastAsia="ko-KR"/>
        </w:rPr>
      </w:pPr>
      <w:r>
        <w:rPr>
          <w:i/>
          <w:iCs/>
          <w:lang w:eastAsia="ko-KR"/>
        </w:rPr>
        <w:t>e)</w:t>
      </w:r>
      <w:r>
        <w:rPr>
          <w:i/>
          <w:iCs/>
          <w:lang w:eastAsia="ko-KR"/>
        </w:rPr>
        <w:tab/>
      </w:r>
      <w:r>
        <w:rPr>
          <w:lang w:eastAsia="ko-KR"/>
        </w:rPr>
        <w:t xml:space="preserve">that the WPT can be treated separately from data </w:t>
      </w:r>
      <w:r>
        <w:t xml:space="preserve">communications, especially when the receiving device receives data communications at a different frequency to the energy </w:t>
      </w:r>
      <w:proofErr w:type="gramStart"/>
      <w:r>
        <w:t>transmission</w:t>
      </w:r>
      <w:r>
        <w:rPr>
          <w:lang w:eastAsia="ko-KR"/>
        </w:rPr>
        <w:t>;</w:t>
      </w:r>
      <w:proofErr w:type="gramEnd"/>
    </w:p>
    <w:p w14:paraId="3659D12A" w14:textId="77777777" w:rsidR="005028D2" w:rsidRDefault="005028D2" w:rsidP="005028D2">
      <w:pPr>
        <w:rPr>
          <w:lang w:eastAsia="ko-KR"/>
        </w:rPr>
      </w:pPr>
      <w:r>
        <w:rPr>
          <w:i/>
          <w:iCs/>
          <w:lang w:eastAsia="ko-KR"/>
        </w:rPr>
        <w:t>f)</w:t>
      </w:r>
      <w:r>
        <w:rPr>
          <w:i/>
          <w:iCs/>
          <w:lang w:eastAsia="ko-KR"/>
        </w:rPr>
        <w:tab/>
      </w:r>
      <w:r>
        <w:rPr>
          <w:lang w:eastAsia="ko-KR"/>
        </w:rPr>
        <w:t xml:space="preserve">that some Administrations classify the Beam WPT as an ISM application, even for operation outside bands designated for ISM </w:t>
      </w:r>
      <w:proofErr w:type="gramStart"/>
      <w:r>
        <w:rPr>
          <w:lang w:eastAsia="ko-KR"/>
        </w:rPr>
        <w:t>use;</w:t>
      </w:r>
      <w:proofErr w:type="gramEnd"/>
    </w:p>
    <w:p w14:paraId="2EBA0E6D" w14:textId="77777777" w:rsidR="005028D2" w:rsidRDefault="005028D2" w:rsidP="005028D2">
      <w:pPr>
        <w:rPr>
          <w:i/>
          <w:iCs/>
          <w:lang w:eastAsia="ko-KR"/>
        </w:rPr>
      </w:pPr>
      <w:r>
        <w:rPr>
          <w:i/>
          <w:lang w:eastAsia="ko-KR"/>
        </w:rPr>
        <w:t>g</w:t>
      </w:r>
      <w:r>
        <w:rPr>
          <w:lang w:eastAsia="ko-KR"/>
        </w:rPr>
        <w:t>)</w:t>
      </w:r>
      <w:r>
        <w:rPr>
          <w:lang w:eastAsia="ko-KR"/>
        </w:rPr>
        <w:tab/>
        <w:t>that some Administrations classify Beam WPT systems as Short-Range Devices, operating in some bands listed in Recommendation ITU-R SM.1896 and Report ITU-R SM.</w:t>
      </w:r>
      <w:proofErr w:type="gramStart"/>
      <w:r>
        <w:rPr>
          <w:lang w:eastAsia="ko-KR"/>
        </w:rPr>
        <w:t>2153;</w:t>
      </w:r>
      <w:proofErr w:type="gramEnd"/>
    </w:p>
    <w:p w14:paraId="32C84118" w14:textId="77777777" w:rsidR="005028D2" w:rsidRDefault="005028D2" w:rsidP="005028D2">
      <w:pPr>
        <w:rPr>
          <w:i/>
          <w:iCs/>
          <w:lang w:eastAsia="ko-KR"/>
        </w:rPr>
      </w:pPr>
      <w:r>
        <w:rPr>
          <w:i/>
          <w:iCs/>
        </w:rPr>
        <w:t>h</w:t>
      </w:r>
      <w:r>
        <w:t>)</w:t>
      </w:r>
      <w:r>
        <w:tab/>
        <w:t>that duration or power limits can be placed on WPT,</w:t>
      </w:r>
    </w:p>
    <w:p w14:paraId="4775F2DC" w14:textId="77777777" w:rsidR="005028D2" w:rsidRDefault="005028D2" w:rsidP="005028D2">
      <w:pPr>
        <w:pStyle w:val="Call"/>
      </w:pPr>
      <w:r>
        <w:t>noting</w:t>
      </w:r>
    </w:p>
    <w:p w14:paraId="12F2C428" w14:textId="77777777" w:rsidR="005028D2" w:rsidRDefault="005028D2" w:rsidP="005028D2">
      <w:pPr>
        <w:rPr>
          <w:lang w:eastAsia="zh-CN"/>
        </w:rPr>
      </w:pPr>
      <w:r>
        <w:rPr>
          <w:i/>
          <w:iCs/>
          <w:lang w:eastAsia="zh-CN"/>
        </w:rPr>
        <w:t>a)</w:t>
      </w:r>
      <w:r>
        <w:rPr>
          <w:lang w:eastAsia="zh-CN"/>
        </w:rPr>
        <w:tab/>
        <w:t xml:space="preserve">that the International Electrotechnical Commission (IEC) has published a Technical Report </w:t>
      </w:r>
      <w:r>
        <w:t xml:space="preserve">IEC/TR 62869 </w:t>
      </w:r>
      <w:r>
        <w:rPr>
          <w:lang w:eastAsia="zh-CN"/>
        </w:rPr>
        <w:t xml:space="preserve">on “Wireless Power Transfer for audio, video and multimedia systems and equipment” developed by TC </w:t>
      </w:r>
      <w:proofErr w:type="gramStart"/>
      <w:r>
        <w:rPr>
          <w:lang w:eastAsia="zh-CN"/>
        </w:rPr>
        <w:t>100;</w:t>
      </w:r>
      <w:proofErr w:type="gramEnd"/>
    </w:p>
    <w:p w14:paraId="065BEB08" w14:textId="77777777" w:rsidR="005028D2" w:rsidRDefault="005028D2" w:rsidP="005028D2">
      <w:pPr>
        <w:rPr>
          <w:lang w:eastAsia="ko-KR"/>
        </w:rPr>
      </w:pPr>
      <w:r>
        <w:rPr>
          <w:i/>
          <w:iCs/>
          <w:lang w:eastAsia="ko-KR"/>
        </w:rPr>
        <w:t>b)</w:t>
      </w:r>
      <w:r>
        <w:rPr>
          <w:lang w:eastAsia="ko-KR"/>
        </w:rPr>
        <w:tab/>
        <w:t xml:space="preserve">that this Recommendation will assist administrations in applying No. </w:t>
      </w:r>
      <w:r>
        <w:rPr>
          <w:b/>
          <w:bCs/>
          <w:lang w:eastAsia="ko-KR"/>
        </w:rPr>
        <w:t>15.13</w:t>
      </w:r>
      <w:r>
        <w:rPr>
          <w:lang w:eastAsia="ko-KR"/>
        </w:rPr>
        <w:t xml:space="preserve"> to prevent </w:t>
      </w:r>
      <w:r>
        <w:t>harmful interference to a radiocommunication service</w:t>
      </w:r>
      <w:r>
        <w:rPr>
          <w:lang w:eastAsia="ko-KR"/>
        </w:rPr>
        <w:t xml:space="preserve"> </w:t>
      </w:r>
      <w:r>
        <w:t xml:space="preserve">from WPT equipment used for industrial, scientific and medical </w:t>
      </w:r>
      <w:proofErr w:type="gramStart"/>
      <w:r>
        <w:t>applications;</w:t>
      </w:r>
      <w:proofErr w:type="gramEnd"/>
    </w:p>
    <w:p w14:paraId="0F5443BD" w14:textId="77777777" w:rsidR="005028D2" w:rsidRDefault="005028D2" w:rsidP="005028D2">
      <w:pPr>
        <w:rPr>
          <w:rFonts w:eastAsia="Calibri"/>
        </w:rPr>
      </w:pPr>
      <w:r>
        <w:rPr>
          <w:i/>
          <w:iCs/>
          <w:lang w:eastAsia="ko-KR"/>
        </w:rPr>
        <w:lastRenderedPageBreak/>
        <w:t>c)</w:t>
      </w:r>
      <w:r>
        <w:rPr>
          <w:rFonts w:eastAsia="Calibri"/>
        </w:rPr>
        <w:tab/>
        <w:t xml:space="preserve">that Recommendation ITU-R SM.1056 on the limitation of radiation from ISM equipment recommends that administrations consider the use of the latest edition of CISPR publication </w:t>
      </w:r>
      <w:proofErr w:type="gramStart"/>
      <w:r>
        <w:rPr>
          <w:rFonts w:eastAsia="Calibri"/>
        </w:rPr>
        <w:t>11;</w:t>
      </w:r>
      <w:proofErr w:type="gramEnd"/>
    </w:p>
    <w:p w14:paraId="2EB7551F" w14:textId="77777777" w:rsidR="005028D2" w:rsidRDefault="005028D2" w:rsidP="005028D2">
      <w:pPr>
        <w:rPr>
          <w:rFonts w:eastAsia="Calibri"/>
        </w:rPr>
      </w:pPr>
      <w:r>
        <w:rPr>
          <w:i/>
          <w:iCs/>
          <w:lang w:eastAsia="ko-KR"/>
        </w:rPr>
        <w:t>d)</w:t>
      </w:r>
      <w:r>
        <w:rPr>
          <w:rFonts w:eastAsia="Calibri"/>
        </w:rPr>
        <w:tab/>
        <w:t xml:space="preserve">that Report ITU-R SM.2392 discusses applications of wireless power transmission via radio frequency </w:t>
      </w:r>
      <w:proofErr w:type="gramStart"/>
      <w:r>
        <w:rPr>
          <w:rFonts w:eastAsia="Calibri"/>
        </w:rPr>
        <w:t>beam;</w:t>
      </w:r>
      <w:proofErr w:type="gramEnd"/>
    </w:p>
    <w:p w14:paraId="4A494739" w14:textId="77777777" w:rsidR="005028D2" w:rsidRDefault="005028D2" w:rsidP="005028D2">
      <w:pPr>
        <w:rPr>
          <w:rFonts w:eastAsia="Calibri"/>
        </w:rPr>
      </w:pPr>
      <w:r>
        <w:rPr>
          <w:rFonts w:eastAsia="Calibri"/>
          <w:i/>
          <w:iCs/>
        </w:rPr>
        <w:t>e)</w:t>
      </w:r>
      <w:r>
        <w:rPr>
          <w:rFonts w:eastAsia="Calibri"/>
        </w:rPr>
        <w:tab/>
        <w:t xml:space="preserve">that [working document toward preliminary draft new Report ITU-R </w:t>
      </w:r>
      <w:proofErr w:type="gramStart"/>
      <w:r>
        <w:rPr>
          <w:rFonts w:eastAsia="Calibri"/>
        </w:rPr>
        <w:t>SM.[</w:t>
      </w:r>
      <w:proofErr w:type="gramEnd"/>
      <w:r>
        <w:rPr>
          <w:rFonts w:eastAsia="Calibri"/>
        </w:rPr>
        <w:t>WPT.BEAM.IMPACTS]] provides impact studies information related to the use of some Beam WPT systems,</w:t>
      </w:r>
    </w:p>
    <w:p w14:paraId="783E420D" w14:textId="77777777" w:rsidR="005028D2" w:rsidRDefault="005028D2" w:rsidP="005028D2">
      <w:pPr>
        <w:pStyle w:val="Call"/>
      </w:pPr>
      <w:r>
        <w:t>recommends</w:t>
      </w:r>
    </w:p>
    <w:p w14:paraId="0778DF97" w14:textId="77777777" w:rsidR="005028D2" w:rsidRDefault="005028D2" w:rsidP="005028D2">
      <w:r>
        <w:t>1</w:t>
      </w:r>
      <w:r>
        <w:tab/>
        <w:t xml:space="preserve">that administrations </w:t>
      </w:r>
      <w:r>
        <w:rPr>
          <w:lang w:eastAsia="ko-KR"/>
        </w:rPr>
        <w:t xml:space="preserve">should </w:t>
      </w:r>
      <w:r>
        <w:t xml:space="preserve">consider the use of the frequency ranges listed in the following Table for the operation of Beam WPT </w:t>
      </w:r>
      <w:proofErr w:type="gramStart"/>
      <w:r>
        <w:t>systems;</w:t>
      </w:r>
      <w:proofErr w:type="gramEnd"/>
    </w:p>
    <w:p w14:paraId="432668DD" w14:textId="77777777" w:rsidR="005028D2" w:rsidRDefault="005028D2" w:rsidP="005028D2">
      <w:r>
        <w:t>2</w:t>
      </w:r>
      <w:r>
        <w:tab/>
        <w:t xml:space="preserve">that Beam WPT applications </w:t>
      </w:r>
      <w:proofErr w:type="gramStart"/>
      <w:r>
        <w:t>not cause</w:t>
      </w:r>
      <w:proofErr w:type="gramEnd"/>
      <w:r>
        <w:t xml:space="preserve"> harmful interference to radiocommunication services ensuring that they remain protected from WPT operations, including consideration of unwanted radio frequency energy (such as radiated electromagnetic disturbances) falling into all bands;</w:t>
      </w:r>
    </w:p>
    <w:p w14:paraId="3391CB4A" w14:textId="77777777" w:rsidR="005028D2" w:rsidRDefault="005028D2" w:rsidP="005028D2">
      <w:r>
        <w:t>3</w:t>
      </w:r>
      <w:r>
        <w:tab/>
        <w:t xml:space="preserve">that the occupied bandwidth and </w:t>
      </w:r>
      <w:proofErr w:type="spellStart"/>
      <w:r>
        <w:t>e.i.r.p</w:t>
      </w:r>
      <w:proofErr w:type="spellEnd"/>
      <w:r>
        <w:t>. for the adequate operation of Beam WPT applications should be limited to the absolute minimum based on the other services and applications present in the same frequency band.</w:t>
      </w:r>
    </w:p>
    <w:p w14:paraId="7B30AA06" w14:textId="77777777" w:rsidR="005028D2" w:rsidRDefault="005028D2" w:rsidP="005028D2">
      <w:pPr>
        <w:pStyle w:val="TableNo"/>
      </w:pPr>
      <w:r>
        <w:t>TABLE 1</w:t>
      </w:r>
    </w:p>
    <w:p w14:paraId="14F7A7B6" w14:textId="77777777" w:rsidR="005028D2" w:rsidRDefault="005028D2" w:rsidP="005028D2">
      <w:pPr>
        <w:pStyle w:val="Tabletitle"/>
      </w:pPr>
      <w:r>
        <w:t>Frequency ranges for operation of Beam WPT systems</w:t>
      </w:r>
    </w:p>
    <w:tbl>
      <w:tblPr>
        <w:tblStyle w:val="TableGrid"/>
        <w:tblW w:w="0" w:type="auto"/>
        <w:tblLook w:val="04A0" w:firstRow="1" w:lastRow="0" w:firstColumn="1" w:lastColumn="0" w:noHBand="0" w:noVBand="1"/>
      </w:tblPr>
      <w:tblGrid>
        <w:gridCol w:w="4765"/>
        <w:gridCol w:w="4864"/>
      </w:tblGrid>
      <w:tr w:rsidR="005028D2" w14:paraId="5A34179F" w14:textId="77777777" w:rsidTr="005028D2">
        <w:tc>
          <w:tcPr>
            <w:tcW w:w="4765" w:type="dxa"/>
            <w:tcBorders>
              <w:top w:val="single" w:sz="4" w:space="0" w:color="auto"/>
              <w:left w:val="single" w:sz="4" w:space="0" w:color="auto"/>
              <w:bottom w:val="single" w:sz="4" w:space="0" w:color="auto"/>
              <w:right w:val="single" w:sz="4" w:space="0" w:color="auto"/>
            </w:tcBorders>
            <w:vAlign w:val="center"/>
            <w:hideMark/>
          </w:tcPr>
          <w:p w14:paraId="7BE9AA95" w14:textId="77777777" w:rsidR="005028D2" w:rsidRDefault="005028D2">
            <w:pPr>
              <w:pStyle w:val="Tablehead"/>
              <w:rPr>
                <w:rFonts w:eastAsiaTheme="minorEastAsia"/>
                <w:szCs w:val="22"/>
                <w:lang w:eastAsia="ja-JP"/>
              </w:rPr>
            </w:pPr>
            <w:r>
              <w:rPr>
                <w:lang w:eastAsia="ja-JP"/>
              </w:rPr>
              <w:t>Frequency range</w:t>
            </w:r>
          </w:p>
        </w:tc>
        <w:tc>
          <w:tcPr>
            <w:tcW w:w="4864" w:type="dxa"/>
            <w:tcBorders>
              <w:top w:val="single" w:sz="4" w:space="0" w:color="auto"/>
              <w:left w:val="single" w:sz="4" w:space="0" w:color="auto"/>
              <w:bottom w:val="single" w:sz="4" w:space="0" w:color="auto"/>
              <w:right w:val="single" w:sz="4" w:space="0" w:color="auto"/>
            </w:tcBorders>
            <w:vAlign w:val="center"/>
            <w:hideMark/>
          </w:tcPr>
          <w:p w14:paraId="4E42228B" w14:textId="77777777" w:rsidR="005028D2" w:rsidRDefault="005028D2">
            <w:pPr>
              <w:pStyle w:val="Tablehead"/>
              <w:rPr>
                <w:rFonts w:eastAsiaTheme="minorEastAsia"/>
                <w:szCs w:val="22"/>
                <w:lang w:eastAsia="ja-JP"/>
              </w:rPr>
            </w:pPr>
            <w:r>
              <w:rPr>
                <w:lang w:eastAsia="ja-JP"/>
              </w:rPr>
              <w:t>Suitable Beam WPT technologies and applications</w:t>
            </w:r>
          </w:p>
        </w:tc>
      </w:tr>
      <w:tr w:rsidR="005028D2" w14:paraId="4215562F" w14:textId="77777777" w:rsidTr="005028D2">
        <w:tc>
          <w:tcPr>
            <w:tcW w:w="4765" w:type="dxa"/>
            <w:tcBorders>
              <w:top w:val="single" w:sz="4" w:space="0" w:color="auto"/>
              <w:left w:val="single" w:sz="4" w:space="0" w:color="auto"/>
              <w:bottom w:val="single" w:sz="4" w:space="0" w:color="auto"/>
              <w:right w:val="single" w:sz="4" w:space="0" w:color="auto"/>
            </w:tcBorders>
            <w:vAlign w:val="center"/>
            <w:hideMark/>
          </w:tcPr>
          <w:p w14:paraId="1B7B0289" w14:textId="77777777" w:rsidR="005028D2" w:rsidRDefault="005028D2">
            <w:pPr>
              <w:pStyle w:val="Tabletext"/>
              <w:jc w:val="center"/>
              <w:rPr>
                <w:lang w:eastAsia="ja-JP"/>
              </w:rPr>
            </w:pPr>
            <w:r>
              <w:rPr>
                <w:lang w:eastAsia="ja-JP"/>
              </w:rPr>
              <w:t>863-870 MHz</w:t>
            </w:r>
          </w:p>
        </w:tc>
        <w:tc>
          <w:tcPr>
            <w:tcW w:w="4864" w:type="dxa"/>
            <w:vMerge w:val="restart"/>
            <w:tcBorders>
              <w:top w:val="single" w:sz="4" w:space="0" w:color="auto"/>
              <w:left w:val="single" w:sz="4" w:space="0" w:color="auto"/>
              <w:bottom w:val="single" w:sz="4" w:space="0" w:color="auto"/>
              <w:right w:val="single" w:sz="4" w:space="0" w:color="auto"/>
            </w:tcBorders>
            <w:vAlign w:val="center"/>
            <w:hideMark/>
          </w:tcPr>
          <w:p w14:paraId="591CF817" w14:textId="77777777" w:rsidR="005028D2" w:rsidRDefault="005028D2">
            <w:pPr>
              <w:pStyle w:val="Tabletext"/>
              <w:jc w:val="center"/>
              <w:rPr>
                <w:lang w:eastAsia="ja-JP"/>
              </w:rPr>
            </w:pPr>
            <w:r>
              <w:rPr>
                <w:lang w:eastAsia="ja-JP"/>
              </w:rPr>
              <w:t>Wireless Charging of Mobile/Portable Devices</w:t>
            </w:r>
          </w:p>
          <w:p w14:paraId="47667EA5" w14:textId="77777777" w:rsidR="005028D2" w:rsidRDefault="005028D2">
            <w:pPr>
              <w:pStyle w:val="Tabletext"/>
              <w:jc w:val="center"/>
              <w:rPr>
                <w:lang w:eastAsia="ja-JP"/>
              </w:rPr>
            </w:pPr>
            <w:r>
              <w:rPr>
                <w:lang w:eastAsia="ja-JP"/>
              </w:rPr>
              <w:t>Wireless Powered &amp; Charging of Sensor Networks</w:t>
            </w:r>
          </w:p>
        </w:tc>
      </w:tr>
      <w:tr w:rsidR="005028D2" w14:paraId="104532C7" w14:textId="77777777" w:rsidTr="005028D2">
        <w:tc>
          <w:tcPr>
            <w:tcW w:w="4765" w:type="dxa"/>
            <w:tcBorders>
              <w:top w:val="single" w:sz="4" w:space="0" w:color="auto"/>
              <w:left w:val="single" w:sz="4" w:space="0" w:color="auto"/>
              <w:bottom w:val="single" w:sz="4" w:space="0" w:color="auto"/>
              <w:right w:val="single" w:sz="4" w:space="0" w:color="auto"/>
            </w:tcBorders>
            <w:vAlign w:val="center"/>
            <w:hideMark/>
          </w:tcPr>
          <w:p w14:paraId="47982589" w14:textId="77777777" w:rsidR="005028D2" w:rsidRDefault="005028D2">
            <w:pPr>
              <w:pStyle w:val="Tabletext"/>
              <w:jc w:val="center"/>
              <w:rPr>
                <w:lang w:eastAsia="ja-JP"/>
              </w:rPr>
            </w:pPr>
            <w:r>
              <w:rPr>
                <w:lang w:eastAsia="ja-JP"/>
              </w:rPr>
              <w:t>917-920 MHz</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E4D828" w14:textId="77777777" w:rsidR="005028D2" w:rsidRDefault="005028D2">
            <w:pPr>
              <w:tabs>
                <w:tab w:val="clear" w:pos="1134"/>
                <w:tab w:val="clear" w:pos="1871"/>
                <w:tab w:val="clear" w:pos="2268"/>
              </w:tabs>
              <w:overflowPunct/>
              <w:autoSpaceDE/>
              <w:autoSpaceDN/>
              <w:adjustRightInd/>
              <w:spacing w:before="0"/>
              <w:rPr>
                <w:rFonts w:eastAsiaTheme="minorEastAsia" w:cstheme="minorBidi"/>
                <w:sz w:val="20"/>
                <w:szCs w:val="22"/>
                <w:lang w:eastAsia="ja-JP"/>
              </w:rPr>
            </w:pPr>
          </w:p>
        </w:tc>
      </w:tr>
      <w:tr w:rsidR="005028D2" w14:paraId="69DF455C" w14:textId="77777777" w:rsidTr="005028D2">
        <w:tc>
          <w:tcPr>
            <w:tcW w:w="4765" w:type="dxa"/>
            <w:tcBorders>
              <w:top w:val="single" w:sz="4" w:space="0" w:color="auto"/>
              <w:left w:val="single" w:sz="4" w:space="0" w:color="auto"/>
              <w:bottom w:val="single" w:sz="4" w:space="0" w:color="auto"/>
              <w:right w:val="single" w:sz="4" w:space="0" w:color="auto"/>
            </w:tcBorders>
            <w:vAlign w:val="center"/>
            <w:hideMark/>
          </w:tcPr>
          <w:p w14:paraId="49B9B144" w14:textId="77777777" w:rsidR="005028D2" w:rsidRDefault="005028D2">
            <w:pPr>
              <w:pStyle w:val="Tabletext"/>
              <w:jc w:val="center"/>
              <w:rPr>
                <w:lang w:eastAsia="ja-JP"/>
              </w:rPr>
            </w:pPr>
            <w:r>
              <w:rPr>
                <w:lang w:eastAsia="ja-JP"/>
              </w:rPr>
              <w:t>2 400-2 500 MHz</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D267A6" w14:textId="77777777" w:rsidR="005028D2" w:rsidRDefault="005028D2">
            <w:pPr>
              <w:tabs>
                <w:tab w:val="clear" w:pos="1134"/>
                <w:tab w:val="clear" w:pos="1871"/>
                <w:tab w:val="clear" w:pos="2268"/>
              </w:tabs>
              <w:overflowPunct/>
              <w:autoSpaceDE/>
              <w:autoSpaceDN/>
              <w:adjustRightInd/>
              <w:spacing w:before="0"/>
              <w:rPr>
                <w:rFonts w:eastAsiaTheme="minorEastAsia" w:cstheme="minorBidi"/>
                <w:sz w:val="20"/>
                <w:szCs w:val="22"/>
                <w:lang w:eastAsia="ja-JP"/>
              </w:rPr>
            </w:pPr>
          </w:p>
        </w:tc>
      </w:tr>
      <w:tr w:rsidR="005028D2" w14:paraId="0E81FE68" w14:textId="77777777" w:rsidTr="005028D2">
        <w:tc>
          <w:tcPr>
            <w:tcW w:w="4765" w:type="dxa"/>
            <w:tcBorders>
              <w:top w:val="single" w:sz="4" w:space="0" w:color="auto"/>
              <w:left w:val="single" w:sz="4" w:space="0" w:color="auto"/>
              <w:bottom w:val="single" w:sz="4" w:space="0" w:color="auto"/>
              <w:right w:val="single" w:sz="4" w:space="0" w:color="auto"/>
            </w:tcBorders>
            <w:vAlign w:val="center"/>
            <w:hideMark/>
          </w:tcPr>
          <w:p w14:paraId="3574D694" w14:textId="77777777" w:rsidR="005028D2" w:rsidRDefault="005028D2">
            <w:pPr>
              <w:pStyle w:val="Tabletext"/>
              <w:jc w:val="center"/>
              <w:rPr>
                <w:lang w:eastAsia="ja-JP"/>
              </w:rPr>
            </w:pPr>
            <w:r>
              <w:rPr>
                <w:lang w:eastAsia="ja-JP"/>
              </w:rPr>
              <w:t>5 470-5 770 MHz</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58C4C7" w14:textId="77777777" w:rsidR="005028D2" w:rsidRDefault="005028D2">
            <w:pPr>
              <w:tabs>
                <w:tab w:val="clear" w:pos="1134"/>
                <w:tab w:val="clear" w:pos="1871"/>
                <w:tab w:val="clear" w:pos="2268"/>
              </w:tabs>
              <w:overflowPunct/>
              <w:autoSpaceDE/>
              <w:autoSpaceDN/>
              <w:adjustRightInd/>
              <w:spacing w:before="0"/>
              <w:rPr>
                <w:rFonts w:eastAsiaTheme="minorEastAsia" w:cstheme="minorBidi"/>
                <w:sz w:val="20"/>
                <w:szCs w:val="22"/>
                <w:lang w:eastAsia="ja-JP"/>
              </w:rPr>
            </w:pPr>
          </w:p>
        </w:tc>
      </w:tr>
      <w:tr w:rsidR="005028D2" w14:paraId="1E45BE2F" w14:textId="77777777" w:rsidTr="005028D2">
        <w:tc>
          <w:tcPr>
            <w:tcW w:w="4765" w:type="dxa"/>
            <w:tcBorders>
              <w:top w:val="single" w:sz="4" w:space="0" w:color="auto"/>
              <w:left w:val="single" w:sz="4" w:space="0" w:color="auto"/>
              <w:bottom w:val="single" w:sz="4" w:space="0" w:color="auto"/>
              <w:right w:val="single" w:sz="4" w:space="0" w:color="auto"/>
            </w:tcBorders>
            <w:vAlign w:val="center"/>
            <w:hideMark/>
          </w:tcPr>
          <w:p w14:paraId="2C0995C7" w14:textId="77777777" w:rsidR="005028D2" w:rsidRDefault="005028D2">
            <w:pPr>
              <w:pStyle w:val="Tabletext"/>
              <w:jc w:val="center"/>
              <w:rPr>
                <w:lang w:eastAsia="ja-JP"/>
              </w:rPr>
            </w:pPr>
            <w:r>
              <w:rPr>
                <w:lang w:eastAsia="ja-JP"/>
              </w:rPr>
              <w:t>5 725-5 875 MHz</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C3BD67" w14:textId="77777777" w:rsidR="005028D2" w:rsidRDefault="005028D2">
            <w:pPr>
              <w:tabs>
                <w:tab w:val="clear" w:pos="1134"/>
                <w:tab w:val="clear" w:pos="1871"/>
                <w:tab w:val="clear" w:pos="2268"/>
              </w:tabs>
              <w:overflowPunct/>
              <w:autoSpaceDE/>
              <w:autoSpaceDN/>
              <w:adjustRightInd/>
              <w:spacing w:before="0"/>
              <w:rPr>
                <w:rFonts w:eastAsiaTheme="minorEastAsia" w:cstheme="minorBidi"/>
                <w:sz w:val="20"/>
                <w:szCs w:val="22"/>
                <w:lang w:eastAsia="ja-JP"/>
              </w:rPr>
            </w:pPr>
          </w:p>
        </w:tc>
      </w:tr>
      <w:tr w:rsidR="005028D2" w14:paraId="66AF02AE" w14:textId="77777777" w:rsidTr="005028D2">
        <w:tc>
          <w:tcPr>
            <w:tcW w:w="9629" w:type="dxa"/>
            <w:gridSpan w:val="2"/>
            <w:tcBorders>
              <w:top w:val="single" w:sz="4" w:space="0" w:color="auto"/>
              <w:left w:val="single" w:sz="4" w:space="0" w:color="auto"/>
              <w:bottom w:val="single" w:sz="4" w:space="0" w:color="auto"/>
              <w:right w:val="single" w:sz="4" w:space="0" w:color="auto"/>
            </w:tcBorders>
            <w:vAlign w:val="center"/>
            <w:hideMark/>
          </w:tcPr>
          <w:p w14:paraId="749DD987" w14:textId="77777777" w:rsidR="005028D2" w:rsidRDefault="005028D2">
            <w:pPr>
              <w:pStyle w:val="Tabletext"/>
              <w:rPr>
                <w:rFonts w:eastAsiaTheme="minorEastAsia" w:cstheme="minorBidi"/>
                <w:szCs w:val="22"/>
                <w:lang w:eastAsia="ja-JP"/>
              </w:rPr>
            </w:pPr>
            <w:r>
              <w:rPr>
                <w:lang w:eastAsia="ja-JP"/>
              </w:rPr>
              <w:t>Note: The list of frequency bands in this table may not be available for Beam WPT applications in some countries. For example, in some administrations in Europe, the 917-920 MHz band is used by other services.</w:t>
            </w:r>
          </w:p>
        </w:tc>
      </w:tr>
    </w:tbl>
    <w:p w14:paraId="6306CA1D" w14:textId="77777777" w:rsidR="005028D2" w:rsidRDefault="005028D2" w:rsidP="005028D2">
      <w:pPr>
        <w:tabs>
          <w:tab w:val="left" w:pos="720"/>
        </w:tabs>
        <w:overflowPunct/>
        <w:autoSpaceDE/>
        <w:adjustRightInd/>
        <w:spacing w:before="0"/>
      </w:pPr>
    </w:p>
    <w:p w14:paraId="1684B2DF" w14:textId="77777777" w:rsidR="005028D2" w:rsidRDefault="005028D2" w:rsidP="005028D2">
      <w:pPr>
        <w:pStyle w:val="Reasons"/>
      </w:pPr>
    </w:p>
    <w:p w14:paraId="12FE2F04" w14:textId="4016BD54" w:rsidR="0077564E" w:rsidRPr="00891C51" w:rsidRDefault="0077564E" w:rsidP="0077564E">
      <w:pPr>
        <w:jc w:val="center"/>
        <w:rPr>
          <w:lang w:val="en-US"/>
        </w:rPr>
      </w:pPr>
      <w:r w:rsidRPr="00891C51">
        <w:rPr>
          <w:lang w:val="en-US"/>
        </w:rPr>
        <w:t>_________</w:t>
      </w:r>
    </w:p>
    <w:sectPr w:rsidR="0077564E" w:rsidRPr="00891C51" w:rsidSect="00D02712">
      <w:headerReference w:type="default" r:id="rId9"/>
      <w:footerReference w:type="default" r:id="rId10"/>
      <w:footerReference w:type="first" r:id="rId1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D4C246" w14:textId="77777777" w:rsidR="00F50599" w:rsidRDefault="00F50599">
      <w:r>
        <w:separator/>
      </w:r>
    </w:p>
  </w:endnote>
  <w:endnote w:type="continuationSeparator" w:id="0">
    <w:p w14:paraId="7F3E1E32" w14:textId="77777777" w:rsidR="00F50599" w:rsidRDefault="00F50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auto"/>
    <w:pitch w:val="default"/>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431A0A" w14:textId="5D72DB04" w:rsidR="00FA124A" w:rsidRPr="002F7CB3" w:rsidRDefault="009A7E60">
    <w:pPr>
      <w:pStyle w:val="Footer"/>
      <w:rPr>
        <w:lang w:val="en-US"/>
      </w:rPr>
    </w:pPr>
    <w:r>
      <w:fldChar w:fldCharType="begin"/>
    </w:r>
    <w:r>
      <w:instrText xml:space="preserve"> FILENAME \p \* MERGEFORMAT </w:instrText>
    </w:r>
    <w:r>
      <w:fldChar w:fldCharType="separate"/>
    </w:r>
    <w:r w:rsidR="00443551" w:rsidRPr="00443551">
      <w:rPr>
        <w:lang w:val="en-US"/>
      </w:rPr>
      <w:t>M</w:t>
    </w:r>
    <w:r w:rsidR="00443551">
      <w:t>:\BRSGD\TEXT2019\SG01\WP1A\000\014e.docx</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4D9695" w14:textId="7816EFCA" w:rsidR="00FA124A" w:rsidRPr="002F7CB3" w:rsidRDefault="009A7E60" w:rsidP="00E6257C">
    <w:pPr>
      <w:pStyle w:val="Footer"/>
      <w:rPr>
        <w:lang w:val="en-US"/>
      </w:rPr>
    </w:pPr>
    <w:r>
      <w:fldChar w:fldCharType="begin"/>
    </w:r>
    <w:r>
      <w:instrText xml:space="preserve"> FILENAME \p \* MERGEFORMAT </w:instrText>
    </w:r>
    <w:r>
      <w:fldChar w:fldCharType="separate"/>
    </w:r>
    <w:r w:rsidR="00443551" w:rsidRPr="00443551">
      <w:rPr>
        <w:lang w:val="en-US"/>
      </w:rPr>
      <w:t>M</w:t>
    </w:r>
    <w:r w:rsidR="00443551">
      <w:t>:\BRSGD\TEXT2019\SG01\WP1A\000\014e.docx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A61332" w14:textId="77777777" w:rsidR="00F50599" w:rsidRDefault="00F50599">
      <w:r>
        <w:t>____________________</w:t>
      </w:r>
    </w:p>
  </w:footnote>
  <w:footnote w:type="continuationSeparator" w:id="0">
    <w:p w14:paraId="11765273" w14:textId="77777777" w:rsidR="00F50599" w:rsidRDefault="00F505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9B2F36"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446EEB94" w14:textId="4BB7F990" w:rsidR="00FA124A" w:rsidRDefault="00FA124A">
    <w:pPr>
      <w:pStyle w:val="Header"/>
      <w:rPr>
        <w:lang w:val="en-US"/>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atthew Greenspan">
    <w15:presenceInfo w15:providerId="AD" w15:userId="S::mgreenspan@tmgtelecom.com::ee077f0a-f628-45c9-8106-08c6d35e78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US" w:vendorID="64" w:dllVersion="4096" w:nlCheck="1" w:checkStyle="0"/>
  <w:activeWritingStyle w:appName="MSWord" w:lang="en-GB"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64E"/>
    <w:rsid w:val="00005AA0"/>
    <w:rsid w:val="000069D4"/>
    <w:rsid w:val="0000769F"/>
    <w:rsid w:val="000174AD"/>
    <w:rsid w:val="0002183A"/>
    <w:rsid w:val="00047A1D"/>
    <w:rsid w:val="000604B9"/>
    <w:rsid w:val="00070356"/>
    <w:rsid w:val="000A7D55"/>
    <w:rsid w:val="000B0587"/>
    <w:rsid w:val="000C12C8"/>
    <w:rsid w:val="000C2E8E"/>
    <w:rsid w:val="000E0E7C"/>
    <w:rsid w:val="000F1B4B"/>
    <w:rsid w:val="001013D8"/>
    <w:rsid w:val="0012744F"/>
    <w:rsid w:val="00131178"/>
    <w:rsid w:val="00156F66"/>
    <w:rsid w:val="00163271"/>
    <w:rsid w:val="00172122"/>
    <w:rsid w:val="00182528"/>
    <w:rsid w:val="0018500B"/>
    <w:rsid w:val="00196A19"/>
    <w:rsid w:val="001B1015"/>
    <w:rsid w:val="001B37C6"/>
    <w:rsid w:val="001D324B"/>
    <w:rsid w:val="00202DC1"/>
    <w:rsid w:val="002116EE"/>
    <w:rsid w:val="002309D8"/>
    <w:rsid w:val="0025606D"/>
    <w:rsid w:val="002A7FE2"/>
    <w:rsid w:val="002E1B4F"/>
    <w:rsid w:val="002F2E67"/>
    <w:rsid w:val="002F7CB3"/>
    <w:rsid w:val="00315546"/>
    <w:rsid w:val="00330567"/>
    <w:rsid w:val="00386A9D"/>
    <w:rsid w:val="00391081"/>
    <w:rsid w:val="003B2789"/>
    <w:rsid w:val="003C13CE"/>
    <w:rsid w:val="003C697E"/>
    <w:rsid w:val="003E2518"/>
    <w:rsid w:val="003E7CEF"/>
    <w:rsid w:val="00406E89"/>
    <w:rsid w:val="00423111"/>
    <w:rsid w:val="00443551"/>
    <w:rsid w:val="004B1EF7"/>
    <w:rsid w:val="004B3FAD"/>
    <w:rsid w:val="004C5749"/>
    <w:rsid w:val="00501DCA"/>
    <w:rsid w:val="005028D2"/>
    <w:rsid w:val="00505CB1"/>
    <w:rsid w:val="00513A47"/>
    <w:rsid w:val="005227B2"/>
    <w:rsid w:val="005408DF"/>
    <w:rsid w:val="00560601"/>
    <w:rsid w:val="005730FA"/>
    <w:rsid w:val="00573344"/>
    <w:rsid w:val="00583F9B"/>
    <w:rsid w:val="005B0895"/>
    <w:rsid w:val="005B0D29"/>
    <w:rsid w:val="005E5C10"/>
    <w:rsid w:val="005E73CA"/>
    <w:rsid w:val="005F2C78"/>
    <w:rsid w:val="006144E4"/>
    <w:rsid w:val="00650299"/>
    <w:rsid w:val="00655FC5"/>
    <w:rsid w:val="00684AE7"/>
    <w:rsid w:val="006A3BD8"/>
    <w:rsid w:val="007339E4"/>
    <w:rsid w:val="00765EE2"/>
    <w:rsid w:val="0077564E"/>
    <w:rsid w:val="007A10E8"/>
    <w:rsid w:val="0080538C"/>
    <w:rsid w:val="0080786C"/>
    <w:rsid w:val="00814E0A"/>
    <w:rsid w:val="00822581"/>
    <w:rsid w:val="008309DD"/>
    <w:rsid w:val="0083227A"/>
    <w:rsid w:val="00844ED0"/>
    <w:rsid w:val="00853179"/>
    <w:rsid w:val="00866900"/>
    <w:rsid w:val="00876A8A"/>
    <w:rsid w:val="00881BA1"/>
    <w:rsid w:val="00892B6F"/>
    <w:rsid w:val="00895039"/>
    <w:rsid w:val="008C2302"/>
    <w:rsid w:val="008C26B8"/>
    <w:rsid w:val="008F208F"/>
    <w:rsid w:val="00982084"/>
    <w:rsid w:val="00995963"/>
    <w:rsid w:val="009A7E60"/>
    <w:rsid w:val="009B2969"/>
    <w:rsid w:val="009B61EB"/>
    <w:rsid w:val="009C2064"/>
    <w:rsid w:val="009D1697"/>
    <w:rsid w:val="009F3A46"/>
    <w:rsid w:val="009F6520"/>
    <w:rsid w:val="00A014F8"/>
    <w:rsid w:val="00A5173C"/>
    <w:rsid w:val="00A61AEF"/>
    <w:rsid w:val="00A9065C"/>
    <w:rsid w:val="00AD2345"/>
    <w:rsid w:val="00AF173A"/>
    <w:rsid w:val="00B066A4"/>
    <w:rsid w:val="00B07A13"/>
    <w:rsid w:val="00B4279B"/>
    <w:rsid w:val="00B45FC9"/>
    <w:rsid w:val="00B51329"/>
    <w:rsid w:val="00B63AAA"/>
    <w:rsid w:val="00B76F35"/>
    <w:rsid w:val="00B81138"/>
    <w:rsid w:val="00BB4607"/>
    <w:rsid w:val="00BC7CCF"/>
    <w:rsid w:val="00BE1E05"/>
    <w:rsid w:val="00BE470B"/>
    <w:rsid w:val="00C32CBF"/>
    <w:rsid w:val="00C57A91"/>
    <w:rsid w:val="00C90E2E"/>
    <w:rsid w:val="00CC01C2"/>
    <w:rsid w:val="00CF21F2"/>
    <w:rsid w:val="00D00A7B"/>
    <w:rsid w:val="00D02712"/>
    <w:rsid w:val="00D046A7"/>
    <w:rsid w:val="00D214D0"/>
    <w:rsid w:val="00D64E30"/>
    <w:rsid w:val="00D6546B"/>
    <w:rsid w:val="00D67A58"/>
    <w:rsid w:val="00D94E25"/>
    <w:rsid w:val="00DB178B"/>
    <w:rsid w:val="00DC17D3"/>
    <w:rsid w:val="00DD4BED"/>
    <w:rsid w:val="00DE39F0"/>
    <w:rsid w:val="00DF0AF3"/>
    <w:rsid w:val="00DF7E9F"/>
    <w:rsid w:val="00E27D7E"/>
    <w:rsid w:val="00E42E13"/>
    <w:rsid w:val="00E43D52"/>
    <w:rsid w:val="00E56D5C"/>
    <w:rsid w:val="00E6257C"/>
    <w:rsid w:val="00E63C59"/>
    <w:rsid w:val="00E77D0D"/>
    <w:rsid w:val="00EB0133"/>
    <w:rsid w:val="00F25662"/>
    <w:rsid w:val="00F36010"/>
    <w:rsid w:val="00F50599"/>
    <w:rsid w:val="00F620E0"/>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B38881D"/>
  <w15:docId w15:val="{AAB5F323-F36D-4943-AC7B-4128ACC00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link w:val="RectitleChar"/>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qFormat/>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aliases w:val="超级链接"/>
    <w:basedOn w:val="DefaultParagraphFont"/>
    <w:uiPriority w:val="99"/>
    <w:rsid w:val="0077564E"/>
    <w:rPr>
      <w:rFonts w:cs="Times New Roman"/>
      <w:color w:val="0000FF"/>
      <w:u w:val="single"/>
    </w:rPr>
  </w:style>
  <w:style w:type="character" w:customStyle="1" w:styleId="TabletextChar">
    <w:name w:val="Table_text Char"/>
    <w:link w:val="Tabletext"/>
    <w:locked/>
    <w:rsid w:val="0077564E"/>
    <w:rPr>
      <w:rFonts w:ascii="Times New Roman" w:hAnsi="Times New Roman"/>
      <w:lang w:val="en-GB" w:eastAsia="en-US"/>
    </w:rPr>
  </w:style>
  <w:style w:type="character" w:customStyle="1" w:styleId="TableNoChar">
    <w:name w:val="Table_No Char"/>
    <w:link w:val="TableNo"/>
    <w:locked/>
    <w:rsid w:val="0077564E"/>
    <w:rPr>
      <w:rFonts w:ascii="Times New Roman" w:hAnsi="Times New Roman"/>
      <w:caps/>
      <w:lang w:val="en-GB" w:eastAsia="en-US"/>
    </w:rPr>
  </w:style>
  <w:style w:type="character" w:customStyle="1" w:styleId="TabletitleChar">
    <w:name w:val="Table_title Char"/>
    <w:basedOn w:val="DefaultParagraphFont"/>
    <w:link w:val="Tabletitle"/>
    <w:locked/>
    <w:rsid w:val="0077564E"/>
    <w:rPr>
      <w:rFonts w:ascii="Times New Roman Bold" w:hAnsi="Times New Roman Bold"/>
      <w:b/>
      <w:lang w:val="en-GB" w:eastAsia="en-US"/>
    </w:rPr>
  </w:style>
  <w:style w:type="table" w:styleId="TableGrid">
    <w:name w:val="Table Grid"/>
    <w:basedOn w:val="TableNormal"/>
    <w:uiPriority w:val="59"/>
    <w:rsid w:val="007756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ditorsNote">
    <w:name w:val="EditorsNote"/>
    <w:basedOn w:val="Normal"/>
    <w:rsid w:val="0077564E"/>
    <w:pPr>
      <w:spacing w:before="240" w:after="240"/>
    </w:pPr>
    <w:rPr>
      <w:i/>
      <w:lang w:val="en-US"/>
    </w:rPr>
  </w:style>
  <w:style w:type="character" w:customStyle="1" w:styleId="SourceChar">
    <w:name w:val="Source Char"/>
    <w:basedOn w:val="DefaultParagraphFont"/>
    <w:link w:val="Source"/>
    <w:locked/>
    <w:rsid w:val="0077564E"/>
    <w:rPr>
      <w:rFonts w:ascii="Times New Roman" w:hAnsi="Times New Roman"/>
      <w:b/>
      <w:sz w:val="28"/>
      <w:lang w:val="en-GB" w:eastAsia="en-US"/>
    </w:rPr>
  </w:style>
  <w:style w:type="paragraph" w:customStyle="1" w:styleId="HeadingSum">
    <w:name w:val="Heading_Sum"/>
    <w:basedOn w:val="Headingb"/>
    <w:next w:val="Normal"/>
    <w:autoRedefine/>
    <w:rsid w:val="0077564E"/>
    <w:pPr>
      <w:keepNext/>
      <w:keepLines/>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Summary">
    <w:name w:val="Summary"/>
    <w:basedOn w:val="Normal"/>
    <w:next w:val="Normalaftertitle"/>
    <w:autoRedefine/>
    <w:rsid w:val="0077564E"/>
    <w:pPr>
      <w:tabs>
        <w:tab w:val="clear" w:pos="1134"/>
        <w:tab w:val="clear" w:pos="1871"/>
        <w:tab w:val="clear" w:pos="2268"/>
        <w:tab w:val="left" w:pos="794"/>
        <w:tab w:val="left" w:pos="1191"/>
        <w:tab w:val="left" w:pos="1588"/>
        <w:tab w:val="left" w:pos="1985"/>
      </w:tabs>
      <w:spacing w:after="480"/>
    </w:pPr>
    <w:rPr>
      <w:szCs w:val="24"/>
      <w:lang w:val="en-US"/>
    </w:rPr>
  </w:style>
  <w:style w:type="character" w:customStyle="1" w:styleId="NormalaftertitleChar">
    <w:name w:val="Normal_after_title Char"/>
    <w:link w:val="Normalaftertitle"/>
    <w:uiPriority w:val="99"/>
    <w:locked/>
    <w:rsid w:val="0077564E"/>
    <w:rPr>
      <w:rFonts w:ascii="Times New Roman" w:hAnsi="Times New Roman"/>
      <w:sz w:val="24"/>
      <w:lang w:val="en-GB" w:eastAsia="en-US"/>
    </w:rPr>
  </w:style>
  <w:style w:type="character" w:customStyle="1" w:styleId="CallChar">
    <w:name w:val="Call Char"/>
    <w:link w:val="Call"/>
    <w:uiPriority w:val="99"/>
    <w:locked/>
    <w:rsid w:val="0077564E"/>
    <w:rPr>
      <w:rFonts w:ascii="Times New Roman" w:hAnsi="Times New Roman"/>
      <w:i/>
      <w:sz w:val="24"/>
      <w:lang w:val="en-GB" w:eastAsia="en-US"/>
    </w:rPr>
  </w:style>
  <w:style w:type="character" w:customStyle="1" w:styleId="HeadingbChar">
    <w:name w:val="Heading_b Char"/>
    <w:link w:val="Headingb"/>
    <w:qFormat/>
    <w:locked/>
    <w:rsid w:val="0077564E"/>
    <w:rPr>
      <w:rFonts w:ascii="Times New Roman Bold" w:hAnsi="Times New Roman Bold" w:cs="Times New Roman Bold"/>
      <w:b/>
      <w:sz w:val="24"/>
      <w:lang w:val="fr-CH" w:eastAsia="en-US"/>
    </w:rPr>
  </w:style>
  <w:style w:type="character" w:customStyle="1" w:styleId="TableheadChar">
    <w:name w:val="Table_head Char"/>
    <w:link w:val="Tablehead"/>
    <w:locked/>
    <w:rsid w:val="0077564E"/>
    <w:rPr>
      <w:rFonts w:ascii="Times New Roman Bold" w:hAnsi="Times New Roman Bold" w:cs="Times New Roman Bold"/>
      <w:b/>
      <w:lang w:val="en-GB" w:eastAsia="en-US"/>
    </w:rPr>
  </w:style>
  <w:style w:type="character" w:customStyle="1" w:styleId="RectitleChar">
    <w:name w:val="Rec_title Char"/>
    <w:link w:val="Rectitle"/>
    <w:locked/>
    <w:rsid w:val="0077564E"/>
    <w:rPr>
      <w:rFonts w:ascii="Times New Roman Bold" w:hAnsi="Times New Roman Bold"/>
      <w:b/>
      <w:sz w:val="28"/>
      <w:lang w:val="en-GB" w:eastAsia="en-US"/>
    </w:rPr>
  </w:style>
  <w:style w:type="paragraph" w:customStyle="1" w:styleId="Tablefin">
    <w:name w:val="Table_fin"/>
    <w:basedOn w:val="Tabletext"/>
    <w:rsid w:val="0077564E"/>
    <w:rPr>
      <w:lang w:val="en-US"/>
    </w:rPr>
  </w:style>
  <w:style w:type="character" w:styleId="CommentReference">
    <w:name w:val="annotation reference"/>
    <w:basedOn w:val="DefaultParagraphFont"/>
    <w:semiHidden/>
    <w:unhideWhenUsed/>
    <w:rsid w:val="00070356"/>
    <w:rPr>
      <w:sz w:val="16"/>
      <w:szCs w:val="16"/>
    </w:rPr>
  </w:style>
  <w:style w:type="paragraph" w:styleId="CommentText">
    <w:name w:val="annotation text"/>
    <w:basedOn w:val="Normal"/>
    <w:link w:val="CommentTextChar"/>
    <w:semiHidden/>
    <w:unhideWhenUsed/>
    <w:rsid w:val="00070356"/>
    <w:rPr>
      <w:sz w:val="20"/>
    </w:rPr>
  </w:style>
  <w:style w:type="character" w:customStyle="1" w:styleId="CommentTextChar">
    <w:name w:val="Comment Text Char"/>
    <w:basedOn w:val="DefaultParagraphFont"/>
    <w:link w:val="CommentText"/>
    <w:semiHidden/>
    <w:rsid w:val="00070356"/>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070356"/>
    <w:rPr>
      <w:b/>
      <w:bCs/>
    </w:rPr>
  </w:style>
  <w:style w:type="character" w:customStyle="1" w:styleId="CommentSubjectChar">
    <w:name w:val="Comment Subject Char"/>
    <w:basedOn w:val="CommentTextChar"/>
    <w:link w:val="CommentSubject"/>
    <w:semiHidden/>
    <w:rsid w:val="00070356"/>
    <w:rPr>
      <w:rFonts w:ascii="Times New Roman" w:hAnsi="Times New Roman"/>
      <w:b/>
      <w:bCs/>
      <w:lang w:val="en-GB" w:eastAsia="en-US"/>
    </w:rPr>
  </w:style>
  <w:style w:type="paragraph" w:customStyle="1" w:styleId="TabletitleBR">
    <w:name w:val="Table_title_BR"/>
    <w:basedOn w:val="Normal"/>
    <w:next w:val="Normal"/>
    <w:qFormat/>
    <w:rsid w:val="00423111"/>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076279">
      <w:bodyDiv w:val="1"/>
      <w:marLeft w:val="0"/>
      <w:marRight w:val="0"/>
      <w:marTop w:val="0"/>
      <w:marBottom w:val="0"/>
      <w:divBdr>
        <w:top w:val="none" w:sz="0" w:space="0" w:color="auto"/>
        <w:left w:val="none" w:sz="0" w:space="0" w:color="auto"/>
        <w:bottom w:val="none" w:sz="0" w:space="0" w:color="auto"/>
        <w:right w:val="none" w:sz="0" w:space="0" w:color="auto"/>
      </w:divBdr>
    </w:div>
    <w:div w:id="110199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tu.int/pub/R-QUE-SG01.210" TargetMode="External"/><Relationship Id="rId13" Type="http://schemas.microsoft.com/office/2011/relationships/people" Target="people.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tu.int/dms_ties/itu-r/md/15/wp1a/c/R15-WP1A-C-0454!N04!MSW-E.docx"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tor\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1</TotalTime>
  <Pages>5</Pages>
  <Words>1411</Words>
  <Characters>8687</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 SGD</dc:creator>
  <cp:lastModifiedBy>Matthew Greenspan</cp:lastModifiedBy>
  <cp:revision>2</cp:revision>
  <cp:lastPrinted>2008-02-21T14:04:00Z</cp:lastPrinted>
  <dcterms:created xsi:type="dcterms:W3CDTF">2021-03-04T14:39:00Z</dcterms:created>
  <dcterms:modified xsi:type="dcterms:W3CDTF">2021-03-04T14:39:00Z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