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D6159D" w:rsidRPr="008A5AF1" w14:paraId="6CE2F067" w14:textId="77777777" w:rsidTr="00E715E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4412BA" w14:textId="77777777" w:rsidR="00D6159D" w:rsidRPr="006F661E" w:rsidRDefault="00D6159D" w:rsidP="00E715E8">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388F4F53" w14:textId="77777777" w:rsidR="00D6159D" w:rsidRPr="006F661E" w:rsidRDefault="00D6159D" w:rsidP="00E715E8">
            <w:pPr>
              <w:pStyle w:val="TabletitleBR"/>
              <w:rPr>
                <w:spacing w:val="-3"/>
                <w:szCs w:val="24"/>
              </w:rPr>
            </w:pPr>
            <w:r w:rsidRPr="006F661E">
              <w:rPr>
                <w:spacing w:val="-3"/>
                <w:szCs w:val="24"/>
              </w:rPr>
              <w:t>Fact Sheet</w:t>
            </w:r>
          </w:p>
        </w:tc>
      </w:tr>
      <w:tr w:rsidR="00D6159D" w:rsidRPr="008A5AF1" w14:paraId="0F8DBA3E" w14:textId="77777777" w:rsidTr="00E715E8">
        <w:trPr>
          <w:trHeight w:val="348"/>
        </w:trPr>
        <w:tc>
          <w:tcPr>
            <w:tcW w:w="3984" w:type="dxa"/>
            <w:tcBorders>
              <w:left w:val="double" w:sz="6" w:space="0" w:color="auto"/>
            </w:tcBorders>
          </w:tcPr>
          <w:p w14:paraId="592D83AC" w14:textId="77777777" w:rsidR="00D6159D" w:rsidRPr="006F661E" w:rsidRDefault="00D6159D" w:rsidP="00E715E8">
            <w:pPr>
              <w:spacing w:after="120"/>
              <w:ind w:left="900" w:right="144" w:hanging="756"/>
              <w:rPr>
                <w:szCs w:val="24"/>
              </w:rPr>
            </w:pPr>
            <w:r w:rsidRPr="006F661E">
              <w:rPr>
                <w:b/>
                <w:szCs w:val="24"/>
              </w:rPr>
              <w:t>Working Party:</w:t>
            </w:r>
            <w:r>
              <w:rPr>
                <w:szCs w:val="24"/>
              </w:rPr>
              <w:t xml:space="preserve">  ITU-R WP 5C</w:t>
            </w:r>
          </w:p>
        </w:tc>
        <w:tc>
          <w:tcPr>
            <w:tcW w:w="5409" w:type="dxa"/>
            <w:tcBorders>
              <w:right w:val="double" w:sz="6" w:space="0" w:color="auto"/>
            </w:tcBorders>
          </w:tcPr>
          <w:p w14:paraId="422138D2" w14:textId="172D9711" w:rsidR="00D6159D" w:rsidRPr="006F661E" w:rsidRDefault="00D6159D" w:rsidP="00E715E8">
            <w:pPr>
              <w:spacing w:after="120"/>
              <w:ind w:left="144" w:right="144"/>
              <w:rPr>
                <w:szCs w:val="24"/>
              </w:rPr>
            </w:pPr>
            <w:r w:rsidRPr="006F661E">
              <w:rPr>
                <w:b/>
                <w:szCs w:val="24"/>
              </w:rPr>
              <w:t>Document No:</w:t>
            </w:r>
            <w:r>
              <w:rPr>
                <w:szCs w:val="24"/>
              </w:rPr>
              <w:t xml:space="preserve">  </w:t>
            </w:r>
            <w:r w:rsidR="00D36930">
              <w:rPr>
                <w:szCs w:val="24"/>
              </w:rPr>
              <w:t>USWP5C23_</w:t>
            </w:r>
            <w:r>
              <w:rPr>
                <w:szCs w:val="24"/>
              </w:rPr>
              <w:t>08</w:t>
            </w:r>
            <w:r w:rsidR="00D36930">
              <w:rPr>
                <w:szCs w:val="24"/>
              </w:rPr>
              <w:t>_</w:t>
            </w:r>
            <w:ins w:id="0" w:author="USA" w:date="2021-02-08T15:18:00Z">
              <w:r w:rsidR="00654825">
                <w:rPr>
                  <w:szCs w:val="24"/>
                </w:rPr>
                <w:t>rev</w:t>
              </w:r>
            </w:ins>
            <w:del w:id="1" w:author="USA" w:date="2021-02-08T15:18:00Z">
              <w:r w:rsidR="00D36930" w:rsidDel="00654825">
                <w:rPr>
                  <w:szCs w:val="24"/>
                </w:rPr>
                <w:delText>0</w:delText>
              </w:r>
            </w:del>
            <w:r w:rsidR="00D36930">
              <w:rPr>
                <w:szCs w:val="24"/>
              </w:rPr>
              <w:t>1</w:t>
            </w:r>
            <w:bookmarkStart w:id="2" w:name="_GoBack"/>
            <w:bookmarkEnd w:id="2"/>
          </w:p>
        </w:tc>
      </w:tr>
      <w:tr w:rsidR="00D6159D" w:rsidRPr="008A5AF1" w14:paraId="50245AF9" w14:textId="77777777" w:rsidTr="00E715E8">
        <w:trPr>
          <w:trHeight w:val="378"/>
        </w:trPr>
        <w:tc>
          <w:tcPr>
            <w:tcW w:w="3984" w:type="dxa"/>
            <w:tcBorders>
              <w:left w:val="double" w:sz="6" w:space="0" w:color="auto"/>
            </w:tcBorders>
          </w:tcPr>
          <w:p w14:paraId="4B2E89DB" w14:textId="77777777" w:rsidR="00D6159D" w:rsidRPr="006F661E" w:rsidRDefault="00D6159D" w:rsidP="00E715E8">
            <w:pPr>
              <w:spacing w:before="0"/>
              <w:ind w:left="144" w:right="144"/>
              <w:rPr>
                <w:szCs w:val="24"/>
                <w:lang w:val="pt-BR"/>
              </w:rPr>
            </w:pPr>
            <w:r w:rsidRPr="006F661E">
              <w:rPr>
                <w:b/>
                <w:szCs w:val="24"/>
                <w:lang w:val="pt-BR"/>
              </w:rPr>
              <w:t>Ref:</w:t>
            </w:r>
            <w:r>
              <w:rPr>
                <w:szCs w:val="24"/>
                <w:lang w:val="pt-BR"/>
              </w:rPr>
              <w:tab/>
              <w:t>Doc 5C/135 Annex 5</w:t>
            </w:r>
          </w:p>
          <w:p w14:paraId="536B6C47" w14:textId="77777777" w:rsidR="00D6159D" w:rsidRPr="006F661E" w:rsidRDefault="00D6159D" w:rsidP="00E715E8">
            <w:pPr>
              <w:spacing w:before="0"/>
              <w:ind w:left="144" w:right="144"/>
              <w:rPr>
                <w:szCs w:val="24"/>
              </w:rPr>
            </w:pPr>
            <w:r w:rsidRPr="006F661E">
              <w:rPr>
                <w:b/>
                <w:szCs w:val="24"/>
                <w:lang w:val="pt-BR"/>
              </w:rPr>
              <w:tab/>
            </w:r>
          </w:p>
        </w:tc>
        <w:tc>
          <w:tcPr>
            <w:tcW w:w="5409" w:type="dxa"/>
            <w:tcBorders>
              <w:right w:val="double" w:sz="6" w:space="0" w:color="auto"/>
            </w:tcBorders>
          </w:tcPr>
          <w:p w14:paraId="5B25B1D7" w14:textId="77777777" w:rsidR="00D6159D" w:rsidRPr="006F661E" w:rsidRDefault="00D6159D" w:rsidP="00E715E8">
            <w:pPr>
              <w:tabs>
                <w:tab w:val="left" w:pos="162"/>
              </w:tabs>
              <w:spacing w:before="0"/>
              <w:ind w:left="612" w:right="144" w:hanging="468"/>
              <w:rPr>
                <w:szCs w:val="24"/>
              </w:rPr>
            </w:pPr>
            <w:r w:rsidRPr="006F661E">
              <w:rPr>
                <w:b/>
                <w:szCs w:val="24"/>
              </w:rPr>
              <w:t>Date:</w:t>
            </w:r>
            <w:r>
              <w:rPr>
                <w:szCs w:val="24"/>
              </w:rPr>
              <w:t xml:space="preserve">  07</w:t>
            </w:r>
            <w:r w:rsidRPr="006F661E">
              <w:rPr>
                <w:szCs w:val="24"/>
              </w:rPr>
              <w:t xml:space="preserve"> </w:t>
            </w:r>
            <w:r>
              <w:rPr>
                <w:szCs w:val="24"/>
              </w:rPr>
              <w:t>January 2021</w:t>
            </w:r>
          </w:p>
        </w:tc>
      </w:tr>
      <w:tr w:rsidR="00D6159D" w:rsidRPr="008A5AF1" w14:paraId="5875D6AD" w14:textId="77777777" w:rsidTr="00E715E8">
        <w:trPr>
          <w:trHeight w:val="459"/>
        </w:trPr>
        <w:tc>
          <w:tcPr>
            <w:tcW w:w="9393" w:type="dxa"/>
            <w:gridSpan w:val="2"/>
            <w:tcBorders>
              <w:left w:val="double" w:sz="6" w:space="0" w:color="auto"/>
              <w:right w:val="double" w:sz="6" w:space="0" w:color="auto"/>
            </w:tcBorders>
          </w:tcPr>
          <w:p w14:paraId="1DC2E271" w14:textId="77777777" w:rsidR="00D6159D" w:rsidRPr="00F636D5" w:rsidRDefault="00D6159D" w:rsidP="00E715E8">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Proposal for editorials to </w:t>
            </w:r>
            <w:r>
              <w:t>the P</w:t>
            </w:r>
            <w:r w:rsidRPr="00752A81">
              <w:t>reliminary draft new Report ITU-R F.[CSA] - Technical and operational characteristics of radio frequency central alarm systems operating in the fixed service in the frequency range 450-470 MHz</w:t>
            </w:r>
          </w:p>
        </w:tc>
      </w:tr>
      <w:tr w:rsidR="00D6159D" w:rsidRPr="00490665" w14:paraId="32F1A66F" w14:textId="77777777" w:rsidTr="00E715E8">
        <w:trPr>
          <w:trHeight w:val="1960"/>
        </w:trPr>
        <w:tc>
          <w:tcPr>
            <w:tcW w:w="3984" w:type="dxa"/>
            <w:tcBorders>
              <w:left w:val="double" w:sz="6" w:space="0" w:color="auto"/>
            </w:tcBorders>
          </w:tcPr>
          <w:p w14:paraId="3BB98B95" w14:textId="77777777" w:rsidR="00D6159D" w:rsidRPr="006F661E" w:rsidRDefault="00D6159D" w:rsidP="00E715E8">
            <w:pPr>
              <w:ind w:left="144" w:right="144"/>
              <w:rPr>
                <w:b/>
                <w:szCs w:val="24"/>
              </w:rPr>
            </w:pPr>
            <w:r w:rsidRPr="006F661E">
              <w:rPr>
                <w:b/>
                <w:szCs w:val="24"/>
              </w:rPr>
              <w:t>Author(s)/Contributors(s):</w:t>
            </w:r>
          </w:p>
          <w:p w14:paraId="582C99B6" w14:textId="77777777" w:rsidR="00D6159D" w:rsidRPr="006F661E" w:rsidRDefault="00D6159D" w:rsidP="00E715E8">
            <w:pPr>
              <w:spacing w:before="0"/>
              <w:ind w:left="144" w:right="144"/>
              <w:rPr>
                <w:bCs/>
                <w:iCs/>
                <w:szCs w:val="24"/>
                <w:lang w:val="en-US"/>
              </w:rPr>
            </w:pPr>
          </w:p>
          <w:p w14:paraId="4211B901" w14:textId="77777777" w:rsidR="00D6159D" w:rsidRPr="006F661E" w:rsidRDefault="00D6159D" w:rsidP="00E715E8">
            <w:pPr>
              <w:spacing w:before="0"/>
              <w:ind w:left="144" w:right="144"/>
              <w:rPr>
                <w:bCs/>
                <w:iCs/>
                <w:szCs w:val="24"/>
                <w:lang w:val="en-US"/>
              </w:rPr>
            </w:pPr>
            <w:r>
              <w:rPr>
                <w:bCs/>
                <w:iCs/>
                <w:szCs w:val="24"/>
                <w:lang w:val="en-US"/>
              </w:rPr>
              <w:t>Brian M. Patten</w:t>
            </w:r>
          </w:p>
          <w:p w14:paraId="3CF325B1" w14:textId="77777777" w:rsidR="00D6159D" w:rsidRDefault="00D6159D" w:rsidP="00E715E8">
            <w:pPr>
              <w:spacing w:before="0"/>
              <w:ind w:left="144" w:right="144"/>
              <w:rPr>
                <w:bCs/>
                <w:iCs/>
                <w:szCs w:val="24"/>
                <w:lang w:val="en-US"/>
              </w:rPr>
            </w:pPr>
            <w:r>
              <w:rPr>
                <w:bCs/>
                <w:iCs/>
                <w:szCs w:val="24"/>
                <w:lang w:val="en-US"/>
              </w:rPr>
              <w:t>NTIA</w:t>
            </w:r>
          </w:p>
          <w:p w14:paraId="56F9D855" w14:textId="77777777" w:rsidR="00D6159D" w:rsidRDefault="00D6159D" w:rsidP="00E715E8">
            <w:pPr>
              <w:spacing w:before="0"/>
              <w:ind w:left="144" w:right="144"/>
            </w:pPr>
          </w:p>
          <w:p w14:paraId="49ED1756" w14:textId="77777777" w:rsidR="00D6159D" w:rsidRDefault="00D6159D" w:rsidP="00E715E8">
            <w:pPr>
              <w:spacing w:before="0"/>
              <w:ind w:left="144" w:right="144"/>
              <w:rPr>
                <w:bCs/>
                <w:iCs/>
                <w:szCs w:val="24"/>
                <w:lang w:val="en-US"/>
              </w:rPr>
            </w:pPr>
            <w:r>
              <w:rPr>
                <w:bCs/>
                <w:iCs/>
                <w:szCs w:val="24"/>
                <w:lang w:val="en-US"/>
              </w:rPr>
              <w:t>John A Prendergast</w:t>
            </w:r>
          </w:p>
          <w:p w14:paraId="27A50BA5" w14:textId="77777777" w:rsidR="00D6159D" w:rsidRDefault="00D6159D" w:rsidP="00E715E8">
            <w:pPr>
              <w:spacing w:before="0"/>
              <w:ind w:left="144" w:right="144"/>
              <w:rPr>
                <w:bCs/>
                <w:iCs/>
                <w:szCs w:val="24"/>
                <w:lang w:val="en-US"/>
              </w:rPr>
            </w:pPr>
            <w:r>
              <w:rPr>
                <w:bCs/>
                <w:iCs/>
                <w:szCs w:val="24"/>
                <w:lang w:val="en-US"/>
              </w:rPr>
              <w:t>Blooston, Mordkofsky, Dickens,</w:t>
            </w:r>
          </w:p>
          <w:p w14:paraId="01BC84C6" w14:textId="77777777" w:rsidR="00D6159D" w:rsidRDefault="00D6159D" w:rsidP="00E715E8">
            <w:pPr>
              <w:spacing w:before="0"/>
              <w:ind w:left="144" w:right="144"/>
              <w:rPr>
                <w:bCs/>
                <w:iCs/>
                <w:szCs w:val="24"/>
                <w:lang w:val="en-US"/>
              </w:rPr>
            </w:pPr>
            <w:r>
              <w:rPr>
                <w:bCs/>
                <w:iCs/>
                <w:szCs w:val="24"/>
                <w:lang w:val="en-US"/>
              </w:rPr>
              <w:t>Duffy &amp; Prendergast, LLP</w:t>
            </w:r>
          </w:p>
          <w:p w14:paraId="383E4C83" w14:textId="77777777" w:rsidR="00D6159D" w:rsidRDefault="00D6159D" w:rsidP="00E715E8">
            <w:pPr>
              <w:spacing w:before="0"/>
              <w:ind w:left="144" w:right="144"/>
              <w:rPr>
                <w:bCs/>
                <w:iCs/>
                <w:szCs w:val="24"/>
                <w:lang w:val="en-US"/>
              </w:rPr>
            </w:pPr>
          </w:p>
          <w:p w14:paraId="490A1A5A" w14:textId="77777777" w:rsidR="00D6159D" w:rsidRDefault="00D6159D" w:rsidP="00E715E8">
            <w:pPr>
              <w:spacing w:before="0"/>
              <w:ind w:left="144" w:right="144"/>
              <w:rPr>
                <w:bCs/>
                <w:iCs/>
                <w:szCs w:val="24"/>
                <w:lang w:val="en-US"/>
              </w:rPr>
            </w:pPr>
            <w:r>
              <w:rPr>
                <w:bCs/>
                <w:iCs/>
                <w:szCs w:val="24"/>
                <w:lang w:val="en-US"/>
              </w:rPr>
              <w:t>Louis T. Fiore</w:t>
            </w:r>
          </w:p>
          <w:p w14:paraId="23A1DA98" w14:textId="77777777" w:rsidR="00D6159D" w:rsidRDefault="00D6159D" w:rsidP="00E715E8">
            <w:pPr>
              <w:spacing w:before="0"/>
              <w:ind w:left="144" w:right="144"/>
              <w:rPr>
                <w:bCs/>
                <w:iCs/>
                <w:szCs w:val="24"/>
                <w:lang w:val="en-US"/>
              </w:rPr>
            </w:pPr>
            <w:r>
              <w:rPr>
                <w:bCs/>
                <w:iCs/>
                <w:szCs w:val="24"/>
                <w:lang w:val="en-US"/>
              </w:rPr>
              <w:t>Alarm Industry Communications Committee Chair</w:t>
            </w:r>
          </w:p>
          <w:p w14:paraId="134BC247" w14:textId="77777777" w:rsidR="00D6159D" w:rsidRPr="008F3DF8" w:rsidRDefault="00D6159D" w:rsidP="00E715E8">
            <w:pPr>
              <w:spacing w:before="0"/>
              <w:ind w:left="144" w:right="144"/>
            </w:pPr>
            <w:r>
              <w:rPr>
                <w:bCs/>
                <w:iCs/>
                <w:szCs w:val="24"/>
                <w:lang w:val="en-US"/>
              </w:rPr>
              <w:t>The Monitoring Association</w:t>
            </w:r>
          </w:p>
          <w:p w14:paraId="5C68D517" w14:textId="77777777" w:rsidR="00D6159D" w:rsidRPr="006F661E" w:rsidRDefault="00D6159D" w:rsidP="00E715E8">
            <w:pPr>
              <w:spacing w:before="0"/>
              <w:ind w:left="144" w:right="144"/>
              <w:rPr>
                <w:bCs/>
                <w:iCs/>
                <w:szCs w:val="24"/>
                <w:lang w:val="en-US"/>
              </w:rPr>
            </w:pPr>
          </w:p>
        </w:tc>
        <w:tc>
          <w:tcPr>
            <w:tcW w:w="5409" w:type="dxa"/>
            <w:tcBorders>
              <w:right w:val="double" w:sz="6" w:space="0" w:color="auto"/>
            </w:tcBorders>
          </w:tcPr>
          <w:p w14:paraId="3CC3AF25" w14:textId="77777777" w:rsidR="00D6159D" w:rsidRPr="006F661E" w:rsidRDefault="00D6159D" w:rsidP="00E715E8">
            <w:pPr>
              <w:ind w:left="144" w:right="144"/>
              <w:rPr>
                <w:bCs/>
                <w:szCs w:val="24"/>
                <w:lang w:val="fr-FR"/>
              </w:rPr>
            </w:pPr>
          </w:p>
          <w:p w14:paraId="3A22E579" w14:textId="77777777" w:rsidR="00D6159D" w:rsidRPr="006F661E" w:rsidRDefault="00D6159D" w:rsidP="00E715E8">
            <w:pPr>
              <w:spacing w:before="0"/>
              <w:ind w:left="144" w:right="144"/>
              <w:rPr>
                <w:bCs/>
                <w:szCs w:val="24"/>
                <w:lang w:val="fr-FR"/>
              </w:rPr>
            </w:pPr>
            <w:r w:rsidRPr="006F661E">
              <w:rPr>
                <w:bCs/>
                <w:szCs w:val="24"/>
                <w:lang w:val="fr-FR"/>
              </w:rPr>
              <w:t xml:space="preserve">  </w:t>
            </w:r>
          </w:p>
          <w:p w14:paraId="67CA3449" w14:textId="77777777" w:rsidR="00D6159D" w:rsidRPr="006F661E" w:rsidRDefault="00D6159D" w:rsidP="00E715E8">
            <w:pPr>
              <w:spacing w:before="0"/>
              <w:ind w:left="144" w:right="144"/>
              <w:rPr>
                <w:bCs/>
                <w:color w:val="000000"/>
                <w:szCs w:val="24"/>
                <w:lang w:val="fr-FR"/>
              </w:rPr>
            </w:pPr>
            <w:r w:rsidRPr="006F661E">
              <w:rPr>
                <w:bCs/>
                <w:color w:val="000000"/>
                <w:szCs w:val="24"/>
                <w:lang w:val="fr-FR"/>
              </w:rPr>
              <w:t xml:space="preserve">Phone:    </w:t>
            </w:r>
            <w:r>
              <w:rPr>
                <w:bCs/>
                <w:color w:val="000000"/>
                <w:szCs w:val="24"/>
                <w:lang w:val="fr-FR"/>
              </w:rPr>
              <w:t>+1-202-236-5348</w:t>
            </w:r>
          </w:p>
          <w:p w14:paraId="5344D2D9" w14:textId="77777777" w:rsidR="00D6159D" w:rsidRDefault="00D6159D" w:rsidP="00E715E8">
            <w:pPr>
              <w:spacing w:before="0"/>
              <w:ind w:left="144" w:right="144"/>
              <w:rPr>
                <w:bCs/>
                <w:szCs w:val="24"/>
                <w:lang w:val="fr-FR"/>
              </w:rPr>
            </w:pPr>
            <w:r w:rsidRPr="006F661E">
              <w:rPr>
                <w:bCs/>
                <w:color w:val="000000"/>
                <w:szCs w:val="24"/>
                <w:lang w:val="fr-FR"/>
              </w:rPr>
              <w:t>Email:</w:t>
            </w:r>
            <w:r>
              <w:rPr>
                <w:bCs/>
                <w:color w:val="000000"/>
                <w:szCs w:val="24"/>
                <w:lang w:val="fr-FR"/>
              </w:rPr>
              <w:t xml:space="preserve">    </w:t>
            </w:r>
            <w:hyperlink r:id="rId10" w:history="1">
              <w:r w:rsidRPr="006D52CC">
                <w:rPr>
                  <w:rStyle w:val="Hyperlink"/>
                  <w:bCs/>
                  <w:szCs w:val="24"/>
                  <w:lang w:val="fr-FR"/>
                </w:rPr>
                <w:t>BPatten@ntia.gov</w:t>
              </w:r>
            </w:hyperlink>
          </w:p>
          <w:p w14:paraId="1259B21D" w14:textId="77777777" w:rsidR="00D6159D" w:rsidRDefault="00D6159D" w:rsidP="00E715E8">
            <w:pPr>
              <w:spacing w:before="0"/>
              <w:ind w:left="144" w:right="144"/>
              <w:rPr>
                <w:bCs/>
                <w:szCs w:val="24"/>
                <w:lang w:val="fr-FR"/>
              </w:rPr>
            </w:pPr>
          </w:p>
          <w:p w14:paraId="1612CFDD" w14:textId="77777777" w:rsidR="00D6159D" w:rsidRDefault="00D6159D" w:rsidP="00E715E8">
            <w:pPr>
              <w:spacing w:before="0"/>
              <w:ind w:left="144" w:right="144"/>
              <w:rPr>
                <w:bCs/>
                <w:color w:val="000000"/>
                <w:szCs w:val="24"/>
                <w:lang w:val="fr-FR"/>
              </w:rPr>
            </w:pPr>
            <w:r>
              <w:rPr>
                <w:bCs/>
                <w:color w:val="000000"/>
                <w:szCs w:val="24"/>
                <w:lang w:val="fr-FR"/>
              </w:rPr>
              <w:t xml:space="preserve">Phone: (202) 828-5540    </w:t>
            </w:r>
          </w:p>
          <w:p w14:paraId="6ABD1624" w14:textId="77777777" w:rsidR="00D6159D" w:rsidRDefault="00D6159D" w:rsidP="00E715E8">
            <w:pPr>
              <w:spacing w:before="0"/>
              <w:ind w:left="144" w:right="144"/>
              <w:rPr>
                <w:bCs/>
                <w:color w:val="000000"/>
                <w:szCs w:val="24"/>
                <w:lang w:val="fr-FR"/>
              </w:rPr>
            </w:pPr>
            <w:r>
              <w:rPr>
                <w:bCs/>
                <w:color w:val="000000"/>
                <w:szCs w:val="24"/>
                <w:lang w:val="fr-FR"/>
              </w:rPr>
              <w:t xml:space="preserve">Email:  jap@bloostonlaw.com </w:t>
            </w:r>
          </w:p>
          <w:p w14:paraId="73076081" w14:textId="77777777" w:rsidR="00D6159D" w:rsidRDefault="00D6159D" w:rsidP="00E715E8">
            <w:pPr>
              <w:spacing w:before="0"/>
              <w:ind w:left="144" w:right="144"/>
              <w:rPr>
                <w:bCs/>
                <w:color w:val="000000"/>
                <w:szCs w:val="24"/>
                <w:lang w:val="fr-FR"/>
              </w:rPr>
            </w:pPr>
          </w:p>
          <w:p w14:paraId="7D0E379C" w14:textId="77777777" w:rsidR="00D6159D" w:rsidRDefault="00D6159D" w:rsidP="00E715E8">
            <w:pPr>
              <w:spacing w:before="0"/>
              <w:ind w:left="144" w:right="144"/>
              <w:rPr>
                <w:bCs/>
                <w:color w:val="000000"/>
                <w:szCs w:val="24"/>
                <w:lang w:val="fr-FR"/>
              </w:rPr>
            </w:pPr>
          </w:p>
          <w:p w14:paraId="25785A87" w14:textId="77777777" w:rsidR="00D6159D" w:rsidRDefault="00D6159D" w:rsidP="00E715E8">
            <w:pPr>
              <w:spacing w:before="0"/>
              <w:ind w:right="144"/>
              <w:rPr>
                <w:bCs/>
                <w:color w:val="000000"/>
                <w:szCs w:val="24"/>
                <w:lang w:val="fr-FR"/>
              </w:rPr>
            </w:pPr>
            <w:r>
              <w:rPr>
                <w:bCs/>
                <w:color w:val="000000"/>
                <w:szCs w:val="24"/>
                <w:lang w:val="fr-FR"/>
              </w:rPr>
              <w:t xml:space="preserve">   Phone: (917) 270-5421</w:t>
            </w:r>
          </w:p>
          <w:p w14:paraId="1535B474" w14:textId="77777777" w:rsidR="00D6159D" w:rsidRDefault="00D6159D" w:rsidP="00E715E8">
            <w:pPr>
              <w:spacing w:before="0"/>
              <w:ind w:right="144"/>
              <w:rPr>
                <w:bCs/>
                <w:color w:val="000000"/>
                <w:szCs w:val="24"/>
                <w:lang w:val="fr-FR"/>
              </w:rPr>
            </w:pPr>
            <w:r>
              <w:rPr>
                <w:bCs/>
                <w:color w:val="000000"/>
                <w:szCs w:val="24"/>
                <w:lang w:val="fr-FR"/>
              </w:rPr>
              <w:t xml:space="preserve">   Email: ltfiore@aol.com  </w:t>
            </w:r>
          </w:p>
          <w:p w14:paraId="48587D96" w14:textId="77777777" w:rsidR="00D6159D" w:rsidRPr="006F661E" w:rsidRDefault="00D6159D" w:rsidP="00E715E8">
            <w:pPr>
              <w:spacing w:before="0"/>
              <w:ind w:left="144" w:right="144"/>
              <w:rPr>
                <w:bCs/>
                <w:color w:val="000000"/>
                <w:szCs w:val="24"/>
                <w:lang w:val="fr-FR"/>
              </w:rPr>
            </w:pPr>
            <w:r>
              <w:rPr>
                <w:bCs/>
                <w:color w:val="000000"/>
                <w:szCs w:val="24"/>
                <w:lang w:val="fr-FR"/>
              </w:rPr>
              <w:t xml:space="preserve"> </w:t>
            </w:r>
            <w:r w:rsidRPr="006F661E">
              <w:rPr>
                <w:bCs/>
                <w:color w:val="000000"/>
                <w:szCs w:val="24"/>
                <w:lang w:val="fr-FR"/>
              </w:rPr>
              <w:t xml:space="preserve"> </w:t>
            </w:r>
          </w:p>
          <w:p w14:paraId="05D6CD38" w14:textId="77777777" w:rsidR="00D6159D" w:rsidRPr="006F661E" w:rsidRDefault="00D6159D" w:rsidP="00E715E8">
            <w:pPr>
              <w:spacing w:before="0"/>
              <w:ind w:left="144" w:right="144"/>
              <w:rPr>
                <w:bCs/>
                <w:color w:val="000000"/>
                <w:szCs w:val="24"/>
                <w:lang w:val="fr-FR"/>
              </w:rPr>
            </w:pPr>
          </w:p>
          <w:p w14:paraId="1C8B9C23" w14:textId="77777777" w:rsidR="00D6159D" w:rsidRPr="006F661E" w:rsidRDefault="00D6159D" w:rsidP="00E715E8">
            <w:pPr>
              <w:spacing w:before="0"/>
              <w:ind w:right="144"/>
              <w:rPr>
                <w:bCs/>
                <w:color w:val="000000"/>
                <w:szCs w:val="24"/>
                <w:lang w:val="fr-FR"/>
              </w:rPr>
            </w:pPr>
            <w:r w:rsidRPr="006F661E">
              <w:rPr>
                <w:bCs/>
                <w:color w:val="000000"/>
                <w:szCs w:val="24"/>
                <w:lang w:val="fr-FR"/>
              </w:rPr>
              <w:t xml:space="preserve"> </w:t>
            </w:r>
          </w:p>
        </w:tc>
      </w:tr>
      <w:tr w:rsidR="00D6159D" w:rsidRPr="008A5AF1" w14:paraId="15246E53" w14:textId="77777777" w:rsidTr="00E715E8">
        <w:trPr>
          <w:trHeight w:val="541"/>
        </w:trPr>
        <w:tc>
          <w:tcPr>
            <w:tcW w:w="9393" w:type="dxa"/>
            <w:gridSpan w:val="2"/>
            <w:tcBorders>
              <w:left w:val="double" w:sz="6" w:space="0" w:color="auto"/>
              <w:right w:val="double" w:sz="6" w:space="0" w:color="auto"/>
            </w:tcBorders>
          </w:tcPr>
          <w:p w14:paraId="7B8AC13E" w14:textId="77777777" w:rsidR="00D6159D" w:rsidRPr="006F661E" w:rsidRDefault="00D6159D" w:rsidP="00E715E8">
            <w:pPr>
              <w:spacing w:after="120"/>
              <w:ind w:left="187" w:right="144"/>
              <w:rPr>
                <w:szCs w:val="24"/>
              </w:rPr>
            </w:pPr>
            <w:r w:rsidRPr="006F661E">
              <w:rPr>
                <w:b/>
                <w:szCs w:val="24"/>
              </w:rPr>
              <w:t>Purpose/Objective:</w:t>
            </w:r>
            <w:r w:rsidRPr="006F661E">
              <w:rPr>
                <w:bCs/>
                <w:szCs w:val="24"/>
              </w:rPr>
              <w:t xml:space="preserve">  </w:t>
            </w:r>
            <w:r>
              <w:rPr>
                <w:szCs w:val="24"/>
              </w:rPr>
              <w:t>This contribution is intended to educate the Fixed Service (FS) community regarding mesh network systems used for central station radio frequency mesh networks in the 450-470 MHz frequency band.   Technical and operational characteristics of fixed service radio frequency mesh network systems in this band are presented</w:t>
            </w:r>
          </w:p>
        </w:tc>
      </w:tr>
      <w:tr w:rsidR="00D6159D" w:rsidRPr="008A5AF1" w14:paraId="179F2C3A" w14:textId="77777777" w:rsidTr="00E715E8">
        <w:trPr>
          <w:trHeight w:val="1380"/>
        </w:trPr>
        <w:tc>
          <w:tcPr>
            <w:tcW w:w="9393" w:type="dxa"/>
            <w:gridSpan w:val="2"/>
            <w:tcBorders>
              <w:left w:val="double" w:sz="6" w:space="0" w:color="auto"/>
              <w:bottom w:val="single" w:sz="12" w:space="0" w:color="auto"/>
              <w:right w:val="double" w:sz="6" w:space="0" w:color="auto"/>
            </w:tcBorders>
          </w:tcPr>
          <w:p w14:paraId="31A910F0" w14:textId="77777777" w:rsidR="00D6159D" w:rsidRDefault="00D6159D" w:rsidP="00E715E8">
            <w:pPr>
              <w:ind w:left="180" w:right="144"/>
              <w:rPr>
                <w:szCs w:val="24"/>
              </w:rPr>
            </w:pPr>
            <w:r w:rsidRPr="006F661E">
              <w:rPr>
                <w:b/>
                <w:szCs w:val="24"/>
              </w:rPr>
              <w:t>Abstract:</w:t>
            </w:r>
            <w:r w:rsidRPr="006F661E">
              <w:rPr>
                <w:bCs/>
                <w:szCs w:val="24"/>
              </w:rPr>
              <w:t xml:space="preserve">  </w:t>
            </w:r>
            <w:r>
              <w:rPr>
                <w:szCs w:val="24"/>
              </w:rPr>
              <w:t xml:space="preserve">This document presents a description, technical and operational characteristics of fixed service central station radio frequency mesh network systems.  It gives an example of the implementation of this system in the United States and suggests that other administrations may have differing regulatory rules.  </w:t>
            </w:r>
          </w:p>
          <w:p w14:paraId="3DFB962A" w14:textId="77777777" w:rsidR="00D6159D" w:rsidRDefault="00D6159D" w:rsidP="00E715E8">
            <w:pPr>
              <w:ind w:left="180" w:right="144"/>
              <w:rPr>
                <w:szCs w:val="24"/>
              </w:rPr>
            </w:pPr>
            <w:r>
              <w:rPr>
                <w:szCs w:val="24"/>
              </w:rPr>
              <w:t>Although this document should be brought to a close, several editorials were suggested by one administration at the November 2020 meeting of WP 5C without resolution as to the final form of the document.  The issues raised on the antenna type and gain are addressed in this version as well as how the performance criterion is applied.</w:t>
            </w:r>
          </w:p>
          <w:p w14:paraId="77BC8DF7" w14:textId="77777777" w:rsidR="00D6159D" w:rsidRPr="007561A4" w:rsidRDefault="00D6159D" w:rsidP="00E715E8">
            <w:pPr>
              <w:ind w:left="180" w:right="144"/>
              <w:rPr>
                <w:szCs w:val="24"/>
              </w:rPr>
            </w:pPr>
          </w:p>
        </w:tc>
      </w:tr>
    </w:tbl>
    <w:p w14:paraId="0C630056" w14:textId="77777777" w:rsidR="006F4242" w:rsidRDefault="006F424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5EF7392" w14:textId="77777777" w:rsidTr="00876A8A">
        <w:trPr>
          <w:cantSplit/>
        </w:trPr>
        <w:tc>
          <w:tcPr>
            <w:tcW w:w="6487" w:type="dxa"/>
            <w:vAlign w:val="center"/>
          </w:tcPr>
          <w:p w14:paraId="56E8A7DA" w14:textId="1ED27F1B"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67C344E" w14:textId="25964CB9" w:rsidR="009F6520" w:rsidRDefault="009B283C" w:rsidP="009B283C">
            <w:pPr>
              <w:shd w:val="solid" w:color="FFFFFF" w:fill="FFFFFF"/>
              <w:spacing w:before="0" w:line="240" w:lineRule="atLeast"/>
            </w:pPr>
            <w:bookmarkStart w:id="3" w:name="ditulogo"/>
            <w:bookmarkEnd w:id="3"/>
            <w:r>
              <w:rPr>
                <w:noProof/>
                <w:lang w:val="en-US"/>
              </w:rPr>
              <w:drawing>
                <wp:inline distT="0" distB="0" distL="0" distR="0" wp14:anchorId="120A2708" wp14:editId="2A881ED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A7B1913" w14:textId="77777777" w:rsidTr="00876A8A">
        <w:trPr>
          <w:cantSplit/>
        </w:trPr>
        <w:tc>
          <w:tcPr>
            <w:tcW w:w="6487" w:type="dxa"/>
            <w:tcBorders>
              <w:bottom w:val="single" w:sz="12" w:space="0" w:color="auto"/>
            </w:tcBorders>
          </w:tcPr>
          <w:p w14:paraId="5E317CB5"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B8A0F5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0F065C3" w14:textId="77777777" w:rsidTr="00876A8A">
        <w:trPr>
          <w:cantSplit/>
        </w:trPr>
        <w:tc>
          <w:tcPr>
            <w:tcW w:w="6487" w:type="dxa"/>
            <w:tcBorders>
              <w:top w:val="single" w:sz="12" w:space="0" w:color="auto"/>
            </w:tcBorders>
          </w:tcPr>
          <w:p w14:paraId="0F7DEF02"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D46D1ED" w14:textId="77777777" w:rsidR="000069D4" w:rsidRPr="00710D66" w:rsidRDefault="000069D4" w:rsidP="00A5173C">
            <w:pPr>
              <w:shd w:val="solid" w:color="FFFFFF" w:fill="FFFFFF"/>
              <w:spacing w:before="0" w:after="48" w:line="240" w:lineRule="atLeast"/>
              <w:rPr>
                <w:lang w:val="en-US"/>
              </w:rPr>
            </w:pPr>
          </w:p>
        </w:tc>
      </w:tr>
      <w:tr w:rsidR="000069D4" w:rsidRPr="00F30AF3" w14:paraId="3438C4C5" w14:textId="77777777" w:rsidTr="00876A8A">
        <w:trPr>
          <w:cantSplit/>
        </w:trPr>
        <w:tc>
          <w:tcPr>
            <w:tcW w:w="6487" w:type="dxa"/>
            <w:vMerge w:val="restart"/>
          </w:tcPr>
          <w:p w14:paraId="15BEF262" w14:textId="4167470D" w:rsidR="009B283C" w:rsidRPr="007000CC" w:rsidRDefault="009B283C" w:rsidP="009B283C">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4" w:name="recibido"/>
            <w:bookmarkStart w:id="5" w:name="dnum" w:colFirst="1" w:colLast="1"/>
            <w:bookmarkEnd w:id="4"/>
            <w:r w:rsidRPr="007000CC">
              <w:rPr>
                <w:rFonts w:ascii="Verdana" w:hAnsi="Verdana"/>
                <w:sz w:val="20"/>
                <w:lang w:val="fr-CH"/>
              </w:rPr>
              <w:t>Source:</w:t>
            </w:r>
            <w:r w:rsidRPr="007000CC">
              <w:rPr>
                <w:rFonts w:ascii="Verdana" w:hAnsi="Verdana"/>
                <w:sz w:val="20"/>
                <w:lang w:val="fr-CH"/>
              </w:rPr>
              <w:tab/>
              <w:t>Document</w:t>
            </w:r>
            <w:r w:rsidR="00B83E1C" w:rsidRPr="007000CC">
              <w:rPr>
                <w:rFonts w:ascii="Verdana" w:hAnsi="Verdana"/>
                <w:sz w:val="20"/>
                <w:lang w:val="fr-CH"/>
              </w:rPr>
              <w:t xml:space="preserve"> 5C/</w:t>
            </w:r>
            <w:r w:rsidR="00D6159D">
              <w:rPr>
                <w:rFonts w:ascii="Verdana" w:hAnsi="Verdana"/>
                <w:sz w:val="20"/>
                <w:lang w:val="fr-CH"/>
              </w:rPr>
              <w:t>135</w:t>
            </w:r>
            <w:r w:rsidR="00914789">
              <w:rPr>
                <w:rFonts w:ascii="Verdana" w:hAnsi="Verdana"/>
                <w:sz w:val="20"/>
                <w:lang w:val="fr-CH"/>
              </w:rPr>
              <w:t xml:space="preserve"> Annex 5</w:t>
            </w:r>
          </w:p>
          <w:p w14:paraId="317CBCA3" w14:textId="68167AA9" w:rsidR="009B283C" w:rsidRPr="00982084" w:rsidRDefault="009B283C" w:rsidP="009B283C">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195D880B" w14:textId="703F9B04" w:rsidR="000069D4" w:rsidRPr="00914789" w:rsidRDefault="009B283C" w:rsidP="00A5173C">
            <w:pPr>
              <w:shd w:val="solid" w:color="FFFFFF" w:fill="FFFFFF"/>
              <w:spacing w:before="0" w:line="240" w:lineRule="atLeast"/>
              <w:rPr>
                <w:rFonts w:ascii="Verdana" w:hAnsi="Verdana"/>
                <w:sz w:val="20"/>
                <w:lang w:val="es-US" w:eastAsia="zh-CN"/>
              </w:rPr>
            </w:pPr>
            <w:r w:rsidRPr="00914789">
              <w:rPr>
                <w:rFonts w:ascii="Verdana" w:hAnsi="Verdana"/>
                <w:b/>
                <w:sz w:val="20"/>
                <w:lang w:val="es-US" w:eastAsia="zh-CN"/>
              </w:rPr>
              <w:t>Document 5C</w:t>
            </w:r>
            <w:r w:rsidR="00914789" w:rsidRPr="00914789">
              <w:rPr>
                <w:rFonts w:ascii="Verdana" w:hAnsi="Verdana"/>
                <w:b/>
                <w:sz w:val="20"/>
                <w:lang w:val="es-US" w:eastAsia="zh-CN"/>
              </w:rPr>
              <w:t>/</w:t>
            </w:r>
            <w:r w:rsidR="00320FA5">
              <w:rPr>
                <w:rFonts w:ascii="Verdana" w:hAnsi="Verdana"/>
                <w:b/>
                <w:sz w:val="20"/>
                <w:lang w:val="es-US" w:eastAsia="zh-CN"/>
              </w:rPr>
              <w:t>X</w:t>
            </w:r>
            <w:r w:rsidR="00914789" w:rsidRPr="00914789">
              <w:rPr>
                <w:rFonts w:ascii="Verdana" w:hAnsi="Verdana"/>
                <w:b/>
                <w:sz w:val="20"/>
                <w:lang w:val="es-US" w:eastAsia="zh-CN"/>
              </w:rPr>
              <w:t>X</w:t>
            </w:r>
            <w:r w:rsidRPr="00914789">
              <w:rPr>
                <w:rFonts w:ascii="Verdana" w:hAnsi="Verdana"/>
                <w:b/>
                <w:sz w:val="20"/>
                <w:lang w:val="es-US" w:eastAsia="zh-CN"/>
              </w:rPr>
              <w:t>-E</w:t>
            </w:r>
          </w:p>
        </w:tc>
      </w:tr>
      <w:tr w:rsidR="000069D4" w14:paraId="664853E2" w14:textId="77777777" w:rsidTr="00876A8A">
        <w:trPr>
          <w:cantSplit/>
        </w:trPr>
        <w:tc>
          <w:tcPr>
            <w:tcW w:w="6487" w:type="dxa"/>
            <w:vMerge/>
          </w:tcPr>
          <w:p w14:paraId="00E18AF1" w14:textId="77777777" w:rsidR="000069D4" w:rsidRPr="00914789" w:rsidRDefault="000069D4" w:rsidP="00A5173C">
            <w:pPr>
              <w:spacing w:before="60"/>
              <w:jc w:val="center"/>
              <w:rPr>
                <w:b/>
                <w:smallCaps/>
                <w:sz w:val="32"/>
                <w:lang w:val="es-US" w:eastAsia="zh-CN"/>
              </w:rPr>
            </w:pPr>
            <w:bookmarkStart w:id="6" w:name="ddate" w:colFirst="1" w:colLast="1"/>
            <w:bookmarkEnd w:id="5"/>
          </w:p>
        </w:tc>
        <w:tc>
          <w:tcPr>
            <w:tcW w:w="3402" w:type="dxa"/>
          </w:tcPr>
          <w:p w14:paraId="679BFD11" w14:textId="7D7FF9BF" w:rsidR="000069D4" w:rsidRPr="009B283C" w:rsidRDefault="00320FA5" w:rsidP="00A5173C">
            <w:pPr>
              <w:shd w:val="solid" w:color="FFFFFF" w:fill="FFFFFF"/>
              <w:spacing w:before="0" w:line="240" w:lineRule="atLeast"/>
              <w:rPr>
                <w:rFonts w:ascii="Verdana" w:hAnsi="Verdana"/>
                <w:sz w:val="20"/>
                <w:lang w:eastAsia="zh-CN"/>
              </w:rPr>
            </w:pPr>
            <w:r>
              <w:rPr>
                <w:rFonts w:ascii="Verdana" w:hAnsi="Verdana"/>
                <w:b/>
                <w:sz w:val="20"/>
                <w:lang w:eastAsia="zh-CN"/>
              </w:rPr>
              <w:t>XX</w:t>
            </w:r>
            <w:r w:rsidR="009B283C">
              <w:rPr>
                <w:rFonts w:ascii="Verdana" w:hAnsi="Verdana"/>
                <w:b/>
                <w:sz w:val="20"/>
                <w:lang w:eastAsia="zh-CN"/>
              </w:rPr>
              <w:t xml:space="preserve"> </w:t>
            </w:r>
            <w:r>
              <w:rPr>
                <w:rFonts w:ascii="Verdana" w:hAnsi="Verdana"/>
                <w:b/>
                <w:sz w:val="20"/>
                <w:lang w:eastAsia="zh-CN"/>
              </w:rPr>
              <w:t>April</w:t>
            </w:r>
            <w:r w:rsidR="009B283C">
              <w:rPr>
                <w:rFonts w:ascii="Verdana" w:hAnsi="Verdana"/>
                <w:b/>
                <w:sz w:val="20"/>
                <w:lang w:eastAsia="zh-CN"/>
              </w:rPr>
              <w:t xml:space="preserve"> 202</w:t>
            </w:r>
            <w:r>
              <w:rPr>
                <w:rFonts w:ascii="Verdana" w:hAnsi="Verdana"/>
                <w:b/>
                <w:sz w:val="20"/>
                <w:lang w:eastAsia="zh-CN"/>
              </w:rPr>
              <w:t>1</w:t>
            </w:r>
          </w:p>
        </w:tc>
      </w:tr>
      <w:tr w:rsidR="000069D4" w14:paraId="62138D34" w14:textId="77777777" w:rsidTr="00876A8A">
        <w:trPr>
          <w:cantSplit/>
        </w:trPr>
        <w:tc>
          <w:tcPr>
            <w:tcW w:w="6487" w:type="dxa"/>
            <w:vMerge/>
          </w:tcPr>
          <w:p w14:paraId="7FC7012E" w14:textId="77777777" w:rsidR="000069D4" w:rsidRDefault="000069D4" w:rsidP="00A5173C">
            <w:pPr>
              <w:spacing w:before="60"/>
              <w:jc w:val="center"/>
              <w:rPr>
                <w:b/>
                <w:smallCaps/>
                <w:sz w:val="32"/>
                <w:lang w:eastAsia="zh-CN"/>
              </w:rPr>
            </w:pPr>
            <w:bookmarkStart w:id="7" w:name="dorlang" w:colFirst="1" w:colLast="1"/>
            <w:bookmarkEnd w:id="6"/>
          </w:p>
        </w:tc>
        <w:tc>
          <w:tcPr>
            <w:tcW w:w="3402" w:type="dxa"/>
          </w:tcPr>
          <w:p w14:paraId="10853A20" w14:textId="35D88703" w:rsidR="000069D4" w:rsidRPr="009B283C" w:rsidRDefault="009B283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276A29FA" w14:textId="77777777" w:rsidTr="00D046A7">
        <w:trPr>
          <w:cantSplit/>
        </w:trPr>
        <w:tc>
          <w:tcPr>
            <w:tcW w:w="9889" w:type="dxa"/>
            <w:gridSpan w:val="2"/>
          </w:tcPr>
          <w:p w14:paraId="231CEAD8" w14:textId="5C13179D" w:rsidR="000069D4" w:rsidRDefault="00320FA5" w:rsidP="009B283C">
            <w:pPr>
              <w:pStyle w:val="Source"/>
              <w:rPr>
                <w:lang w:eastAsia="zh-CN"/>
              </w:rPr>
            </w:pPr>
            <w:bookmarkStart w:id="8" w:name="dsource" w:colFirst="0" w:colLast="0"/>
            <w:bookmarkEnd w:id="7"/>
            <w:r>
              <w:rPr>
                <w:lang w:eastAsia="zh-CN"/>
              </w:rPr>
              <w:t>United States of America</w:t>
            </w:r>
          </w:p>
        </w:tc>
      </w:tr>
      <w:tr w:rsidR="000069D4" w14:paraId="59437BBC" w14:textId="77777777" w:rsidTr="00D046A7">
        <w:trPr>
          <w:cantSplit/>
        </w:trPr>
        <w:tc>
          <w:tcPr>
            <w:tcW w:w="9889" w:type="dxa"/>
            <w:gridSpan w:val="2"/>
          </w:tcPr>
          <w:p w14:paraId="2ED91691" w14:textId="05161062" w:rsidR="000069D4" w:rsidRDefault="000069D4" w:rsidP="00A5173C">
            <w:pPr>
              <w:pStyle w:val="Title1"/>
              <w:rPr>
                <w:lang w:eastAsia="zh-CN"/>
              </w:rPr>
            </w:pPr>
            <w:bookmarkStart w:id="9" w:name="drec" w:colFirst="0" w:colLast="0"/>
            <w:bookmarkEnd w:id="8"/>
          </w:p>
        </w:tc>
      </w:tr>
      <w:tr w:rsidR="000069D4" w14:paraId="3FEC4BC1" w14:textId="77777777" w:rsidTr="00D046A7">
        <w:trPr>
          <w:cantSplit/>
        </w:trPr>
        <w:tc>
          <w:tcPr>
            <w:tcW w:w="9889" w:type="dxa"/>
            <w:gridSpan w:val="2"/>
          </w:tcPr>
          <w:p w14:paraId="0CEECAF2" w14:textId="178EE45F" w:rsidR="000069D4" w:rsidRDefault="00DF00A8" w:rsidP="009B283C">
            <w:pPr>
              <w:pStyle w:val="Title4"/>
              <w:rPr>
                <w:lang w:eastAsia="zh-CN"/>
              </w:rPr>
            </w:pPr>
            <w:bookmarkStart w:id="10" w:name="_Hlk47468831"/>
            <w:bookmarkStart w:id="11" w:name="dtitle1" w:colFirst="0" w:colLast="0"/>
            <w:bookmarkEnd w:id="9"/>
            <w:r>
              <w:rPr>
                <w:lang w:val="en-US"/>
              </w:rPr>
              <w:t xml:space="preserve">Proposal for Editorials to the </w:t>
            </w:r>
            <w:r w:rsidRPr="001A0294">
              <w:rPr>
                <w:lang w:val="en-US"/>
              </w:rPr>
              <w:t xml:space="preserve">Preliminary </w:t>
            </w:r>
            <w:r>
              <w:rPr>
                <w:lang w:val="en-US"/>
              </w:rPr>
              <w:t>D</w:t>
            </w:r>
            <w:r w:rsidRPr="001A0294">
              <w:rPr>
                <w:lang w:val="en-US"/>
              </w:rPr>
              <w:t xml:space="preserve">raft </w:t>
            </w:r>
            <w:r>
              <w:rPr>
                <w:lang w:val="en-US"/>
              </w:rPr>
              <w:t>N</w:t>
            </w:r>
            <w:r w:rsidRPr="001A0294">
              <w:rPr>
                <w:lang w:val="en-US"/>
              </w:rPr>
              <w:t xml:space="preserve">ew </w:t>
            </w:r>
            <w:r>
              <w:rPr>
                <w:lang w:val="en-US"/>
              </w:rPr>
              <w:t>R</w:t>
            </w:r>
            <w:r w:rsidRPr="001A0294">
              <w:rPr>
                <w:lang w:val="en-US"/>
              </w:rPr>
              <w:t xml:space="preserve">eport </w:t>
            </w:r>
            <w:r w:rsidR="001A0294" w:rsidRPr="001A0294">
              <w:rPr>
                <w:lang w:val="en-US"/>
              </w:rPr>
              <w:t>ITU-R F.[CSA]</w:t>
            </w:r>
            <w:bookmarkEnd w:id="10"/>
          </w:p>
        </w:tc>
      </w:tr>
    </w:tbl>
    <w:p w14:paraId="3A78BA73" w14:textId="77777777" w:rsidR="00320FA5" w:rsidRDefault="00320FA5" w:rsidP="00320FA5">
      <w:pPr>
        <w:pStyle w:val="Heading1"/>
        <w:ind w:left="0" w:firstLine="0"/>
        <w:rPr>
          <w:lang w:val="en-US"/>
        </w:rPr>
      </w:pPr>
      <w:bookmarkStart w:id="12" w:name="dbreak"/>
      <w:bookmarkEnd w:id="11"/>
      <w:bookmarkEnd w:id="12"/>
    </w:p>
    <w:p w14:paraId="2D6F9B3F" w14:textId="77777777" w:rsidR="00FA739E" w:rsidRPr="006F4242" w:rsidRDefault="00FA739E">
      <w:pPr>
        <w:tabs>
          <w:tab w:val="clear" w:pos="1134"/>
          <w:tab w:val="clear" w:pos="1871"/>
          <w:tab w:val="clear" w:pos="2268"/>
        </w:tabs>
        <w:overflowPunct/>
        <w:autoSpaceDE/>
        <w:autoSpaceDN/>
        <w:adjustRightInd/>
        <w:spacing w:before="0"/>
        <w:textAlignment w:val="auto"/>
        <w:rPr>
          <w:b/>
          <w:bCs/>
          <w:lang w:val="en-US"/>
        </w:rPr>
      </w:pPr>
      <w:r w:rsidRPr="006F4242">
        <w:rPr>
          <w:b/>
          <w:bCs/>
          <w:lang w:val="en-US"/>
        </w:rPr>
        <w:t>Introduction</w:t>
      </w:r>
    </w:p>
    <w:p w14:paraId="75B2643E" w14:textId="77777777" w:rsidR="00FA739E" w:rsidRDefault="00FA739E">
      <w:pPr>
        <w:tabs>
          <w:tab w:val="clear" w:pos="1134"/>
          <w:tab w:val="clear" w:pos="1871"/>
          <w:tab w:val="clear" w:pos="2268"/>
        </w:tabs>
        <w:overflowPunct/>
        <w:autoSpaceDE/>
        <w:autoSpaceDN/>
        <w:adjustRightInd/>
        <w:spacing w:before="0"/>
        <w:textAlignment w:val="auto"/>
        <w:rPr>
          <w:lang w:val="en-US"/>
        </w:rPr>
      </w:pPr>
    </w:p>
    <w:p w14:paraId="66E7A30B" w14:textId="77777777" w:rsidR="0090212F" w:rsidRDefault="0090212F" w:rsidP="0090212F">
      <w:pPr>
        <w:ind w:left="180" w:right="144"/>
        <w:rPr>
          <w:szCs w:val="24"/>
        </w:rPr>
      </w:pPr>
      <w:r>
        <w:rPr>
          <w:szCs w:val="24"/>
        </w:rPr>
        <w:t xml:space="preserve">This document presents a description, technical and operational characteristics of fixed service central station radio frequency mesh network systems.  It gives an example of the implementation of this system in the United States and suggests that other administrations may have differing regulatory rules.  </w:t>
      </w:r>
    </w:p>
    <w:p w14:paraId="5F66C7D8" w14:textId="1E0F13D1" w:rsidR="0090212F" w:rsidRDefault="0090212F" w:rsidP="0090212F">
      <w:pPr>
        <w:ind w:left="180" w:right="144"/>
        <w:rPr>
          <w:szCs w:val="24"/>
        </w:rPr>
      </w:pPr>
      <w:r>
        <w:rPr>
          <w:szCs w:val="24"/>
        </w:rPr>
        <w:t xml:space="preserve">Although the intent was to elevate </w:t>
      </w:r>
      <w:r w:rsidR="00A41B64">
        <w:rPr>
          <w:szCs w:val="24"/>
        </w:rPr>
        <w:t xml:space="preserve">this document to DN Report at the November 2020 </w:t>
      </w:r>
      <w:r w:rsidR="00645F5F">
        <w:rPr>
          <w:szCs w:val="24"/>
        </w:rPr>
        <w:t xml:space="preserve">meeting of WP 5C, </w:t>
      </w:r>
      <w:r>
        <w:rPr>
          <w:szCs w:val="24"/>
        </w:rPr>
        <w:t>s</w:t>
      </w:r>
      <w:r w:rsidR="00A65EA1">
        <w:rPr>
          <w:szCs w:val="24"/>
        </w:rPr>
        <w:t>ome</w:t>
      </w:r>
      <w:r>
        <w:rPr>
          <w:szCs w:val="24"/>
        </w:rPr>
        <w:t xml:space="preserve"> editorials were suggested </w:t>
      </w:r>
      <w:r w:rsidR="00A65EA1">
        <w:rPr>
          <w:szCs w:val="24"/>
        </w:rPr>
        <w:t>during the meeting to further clarify some technical aspects of the document</w:t>
      </w:r>
      <w:r w:rsidR="00A70B50">
        <w:rPr>
          <w:szCs w:val="24"/>
        </w:rPr>
        <w:t>,</w:t>
      </w:r>
      <w:r w:rsidR="0077396E">
        <w:rPr>
          <w:szCs w:val="24"/>
        </w:rPr>
        <w:t xml:space="preserve"> but these did not achieve resolution as to their final form </w:t>
      </w:r>
      <w:r w:rsidR="00C23629">
        <w:rPr>
          <w:szCs w:val="24"/>
        </w:rPr>
        <w:t xml:space="preserve">by the close of the meeting.  </w:t>
      </w:r>
      <w:r>
        <w:rPr>
          <w:szCs w:val="24"/>
        </w:rPr>
        <w:t xml:space="preserve">The issues raised </w:t>
      </w:r>
      <w:r w:rsidR="00C23629">
        <w:rPr>
          <w:szCs w:val="24"/>
        </w:rPr>
        <w:t xml:space="preserve">with respect to the </w:t>
      </w:r>
      <w:r>
        <w:rPr>
          <w:szCs w:val="24"/>
        </w:rPr>
        <w:t>antenna type and gain are addressed in this version as well as how the performance criterion is applied.</w:t>
      </w:r>
      <w:r w:rsidR="00B7327D">
        <w:rPr>
          <w:szCs w:val="24"/>
        </w:rPr>
        <w:t xml:space="preserve">  The United States </w:t>
      </w:r>
      <w:r w:rsidR="006A2347">
        <w:rPr>
          <w:szCs w:val="24"/>
        </w:rPr>
        <w:t>suggests that this document has reached a level of maturity</w:t>
      </w:r>
      <w:r w:rsidR="008B3A5B">
        <w:rPr>
          <w:szCs w:val="24"/>
        </w:rPr>
        <w:t xml:space="preserve"> to warrant elevation to Draft New Report</w:t>
      </w:r>
      <w:r w:rsidR="00CA35D0">
        <w:rPr>
          <w:szCs w:val="24"/>
        </w:rPr>
        <w:t xml:space="preserve"> status.</w:t>
      </w:r>
      <w:r w:rsidR="008B3A5B">
        <w:rPr>
          <w:szCs w:val="24"/>
        </w:rPr>
        <w:t xml:space="preserve"> </w:t>
      </w:r>
    </w:p>
    <w:p w14:paraId="799DDD43" w14:textId="77777777" w:rsidR="00FA739E" w:rsidRPr="0090212F" w:rsidRDefault="00FA739E">
      <w:pPr>
        <w:tabs>
          <w:tab w:val="clear" w:pos="1134"/>
          <w:tab w:val="clear" w:pos="1871"/>
          <w:tab w:val="clear" w:pos="2268"/>
        </w:tabs>
        <w:overflowPunct/>
        <w:autoSpaceDE/>
        <w:autoSpaceDN/>
        <w:adjustRightInd/>
        <w:spacing w:before="0"/>
        <w:textAlignment w:val="auto"/>
      </w:pPr>
    </w:p>
    <w:p w14:paraId="71D26D6C" w14:textId="77777777" w:rsidR="00FA739E" w:rsidRDefault="00FA739E">
      <w:pPr>
        <w:tabs>
          <w:tab w:val="clear" w:pos="1134"/>
          <w:tab w:val="clear" w:pos="1871"/>
          <w:tab w:val="clear" w:pos="2268"/>
        </w:tabs>
        <w:overflowPunct/>
        <w:autoSpaceDE/>
        <w:autoSpaceDN/>
        <w:adjustRightInd/>
        <w:spacing w:before="0"/>
        <w:textAlignment w:val="auto"/>
        <w:rPr>
          <w:lang w:val="en-US"/>
        </w:rPr>
      </w:pPr>
    </w:p>
    <w:p w14:paraId="54512EA5" w14:textId="77777777" w:rsidR="00FA739E" w:rsidRDefault="00FA739E">
      <w:pPr>
        <w:tabs>
          <w:tab w:val="clear" w:pos="1134"/>
          <w:tab w:val="clear" w:pos="1871"/>
          <w:tab w:val="clear" w:pos="2268"/>
        </w:tabs>
        <w:overflowPunct/>
        <w:autoSpaceDE/>
        <w:autoSpaceDN/>
        <w:adjustRightInd/>
        <w:spacing w:before="0"/>
        <w:textAlignment w:val="auto"/>
        <w:rPr>
          <w:lang w:val="en-US"/>
        </w:rPr>
      </w:pPr>
    </w:p>
    <w:p w14:paraId="69C59770" w14:textId="000736D2" w:rsidR="00FA739E" w:rsidRDefault="00FA739E">
      <w:pPr>
        <w:tabs>
          <w:tab w:val="clear" w:pos="1134"/>
          <w:tab w:val="clear" w:pos="1871"/>
          <w:tab w:val="clear" w:pos="2268"/>
        </w:tabs>
        <w:overflowPunct/>
        <w:autoSpaceDE/>
        <w:autoSpaceDN/>
        <w:adjustRightInd/>
        <w:spacing w:before="0"/>
        <w:textAlignment w:val="auto"/>
        <w:rPr>
          <w:lang w:val="en-US"/>
        </w:rPr>
      </w:pPr>
      <w:r w:rsidRPr="000115B1">
        <w:rPr>
          <w:b/>
          <w:bCs/>
          <w:lang w:val="en-US"/>
        </w:rPr>
        <w:t>Attachment</w:t>
      </w:r>
      <w:r w:rsidR="00545612" w:rsidRPr="000115B1">
        <w:rPr>
          <w:b/>
          <w:bCs/>
          <w:lang w:val="en-US"/>
        </w:rPr>
        <w:t>:</w:t>
      </w:r>
      <w:r w:rsidR="00545612">
        <w:rPr>
          <w:lang w:val="en-US"/>
        </w:rPr>
        <w:t xml:space="preserve"> Editorials against </w:t>
      </w:r>
      <w:r w:rsidR="000115B1">
        <w:rPr>
          <w:lang w:val="en-US" w:eastAsia="zh-CN"/>
        </w:rPr>
        <w:t>Annex 5</w:t>
      </w:r>
      <w:r w:rsidR="000115B1" w:rsidRPr="00EA1802">
        <w:rPr>
          <w:lang w:val="en-US" w:eastAsia="zh-CN"/>
        </w:rPr>
        <w:t xml:space="preserve"> to Working Party 5C Chairman’s Report</w:t>
      </w:r>
    </w:p>
    <w:p w14:paraId="745DE9DF" w14:textId="77777777" w:rsidR="00FA739E" w:rsidRDefault="00FA739E">
      <w:pPr>
        <w:tabs>
          <w:tab w:val="clear" w:pos="1134"/>
          <w:tab w:val="clear" w:pos="1871"/>
          <w:tab w:val="clear" w:pos="2268"/>
        </w:tabs>
        <w:overflowPunct/>
        <w:autoSpaceDE/>
        <w:autoSpaceDN/>
        <w:adjustRightInd/>
        <w:spacing w:before="0"/>
        <w:textAlignment w:val="auto"/>
        <w:rPr>
          <w:lang w:val="en-US"/>
        </w:rPr>
      </w:pPr>
    </w:p>
    <w:p w14:paraId="661F5BF9" w14:textId="77777777" w:rsidR="00FA739E" w:rsidRDefault="00FA739E">
      <w:pPr>
        <w:tabs>
          <w:tab w:val="clear" w:pos="1134"/>
          <w:tab w:val="clear" w:pos="1871"/>
          <w:tab w:val="clear" w:pos="2268"/>
        </w:tabs>
        <w:overflowPunct/>
        <w:autoSpaceDE/>
        <w:autoSpaceDN/>
        <w:adjustRightInd/>
        <w:spacing w:before="0"/>
        <w:textAlignment w:val="auto"/>
        <w:rPr>
          <w:lang w:val="en-US"/>
        </w:rPr>
      </w:pPr>
    </w:p>
    <w:p w14:paraId="3B2F96E0" w14:textId="35CAFF7C" w:rsidR="00320FA5" w:rsidRDefault="00FA739E" w:rsidP="00FA739E">
      <w:pPr>
        <w:tabs>
          <w:tab w:val="clear" w:pos="1134"/>
          <w:tab w:val="clear" w:pos="1871"/>
          <w:tab w:val="clear" w:pos="2268"/>
        </w:tabs>
        <w:overflowPunct/>
        <w:autoSpaceDE/>
        <w:autoSpaceDN/>
        <w:adjustRightInd/>
        <w:spacing w:before="0"/>
        <w:jc w:val="center"/>
        <w:textAlignment w:val="auto"/>
        <w:rPr>
          <w:b/>
          <w:sz w:val="28"/>
          <w:lang w:val="en-US"/>
        </w:rPr>
      </w:pPr>
      <w:r>
        <w:rPr>
          <w:lang w:val="en-US"/>
        </w:rPr>
        <w:t>________________________</w:t>
      </w:r>
      <w:r w:rsidR="00320FA5">
        <w:rPr>
          <w:lang w:val="en-US"/>
        </w:rPr>
        <w:br w:type="page"/>
      </w:r>
    </w:p>
    <w:p w14:paraId="059CAFDE" w14:textId="2BBBDAC1" w:rsidR="007E5844" w:rsidRDefault="00122137" w:rsidP="00320FA5">
      <w:pPr>
        <w:pStyle w:val="Heading1"/>
        <w:ind w:left="0" w:firstLine="0"/>
        <w:jc w:val="center"/>
        <w:rPr>
          <w:lang w:val="en-US"/>
        </w:rPr>
      </w:pPr>
      <w:r>
        <w:rPr>
          <w:lang w:val="en-US"/>
        </w:rPr>
        <w:lastRenderedPageBreak/>
        <w:t>Attachment</w:t>
      </w:r>
    </w:p>
    <w:p w14:paraId="728B2AC7" w14:textId="1C99FD1A" w:rsidR="007E5844" w:rsidRPr="00122137" w:rsidRDefault="007E5844" w:rsidP="00122137">
      <w:pPr>
        <w:pStyle w:val="Heading1"/>
        <w:jc w:val="center"/>
        <w:rPr>
          <w:b w:val="0"/>
          <w:bCs/>
        </w:rPr>
      </w:pPr>
      <w:r w:rsidRPr="00122137">
        <w:rPr>
          <w:b w:val="0"/>
          <w:bCs/>
        </w:rPr>
        <w:t>PRELIMINARY</w:t>
      </w:r>
      <w:r w:rsidRPr="00122137">
        <w:rPr>
          <w:b w:val="0"/>
          <w:bCs/>
          <w:lang w:val="en-US"/>
        </w:rPr>
        <w:t xml:space="preserve"> DRAFT NEW REPORT </w:t>
      </w:r>
      <w:r w:rsidRPr="00122137">
        <w:rPr>
          <w:rStyle w:val="href"/>
          <w:b w:val="0"/>
          <w:bCs/>
          <w:lang w:val="en-US"/>
        </w:rPr>
        <w:t>ITU</w:t>
      </w:r>
      <w:r w:rsidRPr="00122137">
        <w:rPr>
          <w:rStyle w:val="href"/>
          <w:b w:val="0"/>
          <w:bCs/>
        </w:rPr>
        <w:t>-</w:t>
      </w:r>
      <w:r w:rsidRPr="00122137">
        <w:rPr>
          <w:rStyle w:val="href"/>
          <w:b w:val="0"/>
          <w:bCs/>
          <w:lang w:val="en-US"/>
        </w:rPr>
        <w:t>R</w:t>
      </w:r>
      <w:r w:rsidRPr="00122137">
        <w:rPr>
          <w:rStyle w:val="href"/>
          <w:b w:val="0"/>
          <w:bCs/>
        </w:rPr>
        <w:t xml:space="preserve"> </w:t>
      </w:r>
      <w:r w:rsidRPr="00122137">
        <w:rPr>
          <w:b w:val="0"/>
          <w:bCs/>
        </w:rPr>
        <w:t>F.[CSA]</w:t>
      </w:r>
    </w:p>
    <w:p w14:paraId="5A8F8E35" w14:textId="504F7732" w:rsidR="007E5844" w:rsidRDefault="007E5844" w:rsidP="007E5844"/>
    <w:p w14:paraId="139CA13E" w14:textId="338B6939" w:rsidR="007E5844" w:rsidRPr="00122137" w:rsidRDefault="007E5844" w:rsidP="00122137">
      <w:pPr>
        <w:jc w:val="center"/>
        <w:rPr>
          <w:sz w:val="28"/>
          <w:szCs w:val="28"/>
        </w:rPr>
      </w:pPr>
      <w:r w:rsidRPr="00122137">
        <w:rPr>
          <w:sz w:val="28"/>
          <w:szCs w:val="28"/>
          <w:lang w:val="en-US"/>
        </w:rPr>
        <w:t>Technical and operational characteristics of radio frequency central alarm systems operating in the fixed service in the frequency range 450-470 MHz</w:t>
      </w:r>
    </w:p>
    <w:p w14:paraId="583CDC97" w14:textId="77777777" w:rsidR="007E5844" w:rsidRDefault="007E5844" w:rsidP="00C77A74">
      <w:pPr>
        <w:pStyle w:val="Heading1"/>
        <w:rPr>
          <w:lang w:val="en-US"/>
        </w:rPr>
      </w:pPr>
    </w:p>
    <w:p w14:paraId="092DAED0" w14:textId="5FF5153E" w:rsidR="009B283C" w:rsidRPr="006F4DE4" w:rsidRDefault="009B283C" w:rsidP="00C77A74">
      <w:pPr>
        <w:pStyle w:val="Heading1"/>
        <w:rPr>
          <w:lang w:val="en-US"/>
        </w:rPr>
      </w:pPr>
      <w:r w:rsidRPr="006F4DE4">
        <w:rPr>
          <w:lang w:val="en-US"/>
        </w:rPr>
        <w:t>1</w:t>
      </w:r>
      <w:r w:rsidRPr="006F4DE4">
        <w:rPr>
          <w:lang w:val="en-US"/>
        </w:rPr>
        <w:tab/>
        <w:t>Introduction</w:t>
      </w:r>
    </w:p>
    <w:p w14:paraId="389815F0" w14:textId="0C67189C" w:rsidR="009B283C" w:rsidRPr="006F4DE4" w:rsidRDefault="009B283C" w:rsidP="009B283C">
      <w:pPr>
        <w:rPr>
          <w:lang w:val="en-US"/>
        </w:rPr>
      </w:pPr>
      <w:r w:rsidRPr="006F4DE4">
        <w:rPr>
          <w:lang w:val="en-US"/>
        </w:rPr>
        <w:t xml:space="preserve">Radio Frequency Central Station Alarm (RF CSA) systems make use of fixed service (FS) allocations in the frequency range 450-470 MHz.  This same frequency range is also shared with point-to-point and point-to-multipoint systems in the FS, as well as systems in the mobile service including maritime mobile, IMT and precursors, and the land mobile service.  In the 460-470 MHz frequency range the MetSat service has Data Collection Systems (DCS) and the EESS makes use of downlinks for geostationary and non-geostationary orbiting (GSO and </w:t>
      </w:r>
      <w:r w:rsidR="00EE37CA">
        <w:rPr>
          <w:lang w:val="en-US"/>
        </w:rPr>
        <w:t>non-</w:t>
      </w:r>
      <w:r w:rsidRPr="006F4DE4">
        <w:rPr>
          <w:lang w:val="en-US"/>
        </w:rPr>
        <w:t>GSO) spacecraft.</w:t>
      </w:r>
    </w:p>
    <w:p w14:paraId="3D8E70C1" w14:textId="77777777" w:rsidR="009B283C" w:rsidRPr="006F4DE4" w:rsidRDefault="009B283C" w:rsidP="009B283C">
      <w:pPr>
        <w:pStyle w:val="Heading2"/>
      </w:pPr>
      <w:r w:rsidRPr="006F4DE4">
        <w:t>1.1</w:t>
      </w:r>
      <w:r w:rsidRPr="006F4DE4">
        <w:tab/>
        <w:t>Description</w:t>
      </w:r>
    </w:p>
    <w:p w14:paraId="1C886A6A" w14:textId="77777777" w:rsidR="009B283C" w:rsidRPr="006F4DE4" w:rsidRDefault="009B283C" w:rsidP="009B283C">
      <w:pPr>
        <w:shd w:val="clear" w:color="auto" w:fill="FFFFFF"/>
        <w:rPr>
          <w:lang w:val="en-US"/>
        </w:rPr>
      </w:pPr>
      <w:r w:rsidRPr="006F4DE4">
        <w:rPr>
          <w:szCs w:val="24"/>
        </w:rPr>
        <w:t xml:space="preserve">This report presents a description of the technical and operational characteristics of fixed service radio frequency mesh network systems. </w:t>
      </w:r>
      <w:r w:rsidRPr="006F4DE4">
        <w:rPr>
          <w:lang w:val="en-US"/>
        </w:rPr>
        <w:t>Mesh radio technology is conceptually simple. Signals that need to get from a monitored alarm panel to the central alarm monitoring station may either go directly from the protected premises at the alarm panel to the receiver in the central station, or it will “hop” through other subscriber radios along the way, via one of many possible routes until it gets a confirmed delivery at the central station. Mesh networks have an inherent capability for route diversity between a pair of nodes. If one of the wireless links within a route between a pair of source and destination nodes becomes unavailable for some reason, the traffic on the wireless route will automatically be rerouted.</w:t>
      </w:r>
    </w:p>
    <w:p w14:paraId="3867373B" w14:textId="77777777" w:rsidR="009B283C" w:rsidRPr="006F4DE4" w:rsidRDefault="009B283C" w:rsidP="006971EF">
      <w:pPr>
        <w:keepNext/>
        <w:keepLines/>
        <w:rPr>
          <w:lang w:val="en-US"/>
        </w:rPr>
      </w:pPr>
      <w:r w:rsidRPr="006F4DE4">
        <w:rPr>
          <w:lang w:val="en-US"/>
        </w:rPr>
        <w:lastRenderedPageBreak/>
        <w:t>A typical RF CSA network design is shown in Figure 1. The wireless mesh network consists of wireless nodes, which are either customer sites, relay nodes without originating/terminating traffic, or points of interface (POI) to other networks. Wireless nodes are connected via RF signals; the end-to-end traffic is conveyed over single and/or multi-hop routes.  The use of Multipoint to Multipoint (MP-MP) systems with mesh network technology is considered an effective means of mitigating the degradation of telecommunication quality in the fixed wireless systems (FWSs) operating in frequency band 460-470 MHz. This has proven especially true in the communication of safety alarms using RF CSA mesh networks.</w:t>
      </w:r>
    </w:p>
    <w:p w14:paraId="6ABE9A4A" w14:textId="77777777" w:rsidR="009B283C" w:rsidRPr="006F4DE4" w:rsidRDefault="009B283C" w:rsidP="009B283C">
      <w:pPr>
        <w:pStyle w:val="FigureNo"/>
        <w:rPr>
          <w:lang w:val="en-US"/>
        </w:rPr>
      </w:pPr>
      <w:r w:rsidRPr="006F4DE4">
        <w:rPr>
          <w:lang w:val="en-US"/>
        </w:rPr>
        <w:t>Figure 1</w:t>
      </w:r>
    </w:p>
    <w:p w14:paraId="2D31EA24" w14:textId="77777777" w:rsidR="009B283C" w:rsidRPr="006F4DE4" w:rsidRDefault="009B283C" w:rsidP="006971EF">
      <w:pPr>
        <w:pStyle w:val="Figuretitle"/>
        <w:spacing w:after="240"/>
        <w:rPr>
          <w:lang w:val="en-US"/>
        </w:rPr>
      </w:pPr>
      <w:r w:rsidRPr="006F4DE4">
        <w:rPr>
          <w:lang w:val="en-US"/>
        </w:rPr>
        <w:t>Typical RF CSA Mesh Network Configuration</w:t>
      </w:r>
    </w:p>
    <w:p w14:paraId="6EF03813" w14:textId="77777777" w:rsidR="009B283C" w:rsidRPr="006F4DE4" w:rsidRDefault="009B283C" w:rsidP="006971EF">
      <w:pPr>
        <w:pStyle w:val="Figure"/>
        <w:spacing w:after="240"/>
        <w:rPr>
          <w:noProof/>
          <w:lang w:val="en-US" w:eastAsia="zh-CN"/>
        </w:rPr>
      </w:pPr>
      <w:r w:rsidRPr="006F4DE4">
        <w:rPr>
          <w:noProof/>
          <w:lang w:val="en-US"/>
        </w:rPr>
        <w:drawing>
          <wp:inline distT="0" distB="0" distL="0" distR="0" wp14:anchorId="7DEA004A" wp14:editId="151A1032">
            <wp:extent cx="6029325" cy="347201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SA Mesh Diagram v3.jpg"/>
                    <pic:cNvPicPr/>
                  </pic:nvPicPr>
                  <pic:blipFill>
                    <a:blip r:embed="rId12">
                      <a:extLst>
                        <a:ext uri="{28A0092B-C50C-407E-A947-70E740481C1C}">
                          <a14:useLocalDpi xmlns:a14="http://schemas.microsoft.com/office/drawing/2010/main" val="0"/>
                        </a:ext>
                      </a:extLst>
                    </a:blip>
                    <a:stretch>
                      <a:fillRect/>
                    </a:stretch>
                  </pic:blipFill>
                  <pic:spPr>
                    <a:xfrm>
                      <a:off x="0" y="0"/>
                      <a:ext cx="6035225" cy="3475411"/>
                    </a:xfrm>
                    <a:prstGeom prst="rect">
                      <a:avLst/>
                    </a:prstGeom>
                  </pic:spPr>
                </pic:pic>
              </a:graphicData>
            </a:graphic>
          </wp:inline>
        </w:drawing>
      </w:r>
    </w:p>
    <w:p w14:paraId="10A4184E" w14:textId="3DA5D5FD" w:rsidR="009B283C" w:rsidRPr="006F4DE4" w:rsidRDefault="009B283C" w:rsidP="009B283C">
      <w:pPr>
        <w:shd w:val="clear" w:color="auto" w:fill="FFFFFF"/>
        <w:rPr>
          <w:iCs/>
        </w:rPr>
      </w:pPr>
      <w:r w:rsidRPr="006F4DE4">
        <w:rPr>
          <w:iCs/>
        </w:rPr>
        <w:t>RF CSA mesh network systems are employed to transmit data regarding events such as fires, medical emergencies, home invasions, dangerous carbon monoxide levels, and other urgent circumstances, as well as check</w:t>
      </w:r>
      <w:r w:rsidRPr="006F4DE4">
        <w:rPr>
          <w:iCs/>
        </w:rPr>
        <w:noBreakHyphen/>
        <w:t>in and status messages. In the United States, for example, these mesh network systems use the 460-470 MHz frequency range and operate with frequencies as specified in Table 1.  Globally, RF CSA mesh networks operate in frequency range of 450</w:t>
      </w:r>
      <w:r w:rsidRPr="006F4DE4">
        <w:rPr>
          <w:iCs/>
        </w:rPr>
        <w:noBreakHyphen/>
        <w:t>470 MHz. In the United States these RF CSA systems monitor at least 470 000 homes, businesses</w:t>
      </w:r>
      <w:ins w:id="13" w:author="5C1" w:date="2021-02-08T08:41:00Z">
        <w:r w:rsidR="00A70B50">
          <w:rPr>
            <w:iCs/>
          </w:rPr>
          <w:t>,</w:t>
        </w:r>
      </w:ins>
      <w:r w:rsidRPr="006F4DE4">
        <w:rPr>
          <w:iCs/>
        </w:rPr>
        <w:t xml:space="preserve"> and government facilities to report fires, medical emergencies, home invasions and other urgent circumstances, allowing central stations to alert first responders. The alarm panel in the protected premise receives input regarding an emergency condition</w:t>
      </w:r>
      <w:del w:id="14" w:author="5C1" w:date="2021-02-08T08:41:00Z">
        <w:r w:rsidRPr="006F4DE4" w:rsidDel="00A70B50">
          <w:rPr>
            <w:iCs/>
          </w:rPr>
          <w:delText>,</w:delText>
        </w:r>
      </w:del>
      <w:r w:rsidRPr="006F4DE4">
        <w:rPr>
          <w:iCs/>
        </w:rPr>
        <w:t xml:space="preserve"> and activates a dedicated radio on one of the centr</w:t>
      </w:r>
      <w:r w:rsidR="00B83E1C">
        <w:rPr>
          <w:iCs/>
        </w:rPr>
        <w:t>e</w:t>
      </w:r>
      <w:r w:rsidRPr="006F4DE4">
        <w:rPr>
          <w:iCs/>
        </w:rPr>
        <w:t xml:space="preserve"> frequencies shown in Table 2 to relay wireless alarm signals via the mesh network to the central station, which can use this data to coordinate a response by the relevant public safety personnel.  At least 200</w:t>
      </w:r>
      <w:r w:rsidR="00B83E1C">
        <w:rPr>
          <w:iCs/>
        </w:rPr>
        <w:t> </w:t>
      </w:r>
      <w:r w:rsidRPr="006F4DE4">
        <w:rPr>
          <w:iCs/>
        </w:rPr>
        <w:t>000 alarm radios in this band are used in many other</w:t>
      </w:r>
      <w:r>
        <w:rPr>
          <w:iCs/>
        </w:rPr>
        <w:t xml:space="preserve"> </w:t>
      </w:r>
      <w:r w:rsidRPr="006F4DE4">
        <w:rPr>
          <w:iCs/>
        </w:rPr>
        <w:t>countries, with some operating in the UHF band and some operating in the VHF band, depending on the spectrum allocation of the relevant administration.</w:t>
      </w:r>
    </w:p>
    <w:p w14:paraId="341A2044" w14:textId="77777777" w:rsidR="009B283C" w:rsidRPr="006F4DE4" w:rsidRDefault="009B283C" w:rsidP="009B283C">
      <w:r w:rsidRPr="006F4DE4">
        <w:t xml:space="preserve">RF CSA systems use mesh network technology to relay burglar and fire alarms as well as housekeeping messages to IP link stations (sometimes called concentrator nodes) or to the central </w:t>
      </w:r>
      <w:r w:rsidRPr="006F4DE4">
        <w:lastRenderedPageBreak/>
        <w:t>station. Due to the nature of the networks, received signal strengths may be less than ideal, hence the interference criteria are based on the minimum discernible signal. An image of a typical RF CSA transceiver appears in Figure 2.</w:t>
      </w:r>
    </w:p>
    <w:p w14:paraId="69549603" w14:textId="77777777" w:rsidR="009B283C" w:rsidRPr="006F4DE4" w:rsidRDefault="009B283C" w:rsidP="00C77A74">
      <w:pPr>
        <w:pStyle w:val="FigureNo"/>
      </w:pPr>
      <w:r w:rsidRPr="006F4DE4">
        <w:t>Figure 2</w:t>
      </w:r>
    </w:p>
    <w:p w14:paraId="6D0BE29B" w14:textId="77777777" w:rsidR="009B283C" w:rsidRPr="006F4DE4" w:rsidRDefault="009B283C" w:rsidP="00C77A74">
      <w:pPr>
        <w:pStyle w:val="Figuretitle"/>
        <w:rPr>
          <w:lang w:val="en-US"/>
        </w:rPr>
      </w:pPr>
      <w:r w:rsidRPr="006F4DE4">
        <w:rPr>
          <w:lang w:val="en-US"/>
        </w:rPr>
        <w:t>Fire Transceiver</w:t>
      </w:r>
    </w:p>
    <w:p w14:paraId="7C013543" w14:textId="77777777" w:rsidR="009B283C" w:rsidRPr="006F4DE4" w:rsidRDefault="009B283C" w:rsidP="006971EF">
      <w:pPr>
        <w:pStyle w:val="Figure"/>
        <w:spacing w:after="240"/>
        <w:rPr>
          <w:noProof/>
          <w:lang w:eastAsia="zh-CN"/>
        </w:rPr>
      </w:pPr>
      <w:r w:rsidRPr="006F4DE4">
        <w:rPr>
          <w:noProof/>
          <w:lang w:val="en-US"/>
        </w:rPr>
        <w:drawing>
          <wp:inline distT="0" distB="0" distL="0" distR="0" wp14:anchorId="23EC04A4" wp14:editId="307ABD14">
            <wp:extent cx="1454727" cy="3142211"/>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e Transceiver generic.jpg"/>
                    <pic:cNvPicPr/>
                  </pic:nvPicPr>
                  <pic:blipFill>
                    <a:blip r:embed="rId13">
                      <a:extLst>
                        <a:ext uri="{28A0092B-C50C-407E-A947-70E740481C1C}">
                          <a14:useLocalDpi xmlns:a14="http://schemas.microsoft.com/office/drawing/2010/main" val="0"/>
                        </a:ext>
                      </a:extLst>
                    </a:blip>
                    <a:stretch>
                      <a:fillRect/>
                    </a:stretch>
                  </pic:blipFill>
                  <pic:spPr>
                    <a:xfrm>
                      <a:off x="0" y="0"/>
                      <a:ext cx="1454727" cy="3142211"/>
                    </a:xfrm>
                    <a:prstGeom prst="rect">
                      <a:avLst/>
                    </a:prstGeom>
                  </pic:spPr>
                </pic:pic>
              </a:graphicData>
            </a:graphic>
          </wp:inline>
        </w:drawing>
      </w:r>
    </w:p>
    <w:p w14:paraId="55654D57" w14:textId="77777777" w:rsidR="009B283C" w:rsidRPr="006F4DE4" w:rsidRDefault="009B283C" w:rsidP="009B283C">
      <w:pPr>
        <w:rPr>
          <w:lang w:val="en-US"/>
        </w:rPr>
      </w:pPr>
      <w:r w:rsidRPr="006F4DE4">
        <w:t xml:space="preserve">In the United States, these systems </w:t>
      </w:r>
      <w:r w:rsidRPr="006F4DE4">
        <w:rPr>
          <w:lang w:val="en-US"/>
        </w:rPr>
        <w:t>operate under a low power requirement as given in national regulations [47 CFR § 90.267]. The use of RF CSA systems is increasing significantly over time, due to the reduced vulnerability of wireless alarm connections to tampering and the retirement of the traditional wired telephone network. These networks are implemented on an ad hoc basis and may include links that operate at or near the minimum discernable signal level. The RF CSA mesh networks do not include large margins in general.</w:t>
      </w:r>
    </w:p>
    <w:p w14:paraId="15744943" w14:textId="77777777" w:rsidR="009B283C" w:rsidRPr="006F4DE4" w:rsidRDefault="009B283C" w:rsidP="00C77A74">
      <w:pPr>
        <w:pStyle w:val="Heading1"/>
        <w:rPr>
          <w:lang w:val="en-US"/>
        </w:rPr>
      </w:pPr>
      <w:r w:rsidRPr="006F4DE4">
        <w:rPr>
          <w:lang w:val="en-US"/>
        </w:rPr>
        <w:t>2</w:t>
      </w:r>
      <w:r w:rsidRPr="006F4DE4">
        <w:rPr>
          <w:lang w:val="en-US"/>
        </w:rPr>
        <w:tab/>
      </w:r>
      <w:r w:rsidRPr="006F4DE4">
        <w:t>Technical</w:t>
      </w:r>
      <w:r w:rsidRPr="006F4DE4">
        <w:rPr>
          <w:lang w:val="en-US"/>
        </w:rPr>
        <w:t xml:space="preserve"> characteristics of RF CSA central station mesh network systems</w:t>
      </w:r>
    </w:p>
    <w:p w14:paraId="292B3C13" w14:textId="77777777" w:rsidR="009B283C" w:rsidRPr="006F4DE4" w:rsidRDefault="009B283C" w:rsidP="009B283C">
      <w:pPr>
        <w:rPr>
          <w:b/>
          <w:lang w:val="en-US"/>
        </w:rPr>
      </w:pPr>
      <w:r w:rsidRPr="006F4DE4">
        <w:rPr>
          <w:lang w:val="en-US"/>
        </w:rPr>
        <w:t>The technical characteristics of RF CSA central station mesh network systems are presented in this section.</w:t>
      </w:r>
    </w:p>
    <w:p w14:paraId="7AAC693C" w14:textId="77777777" w:rsidR="009B283C" w:rsidRPr="006F4DE4" w:rsidRDefault="009B283C" w:rsidP="00C77A74">
      <w:pPr>
        <w:pStyle w:val="Heading2"/>
        <w:rPr>
          <w:lang w:val="en-US"/>
        </w:rPr>
      </w:pPr>
      <w:r w:rsidRPr="006F4DE4">
        <w:rPr>
          <w:lang w:val="en-US"/>
        </w:rPr>
        <w:t>2.1</w:t>
      </w:r>
      <w:r w:rsidRPr="006F4DE4">
        <w:rPr>
          <w:lang w:val="en-US"/>
        </w:rPr>
        <w:tab/>
        <w:t>RF CSA mesh network equipment characteristics</w:t>
      </w:r>
    </w:p>
    <w:p w14:paraId="434E15D0" w14:textId="520D562A" w:rsidR="009B283C" w:rsidRPr="006F4DE4" w:rsidRDefault="009B283C" w:rsidP="009B283C">
      <w:pPr>
        <w:rPr>
          <w:lang w:val="en-US"/>
        </w:rPr>
      </w:pPr>
      <w:r w:rsidRPr="006F4DE4">
        <w:rPr>
          <w:lang w:val="en-US"/>
        </w:rPr>
        <w:t xml:space="preserve">The technical characteristics for </w:t>
      </w:r>
      <w:r w:rsidR="00453B45">
        <w:rPr>
          <w:lang w:val="en-US"/>
        </w:rPr>
        <w:t>typical</w:t>
      </w:r>
      <w:r w:rsidR="00BF4240">
        <w:rPr>
          <w:lang w:val="en-US"/>
        </w:rPr>
        <w:t xml:space="preserve"> </w:t>
      </w:r>
      <w:r w:rsidRPr="006F4DE4">
        <w:rPr>
          <w:lang w:val="en-US"/>
        </w:rPr>
        <w:t xml:space="preserve">RF CSA mesh network central, IP link, and subscriber stations are provided in Table 1. System </w:t>
      </w:r>
      <w:r w:rsidRPr="006F4DE4">
        <w:t>characteristics obtained from industry representatives and measurements are included.</w:t>
      </w:r>
    </w:p>
    <w:p w14:paraId="25A79F83" w14:textId="77777777" w:rsidR="009B283C" w:rsidRPr="006F4DE4" w:rsidRDefault="009B283C" w:rsidP="00C77A74">
      <w:pPr>
        <w:pStyle w:val="TableNo"/>
        <w:rPr>
          <w:b/>
          <w:lang w:val="en-US"/>
        </w:rPr>
      </w:pPr>
      <w:r w:rsidRPr="006F4DE4">
        <w:rPr>
          <w:lang w:val="en-US"/>
        </w:rPr>
        <w:lastRenderedPageBreak/>
        <w:t>TABLE 1</w:t>
      </w:r>
    </w:p>
    <w:p w14:paraId="2A9F1AFD" w14:textId="77777777" w:rsidR="009B283C" w:rsidRPr="006F4DE4" w:rsidRDefault="009B283C" w:rsidP="00C77A74">
      <w:pPr>
        <w:pStyle w:val="Tabletitle"/>
        <w:rPr>
          <w:lang w:val="en-US"/>
        </w:rPr>
      </w:pPr>
      <w:r w:rsidRPr="006F4DE4">
        <w:rPr>
          <w:lang w:val="en-US"/>
        </w:rPr>
        <w:t xml:space="preserve">Characteristics for radio frequency central alarm systems in the band 450-470 MHz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257"/>
      </w:tblGrid>
      <w:tr w:rsidR="009B283C" w:rsidRPr="006F4DE4" w14:paraId="18B933D8" w14:textId="77777777" w:rsidTr="006B761D">
        <w:trPr>
          <w:jc w:val="center"/>
        </w:trPr>
        <w:tc>
          <w:tcPr>
            <w:tcW w:w="5382" w:type="dxa"/>
          </w:tcPr>
          <w:p w14:paraId="34DB30CE" w14:textId="77777777" w:rsidR="009B283C" w:rsidRPr="006F4DE4" w:rsidRDefault="009B283C" w:rsidP="006B761D">
            <w:pPr>
              <w:keepNext/>
              <w:keepLines/>
              <w:spacing w:before="80" w:after="80"/>
              <w:jc w:val="center"/>
              <w:rPr>
                <w:rFonts w:asciiTheme="majorBidi" w:hAnsiTheme="majorBidi" w:cstheme="majorBidi"/>
                <w:b/>
                <w:sz w:val="20"/>
                <w:lang w:eastAsia="ja-JP"/>
              </w:rPr>
            </w:pPr>
            <w:r w:rsidRPr="006F4DE4">
              <w:rPr>
                <w:rFonts w:asciiTheme="majorBidi" w:hAnsiTheme="majorBidi" w:cstheme="majorBidi"/>
                <w:b/>
                <w:sz w:val="20"/>
                <w:lang w:eastAsia="ja-JP"/>
              </w:rPr>
              <w:t>Parameter</w:t>
            </w:r>
          </w:p>
        </w:tc>
        <w:tc>
          <w:tcPr>
            <w:tcW w:w="4257" w:type="dxa"/>
            <w:vAlign w:val="center"/>
          </w:tcPr>
          <w:p w14:paraId="57EC20F5" w14:textId="77777777" w:rsidR="009B283C" w:rsidRPr="006F4DE4" w:rsidRDefault="009B283C" w:rsidP="006B761D">
            <w:pPr>
              <w:keepNext/>
              <w:keepLines/>
              <w:spacing w:before="80" w:after="80"/>
              <w:jc w:val="center"/>
              <w:rPr>
                <w:rFonts w:asciiTheme="majorBidi" w:hAnsiTheme="majorBidi" w:cstheme="majorBidi"/>
                <w:b/>
                <w:sz w:val="20"/>
                <w:lang w:eastAsia="ja-JP"/>
              </w:rPr>
            </w:pPr>
            <w:r w:rsidRPr="006F4DE4">
              <w:rPr>
                <w:rFonts w:asciiTheme="majorBidi" w:hAnsiTheme="majorBidi" w:cstheme="majorBidi"/>
                <w:b/>
                <w:sz w:val="20"/>
                <w:lang w:eastAsia="ja-JP"/>
              </w:rPr>
              <w:t>Value</w:t>
            </w:r>
          </w:p>
        </w:tc>
      </w:tr>
      <w:tr w:rsidR="009B283C" w:rsidRPr="006F4DE4" w14:paraId="65E877ED" w14:textId="77777777" w:rsidTr="006B761D">
        <w:trPr>
          <w:jc w:val="center"/>
        </w:trPr>
        <w:tc>
          <w:tcPr>
            <w:tcW w:w="5382" w:type="dxa"/>
            <w:vAlign w:val="center"/>
          </w:tcPr>
          <w:p w14:paraId="14069AF8" w14:textId="77777777"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F4DE4">
              <w:rPr>
                <w:sz w:val="20"/>
              </w:rPr>
              <w:t>Frequency range (MHz)</w:t>
            </w:r>
          </w:p>
        </w:tc>
        <w:tc>
          <w:tcPr>
            <w:tcW w:w="4257" w:type="dxa"/>
            <w:vAlign w:val="center"/>
          </w:tcPr>
          <w:p w14:paraId="5C73EA18" w14:textId="77777777"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450 - 470</w:t>
            </w:r>
          </w:p>
        </w:tc>
      </w:tr>
      <w:tr w:rsidR="009B283C" w:rsidRPr="006F4DE4" w14:paraId="490E5384" w14:textId="77777777" w:rsidTr="006B761D">
        <w:trPr>
          <w:jc w:val="center"/>
        </w:trPr>
        <w:tc>
          <w:tcPr>
            <w:tcW w:w="5382" w:type="dxa"/>
            <w:vAlign w:val="center"/>
          </w:tcPr>
          <w:p w14:paraId="224DBDCE" w14:textId="77777777"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Center frequencies employed in the 460-470 MHz band (MHz) (increment by 0.00625 MHz)</w:t>
            </w:r>
          </w:p>
        </w:tc>
        <w:tc>
          <w:tcPr>
            <w:tcW w:w="4257" w:type="dxa"/>
            <w:vAlign w:val="center"/>
          </w:tcPr>
          <w:p w14:paraId="1B77413C" w14:textId="2FD0432F"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See details in Table 2 below</w:t>
            </w:r>
          </w:p>
        </w:tc>
      </w:tr>
      <w:tr w:rsidR="009B283C" w:rsidRPr="006F4DE4" w14:paraId="232B612A" w14:textId="77777777" w:rsidTr="006B761D">
        <w:trPr>
          <w:jc w:val="center"/>
        </w:trPr>
        <w:tc>
          <w:tcPr>
            <w:tcW w:w="5382" w:type="dxa"/>
            <w:vAlign w:val="center"/>
          </w:tcPr>
          <w:p w14:paraId="45A6DC0C" w14:textId="77777777"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Receiver noise bandwidth (MHz)</w:t>
            </w:r>
          </w:p>
        </w:tc>
        <w:tc>
          <w:tcPr>
            <w:tcW w:w="4257" w:type="dxa"/>
            <w:vAlign w:val="center"/>
          </w:tcPr>
          <w:p w14:paraId="2D54A42F" w14:textId="77777777"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0</w:t>
            </w:r>
            <w:r w:rsidRPr="006F4DE4">
              <w:rPr>
                <w:color w:val="000000"/>
                <w:sz w:val="20"/>
              </w:rPr>
              <w:t>.</w:t>
            </w:r>
            <w:r w:rsidRPr="006F4DE4">
              <w:rPr>
                <w:color w:val="000000"/>
                <w:sz w:val="20"/>
                <w:lang w:eastAsia="ja-JP"/>
              </w:rPr>
              <w:t>012</w:t>
            </w:r>
            <w:r w:rsidRPr="006F4DE4">
              <w:rPr>
                <w:color w:val="000000"/>
                <w:sz w:val="20"/>
              </w:rPr>
              <w:t>5</w:t>
            </w:r>
          </w:p>
        </w:tc>
      </w:tr>
      <w:tr w:rsidR="009B283C" w:rsidRPr="006F4DE4" w14:paraId="07DC17E6" w14:textId="77777777" w:rsidTr="006B761D">
        <w:trPr>
          <w:jc w:val="center"/>
        </w:trPr>
        <w:tc>
          <w:tcPr>
            <w:tcW w:w="5382" w:type="dxa"/>
            <w:vAlign w:val="center"/>
          </w:tcPr>
          <w:p w14:paraId="523B43AD" w14:textId="77777777" w:rsidR="009B283C" w:rsidRPr="006F4DE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Maximum</w:t>
            </w:r>
            <w:r w:rsidRPr="006F4DE4">
              <w:rPr>
                <w:color w:val="000000"/>
                <w:sz w:val="20"/>
                <w:lang w:eastAsia="ja-JP"/>
              </w:rPr>
              <w:t xml:space="preserve"> </w:t>
            </w:r>
            <w:r w:rsidRPr="006F4DE4">
              <w:rPr>
                <w:color w:val="000000"/>
                <w:sz w:val="20"/>
              </w:rPr>
              <w:t>antenna gain range (dBi)</w:t>
            </w:r>
          </w:p>
        </w:tc>
        <w:tc>
          <w:tcPr>
            <w:tcW w:w="4257" w:type="dxa"/>
            <w:vAlign w:val="center"/>
          </w:tcPr>
          <w:p w14:paraId="7B0E9B31" w14:textId="77777777" w:rsidR="00FD7E54"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5" w:author="Boris Sorokin" w:date="2020-11-08T23:38:00Z"/>
                <w:sz w:val="20"/>
              </w:rPr>
            </w:pPr>
            <w:r w:rsidRPr="006F4DE4">
              <w:rPr>
                <w:sz w:val="20"/>
              </w:rPr>
              <w:t>2</w:t>
            </w:r>
            <w:ins w:id="16" w:author="5C1" w:date="2020-11-08T10:52:00Z">
              <w:r w:rsidR="009C4060">
                <w:rPr>
                  <w:sz w:val="20"/>
                  <w:vertAlign w:val="superscript"/>
                </w:rPr>
                <w:t>1</w:t>
              </w:r>
            </w:ins>
            <w:r w:rsidRPr="006F4DE4">
              <w:rPr>
                <w:sz w:val="20"/>
              </w:rPr>
              <w:t xml:space="preserve"> (typical subscriber), </w:t>
            </w:r>
          </w:p>
          <w:p w14:paraId="3256255A" w14:textId="2CF30C8B" w:rsidR="009B283C" w:rsidRDefault="009B283C" w:rsidP="006B761D">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 w:author="Boris Sorokin" w:date="2020-11-08T23:38:00Z"/>
                <w:sz w:val="20"/>
              </w:rPr>
            </w:pPr>
            <w:r w:rsidRPr="006F4DE4">
              <w:rPr>
                <w:sz w:val="20"/>
              </w:rPr>
              <w:br/>
              <w:t>10</w:t>
            </w:r>
            <w:ins w:id="18" w:author="5C1" w:date="2020-11-08T10:52:00Z">
              <w:r w:rsidR="009C4060">
                <w:rPr>
                  <w:sz w:val="20"/>
                  <w:vertAlign w:val="superscript"/>
                </w:rPr>
                <w:t>1</w:t>
              </w:r>
            </w:ins>
            <w:r w:rsidRPr="006F4DE4">
              <w:rPr>
                <w:sz w:val="20"/>
              </w:rPr>
              <w:t xml:space="preserve"> (</w:t>
            </w:r>
            <w:ins w:id="19" w:author="5C1" w:date="2021-02-08T08:40:00Z">
              <w:r w:rsidR="00FB48E8">
                <w:rPr>
                  <w:sz w:val="20"/>
                </w:rPr>
                <w:t xml:space="preserve">typical </w:t>
              </w:r>
            </w:ins>
            <w:r w:rsidRPr="006F4DE4">
              <w:rPr>
                <w:sz w:val="20"/>
              </w:rPr>
              <w:t>central station and IP link)</w:t>
            </w:r>
          </w:p>
          <w:p w14:paraId="46A01F43" w14:textId="3228334D" w:rsidR="00FD7E54" w:rsidRPr="006F4DE4" w:rsidRDefault="00FD7E54" w:rsidP="00FD7E5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rPr>
            </w:pPr>
          </w:p>
        </w:tc>
      </w:tr>
      <w:tr w:rsidR="009B283C" w:rsidRPr="006F4DE4" w14:paraId="4E300622" w14:textId="77777777" w:rsidTr="006B761D">
        <w:trPr>
          <w:jc w:val="center"/>
        </w:trPr>
        <w:tc>
          <w:tcPr>
            <w:tcW w:w="5382" w:type="dxa"/>
            <w:vAlign w:val="center"/>
          </w:tcPr>
          <w:p w14:paraId="218D7BC4"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Interference criteria (measured at transceiver input terminals) (dBW/12.5 kHz)</w:t>
            </w:r>
          </w:p>
        </w:tc>
        <w:tc>
          <w:tcPr>
            <w:tcW w:w="4257" w:type="dxa"/>
            <w:vAlign w:val="center"/>
          </w:tcPr>
          <w:p w14:paraId="4BD1E44C"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-159.2</w:t>
            </w:r>
          </w:p>
        </w:tc>
      </w:tr>
      <w:tr w:rsidR="009B283C" w:rsidRPr="006F4DE4" w14:paraId="3E851C3B" w14:textId="77777777" w:rsidTr="006B761D">
        <w:trPr>
          <w:jc w:val="center"/>
        </w:trPr>
        <w:tc>
          <w:tcPr>
            <w:tcW w:w="5382" w:type="dxa"/>
            <w:vAlign w:val="center"/>
          </w:tcPr>
          <w:p w14:paraId="23682DFB"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Performance criteria</w:t>
            </w:r>
          </w:p>
        </w:tc>
        <w:tc>
          <w:tcPr>
            <w:tcW w:w="4257" w:type="dxa"/>
            <w:vAlign w:val="center"/>
          </w:tcPr>
          <w:p w14:paraId="6EB8B1AD" w14:textId="05BCD6BF"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 xml:space="preserve">Interference criteria </w:t>
            </w:r>
            <w:ins w:id="20" w:author="5C1" w:date="2021-02-08T08:46:00Z">
              <w:r w:rsidR="000F607B">
                <w:rPr>
                  <w:color w:val="000000"/>
                  <w:sz w:val="20"/>
                  <w:lang w:eastAsia="ja-JP"/>
                </w:rPr>
                <w:t>should not be</w:t>
              </w:r>
            </w:ins>
            <w:ins w:id="21" w:author="5C1" w:date="2020-11-10T14:26:00Z">
              <w:r w:rsidR="006858C9">
                <w:rPr>
                  <w:color w:val="000000"/>
                  <w:sz w:val="20"/>
                  <w:lang w:eastAsia="ja-JP"/>
                </w:rPr>
                <w:t xml:space="preserve"> </w:t>
              </w:r>
            </w:ins>
            <w:r w:rsidRPr="006F4DE4">
              <w:rPr>
                <w:color w:val="000000"/>
                <w:sz w:val="20"/>
                <w:lang w:eastAsia="ja-JP"/>
              </w:rPr>
              <w:t xml:space="preserve">exceeded for more than 90 </w:t>
            </w:r>
            <w:ins w:id="22" w:author="5C1" w:date="2021-02-08T08:39:00Z">
              <w:r w:rsidR="00FB48E8">
                <w:rPr>
                  <w:color w:val="000000"/>
                  <w:sz w:val="20"/>
                  <w:lang w:eastAsia="ja-JP"/>
                </w:rPr>
                <w:t xml:space="preserve">consecutive </w:t>
              </w:r>
            </w:ins>
            <w:r w:rsidRPr="006F4DE4">
              <w:rPr>
                <w:color w:val="000000"/>
                <w:sz w:val="20"/>
                <w:lang w:eastAsia="ja-JP"/>
              </w:rPr>
              <w:t>seconds</w:t>
            </w:r>
          </w:p>
        </w:tc>
      </w:tr>
      <w:tr w:rsidR="009B283C" w:rsidRPr="006F4DE4" w14:paraId="4ECF11A5" w14:textId="77777777" w:rsidTr="006B761D">
        <w:trPr>
          <w:jc w:val="center"/>
        </w:trPr>
        <w:tc>
          <w:tcPr>
            <w:tcW w:w="5382" w:type="dxa"/>
            <w:vAlign w:val="center"/>
          </w:tcPr>
          <w:p w14:paraId="1398C9F2"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Losses (dB for IP link and central stations)</w:t>
            </w:r>
          </w:p>
          <w:p w14:paraId="6787F977"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rPr>
            </w:pPr>
            <w:r w:rsidRPr="006F4DE4">
              <w:rPr>
                <w:color w:val="000000"/>
                <w:sz w:val="20"/>
              </w:rPr>
              <w:t>Losses (dB for subscriber units)</w:t>
            </w:r>
          </w:p>
        </w:tc>
        <w:tc>
          <w:tcPr>
            <w:tcW w:w="4257" w:type="dxa"/>
          </w:tcPr>
          <w:p w14:paraId="667A3F0B"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3</w:t>
            </w:r>
          </w:p>
          <w:p w14:paraId="7AD169A6" w14:textId="77777777" w:rsidR="009B283C" w:rsidRPr="006F4DE4" w:rsidRDefault="009B283C" w:rsidP="006B76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20"/>
                <w:lang w:eastAsia="ja-JP"/>
              </w:rPr>
            </w:pPr>
            <w:r w:rsidRPr="006F4DE4">
              <w:rPr>
                <w:color w:val="000000"/>
                <w:sz w:val="20"/>
                <w:lang w:eastAsia="ja-JP"/>
              </w:rPr>
              <w:t>1</w:t>
            </w:r>
          </w:p>
        </w:tc>
      </w:tr>
    </w:tbl>
    <w:p w14:paraId="4C324249" w14:textId="64F9CED7" w:rsidR="00FD7E54" w:rsidRPr="006F4DE4" w:rsidRDefault="009C4060" w:rsidP="006858C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 w:author="5C1" w:date="2020-11-08T10:52:00Z"/>
          <w:sz w:val="20"/>
          <w:lang w:val="en-US"/>
        </w:rPr>
      </w:pPr>
      <w:ins w:id="24" w:author="5C1" w:date="2020-11-08T10:52:00Z">
        <w:r w:rsidRPr="00DD64FB">
          <w:rPr>
            <w:sz w:val="20"/>
            <w:vertAlign w:val="superscript"/>
            <w:lang w:val="en-US"/>
            <w:rPrChange w:id="25" w:author="USA" w:date="2020-11-08T10:50:00Z">
              <w:rPr>
                <w:sz w:val="20"/>
                <w:lang w:val="en-US"/>
              </w:rPr>
            </w:rPrChange>
          </w:rPr>
          <w:t xml:space="preserve">1 </w:t>
        </w:r>
        <w:r>
          <w:rPr>
            <w:sz w:val="20"/>
            <w:lang w:val="en-US"/>
          </w:rPr>
          <w:t>For a</w:t>
        </w:r>
      </w:ins>
      <w:ins w:id="26" w:author="5C1" w:date="2020-11-10T14:24:00Z">
        <w:r w:rsidR="00C8375B">
          <w:rPr>
            <w:sz w:val="20"/>
            <w:lang w:val="en-US"/>
          </w:rPr>
          <w:t xml:space="preserve"> monopole</w:t>
        </w:r>
      </w:ins>
      <w:ins w:id="27" w:author="5C1" w:date="2020-11-08T10:52:00Z">
        <w:r>
          <w:rPr>
            <w:sz w:val="20"/>
            <w:lang w:val="en-US"/>
          </w:rPr>
          <w:t xml:space="preserve"> </w:t>
        </w:r>
      </w:ins>
      <w:ins w:id="28" w:author="5C1" w:date="2020-11-10T14:27:00Z">
        <w:r w:rsidR="006858C9">
          <w:rPr>
            <w:sz w:val="20"/>
            <w:lang w:val="en-US"/>
          </w:rPr>
          <w:t>antenna</w:t>
        </w:r>
      </w:ins>
      <w:ins w:id="29" w:author="5C1" w:date="2021-02-08T08:39:00Z">
        <w:r w:rsidR="00FB48E8">
          <w:rPr>
            <w:sz w:val="20"/>
            <w:lang w:val="en-US"/>
          </w:rPr>
          <w:t>,</w:t>
        </w:r>
      </w:ins>
      <w:ins w:id="30" w:author="5C1" w:date="2020-11-10T14:27:00Z">
        <w:r w:rsidR="006858C9">
          <w:rPr>
            <w:sz w:val="20"/>
            <w:lang w:val="en-US"/>
          </w:rPr>
          <w:t xml:space="preserve"> </w:t>
        </w:r>
      </w:ins>
      <w:ins w:id="31" w:author="5C1" w:date="2020-11-10T14:24:00Z">
        <w:r w:rsidR="004A3985">
          <w:rPr>
            <w:sz w:val="20"/>
            <w:lang w:val="en-US"/>
          </w:rPr>
          <w:t>omnidirectional in azimuth</w:t>
        </w:r>
      </w:ins>
    </w:p>
    <w:p w14:paraId="7C00BC19" w14:textId="77777777" w:rsidR="009B283C" w:rsidRPr="008D1E8D" w:rsidRDefault="009B283C" w:rsidP="00B83E1C">
      <w:pPr>
        <w:pStyle w:val="TableNo"/>
        <w:rPr>
          <w:lang w:val="en-US"/>
        </w:rPr>
      </w:pPr>
      <w:r w:rsidRPr="008D1E8D">
        <w:rPr>
          <w:lang w:val="en-US"/>
        </w:rPr>
        <w:t>TABLE 2</w:t>
      </w:r>
    </w:p>
    <w:p w14:paraId="433D11E1" w14:textId="77777777" w:rsidR="009B283C" w:rsidRPr="006F4DE4" w:rsidRDefault="009B283C" w:rsidP="00C77A74">
      <w:pPr>
        <w:pStyle w:val="Tabletitle"/>
        <w:rPr>
          <w:lang w:val="en-US"/>
        </w:rPr>
      </w:pPr>
      <w:r w:rsidRPr="007666FD">
        <w:rPr>
          <w:lang w:val="en-US"/>
        </w:rPr>
        <w:t>Center frequencies</w:t>
      </w:r>
      <w:r w:rsidRPr="00B83E1C">
        <w:rPr>
          <w:lang w:val="en-US"/>
        </w:rPr>
        <w:t xml:space="preserve"> employed in the 460-470 MHz band</w:t>
      </w:r>
    </w:p>
    <w:tbl>
      <w:tblPr>
        <w:tblW w:w="510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2456"/>
        <w:gridCol w:w="2647"/>
      </w:tblGrid>
      <w:tr w:rsidR="009B283C" w:rsidRPr="006F4DE4" w14:paraId="20DC77C3" w14:textId="77777777" w:rsidTr="00B83E1C">
        <w:trPr>
          <w:trHeight w:val="250"/>
          <w:jc w:val="center"/>
        </w:trPr>
        <w:tc>
          <w:tcPr>
            <w:tcW w:w="1758" w:type="dxa"/>
            <w:vAlign w:val="center"/>
          </w:tcPr>
          <w:p w14:paraId="18E3B5E3" w14:textId="77777777" w:rsidR="009B283C" w:rsidRPr="008D1E8D" w:rsidRDefault="009B283C" w:rsidP="00B83E1C">
            <w:pPr>
              <w:pStyle w:val="Tablehead"/>
              <w:rPr>
                <w:lang w:val="en-US"/>
              </w:rPr>
            </w:pPr>
            <w:r w:rsidRPr="008D1E8D">
              <w:rPr>
                <w:lang w:val="en-US"/>
              </w:rPr>
              <w:t>Base Frequency</w:t>
            </w:r>
          </w:p>
        </w:tc>
        <w:tc>
          <w:tcPr>
            <w:tcW w:w="1895" w:type="dxa"/>
            <w:vAlign w:val="center"/>
          </w:tcPr>
          <w:p w14:paraId="72C59470" w14:textId="77777777" w:rsidR="009B283C" w:rsidRPr="006F4DE4" w:rsidRDefault="009B283C" w:rsidP="006B761D">
            <w:pPr>
              <w:pStyle w:val="Tablehead"/>
              <w:rPr>
                <w:lang w:val="en-US"/>
              </w:rPr>
            </w:pPr>
            <w:r w:rsidRPr="006F4DE4">
              <w:rPr>
                <w:lang w:val="en-US"/>
              </w:rPr>
              <w:t>Response Frequency</w:t>
            </w:r>
          </w:p>
        </w:tc>
      </w:tr>
      <w:tr w:rsidR="009B283C" w:rsidRPr="006F4DE4" w14:paraId="29D4A1DD" w14:textId="77777777" w:rsidTr="00B83E1C">
        <w:trPr>
          <w:trHeight w:val="250"/>
          <w:jc w:val="center"/>
        </w:trPr>
        <w:tc>
          <w:tcPr>
            <w:tcW w:w="1758" w:type="dxa"/>
            <w:vAlign w:val="center"/>
          </w:tcPr>
          <w:p w14:paraId="55B222FC" w14:textId="77777777" w:rsidR="009B283C" w:rsidRPr="008D1E8D" w:rsidRDefault="009B283C" w:rsidP="00B83E1C">
            <w:pPr>
              <w:pStyle w:val="Tabletext"/>
              <w:jc w:val="center"/>
              <w:rPr>
                <w:lang w:val="en-US"/>
              </w:rPr>
            </w:pPr>
            <w:r w:rsidRPr="008D1E8D">
              <w:rPr>
                <w:lang w:val="en-US"/>
              </w:rPr>
              <w:t>460.90000</w:t>
            </w:r>
          </w:p>
        </w:tc>
        <w:tc>
          <w:tcPr>
            <w:tcW w:w="1895" w:type="dxa"/>
            <w:vAlign w:val="center"/>
          </w:tcPr>
          <w:p w14:paraId="2DF4F7D6" w14:textId="77777777" w:rsidR="009B283C" w:rsidRPr="007666FD" w:rsidRDefault="009B283C" w:rsidP="00B83E1C">
            <w:pPr>
              <w:pStyle w:val="Tabletext"/>
              <w:jc w:val="center"/>
              <w:rPr>
                <w:lang w:val="en-US"/>
              </w:rPr>
            </w:pPr>
            <w:r w:rsidRPr="007666FD">
              <w:rPr>
                <w:lang w:val="en-US"/>
              </w:rPr>
              <w:t>465.90000</w:t>
            </w:r>
          </w:p>
        </w:tc>
      </w:tr>
      <w:tr w:rsidR="009B283C" w:rsidRPr="006F4DE4" w14:paraId="428027BC" w14:textId="77777777" w:rsidTr="00B83E1C">
        <w:trPr>
          <w:trHeight w:val="250"/>
          <w:jc w:val="center"/>
        </w:trPr>
        <w:tc>
          <w:tcPr>
            <w:tcW w:w="1758" w:type="dxa"/>
            <w:vAlign w:val="center"/>
          </w:tcPr>
          <w:p w14:paraId="5D525BF2" w14:textId="77777777" w:rsidR="009B283C" w:rsidRPr="008D1E8D" w:rsidRDefault="009B283C" w:rsidP="00B83E1C">
            <w:pPr>
              <w:pStyle w:val="Tabletext"/>
              <w:jc w:val="center"/>
              <w:rPr>
                <w:lang w:val="en-US"/>
              </w:rPr>
            </w:pPr>
            <w:r w:rsidRPr="008D1E8D">
              <w:rPr>
                <w:lang w:val="en-US"/>
              </w:rPr>
              <w:t>460.90625</w:t>
            </w:r>
          </w:p>
        </w:tc>
        <w:tc>
          <w:tcPr>
            <w:tcW w:w="1895" w:type="dxa"/>
            <w:vAlign w:val="center"/>
          </w:tcPr>
          <w:p w14:paraId="3B9E49C0" w14:textId="77777777" w:rsidR="009B283C" w:rsidRPr="007666FD" w:rsidRDefault="009B283C" w:rsidP="00B83E1C">
            <w:pPr>
              <w:pStyle w:val="Tabletext"/>
              <w:jc w:val="center"/>
              <w:rPr>
                <w:lang w:val="en-US"/>
              </w:rPr>
            </w:pPr>
            <w:r w:rsidRPr="007666FD">
              <w:rPr>
                <w:lang w:val="en-US"/>
              </w:rPr>
              <w:t>465.90625</w:t>
            </w:r>
          </w:p>
        </w:tc>
      </w:tr>
      <w:tr w:rsidR="009B283C" w:rsidRPr="006F4DE4" w14:paraId="063E1312" w14:textId="77777777" w:rsidTr="00B83E1C">
        <w:trPr>
          <w:trHeight w:val="250"/>
          <w:jc w:val="center"/>
        </w:trPr>
        <w:tc>
          <w:tcPr>
            <w:tcW w:w="1758" w:type="dxa"/>
            <w:vAlign w:val="center"/>
          </w:tcPr>
          <w:p w14:paraId="49814118" w14:textId="77777777" w:rsidR="009B283C" w:rsidRPr="008D1E8D" w:rsidRDefault="009B283C" w:rsidP="00B83E1C">
            <w:pPr>
              <w:pStyle w:val="Tabletext"/>
              <w:jc w:val="center"/>
              <w:rPr>
                <w:lang w:val="en-US"/>
              </w:rPr>
            </w:pPr>
            <w:r w:rsidRPr="008D1E8D">
              <w:rPr>
                <w:lang w:val="en-US"/>
              </w:rPr>
              <w:t>460.91250</w:t>
            </w:r>
          </w:p>
        </w:tc>
        <w:tc>
          <w:tcPr>
            <w:tcW w:w="1895" w:type="dxa"/>
            <w:vAlign w:val="center"/>
          </w:tcPr>
          <w:p w14:paraId="7EAB21D6" w14:textId="77777777" w:rsidR="009B283C" w:rsidRPr="007666FD" w:rsidRDefault="009B283C" w:rsidP="00B83E1C">
            <w:pPr>
              <w:pStyle w:val="Tabletext"/>
              <w:jc w:val="center"/>
              <w:rPr>
                <w:lang w:val="en-US"/>
              </w:rPr>
            </w:pPr>
            <w:r w:rsidRPr="007666FD">
              <w:rPr>
                <w:lang w:val="en-US"/>
              </w:rPr>
              <w:t>465.91250</w:t>
            </w:r>
          </w:p>
        </w:tc>
      </w:tr>
      <w:tr w:rsidR="009B283C" w:rsidRPr="006F4DE4" w14:paraId="2C78A543" w14:textId="77777777" w:rsidTr="00B83E1C">
        <w:trPr>
          <w:trHeight w:val="250"/>
          <w:jc w:val="center"/>
        </w:trPr>
        <w:tc>
          <w:tcPr>
            <w:tcW w:w="1758" w:type="dxa"/>
            <w:vAlign w:val="center"/>
          </w:tcPr>
          <w:p w14:paraId="166E44A0" w14:textId="77777777" w:rsidR="009B283C" w:rsidRPr="008D1E8D" w:rsidRDefault="009B283C" w:rsidP="00B83E1C">
            <w:pPr>
              <w:pStyle w:val="Tabletext"/>
              <w:jc w:val="center"/>
              <w:rPr>
                <w:lang w:val="en-US"/>
              </w:rPr>
            </w:pPr>
            <w:r w:rsidRPr="008D1E8D">
              <w:rPr>
                <w:lang w:val="en-US"/>
              </w:rPr>
              <w:t>460.91875</w:t>
            </w:r>
          </w:p>
        </w:tc>
        <w:tc>
          <w:tcPr>
            <w:tcW w:w="1895" w:type="dxa"/>
            <w:vAlign w:val="center"/>
          </w:tcPr>
          <w:p w14:paraId="1F4B729D" w14:textId="77777777" w:rsidR="009B283C" w:rsidRPr="007666FD" w:rsidRDefault="009B283C" w:rsidP="00B83E1C">
            <w:pPr>
              <w:pStyle w:val="Tabletext"/>
              <w:jc w:val="center"/>
              <w:rPr>
                <w:lang w:val="en-US"/>
              </w:rPr>
            </w:pPr>
            <w:r w:rsidRPr="007666FD">
              <w:rPr>
                <w:lang w:val="en-US"/>
              </w:rPr>
              <w:t>465.91875</w:t>
            </w:r>
          </w:p>
        </w:tc>
      </w:tr>
      <w:tr w:rsidR="009B283C" w:rsidRPr="006F4DE4" w14:paraId="5202EC30" w14:textId="77777777" w:rsidTr="00B83E1C">
        <w:trPr>
          <w:trHeight w:val="250"/>
          <w:jc w:val="center"/>
        </w:trPr>
        <w:tc>
          <w:tcPr>
            <w:tcW w:w="1758" w:type="dxa"/>
            <w:vAlign w:val="center"/>
          </w:tcPr>
          <w:p w14:paraId="2B68C5F8" w14:textId="77777777" w:rsidR="009B283C" w:rsidRPr="008D1E8D" w:rsidRDefault="009B283C" w:rsidP="00B83E1C">
            <w:pPr>
              <w:pStyle w:val="Tabletext"/>
              <w:jc w:val="center"/>
              <w:rPr>
                <w:lang w:val="en-US"/>
              </w:rPr>
            </w:pPr>
            <w:r w:rsidRPr="008D1E8D">
              <w:rPr>
                <w:lang w:val="en-US"/>
              </w:rPr>
              <w:t>460.92500</w:t>
            </w:r>
          </w:p>
        </w:tc>
        <w:tc>
          <w:tcPr>
            <w:tcW w:w="1895" w:type="dxa"/>
            <w:vAlign w:val="center"/>
          </w:tcPr>
          <w:p w14:paraId="6D7F91A2" w14:textId="77777777" w:rsidR="009B283C" w:rsidRPr="007666FD" w:rsidRDefault="009B283C" w:rsidP="00B83E1C">
            <w:pPr>
              <w:pStyle w:val="Tabletext"/>
              <w:jc w:val="center"/>
              <w:rPr>
                <w:lang w:val="en-US"/>
              </w:rPr>
            </w:pPr>
            <w:r w:rsidRPr="007666FD">
              <w:rPr>
                <w:lang w:val="en-US"/>
              </w:rPr>
              <w:t>465.92500</w:t>
            </w:r>
          </w:p>
        </w:tc>
      </w:tr>
      <w:tr w:rsidR="009B283C" w:rsidRPr="006F4DE4" w14:paraId="10B0DE5E" w14:textId="77777777" w:rsidTr="00B83E1C">
        <w:trPr>
          <w:trHeight w:val="250"/>
          <w:jc w:val="center"/>
        </w:trPr>
        <w:tc>
          <w:tcPr>
            <w:tcW w:w="1758" w:type="dxa"/>
            <w:vAlign w:val="center"/>
          </w:tcPr>
          <w:p w14:paraId="552BBC7C" w14:textId="77777777" w:rsidR="009B283C" w:rsidRPr="008D1E8D" w:rsidRDefault="009B283C" w:rsidP="00B83E1C">
            <w:pPr>
              <w:pStyle w:val="Tabletext"/>
              <w:jc w:val="center"/>
              <w:rPr>
                <w:lang w:val="en-US"/>
              </w:rPr>
            </w:pPr>
            <w:r w:rsidRPr="008D1E8D">
              <w:rPr>
                <w:lang w:val="en-US"/>
              </w:rPr>
              <w:t>460.93125</w:t>
            </w:r>
          </w:p>
        </w:tc>
        <w:tc>
          <w:tcPr>
            <w:tcW w:w="1895" w:type="dxa"/>
            <w:vAlign w:val="center"/>
          </w:tcPr>
          <w:p w14:paraId="09EAD317" w14:textId="77777777" w:rsidR="009B283C" w:rsidRPr="007666FD" w:rsidRDefault="009B283C" w:rsidP="00B83E1C">
            <w:pPr>
              <w:pStyle w:val="Tabletext"/>
              <w:jc w:val="center"/>
              <w:rPr>
                <w:lang w:val="en-US"/>
              </w:rPr>
            </w:pPr>
            <w:r w:rsidRPr="007666FD">
              <w:rPr>
                <w:lang w:val="en-US"/>
              </w:rPr>
              <w:t>465.93125</w:t>
            </w:r>
          </w:p>
        </w:tc>
      </w:tr>
      <w:tr w:rsidR="009B283C" w:rsidRPr="006F4DE4" w14:paraId="1CF7F349" w14:textId="77777777" w:rsidTr="00B83E1C">
        <w:trPr>
          <w:trHeight w:val="250"/>
          <w:jc w:val="center"/>
        </w:trPr>
        <w:tc>
          <w:tcPr>
            <w:tcW w:w="1758" w:type="dxa"/>
            <w:vAlign w:val="center"/>
          </w:tcPr>
          <w:p w14:paraId="6C4F7AC9" w14:textId="77777777" w:rsidR="009B283C" w:rsidRPr="008D1E8D" w:rsidRDefault="009B283C" w:rsidP="00B83E1C">
            <w:pPr>
              <w:pStyle w:val="Tabletext"/>
              <w:jc w:val="center"/>
              <w:rPr>
                <w:lang w:val="en-US"/>
              </w:rPr>
            </w:pPr>
            <w:r w:rsidRPr="008D1E8D">
              <w:rPr>
                <w:lang w:val="en-US"/>
              </w:rPr>
              <w:t>460.93750</w:t>
            </w:r>
          </w:p>
        </w:tc>
        <w:tc>
          <w:tcPr>
            <w:tcW w:w="1895" w:type="dxa"/>
            <w:vAlign w:val="center"/>
          </w:tcPr>
          <w:p w14:paraId="40266B87" w14:textId="77777777" w:rsidR="009B283C" w:rsidRPr="007666FD" w:rsidRDefault="009B283C" w:rsidP="00B83E1C">
            <w:pPr>
              <w:pStyle w:val="Tabletext"/>
              <w:jc w:val="center"/>
              <w:rPr>
                <w:lang w:val="en-US"/>
              </w:rPr>
            </w:pPr>
            <w:r w:rsidRPr="007666FD">
              <w:rPr>
                <w:lang w:val="en-US"/>
              </w:rPr>
              <w:t>465.93750</w:t>
            </w:r>
          </w:p>
        </w:tc>
      </w:tr>
      <w:tr w:rsidR="009B283C" w:rsidRPr="006F4DE4" w14:paraId="1E710D78" w14:textId="77777777" w:rsidTr="00B83E1C">
        <w:trPr>
          <w:trHeight w:val="250"/>
          <w:jc w:val="center"/>
        </w:trPr>
        <w:tc>
          <w:tcPr>
            <w:tcW w:w="1758" w:type="dxa"/>
            <w:vAlign w:val="center"/>
          </w:tcPr>
          <w:p w14:paraId="6F3CF7CE" w14:textId="77777777" w:rsidR="009B283C" w:rsidRPr="008D1E8D" w:rsidRDefault="009B283C" w:rsidP="00B83E1C">
            <w:pPr>
              <w:pStyle w:val="Tabletext"/>
              <w:jc w:val="center"/>
              <w:rPr>
                <w:lang w:val="en-US"/>
              </w:rPr>
            </w:pPr>
            <w:r w:rsidRPr="008D1E8D">
              <w:rPr>
                <w:lang w:val="en-US"/>
              </w:rPr>
              <w:t>460.94375</w:t>
            </w:r>
          </w:p>
        </w:tc>
        <w:tc>
          <w:tcPr>
            <w:tcW w:w="1895" w:type="dxa"/>
            <w:vAlign w:val="center"/>
          </w:tcPr>
          <w:p w14:paraId="10FB9432" w14:textId="77777777" w:rsidR="009B283C" w:rsidRPr="007666FD" w:rsidRDefault="009B283C" w:rsidP="00B83E1C">
            <w:pPr>
              <w:pStyle w:val="Tabletext"/>
              <w:jc w:val="center"/>
              <w:rPr>
                <w:lang w:val="en-US"/>
              </w:rPr>
            </w:pPr>
            <w:r w:rsidRPr="007666FD">
              <w:rPr>
                <w:lang w:val="en-US"/>
              </w:rPr>
              <w:t>465.94375</w:t>
            </w:r>
          </w:p>
        </w:tc>
      </w:tr>
      <w:tr w:rsidR="009B283C" w:rsidRPr="006F4DE4" w14:paraId="6D41C85B" w14:textId="77777777" w:rsidTr="00B83E1C">
        <w:trPr>
          <w:trHeight w:val="250"/>
          <w:jc w:val="center"/>
        </w:trPr>
        <w:tc>
          <w:tcPr>
            <w:tcW w:w="1758" w:type="dxa"/>
            <w:vAlign w:val="center"/>
          </w:tcPr>
          <w:p w14:paraId="721E7D1F" w14:textId="77777777" w:rsidR="009B283C" w:rsidRPr="008D1E8D" w:rsidRDefault="009B283C" w:rsidP="00B83E1C">
            <w:pPr>
              <w:pStyle w:val="Tabletext"/>
              <w:jc w:val="center"/>
              <w:rPr>
                <w:lang w:val="en-US"/>
              </w:rPr>
            </w:pPr>
            <w:r w:rsidRPr="008D1E8D">
              <w:rPr>
                <w:lang w:val="en-US"/>
              </w:rPr>
              <w:t>460.95000</w:t>
            </w:r>
          </w:p>
        </w:tc>
        <w:tc>
          <w:tcPr>
            <w:tcW w:w="1895" w:type="dxa"/>
            <w:vAlign w:val="center"/>
          </w:tcPr>
          <w:p w14:paraId="16B307E0" w14:textId="77777777" w:rsidR="009B283C" w:rsidRPr="007666FD" w:rsidRDefault="009B283C" w:rsidP="00B83E1C">
            <w:pPr>
              <w:pStyle w:val="Tabletext"/>
              <w:jc w:val="center"/>
              <w:rPr>
                <w:lang w:val="en-US"/>
              </w:rPr>
            </w:pPr>
            <w:r w:rsidRPr="007666FD">
              <w:rPr>
                <w:lang w:val="en-US"/>
              </w:rPr>
              <w:t>465.95000</w:t>
            </w:r>
          </w:p>
        </w:tc>
      </w:tr>
      <w:tr w:rsidR="009B283C" w:rsidRPr="006F4DE4" w14:paraId="21BD0653" w14:textId="77777777" w:rsidTr="00B83E1C">
        <w:trPr>
          <w:trHeight w:val="250"/>
          <w:jc w:val="center"/>
        </w:trPr>
        <w:tc>
          <w:tcPr>
            <w:tcW w:w="1758" w:type="dxa"/>
            <w:vAlign w:val="center"/>
          </w:tcPr>
          <w:p w14:paraId="0FB03CCE" w14:textId="77777777" w:rsidR="009B283C" w:rsidRPr="008D1E8D" w:rsidRDefault="009B283C" w:rsidP="00B83E1C">
            <w:pPr>
              <w:pStyle w:val="Tabletext"/>
              <w:jc w:val="center"/>
              <w:rPr>
                <w:lang w:val="en-US"/>
              </w:rPr>
            </w:pPr>
            <w:r w:rsidRPr="008D1E8D">
              <w:rPr>
                <w:lang w:val="en-US"/>
              </w:rPr>
              <w:t>460.95625</w:t>
            </w:r>
          </w:p>
        </w:tc>
        <w:tc>
          <w:tcPr>
            <w:tcW w:w="1895" w:type="dxa"/>
            <w:vAlign w:val="center"/>
          </w:tcPr>
          <w:p w14:paraId="7719541E" w14:textId="77777777" w:rsidR="009B283C" w:rsidRPr="007666FD" w:rsidRDefault="009B283C" w:rsidP="00B83E1C">
            <w:pPr>
              <w:pStyle w:val="Tabletext"/>
              <w:jc w:val="center"/>
              <w:rPr>
                <w:lang w:val="en-US"/>
              </w:rPr>
            </w:pPr>
            <w:r w:rsidRPr="007666FD">
              <w:rPr>
                <w:lang w:val="en-US"/>
              </w:rPr>
              <w:t>465.95625</w:t>
            </w:r>
          </w:p>
        </w:tc>
      </w:tr>
      <w:tr w:rsidR="009B283C" w:rsidRPr="006F4DE4" w14:paraId="5A16E7C2" w14:textId="77777777" w:rsidTr="00B83E1C">
        <w:trPr>
          <w:trHeight w:val="250"/>
          <w:jc w:val="center"/>
        </w:trPr>
        <w:tc>
          <w:tcPr>
            <w:tcW w:w="1758" w:type="dxa"/>
            <w:vAlign w:val="center"/>
          </w:tcPr>
          <w:p w14:paraId="6BA868B4" w14:textId="77777777" w:rsidR="009B283C" w:rsidRPr="008D1E8D" w:rsidRDefault="009B283C" w:rsidP="00B83E1C">
            <w:pPr>
              <w:pStyle w:val="Tabletext"/>
              <w:jc w:val="center"/>
              <w:rPr>
                <w:lang w:val="en-US"/>
              </w:rPr>
            </w:pPr>
            <w:r w:rsidRPr="008D1E8D">
              <w:rPr>
                <w:lang w:val="en-US"/>
              </w:rPr>
              <w:t>460.96250</w:t>
            </w:r>
          </w:p>
        </w:tc>
        <w:tc>
          <w:tcPr>
            <w:tcW w:w="1895" w:type="dxa"/>
            <w:vAlign w:val="center"/>
          </w:tcPr>
          <w:p w14:paraId="36C5B754" w14:textId="77777777" w:rsidR="009B283C" w:rsidRPr="007666FD" w:rsidRDefault="009B283C" w:rsidP="00B83E1C">
            <w:pPr>
              <w:pStyle w:val="Tabletext"/>
              <w:jc w:val="center"/>
              <w:rPr>
                <w:lang w:val="en-US"/>
              </w:rPr>
            </w:pPr>
            <w:r w:rsidRPr="007666FD">
              <w:rPr>
                <w:lang w:val="en-US"/>
              </w:rPr>
              <w:t>465.96250</w:t>
            </w:r>
          </w:p>
        </w:tc>
      </w:tr>
      <w:tr w:rsidR="009B283C" w:rsidRPr="006F4DE4" w14:paraId="2230E2A6" w14:textId="77777777" w:rsidTr="00B83E1C">
        <w:trPr>
          <w:trHeight w:val="250"/>
          <w:jc w:val="center"/>
        </w:trPr>
        <w:tc>
          <w:tcPr>
            <w:tcW w:w="1758" w:type="dxa"/>
            <w:vAlign w:val="center"/>
          </w:tcPr>
          <w:p w14:paraId="3BC5D9F0" w14:textId="77777777" w:rsidR="009B283C" w:rsidRPr="008D1E8D" w:rsidRDefault="009B283C" w:rsidP="00B83E1C">
            <w:pPr>
              <w:pStyle w:val="Tabletext"/>
              <w:jc w:val="center"/>
              <w:rPr>
                <w:lang w:val="en-US"/>
              </w:rPr>
            </w:pPr>
            <w:r w:rsidRPr="008D1E8D">
              <w:rPr>
                <w:lang w:val="en-US"/>
              </w:rPr>
              <w:t>460.96875</w:t>
            </w:r>
          </w:p>
        </w:tc>
        <w:tc>
          <w:tcPr>
            <w:tcW w:w="1895" w:type="dxa"/>
            <w:vAlign w:val="center"/>
          </w:tcPr>
          <w:p w14:paraId="3046AB93" w14:textId="77777777" w:rsidR="009B283C" w:rsidRPr="007666FD" w:rsidRDefault="009B283C" w:rsidP="00B83E1C">
            <w:pPr>
              <w:pStyle w:val="Tabletext"/>
              <w:jc w:val="center"/>
              <w:rPr>
                <w:lang w:val="en-US"/>
              </w:rPr>
            </w:pPr>
            <w:r w:rsidRPr="007666FD">
              <w:rPr>
                <w:lang w:val="en-US"/>
              </w:rPr>
              <w:t>465.96875</w:t>
            </w:r>
          </w:p>
        </w:tc>
      </w:tr>
      <w:tr w:rsidR="009B283C" w:rsidRPr="006F4DE4" w14:paraId="4DACECB8" w14:textId="77777777" w:rsidTr="00B83E1C">
        <w:trPr>
          <w:trHeight w:val="250"/>
          <w:jc w:val="center"/>
        </w:trPr>
        <w:tc>
          <w:tcPr>
            <w:tcW w:w="1758" w:type="dxa"/>
            <w:vAlign w:val="center"/>
          </w:tcPr>
          <w:p w14:paraId="4873AF47" w14:textId="77777777" w:rsidR="009B283C" w:rsidRPr="008D1E8D" w:rsidRDefault="009B283C" w:rsidP="00B83E1C">
            <w:pPr>
              <w:pStyle w:val="Tabletext"/>
              <w:jc w:val="center"/>
              <w:rPr>
                <w:lang w:val="en-US"/>
              </w:rPr>
            </w:pPr>
            <w:r w:rsidRPr="008D1E8D">
              <w:rPr>
                <w:lang w:val="en-US"/>
              </w:rPr>
              <w:t>460.97500</w:t>
            </w:r>
          </w:p>
        </w:tc>
        <w:tc>
          <w:tcPr>
            <w:tcW w:w="1895" w:type="dxa"/>
            <w:vAlign w:val="center"/>
          </w:tcPr>
          <w:p w14:paraId="191820BF" w14:textId="77777777" w:rsidR="009B283C" w:rsidRPr="007666FD" w:rsidRDefault="009B283C" w:rsidP="00B83E1C">
            <w:pPr>
              <w:pStyle w:val="Tabletext"/>
              <w:jc w:val="center"/>
              <w:rPr>
                <w:lang w:val="en-US"/>
              </w:rPr>
            </w:pPr>
            <w:r w:rsidRPr="007666FD">
              <w:rPr>
                <w:lang w:val="en-US"/>
              </w:rPr>
              <w:t>465.97500</w:t>
            </w:r>
          </w:p>
        </w:tc>
      </w:tr>
      <w:tr w:rsidR="009B283C" w:rsidRPr="006F4DE4" w14:paraId="71FFF15D" w14:textId="77777777" w:rsidTr="00B83E1C">
        <w:trPr>
          <w:trHeight w:val="250"/>
          <w:jc w:val="center"/>
        </w:trPr>
        <w:tc>
          <w:tcPr>
            <w:tcW w:w="1758" w:type="dxa"/>
            <w:vAlign w:val="center"/>
          </w:tcPr>
          <w:p w14:paraId="7E02248F" w14:textId="77777777" w:rsidR="009B283C" w:rsidRPr="008D1E8D" w:rsidRDefault="009B283C" w:rsidP="00B83E1C">
            <w:pPr>
              <w:pStyle w:val="Tabletext"/>
              <w:jc w:val="center"/>
              <w:rPr>
                <w:lang w:val="en-US"/>
              </w:rPr>
            </w:pPr>
            <w:r w:rsidRPr="008D1E8D">
              <w:rPr>
                <w:lang w:val="en-US"/>
              </w:rPr>
              <w:t>460.98125</w:t>
            </w:r>
          </w:p>
        </w:tc>
        <w:tc>
          <w:tcPr>
            <w:tcW w:w="1895" w:type="dxa"/>
            <w:vAlign w:val="center"/>
          </w:tcPr>
          <w:p w14:paraId="33417A5C" w14:textId="77777777" w:rsidR="009B283C" w:rsidRPr="007666FD" w:rsidRDefault="009B283C" w:rsidP="00B83E1C">
            <w:pPr>
              <w:pStyle w:val="Tabletext"/>
              <w:jc w:val="center"/>
              <w:rPr>
                <w:lang w:val="en-US"/>
              </w:rPr>
            </w:pPr>
            <w:r w:rsidRPr="007666FD">
              <w:rPr>
                <w:lang w:val="en-US"/>
              </w:rPr>
              <w:t>465.98125</w:t>
            </w:r>
          </w:p>
        </w:tc>
      </w:tr>
      <w:tr w:rsidR="009B283C" w:rsidRPr="006F4DE4" w14:paraId="2687D31C" w14:textId="77777777" w:rsidTr="00B83E1C">
        <w:trPr>
          <w:trHeight w:val="250"/>
          <w:jc w:val="center"/>
        </w:trPr>
        <w:tc>
          <w:tcPr>
            <w:tcW w:w="1758" w:type="dxa"/>
            <w:vAlign w:val="center"/>
          </w:tcPr>
          <w:p w14:paraId="02DB63BE" w14:textId="77777777" w:rsidR="009B283C" w:rsidRPr="008D1E8D" w:rsidRDefault="009B283C" w:rsidP="00B83E1C">
            <w:pPr>
              <w:pStyle w:val="Tabletext"/>
              <w:jc w:val="center"/>
              <w:rPr>
                <w:lang w:val="en-US"/>
              </w:rPr>
            </w:pPr>
            <w:r w:rsidRPr="008D1E8D">
              <w:rPr>
                <w:lang w:val="en-US"/>
              </w:rPr>
              <w:t>460.98750</w:t>
            </w:r>
          </w:p>
        </w:tc>
        <w:tc>
          <w:tcPr>
            <w:tcW w:w="1895" w:type="dxa"/>
            <w:vAlign w:val="center"/>
          </w:tcPr>
          <w:p w14:paraId="358E1351" w14:textId="77777777" w:rsidR="009B283C" w:rsidRPr="007666FD" w:rsidRDefault="009B283C" w:rsidP="00B83E1C">
            <w:pPr>
              <w:pStyle w:val="Tabletext"/>
              <w:jc w:val="center"/>
              <w:rPr>
                <w:lang w:val="en-US"/>
              </w:rPr>
            </w:pPr>
            <w:r w:rsidRPr="007666FD">
              <w:rPr>
                <w:lang w:val="en-US"/>
              </w:rPr>
              <w:t>465.98750</w:t>
            </w:r>
          </w:p>
        </w:tc>
      </w:tr>
      <w:tr w:rsidR="009B283C" w:rsidRPr="006F4DE4" w14:paraId="60630EED" w14:textId="77777777" w:rsidTr="00B83E1C">
        <w:trPr>
          <w:trHeight w:val="250"/>
          <w:jc w:val="center"/>
        </w:trPr>
        <w:tc>
          <w:tcPr>
            <w:tcW w:w="1758" w:type="dxa"/>
            <w:vAlign w:val="center"/>
          </w:tcPr>
          <w:p w14:paraId="43BAAAFE" w14:textId="77777777" w:rsidR="009B283C" w:rsidRPr="008D1E8D" w:rsidRDefault="009B283C" w:rsidP="00B83E1C">
            <w:pPr>
              <w:pStyle w:val="Tabletext"/>
              <w:jc w:val="center"/>
              <w:rPr>
                <w:lang w:val="en-US"/>
              </w:rPr>
            </w:pPr>
            <w:r w:rsidRPr="008D1E8D">
              <w:rPr>
                <w:lang w:val="en-US"/>
              </w:rPr>
              <w:t>460.99375</w:t>
            </w:r>
          </w:p>
        </w:tc>
        <w:tc>
          <w:tcPr>
            <w:tcW w:w="1895" w:type="dxa"/>
            <w:vAlign w:val="center"/>
          </w:tcPr>
          <w:p w14:paraId="6B3EB999" w14:textId="77777777" w:rsidR="009B283C" w:rsidRPr="007666FD" w:rsidRDefault="009B283C" w:rsidP="00B83E1C">
            <w:pPr>
              <w:pStyle w:val="Tabletext"/>
              <w:jc w:val="center"/>
              <w:rPr>
                <w:lang w:val="en-US"/>
              </w:rPr>
            </w:pPr>
            <w:r w:rsidRPr="007666FD">
              <w:rPr>
                <w:lang w:val="en-US"/>
              </w:rPr>
              <w:t>465.99375</w:t>
            </w:r>
          </w:p>
        </w:tc>
      </w:tr>
      <w:tr w:rsidR="009B283C" w:rsidRPr="006F4DE4" w14:paraId="3582BF93" w14:textId="77777777" w:rsidTr="00B83E1C">
        <w:trPr>
          <w:trHeight w:val="250"/>
          <w:jc w:val="center"/>
        </w:trPr>
        <w:tc>
          <w:tcPr>
            <w:tcW w:w="1758" w:type="dxa"/>
            <w:vAlign w:val="center"/>
          </w:tcPr>
          <w:p w14:paraId="53408D1D" w14:textId="77777777" w:rsidR="009B283C" w:rsidRPr="008D1E8D" w:rsidRDefault="009B283C" w:rsidP="00B83E1C">
            <w:pPr>
              <w:pStyle w:val="Tabletext"/>
              <w:jc w:val="center"/>
              <w:rPr>
                <w:lang w:val="en-US"/>
              </w:rPr>
            </w:pPr>
            <w:r w:rsidRPr="008D1E8D">
              <w:rPr>
                <w:lang w:val="en-US"/>
              </w:rPr>
              <w:t>461.00000</w:t>
            </w:r>
          </w:p>
        </w:tc>
        <w:tc>
          <w:tcPr>
            <w:tcW w:w="1895" w:type="dxa"/>
            <w:vAlign w:val="center"/>
          </w:tcPr>
          <w:p w14:paraId="6E726467" w14:textId="77777777" w:rsidR="009B283C" w:rsidRPr="007666FD" w:rsidRDefault="009B283C" w:rsidP="00B83E1C">
            <w:pPr>
              <w:pStyle w:val="Tabletext"/>
              <w:jc w:val="center"/>
              <w:rPr>
                <w:lang w:val="en-US"/>
              </w:rPr>
            </w:pPr>
            <w:r w:rsidRPr="007666FD">
              <w:rPr>
                <w:lang w:val="en-US"/>
              </w:rPr>
              <w:t>466.00000</w:t>
            </w:r>
          </w:p>
        </w:tc>
      </w:tr>
      <w:tr w:rsidR="009B283C" w:rsidRPr="006F4DE4" w14:paraId="76C9C4A5" w14:textId="77777777" w:rsidTr="00B83E1C">
        <w:trPr>
          <w:trHeight w:val="250"/>
          <w:jc w:val="center"/>
        </w:trPr>
        <w:tc>
          <w:tcPr>
            <w:tcW w:w="1758" w:type="dxa"/>
            <w:vAlign w:val="center"/>
          </w:tcPr>
          <w:p w14:paraId="73FC437D" w14:textId="77777777" w:rsidR="009B283C" w:rsidRPr="008D1E8D" w:rsidRDefault="009B283C" w:rsidP="00B83E1C">
            <w:pPr>
              <w:pStyle w:val="Tabletext"/>
              <w:jc w:val="center"/>
              <w:rPr>
                <w:lang w:val="en-US"/>
              </w:rPr>
            </w:pPr>
            <w:r w:rsidRPr="008D1E8D">
              <w:rPr>
                <w:lang w:val="en-US"/>
              </w:rPr>
              <w:t>461.00625</w:t>
            </w:r>
          </w:p>
        </w:tc>
        <w:tc>
          <w:tcPr>
            <w:tcW w:w="1895" w:type="dxa"/>
            <w:vAlign w:val="center"/>
          </w:tcPr>
          <w:p w14:paraId="2FB6117D" w14:textId="77777777" w:rsidR="009B283C" w:rsidRPr="007666FD" w:rsidRDefault="009B283C" w:rsidP="00B83E1C">
            <w:pPr>
              <w:pStyle w:val="Tabletext"/>
              <w:jc w:val="center"/>
              <w:rPr>
                <w:lang w:val="en-US"/>
              </w:rPr>
            </w:pPr>
            <w:r w:rsidRPr="007666FD">
              <w:rPr>
                <w:lang w:val="en-US"/>
              </w:rPr>
              <w:t>466.00625</w:t>
            </w:r>
          </w:p>
        </w:tc>
      </w:tr>
      <w:tr w:rsidR="009B283C" w:rsidRPr="006F4DE4" w14:paraId="4C2FCD14" w14:textId="77777777" w:rsidTr="00B83E1C">
        <w:trPr>
          <w:trHeight w:val="250"/>
          <w:jc w:val="center"/>
        </w:trPr>
        <w:tc>
          <w:tcPr>
            <w:tcW w:w="1758" w:type="dxa"/>
            <w:vAlign w:val="center"/>
          </w:tcPr>
          <w:p w14:paraId="3589DEC9" w14:textId="77777777" w:rsidR="009B283C" w:rsidRPr="008D1E8D" w:rsidRDefault="009B283C" w:rsidP="00B83E1C">
            <w:pPr>
              <w:pStyle w:val="Tabletext"/>
              <w:jc w:val="center"/>
              <w:rPr>
                <w:lang w:val="en-US"/>
              </w:rPr>
            </w:pPr>
            <w:r w:rsidRPr="008D1E8D">
              <w:rPr>
                <w:lang w:val="en-US"/>
              </w:rPr>
              <w:t>461.01250</w:t>
            </w:r>
          </w:p>
        </w:tc>
        <w:tc>
          <w:tcPr>
            <w:tcW w:w="1895" w:type="dxa"/>
            <w:vAlign w:val="center"/>
          </w:tcPr>
          <w:p w14:paraId="05348DC7" w14:textId="77777777" w:rsidR="009B283C" w:rsidRPr="007666FD" w:rsidRDefault="009B283C" w:rsidP="00B83E1C">
            <w:pPr>
              <w:pStyle w:val="Tabletext"/>
              <w:jc w:val="center"/>
              <w:rPr>
                <w:lang w:val="en-US"/>
              </w:rPr>
            </w:pPr>
            <w:r w:rsidRPr="007666FD">
              <w:rPr>
                <w:lang w:val="en-US"/>
              </w:rPr>
              <w:t>466.01250</w:t>
            </w:r>
          </w:p>
        </w:tc>
      </w:tr>
      <w:tr w:rsidR="009B283C" w:rsidRPr="006F4DE4" w14:paraId="0E74B42E" w14:textId="77777777" w:rsidTr="00B83E1C">
        <w:trPr>
          <w:trHeight w:val="250"/>
          <w:jc w:val="center"/>
        </w:trPr>
        <w:tc>
          <w:tcPr>
            <w:tcW w:w="1758" w:type="dxa"/>
            <w:vAlign w:val="center"/>
          </w:tcPr>
          <w:p w14:paraId="60DB6489" w14:textId="77777777" w:rsidR="009B283C" w:rsidRPr="008D1E8D" w:rsidRDefault="009B283C" w:rsidP="00B83E1C">
            <w:pPr>
              <w:pStyle w:val="Tabletext"/>
              <w:jc w:val="center"/>
              <w:rPr>
                <w:lang w:val="en-US"/>
              </w:rPr>
            </w:pPr>
            <w:r w:rsidRPr="008D1E8D">
              <w:rPr>
                <w:lang w:val="en-US"/>
              </w:rPr>
              <w:t>461.01875</w:t>
            </w:r>
          </w:p>
        </w:tc>
        <w:tc>
          <w:tcPr>
            <w:tcW w:w="1895" w:type="dxa"/>
            <w:vAlign w:val="center"/>
          </w:tcPr>
          <w:p w14:paraId="5BACC7AA" w14:textId="77777777" w:rsidR="009B283C" w:rsidRPr="007666FD" w:rsidRDefault="009B283C" w:rsidP="00B83E1C">
            <w:pPr>
              <w:pStyle w:val="Tabletext"/>
              <w:jc w:val="center"/>
              <w:rPr>
                <w:lang w:val="en-US"/>
              </w:rPr>
            </w:pPr>
            <w:r w:rsidRPr="007666FD">
              <w:rPr>
                <w:lang w:val="en-US"/>
              </w:rPr>
              <w:t>466.01875</w:t>
            </w:r>
          </w:p>
        </w:tc>
      </w:tr>
    </w:tbl>
    <w:p w14:paraId="2E310002" w14:textId="77777777" w:rsidR="009B283C" w:rsidRPr="006F4DE4" w:rsidRDefault="009B283C" w:rsidP="00C77A74">
      <w:pPr>
        <w:pStyle w:val="Heading2"/>
        <w:rPr>
          <w:lang w:val="en-US"/>
        </w:rPr>
      </w:pPr>
      <w:r w:rsidRPr="006F4DE4">
        <w:rPr>
          <w:lang w:val="en-US"/>
        </w:rPr>
        <w:lastRenderedPageBreak/>
        <w:t>2.2</w:t>
      </w:r>
      <w:r w:rsidRPr="006F4DE4">
        <w:rPr>
          <w:lang w:val="en-US"/>
        </w:rPr>
        <w:tab/>
        <w:t>Interference criteria</w:t>
      </w:r>
    </w:p>
    <w:p w14:paraId="28DA2884" w14:textId="77777777" w:rsidR="009B283C" w:rsidRPr="006F4DE4" w:rsidRDefault="009B283C" w:rsidP="009B283C">
      <w:pPr>
        <w:rPr>
          <w:lang w:val="en-US"/>
        </w:rPr>
      </w:pPr>
      <w:r w:rsidRPr="006F4DE4">
        <w:rPr>
          <w:lang w:val="en-US"/>
        </w:rPr>
        <w:t>There are many methodologies that may be used to ensure coexistence with RF CSA mesh network systems. RFI criteria have been directly measured as the level at which messages would be blocked assuming that the link(s) under investigation are operating at or near the minimum discernable signal level. This measurement has been referenced to the transceiver input in Table 1. Due to the nature of the networks, received signal strengths may be less than ideal.</w:t>
      </w:r>
    </w:p>
    <w:p w14:paraId="545116FC" w14:textId="77777777" w:rsidR="009B283C" w:rsidRPr="006F4DE4" w:rsidRDefault="009B283C" w:rsidP="00C77A74">
      <w:pPr>
        <w:pStyle w:val="Heading2"/>
        <w:rPr>
          <w:lang w:val="en-US"/>
        </w:rPr>
      </w:pPr>
      <w:r w:rsidRPr="006F4DE4">
        <w:rPr>
          <w:lang w:val="en-US"/>
        </w:rPr>
        <w:t>2.3</w:t>
      </w:r>
      <w:r w:rsidRPr="006F4DE4">
        <w:rPr>
          <w:lang w:val="en-US"/>
        </w:rPr>
        <w:tab/>
        <w:t>Performance criteria</w:t>
      </w:r>
    </w:p>
    <w:p w14:paraId="45EBA2E1" w14:textId="7D44ED9C" w:rsidR="009B283C" w:rsidRPr="006F4DE4" w:rsidRDefault="009B283C" w:rsidP="009B283C">
      <w:pPr>
        <w:rPr>
          <w:lang w:val="en-US"/>
        </w:rPr>
      </w:pPr>
      <w:r w:rsidRPr="006F4DE4">
        <w:rPr>
          <w:lang w:val="en-US"/>
        </w:rPr>
        <w:t>RF CSA central station mesh network systems are designed to deliver alarm and other messages to a central station.  The critical measure is that messages be delivered to the central station within 90 seconds. In the United States, for example, this criterion is based</w:t>
      </w:r>
      <w:ins w:id="32" w:author="5C1" w:date="2021-02-08T11:35:00Z">
        <w:r w:rsidR="008615B5">
          <w:rPr>
            <w:lang w:val="en-US"/>
          </w:rPr>
          <w:t>,</w:t>
        </w:r>
      </w:ins>
      <w:r w:rsidRPr="006F4DE4">
        <w:rPr>
          <w:lang w:val="en-US"/>
        </w:rPr>
        <w:t xml:space="preserve"> in part</w:t>
      </w:r>
      <w:ins w:id="33" w:author="5C1" w:date="2021-02-08T11:35:00Z">
        <w:r w:rsidR="008615B5">
          <w:rPr>
            <w:lang w:val="en-US"/>
          </w:rPr>
          <w:t>,</w:t>
        </w:r>
      </w:ins>
      <w:r w:rsidRPr="006F4DE4">
        <w:rPr>
          <w:lang w:val="en-US"/>
        </w:rPr>
        <w:t xml:space="preserve"> on the requirements of Section 26.6.5.2.2*(1) of the National Fire Protection Association</w:t>
      </w:r>
      <w:r w:rsidRPr="006F4DE4">
        <w:rPr>
          <w:position w:val="6"/>
          <w:sz w:val="18"/>
          <w:lang w:val="en-US"/>
        </w:rPr>
        <w:footnoteReference w:id="1"/>
      </w:r>
      <w:r w:rsidRPr="006F4DE4">
        <w:rPr>
          <w:lang w:val="en-US"/>
        </w:rPr>
        <w:t xml:space="preserve"> Code 72 (Maximum Operating Time), which provides that “there shall be a 90 percent probability that the time between the initiation of a single alarm signal until it is recorded at the supervising station will not exceed 90</w:t>
      </w:r>
      <w:ins w:id="34" w:author="5C1" w:date="2021-02-08T08:40:00Z">
        <w:r w:rsidR="00602D80">
          <w:rPr>
            <w:lang w:val="en-US"/>
          </w:rPr>
          <w:t xml:space="preserve"> </w:t>
        </w:r>
      </w:ins>
      <w:r w:rsidRPr="006F4DE4">
        <w:rPr>
          <w:lang w:val="en-US"/>
        </w:rPr>
        <w:t>seconds”.</w:t>
      </w:r>
    </w:p>
    <w:p w14:paraId="1EE801AC" w14:textId="77777777" w:rsidR="009B283C" w:rsidRPr="006F4DE4" w:rsidRDefault="009B283C" w:rsidP="009B283C">
      <w:pPr>
        <w:tabs>
          <w:tab w:val="clear" w:pos="1871"/>
          <w:tab w:val="clear" w:pos="2268"/>
          <w:tab w:val="left" w:pos="1588"/>
          <w:tab w:val="left" w:pos="1985"/>
        </w:tabs>
      </w:pPr>
    </w:p>
    <w:sectPr w:rsidR="009B283C" w:rsidRPr="006F4DE4" w:rsidSect="00D02712">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1BF7C" w14:textId="77777777" w:rsidR="00AA1985" w:rsidRDefault="00AA1985">
      <w:r>
        <w:separator/>
      </w:r>
    </w:p>
  </w:endnote>
  <w:endnote w:type="continuationSeparator" w:id="0">
    <w:p w14:paraId="417EFC0A" w14:textId="77777777" w:rsidR="00AA1985" w:rsidRDefault="00AA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D2AF4" w14:textId="13E570C6" w:rsidR="00FA124A" w:rsidRPr="002F7CB3" w:rsidRDefault="004E0F08">
    <w:pPr>
      <w:pStyle w:val="Footer"/>
      <w:rPr>
        <w:lang w:val="en-US"/>
      </w:rPr>
    </w:pPr>
    <w:fldSimple w:instr=" FILENAME \p \* MERGEFORMAT ">
      <w:r w:rsidR="005C5263" w:rsidRPr="005C5263">
        <w:rPr>
          <w:lang w:val="en-US"/>
        </w:rPr>
        <w:t>M</w:t>
      </w:r>
      <w:r w:rsidR="005C5263">
        <w:t>:\BRSGD\TEXT2019\SG05\WP5C\000\059\059N05e.docx</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355B5" w14:textId="4B35A7E6" w:rsidR="00FA124A" w:rsidRPr="002F7CB3" w:rsidRDefault="004E0F08" w:rsidP="00E6257C">
    <w:pPr>
      <w:pStyle w:val="Footer"/>
      <w:rPr>
        <w:lang w:val="en-US"/>
      </w:rPr>
    </w:pPr>
    <w:fldSimple w:instr=" FILENAME \p \* MERGEFORMAT ">
      <w:r w:rsidR="005C5263" w:rsidRPr="005C5263">
        <w:rPr>
          <w:lang w:val="en-US"/>
        </w:rPr>
        <w:t>M</w:t>
      </w:r>
      <w:r w:rsidR="005C5263">
        <w:t>:\BRSGD\TEXT2019\SG05\WP5C\000\059\059N05e.docx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D65FE" w14:textId="77777777" w:rsidR="00AA1985" w:rsidRDefault="00AA1985">
      <w:r>
        <w:t>____________________</w:t>
      </w:r>
    </w:p>
  </w:footnote>
  <w:footnote w:type="continuationSeparator" w:id="0">
    <w:p w14:paraId="7F9AC0B4" w14:textId="77777777" w:rsidR="00AA1985" w:rsidRDefault="00AA1985">
      <w:r>
        <w:continuationSeparator/>
      </w:r>
    </w:p>
  </w:footnote>
  <w:footnote w:id="1">
    <w:p w14:paraId="6FB47643" w14:textId="77777777" w:rsidR="009B283C" w:rsidRPr="00C03663" w:rsidRDefault="009B283C" w:rsidP="006971EF">
      <w:pPr>
        <w:pStyle w:val="FootnoteText"/>
        <w:ind w:left="255" w:hanging="255"/>
        <w:rPr>
          <w:lang w:val="en-US"/>
        </w:rPr>
      </w:pPr>
      <w:r>
        <w:rPr>
          <w:rStyle w:val="FootnoteReference"/>
        </w:rPr>
        <w:footnoteRef/>
      </w:r>
      <w:r>
        <w:t xml:space="preserve"> </w:t>
      </w:r>
      <w:r>
        <w:tab/>
      </w:r>
      <w:r w:rsidRPr="00F45790">
        <w:rPr>
          <w:lang w:val="en-US"/>
        </w:rPr>
        <w:t>The National Fire Pro</w:t>
      </w:r>
      <w:r>
        <w:rPr>
          <w:lang w:val="en-US"/>
        </w:rPr>
        <w:t xml:space="preserve">tection Association (NFPA) is a </w:t>
      </w:r>
      <w:r w:rsidRPr="00F45790">
        <w:rPr>
          <w:lang w:val="en-US"/>
        </w:rPr>
        <w:t>nonprofit organization, established in 1896</w:t>
      </w:r>
      <w:r>
        <w:rPr>
          <w:lang w:val="en-US"/>
        </w:rPr>
        <w:t xml:space="preserve"> in the United States.</w:t>
      </w:r>
      <w:r w:rsidRPr="00F45790">
        <w:rPr>
          <w:lang w:val="en-US"/>
        </w:rPr>
        <w:t xml:space="preserve"> </w:t>
      </w:r>
      <w:r>
        <w:rPr>
          <w:lang w:val="en-US"/>
        </w:rPr>
        <w:t xml:space="preserve">It is </w:t>
      </w:r>
      <w:r w:rsidRPr="00F45790">
        <w:rPr>
          <w:lang w:val="en-US"/>
        </w:rPr>
        <w:t xml:space="preserve">devoted to eliminating death, injury, property and economic loss due to fire, electrical and related hazards. </w:t>
      </w:r>
      <w:r>
        <w:rPr>
          <w:lang w:val="en-US"/>
        </w:rPr>
        <w:t>NFPA</w:t>
      </w:r>
      <w:r w:rsidRPr="00F45790">
        <w:rPr>
          <w:lang w:val="en-US"/>
        </w:rPr>
        <w:t xml:space="preserve"> creates and maintains private, copyrighted standards and codes for usage and adoption by local governments.</w:t>
      </w:r>
      <w:r>
        <w:rPr>
          <w:lang w:val="en-US"/>
        </w:rPr>
        <w:t xml:space="preserve"> Alarm companies must generally comply with NFPA 72 pursuant to alarm industry standards and insurance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37F85" w14:textId="1FFEE936" w:rsidR="00FA124A" w:rsidRDefault="00FA124A">
    <w:pPr>
      <w:pStyle w:val="Header"/>
      <w:rPr>
        <w:lang w:val="en-US"/>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54825">
      <w:rPr>
        <w:rStyle w:val="PageNumber"/>
        <w:noProof/>
      </w:rPr>
      <w:t>2</w:t>
    </w:r>
    <w:r w:rsidR="00D02712">
      <w:rPr>
        <w:rStyle w:val="PageNumber"/>
      </w:rPr>
      <w:fldChar w:fldCharType="end"/>
    </w:r>
    <w:r>
      <w:rPr>
        <w:rStyle w:val="PageNumber"/>
      </w:rPr>
      <w:t xml:space="preserve"> -</w:t>
    </w:r>
    <w:r w:rsidR="005C5263">
      <w:rPr>
        <w:rStyle w:val="PageNumber"/>
      </w:rPr>
      <w:br/>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5C1">
    <w15:presenceInfo w15:providerId="None" w15:userId="5C1"/>
  </w15:person>
  <w15:person w15:author="Boris Sorokin">
    <w15:presenceInfo w15:providerId="Windows Live" w15:userId="1340e3b6c02ad3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83C"/>
    <w:rsid w:val="000069D4"/>
    <w:rsid w:val="000115B1"/>
    <w:rsid w:val="000174AD"/>
    <w:rsid w:val="00047A1D"/>
    <w:rsid w:val="000604B9"/>
    <w:rsid w:val="0006785B"/>
    <w:rsid w:val="000A7D55"/>
    <w:rsid w:val="000C12C8"/>
    <w:rsid w:val="000C2E8E"/>
    <w:rsid w:val="000E0E7C"/>
    <w:rsid w:val="000F1B4B"/>
    <w:rsid w:val="000F607B"/>
    <w:rsid w:val="00122137"/>
    <w:rsid w:val="00124C40"/>
    <w:rsid w:val="0012744F"/>
    <w:rsid w:val="00131178"/>
    <w:rsid w:val="00156F66"/>
    <w:rsid w:val="00163271"/>
    <w:rsid w:val="00172122"/>
    <w:rsid w:val="00182528"/>
    <w:rsid w:val="0018500B"/>
    <w:rsid w:val="00196A19"/>
    <w:rsid w:val="001A0294"/>
    <w:rsid w:val="001D5236"/>
    <w:rsid w:val="00202DC1"/>
    <w:rsid w:val="002116EE"/>
    <w:rsid w:val="002309D8"/>
    <w:rsid w:val="002A7FE2"/>
    <w:rsid w:val="002E1B4F"/>
    <w:rsid w:val="002F2E67"/>
    <w:rsid w:val="002F7CB3"/>
    <w:rsid w:val="00315546"/>
    <w:rsid w:val="00320FA5"/>
    <w:rsid w:val="00323388"/>
    <w:rsid w:val="00330567"/>
    <w:rsid w:val="003712D7"/>
    <w:rsid w:val="00386A9D"/>
    <w:rsid w:val="00391081"/>
    <w:rsid w:val="003B09EE"/>
    <w:rsid w:val="003B2789"/>
    <w:rsid w:val="003C13CE"/>
    <w:rsid w:val="003C697E"/>
    <w:rsid w:val="003E2518"/>
    <w:rsid w:val="003E7CEF"/>
    <w:rsid w:val="00453B45"/>
    <w:rsid w:val="00483DF8"/>
    <w:rsid w:val="004A3985"/>
    <w:rsid w:val="004B1EF7"/>
    <w:rsid w:val="004B3FAD"/>
    <w:rsid w:val="004C5749"/>
    <w:rsid w:val="004E0F08"/>
    <w:rsid w:val="00501DCA"/>
    <w:rsid w:val="00513A47"/>
    <w:rsid w:val="005408DF"/>
    <w:rsid w:val="00545612"/>
    <w:rsid w:val="00565EA3"/>
    <w:rsid w:val="00573344"/>
    <w:rsid w:val="00583F9B"/>
    <w:rsid w:val="005B0D29"/>
    <w:rsid w:val="005C5263"/>
    <w:rsid w:val="005E5C10"/>
    <w:rsid w:val="005F2C78"/>
    <w:rsid w:val="00602D80"/>
    <w:rsid w:val="006144E4"/>
    <w:rsid w:val="00645F5F"/>
    <w:rsid w:val="00650299"/>
    <w:rsid w:val="00654825"/>
    <w:rsid w:val="00655FC5"/>
    <w:rsid w:val="006858C9"/>
    <w:rsid w:val="006971EF"/>
    <w:rsid w:val="006A2347"/>
    <w:rsid w:val="006B4D07"/>
    <w:rsid w:val="006F4242"/>
    <w:rsid w:val="006F6529"/>
    <w:rsid w:val="007000CC"/>
    <w:rsid w:val="00727926"/>
    <w:rsid w:val="0077396E"/>
    <w:rsid w:val="007E5844"/>
    <w:rsid w:val="0080538C"/>
    <w:rsid w:val="00814E0A"/>
    <w:rsid w:val="00822581"/>
    <w:rsid w:val="008309DD"/>
    <w:rsid w:val="0083227A"/>
    <w:rsid w:val="008615B5"/>
    <w:rsid w:val="00866900"/>
    <w:rsid w:val="00876A8A"/>
    <w:rsid w:val="00881BA1"/>
    <w:rsid w:val="008B3A5B"/>
    <w:rsid w:val="008C2302"/>
    <w:rsid w:val="008C26B8"/>
    <w:rsid w:val="008F208F"/>
    <w:rsid w:val="0090212F"/>
    <w:rsid w:val="00914789"/>
    <w:rsid w:val="00951BE2"/>
    <w:rsid w:val="00975DEE"/>
    <w:rsid w:val="00982084"/>
    <w:rsid w:val="00995963"/>
    <w:rsid w:val="009B283C"/>
    <w:rsid w:val="009B61EB"/>
    <w:rsid w:val="009C2064"/>
    <w:rsid w:val="009C4060"/>
    <w:rsid w:val="009D1697"/>
    <w:rsid w:val="009F3A46"/>
    <w:rsid w:val="009F6520"/>
    <w:rsid w:val="00A014F8"/>
    <w:rsid w:val="00A41B64"/>
    <w:rsid w:val="00A5173C"/>
    <w:rsid w:val="00A61AEF"/>
    <w:rsid w:val="00A65EA1"/>
    <w:rsid w:val="00A70B50"/>
    <w:rsid w:val="00A7643F"/>
    <w:rsid w:val="00AA1985"/>
    <w:rsid w:val="00AD2345"/>
    <w:rsid w:val="00AF173A"/>
    <w:rsid w:val="00B066A4"/>
    <w:rsid w:val="00B07A13"/>
    <w:rsid w:val="00B32D29"/>
    <w:rsid w:val="00B4279B"/>
    <w:rsid w:val="00B45FC9"/>
    <w:rsid w:val="00B7327D"/>
    <w:rsid w:val="00B76F35"/>
    <w:rsid w:val="00B81138"/>
    <w:rsid w:val="00B83E1C"/>
    <w:rsid w:val="00BC7CCF"/>
    <w:rsid w:val="00BE470B"/>
    <w:rsid w:val="00BF4240"/>
    <w:rsid w:val="00BF67A1"/>
    <w:rsid w:val="00C23629"/>
    <w:rsid w:val="00C57A91"/>
    <w:rsid w:val="00C77A74"/>
    <w:rsid w:val="00C8375B"/>
    <w:rsid w:val="00CA35D0"/>
    <w:rsid w:val="00CC01C2"/>
    <w:rsid w:val="00CE55F7"/>
    <w:rsid w:val="00CF21F2"/>
    <w:rsid w:val="00D02712"/>
    <w:rsid w:val="00D046A7"/>
    <w:rsid w:val="00D214D0"/>
    <w:rsid w:val="00D36930"/>
    <w:rsid w:val="00D6159D"/>
    <w:rsid w:val="00D6546B"/>
    <w:rsid w:val="00DB178B"/>
    <w:rsid w:val="00DB56F9"/>
    <w:rsid w:val="00DC17D3"/>
    <w:rsid w:val="00DD4BED"/>
    <w:rsid w:val="00DD64FB"/>
    <w:rsid w:val="00DE39F0"/>
    <w:rsid w:val="00DF00A8"/>
    <w:rsid w:val="00DF0AF3"/>
    <w:rsid w:val="00DF7E9F"/>
    <w:rsid w:val="00E0070F"/>
    <w:rsid w:val="00E27D7E"/>
    <w:rsid w:val="00E42E13"/>
    <w:rsid w:val="00E56D5C"/>
    <w:rsid w:val="00E6257C"/>
    <w:rsid w:val="00E63C59"/>
    <w:rsid w:val="00E90A28"/>
    <w:rsid w:val="00EE37CA"/>
    <w:rsid w:val="00F13302"/>
    <w:rsid w:val="00F25662"/>
    <w:rsid w:val="00F30AF3"/>
    <w:rsid w:val="00FA124A"/>
    <w:rsid w:val="00FA739E"/>
    <w:rsid w:val="00FB48E8"/>
    <w:rsid w:val="00FC08DD"/>
    <w:rsid w:val="00FC2316"/>
    <w:rsid w:val="00FC2CFD"/>
    <w:rsid w:val="00FD5299"/>
    <w:rsid w:val="00FD7E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65BD37"/>
  <w15:docId w15:val="{D07E9F8F-CC76-45F4-94F0-1DF9F416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uiPriority w:val="99"/>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CEO_Hyperlink,超级链接,超?级链"/>
    <w:basedOn w:val="DefaultParagraphFont"/>
    <w:unhideWhenUsed/>
    <w:rsid w:val="009B283C"/>
    <w:rPr>
      <w:color w:val="0000FF" w:themeColor="hyperlink"/>
      <w:u w:val="single"/>
    </w:rPr>
  </w:style>
  <w:style w:type="character" w:customStyle="1" w:styleId="href">
    <w:name w:val="href"/>
    <w:basedOn w:val="DefaultParagraphFont"/>
    <w:rsid w:val="009B283C"/>
  </w:style>
  <w:style w:type="paragraph" w:styleId="BalloonText">
    <w:name w:val="Balloon Text"/>
    <w:basedOn w:val="Normal"/>
    <w:link w:val="BalloonTextChar"/>
    <w:semiHidden/>
    <w:unhideWhenUsed/>
    <w:rsid w:val="00FD529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FD5299"/>
    <w:rPr>
      <w:rFonts w:ascii="Segoe UI" w:hAnsi="Segoe UI" w:cs="Segoe UI"/>
      <w:sz w:val="18"/>
      <w:szCs w:val="18"/>
      <w:lang w:val="en-GB" w:eastAsia="en-US"/>
    </w:rPr>
  </w:style>
  <w:style w:type="character" w:styleId="CommentReference">
    <w:name w:val="annotation reference"/>
    <w:basedOn w:val="DefaultParagraphFont"/>
    <w:semiHidden/>
    <w:unhideWhenUsed/>
    <w:rsid w:val="00FD7E54"/>
    <w:rPr>
      <w:sz w:val="16"/>
      <w:szCs w:val="16"/>
    </w:rPr>
  </w:style>
  <w:style w:type="paragraph" w:styleId="CommentText">
    <w:name w:val="annotation text"/>
    <w:basedOn w:val="Normal"/>
    <w:link w:val="CommentTextChar"/>
    <w:semiHidden/>
    <w:unhideWhenUsed/>
    <w:rsid w:val="00FD7E54"/>
    <w:rPr>
      <w:sz w:val="20"/>
    </w:rPr>
  </w:style>
  <w:style w:type="character" w:customStyle="1" w:styleId="CommentTextChar">
    <w:name w:val="Comment Text Char"/>
    <w:basedOn w:val="DefaultParagraphFont"/>
    <w:link w:val="CommentText"/>
    <w:semiHidden/>
    <w:rsid w:val="00FD7E5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D7E54"/>
    <w:rPr>
      <w:b/>
      <w:bCs/>
    </w:rPr>
  </w:style>
  <w:style w:type="character" w:customStyle="1" w:styleId="CommentSubjectChar">
    <w:name w:val="Comment Subject Char"/>
    <w:basedOn w:val="CommentTextChar"/>
    <w:link w:val="CommentSubject"/>
    <w:semiHidden/>
    <w:rsid w:val="00FD7E54"/>
    <w:rPr>
      <w:rFonts w:ascii="Times New Roman" w:hAnsi="Times New Roman"/>
      <w:b/>
      <w:bCs/>
      <w:lang w:val="en-GB" w:eastAsia="en-US"/>
    </w:rPr>
  </w:style>
  <w:style w:type="paragraph" w:customStyle="1" w:styleId="TabletitleBR">
    <w:name w:val="Table_title_BR"/>
    <w:basedOn w:val="Normal"/>
    <w:next w:val="Normal"/>
    <w:rsid w:val="00D6159D"/>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D6159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D615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BPatten@ntia.gov"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7382166703641B0E0A148CE55F976" ma:contentTypeVersion="10" ma:contentTypeDescription="Create a new document." ma:contentTypeScope="" ma:versionID="94aa5577d73f6f2d90079bb27473cf4f">
  <xsd:schema xmlns:xsd="http://www.w3.org/2001/XMLSchema" xmlns:xs="http://www.w3.org/2001/XMLSchema" xmlns:p="http://schemas.microsoft.com/office/2006/metadata/properties" xmlns:ns3="345e7ae8-5b21-45b1-ba79-c488165d002b" targetNamespace="http://schemas.microsoft.com/office/2006/metadata/properties" ma:root="true" ma:fieldsID="65b376ae8f51e09794b60176fb461644" ns3:_="">
    <xsd:import namespace="345e7ae8-5b21-45b1-ba79-c488165d002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5e7ae8-5b21-45b1-ba79-c488165d0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B422C-6747-4745-A546-ADFF4434A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5e7ae8-5b21-45b1-ba79-c488165d0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C6BE60-6612-47B8-8F5C-93990CB1115D}">
  <ds:schemaRefs>
    <ds:schemaRef ds:uri="http://schemas.microsoft.com/sharepoint/v3/contenttype/forms"/>
  </ds:schemaRefs>
</ds:datastoreItem>
</file>

<file path=customXml/itemProps3.xml><?xml version="1.0" encoding="utf-8"?>
<ds:datastoreItem xmlns:ds="http://schemas.openxmlformats.org/officeDocument/2006/customXml" ds:itemID="{F543F7A2-1F3A-45C8-B7C4-E9A083A372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8E3E8B-D7C7-4C9D-9DDC-3AD2EA15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TotalTime>
  <Pages>7</Pages>
  <Words>1566</Words>
  <Characters>8931</Characters>
  <Application>Microsoft Office Word</Application>
  <DocSecurity>0</DocSecurity>
  <Lines>74</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ITU</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Limousin Catherine</dc:creator>
  <cp:lastModifiedBy>USA</cp:lastModifiedBy>
  <cp:revision>3</cp:revision>
  <cp:lastPrinted>2008-02-21T14:04:00Z</cp:lastPrinted>
  <dcterms:created xsi:type="dcterms:W3CDTF">2021-02-08T20:17:00Z</dcterms:created>
  <dcterms:modified xsi:type="dcterms:W3CDTF">2021-02-08T20:18:00Z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0x0101000B67382166703641B0E0A148CE55F976</vt:lpwstr>
  </property>
</Properties>
</file>