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7DE0C778"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w:t>
            </w:r>
            <w:del w:id="0" w:author="Scott" w:date="2021-02-17T09:53:00Z">
              <w:r w:rsidR="00E00A5F" w:rsidDel="009D4112">
                <w:rPr>
                  <w:szCs w:val="24"/>
                </w:rPr>
                <w:delText>5</w:delText>
              </w:r>
            </w:del>
            <w:ins w:id="1" w:author="Scott" w:date="2021-02-17T09:53:00Z">
              <w:r w:rsidR="009D4112">
                <w:rPr>
                  <w:szCs w:val="24"/>
                </w:rPr>
                <w:t>6</w:t>
              </w:r>
            </w:ins>
            <w:r w:rsidR="005935CB">
              <w:rPr>
                <w:szCs w:val="24"/>
              </w:rPr>
              <w:t>-</w:t>
            </w:r>
            <w:del w:id="2" w:author="Scott" w:date="2021-02-17T09:53:00Z">
              <w:r w:rsidR="00533ED1" w:rsidDel="009D4112">
                <w:rPr>
                  <w:szCs w:val="24"/>
                </w:rPr>
                <w:delText>FS</w:delText>
              </w:r>
              <w:r w:rsidR="00CE2555" w:rsidDel="009D4112">
                <w:rPr>
                  <w:szCs w:val="24"/>
                </w:rPr>
                <w:delText>-</w:delText>
              </w:r>
            </w:del>
            <w:r w:rsidR="00BA59BC">
              <w:rPr>
                <w:szCs w:val="24"/>
              </w:rPr>
              <w:t>01</w:t>
            </w:r>
          </w:p>
        </w:tc>
      </w:tr>
      <w:tr w:rsidR="00FE0EEA" w:rsidRPr="008A5AF1" w14:paraId="42A6F8F5" w14:textId="77777777" w:rsidTr="00445B52">
        <w:trPr>
          <w:trHeight w:val="378"/>
        </w:trPr>
        <w:tc>
          <w:tcPr>
            <w:tcW w:w="4207" w:type="dxa"/>
            <w:tcBorders>
              <w:left w:val="double" w:sz="6" w:space="0" w:color="auto"/>
            </w:tcBorders>
          </w:tcPr>
          <w:p w14:paraId="55CEEA77" w14:textId="77777777" w:rsidR="00FE0EEA"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p w14:paraId="3400DAED" w14:textId="09E77198" w:rsidR="004313D9" w:rsidRPr="0014430B" w:rsidRDefault="004313D9" w:rsidP="00FF4345">
            <w:pPr>
              <w:spacing w:before="0"/>
              <w:ind w:left="144" w:right="144"/>
              <w:rPr>
                <w:szCs w:val="24"/>
                <w:lang w:val="pt-BR"/>
              </w:rPr>
            </w:pPr>
            <w:r>
              <w:rPr>
                <w:szCs w:val="24"/>
                <w:lang w:val="pt-BR"/>
              </w:rPr>
              <w:tab/>
              <w:t xml:space="preserve">Document </w:t>
            </w:r>
            <w:hyperlink r:id="rId7" w:history="1">
              <w:r w:rsidRPr="00AE1D1F">
                <w:rPr>
                  <w:rStyle w:val="Hyperlink"/>
                  <w:bCs/>
                </w:rPr>
                <w:t>5B/164</w:t>
              </w:r>
            </w:hyperlink>
          </w:p>
        </w:tc>
        <w:tc>
          <w:tcPr>
            <w:tcW w:w="5186" w:type="dxa"/>
            <w:tcBorders>
              <w:right w:val="double" w:sz="6" w:space="0" w:color="auto"/>
            </w:tcBorders>
          </w:tcPr>
          <w:p w14:paraId="1FDB7F15" w14:textId="25E9E81E"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ins w:id="3" w:author="Scott" w:date="2021-03-23T08:31:00Z">
              <w:r w:rsidR="002D7199">
                <w:rPr>
                  <w:szCs w:val="24"/>
                </w:rPr>
                <w:t>23</w:t>
              </w:r>
            </w:ins>
            <w:del w:id="4" w:author="Scott" w:date="2021-03-23T08:31:00Z">
              <w:r w:rsidR="003A356F" w:rsidDel="002D7199">
                <w:rPr>
                  <w:szCs w:val="24"/>
                </w:rPr>
                <w:delText>1</w:delText>
              </w:r>
            </w:del>
            <w:del w:id="5" w:author="Scott" w:date="2021-02-16T11:31:00Z">
              <w:r w:rsidR="00A81D2D" w:rsidDel="00BA59BC">
                <w:rPr>
                  <w:szCs w:val="24"/>
                </w:rPr>
                <w:delText>3</w:delText>
              </w:r>
            </w:del>
            <w:r w:rsidR="00E417ED">
              <w:rPr>
                <w:szCs w:val="24"/>
              </w:rPr>
              <w:t xml:space="preserve"> </w:t>
            </w:r>
            <w:del w:id="6" w:author="Scott" w:date="2021-02-16T11:31:00Z">
              <w:r w:rsidR="00533ED1" w:rsidDel="00BA59BC">
                <w:rPr>
                  <w:szCs w:val="24"/>
                </w:rPr>
                <w:delText xml:space="preserve">January </w:delText>
              </w:r>
            </w:del>
            <w:ins w:id="7" w:author="Scott" w:date="2021-03-17T07:36:00Z">
              <w:r w:rsidR="000C2963">
                <w:rPr>
                  <w:szCs w:val="24"/>
                </w:rPr>
                <w:t>March</w:t>
              </w:r>
            </w:ins>
            <w:ins w:id="8" w:author="Scott" w:date="2021-02-16T11:31:00Z">
              <w:r w:rsidR="00BA59BC">
                <w:rPr>
                  <w:szCs w:val="24"/>
                </w:rPr>
                <w:t xml:space="preserve"> </w:t>
              </w:r>
            </w:ins>
            <w:r w:rsidR="00A703EC">
              <w:rPr>
                <w:szCs w:val="24"/>
              </w:rPr>
              <w:t>202</w:t>
            </w:r>
            <w:r w:rsidR="00533ED1">
              <w:rPr>
                <w:szCs w:val="24"/>
              </w:rPr>
              <w:t>1</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219238E6" w:rsidR="00FE0EEA" w:rsidRPr="00F636D5" w:rsidRDefault="00FE0EEA" w:rsidP="00533ED1">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533ED1" w:rsidRPr="00533ED1">
              <w:rPr>
                <w:rFonts w:ascii="Times New Roman" w:hAnsi="Times New Roman"/>
                <w:bCs/>
                <w:szCs w:val="24"/>
              </w:rPr>
              <w:t>EXAMPLE OF A FRAMEWORK FOR REVISIONS TO RESOLUTION 155 (Rev.WRC-19) IN SUPPORT OF STUDIES UNDER WRC-23 AGENDA ITEM 1.8</w:t>
            </w:r>
          </w:p>
        </w:tc>
      </w:tr>
      <w:tr w:rsidR="00FE0EEA" w:rsidRPr="00445B52"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445B52" w:rsidRDefault="00FE0EEA" w:rsidP="00FF4345">
            <w:pPr>
              <w:ind w:left="144" w:right="144"/>
              <w:rPr>
                <w:bCs/>
                <w:szCs w:val="24"/>
                <w:lang w:val="fr-FR"/>
              </w:rPr>
            </w:pPr>
          </w:p>
          <w:p w14:paraId="71A446E8" w14:textId="77777777" w:rsidR="00FE0EEA" w:rsidRPr="00445B52" w:rsidRDefault="00FE0EEA" w:rsidP="00FF4345">
            <w:pPr>
              <w:spacing w:before="0"/>
              <w:ind w:left="144" w:right="144"/>
              <w:rPr>
                <w:bCs/>
                <w:szCs w:val="24"/>
                <w:lang w:val="fr-FR"/>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445B52">
              <w:rPr>
                <w:szCs w:val="24"/>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hyperlink r:id="rId8" w:history="1">
              <w:r w:rsidR="001616A4" w:rsidRPr="00445B52">
                <w:rPr>
                  <w:rStyle w:val="Hyperlink"/>
                  <w:szCs w:val="24"/>
                </w:rPr>
                <w:t>Donald.Nellis@faa.gov</w:t>
              </w:r>
            </w:hyperlink>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445B52" w:rsidRDefault="00037ABB" w:rsidP="00B748BA">
            <w:pPr>
              <w:spacing w:before="0"/>
              <w:ind w:left="194"/>
              <w:rPr>
                <w:szCs w:val="24"/>
              </w:rPr>
            </w:pPr>
            <w:r w:rsidRPr="00445B52">
              <w:rPr>
                <w:bCs/>
                <w:color w:val="000000"/>
                <w:szCs w:val="24"/>
                <w:lang w:val="fr-FR"/>
              </w:rPr>
              <w:t xml:space="preserve">Phone: </w:t>
            </w:r>
            <w:r w:rsidR="001616A4" w:rsidRPr="00445B52">
              <w:rPr>
                <w:bCs/>
                <w:color w:val="000000"/>
                <w:szCs w:val="24"/>
                <w:lang w:val="fr-FR"/>
              </w:rPr>
              <w:t xml:space="preserve"> </w:t>
            </w:r>
            <w:r w:rsidR="00B748BA" w:rsidRPr="00445B52">
              <w:rPr>
                <w:szCs w:val="24"/>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hyperlink r:id="rId9" w:history="1">
              <w:r w:rsidR="002809D8" w:rsidRPr="00E86461">
                <w:rPr>
                  <w:rStyle w:val="Hyperlink"/>
                  <w:szCs w:val="24"/>
                  <w:lang w:val="fr-FR"/>
                </w:rPr>
                <w:t>michael.neale@aces-inc.com</w:t>
              </w:r>
            </w:hyperlink>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445B52" w:rsidRDefault="002809D8" w:rsidP="002809D8">
            <w:pPr>
              <w:spacing w:before="0"/>
              <w:ind w:left="194"/>
              <w:rPr>
                <w:szCs w:val="24"/>
              </w:rPr>
            </w:pPr>
            <w:r w:rsidRPr="00445B52">
              <w:rPr>
                <w:bCs/>
                <w:color w:val="000000"/>
                <w:szCs w:val="24"/>
                <w:lang w:val="fr-FR"/>
              </w:rPr>
              <w:t xml:space="preserve">Phone:  </w:t>
            </w:r>
            <w:r w:rsidRPr="00445B52">
              <w:rPr>
                <w:szCs w:val="24"/>
              </w:rPr>
              <w:t>(</w:t>
            </w:r>
            <w:r>
              <w:rPr>
                <w:szCs w:val="24"/>
              </w:rPr>
              <w:t>703</w:t>
            </w:r>
            <w:r w:rsidRPr="00445B52">
              <w:rPr>
                <w:szCs w:val="24"/>
              </w:rPr>
              <w:t xml:space="preserve">) </w:t>
            </w:r>
            <w:r>
              <w:rPr>
                <w:szCs w:val="24"/>
              </w:rPr>
              <w:t>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10"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047E607B"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533ED1">
              <w:rPr>
                <w:szCs w:val="24"/>
              </w:rPr>
              <w:t xml:space="preserve">further </w:t>
            </w:r>
            <w:r w:rsidR="002809D8">
              <w:rPr>
                <w:szCs w:val="24"/>
              </w:rPr>
              <w:t xml:space="preserve">develop </w:t>
            </w:r>
            <w:r w:rsidR="00533ED1">
              <w:rPr>
                <w:szCs w:val="24"/>
              </w:rPr>
              <w:t>the</w:t>
            </w:r>
            <w:r w:rsidR="002809D8">
              <w:rPr>
                <w:szCs w:val="24"/>
              </w:rPr>
              <w:t xml:space="preserve"> framework for revision </w:t>
            </w:r>
            <w:r w:rsidR="00E21111">
              <w:rPr>
                <w:szCs w:val="24"/>
              </w:rPr>
              <w:t xml:space="preserve">of </w:t>
            </w:r>
            <w:r w:rsidR="002809D8">
              <w:rPr>
                <w:szCs w:val="24"/>
              </w:rPr>
              <w:t xml:space="preserve">Resolution 155 (Rev.WRC-19) using Resolution 169 (WRC-19) </w:t>
            </w:r>
            <w:r w:rsidR="004313D9">
              <w:rPr>
                <w:szCs w:val="24"/>
              </w:rPr>
              <w:t>introduced at the November 2020 meeting (</w:t>
            </w:r>
            <w:hyperlink r:id="rId11" w:history="1">
              <w:r w:rsidR="004313D9" w:rsidRPr="00AE1D1F">
                <w:rPr>
                  <w:rStyle w:val="Hyperlink"/>
                  <w:bCs/>
                </w:rPr>
                <w:t>5B/164</w:t>
              </w:r>
            </w:hyperlink>
            <w:r w:rsidR="004313D9">
              <w:rPr>
                <w:szCs w:val="24"/>
              </w:rPr>
              <w:t>) b</w:t>
            </w:r>
            <w:r w:rsidR="00533ED1">
              <w:rPr>
                <w:szCs w:val="24"/>
              </w:rPr>
              <w:t xml:space="preserve">eing considered in the </w:t>
            </w:r>
            <w:r w:rsidR="004313D9">
              <w:rPr>
                <w:szCs w:val="24"/>
              </w:rPr>
              <w:t xml:space="preserve">WP5B </w:t>
            </w:r>
            <w:r w:rsidR="00533ED1">
              <w:rPr>
                <w:szCs w:val="24"/>
              </w:rPr>
              <w:t>Correspondence Group</w:t>
            </w:r>
            <w:r w:rsidR="004313D9">
              <w:rPr>
                <w:szCs w:val="24"/>
              </w:rPr>
              <w:t xml:space="preserve"> </w:t>
            </w:r>
            <w:r w:rsidR="004313D9" w:rsidRPr="004313D9">
              <w:rPr>
                <w:szCs w:val="24"/>
              </w:rPr>
              <w:t>WRC-23 agenda item 1.8</w:t>
            </w:r>
            <w:r w:rsidR="002809D8">
              <w:rPr>
                <w:szCs w:val="24"/>
              </w:rPr>
              <w:t xml:space="preserve">.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4186D215" w14:textId="386A9E77"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w:t>
            </w:r>
            <w:r w:rsidR="004313D9">
              <w:rPr>
                <w:bCs/>
                <w:szCs w:val="24"/>
              </w:rPr>
              <w:t xml:space="preserve">discussions taking place through the Correspondence Group to further develop </w:t>
            </w:r>
            <w:r w:rsidR="009C1038">
              <w:rPr>
                <w:bCs/>
                <w:szCs w:val="24"/>
              </w:rPr>
              <w:t xml:space="preserve">a framework for </w:t>
            </w:r>
            <w:r w:rsidR="00E21111">
              <w:rPr>
                <w:bCs/>
                <w:szCs w:val="24"/>
              </w:rPr>
              <w:t xml:space="preserve">revision of </w:t>
            </w:r>
            <w:r w:rsidR="009C1038">
              <w:rPr>
                <w:bCs/>
                <w:szCs w:val="24"/>
              </w:rPr>
              <w:t>Resolution 155 using the recently adopted Resolution 169 (WRC-19) for ESIMS.</w:t>
            </w:r>
          </w:p>
          <w:p w14:paraId="6C363FA6" w14:textId="77777777" w:rsidR="00E526AF" w:rsidRDefault="00E526AF" w:rsidP="003C4879">
            <w:pPr>
              <w:pStyle w:val="enumlev2"/>
              <w:ind w:left="0" w:firstLine="0"/>
              <w:jc w:val="both"/>
              <w:rPr>
                <w:bCs/>
                <w:szCs w:val="24"/>
              </w:rPr>
            </w:pPr>
          </w:p>
          <w:p w14:paraId="7834C334" w14:textId="77777777" w:rsidR="00EE4EDC" w:rsidRPr="00445B52" w:rsidRDefault="00EE4EDC" w:rsidP="003C4879">
            <w:pPr>
              <w:pStyle w:val="enumlev2"/>
              <w:ind w:left="0" w:firstLine="0"/>
              <w:jc w:val="both"/>
              <w:rPr>
                <w:bCs/>
                <w:szCs w:val="24"/>
              </w:rPr>
            </w:pPr>
          </w:p>
        </w:tc>
      </w:tr>
    </w:tbl>
    <w:p w14:paraId="5A804053" w14:textId="77777777" w:rsidR="00E34FFC" w:rsidRDefault="0073325C" w:rsidP="0073325C">
      <w:pPr>
        <w:rPr>
          <w:szCs w:val="24"/>
        </w:rPr>
      </w:pPr>
      <w:r>
        <w:rPr>
          <w:szCs w:val="24"/>
        </w:rPr>
        <w:t xml:space="preserve"> </w:t>
      </w:r>
    </w:p>
    <w:p w14:paraId="0530A618" w14:textId="77777777" w:rsidR="005915A7" w:rsidRDefault="005915A7" w:rsidP="0073325C">
      <w:pPr>
        <w:rPr>
          <w:szCs w:val="24"/>
        </w:rPr>
      </w:pPr>
    </w:p>
    <w:p w14:paraId="36609673" w14:textId="77777777" w:rsidR="008C10C3" w:rsidRDefault="008C10C3" w:rsidP="008C10C3">
      <w:pPr>
        <w:rPr>
          <w:szCs w:val="24"/>
        </w:rPr>
      </w:pPr>
    </w:p>
    <w:p w14:paraId="0D27FA08" w14:textId="77777777" w:rsidR="00BA59BC" w:rsidRDefault="008C10C3" w:rsidP="008C10C3">
      <w:pPr>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A59BC" w:rsidRPr="00DB13FF" w14:paraId="5A388566" w14:textId="77777777" w:rsidTr="00325DE2">
        <w:trPr>
          <w:cantSplit/>
        </w:trPr>
        <w:tc>
          <w:tcPr>
            <w:tcW w:w="6487" w:type="dxa"/>
            <w:vAlign w:val="center"/>
          </w:tcPr>
          <w:p w14:paraId="51AFBE27" w14:textId="77777777" w:rsidR="00BA59BC" w:rsidRPr="00DB13FF" w:rsidRDefault="00BA59BC" w:rsidP="00325DE2">
            <w:pPr>
              <w:shd w:val="solid" w:color="FFFFFF" w:fill="FFFFFF"/>
              <w:spacing w:before="0"/>
              <w:rPr>
                <w:rFonts w:ascii="Verdana" w:hAnsi="Verdana" w:cs="Times New Roman Bold"/>
                <w:b/>
                <w:bCs/>
                <w:sz w:val="26"/>
                <w:szCs w:val="26"/>
              </w:rPr>
            </w:pPr>
            <w:r w:rsidRPr="00DB13FF">
              <w:rPr>
                <w:rFonts w:ascii="Verdana" w:hAnsi="Verdana" w:cs="Times New Roman Bold"/>
                <w:b/>
                <w:bCs/>
                <w:sz w:val="26"/>
                <w:szCs w:val="26"/>
              </w:rPr>
              <w:lastRenderedPageBreak/>
              <w:t>Radiocommunication Study Groups</w:t>
            </w:r>
          </w:p>
        </w:tc>
        <w:tc>
          <w:tcPr>
            <w:tcW w:w="3402" w:type="dxa"/>
          </w:tcPr>
          <w:p w14:paraId="5E1EAF50" w14:textId="77777777" w:rsidR="00BA59BC" w:rsidRPr="00DB13FF" w:rsidRDefault="00BA59BC" w:rsidP="00325DE2">
            <w:pPr>
              <w:shd w:val="solid" w:color="FFFFFF" w:fill="FFFFFF"/>
              <w:spacing w:before="0" w:line="240" w:lineRule="atLeast"/>
            </w:pPr>
            <w:bookmarkStart w:id="9" w:name="ditulogo"/>
            <w:bookmarkEnd w:id="9"/>
            <w:r w:rsidRPr="00DB13FF">
              <w:rPr>
                <w:noProof/>
              </w:rPr>
              <w:drawing>
                <wp:inline distT="0" distB="0" distL="0" distR="0" wp14:anchorId="08C2AA5F" wp14:editId="2F0EAFE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A59BC" w:rsidRPr="00DB13FF" w14:paraId="03CFBF88" w14:textId="77777777" w:rsidTr="00325DE2">
        <w:trPr>
          <w:cantSplit/>
        </w:trPr>
        <w:tc>
          <w:tcPr>
            <w:tcW w:w="6487" w:type="dxa"/>
            <w:tcBorders>
              <w:bottom w:val="single" w:sz="12" w:space="0" w:color="auto"/>
            </w:tcBorders>
          </w:tcPr>
          <w:p w14:paraId="45628521" w14:textId="77777777" w:rsidR="00BA59BC" w:rsidRPr="00DB13FF" w:rsidRDefault="00BA59BC" w:rsidP="00325DE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F9A0C1E" w14:textId="77777777" w:rsidR="00BA59BC" w:rsidRPr="00DB13FF" w:rsidRDefault="00BA59BC" w:rsidP="00325DE2">
            <w:pPr>
              <w:shd w:val="solid" w:color="FFFFFF" w:fill="FFFFFF"/>
              <w:spacing w:before="0" w:after="48" w:line="240" w:lineRule="atLeast"/>
              <w:rPr>
                <w:sz w:val="22"/>
                <w:szCs w:val="22"/>
              </w:rPr>
            </w:pPr>
          </w:p>
        </w:tc>
      </w:tr>
      <w:tr w:rsidR="00BA59BC" w:rsidRPr="00DB13FF" w14:paraId="4B69F261" w14:textId="77777777" w:rsidTr="00325DE2">
        <w:trPr>
          <w:cantSplit/>
        </w:trPr>
        <w:tc>
          <w:tcPr>
            <w:tcW w:w="6487" w:type="dxa"/>
            <w:tcBorders>
              <w:top w:val="single" w:sz="12" w:space="0" w:color="auto"/>
            </w:tcBorders>
          </w:tcPr>
          <w:p w14:paraId="53F375C8" w14:textId="77777777" w:rsidR="00BA59BC" w:rsidRPr="00DB13FF" w:rsidRDefault="00BA59BC" w:rsidP="00325DE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DFA6E65" w14:textId="77777777" w:rsidR="00BA59BC" w:rsidRPr="00DB13FF" w:rsidRDefault="00BA59BC" w:rsidP="00325DE2">
            <w:pPr>
              <w:shd w:val="solid" w:color="FFFFFF" w:fill="FFFFFF"/>
              <w:spacing w:before="0" w:after="48" w:line="240" w:lineRule="atLeast"/>
            </w:pPr>
          </w:p>
        </w:tc>
      </w:tr>
      <w:tr w:rsidR="00BA59BC" w:rsidRPr="00DB13FF" w14:paraId="1A2658FF" w14:textId="77777777" w:rsidTr="00325DE2">
        <w:trPr>
          <w:cantSplit/>
        </w:trPr>
        <w:tc>
          <w:tcPr>
            <w:tcW w:w="6487" w:type="dxa"/>
            <w:vMerge w:val="restart"/>
          </w:tcPr>
          <w:p w14:paraId="3A845D56" w14:textId="4B12D248" w:rsidR="00BA59BC" w:rsidRPr="00DB13FF" w:rsidRDefault="00BA59BC" w:rsidP="00325DE2">
            <w:pPr>
              <w:shd w:val="solid" w:color="FFFFFF" w:fill="FFFFFF"/>
              <w:spacing w:before="0" w:after="240"/>
              <w:ind w:left="1134" w:hanging="1134"/>
              <w:rPr>
                <w:rFonts w:ascii="Verdana" w:hAnsi="Verdana"/>
                <w:sz w:val="20"/>
              </w:rPr>
            </w:pPr>
            <w:bookmarkStart w:id="10" w:name="recibido"/>
            <w:bookmarkStart w:id="11" w:name="dnum" w:colFirst="1" w:colLast="1"/>
            <w:bookmarkEnd w:id="10"/>
            <w:r w:rsidRPr="00DB13FF">
              <w:rPr>
                <w:rFonts w:ascii="Verdana" w:hAnsi="Verdana"/>
                <w:sz w:val="20"/>
              </w:rPr>
              <w:t>Received:</w:t>
            </w:r>
            <w:r w:rsidRPr="00DB13FF">
              <w:rPr>
                <w:rFonts w:ascii="Verdana" w:hAnsi="Verdana"/>
                <w:sz w:val="20"/>
              </w:rPr>
              <w:tab/>
            </w:r>
            <w:r w:rsidR="007008F8">
              <w:rPr>
                <w:rFonts w:ascii="Verdana" w:hAnsi="Verdana"/>
                <w:sz w:val="20"/>
              </w:rPr>
              <w:t>XX</w:t>
            </w:r>
            <w:r w:rsidRPr="00DB13FF">
              <w:rPr>
                <w:rFonts w:ascii="Verdana" w:hAnsi="Verdana"/>
                <w:sz w:val="20"/>
              </w:rPr>
              <w:t xml:space="preserve"> </w:t>
            </w:r>
            <w:r w:rsidR="007008F8">
              <w:rPr>
                <w:rFonts w:ascii="Verdana" w:hAnsi="Verdana"/>
                <w:sz w:val="20"/>
              </w:rPr>
              <w:t>May</w:t>
            </w:r>
            <w:r w:rsidRPr="00DB13FF">
              <w:rPr>
                <w:rFonts w:ascii="Verdana" w:hAnsi="Verdana"/>
                <w:sz w:val="20"/>
              </w:rPr>
              <w:t xml:space="preserve"> 202</w:t>
            </w:r>
            <w:r w:rsidR="007008F8">
              <w:rPr>
                <w:rFonts w:ascii="Verdana" w:hAnsi="Verdana"/>
                <w:sz w:val="20"/>
              </w:rPr>
              <w:t>1</w:t>
            </w:r>
          </w:p>
          <w:p w14:paraId="02FD8DE1" w14:textId="3DC19957" w:rsidR="00BA59BC" w:rsidRPr="00DB13FF" w:rsidRDefault="00BA59BC" w:rsidP="00325DE2">
            <w:pPr>
              <w:shd w:val="solid" w:color="FFFFFF" w:fill="FFFFFF"/>
              <w:spacing w:before="0" w:after="240"/>
              <w:ind w:left="1134" w:hanging="1134"/>
              <w:rPr>
                <w:rFonts w:ascii="Verdana" w:hAnsi="Verdana"/>
                <w:sz w:val="20"/>
              </w:rPr>
            </w:pPr>
            <w:r w:rsidRPr="00DB13FF">
              <w:rPr>
                <w:rFonts w:ascii="Verdana" w:hAnsi="Verdana"/>
                <w:sz w:val="20"/>
              </w:rPr>
              <w:t>Source:</w:t>
            </w:r>
            <w:r w:rsidRPr="00DB13FF">
              <w:rPr>
                <w:rFonts w:ascii="Verdana" w:hAnsi="Verdana"/>
                <w:sz w:val="20"/>
              </w:rPr>
              <w:tab/>
              <w:t xml:space="preserve">Resolution </w:t>
            </w:r>
            <w:r w:rsidRPr="00DB13FF">
              <w:rPr>
                <w:rFonts w:ascii="Verdana" w:hAnsi="Verdana"/>
                <w:b/>
                <w:bCs/>
                <w:sz w:val="20"/>
              </w:rPr>
              <w:t xml:space="preserve">155 (Rev.WRC-19) </w:t>
            </w:r>
            <w:r w:rsidRPr="00DB13FF">
              <w:rPr>
                <w:rFonts w:ascii="Verdana" w:hAnsi="Verdana"/>
                <w:b/>
                <w:bCs/>
                <w:sz w:val="20"/>
              </w:rPr>
              <w:br/>
            </w:r>
            <w:r w:rsidRPr="00DB13FF">
              <w:rPr>
                <w:rFonts w:ascii="Verdana" w:hAnsi="Verdana"/>
                <w:sz w:val="20"/>
              </w:rPr>
              <w:t xml:space="preserve">Resolution </w:t>
            </w:r>
            <w:r w:rsidRPr="00DB13FF">
              <w:rPr>
                <w:rFonts w:ascii="Verdana" w:hAnsi="Verdana"/>
                <w:b/>
                <w:bCs/>
                <w:sz w:val="20"/>
              </w:rPr>
              <w:t>171 (WRC-19)</w:t>
            </w:r>
            <w:ins w:id="12" w:author="Scott" w:date="2021-02-16T11:42:00Z">
              <w:r w:rsidR="007008F8">
                <w:rPr>
                  <w:rFonts w:ascii="Verdana" w:hAnsi="Verdana"/>
                  <w:b/>
                  <w:bCs/>
                  <w:sz w:val="20"/>
                </w:rPr>
                <w:br/>
                <w:t>5B/164</w:t>
              </w:r>
            </w:ins>
          </w:p>
        </w:tc>
        <w:tc>
          <w:tcPr>
            <w:tcW w:w="3402" w:type="dxa"/>
          </w:tcPr>
          <w:p w14:paraId="543897DA" w14:textId="5E1B4D90" w:rsidR="00BA59BC" w:rsidRPr="00DB13FF" w:rsidRDefault="00BA59BC" w:rsidP="00325DE2">
            <w:pPr>
              <w:shd w:val="solid" w:color="FFFFFF" w:fill="FFFFFF"/>
              <w:spacing w:before="0" w:line="240" w:lineRule="atLeast"/>
              <w:rPr>
                <w:rFonts w:ascii="Verdana" w:hAnsi="Verdana"/>
                <w:sz w:val="20"/>
                <w:lang w:eastAsia="zh-CN"/>
              </w:rPr>
            </w:pPr>
            <w:r w:rsidRPr="00DB13FF">
              <w:rPr>
                <w:rFonts w:ascii="Verdana" w:hAnsi="Verdana"/>
                <w:b/>
                <w:sz w:val="20"/>
                <w:lang w:eastAsia="zh-CN"/>
              </w:rPr>
              <w:t>Document 5B/</w:t>
            </w:r>
            <w:r w:rsidR="007008F8">
              <w:rPr>
                <w:rFonts w:ascii="Verdana" w:hAnsi="Verdana"/>
                <w:b/>
                <w:sz w:val="20"/>
                <w:lang w:eastAsia="zh-CN"/>
              </w:rPr>
              <w:t>XXX</w:t>
            </w:r>
            <w:r w:rsidRPr="00DB13FF">
              <w:rPr>
                <w:rFonts w:ascii="Verdana" w:hAnsi="Verdana"/>
                <w:b/>
                <w:sz w:val="20"/>
                <w:lang w:eastAsia="zh-CN"/>
              </w:rPr>
              <w:t>-E</w:t>
            </w:r>
          </w:p>
        </w:tc>
      </w:tr>
      <w:tr w:rsidR="00BA59BC" w:rsidRPr="00DB13FF" w14:paraId="6FCAAD26" w14:textId="77777777" w:rsidTr="00325DE2">
        <w:trPr>
          <w:cantSplit/>
        </w:trPr>
        <w:tc>
          <w:tcPr>
            <w:tcW w:w="6487" w:type="dxa"/>
            <w:vMerge/>
          </w:tcPr>
          <w:p w14:paraId="4C30EE1A" w14:textId="77777777" w:rsidR="00BA59BC" w:rsidRPr="00DB13FF" w:rsidRDefault="00BA59BC" w:rsidP="00325DE2">
            <w:pPr>
              <w:spacing w:before="60"/>
              <w:jc w:val="center"/>
              <w:rPr>
                <w:b/>
                <w:smallCaps/>
                <w:sz w:val="32"/>
                <w:lang w:eastAsia="zh-CN"/>
              </w:rPr>
            </w:pPr>
            <w:bookmarkStart w:id="13" w:name="ddate" w:colFirst="1" w:colLast="1"/>
            <w:bookmarkEnd w:id="11"/>
          </w:p>
        </w:tc>
        <w:tc>
          <w:tcPr>
            <w:tcW w:w="3402" w:type="dxa"/>
          </w:tcPr>
          <w:p w14:paraId="0C2B2F85" w14:textId="09E8BA8F" w:rsidR="00BA59BC" w:rsidRPr="00DB13FF" w:rsidRDefault="007008F8" w:rsidP="00325DE2">
            <w:pPr>
              <w:shd w:val="solid" w:color="FFFFFF" w:fill="FFFFFF"/>
              <w:spacing w:before="0" w:line="240" w:lineRule="atLeast"/>
              <w:rPr>
                <w:rFonts w:ascii="Verdana" w:hAnsi="Verdana"/>
                <w:sz w:val="20"/>
                <w:lang w:eastAsia="zh-CN"/>
              </w:rPr>
            </w:pPr>
            <w:r>
              <w:rPr>
                <w:rFonts w:ascii="Verdana" w:hAnsi="Verdana"/>
                <w:b/>
                <w:sz w:val="20"/>
                <w:lang w:eastAsia="zh-CN"/>
              </w:rPr>
              <w:t>X</w:t>
            </w:r>
            <w:r w:rsidR="00BA59BC">
              <w:rPr>
                <w:rFonts w:ascii="Verdana" w:hAnsi="Verdana"/>
                <w:b/>
                <w:sz w:val="20"/>
                <w:lang w:eastAsia="zh-CN"/>
              </w:rPr>
              <w:t xml:space="preserve"> </w:t>
            </w:r>
            <w:r>
              <w:rPr>
                <w:rFonts w:ascii="Verdana" w:hAnsi="Verdana"/>
                <w:b/>
                <w:sz w:val="20"/>
                <w:lang w:eastAsia="zh-CN"/>
              </w:rPr>
              <w:t>May</w:t>
            </w:r>
            <w:r w:rsidR="00BA59BC" w:rsidRPr="00DB13FF">
              <w:rPr>
                <w:rFonts w:ascii="Verdana" w:hAnsi="Verdana"/>
                <w:b/>
                <w:sz w:val="20"/>
                <w:lang w:eastAsia="zh-CN"/>
              </w:rPr>
              <w:t xml:space="preserve"> 202</w:t>
            </w:r>
            <w:r>
              <w:rPr>
                <w:rFonts w:ascii="Verdana" w:hAnsi="Verdana"/>
                <w:b/>
                <w:sz w:val="20"/>
                <w:lang w:eastAsia="zh-CN"/>
              </w:rPr>
              <w:t>1</w:t>
            </w:r>
          </w:p>
        </w:tc>
      </w:tr>
      <w:tr w:rsidR="00BA59BC" w:rsidRPr="00DB13FF" w14:paraId="194A66E3" w14:textId="77777777" w:rsidTr="00325DE2">
        <w:trPr>
          <w:cantSplit/>
        </w:trPr>
        <w:tc>
          <w:tcPr>
            <w:tcW w:w="6487" w:type="dxa"/>
            <w:vMerge/>
          </w:tcPr>
          <w:p w14:paraId="4D616E9C" w14:textId="77777777" w:rsidR="00BA59BC" w:rsidRPr="00DB13FF" w:rsidRDefault="00BA59BC" w:rsidP="00325DE2">
            <w:pPr>
              <w:spacing w:before="60"/>
              <w:jc w:val="center"/>
              <w:rPr>
                <w:b/>
                <w:smallCaps/>
                <w:sz w:val="32"/>
                <w:lang w:eastAsia="zh-CN"/>
              </w:rPr>
            </w:pPr>
            <w:bookmarkStart w:id="14" w:name="dorlang" w:colFirst="1" w:colLast="1"/>
            <w:bookmarkEnd w:id="13"/>
          </w:p>
        </w:tc>
        <w:tc>
          <w:tcPr>
            <w:tcW w:w="3402" w:type="dxa"/>
          </w:tcPr>
          <w:p w14:paraId="2DDD2E6A" w14:textId="77777777" w:rsidR="00BA59BC" w:rsidRPr="00DB13FF" w:rsidRDefault="00BA59BC" w:rsidP="00325DE2">
            <w:pPr>
              <w:shd w:val="solid" w:color="FFFFFF" w:fill="FFFFFF"/>
              <w:spacing w:before="0" w:line="240" w:lineRule="atLeast"/>
              <w:rPr>
                <w:rFonts w:ascii="Verdana" w:eastAsia="SimSun" w:hAnsi="Verdana"/>
                <w:sz w:val="20"/>
                <w:lang w:eastAsia="zh-CN"/>
              </w:rPr>
            </w:pPr>
            <w:r w:rsidRPr="00DB13FF">
              <w:rPr>
                <w:rFonts w:ascii="Verdana" w:eastAsia="SimSun" w:hAnsi="Verdana"/>
                <w:b/>
                <w:sz w:val="20"/>
                <w:lang w:eastAsia="zh-CN"/>
              </w:rPr>
              <w:t>English only</w:t>
            </w:r>
          </w:p>
        </w:tc>
      </w:tr>
      <w:tr w:rsidR="00BA59BC" w:rsidRPr="00DB13FF" w14:paraId="4D05C07B" w14:textId="77777777" w:rsidTr="00325DE2">
        <w:trPr>
          <w:cantSplit/>
        </w:trPr>
        <w:tc>
          <w:tcPr>
            <w:tcW w:w="9889" w:type="dxa"/>
            <w:gridSpan w:val="2"/>
          </w:tcPr>
          <w:p w14:paraId="5659C5CA" w14:textId="77777777" w:rsidR="00BA59BC" w:rsidRPr="00DB13FF" w:rsidRDefault="00BA59BC" w:rsidP="00325DE2">
            <w:pPr>
              <w:pStyle w:val="Source"/>
              <w:rPr>
                <w:lang w:eastAsia="zh-CN"/>
              </w:rPr>
            </w:pPr>
            <w:bookmarkStart w:id="15" w:name="dsource" w:colFirst="0" w:colLast="0"/>
            <w:bookmarkEnd w:id="14"/>
            <w:r w:rsidRPr="00DB13FF">
              <w:t>United States of America</w:t>
            </w:r>
          </w:p>
        </w:tc>
      </w:tr>
      <w:tr w:rsidR="00BA59BC" w:rsidRPr="00DB13FF" w14:paraId="139CC0E8" w14:textId="77777777" w:rsidTr="00325DE2">
        <w:trPr>
          <w:cantSplit/>
        </w:trPr>
        <w:tc>
          <w:tcPr>
            <w:tcW w:w="9889" w:type="dxa"/>
            <w:gridSpan w:val="2"/>
          </w:tcPr>
          <w:p w14:paraId="70B61050" w14:textId="77777777" w:rsidR="00BA59BC" w:rsidRPr="00DB13FF" w:rsidRDefault="00BA59BC" w:rsidP="00325DE2">
            <w:pPr>
              <w:pStyle w:val="Title1"/>
              <w:rPr>
                <w:lang w:eastAsia="zh-CN"/>
              </w:rPr>
            </w:pPr>
            <w:bookmarkStart w:id="16" w:name="drec" w:colFirst="0" w:colLast="0"/>
            <w:bookmarkEnd w:id="15"/>
            <w:r w:rsidRPr="00DB13FF">
              <w:t>A</w:t>
            </w:r>
            <w:r>
              <w:t>n example of a</w:t>
            </w:r>
            <w:r w:rsidRPr="00DB13FF">
              <w:t xml:space="preserve"> FRAMEWORK FOR REVISIONS TO </w:t>
            </w:r>
            <w:r>
              <w:br/>
            </w:r>
            <w:r w:rsidRPr="00DB13FF">
              <w:t xml:space="preserve">RESOLUTION </w:t>
            </w:r>
            <w:r w:rsidRPr="00DB13FF">
              <w:rPr>
                <w:b/>
                <w:bCs/>
              </w:rPr>
              <w:t>155</w:t>
            </w:r>
            <w:r w:rsidRPr="00DB13FF">
              <w:t xml:space="preserve"> </w:t>
            </w:r>
            <w:r w:rsidRPr="00DB13FF">
              <w:rPr>
                <w:b/>
                <w:bCs/>
              </w:rPr>
              <w:t>(R</w:t>
            </w:r>
            <w:r w:rsidRPr="00DB13FF">
              <w:rPr>
                <w:b/>
                <w:bCs/>
                <w:caps w:val="0"/>
              </w:rPr>
              <w:t>ev</w:t>
            </w:r>
            <w:r w:rsidRPr="00DB13FF">
              <w:rPr>
                <w:b/>
                <w:bCs/>
              </w:rPr>
              <w:t>.WRC-19)</w:t>
            </w:r>
            <w:r w:rsidRPr="00DB13FF">
              <w:t xml:space="preserve"> IN SUPPORT OF STUDIES UNDER </w:t>
            </w:r>
            <w:r w:rsidRPr="00DB13FF">
              <w:br/>
              <w:t>WRC-23 AGENDA ITEM 1.8</w:t>
            </w:r>
          </w:p>
        </w:tc>
      </w:tr>
      <w:tr w:rsidR="00BA59BC" w:rsidRPr="00DB13FF" w14:paraId="65DC6B0B" w14:textId="77777777" w:rsidTr="00325DE2">
        <w:trPr>
          <w:cantSplit/>
        </w:trPr>
        <w:tc>
          <w:tcPr>
            <w:tcW w:w="9889" w:type="dxa"/>
            <w:gridSpan w:val="2"/>
          </w:tcPr>
          <w:p w14:paraId="7FA130DC" w14:textId="77777777" w:rsidR="00BA59BC" w:rsidRPr="00DB13FF" w:rsidRDefault="00BA59BC" w:rsidP="00325DE2">
            <w:pPr>
              <w:pStyle w:val="Title1"/>
              <w:rPr>
                <w:lang w:eastAsia="zh-CN"/>
              </w:rPr>
            </w:pPr>
            <w:bookmarkStart w:id="17" w:name="dtitle1" w:colFirst="0" w:colLast="0"/>
            <w:bookmarkEnd w:id="16"/>
          </w:p>
        </w:tc>
      </w:tr>
    </w:tbl>
    <w:p w14:paraId="54038067" w14:textId="77777777" w:rsidR="00BA59BC" w:rsidRPr="00DB13FF" w:rsidRDefault="00BA59BC" w:rsidP="00BA59BC">
      <w:pPr>
        <w:pStyle w:val="Heading1"/>
        <w:rPr>
          <w:rFonts w:eastAsia="FangSong_GB2312"/>
        </w:rPr>
      </w:pPr>
      <w:bookmarkStart w:id="18" w:name="dbreak"/>
      <w:bookmarkEnd w:id="17"/>
      <w:bookmarkEnd w:id="18"/>
      <w:r w:rsidRPr="00DB13FF">
        <w:rPr>
          <w:rFonts w:eastAsia="FangSong_GB2312" w:hint="eastAsia"/>
        </w:rPr>
        <w:t xml:space="preserve">1 </w:t>
      </w:r>
      <w:r w:rsidRPr="00DB13FF">
        <w:rPr>
          <w:rFonts w:eastAsia="FangSong_GB2312"/>
        </w:rPr>
        <w:tab/>
      </w:r>
      <w:r w:rsidRPr="00DB13FF">
        <w:rPr>
          <w:rFonts w:eastAsia="FangSong_GB2312" w:hint="eastAsia"/>
        </w:rPr>
        <w:t>Introduction</w:t>
      </w:r>
      <w:r w:rsidRPr="00DB13FF">
        <w:rPr>
          <w:rFonts w:eastAsia="FangSong_GB2312"/>
        </w:rPr>
        <w:t xml:space="preserve"> and proposals</w:t>
      </w:r>
    </w:p>
    <w:p w14:paraId="2561CF7A" w14:textId="622452D3" w:rsidR="00BA59BC" w:rsidRPr="00DB13FF" w:rsidRDefault="00BA59BC" w:rsidP="00BA59BC">
      <w:pPr>
        <w:rPr>
          <w:lang w:eastAsia="zh-CN"/>
        </w:rPr>
      </w:pPr>
      <w:r w:rsidRPr="00DB13FF">
        <w:rPr>
          <w:lang w:eastAsia="zh-CN"/>
        </w:rPr>
        <w:t xml:space="preserve">A framework to facilitate satisfying the provisions of Resolution </w:t>
      </w:r>
      <w:r w:rsidRPr="00DB13FF">
        <w:rPr>
          <w:b/>
          <w:bCs/>
          <w:lang w:eastAsia="zh-CN"/>
        </w:rPr>
        <w:t>155 (Rev.WRC-19)</w:t>
      </w:r>
      <w:r w:rsidRPr="00DB13FF">
        <w:rPr>
          <w:lang w:eastAsia="zh-CN"/>
        </w:rPr>
        <w:t xml:space="preserve"> is necessary for Earth Stations on Unmanned Aircraft and for protecting radiocommunication services under WRC-23 agenda item 1.8. Using Resolution </w:t>
      </w:r>
      <w:r w:rsidRPr="00DB13FF">
        <w:rPr>
          <w:b/>
          <w:bCs/>
          <w:lang w:eastAsia="zh-CN"/>
        </w:rPr>
        <w:t>155 (Rev.WRC-19)</w:t>
      </w:r>
      <w:ins w:id="19" w:author="Scott" w:date="2021-02-16T11:39:00Z">
        <w:r w:rsidR="007008F8">
          <w:rPr>
            <w:b/>
            <w:bCs/>
            <w:lang w:eastAsia="zh-CN"/>
          </w:rPr>
          <w:t>,</w:t>
        </w:r>
      </w:ins>
      <w:r w:rsidRPr="00DB13FF">
        <w:rPr>
          <w:lang w:eastAsia="zh-CN"/>
        </w:rPr>
        <w:t xml:space="preserve"> </w:t>
      </w:r>
      <w:del w:id="20" w:author="Scott" w:date="2021-02-16T11:39:00Z">
        <w:r w:rsidRPr="00DB13FF" w:rsidDel="007008F8">
          <w:rPr>
            <w:lang w:eastAsia="zh-CN"/>
          </w:rPr>
          <w:delText xml:space="preserve">and </w:delText>
        </w:r>
      </w:del>
      <w:r w:rsidRPr="00DB13FF">
        <w:rPr>
          <w:lang w:eastAsia="zh-CN"/>
        </w:rPr>
        <w:t xml:space="preserve">Resolution </w:t>
      </w:r>
      <w:r w:rsidRPr="00DB13FF">
        <w:rPr>
          <w:b/>
          <w:bCs/>
          <w:lang w:eastAsia="zh-CN"/>
        </w:rPr>
        <w:t>169 (WRC-19)</w:t>
      </w:r>
      <w:ins w:id="21" w:author="Scott" w:date="2021-02-16T11:39:00Z">
        <w:r w:rsidR="007008F8" w:rsidRPr="007008F8">
          <w:rPr>
            <w:highlight w:val="cyan"/>
            <w:lang w:eastAsia="zh-CN"/>
          </w:rPr>
          <w:t>, and document</w:t>
        </w:r>
      </w:ins>
      <w:ins w:id="22" w:author="Scott" w:date="2021-02-16T11:40:00Z">
        <w:r w:rsidR="007008F8" w:rsidRPr="007008F8">
          <w:rPr>
            <w:highlight w:val="cyan"/>
            <w:lang w:eastAsia="zh-CN"/>
          </w:rPr>
          <w:t xml:space="preserve"> 5B/164</w:t>
        </w:r>
      </w:ins>
      <w:r w:rsidRPr="007008F8">
        <w:rPr>
          <w:lang w:eastAsia="zh-CN"/>
        </w:rPr>
        <w:t xml:space="preserve"> </w:t>
      </w:r>
      <w:r w:rsidRPr="00DB13FF">
        <w:rPr>
          <w:lang w:eastAsia="zh-CN"/>
        </w:rPr>
        <w:t>as source material, the United States proposes that W</w:t>
      </w:r>
      <w:r>
        <w:rPr>
          <w:lang w:eastAsia="zh-CN"/>
        </w:rPr>
        <w:t xml:space="preserve">orking </w:t>
      </w:r>
      <w:r w:rsidRPr="00DB13FF">
        <w:rPr>
          <w:lang w:eastAsia="zh-CN"/>
        </w:rPr>
        <w:t>P</w:t>
      </w:r>
      <w:r>
        <w:rPr>
          <w:lang w:eastAsia="zh-CN"/>
        </w:rPr>
        <w:t>arty</w:t>
      </w:r>
      <w:r w:rsidRPr="00DB13FF">
        <w:rPr>
          <w:lang w:eastAsia="zh-CN"/>
        </w:rPr>
        <w:t xml:space="preserve"> </w:t>
      </w:r>
      <w:r>
        <w:rPr>
          <w:lang w:eastAsia="zh-CN"/>
        </w:rPr>
        <w:t xml:space="preserve">(WP) </w:t>
      </w:r>
      <w:r w:rsidRPr="00DB13FF">
        <w:rPr>
          <w:lang w:eastAsia="zh-CN"/>
        </w:rPr>
        <w:t>5B consider the attached framework as a possible approach and example to improve the clarity and conciseness of Resolution</w:t>
      </w:r>
      <w:r>
        <w:rPr>
          <w:lang w:eastAsia="zh-CN"/>
        </w:rPr>
        <w:t> </w:t>
      </w:r>
      <w:r w:rsidRPr="00DB13FF">
        <w:rPr>
          <w:b/>
          <w:bCs/>
          <w:lang w:eastAsia="zh-CN"/>
        </w:rPr>
        <w:t>155 (Rev.WRC-19)</w:t>
      </w:r>
      <w:r w:rsidRPr="00DB13FF">
        <w:rPr>
          <w:lang w:eastAsia="zh-CN"/>
        </w:rPr>
        <w:t>. The</w:t>
      </w:r>
      <w:r>
        <w:rPr>
          <w:lang w:eastAsia="zh-CN"/>
        </w:rPr>
        <w:t xml:space="preserve"> </w:t>
      </w:r>
      <w:r w:rsidRPr="00DB13FF">
        <w:rPr>
          <w:lang w:eastAsia="zh-CN"/>
        </w:rPr>
        <w:t xml:space="preserve">attached example uses Resolution </w:t>
      </w:r>
      <w:r w:rsidRPr="00DB13FF">
        <w:rPr>
          <w:b/>
          <w:bCs/>
          <w:lang w:eastAsia="zh-CN"/>
        </w:rPr>
        <w:t>169 (WRC-19)</w:t>
      </w:r>
      <w:r w:rsidRPr="00DB13FF">
        <w:rPr>
          <w:lang w:eastAsia="zh-CN"/>
        </w:rPr>
        <w:t xml:space="preserve"> as its basis and incorporates provisions from Resolution </w:t>
      </w:r>
      <w:r w:rsidRPr="00DB13FF">
        <w:rPr>
          <w:b/>
          <w:bCs/>
          <w:lang w:eastAsia="zh-CN"/>
        </w:rPr>
        <w:t xml:space="preserve">155 (Rev.WRC-19) </w:t>
      </w:r>
      <w:r w:rsidRPr="00DB13FF">
        <w:rPr>
          <w:lang w:eastAsia="zh-CN"/>
        </w:rPr>
        <w:t>as required to address the UAS CNPC link specific topics.</w:t>
      </w:r>
      <w:r>
        <w:rPr>
          <w:lang w:eastAsia="zh-CN"/>
        </w:rPr>
        <w:t xml:space="preserve"> </w:t>
      </w:r>
      <w:r w:rsidRPr="00C85A78">
        <w:rPr>
          <w:lang w:eastAsia="zh-CN"/>
        </w:rPr>
        <w:t xml:space="preserve">The intent of this contribution is to show an example of an approach to improve Resolution </w:t>
      </w:r>
      <w:r w:rsidRPr="00F724CE">
        <w:rPr>
          <w:b/>
          <w:bCs/>
          <w:lang w:eastAsia="zh-CN"/>
        </w:rPr>
        <w:t>155 (Rev.WRC-19)</w:t>
      </w:r>
      <w:r w:rsidRPr="00C85A78">
        <w:rPr>
          <w:lang w:eastAsia="zh-CN"/>
        </w:rPr>
        <w:t xml:space="preserve">. No edit to Resolution </w:t>
      </w:r>
      <w:r w:rsidRPr="00F724CE">
        <w:rPr>
          <w:b/>
          <w:bCs/>
          <w:lang w:eastAsia="zh-CN"/>
        </w:rPr>
        <w:t>155 (Rev.WRC-19)</w:t>
      </w:r>
      <w:r>
        <w:rPr>
          <w:b/>
          <w:bCs/>
          <w:lang w:eastAsia="zh-CN"/>
        </w:rPr>
        <w:t xml:space="preserve"> </w:t>
      </w:r>
      <w:r w:rsidRPr="00C85A78">
        <w:rPr>
          <w:lang w:eastAsia="zh-CN"/>
        </w:rPr>
        <w:t>is proposed at this moment.</w:t>
      </w:r>
    </w:p>
    <w:p w14:paraId="34614FEA" w14:textId="77777777" w:rsidR="00BA59BC" w:rsidRPr="00DB13FF" w:rsidRDefault="00BA59BC" w:rsidP="00BA59BC">
      <w:pPr>
        <w:pStyle w:val="Normalaftertitle"/>
        <w:spacing w:before="720"/>
        <w:rPr>
          <w:rFonts w:eastAsiaTheme="minorEastAsia"/>
          <w:lang w:eastAsia="zh-CN"/>
        </w:rPr>
      </w:pPr>
      <w:r w:rsidRPr="00DB13FF">
        <w:rPr>
          <w:rFonts w:eastAsiaTheme="minorEastAsia"/>
          <w:b/>
          <w:bCs/>
          <w:lang w:eastAsia="zh-CN"/>
        </w:rPr>
        <w:t xml:space="preserve">Attachment: </w:t>
      </w:r>
      <w:r w:rsidRPr="00DB13FF">
        <w:rPr>
          <w:rFonts w:eastAsiaTheme="minorEastAsia"/>
          <w:lang w:eastAsia="zh-CN"/>
        </w:rPr>
        <w:t>1</w:t>
      </w:r>
    </w:p>
    <w:p w14:paraId="1443A09F" w14:textId="77777777" w:rsidR="00BA59BC" w:rsidRPr="00DB13FF" w:rsidRDefault="00BA59BC" w:rsidP="00BA59BC">
      <w:pPr>
        <w:overflowPunct/>
        <w:autoSpaceDE/>
        <w:autoSpaceDN/>
        <w:adjustRightInd/>
        <w:spacing w:before="0"/>
        <w:textAlignment w:val="auto"/>
        <w:rPr>
          <w:szCs w:val="24"/>
        </w:rPr>
      </w:pPr>
      <w:r w:rsidRPr="00DB13FF">
        <w:rPr>
          <w:szCs w:val="24"/>
        </w:rPr>
        <w:br w:type="page"/>
      </w:r>
    </w:p>
    <w:p w14:paraId="0175BAB9" w14:textId="77777777" w:rsidR="00BA59BC" w:rsidRPr="00DB13FF" w:rsidRDefault="00BA59BC" w:rsidP="00BA59BC">
      <w:pPr>
        <w:pStyle w:val="AnnexNo"/>
      </w:pPr>
      <w:r w:rsidRPr="00DB13FF">
        <w:lastRenderedPageBreak/>
        <w:t>Attachment</w:t>
      </w:r>
    </w:p>
    <w:p w14:paraId="1C88FF36" w14:textId="77777777" w:rsidR="00BA59BC" w:rsidRPr="00DB13FF" w:rsidRDefault="00BA59BC" w:rsidP="00BA59BC">
      <w:pPr>
        <w:pStyle w:val="ResNo"/>
      </w:pPr>
      <w:r w:rsidRPr="00DB13FF">
        <w:t xml:space="preserve">RESOLUTION </w:t>
      </w:r>
      <w:r w:rsidRPr="00DB13FF">
        <w:rPr>
          <w:rStyle w:val="href"/>
        </w:rPr>
        <w:t>155</w:t>
      </w:r>
      <w:r w:rsidRPr="00DB13FF">
        <w:t xml:space="preserve"> (REV.WRC-</w:t>
      </w:r>
      <w:del w:id="23" w:author="USA">
        <w:r w:rsidRPr="00DB13FF" w:rsidDel="005C7D9B">
          <w:delText>19</w:delText>
        </w:r>
      </w:del>
      <w:ins w:id="24" w:author="USA">
        <w:r w:rsidRPr="00DB13FF">
          <w:t>23</w:t>
        </w:r>
      </w:ins>
      <w:r w:rsidRPr="00DB13FF">
        <w:t>)</w:t>
      </w:r>
    </w:p>
    <w:p w14:paraId="4EB37057" w14:textId="77777777" w:rsidR="00BA59BC" w:rsidRPr="00DB13FF" w:rsidRDefault="00BA59BC" w:rsidP="00BA59BC">
      <w:pPr>
        <w:pStyle w:val="Restitle"/>
      </w:pPr>
      <w:r w:rsidRPr="00DB13FF">
        <w:t xml:space="preserve">Regulatory provisions related to earth stations on board unmanned aircraft which operate with geostationary-satellite networks in the fixed-satellite </w:t>
      </w:r>
      <w:r>
        <w:br/>
      </w:r>
      <w:r w:rsidRPr="00DB13FF">
        <w:t xml:space="preserve">service in certain frequency bands not subject to a Plan of Appendices 30, </w:t>
      </w:r>
      <w:r>
        <w:br/>
      </w:r>
      <w:r w:rsidRPr="00DB13FF">
        <w:t xml:space="preserve">30A and 30B for the control and non-payload communications of </w:t>
      </w:r>
      <w:r>
        <w:br/>
      </w:r>
      <w:r w:rsidRPr="00DB13FF">
        <w:t>unmanned aircraft systems in non-segregated airspaces*</w:t>
      </w:r>
    </w:p>
    <w:p w14:paraId="54E9A803" w14:textId="77777777" w:rsidR="00BA59BC" w:rsidRDefault="00BA59BC" w:rsidP="00BA59BC">
      <w:pPr>
        <w:pStyle w:val="EditorsNote"/>
      </w:pPr>
      <w:r>
        <w:t xml:space="preserve">[Editor’s note: track-changes are based on text from </w:t>
      </w:r>
      <w:r w:rsidRPr="00CD79DC">
        <w:t xml:space="preserve">Resolution </w:t>
      </w:r>
      <w:r w:rsidRPr="00CD79DC">
        <w:rPr>
          <w:b/>
        </w:rPr>
        <w:t>169 (WRC-19)</w:t>
      </w:r>
      <w:r>
        <w:t xml:space="preserve">. The intent is to start from existing text of </w:t>
      </w:r>
      <w:r w:rsidRPr="00CD79DC">
        <w:t xml:space="preserve">Resolution </w:t>
      </w:r>
      <w:r w:rsidRPr="00CD79DC">
        <w:rPr>
          <w:b/>
        </w:rPr>
        <w:t>169 (WRC-19)</w:t>
      </w:r>
      <w:r>
        <w:t xml:space="preserve"> to develop a framework for a possible revision/replacement of Resolution </w:t>
      </w:r>
      <w:r w:rsidRPr="00CD79DC">
        <w:rPr>
          <w:b/>
        </w:rPr>
        <w:t>155 (</w:t>
      </w:r>
      <w:r>
        <w:rPr>
          <w:b/>
        </w:rPr>
        <w:t>Rev.</w:t>
      </w:r>
      <w:r w:rsidRPr="00CD79DC">
        <w:rPr>
          <w:b/>
        </w:rPr>
        <w:t>WRC-19)</w:t>
      </w:r>
      <w:r w:rsidRPr="00EC099B">
        <w:rPr>
          <w:bCs/>
        </w:rPr>
        <w:t>.</w:t>
      </w:r>
      <w:r>
        <w:t>]</w:t>
      </w:r>
    </w:p>
    <w:p w14:paraId="22DF5A8D" w14:textId="77777777" w:rsidR="00BA59BC" w:rsidRPr="00DB13FF" w:rsidRDefault="00BA59BC" w:rsidP="00BA59BC">
      <w:pPr>
        <w:pStyle w:val="Normalaftertitle0"/>
      </w:pPr>
      <w:r w:rsidRPr="00DB13FF">
        <w:t>The World Radiocommunication Conference (</w:t>
      </w:r>
      <w:del w:id="25" w:author="- ITU -" w:date="2020-10-30T11:49:00Z">
        <w:r w:rsidRPr="006A0DB0" w:rsidDel="006A0DB0">
          <w:delText>Sharm el-Sheikh</w:delText>
        </w:r>
      </w:del>
      <w:ins w:id="26" w:author="- ITU -" w:date="2020-10-30T11:49:00Z">
        <w:r w:rsidRPr="00DB13FF">
          <w:t>XXX</w:t>
        </w:r>
      </w:ins>
      <w:r w:rsidRPr="00DB13FF">
        <w:t xml:space="preserve">, </w:t>
      </w:r>
      <w:del w:id="27" w:author="USA">
        <w:r w:rsidRPr="00DB13FF" w:rsidDel="001F1E57">
          <w:delText>2019</w:delText>
        </w:r>
      </w:del>
      <w:ins w:id="28" w:author="USA">
        <w:r w:rsidRPr="00DB13FF">
          <w:t>2023</w:t>
        </w:r>
      </w:ins>
      <w:r w:rsidRPr="00DB13FF">
        <w:t>),</w:t>
      </w:r>
    </w:p>
    <w:p w14:paraId="6DA1966E" w14:textId="77777777" w:rsidR="00BA59BC" w:rsidRDefault="00BA59BC" w:rsidP="00BA59BC">
      <w:pPr>
        <w:pStyle w:val="Call"/>
      </w:pPr>
      <w:r w:rsidRPr="00DB13FF">
        <w:t>considering</w:t>
      </w:r>
    </w:p>
    <w:p w14:paraId="6B14F78A" w14:textId="77777777" w:rsidR="00BA59BC" w:rsidRDefault="00BA59BC" w:rsidP="00BA59BC">
      <w:pPr>
        <w:pStyle w:val="EditorsNote"/>
        <w:rPr>
          <w:ins w:id="29" w:author="- ITU -" w:date="2020-10-30T11:50:00Z"/>
        </w:rPr>
      </w:pPr>
      <w:ins w:id="30" w:author="USA">
        <w:r w:rsidRPr="00DB13FF">
          <w:t>Editor’s note: This section to be improved with future inputs</w:t>
        </w:r>
      </w:ins>
      <w:ins w:id="31" w:author="- ITU -" w:date="2020-10-30T11:49:00Z">
        <w:r>
          <w:t>.</w:t>
        </w:r>
      </w:ins>
    </w:p>
    <w:p w14:paraId="1E695375" w14:textId="77777777" w:rsidR="00BA59BC" w:rsidRPr="00DB13FF" w:rsidRDefault="00BA59BC" w:rsidP="00BA59BC">
      <w:pPr>
        <w:pStyle w:val="Call"/>
      </w:pPr>
      <w:r w:rsidRPr="00DB13FF">
        <w:t>recognizing</w:t>
      </w:r>
    </w:p>
    <w:p w14:paraId="49B37FC0" w14:textId="77777777" w:rsidR="00BA59BC" w:rsidRPr="00DB13FF" w:rsidRDefault="00BA59BC" w:rsidP="00BA59BC">
      <w:r w:rsidRPr="00DB13FF">
        <w:rPr>
          <w:i/>
        </w:rPr>
        <w:t>a)</w:t>
      </w:r>
      <w:r w:rsidRPr="00DB13FF">
        <w:tab/>
      </w:r>
      <w:ins w:id="32" w:author="USA">
        <w:r w:rsidRPr="00DB13FF">
          <w:rPr>
            <w:i/>
            <w:iCs/>
          </w:rPr>
          <w:t>TBD</w:t>
        </w:r>
      </w:ins>
    </w:p>
    <w:p w14:paraId="0638D733" w14:textId="77777777" w:rsidR="00BA59BC" w:rsidRPr="00DB13FF" w:rsidRDefault="00BA59BC" w:rsidP="00BA59BC">
      <w:pPr>
        <w:rPr>
          <w:bCs/>
        </w:rPr>
      </w:pPr>
      <w:r w:rsidRPr="00DB13FF">
        <w:rPr>
          <w:i/>
        </w:rPr>
        <w:t>b)</w:t>
      </w:r>
      <w:r w:rsidRPr="00DB13FF">
        <w:tab/>
        <w:t xml:space="preserve">that, for cases of incomplete coordination under No. </w:t>
      </w:r>
      <w:r w:rsidRPr="00DB13FF">
        <w:rPr>
          <w:b/>
          <w:bCs/>
        </w:rPr>
        <w:t>9.7</w:t>
      </w:r>
      <w:r w:rsidRPr="00DB13FF">
        <w:t xml:space="preserve"> of the GSO FSS network with assignments to be used by ES</w:t>
      </w:r>
      <w:ins w:id="33" w:author="USA">
        <w:r w:rsidRPr="00DB13FF">
          <w:t>UA</w:t>
        </w:r>
      </w:ins>
      <w:del w:id="34" w:author="USA">
        <w:r w:rsidRPr="00DB13FF" w:rsidDel="008C0974">
          <w:delText>IM</w:delText>
        </w:r>
        <w:r w:rsidRPr="00DB13FF" w:rsidDel="00AA67FC">
          <w:delText>s</w:delText>
        </w:r>
      </w:del>
      <w:r w:rsidRPr="00DB13FF">
        <w:t>, the operation of ES</w:t>
      </w:r>
      <w:ins w:id="35" w:author="USA">
        <w:r w:rsidRPr="00DB13FF">
          <w:t>UA</w:t>
        </w:r>
      </w:ins>
      <w:del w:id="36" w:author="USA">
        <w:r w:rsidRPr="00DB13FF" w:rsidDel="008C0974">
          <w:delText>IM</w:delText>
        </w:r>
        <w:r w:rsidRPr="00DB13FF" w:rsidDel="00AA67FC">
          <w:delText>s</w:delText>
        </w:r>
      </w:del>
      <w:r w:rsidRPr="00DB13FF">
        <w:t xml:space="preserve"> on those assignments in the frequency bands </w:t>
      </w:r>
      <w:ins w:id="37" w:author="USA">
        <w:r w:rsidRPr="00DB13FF">
          <w:t xml:space="preserve">referred to in </w:t>
        </w:r>
        <w:r w:rsidRPr="00DB13FF">
          <w:rPr>
            <w:i/>
            <w:iCs/>
          </w:rPr>
          <w:t>resolves</w:t>
        </w:r>
        <w:r w:rsidRPr="00DB13FF">
          <w:t xml:space="preserve"> 1</w:t>
        </w:r>
      </w:ins>
      <w:del w:id="38" w:author="USA">
        <w:r w:rsidRPr="00DB13FF" w:rsidDel="008C0974">
          <w:delText>17.7-19.7 GHz and 27.5-29.5 GHz</w:delText>
        </w:r>
      </w:del>
      <w:r w:rsidRPr="00DB13FF">
        <w:t xml:space="preserve"> needs to be in accordance with the provisions of No. </w:t>
      </w:r>
      <w:r w:rsidRPr="00DB13FF">
        <w:rPr>
          <w:b/>
          <w:bCs/>
        </w:rPr>
        <w:t>11.42</w:t>
      </w:r>
      <w:r w:rsidRPr="00DB13FF">
        <w:t xml:space="preserve"> with respect to any recorded frequency assignment which was the basis of the unfavourable finding under No. </w:t>
      </w:r>
      <w:r w:rsidRPr="00DB13FF">
        <w:rPr>
          <w:b/>
          <w:bCs/>
        </w:rPr>
        <w:t>11.38</w:t>
      </w:r>
      <w:del w:id="39" w:author="- ITU -" w:date="2020-10-30T11:33:00Z">
        <w:r w:rsidRPr="00DB13FF" w:rsidDel="003D4C6A">
          <w:rPr>
            <w:rStyle w:val="Artref"/>
          </w:rPr>
          <w:delText>;</w:delText>
        </w:r>
      </w:del>
      <w:ins w:id="40" w:author="- ITU -" w:date="2020-10-30T11:33:00Z">
        <w:r>
          <w:rPr>
            <w:rStyle w:val="Artref"/>
          </w:rPr>
          <w:t>,</w:t>
        </w:r>
      </w:ins>
    </w:p>
    <w:p w14:paraId="4DA468F6" w14:textId="77777777" w:rsidR="00BA59BC" w:rsidRPr="00DB13FF" w:rsidRDefault="00BA59BC" w:rsidP="00BA59BC">
      <w:pPr>
        <w:pStyle w:val="Call"/>
      </w:pPr>
      <w:r w:rsidRPr="00DB13FF">
        <w:t>resolves</w:t>
      </w:r>
    </w:p>
    <w:p w14:paraId="375B905E" w14:textId="7CF5CD30" w:rsidR="00BA59BC" w:rsidRPr="00DB13FF" w:rsidRDefault="00BA59BC" w:rsidP="00BA59BC">
      <w:r w:rsidRPr="00534E88">
        <w:t>1</w:t>
      </w:r>
      <w:r w:rsidRPr="00DB13FF">
        <w:tab/>
        <w:t xml:space="preserve">that, for any </w:t>
      </w:r>
      <w:ins w:id="41" w:author="USA">
        <w:r w:rsidRPr="00DB13FF">
          <w:t xml:space="preserve">Earth station on board a UA (ESUA) </w:t>
        </w:r>
      </w:ins>
      <w:del w:id="42" w:author="USA">
        <w:r w:rsidRPr="00DB13FF" w:rsidDel="000E2E16">
          <w:delText xml:space="preserve">ESIM </w:delText>
        </w:r>
      </w:del>
      <w:r w:rsidRPr="00DB13FF">
        <w:t xml:space="preserve">communicating with a GSO FSS space station within the frequency bands </w:t>
      </w:r>
      <w:ins w:id="43" w:author="USA">
        <w:r w:rsidRPr="00DB13FF">
          <w:t>10.95-11.2 GHz (space-to-Earth), 11.45-11.7 GHz (space-to-Earth), 11.7-12.2 GHz (space-to-Earth) in Region 2, 12.2-12.5 GHz (space-to-Earth) in Region 3, 12.5-12.75 GHz (space-to-Earth) in Regions 1 and 3 and 19.7-20.2 GHz (space-to-Earth), and in the frequency bands 14-14.47 GHz (Earth-to-space) and 29.5-30.0 GHz (Earth-to-space)</w:t>
        </w:r>
      </w:ins>
      <w:del w:id="44" w:author="USA">
        <w:r w:rsidRPr="00DB13FF" w:rsidDel="000E2E16">
          <w:delText>17.7-19.7 GHz and 27.5-29.5 GHz</w:delText>
        </w:r>
      </w:del>
      <w:r w:rsidRPr="00DB13FF">
        <w:t xml:space="preserve">, or parts thereof, </w:t>
      </w:r>
      <w:ins w:id="45" w:author="Scott" w:date="2021-02-16T11:46:00Z">
        <w:r w:rsidR="00011E97">
          <w:t xml:space="preserve">and </w:t>
        </w:r>
      </w:ins>
      <w:r w:rsidRPr="00DB13FF">
        <w:t>the following conditions shall apply:</w:t>
      </w:r>
    </w:p>
    <w:p w14:paraId="4EBE284F" w14:textId="77777777" w:rsidR="00BA59BC" w:rsidRPr="00DB13FF" w:rsidRDefault="00BA59BC" w:rsidP="00BA59BC">
      <w:r w:rsidRPr="00DB13FF">
        <w:t>1.1</w:t>
      </w:r>
      <w:r w:rsidRPr="00DB13FF">
        <w:tab/>
        <w:t xml:space="preserve">with respect to space services in the frequency bands </w:t>
      </w:r>
      <w:del w:id="46" w:author="USA">
        <w:r w:rsidRPr="00DB13FF" w:rsidDel="000E2E16">
          <w:delText>17.7-19.7 GHz and 27.5-29.5 GHz</w:delText>
        </w:r>
      </w:del>
      <w:ins w:id="47" w:author="USA">
        <w:r w:rsidRPr="00DB13FF">
          <w:t xml:space="preserve">referred to in </w:t>
        </w:r>
        <w:r w:rsidRPr="00DB13FF">
          <w:rPr>
            <w:i/>
            <w:iCs/>
          </w:rPr>
          <w:t>resolves</w:t>
        </w:r>
        <w:r w:rsidRPr="00DB13FF">
          <w:t xml:space="preserve"> 1</w:t>
        </w:r>
      </w:ins>
      <w:r w:rsidRPr="00DB13FF">
        <w:t xml:space="preserve">, </w:t>
      </w:r>
      <w:ins w:id="48" w:author="USA">
        <w:r w:rsidRPr="00DB13FF">
          <w:t xml:space="preserve">ESUA </w:t>
        </w:r>
      </w:ins>
      <w:del w:id="49" w:author="USA">
        <w:r w:rsidRPr="00DB13FF" w:rsidDel="000E2E16">
          <w:delText xml:space="preserve">ESIMs </w:delText>
        </w:r>
      </w:del>
      <w:r w:rsidRPr="00DB13FF">
        <w:t>shall comply with the following conditions:</w:t>
      </w:r>
    </w:p>
    <w:p w14:paraId="701D4772" w14:textId="77777777" w:rsidR="00BA59BC" w:rsidRPr="00DB13FF" w:rsidRDefault="00BA59BC" w:rsidP="00BA59BC">
      <w:r w:rsidRPr="00DB13FF">
        <w:rPr>
          <w:szCs w:val="24"/>
        </w:rPr>
        <w:t>1.1.1</w:t>
      </w:r>
      <w:r w:rsidRPr="00DB13FF">
        <w:rPr>
          <w:szCs w:val="24"/>
        </w:rPr>
        <w:tab/>
      </w:r>
      <w:r w:rsidRPr="00DB13FF">
        <w:t xml:space="preserve">with respect to satellite networks or systems of other administrations, the </w:t>
      </w:r>
      <w:ins w:id="50" w:author="USA">
        <w:r w:rsidRPr="00DB13FF">
          <w:t xml:space="preserve">ESUA </w:t>
        </w:r>
      </w:ins>
      <w:del w:id="51" w:author="USA">
        <w:r w:rsidRPr="00DB13FF" w:rsidDel="000E2E16">
          <w:delText xml:space="preserve">ESIM </w:delText>
        </w:r>
      </w:del>
      <w:r w:rsidRPr="00DB13FF">
        <w:t xml:space="preserve">characteristics shall remain within the envelope </w:t>
      </w:r>
      <w:ins w:id="52" w:author="USA">
        <w:r w:rsidRPr="00DB13FF">
          <w:t xml:space="preserve">of </w:t>
        </w:r>
      </w:ins>
      <w:r w:rsidRPr="00DB13FF">
        <w:t xml:space="preserve">characteristics of </w:t>
      </w:r>
      <w:ins w:id="53" w:author="USA">
        <w:r w:rsidRPr="00DB13FF">
          <w:t>the T</w:t>
        </w:r>
      </w:ins>
      <w:del w:id="54" w:author="USA">
        <w:r w:rsidRPr="00DB13FF" w:rsidDel="009A3773">
          <w:delText>t</w:delText>
        </w:r>
      </w:del>
      <w:r w:rsidRPr="00DB13FF">
        <w:t xml:space="preserve">ypical </w:t>
      </w:r>
      <w:ins w:id="55" w:author="USA">
        <w:r w:rsidRPr="00DB13FF">
          <w:t>E</w:t>
        </w:r>
      </w:ins>
      <w:del w:id="56" w:author="USA">
        <w:r w:rsidRPr="00DB13FF" w:rsidDel="009A3773">
          <w:delText>e</w:delText>
        </w:r>
      </w:del>
      <w:r w:rsidRPr="00DB13FF">
        <w:t xml:space="preserve">arth stations associated with the satellite network with which the </w:t>
      </w:r>
      <w:del w:id="57" w:author="USA">
        <w:r w:rsidRPr="00DB13FF" w:rsidDel="000E2E16">
          <w:delText xml:space="preserve">ESIMs </w:delText>
        </w:r>
      </w:del>
      <w:ins w:id="58" w:author="USA">
        <w:r w:rsidRPr="00DB13FF">
          <w:t xml:space="preserve">ESUA </w:t>
        </w:r>
      </w:ins>
      <w:r w:rsidRPr="00DB13FF">
        <w:t>communicate</w:t>
      </w:r>
      <w:ins w:id="59" w:author="USA">
        <w:r w:rsidRPr="00DB13FF">
          <w:t>s</w:t>
        </w:r>
      </w:ins>
      <w:r w:rsidRPr="00DB13FF">
        <w:t xml:space="preserve">; </w:t>
      </w:r>
    </w:p>
    <w:p w14:paraId="2E4ADE12" w14:textId="77777777" w:rsidR="00BA59BC" w:rsidRPr="00DB13FF" w:rsidRDefault="00BA59BC" w:rsidP="00BA59BC">
      <w:r w:rsidRPr="00DB13FF">
        <w:t>1.1.2</w:t>
      </w:r>
      <w:r w:rsidRPr="00DB13FF">
        <w:tab/>
      </w:r>
      <w:ins w:id="60" w:author="USA">
        <w:r w:rsidRPr="00DB13FF">
          <w:t xml:space="preserve">that ESUA shall be designed and operated so as to be able to meet their required performance with interference caused by other satellite networks resulting from application of </w:t>
        </w:r>
        <w:r w:rsidRPr="00DB13FF">
          <w:lastRenderedPageBreak/>
          <w:t xml:space="preserve">Articles </w:t>
        </w:r>
        <w:r w:rsidRPr="00DB13FF">
          <w:rPr>
            <w:b/>
            <w:bCs/>
          </w:rPr>
          <w:t>9</w:t>
        </w:r>
        <w:r w:rsidRPr="00DB13FF">
          <w:t xml:space="preserve"> and </w:t>
        </w:r>
        <w:r w:rsidRPr="00DB13FF">
          <w:rPr>
            <w:b/>
            <w:bCs/>
          </w:rPr>
          <w:t>11</w:t>
        </w:r>
        <w:r w:rsidRPr="00DB13FF">
          <w:t xml:space="preserve"> and</w:t>
        </w:r>
        <w:r w:rsidRPr="00DB13FF">
          <w:rPr>
            <w:b/>
            <w:bCs/>
          </w:rPr>
          <w:t xml:space="preserve"> </w:t>
        </w:r>
      </w:ins>
      <w:r w:rsidRPr="00DB13FF">
        <w:t xml:space="preserve">the use of </w:t>
      </w:r>
      <w:del w:id="61" w:author="USA">
        <w:r w:rsidRPr="00DB13FF" w:rsidDel="000E2E16">
          <w:delText xml:space="preserve">ESIMs </w:delText>
        </w:r>
      </w:del>
      <w:ins w:id="62" w:author="USA">
        <w:r w:rsidRPr="00DB13FF">
          <w:t xml:space="preserve">ESUA </w:t>
        </w:r>
      </w:ins>
      <w:r w:rsidRPr="00DB13FF">
        <w:t xml:space="preserve">shall not cause more interference and shall not claim more protection than </w:t>
      </w:r>
      <w:del w:id="63" w:author="USA">
        <w:r w:rsidRPr="00DB13FF" w:rsidDel="007D3B5A">
          <w:delText xml:space="preserve">for </w:delText>
        </w:r>
      </w:del>
      <w:ins w:id="64" w:author="USA">
        <w:r w:rsidRPr="00DB13FF">
          <w:t>any T</w:t>
        </w:r>
      </w:ins>
      <w:del w:id="65" w:author="USA">
        <w:r w:rsidRPr="00DB13FF" w:rsidDel="007D3B5A">
          <w:delText>t</w:delText>
        </w:r>
      </w:del>
      <w:r w:rsidRPr="00DB13FF">
        <w:t xml:space="preserve">ypical </w:t>
      </w:r>
      <w:ins w:id="66" w:author="USA">
        <w:r w:rsidRPr="00DB13FF">
          <w:t>E</w:t>
        </w:r>
      </w:ins>
      <w:del w:id="67" w:author="USA">
        <w:r w:rsidRPr="00DB13FF" w:rsidDel="007D3B5A">
          <w:delText>e</w:delText>
        </w:r>
      </w:del>
      <w:r w:rsidRPr="00DB13FF">
        <w:t>arth station</w:t>
      </w:r>
      <w:del w:id="68" w:author="USA">
        <w:r w:rsidRPr="00DB13FF" w:rsidDel="007D3B5A">
          <w:delText>s</w:delText>
        </w:r>
      </w:del>
      <w:r w:rsidRPr="00DB13FF">
        <w:t xml:space="preserve"> in th</w:t>
      </w:r>
      <w:ins w:id="69" w:author="USA">
        <w:r w:rsidRPr="00DB13FF">
          <w:t>at</w:t>
        </w:r>
      </w:ins>
      <w:del w:id="70" w:author="USA">
        <w:r w:rsidRPr="00DB13FF" w:rsidDel="007D3B5A">
          <w:delText>is</w:delText>
        </w:r>
      </w:del>
      <w:r w:rsidRPr="00DB13FF">
        <w:t xml:space="preserve"> GSO FSS network;</w:t>
      </w:r>
    </w:p>
    <w:p w14:paraId="0936238C" w14:textId="77777777" w:rsidR="00BA59BC" w:rsidRPr="003D4C6A" w:rsidRDefault="00BA59BC" w:rsidP="00BA59BC">
      <w:pPr>
        <w:pStyle w:val="EditorsNote"/>
        <w:rPr>
          <w:ins w:id="71" w:author="USA"/>
        </w:rPr>
      </w:pPr>
      <w:ins w:id="72" w:author="USA">
        <w:r w:rsidRPr="00DB13FF">
          <w:t xml:space="preserve">Editor’s note: </w:t>
        </w:r>
        <w:r w:rsidRPr="00EC099B">
          <w:rPr>
            <w:i w:val="0"/>
            <w:iCs w:val="0"/>
          </w:rPr>
          <w:t>Resolves</w:t>
        </w:r>
        <w:r w:rsidRPr="00DB13FF">
          <w:t xml:space="preserve"> 1.1.2 merges with </w:t>
        </w:r>
        <w:r w:rsidRPr="00EC099B">
          <w:rPr>
            <w:i w:val="0"/>
            <w:iCs w:val="0"/>
          </w:rPr>
          <w:t>resolves</w:t>
        </w:r>
        <w:r w:rsidRPr="00DB13FF">
          <w:t xml:space="preserve"> 12 in Res</w:t>
        </w:r>
      </w:ins>
      <w:ins w:id="73" w:author="- ITU -" w:date="2020-10-30T11:34:00Z">
        <w:r>
          <w:t xml:space="preserve">. </w:t>
        </w:r>
      </w:ins>
      <w:ins w:id="74" w:author="USA">
        <w:r w:rsidRPr="003D4C6A">
          <w:rPr>
            <w:b/>
            <w:bCs/>
          </w:rPr>
          <w:t>155 (Rev.WRC-19)</w:t>
        </w:r>
      </w:ins>
      <w:ins w:id="75" w:author="- ITU -" w:date="2020-10-30T11:34:00Z">
        <w:r w:rsidRPr="003D4C6A">
          <w:t>.</w:t>
        </w:r>
      </w:ins>
    </w:p>
    <w:p w14:paraId="7CFE5E83" w14:textId="77777777" w:rsidR="00BA59BC" w:rsidRPr="00DB13FF" w:rsidRDefault="00BA59BC" w:rsidP="00BA59BC">
      <w:r w:rsidRPr="00DB13FF">
        <w:rPr>
          <w:szCs w:val="24"/>
        </w:rPr>
        <w:t xml:space="preserve">1.1.3 </w:t>
      </w:r>
      <w:r w:rsidRPr="00DB13FF">
        <w:rPr>
          <w:szCs w:val="24"/>
        </w:rPr>
        <w:tab/>
        <w:t>t</w:t>
      </w:r>
      <w:r w:rsidRPr="00DB13FF">
        <w:t>he notifying administration of the GSO FSS network with which</w:t>
      </w:r>
      <w:del w:id="76" w:author="USA">
        <w:r w:rsidRPr="00DB13FF" w:rsidDel="00A576F0">
          <w:delText xml:space="preserve"> the</w:delText>
        </w:r>
      </w:del>
      <w:r w:rsidRPr="00DB13FF">
        <w:t xml:space="preserve"> </w:t>
      </w:r>
      <w:del w:id="77" w:author="USA">
        <w:r w:rsidRPr="00DB13FF" w:rsidDel="006601CE">
          <w:delText xml:space="preserve">ESIMs </w:delText>
        </w:r>
      </w:del>
      <w:ins w:id="78" w:author="USA">
        <w:r w:rsidRPr="00DB13FF">
          <w:t xml:space="preserve">ESUA </w:t>
        </w:r>
      </w:ins>
      <w:r w:rsidRPr="00DB13FF">
        <w:t xml:space="preserve">communicate shall ensure that </w:t>
      </w:r>
      <w:r w:rsidRPr="00DB13FF">
        <w:rPr>
          <w:szCs w:val="24"/>
        </w:rPr>
        <w:t>the</w:t>
      </w:r>
      <w:r w:rsidRPr="00DB13FF">
        <w:t xml:space="preserve"> operation </w:t>
      </w:r>
      <w:r w:rsidRPr="00DB13FF">
        <w:rPr>
          <w:szCs w:val="24"/>
        </w:rPr>
        <w:t xml:space="preserve">of </w:t>
      </w:r>
      <w:del w:id="79" w:author="USA">
        <w:r w:rsidRPr="00DB13FF" w:rsidDel="006601CE">
          <w:rPr>
            <w:szCs w:val="24"/>
          </w:rPr>
          <w:delText xml:space="preserve">ESIMs </w:delText>
        </w:r>
      </w:del>
      <w:ins w:id="80" w:author="USA">
        <w:r w:rsidRPr="00DB13FF">
          <w:rPr>
            <w:szCs w:val="24"/>
          </w:rPr>
          <w:t xml:space="preserve">ESUA </w:t>
        </w:r>
      </w:ins>
      <w:r w:rsidRPr="00DB13FF">
        <w:t>compl</w:t>
      </w:r>
      <w:ins w:id="81" w:author="USA">
        <w:r w:rsidRPr="00DB13FF">
          <w:t>ies</w:t>
        </w:r>
      </w:ins>
      <w:del w:id="82" w:author="USA">
        <w:r w:rsidRPr="00DB13FF" w:rsidDel="00CC1498">
          <w:delText>ies</w:delText>
        </w:r>
      </w:del>
      <w:r w:rsidRPr="00DB13FF">
        <w:t xml:space="preserve"> with </w:t>
      </w:r>
      <w:r w:rsidRPr="00DB13FF">
        <w:rPr>
          <w:szCs w:val="24"/>
        </w:rPr>
        <w:t xml:space="preserve">the </w:t>
      </w:r>
      <w:r w:rsidRPr="00DB13FF">
        <w:t xml:space="preserve">coordination agreements for the frequency assignments of the </w:t>
      </w:r>
      <w:ins w:id="83" w:author="USA">
        <w:r w:rsidRPr="00DB13FF">
          <w:t>T</w:t>
        </w:r>
      </w:ins>
      <w:del w:id="84" w:author="USA">
        <w:r w:rsidRPr="00DB13FF" w:rsidDel="00F03498">
          <w:delText>t</w:delText>
        </w:r>
      </w:del>
      <w:r w:rsidRPr="00DB13FF">
        <w:t xml:space="preserve">ypical </w:t>
      </w:r>
      <w:ins w:id="85" w:author="USA">
        <w:r w:rsidRPr="00DB13FF">
          <w:t>E</w:t>
        </w:r>
      </w:ins>
      <w:del w:id="86" w:author="USA">
        <w:r w:rsidRPr="00DB13FF" w:rsidDel="00F03498">
          <w:delText>e</w:delText>
        </w:r>
      </w:del>
      <w:r w:rsidRPr="00DB13FF">
        <w:t xml:space="preserve">arth </w:t>
      </w:r>
      <w:r w:rsidRPr="00DB13FF">
        <w:rPr>
          <w:szCs w:val="24"/>
        </w:rPr>
        <w:t>station</w:t>
      </w:r>
      <w:r w:rsidRPr="00DB13FF">
        <w:t xml:space="preserve"> of th</w:t>
      </w:r>
      <w:ins w:id="87" w:author="USA">
        <w:r w:rsidRPr="00DB13FF">
          <w:t>e</w:t>
        </w:r>
      </w:ins>
      <w:del w:id="88" w:author="USA">
        <w:r w:rsidRPr="00DB13FF" w:rsidDel="00F03498">
          <w:delText>is</w:delText>
        </w:r>
      </w:del>
      <w:r w:rsidRPr="00DB13FF">
        <w:t xml:space="preserve"> GSO FSS network</w:t>
      </w:r>
      <w:ins w:id="89" w:author="USA">
        <w:r w:rsidRPr="00DB13FF">
          <w:t>s</w:t>
        </w:r>
      </w:ins>
      <w:r w:rsidRPr="00DB13FF">
        <w:t xml:space="preserve"> obtained under the relevant provisions of the Radio Regulations</w:t>
      </w:r>
      <w:r w:rsidRPr="00DB13FF">
        <w:rPr>
          <w:szCs w:val="24"/>
        </w:rPr>
        <w:t>, taking into account</w:t>
      </w:r>
      <w:r w:rsidRPr="00DB13FF">
        <w:t xml:space="preserve"> </w:t>
      </w:r>
      <w:r w:rsidRPr="00DB13FF">
        <w:rPr>
          <w:i/>
        </w:rPr>
        <w:t>recognizing </w:t>
      </w:r>
      <w:r w:rsidRPr="00DB13FF">
        <w:rPr>
          <w:i/>
          <w:iCs/>
        </w:rPr>
        <w:t>b)</w:t>
      </w:r>
      <w:r w:rsidRPr="00DB13FF">
        <w:t xml:space="preserve"> above;</w:t>
      </w:r>
      <w:r w:rsidRPr="00DB13FF">
        <w:rPr>
          <w:szCs w:val="24"/>
        </w:rPr>
        <w:t xml:space="preserve"> </w:t>
      </w:r>
    </w:p>
    <w:p w14:paraId="457CD1AF" w14:textId="77777777" w:rsidR="00BA59BC" w:rsidRPr="00DB13FF" w:rsidRDefault="00BA59BC" w:rsidP="00BA59BC">
      <w:pPr>
        <w:rPr>
          <w:szCs w:val="24"/>
        </w:rPr>
      </w:pPr>
      <w:r w:rsidRPr="00DB13FF">
        <w:t>1.1</w:t>
      </w:r>
      <w:r w:rsidRPr="00DB13FF">
        <w:rPr>
          <w:i/>
        </w:rPr>
        <w:t>.</w:t>
      </w:r>
      <w:r w:rsidRPr="00DB13FF">
        <w:t>4</w:t>
      </w:r>
      <w:r w:rsidRPr="00DB13FF">
        <w:tab/>
        <w:t xml:space="preserve">for the implementation of </w:t>
      </w:r>
      <w:r w:rsidRPr="00DB13FF">
        <w:rPr>
          <w:i/>
        </w:rPr>
        <w:t>resolves </w:t>
      </w:r>
      <w:r w:rsidRPr="00DB13FF">
        <w:t>1.1.1 above, the notifying administration for the GSO FSS network</w:t>
      </w:r>
      <w:ins w:id="90" w:author="USA">
        <w:r w:rsidRPr="00DB13FF">
          <w:t>s</w:t>
        </w:r>
      </w:ins>
      <w:r w:rsidRPr="00DB13FF">
        <w:t xml:space="preserve"> with which the </w:t>
      </w:r>
      <w:del w:id="91" w:author="USA">
        <w:r w:rsidRPr="00DB13FF" w:rsidDel="006601CE">
          <w:delText xml:space="preserve">ESIMs </w:delText>
        </w:r>
      </w:del>
      <w:ins w:id="92" w:author="USA">
        <w:r w:rsidRPr="00DB13FF">
          <w:t xml:space="preserve">ESUA </w:t>
        </w:r>
      </w:ins>
      <w:r w:rsidRPr="00DB13FF">
        <w:t>communicate shall, in accordance with this Resolution, send to the Radiocommunication Bureau (BR) the relevant Appendix </w:t>
      </w:r>
      <w:r w:rsidRPr="00DB13FF">
        <w:rPr>
          <w:rStyle w:val="Appref"/>
          <w:b/>
        </w:rPr>
        <w:t>4</w:t>
      </w:r>
      <w:r w:rsidRPr="00DB13FF">
        <w:t xml:space="preserve"> notification information related to the characteristics of the </w:t>
      </w:r>
      <w:del w:id="93" w:author="USA">
        <w:r w:rsidRPr="00DB13FF" w:rsidDel="006601CE">
          <w:delText xml:space="preserve">ESIMs </w:delText>
        </w:r>
      </w:del>
      <w:ins w:id="94" w:author="USA">
        <w:r w:rsidRPr="00DB13FF">
          <w:t xml:space="preserve">ESUA </w:t>
        </w:r>
      </w:ins>
      <w:r w:rsidRPr="00DB13FF">
        <w:t>intended to communicate with th</w:t>
      </w:r>
      <w:ins w:id="95" w:author="USA">
        <w:r w:rsidRPr="00DB13FF">
          <w:t>ose</w:t>
        </w:r>
      </w:ins>
      <w:del w:id="96" w:author="USA">
        <w:r w:rsidRPr="00DB13FF" w:rsidDel="00A576F0">
          <w:delText>at</w:delText>
        </w:r>
      </w:del>
      <w:r w:rsidRPr="00DB13FF">
        <w:t xml:space="preserve"> GSO FSS network</w:t>
      </w:r>
      <w:ins w:id="97" w:author="USA">
        <w:r w:rsidRPr="00DB13FF">
          <w:t>s</w:t>
        </w:r>
      </w:ins>
      <w:r w:rsidRPr="00DB13FF">
        <w:rPr>
          <w:szCs w:val="24"/>
        </w:rPr>
        <w:t xml:space="preserve">, together with the commitment that the </w:t>
      </w:r>
      <w:del w:id="98" w:author="USA">
        <w:r w:rsidRPr="00DB13FF" w:rsidDel="006601CE">
          <w:rPr>
            <w:szCs w:val="24"/>
          </w:rPr>
          <w:delText xml:space="preserve">ESIM </w:delText>
        </w:r>
      </w:del>
      <w:ins w:id="99" w:author="USA">
        <w:r w:rsidRPr="00DB13FF">
          <w:rPr>
            <w:szCs w:val="24"/>
          </w:rPr>
          <w:t xml:space="preserve">ESUA </w:t>
        </w:r>
      </w:ins>
      <w:r w:rsidRPr="00DB13FF">
        <w:rPr>
          <w:szCs w:val="24"/>
        </w:rPr>
        <w:t>operation shall be in conformity with the Radio Regulations, including this Resolution;</w:t>
      </w:r>
    </w:p>
    <w:p w14:paraId="6084F76C" w14:textId="77777777" w:rsidR="00BA59BC" w:rsidRPr="00DB13FF" w:rsidRDefault="00BA59BC" w:rsidP="00BA59BC">
      <w:pPr>
        <w:rPr>
          <w:ins w:id="100" w:author="USA"/>
        </w:rPr>
      </w:pPr>
      <w:r w:rsidRPr="00DB13FF">
        <w:t>1.1.5</w:t>
      </w:r>
      <w:r w:rsidRPr="00DB13FF">
        <w:tab/>
        <w:t xml:space="preserve">upon receipt of the notification information referred to in </w:t>
      </w:r>
      <w:r w:rsidRPr="00DB13FF">
        <w:rPr>
          <w:i/>
          <w:iCs/>
        </w:rPr>
        <w:t>resolves </w:t>
      </w:r>
      <w:r w:rsidRPr="00DB13FF">
        <w:t xml:space="preserve">1.1.4 above, </w:t>
      </w:r>
      <w:ins w:id="101" w:author="USA">
        <w:r w:rsidRPr="00DB13FF">
          <w:t xml:space="preserve">the </w:t>
        </w:r>
      </w:ins>
      <w:r w:rsidRPr="00DB13FF">
        <w:t xml:space="preserve">BR shall examine it with respect to the provisions referred to in </w:t>
      </w:r>
      <w:r w:rsidRPr="00DB13FF">
        <w:rPr>
          <w:i/>
          <w:iCs/>
        </w:rPr>
        <w:t>resolves </w:t>
      </w:r>
      <w:r w:rsidRPr="00DB13FF">
        <w:t>1.1.1 above and publish the result</w:t>
      </w:r>
      <w:ins w:id="102" w:author="USA">
        <w:r w:rsidRPr="00DB13FF">
          <w:t>s</w:t>
        </w:r>
      </w:ins>
      <w:r w:rsidRPr="00DB13FF">
        <w:t xml:space="preserve"> of such examination</w:t>
      </w:r>
      <w:ins w:id="103" w:author="USA">
        <w:r w:rsidRPr="00DB13FF">
          <w:t>s</w:t>
        </w:r>
      </w:ins>
      <w:r w:rsidRPr="00DB13FF">
        <w:t xml:space="preserve"> in the International Frequency Information Circular (BR IFIC);</w:t>
      </w:r>
    </w:p>
    <w:p w14:paraId="6814C3B2" w14:textId="77777777" w:rsidR="00BA59BC" w:rsidRPr="00DB13FF" w:rsidRDefault="00BA59BC" w:rsidP="00BA59BC">
      <w:pPr>
        <w:pStyle w:val="EditorsNote"/>
        <w:rPr>
          <w:sz w:val="20"/>
          <w:lang w:eastAsia="zh-CN"/>
        </w:rPr>
      </w:pPr>
      <w:ins w:id="104" w:author="USA">
        <w:r w:rsidRPr="00DB13FF">
          <w:t xml:space="preserve">Editor’s note: </w:t>
        </w:r>
        <w:r w:rsidRPr="00EC099B">
          <w:rPr>
            <w:i w:val="0"/>
            <w:iCs w:val="0"/>
          </w:rPr>
          <w:t>Resolves</w:t>
        </w:r>
        <w:r w:rsidRPr="00DB13FF">
          <w:t xml:space="preserve"> 1.1.4 and 1.1.5 address resolves 4 of </w:t>
        </w:r>
        <w:r w:rsidRPr="003D4C6A">
          <w:t>Resolution</w:t>
        </w:r>
        <w:r w:rsidRPr="003D4C6A">
          <w:rPr>
            <w:b/>
            <w:bCs/>
          </w:rPr>
          <w:t xml:space="preserve"> 155 (Rev.WRC-19)</w:t>
        </w:r>
      </w:ins>
      <w:ins w:id="105" w:author="- ITU -" w:date="2020-10-30T11:34:00Z">
        <w:r w:rsidRPr="003D4C6A">
          <w:t>.</w:t>
        </w:r>
      </w:ins>
    </w:p>
    <w:p w14:paraId="7FA47F38" w14:textId="3E2F01C6" w:rsidR="00BA59BC" w:rsidRPr="003D4C6A" w:rsidRDefault="00BA59BC" w:rsidP="00BA59BC">
      <w:r w:rsidRPr="00011E97">
        <w:rPr>
          <w:highlight w:val="cyan"/>
        </w:rPr>
        <w:t>1.1.6</w:t>
      </w:r>
      <w:r w:rsidRPr="003D4C6A">
        <w:tab/>
        <w:t xml:space="preserve">for the </w:t>
      </w:r>
      <w:del w:id="106" w:author="Scott" w:date="2021-02-16T11:48:00Z">
        <w:r w:rsidRPr="003D4C6A" w:rsidDel="00011E97">
          <w:delText xml:space="preserve">protection </w:delText>
        </w:r>
      </w:del>
      <w:ins w:id="107" w:author="Scott" w:date="2021-02-16T11:48:00Z">
        <w:r w:rsidR="00011E97">
          <w:t>compatibility with</w:t>
        </w:r>
      </w:ins>
      <w:del w:id="108" w:author="Scott" w:date="2021-02-16T11:48:00Z">
        <w:r w:rsidRPr="003D4C6A" w:rsidDel="00011E97">
          <w:delText>of</w:delText>
        </w:r>
      </w:del>
      <w:r w:rsidRPr="003D4C6A">
        <w:t xml:space="preserve"> non-GSO FSS systems operating in the frequency</w:t>
      </w:r>
      <w:r w:rsidRPr="003D4C6A">
        <w:rPr>
          <w:iCs/>
        </w:rPr>
        <w:t xml:space="preserve"> </w:t>
      </w:r>
      <w:r w:rsidRPr="003D4C6A">
        <w:t>band</w:t>
      </w:r>
      <w:ins w:id="109" w:author="USA">
        <w:r w:rsidRPr="003D4C6A">
          <w:t>s</w:t>
        </w:r>
      </w:ins>
      <w:r w:rsidRPr="003D4C6A">
        <w:t xml:space="preserve"> </w:t>
      </w:r>
      <w:ins w:id="110" w:author="USA">
        <w:r w:rsidRPr="003D4C6A">
          <w:t xml:space="preserve">14-14.47 GHz and </w:t>
        </w:r>
      </w:ins>
      <w:r w:rsidRPr="003D4C6A">
        <w:t>2</w:t>
      </w:r>
      <w:del w:id="111" w:author="USA">
        <w:r w:rsidRPr="003D4C6A" w:rsidDel="006601CE">
          <w:delText>7</w:delText>
        </w:r>
      </w:del>
      <w:ins w:id="112" w:author="USA">
        <w:r w:rsidRPr="003D4C6A">
          <w:t>9</w:t>
        </w:r>
      </w:ins>
      <w:r w:rsidRPr="003D4C6A">
        <w:t>.5-</w:t>
      </w:r>
      <w:del w:id="113" w:author="USA">
        <w:r w:rsidRPr="003D4C6A" w:rsidDel="006601CE">
          <w:delText>28.6</w:delText>
        </w:r>
      </w:del>
      <w:ins w:id="114" w:author="USA">
        <w:r w:rsidRPr="003D4C6A">
          <w:t>30</w:t>
        </w:r>
      </w:ins>
      <w:r w:rsidRPr="003D4C6A">
        <w:t> GHz, ES</w:t>
      </w:r>
      <w:ins w:id="115" w:author="USA">
        <w:r w:rsidRPr="003D4C6A">
          <w:t>UA</w:t>
        </w:r>
      </w:ins>
      <w:del w:id="116" w:author="USA">
        <w:r w:rsidRPr="003D4C6A" w:rsidDel="006601CE">
          <w:delText>IM</w:delText>
        </w:r>
        <w:r w:rsidRPr="003D4C6A" w:rsidDel="00A64465">
          <w:delText>s</w:delText>
        </w:r>
      </w:del>
      <w:r w:rsidRPr="003D4C6A">
        <w:t xml:space="preserve"> communicating with GSO FSS networks shall comply with the provisions contained in Annex </w:t>
      </w:r>
      <w:ins w:id="117" w:author="USA">
        <w:r w:rsidRPr="003D4C6A">
          <w:t>2</w:t>
        </w:r>
      </w:ins>
      <w:del w:id="118" w:author="USA">
        <w:r w:rsidRPr="003D4C6A" w:rsidDel="00791195">
          <w:delText>1</w:delText>
        </w:r>
      </w:del>
      <w:r w:rsidRPr="003D4C6A">
        <w:t xml:space="preserve"> to this Resolution;</w:t>
      </w:r>
    </w:p>
    <w:p w14:paraId="64B17556" w14:textId="77777777" w:rsidR="00BA59BC" w:rsidRPr="00DB13FF" w:rsidDel="003D4C6A" w:rsidRDefault="00BA59BC" w:rsidP="00BA59BC">
      <w:pPr>
        <w:rPr>
          <w:del w:id="119" w:author="- ITU -" w:date="2020-10-30T11:36:00Z"/>
        </w:rPr>
      </w:pPr>
      <w:del w:id="120" w:author="- ITU -" w:date="2020-10-30T11:36:00Z">
        <w:r w:rsidRPr="00DB13FF" w:rsidDel="003D4C6A">
          <w:delText>1.1.7</w:delText>
        </w:r>
        <w:r w:rsidRPr="00DB13FF" w:rsidDel="003D4C6A">
          <w:tab/>
          <w:delText>for the protection of non-GSO MSS feeder links of non-GSO systems for which complete coordination information was received before, and for which feeder-link earth stations were in service as of, 28 October 2019 in the frequency band 29.1-29.5 GHz, ESIMs communicating with GSO FSS networks should consider Annex 2 to this Resolution;</w:delText>
        </w:r>
      </w:del>
    </w:p>
    <w:p w14:paraId="06EF56F6" w14:textId="77777777" w:rsidR="00BA59BC" w:rsidRPr="00DB13FF" w:rsidDel="006601CE" w:rsidRDefault="00BA59BC" w:rsidP="00BA59BC">
      <w:pPr>
        <w:rPr>
          <w:del w:id="121" w:author="USA"/>
          <w:bCs/>
        </w:rPr>
      </w:pPr>
      <w:del w:id="122" w:author="USA">
        <w:r w:rsidRPr="00DB13FF" w:rsidDel="006601CE">
          <w:delText>1.1.8</w:delText>
        </w:r>
        <w:r w:rsidRPr="00DB13FF" w:rsidDel="006601CE">
          <w:tab/>
          <w:delText>ESIMs shall not claim protection from non-GSO FSS systems operating in the frequency band 17.8-18.6 GHz in accordance with the Radio Regulations, including No. </w:delText>
        </w:r>
        <w:r w:rsidRPr="003D4C6A" w:rsidDel="006601CE">
          <w:rPr>
            <w:rStyle w:val="Artref"/>
            <w:b/>
            <w:bCs/>
          </w:rPr>
          <w:delText>22.5C</w:delText>
        </w:r>
        <w:r w:rsidRPr="00DB13FF" w:rsidDel="006601CE">
          <w:rPr>
            <w:rStyle w:val="Artref"/>
          </w:rPr>
          <w:delText>;</w:delText>
        </w:r>
      </w:del>
    </w:p>
    <w:p w14:paraId="26E7D25E" w14:textId="77777777" w:rsidR="00BA59BC" w:rsidRPr="00DB13FF" w:rsidDel="006601CE" w:rsidRDefault="00BA59BC" w:rsidP="00BA59BC">
      <w:pPr>
        <w:rPr>
          <w:del w:id="123" w:author="USA"/>
        </w:rPr>
      </w:pPr>
      <w:del w:id="124" w:author="USA">
        <w:r w:rsidRPr="00DB13FF" w:rsidDel="006601CE">
          <w:delText>1.1.9</w:delText>
        </w:r>
        <w:r w:rsidRPr="00DB13FF" w:rsidDel="006601CE">
          <w:tab/>
          <w:delText>ESIMs shall not claim protection from broadcasting-satellite service feeder-link earth stations operating in the frequency band 17.7-18.4 GHz in accordance with the Radio Regulations;</w:delText>
        </w:r>
      </w:del>
    </w:p>
    <w:p w14:paraId="267E2010" w14:textId="77777777" w:rsidR="00BA59BC" w:rsidRPr="00DB13FF" w:rsidRDefault="00BA59BC" w:rsidP="00BA59BC">
      <w:r w:rsidRPr="00DB13FF">
        <w:t>1.2</w:t>
      </w:r>
      <w:r w:rsidRPr="00DB13FF">
        <w:tab/>
        <w:t xml:space="preserve">with respect to </w:t>
      </w:r>
      <w:del w:id="125" w:author="USA">
        <w:r w:rsidRPr="00DB13FF" w:rsidDel="0063163D">
          <w:delText xml:space="preserve">the protection of </w:delText>
        </w:r>
      </w:del>
      <w:r w:rsidRPr="00DB13FF">
        <w:t xml:space="preserve">terrestrial services </w:t>
      </w:r>
      <w:del w:id="126" w:author="USA">
        <w:r w:rsidRPr="00DB13FF" w:rsidDel="0063163D">
          <w:delText>to which</w:delText>
        </w:r>
      </w:del>
      <w:ins w:id="127" w:author="USA">
        <w:r w:rsidRPr="00DB13FF">
          <w:t>in</w:t>
        </w:r>
      </w:ins>
      <w:r w:rsidRPr="00DB13FF">
        <w:t xml:space="preserve"> the frequency bands </w:t>
      </w:r>
      <w:del w:id="128" w:author="USA">
        <w:r w:rsidRPr="00DB13FF" w:rsidDel="00451B88">
          <w:delText>17.7</w:delText>
        </w:r>
        <w:r w:rsidRPr="00DB13FF" w:rsidDel="00451B88">
          <w:noBreakHyphen/>
          <w:delText xml:space="preserve">19.7 GHz and 27.5-29.5 GHz </w:delText>
        </w:r>
        <w:r w:rsidRPr="00DB13FF" w:rsidDel="0063163D">
          <w:delText>are allocated and operating in accordance with the Radio Regulations</w:delText>
        </w:r>
      </w:del>
      <w:ins w:id="129" w:author="USA">
        <w:r w:rsidRPr="00DB13FF">
          <w:t xml:space="preserve"> referred to in </w:t>
        </w:r>
        <w:r w:rsidRPr="00DB13FF">
          <w:rPr>
            <w:i/>
            <w:iCs/>
          </w:rPr>
          <w:t>resolves</w:t>
        </w:r>
        <w:r w:rsidRPr="00DB13FF">
          <w:t xml:space="preserve"> 1</w:t>
        </w:r>
      </w:ins>
      <w:r w:rsidRPr="00DB13FF">
        <w:t>, ES</w:t>
      </w:r>
      <w:del w:id="130" w:author="USA">
        <w:r w:rsidRPr="00DB13FF" w:rsidDel="00451B88">
          <w:delText>IM</w:delText>
        </w:r>
      </w:del>
      <w:ins w:id="131" w:author="USA">
        <w:r w:rsidRPr="00DB13FF">
          <w:t>UA</w:t>
        </w:r>
      </w:ins>
      <w:del w:id="132" w:author="USA">
        <w:r w:rsidRPr="00DB13FF" w:rsidDel="001611DC">
          <w:delText>s</w:delText>
        </w:r>
      </w:del>
      <w:r w:rsidRPr="00DB13FF">
        <w:t xml:space="preserve"> shall comply with the following conditions:</w:t>
      </w:r>
    </w:p>
    <w:p w14:paraId="4FA0DD54" w14:textId="77777777" w:rsidR="00BA59BC" w:rsidRPr="00DB13FF" w:rsidRDefault="00BA59BC" w:rsidP="00BA59BC">
      <w:r w:rsidRPr="00DB13FF">
        <w:t>1.2.1</w:t>
      </w:r>
      <w:r w:rsidRPr="00DB13FF">
        <w:tab/>
        <w:t>receiving ES</w:t>
      </w:r>
      <w:ins w:id="133" w:author="USA">
        <w:r w:rsidRPr="00DB13FF">
          <w:t>UA</w:t>
        </w:r>
      </w:ins>
      <w:del w:id="134" w:author="USA">
        <w:r w:rsidRPr="00DB13FF" w:rsidDel="00802045">
          <w:delText>IM</w:delText>
        </w:r>
        <w:r w:rsidRPr="00DB13FF" w:rsidDel="00A64465">
          <w:delText>s</w:delText>
        </w:r>
      </w:del>
      <w:r w:rsidRPr="00DB13FF">
        <w:t xml:space="preserve"> in the frequency band</w:t>
      </w:r>
      <w:ins w:id="135" w:author="USA">
        <w:r w:rsidRPr="00DB13FF">
          <w:t>s</w:t>
        </w:r>
      </w:ins>
      <w:r w:rsidRPr="00DB13FF">
        <w:t xml:space="preserve"> </w:t>
      </w:r>
      <w:ins w:id="136" w:author="USA">
        <w:r w:rsidRPr="00DB13FF">
          <w:t xml:space="preserve">10.95-11.2 GHz, 11.45-11.7 GHz, 11.7-12.1 GHz (Region 2), 12.1-12.2 GHz (on the territory of the country listed in No. </w:t>
        </w:r>
        <w:r w:rsidRPr="00DB13FF">
          <w:rPr>
            <w:b/>
            <w:bCs/>
          </w:rPr>
          <w:t>5.489</w:t>
        </w:r>
        <w:r w:rsidRPr="00DB13FF">
          <w:t xml:space="preserve">), 12.2-12.5 GHz (Region 3), 12.5-12.75 GHz (on the territory of the countries listed in No. </w:t>
        </w:r>
        <w:r w:rsidRPr="00DB13FF">
          <w:rPr>
            <w:b/>
            <w:bCs/>
          </w:rPr>
          <w:t>5.494</w:t>
        </w:r>
        <w:r w:rsidRPr="00DB13FF">
          <w:t xml:space="preserve"> and in Region 3)</w:t>
        </w:r>
      </w:ins>
      <w:del w:id="137" w:author="USA">
        <w:r w:rsidRPr="00DB13FF" w:rsidDel="00802045">
          <w:delText>17.7-19.7 GHz</w:delText>
        </w:r>
      </w:del>
      <w:r w:rsidRPr="00DB13FF">
        <w:t xml:space="preserve"> shall </w:t>
      </w:r>
      <w:ins w:id="138" w:author="USA">
        <w:r w:rsidRPr="00DB13FF">
          <w:t xml:space="preserve">be operated so as to be able to accept the interference and </w:t>
        </w:r>
      </w:ins>
      <w:r w:rsidRPr="00DB13FF">
        <w:t xml:space="preserve">not claim protection from terrestrial services to which the frequency band is allocated </w:t>
      </w:r>
      <w:ins w:id="139" w:author="USA">
        <w:r w:rsidRPr="00DB13FF">
          <w:t xml:space="preserve">when those terrestrial services </w:t>
        </w:r>
      </w:ins>
      <w:del w:id="140" w:author="USA">
        <w:r w:rsidRPr="00DB13FF" w:rsidDel="00A00BD6">
          <w:delText xml:space="preserve">and </w:delText>
        </w:r>
      </w:del>
      <w:r w:rsidRPr="00DB13FF">
        <w:t>operat</w:t>
      </w:r>
      <w:ins w:id="141" w:author="USA">
        <w:r w:rsidRPr="00DB13FF">
          <w:t>e</w:t>
        </w:r>
      </w:ins>
      <w:del w:id="142" w:author="USA">
        <w:r w:rsidRPr="00DB13FF" w:rsidDel="00A00BD6">
          <w:delText>ing</w:delText>
        </w:r>
      </w:del>
      <w:r w:rsidRPr="00DB13FF">
        <w:t xml:space="preserve"> in accordance with the Radio Regulations;</w:t>
      </w:r>
    </w:p>
    <w:p w14:paraId="6957BF59" w14:textId="77777777" w:rsidR="00BA59BC" w:rsidRPr="00DB13FF" w:rsidRDefault="00BA59BC" w:rsidP="00BA59BC">
      <w:pPr>
        <w:pStyle w:val="EditorsNote"/>
        <w:rPr>
          <w:ins w:id="143" w:author="USA"/>
        </w:rPr>
      </w:pPr>
      <w:ins w:id="144" w:author="USA">
        <w:r w:rsidRPr="00DB13FF">
          <w:lastRenderedPageBreak/>
          <w:t xml:space="preserve">Editor’s note: </w:t>
        </w:r>
        <w:r w:rsidRPr="00EC099B">
          <w:rPr>
            <w:i w:val="0"/>
            <w:iCs w:val="0"/>
          </w:rPr>
          <w:t>Resolves</w:t>
        </w:r>
        <w:r w:rsidRPr="00DB13FF">
          <w:t xml:space="preserve"> 1.2.1 also incorporates </w:t>
        </w:r>
        <w:r w:rsidRPr="00EC099B">
          <w:rPr>
            <w:i w:val="0"/>
            <w:iCs w:val="0"/>
          </w:rPr>
          <w:t>resolves</w:t>
        </w:r>
        <w:r w:rsidRPr="00DB13FF">
          <w:t xml:space="preserve"> 11 in Res</w:t>
        </w:r>
      </w:ins>
      <w:ins w:id="145" w:author="- ITU -" w:date="2020-10-30T11:34:00Z">
        <w:r w:rsidRPr="003D4C6A">
          <w:t>.</w:t>
        </w:r>
      </w:ins>
      <w:ins w:id="146" w:author="- ITU -" w:date="2020-10-30T11:36:00Z">
        <w:r>
          <w:t xml:space="preserve"> </w:t>
        </w:r>
      </w:ins>
      <w:ins w:id="147" w:author="USA">
        <w:r w:rsidRPr="003D4C6A">
          <w:rPr>
            <w:b/>
            <w:bCs/>
          </w:rPr>
          <w:t>155 (Rev.WRC-19)</w:t>
        </w:r>
      </w:ins>
      <w:ins w:id="148" w:author="- ITU -" w:date="2020-10-30T11:36:00Z">
        <w:r w:rsidRPr="003D4C6A">
          <w:t>.</w:t>
        </w:r>
      </w:ins>
    </w:p>
    <w:p w14:paraId="66549F62" w14:textId="77777777" w:rsidR="00BA59BC" w:rsidRPr="00DB13FF" w:rsidRDefault="00BA59BC" w:rsidP="00BA59BC">
      <w:pPr>
        <w:rPr>
          <w:ins w:id="149" w:author="USA"/>
        </w:rPr>
      </w:pPr>
      <w:r w:rsidRPr="00DB13FF">
        <w:t>1.2.2</w:t>
      </w:r>
      <w:r w:rsidRPr="00DB13FF">
        <w:tab/>
      </w:r>
      <w:ins w:id="150" w:author="USA">
        <w:r w:rsidRPr="00DB13FF">
          <w:t xml:space="preserve">the </w:t>
        </w:r>
      </w:ins>
      <w:r w:rsidRPr="00DB13FF">
        <w:t xml:space="preserve">transmitting </w:t>
      </w:r>
      <w:del w:id="151" w:author="USA">
        <w:r w:rsidRPr="00DB13FF" w:rsidDel="00802045">
          <w:delText xml:space="preserve">aeronautical and maritime ESIMs </w:delText>
        </w:r>
      </w:del>
      <w:ins w:id="152" w:author="USA">
        <w:r w:rsidRPr="00DB13FF">
          <w:t xml:space="preserve">ESUA </w:t>
        </w:r>
      </w:ins>
      <w:r w:rsidRPr="00DB13FF">
        <w:t>in the frequency band</w:t>
      </w:r>
      <w:ins w:id="153" w:author="USA">
        <w:r w:rsidRPr="00DB13FF">
          <w:t>s</w:t>
        </w:r>
      </w:ins>
      <w:r w:rsidRPr="00DB13FF">
        <w:t xml:space="preserve"> </w:t>
      </w:r>
      <w:ins w:id="154" w:author="USA">
        <w:r w:rsidRPr="00DB13FF">
          <w:t xml:space="preserve">14.0-14.3 GHz (on the territory of countries listed in No. </w:t>
        </w:r>
        <w:r w:rsidRPr="00DB13FF">
          <w:rPr>
            <w:b/>
            <w:bCs/>
          </w:rPr>
          <w:t>5.505</w:t>
        </w:r>
        <w:r w:rsidRPr="00DB13FF">
          <w:t xml:space="preserve">), 14.25-14.3 GHz (on the territory of countries listed in No. </w:t>
        </w:r>
        <w:r w:rsidRPr="00DB13FF">
          <w:rPr>
            <w:b/>
            <w:bCs/>
          </w:rPr>
          <w:t>5.508</w:t>
        </w:r>
        <w:r w:rsidRPr="00DB13FF">
          <w:t xml:space="preserve">), 14.3-14.4 GHz (Regions 1 and 3), and 14.4-14.47 GHz </w:t>
        </w:r>
      </w:ins>
      <w:del w:id="155" w:author="USA">
        <w:r w:rsidRPr="00DB13FF" w:rsidDel="00802045">
          <w:delText xml:space="preserve">27.5-29.5 GHz </w:delText>
        </w:r>
      </w:del>
      <w:r w:rsidRPr="00DB13FF">
        <w:t xml:space="preserve">shall not cause </w:t>
      </w:r>
      <w:del w:id="156" w:author="USA">
        <w:r w:rsidRPr="00DB13FF" w:rsidDel="008D1F65">
          <w:delText>unacceptable</w:delText>
        </w:r>
      </w:del>
      <w:ins w:id="157" w:author="USA">
        <w:r w:rsidRPr="00DB13FF">
          <w:t>harmful</w:t>
        </w:r>
      </w:ins>
      <w:r w:rsidRPr="00DB13FF">
        <w:t xml:space="preserve"> interference to terrestrial services to which the frequency band is allocated </w:t>
      </w:r>
      <w:ins w:id="158" w:author="USA">
        <w:r w:rsidRPr="00DB13FF">
          <w:t xml:space="preserve">when those terrestrial services </w:t>
        </w:r>
      </w:ins>
      <w:del w:id="159" w:author="USA">
        <w:r w:rsidRPr="00DB13FF" w:rsidDel="001611DC">
          <w:delText>and</w:delText>
        </w:r>
        <w:r w:rsidRPr="00DB13FF" w:rsidDel="00A00BD6">
          <w:delText xml:space="preserve"> </w:delText>
        </w:r>
      </w:del>
      <w:r w:rsidRPr="00DB13FF">
        <w:t>operat</w:t>
      </w:r>
      <w:ins w:id="160" w:author="USA">
        <w:r w:rsidRPr="00DB13FF">
          <w:t>e</w:t>
        </w:r>
      </w:ins>
      <w:del w:id="161" w:author="USA">
        <w:r w:rsidRPr="00DB13FF" w:rsidDel="001611DC">
          <w:delText>ing</w:delText>
        </w:r>
      </w:del>
      <w:r w:rsidRPr="00DB13FF">
        <w:t xml:space="preserve"> in accordance with the Radio Regulations, and Annex 3 to this Resolution shall apply;</w:t>
      </w:r>
    </w:p>
    <w:p w14:paraId="57735B93" w14:textId="77777777" w:rsidR="00BA59BC" w:rsidRPr="00DB13FF" w:rsidRDefault="00BA59BC" w:rsidP="00BA59BC">
      <w:pPr>
        <w:pStyle w:val="EditorsNote"/>
      </w:pPr>
      <w:ins w:id="162" w:author="USA">
        <w:r w:rsidRPr="00DB13FF">
          <w:t xml:space="preserve">Editor’s note: </w:t>
        </w:r>
        <w:r w:rsidRPr="00EC099B">
          <w:rPr>
            <w:i w:val="0"/>
            <w:iCs w:val="0"/>
          </w:rPr>
          <w:t>Resolves</w:t>
        </w:r>
        <w:r w:rsidRPr="00DB13FF">
          <w:t xml:space="preserve"> 1.2.2 applies the language from </w:t>
        </w:r>
        <w:r w:rsidRPr="00EC099B">
          <w:rPr>
            <w:i w:val="0"/>
            <w:iCs w:val="0"/>
          </w:rPr>
          <w:t>resolves</w:t>
        </w:r>
        <w:r w:rsidRPr="00DB13FF">
          <w:t xml:space="preserve"> 14 of Res</w:t>
        </w:r>
      </w:ins>
      <w:ins w:id="163" w:author="- ITU -" w:date="2020-10-30T11:34:00Z">
        <w:r w:rsidRPr="003D4C6A">
          <w:t>.</w:t>
        </w:r>
      </w:ins>
      <w:ins w:id="164" w:author="- ITU -" w:date="2020-10-30T11:36:00Z">
        <w:r>
          <w:t xml:space="preserve"> </w:t>
        </w:r>
      </w:ins>
      <w:ins w:id="165" w:author="USA">
        <w:r w:rsidRPr="003D4C6A">
          <w:rPr>
            <w:b/>
            <w:bCs/>
          </w:rPr>
          <w:t>155 (Rev.WRC-19)</w:t>
        </w:r>
      </w:ins>
      <w:ins w:id="166" w:author="- ITU -" w:date="2020-10-30T11:36:00Z">
        <w:r w:rsidRPr="003D4C6A">
          <w:t>.</w:t>
        </w:r>
      </w:ins>
    </w:p>
    <w:p w14:paraId="7F8D0298" w14:textId="77777777" w:rsidR="00BA59BC" w:rsidRPr="00DB13FF" w:rsidRDefault="00BA59BC" w:rsidP="00BA59BC">
      <w:pPr>
        <w:rPr>
          <w:ins w:id="167" w:author="USA"/>
        </w:rPr>
      </w:pPr>
      <w:ins w:id="168" w:author="USA">
        <w:r w:rsidRPr="00DB13FF">
          <w:t>1.2.3</w:t>
        </w:r>
        <w:r w:rsidRPr="00DB13FF">
          <w:tab/>
          <w:t>higher pfd levels than those provided in Annex 3 produced by ESUA on the surface of the Earth within an administration shall be subject to the prior agreement of that administration;</w:t>
        </w:r>
      </w:ins>
    </w:p>
    <w:p w14:paraId="5FA98C82" w14:textId="77777777" w:rsidR="00BA59BC" w:rsidRPr="00DB13FF" w:rsidRDefault="00BA59BC" w:rsidP="00BA59BC">
      <w:pPr>
        <w:pStyle w:val="EditorsNote"/>
        <w:rPr>
          <w:ins w:id="169" w:author="USA"/>
        </w:rPr>
      </w:pPr>
      <w:ins w:id="170" w:author="USA">
        <w:r w:rsidRPr="00DB13FF">
          <w:t xml:space="preserve">Editor’s note: </w:t>
        </w:r>
        <w:r w:rsidRPr="00EC099B">
          <w:rPr>
            <w:i w:val="0"/>
            <w:iCs w:val="0"/>
          </w:rPr>
          <w:t>Resolves</w:t>
        </w:r>
        <w:r w:rsidRPr="00DB13FF">
          <w:t xml:space="preserve"> 1.2.3 copied from provision #5 from Part 2 of Annex 3 of Resolution </w:t>
        </w:r>
        <w:r w:rsidRPr="003D4C6A">
          <w:rPr>
            <w:b/>
            <w:bCs/>
          </w:rPr>
          <w:t>169 (WRC-19)</w:t>
        </w:r>
      </w:ins>
      <w:ins w:id="171" w:author="- ITU -" w:date="2020-10-30T11:36:00Z">
        <w:r w:rsidRPr="003D4C6A">
          <w:t>.</w:t>
        </w:r>
      </w:ins>
    </w:p>
    <w:p w14:paraId="06804AD8" w14:textId="77777777" w:rsidR="00BA59BC" w:rsidRPr="00DB13FF" w:rsidDel="00802045" w:rsidRDefault="00BA59BC" w:rsidP="00BA59BC">
      <w:pPr>
        <w:rPr>
          <w:del w:id="172" w:author="USA"/>
        </w:rPr>
      </w:pPr>
      <w:del w:id="173" w:author="USA">
        <w:r w:rsidRPr="00DB13FF" w:rsidDel="00802045">
          <w:delText>1.2.3</w:delText>
        </w:r>
        <w:r w:rsidRPr="00DB13FF" w:rsidDel="00802045">
          <w:tab/>
          <w:delText xml:space="preserve">transmitting land ESIMs in the frequency band 27.5-29.5 GHz shall not cause unacceptable interference to terrestrial services in neighbouring countries to which the frequency band is allocated and operating in accordance with the Radio Regulations (see </w:delText>
        </w:r>
        <w:r w:rsidRPr="00DB13FF" w:rsidDel="00802045">
          <w:rPr>
            <w:i/>
            <w:iCs/>
          </w:rPr>
          <w:delText>resolves</w:delText>
        </w:r>
        <w:r w:rsidRPr="00DB13FF" w:rsidDel="00802045">
          <w:delText> 3);</w:delText>
        </w:r>
      </w:del>
    </w:p>
    <w:p w14:paraId="02C3FE5D" w14:textId="77777777" w:rsidR="00BA59BC" w:rsidRPr="00DB13FF" w:rsidRDefault="00BA59BC" w:rsidP="00BA59BC">
      <w:r w:rsidRPr="00DB13FF">
        <w:t>1.2.4</w:t>
      </w:r>
      <w:r w:rsidRPr="00DB13FF">
        <w:tab/>
        <w:t xml:space="preserve">the provisions in this Resolution, including Annex 3, set the conditions for the purpose of protecting terrestrial services from </w:t>
      </w:r>
      <w:del w:id="174" w:author="USA">
        <w:r w:rsidRPr="00DB13FF" w:rsidDel="008D1F65">
          <w:delText xml:space="preserve">unacceptable </w:delText>
        </w:r>
      </w:del>
      <w:ins w:id="175" w:author="USA">
        <w:r w:rsidRPr="00DB13FF">
          <w:t xml:space="preserve">harmful </w:t>
        </w:r>
      </w:ins>
      <w:r w:rsidRPr="00DB13FF">
        <w:t xml:space="preserve">interference from </w:t>
      </w:r>
      <w:del w:id="176" w:author="USA">
        <w:r w:rsidRPr="00DB13FF" w:rsidDel="00802045">
          <w:delText xml:space="preserve">aeronautical and maritime </w:delText>
        </w:r>
      </w:del>
      <w:r w:rsidRPr="00DB13FF">
        <w:t>ES</w:t>
      </w:r>
      <w:ins w:id="177" w:author="USA">
        <w:r w:rsidRPr="00DB13FF">
          <w:t>UA</w:t>
        </w:r>
      </w:ins>
      <w:del w:id="178" w:author="USA">
        <w:r w:rsidRPr="00DB13FF" w:rsidDel="00802045">
          <w:delText>IM</w:delText>
        </w:r>
        <w:r w:rsidRPr="00DB13FF" w:rsidDel="00FB086F">
          <w:delText>s</w:delText>
        </w:r>
      </w:del>
      <w:r w:rsidRPr="00DB13FF">
        <w:t xml:space="preserve"> in neighbouring countries in the frequency band</w:t>
      </w:r>
      <w:ins w:id="179" w:author="USA">
        <w:r w:rsidRPr="00DB13FF">
          <w:t>s</w:t>
        </w:r>
      </w:ins>
      <w:r w:rsidRPr="00DB13FF">
        <w:t xml:space="preserve"> </w:t>
      </w:r>
      <w:ins w:id="180" w:author="USA">
        <w:r w:rsidRPr="00DB13FF">
          <w:t xml:space="preserve">14.0-14.3 GHz (on the territory of countries listed in No. </w:t>
        </w:r>
        <w:r w:rsidRPr="00DB13FF">
          <w:rPr>
            <w:b/>
            <w:bCs/>
          </w:rPr>
          <w:t>5.505</w:t>
        </w:r>
        <w:r w:rsidRPr="00DB13FF">
          <w:t xml:space="preserve">), 14.25-14.3 GHz (on the territory of countries listed in No. </w:t>
        </w:r>
        <w:r w:rsidRPr="00DB13FF">
          <w:rPr>
            <w:b/>
            <w:bCs/>
          </w:rPr>
          <w:t>5.508</w:t>
        </w:r>
        <w:r w:rsidRPr="00DB13FF">
          <w:t>), 14.3-14.4 GHz (Regions 1 and 3), and 14.4-14.47 GHz</w:t>
        </w:r>
      </w:ins>
      <w:del w:id="181" w:author="USA">
        <w:r w:rsidRPr="00DB13FF" w:rsidDel="00802045">
          <w:delText>27.5-29.5 GHz</w:delText>
        </w:r>
      </w:del>
      <w:r w:rsidRPr="00DB13FF">
        <w:t>;</w:t>
      </w:r>
      <w:del w:id="182" w:author="USA">
        <w:r w:rsidRPr="00DB13FF" w:rsidDel="001253EF">
          <w:delText xml:space="preserve"> however, the requirement not to cause unacceptable interference to, or claim protection from, terrestrial services to which the frequency band is allocated and operating in accordance with the Radio Regulations remains valid (see </w:delText>
        </w:r>
        <w:r w:rsidRPr="00DB13FF" w:rsidDel="001253EF">
          <w:rPr>
            <w:i/>
          </w:rPr>
          <w:delText>resolves</w:delText>
        </w:r>
        <w:r w:rsidRPr="00DB13FF" w:rsidDel="001253EF">
          <w:delText> 4);</w:delText>
        </w:r>
      </w:del>
    </w:p>
    <w:p w14:paraId="3401EA9C" w14:textId="77777777" w:rsidR="00BA59BC" w:rsidRPr="00DB13FF" w:rsidRDefault="00BA59BC" w:rsidP="00BA59BC">
      <w:pPr>
        <w:rPr>
          <w:ins w:id="183" w:author="USA"/>
        </w:rPr>
      </w:pPr>
      <w:r w:rsidRPr="00DB13FF">
        <w:t>1.2.5</w:t>
      </w:r>
      <w:r w:rsidRPr="00DB13FF">
        <w:tab/>
        <w:t xml:space="preserve">for the application of </w:t>
      </w:r>
      <w:del w:id="184" w:author="USA">
        <w:r w:rsidRPr="00DB13FF" w:rsidDel="00791195">
          <w:delText xml:space="preserve">Part II of </w:delText>
        </w:r>
      </w:del>
      <w:r w:rsidRPr="00DB13FF">
        <w:t xml:space="preserve">Annex 3 as referred to in </w:t>
      </w:r>
      <w:r w:rsidRPr="00DB13FF">
        <w:rPr>
          <w:i/>
        </w:rPr>
        <w:t>resolves</w:t>
      </w:r>
      <w:r w:rsidRPr="00DB13FF">
        <w:t xml:space="preserve"> 1.2.2 and 1.2.4 above, BR shall examine the characteristics of </w:t>
      </w:r>
      <w:del w:id="185" w:author="USA">
        <w:r w:rsidRPr="00DB13FF" w:rsidDel="008462C0">
          <w:delText xml:space="preserve">aeronautical </w:delText>
        </w:r>
      </w:del>
      <w:r w:rsidRPr="00DB13FF">
        <w:t>ES</w:t>
      </w:r>
      <w:ins w:id="186" w:author="USA">
        <w:r w:rsidRPr="00DB13FF">
          <w:t>UA</w:t>
        </w:r>
      </w:ins>
      <w:del w:id="187" w:author="USA">
        <w:r w:rsidRPr="00DB13FF" w:rsidDel="00694145">
          <w:delText>IM</w:delText>
        </w:r>
        <w:r w:rsidRPr="00DB13FF" w:rsidDel="00FB086F">
          <w:delText>s</w:delText>
        </w:r>
      </w:del>
      <w:r w:rsidRPr="00DB13FF">
        <w:t xml:space="preserve"> with respect to the conformity with the power flux-density (pfd) limits on the Earth’s surface specified in </w:t>
      </w:r>
      <w:del w:id="188" w:author="USA">
        <w:r w:rsidRPr="00DB13FF" w:rsidDel="00791195">
          <w:delText xml:space="preserve">Part II of </w:delText>
        </w:r>
      </w:del>
      <w:r w:rsidRPr="00DB13FF">
        <w:t>Annex 3 and publish the results of such examination in the BR IFIC;</w:t>
      </w:r>
    </w:p>
    <w:p w14:paraId="48923EB0" w14:textId="77777777" w:rsidR="00BA59BC" w:rsidRPr="00DB13FF" w:rsidRDefault="00BA59BC" w:rsidP="00BA59BC">
      <w:pPr>
        <w:rPr>
          <w:ins w:id="189" w:author="USA"/>
        </w:rPr>
      </w:pPr>
      <w:r w:rsidRPr="00DB13FF">
        <w:t>1.2.6</w:t>
      </w:r>
      <w:r w:rsidRPr="00DB13FF">
        <w:tab/>
        <w:t>the notifying administration</w:t>
      </w:r>
      <w:ins w:id="190" w:author="USA">
        <w:r w:rsidRPr="00DB13FF">
          <w:t>s</w:t>
        </w:r>
      </w:ins>
      <w:r w:rsidRPr="00DB13FF">
        <w:t xml:space="preserve"> for the GSO FSS network</w:t>
      </w:r>
      <w:ins w:id="191" w:author="USA">
        <w:r w:rsidRPr="00DB13FF">
          <w:t>s</w:t>
        </w:r>
      </w:ins>
      <w:r w:rsidRPr="00DB13FF">
        <w:t xml:space="preserve"> with which </w:t>
      </w:r>
      <w:del w:id="192" w:author="USA">
        <w:r w:rsidRPr="00DB13FF" w:rsidDel="00846FCF">
          <w:delText xml:space="preserve">the </w:delText>
        </w:r>
      </w:del>
      <w:r w:rsidRPr="00DB13FF">
        <w:t>ES</w:t>
      </w:r>
      <w:ins w:id="193" w:author="USA">
        <w:r w:rsidRPr="00DB13FF">
          <w:t>UA</w:t>
        </w:r>
      </w:ins>
      <w:del w:id="194" w:author="USA">
        <w:r w:rsidRPr="00DB13FF" w:rsidDel="00694145">
          <w:delText>IM</w:delText>
        </w:r>
        <w:r w:rsidRPr="00DB13FF" w:rsidDel="00A64465">
          <w:delText>s</w:delText>
        </w:r>
      </w:del>
      <w:r w:rsidRPr="00DB13FF">
        <w:t xml:space="preserve"> communicate shall send to </w:t>
      </w:r>
      <w:ins w:id="195" w:author="USA">
        <w:r w:rsidRPr="00DB13FF">
          <w:t xml:space="preserve">the </w:t>
        </w:r>
      </w:ins>
      <w:r w:rsidRPr="00DB13FF">
        <w:t xml:space="preserve">BR a commitment that, upon receiving a report of </w:t>
      </w:r>
      <w:del w:id="196" w:author="USA">
        <w:r w:rsidRPr="00DB13FF" w:rsidDel="008D1F65">
          <w:delText xml:space="preserve">unacceptable </w:delText>
        </w:r>
      </w:del>
      <w:ins w:id="197" w:author="USA">
        <w:r w:rsidRPr="00DB13FF">
          <w:t xml:space="preserve">harmful </w:t>
        </w:r>
      </w:ins>
      <w:r w:rsidRPr="00DB13FF">
        <w:t>interference, the notifying administration</w:t>
      </w:r>
      <w:ins w:id="198" w:author="USA">
        <w:r w:rsidRPr="00DB13FF">
          <w:t>s</w:t>
        </w:r>
      </w:ins>
      <w:r w:rsidRPr="00DB13FF">
        <w:t xml:space="preserve"> for the GSO FSS network</w:t>
      </w:r>
      <w:ins w:id="199" w:author="USA">
        <w:r w:rsidRPr="00DB13FF">
          <w:t>s</w:t>
        </w:r>
      </w:ins>
      <w:r w:rsidRPr="00DB13FF">
        <w:t xml:space="preserve"> with which </w:t>
      </w:r>
      <w:del w:id="200" w:author="USA">
        <w:r w:rsidRPr="00DB13FF" w:rsidDel="00F65681">
          <w:delText xml:space="preserve">the </w:delText>
        </w:r>
      </w:del>
      <w:r w:rsidRPr="00DB13FF">
        <w:t>ES</w:t>
      </w:r>
      <w:ins w:id="201" w:author="USA">
        <w:r w:rsidRPr="00DB13FF">
          <w:t>UA</w:t>
        </w:r>
      </w:ins>
      <w:del w:id="202" w:author="USA">
        <w:r w:rsidRPr="00DB13FF" w:rsidDel="00694145">
          <w:delText>IM</w:delText>
        </w:r>
        <w:r w:rsidRPr="00DB13FF" w:rsidDel="00A64465">
          <w:delText>s</w:delText>
        </w:r>
      </w:del>
      <w:r w:rsidRPr="00DB13FF">
        <w:t xml:space="preserve"> communicate shall follow the procedures in </w:t>
      </w:r>
      <w:r w:rsidRPr="00DB13FF">
        <w:rPr>
          <w:i/>
        </w:rPr>
        <w:t>resolves</w:t>
      </w:r>
      <w:r w:rsidRPr="00DB13FF">
        <w:t> 4;</w:t>
      </w:r>
    </w:p>
    <w:p w14:paraId="2D7BB284" w14:textId="77777777" w:rsidR="00BA59BC" w:rsidRPr="00DB13FF" w:rsidRDefault="00BA59BC" w:rsidP="00BA59BC">
      <w:pPr>
        <w:rPr>
          <w:ins w:id="203" w:author="USA"/>
        </w:rPr>
      </w:pPr>
      <w:ins w:id="204" w:author="USA">
        <w:r w:rsidRPr="00DB13FF">
          <w:t>1.3</w:t>
        </w:r>
        <w:r w:rsidRPr="00DB13FF">
          <w:tab/>
          <w:t>that, in order to protect the radio astronomy service in the frequency band 14.47-14.5 GHz, administrations operating ESUA in accordance with this Resolution in the frequency band 14-14.47 GHz within line-of-sight of radio astronomy stations are urged to take all practicable steps to ensure that the emissions from ESUA in the frequency band 14.47-14.5 GHz do not exceed the level and percentage of data loss given in the most recent versions of Recommendations ITU-R RA.769 and ITU-R RA.1513;</w:t>
        </w:r>
      </w:ins>
    </w:p>
    <w:p w14:paraId="7D7C3DDA" w14:textId="77777777" w:rsidR="00BA59BC" w:rsidRPr="00DB13FF" w:rsidRDefault="00BA59BC" w:rsidP="00BA59BC">
      <w:pPr>
        <w:pStyle w:val="EditorsNote"/>
      </w:pPr>
      <w:ins w:id="205" w:author="USA">
        <w:r w:rsidRPr="00DB13FF">
          <w:t xml:space="preserve">Editor’s note: </w:t>
        </w:r>
        <w:r w:rsidRPr="00EC099B">
          <w:rPr>
            <w:i w:val="0"/>
            <w:iCs w:val="0"/>
          </w:rPr>
          <w:t>Resolves</w:t>
        </w:r>
        <w:r w:rsidRPr="00DB13FF">
          <w:t xml:space="preserve"> 1.3 is taken from </w:t>
        </w:r>
        <w:r w:rsidRPr="00EC099B">
          <w:rPr>
            <w:i w:val="0"/>
            <w:iCs w:val="0"/>
          </w:rPr>
          <w:t>resolves</w:t>
        </w:r>
        <w:r w:rsidRPr="00DB13FF">
          <w:t xml:space="preserve"> 17 of Res</w:t>
        </w:r>
      </w:ins>
      <w:ins w:id="206" w:author="- ITU -" w:date="2020-10-30T11:34:00Z">
        <w:r w:rsidRPr="003D4C6A">
          <w:t>.</w:t>
        </w:r>
      </w:ins>
      <w:ins w:id="207" w:author="- ITU -" w:date="2020-10-30T11:36:00Z">
        <w:r>
          <w:t xml:space="preserve"> </w:t>
        </w:r>
      </w:ins>
      <w:ins w:id="208" w:author="USA">
        <w:r w:rsidRPr="003D4C6A">
          <w:rPr>
            <w:b/>
            <w:bCs/>
          </w:rPr>
          <w:t>155 (Rev.WRC-19)</w:t>
        </w:r>
      </w:ins>
      <w:ins w:id="209" w:author="- ITU -" w:date="2020-10-30T11:36:00Z">
        <w:r w:rsidRPr="003D4C6A">
          <w:t>.</w:t>
        </w:r>
      </w:ins>
    </w:p>
    <w:p w14:paraId="225DD47A" w14:textId="77777777" w:rsidR="00BA59BC" w:rsidRPr="00DB13FF" w:rsidRDefault="00BA59BC" w:rsidP="00BA59BC">
      <w:pPr>
        <w:rPr>
          <w:ins w:id="210" w:author="USA"/>
        </w:rPr>
      </w:pPr>
      <w:r w:rsidRPr="00DB13FF">
        <w:lastRenderedPageBreak/>
        <w:t>2</w:t>
      </w:r>
      <w:r w:rsidRPr="00DB13FF">
        <w:tab/>
        <w:t>that ES</w:t>
      </w:r>
      <w:ins w:id="211" w:author="USA">
        <w:r w:rsidRPr="00DB13FF">
          <w:t>UA</w:t>
        </w:r>
      </w:ins>
      <w:del w:id="212" w:author="USA">
        <w:r w:rsidRPr="00DB13FF" w:rsidDel="00694145">
          <w:delText>IM</w:delText>
        </w:r>
        <w:r w:rsidRPr="00DB13FF" w:rsidDel="00A64465">
          <w:delText>s</w:delText>
        </w:r>
      </w:del>
      <w:r w:rsidRPr="00DB13FF">
        <w:t xml:space="preserve"> </w:t>
      </w:r>
      <w:ins w:id="213" w:author="USA">
        <w:r w:rsidRPr="00DB13FF">
          <w:t xml:space="preserve">that operate in the frequency bands in </w:t>
        </w:r>
        <w:r w:rsidRPr="00DB13FF">
          <w:rPr>
            <w:i/>
            <w:iCs/>
          </w:rPr>
          <w:t>resolves</w:t>
        </w:r>
        <w:r w:rsidRPr="00DB13FF">
          <w:t xml:space="preserve"> 1 are an application of the primary FSS (Fixed-Satellite Service) and separate from regulatory provisions that apply to Earth Stations in Motion (ESIM)</w:t>
        </w:r>
      </w:ins>
      <w:del w:id="214" w:author="USA">
        <w:r w:rsidRPr="00DB13FF" w:rsidDel="00694145">
          <w:delText>shall not be used or relied upon for safety-of-life applications</w:delText>
        </w:r>
      </w:del>
      <w:r w:rsidRPr="00DB13FF">
        <w:t>;</w:t>
      </w:r>
    </w:p>
    <w:p w14:paraId="04ACFE9A" w14:textId="77777777" w:rsidR="00BA59BC" w:rsidRPr="00DB13FF" w:rsidRDefault="00BA59BC" w:rsidP="00BA59BC">
      <w:pPr>
        <w:rPr>
          <w:ins w:id="215" w:author="USA"/>
        </w:rPr>
      </w:pPr>
      <w:ins w:id="216" w:author="USA">
        <w:r w:rsidRPr="00DB13FF">
          <w:t>2.1</w:t>
        </w:r>
        <w:r w:rsidRPr="00DB13FF">
          <w:tab/>
          <w:t xml:space="preserve">that the use of assignments of an FSS satellite network for UAS CNPC links shall not constrain other FSS satellite networks during the application of the provisions of Articles </w:t>
        </w:r>
        <w:r w:rsidRPr="00DB13FF">
          <w:rPr>
            <w:b/>
            <w:bCs/>
          </w:rPr>
          <w:t>9</w:t>
        </w:r>
        <w:r w:rsidRPr="00DB13FF">
          <w:t xml:space="preserve"> and </w:t>
        </w:r>
        <w:r w:rsidRPr="00DB13FF">
          <w:rPr>
            <w:b/>
            <w:bCs/>
          </w:rPr>
          <w:t xml:space="preserve">11 </w:t>
        </w:r>
        <w:r w:rsidRPr="00DB13FF">
          <w:t>nor</w:t>
        </w:r>
        <w:r w:rsidRPr="00DB13FF">
          <w:rPr>
            <w:b/>
            <w:bCs/>
          </w:rPr>
          <w:t xml:space="preserve"> </w:t>
        </w:r>
        <w:r w:rsidRPr="00DB13FF">
          <w:t xml:space="preserve">result in additional coordination constraints on terrestrial services under Articles </w:t>
        </w:r>
        <w:r w:rsidRPr="00DB13FF">
          <w:rPr>
            <w:b/>
            <w:bCs/>
          </w:rPr>
          <w:t>9</w:t>
        </w:r>
        <w:r w:rsidRPr="00DB13FF">
          <w:t xml:space="preserve"> and </w:t>
        </w:r>
        <w:r w:rsidRPr="00DB13FF">
          <w:rPr>
            <w:b/>
            <w:bCs/>
          </w:rPr>
          <w:t>11</w:t>
        </w:r>
        <w:r w:rsidRPr="00DB13FF">
          <w:t>;</w:t>
        </w:r>
      </w:ins>
    </w:p>
    <w:p w14:paraId="7BB008D9" w14:textId="77777777" w:rsidR="00BA59BC" w:rsidRPr="00DB13FF" w:rsidRDefault="00BA59BC" w:rsidP="00BA59BC">
      <w:pPr>
        <w:pStyle w:val="EditorsNote"/>
        <w:rPr>
          <w:ins w:id="217" w:author="USA"/>
        </w:rPr>
      </w:pPr>
      <w:ins w:id="218" w:author="USA">
        <w:r w:rsidRPr="00DB13FF">
          <w:t xml:space="preserve">Editor’s note: </w:t>
        </w:r>
        <w:r w:rsidRPr="00EC099B">
          <w:rPr>
            <w:i w:val="0"/>
            <w:iCs w:val="0"/>
          </w:rPr>
          <w:t>Resolves</w:t>
        </w:r>
        <w:r w:rsidRPr="00DB13FF">
          <w:t xml:space="preserve"> 2.1 taken from </w:t>
        </w:r>
        <w:r w:rsidRPr="00EC099B">
          <w:rPr>
            <w:i w:val="0"/>
            <w:iCs w:val="0"/>
          </w:rPr>
          <w:t>resolves</w:t>
        </w:r>
        <w:r w:rsidRPr="00DB13FF">
          <w:t xml:space="preserve"> 9 and 10 in Res</w:t>
        </w:r>
      </w:ins>
      <w:ins w:id="219" w:author="- ITU -" w:date="2020-10-30T11:34:00Z">
        <w:r w:rsidRPr="003D4C6A">
          <w:t>.</w:t>
        </w:r>
      </w:ins>
      <w:ins w:id="220" w:author="- ITU -" w:date="2020-10-30T11:36:00Z">
        <w:r>
          <w:t xml:space="preserve"> </w:t>
        </w:r>
      </w:ins>
      <w:ins w:id="221" w:author="USA">
        <w:r w:rsidRPr="003D4C6A">
          <w:rPr>
            <w:b/>
            <w:bCs/>
          </w:rPr>
          <w:t>155 (Rev.WRC-19)</w:t>
        </w:r>
      </w:ins>
      <w:ins w:id="222" w:author="- ITU -" w:date="2020-10-30T11:36:00Z">
        <w:r w:rsidRPr="003D4C6A">
          <w:t>.</w:t>
        </w:r>
      </w:ins>
    </w:p>
    <w:p w14:paraId="2B5061CC" w14:textId="4D4FF5A7" w:rsidR="00BA59BC" w:rsidRPr="00DB13FF" w:rsidRDefault="00BA59BC" w:rsidP="00BA59BC">
      <w:pPr>
        <w:rPr>
          <w:ins w:id="223" w:author="USA"/>
        </w:rPr>
      </w:pPr>
      <w:ins w:id="224" w:author="USA">
        <w:r w:rsidRPr="000F70B9">
          <w:rPr>
            <w:highlight w:val="cyan"/>
          </w:rPr>
          <w:t>2.2</w:t>
        </w:r>
        <w:r w:rsidRPr="00DB13FF">
          <w:tab/>
          <w:t xml:space="preserve">that ESUA using station class UG </w:t>
        </w:r>
        <w:del w:id="225" w:author="Scott" w:date="2021-02-16T12:26:00Z">
          <w:r w:rsidRPr="00534E88" w:rsidDel="00534E88">
            <w:rPr>
              <w:highlight w:val="cyan"/>
            </w:rPr>
            <w:delText>may</w:delText>
          </w:r>
        </w:del>
      </w:ins>
      <w:ins w:id="226" w:author="Scott" w:date="2021-02-16T12:26:00Z">
        <w:r w:rsidR="00534E88" w:rsidRPr="00534E88">
          <w:rPr>
            <w:highlight w:val="cyan"/>
          </w:rPr>
          <w:t>is permitted to</w:t>
        </w:r>
      </w:ins>
      <w:ins w:id="227" w:author="USA">
        <w:r w:rsidRPr="00DB13FF">
          <w:t xml:space="preserve"> communicate with the space station of a geostationary FSS satellite network operating in the frequency bands listed in </w:t>
        </w:r>
        <w:r w:rsidRPr="00DB13FF">
          <w:rPr>
            <w:i/>
            <w:iCs/>
          </w:rPr>
          <w:t>resolves</w:t>
        </w:r>
        <w:r w:rsidRPr="00DB13FF">
          <w:t xml:space="preserve"> 1 above;</w:t>
        </w:r>
      </w:ins>
    </w:p>
    <w:p w14:paraId="45C4976A" w14:textId="77777777" w:rsidR="00BA59BC" w:rsidRPr="00DB13FF" w:rsidRDefault="00BA59BC" w:rsidP="00BA59BC">
      <w:pPr>
        <w:pStyle w:val="EditorsNote"/>
        <w:rPr>
          <w:ins w:id="228" w:author="USA"/>
        </w:rPr>
      </w:pPr>
      <w:ins w:id="229" w:author="USA">
        <w:r w:rsidRPr="00DB13FF">
          <w:t xml:space="preserve">Editor’s note: </w:t>
        </w:r>
        <w:r w:rsidRPr="00EC099B">
          <w:rPr>
            <w:i w:val="0"/>
            <w:iCs w:val="0"/>
          </w:rPr>
          <w:t>Resolves</w:t>
        </w:r>
        <w:r w:rsidRPr="00DB13FF">
          <w:t xml:space="preserve"> 2.2 taken from </w:t>
        </w:r>
        <w:r w:rsidRPr="00EC099B">
          <w:rPr>
            <w:i w:val="0"/>
            <w:iCs w:val="0"/>
          </w:rPr>
          <w:t>resolves</w:t>
        </w:r>
        <w:r w:rsidRPr="00DB13FF">
          <w:t xml:space="preserve"> 2 in Res</w:t>
        </w:r>
      </w:ins>
      <w:ins w:id="230" w:author="- ITU -" w:date="2020-10-30T11:34:00Z">
        <w:r w:rsidRPr="003D4C6A">
          <w:t>.</w:t>
        </w:r>
      </w:ins>
      <w:ins w:id="231" w:author="- ITU -" w:date="2020-10-30T11:39:00Z">
        <w:r>
          <w:t xml:space="preserve"> </w:t>
        </w:r>
      </w:ins>
      <w:ins w:id="232" w:author="USA">
        <w:r w:rsidRPr="003D4C6A">
          <w:rPr>
            <w:b/>
            <w:bCs/>
          </w:rPr>
          <w:t>155 (Rev.WRC-19)</w:t>
        </w:r>
        <w:r w:rsidRPr="00DB13FF">
          <w:t xml:space="preserve"> and updated with station class UG</w:t>
        </w:r>
      </w:ins>
      <w:ins w:id="233" w:author="- ITU -" w:date="2020-10-30T11:39:00Z">
        <w:r>
          <w:t>:</w:t>
        </w:r>
      </w:ins>
      <w:ins w:id="234" w:author="USA">
        <w:r w:rsidRPr="00DB13FF">
          <w:t xml:space="preserve"> “Earth station on board unmanned aircraft communicating with a space station of a geostationary-satellite network in the fixed-satellite service for UAS CNPC links in accordance with </w:t>
        </w:r>
        <w:r w:rsidRPr="00EC099B">
          <w:rPr>
            <w:i w:val="0"/>
            <w:iCs w:val="0"/>
          </w:rPr>
          <w:t>resolves</w:t>
        </w:r>
        <w:r w:rsidRPr="00DB13FF">
          <w:t xml:space="preserve"> 1 of Res</w:t>
        </w:r>
      </w:ins>
      <w:ins w:id="235" w:author="- ITU -" w:date="2020-10-30T11:34:00Z">
        <w:r w:rsidRPr="003D4C6A">
          <w:t>.</w:t>
        </w:r>
      </w:ins>
      <w:ins w:id="236" w:author="- ITU -" w:date="2020-10-30T11:39:00Z">
        <w:r>
          <w:t xml:space="preserve"> </w:t>
        </w:r>
      </w:ins>
      <w:ins w:id="237" w:author="USA">
        <w:r w:rsidRPr="003D4C6A">
          <w:rPr>
            <w:b/>
            <w:bCs/>
          </w:rPr>
          <w:t>155 (Rev.WRC-19)</w:t>
        </w:r>
        <w:r w:rsidRPr="00DB13FF">
          <w:t>”</w:t>
        </w:r>
      </w:ins>
      <w:ins w:id="238" w:author="- ITU -" w:date="2020-10-30T11:39:00Z">
        <w:r>
          <w:t>.</w:t>
        </w:r>
      </w:ins>
    </w:p>
    <w:p w14:paraId="21F1A237" w14:textId="77777777" w:rsidR="00BA59BC" w:rsidRPr="00DB13FF" w:rsidRDefault="00BA59BC" w:rsidP="00BA59BC">
      <w:pPr>
        <w:overflowPunct/>
        <w:snapToGrid w:val="0"/>
        <w:textAlignment w:val="auto"/>
        <w:rPr>
          <w:ins w:id="239" w:author="USA"/>
          <w:rFonts w:ascii="TimesNewRoman" w:hAnsi="TimesNewRoman" w:cs="TimesNewRoman"/>
          <w:color w:val="000000"/>
          <w:szCs w:val="24"/>
        </w:rPr>
      </w:pPr>
      <w:ins w:id="240" w:author="USA">
        <w:r w:rsidRPr="00DB13FF">
          <w:t>3</w:t>
        </w:r>
        <w:r w:rsidRPr="00DB13FF">
          <w:tab/>
        </w:r>
        <w:r w:rsidRPr="00DB13FF">
          <w:rPr>
            <w:rFonts w:ascii="TimesNewRoman" w:hAnsi="TimesNewRoman" w:cs="TimesNewRoman"/>
            <w:color w:val="000000"/>
            <w:szCs w:val="24"/>
          </w:rPr>
          <w:t>that, in order to ensure safety-of-flight operation of UAS, administrations responsible for operating ESUA shall:</w:t>
        </w:r>
      </w:ins>
    </w:p>
    <w:p w14:paraId="4DE8D040" w14:textId="77777777" w:rsidR="00BA59BC" w:rsidRPr="00DB13FF" w:rsidRDefault="00BA59BC" w:rsidP="00BA59BC">
      <w:pPr>
        <w:pStyle w:val="EditorsNote"/>
        <w:rPr>
          <w:ins w:id="241" w:author="USA"/>
        </w:rPr>
      </w:pPr>
      <w:ins w:id="242" w:author="USA">
        <w:r w:rsidRPr="00DB13FF">
          <w:t xml:space="preserve">Editor’s note: </w:t>
        </w:r>
        <w:r w:rsidRPr="00EC099B">
          <w:rPr>
            <w:i w:val="0"/>
            <w:iCs w:val="0"/>
          </w:rPr>
          <w:t>Resolves</w:t>
        </w:r>
        <w:r w:rsidRPr="00DB13FF">
          <w:t xml:space="preserve"> 3 taken from </w:t>
        </w:r>
        <w:r w:rsidRPr="00EC099B">
          <w:rPr>
            <w:i w:val="0"/>
            <w:iCs w:val="0"/>
          </w:rPr>
          <w:t>resolves</w:t>
        </w:r>
        <w:r w:rsidRPr="00DB13FF">
          <w:t xml:space="preserve"> 13 in Res</w:t>
        </w:r>
      </w:ins>
      <w:ins w:id="243" w:author="- ITU -" w:date="2020-10-30T11:34:00Z">
        <w:r w:rsidRPr="003D4C6A">
          <w:t>.</w:t>
        </w:r>
      </w:ins>
      <w:ins w:id="244" w:author="- ITU -" w:date="2020-10-30T11:39:00Z">
        <w:r>
          <w:t xml:space="preserve"> </w:t>
        </w:r>
      </w:ins>
      <w:ins w:id="245" w:author="USA">
        <w:r w:rsidRPr="003D4C6A">
          <w:rPr>
            <w:b/>
            <w:bCs/>
          </w:rPr>
          <w:t>155 (Rev.WRC-19)</w:t>
        </w:r>
      </w:ins>
    </w:p>
    <w:p w14:paraId="778A10E5" w14:textId="77777777" w:rsidR="00BA59BC" w:rsidRPr="00DB13FF" w:rsidRDefault="00BA59BC" w:rsidP="00BA59BC">
      <w:pPr>
        <w:overflowPunct/>
        <w:snapToGrid w:val="0"/>
        <w:textAlignment w:val="auto"/>
        <w:rPr>
          <w:ins w:id="246" w:author="USA"/>
          <w:rFonts w:ascii="TimesNewRoman" w:hAnsi="TimesNewRoman" w:cs="TimesNewRoman"/>
          <w:color w:val="000000"/>
          <w:szCs w:val="24"/>
        </w:rPr>
      </w:pPr>
      <w:ins w:id="247" w:author="USA">
        <w:r w:rsidRPr="00DB13FF">
          <w:rPr>
            <w:rFonts w:ascii="TimesNewRoman" w:hAnsi="TimesNewRoman" w:cs="TimesNewRoman"/>
            <w:color w:val="000000"/>
            <w:szCs w:val="24"/>
          </w:rPr>
          <w:t>3.1</w:t>
        </w:r>
        <w:r w:rsidRPr="00DB13FF">
          <w:rPr>
            <w:rFonts w:ascii="TimesNewRoman" w:hAnsi="TimesNewRoman" w:cs="TimesNewRoman"/>
            <w:color w:val="000000"/>
            <w:szCs w:val="24"/>
          </w:rPr>
          <w:tab/>
          <w:t>ensure that the use of ESUA be in accordance with international standards and recommended practices (SARPs) consistent with Article 37 of the Convention on International Civil Aviation;</w:t>
        </w:r>
      </w:ins>
    </w:p>
    <w:p w14:paraId="06B725BE" w14:textId="77777777" w:rsidR="00BA59BC" w:rsidRPr="00DB13FF" w:rsidRDefault="00BA59BC" w:rsidP="00BA59BC">
      <w:pPr>
        <w:overflowPunct/>
        <w:snapToGrid w:val="0"/>
        <w:textAlignment w:val="auto"/>
        <w:rPr>
          <w:ins w:id="248" w:author="USA"/>
          <w:rFonts w:ascii="TimesNewRoman" w:hAnsi="TimesNewRoman" w:cs="TimesNewRoman"/>
          <w:color w:val="000000"/>
          <w:szCs w:val="24"/>
        </w:rPr>
      </w:pPr>
      <w:ins w:id="249" w:author="USA">
        <w:r w:rsidRPr="00DB13FF">
          <w:rPr>
            <w:rFonts w:ascii="TimesNewRoman" w:hAnsi="TimesNewRoman" w:cs="TimesNewRoman"/>
            <w:color w:val="000000"/>
            <w:szCs w:val="24"/>
          </w:rPr>
          <w:t>3.2</w:t>
        </w:r>
        <w:r w:rsidRPr="00DB13FF">
          <w:rPr>
            <w:rFonts w:ascii="TimesNewRoman" w:hAnsi="TimesNewRoman" w:cs="TimesNewRoman"/>
            <w:color w:val="000000"/>
            <w:szCs w:val="24"/>
          </w:rPr>
          <w:tab/>
          <w:t xml:space="preserve">take the required measures, consistent with No. </w:t>
        </w:r>
        <w:r w:rsidRPr="00DB13FF">
          <w:rPr>
            <w:rFonts w:ascii="TimesNewRoman" w:hAnsi="TimesNewRoman" w:cs="TimesNewRoman"/>
            <w:b/>
            <w:color w:val="000000"/>
            <w:szCs w:val="24"/>
          </w:rPr>
          <w:t>4.10</w:t>
        </w:r>
        <w:r w:rsidRPr="003D4C6A">
          <w:rPr>
            <w:rFonts w:ascii="TimesNewRoman" w:hAnsi="TimesNewRoman" w:cs="TimesNewRoman"/>
            <w:bCs/>
            <w:color w:val="000000"/>
            <w:szCs w:val="24"/>
          </w:rPr>
          <w:t>,</w:t>
        </w:r>
        <w:r w:rsidRPr="00DB13FF">
          <w:rPr>
            <w:rFonts w:ascii="TimesNewRoman" w:hAnsi="TimesNewRoman" w:cs="TimesNewRoman"/>
            <w:b/>
            <w:color w:val="000000"/>
            <w:szCs w:val="24"/>
          </w:rPr>
          <w:t xml:space="preserve"> </w:t>
        </w:r>
        <w:r w:rsidRPr="00DB13FF">
          <w:rPr>
            <w:rFonts w:ascii="TimesNewRoman" w:hAnsi="TimesNewRoman" w:cs="TimesNewRoman"/>
            <w:color w:val="000000"/>
            <w:szCs w:val="24"/>
          </w:rPr>
          <w:t>to ensure freedom from harmful interference to ESUA operated in accordance with this Resolution;</w:t>
        </w:r>
      </w:ins>
    </w:p>
    <w:p w14:paraId="3B2FA9F0" w14:textId="77777777" w:rsidR="00BA59BC" w:rsidRPr="00DB13FF" w:rsidRDefault="00BA59BC" w:rsidP="00BA59BC">
      <w:pPr>
        <w:overflowPunct/>
        <w:snapToGrid w:val="0"/>
        <w:textAlignment w:val="auto"/>
        <w:rPr>
          <w:ins w:id="250" w:author="USA"/>
          <w:rFonts w:ascii="TimesNewRoman" w:hAnsi="TimesNewRoman" w:cs="TimesNewRoman"/>
          <w:color w:val="000000"/>
          <w:szCs w:val="24"/>
        </w:rPr>
      </w:pPr>
      <w:ins w:id="251" w:author="USA">
        <w:r w:rsidRPr="00DB13FF">
          <w:rPr>
            <w:rFonts w:ascii="TimesNewRoman" w:hAnsi="TimesNewRoman" w:cs="TimesNewRoman"/>
            <w:color w:val="000000"/>
            <w:szCs w:val="24"/>
          </w:rPr>
          <w:t>3.3</w:t>
        </w:r>
        <w:r w:rsidRPr="00DB13FF">
          <w:rPr>
            <w:rFonts w:ascii="TimesNewRoman" w:hAnsi="TimesNewRoman" w:cs="TimesNewRoman"/>
            <w:color w:val="000000"/>
            <w:szCs w:val="24"/>
          </w:rPr>
          <w:tab/>
          <w:t xml:space="preserve">act immediately when their attention is drawn to any such harmful interference, as freedom from harmful interference to ESUA is imperative to ensure their safe operation, taking into account </w:t>
        </w:r>
        <w:r w:rsidRPr="00DB13FF">
          <w:rPr>
            <w:rFonts w:ascii="TimesNewRoman" w:hAnsi="TimesNewRoman" w:cs="TimesNewRoman"/>
            <w:i/>
            <w:color w:val="000000"/>
            <w:szCs w:val="24"/>
          </w:rPr>
          <w:t xml:space="preserve">resolves </w:t>
        </w:r>
        <w:r w:rsidRPr="00DB13FF">
          <w:rPr>
            <w:rFonts w:ascii="TimesNewRoman" w:hAnsi="TimesNewRoman" w:cs="TimesNewRoman"/>
            <w:iCs/>
            <w:color w:val="000000"/>
            <w:szCs w:val="24"/>
          </w:rPr>
          <w:t>1.</w:t>
        </w:r>
        <w:r w:rsidRPr="00DB13FF">
          <w:rPr>
            <w:rFonts w:ascii="TimesNewRoman" w:hAnsi="TimesNewRoman" w:cs="TimesNewRoman"/>
            <w:color w:val="000000"/>
            <w:szCs w:val="24"/>
          </w:rPr>
          <w:t>2.1;</w:t>
        </w:r>
      </w:ins>
    </w:p>
    <w:p w14:paraId="2E9733B5" w14:textId="77777777" w:rsidR="00BA59BC" w:rsidRPr="00DB13FF" w:rsidRDefault="00BA59BC" w:rsidP="00BA59BC">
      <w:pPr>
        <w:overflowPunct/>
        <w:snapToGrid w:val="0"/>
        <w:textAlignment w:val="auto"/>
        <w:rPr>
          <w:ins w:id="252" w:author="USA"/>
          <w:rFonts w:ascii="TimesNewRoman" w:hAnsi="TimesNewRoman" w:cs="TimesNewRoman"/>
          <w:color w:val="000000"/>
          <w:szCs w:val="24"/>
        </w:rPr>
      </w:pPr>
      <w:ins w:id="253" w:author="USA">
        <w:r w:rsidRPr="00DB13FF">
          <w:rPr>
            <w:rFonts w:ascii="TimesNewRoman" w:hAnsi="TimesNewRoman" w:cs="TimesNewRoman"/>
            <w:color w:val="000000"/>
            <w:szCs w:val="24"/>
          </w:rPr>
          <w:t>3.4</w:t>
        </w:r>
        <w:r w:rsidRPr="00DB13FF">
          <w:rPr>
            <w:rFonts w:ascii="TimesNewRoman" w:hAnsi="TimesNewRoman" w:cs="TimesNewRoman"/>
            <w:color w:val="000000"/>
            <w:szCs w:val="24"/>
          </w:rPr>
          <w:tab/>
          <w:t xml:space="preserve">use assignments associated with the FSS networks for ESUA (see Figure 1 in Annex 1), including assignments to space stations, Specific or Typical Earth stations and ESUA (see </w:t>
        </w:r>
        <w:r w:rsidRPr="00DB13FF">
          <w:rPr>
            <w:rFonts w:ascii="TimesNewRoman" w:hAnsi="TimesNewRoman" w:cs="TimesNewRoman"/>
            <w:i/>
            <w:color w:val="000000"/>
            <w:szCs w:val="24"/>
          </w:rPr>
          <w:t xml:space="preserve">resolves </w:t>
        </w:r>
        <w:r w:rsidRPr="00DB13FF">
          <w:rPr>
            <w:rFonts w:ascii="TimesNewRoman" w:hAnsi="TimesNewRoman" w:cs="TimesNewRoman"/>
            <w:color w:val="000000"/>
            <w:szCs w:val="24"/>
          </w:rPr>
          <w:t xml:space="preserve">2.2), that have been successfully coordinated under Article </w:t>
        </w:r>
        <w:r w:rsidRPr="00DB13FF">
          <w:rPr>
            <w:rFonts w:ascii="TimesNewRoman" w:hAnsi="TimesNewRoman" w:cs="TimesNewRoman"/>
            <w:b/>
            <w:color w:val="000000"/>
            <w:szCs w:val="24"/>
          </w:rPr>
          <w:t xml:space="preserve">9 </w:t>
        </w:r>
        <w:r w:rsidRPr="00DB13FF">
          <w:rPr>
            <w:rFonts w:ascii="TimesNewRoman" w:hAnsi="TimesNewRoman" w:cs="TimesNewRoman"/>
            <w:color w:val="000000"/>
            <w:szCs w:val="24"/>
          </w:rPr>
          <w:t xml:space="preserve">(including provisions identified in </w:t>
        </w:r>
        <w:r w:rsidRPr="00DB13FF">
          <w:rPr>
            <w:rFonts w:ascii="TimesNewRoman" w:hAnsi="TimesNewRoman" w:cs="TimesNewRoman"/>
            <w:i/>
            <w:color w:val="000000"/>
            <w:szCs w:val="24"/>
          </w:rPr>
          <w:t xml:space="preserve">resolves </w:t>
        </w:r>
        <w:r w:rsidRPr="00DB13FF">
          <w:rPr>
            <w:rFonts w:ascii="TimesNewRoman" w:hAnsi="TimesNewRoman" w:cs="TimesNewRoman"/>
            <w:color w:val="000000"/>
            <w:szCs w:val="24"/>
          </w:rPr>
          <w:t xml:space="preserve">1.1.4 and 1.1.5) and recorded in the Master International Frequency Register (MIFR) with a favourable finding under Article </w:t>
        </w:r>
        <w:r w:rsidRPr="00DB13FF">
          <w:rPr>
            <w:rFonts w:ascii="TimesNewRoman" w:hAnsi="TimesNewRoman" w:cs="TimesNewRoman"/>
            <w:b/>
            <w:color w:val="000000"/>
            <w:szCs w:val="24"/>
          </w:rPr>
          <w:t>11</w:t>
        </w:r>
        <w:r w:rsidRPr="003D4C6A">
          <w:rPr>
            <w:rFonts w:ascii="TimesNewRoman" w:hAnsi="TimesNewRoman" w:cs="TimesNewRoman"/>
            <w:bCs/>
            <w:color w:val="000000"/>
            <w:szCs w:val="24"/>
          </w:rPr>
          <w:t>,</w:t>
        </w:r>
        <w:r w:rsidRPr="00DB13FF">
          <w:rPr>
            <w:rFonts w:ascii="TimesNewRoman" w:hAnsi="TimesNewRoman" w:cs="TimesNewRoman"/>
            <w:b/>
            <w:color w:val="000000"/>
            <w:szCs w:val="24"/>
          </w:rPr>
          <w:t xml:space="preserve"> </w:t>
        </w:r>
        <w:r w:rsidRPr="00DB13FF">
          <w:rPr>
            <w:rFonts w:ascii="TimesNewRoman" w:hAnsi="TimesNewRoman" w:cs="TimesNewRoman"/>
            <w:color w:val="000000"/>
            <w:szCs w:val="24"/>
          </w:rPr>
          <w:t xml:space="preserve">including Nos. </w:t>
        </w:r>
        <w:r w:rsidRPr="00DB13FF">
          <w:rPr>
            <w:rFonts w:ascii="TimesNewRoman" w:hAnsi="TimesNewRoman" w:cs="TimesNewRoman"/>
            <w:b/>
            <w:color w:val="000000"/>
            <w:szCs w:val="24"/>
          </w:rPr>
          <w:t xml:space="preserve">11.31, 11.32 </w:t>
        </w:r>
        <w:r w:rsidRPr="00DB13FF">
          <w:rPr>
            <w:rFonts w:ascii="TimesNewRoman" w:hAnsi="TimesNewRoman" w:cs="TimesNewRoman"/>
            <w:color w:val="000000"/>
            <w:szCs w:val="24"/>
          </w:rPr>
          <w:t xml:space="preserve">or </w:t>
        </w:r>
        <w:r w:rsidRPr="00DB13FF">
          <w:rPr>
            <w:rFonts w:ascii="TimesNewRoman" w:hAnsi="TimesNewRoman" w:cs="TimesNewRoman"/>
            <w:b/>
            <w:color w:val="000000"/>
            <w:szCs w:val="24"/>
          </w:rPr>
          <w:t xml:space="preserve">11.32A </w:t>
        </w:r>
        <w:r w:rsidRPr="00DB13FF">
          <w:rPr>
            <w:rFonts w:ascii="TimesNewRoman" w:hAnsi="TimesNewRoman" w:cs="TimesNewRoman"/>
            <w:color w:val="000000"/>
            <w:szCs w:val="24"/>
          </w:rPr>
          <w:t xml:space="preserve">where applicable, and except those assignments that have not successfully completed coordination procedures under No. </w:t>
        </w:r>
        <w:r w:rsidRPr="00DB13FF">
          <w:rPr>
            <w:rFonts w:ascii="TimesNewRoman" w:hAnsi="TimesNewRoman" w:cs="TimesNewRoman"/>
            <w:b/>
            <w:color w:val="000000"/>
            <w:szCs w:val="24"/>
          </w:rPr>
          <w:t xml:space="preserve">11.32 </w:t>
        </w:r>
        <w:r w:rsidRPr="00DB13FF">
          <w:rPr>
            <w:rFonts w:ascii="TimesNewRoman" w:hAnsi="TimesNewRoman" w:cs="TimesNewRoman"/>
            <w:color w:val="000000"/>
            <w:szCs w:val="24"/>
          </w:rPr>
          <w:t xml:space="preserve">by applying Appendix </w:t>
        </w:r>
        <w:r w:rsidRPr="00DB13FF">
          <w:rPr>
            <w:rFonts w:ascii="TimesNewRoman" w:hAnsi="TimesNewRoman" w:cs="TimesNewRoman"/>
            <w:b/>
            <w:color w:val="000000"/>
            <w:szCs w:val="24"/>
          </w:rPr>
          <w:t>5</w:t>
        </w:r>
      </w:ins>
      <w:ins w:id="254" w:author="- ITU -" w:date="2020-10-30T11:40:00Z">
        <w:r w:rsidRPr="003D4C6A">
          <w:rPr>
            <w:rFonts w:ascii="TimesNewRoman" w:hAnsi="TimesNewRoman" w:cs="TimesNewRoman"/>
            <w:bCs/>
            <w:color w:val="000000"/>
            <w:szCs w:val="24"/>
          </w:rPr>
          <w:t>,</w:t>
        </w:r>
      </w:ins>
      <w:ins w:id="255" w:author="USA">
        <w:r w:rsidRPr="00DB13FF">
          <w:rPr>
            <w:rFonts w:ascii="TimesNewRoman" w:hAnsi="TimesNewRoman" w:cs="TimesNewRoman"/>
            <w:b/>
            <w:color w:val="000000"/>
            <w:szCs w:val="24"/>
          </w:rPr>
          <w:t xml:space="preserve"> </w:t>
        </w:r>
        <w:r w:rsidRPr="00DB13FF">
          <w:rPr>
            <w:rFonts w:ascii="TimesNewRoman" w:hAnsi="TimesNewRoman" w:cs="TimesNewRoman"/>
            <w:color w:val="000000"/>
            <w:szCs w:val="24"/>
          </w:rPr>
          <w:t>§ 6.d.i;</w:t>
        </w:r>
      </w:ins>
    </w:p>
    <w:p w14:paraId="79A76039" w14:textId="77777777" w:rsidR="00BA59BC" w:rsidRPr="00DB13FF" w:rsidRDefault="00BA59BC" w:rsidP="00BA59BC">
      <w:pPr>
        <w:overflowPunct/>
        <w:snapToGrid w:val="0"/>
        <w:textAlignment w:val="auto"/>
        <w:rPr>
          <w:ins w:id="256" w:author="USA"/>
          <w:rFonts w:ascii="TimesNewRoman" w:hAnsi="TimesNewRoman" w:cs="TimesNewRoman"/>
          <w:color w:val="000000"/>
          <w:szCs w:val="24"/>
        </w:rPr>
      </w:pPr>
      <w:ins w:id="257" w:author="USA">
        <w:r w:rsidRPr="00DB13FF">
          <w:rPr>
            <w:rFonts w:ascii="TimesNewRoman" w:hAnsi="TimesNewRoman" w:cs="TimesNewRoman"/>
            <w:color w:val="000000"/>
            <w:szCs w:val="24"/>
          </w:rPr>
          <w:t>3.5</w:t>
        </w:r>
        <w:r w:rsidRPr="00DB13FF">
          <w:rPr>
            <w:rFonts w:ascii="TimesNewRoman" w:hAnsi="TimesNewRoman" w:cs="TimesNewRoman"/>
            <w:color w:val="000000"/>
            <w:szCs w:val="24"/>
          </w:rPr>
          <w:tab/>
          <w:t>ensure that real-time interference monitoring, estimation and prediction of interference risks and planning solutions for potential interference scenarios are addressed by FSS operators and UAS operators with guidance from aviation authorities;</w:t>
        </w:r>
      </w:ins>
    </w:p>
    <w:p w14:paraId="252350C3" w14:textId="77777777" w:rsidR="00BA59BC" w:rsidRPr="00DB13FF" w:rsidRDefault="00BA59BC" w:rsidP="00BA59BC">
      <w:pPr>
        <w:keepNext/>
      </w:pPr>
      <w:r w:rsidRPr="00DB13FF">
        <w:t>4</w:t>
      </w:r>
      <w:r w:rsidRPr="00DB13FF">
        <w:tab/>
        <w:t xml:space="preserve">that in case of </w:t>
      </w:r>
      <w:del w:id="258" w:author="USA">
        <w:r w:rsidRPr="00DB13FF" w:rsidDel="008D1F65">
          <w:delText xml:space="preserve">unacceptable </w:delText>
        </w:r>
      </w:del>
      <w:ins w:id="259" w:author="USA">
        <w:r w:rsidRPr="00DB13FF">
          <w:t xml:space="preserve">harmful </w:t>
        </w:r>
      </w:ins>
      <w:r w:rsidRPr="00DB13FF">
        <w:t xml:space="preserve">interference caused by any type of </w:t>
      </w:r>
      <w:del w:id="260" w:author="USA">
        <w:r w:rsidRPr="00DB13FF" w:rsidDel="00511704">
          <w:delText>ESIM</w:delText>
        </w:r>
      </w:del>
      <w:ins w:id="261" w:author="USA">
        <w:r w:rsidRPr="00DB13FF">
          <w:t>ESUA</w:t>
        </w:r>
      </w:ins>
      <w:r w:rsidRPr="00DB13FF">
        <w:t>:</w:t>
      </w:r>
    </w:p>
    <w:p w14:paraId="56DE0B9A" w14:textId="77777777" w:rsidR="00BA59BC" w:rsidRPr="00DB13FF" w:rsidRDefault="00BA59BC" w:rsidP="00BA59BC">
      <w:r w:rsidRPr="00DB13FF">
        <w:t>4.1</w:t>
      </w:r>
      <w:r w:rsidRPr="00DB13FF">
        <w:tab/>
        <w:t>the administration</w:t>
      </w:r>
      <w:ins w:id="262" w:author="USA">
        <w:r w:rsidRPr="00DB13FF">
          <w:t>s</w:t>
        </w:r>
      </w:ins>
      <w:r w:rsidRPr="00DB13FF">
        <w:t xml:space="preserve"> of the countr</w:t>
      </w:r>
      <w:ins w:id="263" w:author="USA">
        <w:r w:rsidRPr="00DB13FF">
          <w:t>ies</w:t>
        </w:r>
      </w:ins>
      <w:del w:id="264" w:author="USA">
        <w:r w:rsidRPr="00DB13FF" w:rsidDel="000D1F1D">
          <w:delText>y</w:delText>
        </w:r>
      </w:del>
      <w:r w:rsidRPr="00DB13FF">
        <w:t xml:space="preserve"> in which</w:t>
      </w:r>
      <w:del w:id="265" w:author="USA">
        <w:r w:rsidRPr="00DB13FF" w:rsidDel="000D1F1D">
          <w:delText xml:space="preserve"> the</w:delText>
        </w:r>
      </w:del>
      <w:r w:rsidRPr="00DB13FF">
        <w:t xml:space="preserve"> ES</w:t>
      </w:r>
      <w:ins w:id="266" w:author="USA">
        <w:r w:rsidRPr="00DB13FF">
          <w:t>UA</w:t>
        </w:r>
      </w:ins>
      <w:del w:id="267" w:author="USA">
        <w:r w:rsidRPr="00DB13FF" w:rsidDel="00511704">
          <w:delText>IM</w:delText>
        </w:r>
      </w:del>
      <w:r w:rsidRPr="00DB13FF">
        <w:t xml:space="preserve"> </w:t>
      </w:r>
      <w:del w:id="268" w:author="USA">
        <w:r w:rsidRPr="00DB13FF" w:rsidDel="000D1F1D">
          <w:delText>is</w:delText>
        </w:r>
      </w:del>
      <w:ins w:id="269" w:author="USA">
        <w:r w:rsidRPr="00DB13FF">
          <w:t>are</w:t>
        </w:r>
      </w:ins>
      <w:r w:rsidRPr="00DB13FF">
        <w:t xml:space="preserve"> authorized shall cooperate with</w:t>
      </w:r>
      <w:del w:id="270" w:author="USA">
        <w:r w:rsidRPr="00DB13FF" w:rsidDel="000D1F1D">
          <w:delText xml:space="preserve"> an</w:delText>
        </w:r>
      </w:del>
      <w:r w:rsidRPr="00DB13FF">
        <w:t xml:space="preserve"> investigation</w:t>
      </w:r>
      <w:ins w:id="271" w:author="USA">
        <w:r w:rsidRPr="00DB13FF">
          <w:t>s</w:t>
        </w:r>
      </w:ins>
      <w:r w:rsidRPr="00DB13FF">
        <w:t xml:space="preserve"> on the matter and provide, to the extent of </w:t>
      </w:r>
      <w:del w:id="272" w:author="USA">
        <w:r w:rsidRPr="00DB13FF" w:rsidDel="000D1F1D">
          <w:delText>its</w:delText>
        </w:r>
      </w:del>
      <w:ins w:id="273" w:author="USA">
        <w:r w:rsidRPr="00DB13FF">
          <w:t>their</w:t>
        </w:r>
      </w:ins>
      <w:r w:rsidRPr="00DB13FF">
        <w:t xml:space="preserve"> ability, any </w:t>
      </w:r>
      <w:r w:rsidRPr="00DB13FF">
        <w:lastRenderedPageBreak/>
        <w:t>required information on the</w:t>
      </w:r>
      <w:ins w:id="274" w:author="USA">
        <w:r w:rsidRPr="00DB13FF">
          <w:t xml:space="preserve"> their</w:t>
        </w:r>
      </w:ins>
      <w:del w:id="275" w:author="USA">
        <w:r w:rsidRPr="00DB13FF" w:rsidDel="000D1F1D">
          <w:delText xml:space="preserve"> </w:delText>
        </w:r>
      </w:del>
      <w:ins w:id="276" w:author="USA">
        <w:r w:rsidRPr="00DB13FF">
          <w:t xml:space="preserve"> </w:t>
        </w:r>
      </w:ins>
      <w:r w:rsidRPr="00DB13FF">
        <w:t>operation</w:t>
      </w:r>
      <w:del w:id="277" w:author="USA">
        <w:r w:rsidRPr="00DB13FF" w:rsidDel="000D1F1D">
          <w:delText xml:space="preserve"> of the ES</w:delText>
        </w:r>
        <w:r w:rsidRPr="00DB13FF" w:rsidDel="00511704">
          <w:delText>IM</w:delText>
        </w:r>
      </w:del>
      <w:r w:rsidRPr="00DB13FF">
        <w:t xml:space="preserve"> and</w:t>
      </w:r>
      <w:del w:id="278" w:author="USA">
        <w:r w:rsidRPr="00DB13FF" w:rsidDel="000D1F1D">
          <w:delText xml:space="preserve"> a</w:delText>
        </w:r>
      </w:del>
      <w:r w:rsidRPr="00DB13FF">
        <w:t xml:space="preserve"> point</w:t>
      </w:r>
      <w:ins w:id="279" w:author="USA">
        <w:r w:rsidRPr="00DB13FF">
          <w:t>s</w:t>
        </w:r>
      </w:ins>
      <w:r w:rsidRPr="00DB13FF">
        <w:t xml:space="preserve"> of contact </w:t>
      </w:r>
      <w:ins w:id="280" w:author="USA">
        <w:r w:rsidRPr="00DB13FF">
          <w:t>for</w:t>
        </w:r>
      </w:ins>
      <w:del w:id="281" w:author="USA">
        <w:r w:rsidRPr="00DB13FF" w:rsidDel="000D1F1D">
          <w:delText>to provide</w:delText>
        </w:r>
      </w:del>
      <w:r w:rsidRPr="00DB13FF">
        <w:t xml:space="preserve"> such information;</w:t>
      </w:r>
    </w:p>
    <w:p w14:paraId="1F6FE6B8" w14:textId="77777777" w:rsidR="00BA59BC" w:rsidRPr="00DB13FF" w:rsidRDefault="00BA59BC" w:rsidP="00BA59BC">
      <w:r w:rsidRPr="00DB13FF">
        <w:t>4.2</w:t>
      </w:r>
      <w:r w:rsidRPr="00DB13FF">
        <w:tab/>
        <w:t>the administration</w:t>
      </w:r>
      <w:ins w:id="282" w:author="USA">
        <w:r w:rsidRPr="00DB13FF">
          <w:t>s</w:t>
        </w:r>
      </w:ins>
      <w:r w:rsidRPr="00DB13FF">
        <w:t xml:space="preserve"> of the countr</w:t>
      </w:r>
      <w:ins w:id="283" w:author="USA">
        <w:r w:rsidRPr="00DB13FF">
          <w:t>ies</w:t>
        </w:r>
      </w:ins>
      <w:del w:id="284" w:author="USA">
        <w:r w:rsidRPr="00DB13FF" w:rsidDel="000D1F1D">
          <w:delText>y</w:delText>
        </w:r>
      </w:del>
      <w:r w:rsidRPr="00DB13FF">
        <w:t xml:space="preserve"> in which </w:t>
      </w:r>
      <w:del w:id="285" w:author="USA">
        <w:r w:rsidRPr="00DB13FF" w:rsidDel="000D1F1D">
          <w:delText xml:space="preserve">the </w:delText>
        </w:r>
      </w:del>
      <w:r w:rsidRPr="00DB13FF">
        <w:t>ES</w:t>
      </w:r>
      <w:ins w:id="286" w:author="USA">
        <w:r w:rsidRPr="00DB13FF">
          <w:t>UA</w:t>
        </w:r>
      </w:ins>
      <w:del w:id="287" w:author="USA">
        <w:r w:rsidRPr="00DB13FF" w:rsidDel="00511704">
          <w:delText>IM</w:delText>
        </w:r>
      </w:del>
      <w:r w:rsidRPr="00DB13FF">
        <w:t xml:space="preserve"> </w:t>
      </w:r>
      <w:ins w:id="288" w:author="USA">
        <w:r w:rsidRPr="00DB13FF">
          <w:t>are</w:t>
        </w:r>
      </w:ins>
      <w:del w:id="289" w:author="USA">
        <w:r w:rsidRPr="00DB13FF" w:rsidDel="000D1F1D">
          <w:delText>is</w:delText>
        </w:r>
      </w:del>
      <w:r w:rsidRPr="00DB13FF">
        <w:t xml:space="preserve"> authorized and the notifying administration</w:t>
      </w:r>
      <w:ins w:id="290" w:author="USA">
        <w:r w:rsidRPr="00DB13FF">
          <w:t>s</w:t>
        </w:r>
      </w:ins>
      <w:r w:rsidRPr="00DB13FF">
        <w:t xml:space="preserve"> of the GSO FSS network</w:t>
      </w:r>
      <w:ins w:id="291" w:author="USA">
        <w:r w:rsidRPr="00DB13FF">
          <w:t>s</w:t>
        </w:r>
      </w:ins>
      <w:r w:rsidRPr="00DB13FF">
        <w:t xml:space="preserve"> with which </w:t>
      </w:r>
      <w:del w:id="292" w:author="USA">
        <w:r w:rsidRPr="00DB13FF" w:rsidDel="009951B0">
          <w:delText xml:space="preserve">the </w:delText>
        </w:r>
      </w:del>
      <w:r w:rsidRPr="00DB13FF">
        <w:t>ES</w:t>
      </w:r>
      <w:ins w:id="293" w:author="USA">
        <w:r w:rsidRPr="00DB13FF">
          <w:t>UA</w:t>
        </w:r>
      </w:ins>
      <w:del w:id="294" w:author="USA">
        <w:r w:rsidRPr="00DB13FF" w:rsidDel="00511704">
          <w:delText>IM</w:delText>
        </w:r>
      </w:del>
      <w:r w:rsidRPr="00DB13FF">
        <w:t xml:space="preserve"> communicate</w:t>
      </w:r>
      <w:del w:id="295" w:author="USA">
        <w:r w:rsidRPr="00DB13FF" w:rsidDel="009951B0">
          <w:delText>s</w:delText>
        </w:r>
      </w:del>
      <w:r w:rsidRPr="00DB13FF">
        <w:t xml:space="preserve"> shall, jointly or individually, as the case may be, upon receipt of a report</w:t>
      </w:r>
      <w:ins w:id="296" w:author="USA">
        <w:r w:rsidRPr="00DB13FF">
          <w:t>s</w:t>
        </w:r>
      </w:ins>
      <w:r w:rsidRPr="00DB13FF">
        <w:t xml:space="preserve"> of </w:t>
      </w:r>
      <w:del w:id="297" w:author="USA">
        <w:r w:rsidRPr="00DB13FF" w:rsidDel="008D1F65">
          <w:delText xml:space="preserve">unacceptable </w:delText>
        </w:r>
      </w:del>
      <w:ins w:id="298" w:author="USA">
        <w:r w:rsidRPr="00DB13FF">
          <w:t xml:space="preserve">harmful </w:t>
        </w:r>
      </w:ins>
      <w:r w:rsidRPr="00DB13FF">
        <w:t>interference, take</w:t>
      </w:r>
      <w:ins w:id="299" w:author="USA">
        <w:r w:rsidRPr="00DB13FF">
          <w:t xml:space="preserve"> the</w:t>
        </w:r>
      </w:ins>
      <w:r w:rsidRPr="00DB13FF">
        <w:t xml:space="preserve"> required action to eliminate or reduce interference to an acceptable level;</w:t>
      </w:r>
    </w:p>
    <w:p w14:paraId="22F2D72B" w14:textId="77777777" w:rsidR="00BA59BC" w:rsidRPr="00DB13FF" w:rsidRDefault="00BA59BC" w:rsidP="00BA59BC">
      <w:r w:rsidRPr="00DB13FF">
        <w:t>5</w:t>
      </w:r>
      <w:r w:rsidRPr="00DB13FF">
        <w:tab/>
        <w:t>that the administration</w:t>
      </w:r>
      <w:ins w:id="300" w:author="USA">
        <w:r w:rsidRPr="00DB13FF">
          <w:t>s</w:t>
        </w:r>
      </w:ins>
      <w:r w:rsidRPr="00DB13FF">
        <w:t xml:space="preserve"> responsible for the GSO FSS satellite network</w:t>
      </w:r>
      <w:ins w:id="301" w:author="USA">
        <w:r w:rsidRPr="00DB13FF">
          <w:t>s</w:t>
        </w:r>
      </w:ins>
      <w:r w:rsidRPr="00DB13FF">
        <w:t xml:space="preserve"> with which ES</w:t>
      </w:r>
      <w:ins w:id="302" w:author="USA">
        <w:r w:rsidRPr="00DB13FF">
          <w:t>UA</w:t>
        </w:r>
      </w:ins>
      <w:del w:id="303" w:author="USA">
        <w:r w:rsidRPr="00DB13FF" w:rsidDel="00511704">
          <w:delText>IM</w:delText>
        </w:r>
        <w:r w:rsidRPr="00DB13FF" w:rsidDel="00A64465">
          <w:delText>s</w:delText>
        </w:r>
      </w:del>
      <w:r w:rsidRPr="00DB13FF">
        <w:t xml:space="preserve"> communicate shall ensure that:</w:t>
      </w:r>
    </w:p>
    <w:p w14:paraId="59355A8C" w14:textId="77777777" w:rsidR="00BA59BC" w:rsidRPr="00DB13FF" w:rsidRDefault="00BA59BC" w:rsidP="00BA59BC">
      <w:r w:rsidRPr="00DB13FF">
        <w:t>5.1</w:t>
      </w:r>
      <w:r w:rsidRPr="00DB13FF">
        <w:tab/>
        <w:t>for the operation of ES</w:t>
      </w:r>
      <w:ins w:id="304" w:author="USA">
        <w:r w:rsidRPr="00DB13FF">
          <w:t>UA</w:t>
        </w:r>
      </w:ins>
      <w:del w:id="305" w:author="USA">
        <w:r w:rsidRPr="00DB13FF" w:rsidDel="00511704">
          <w:delText>IM</w:delText>
        </w:r>
        <w:r w:rsidRPr="00DB13FF" w:rsidDel="00A64465">
          <w:delText>s</w:delText>
        </w:r>
      </w:del>
      <w:r w:rsidRPr="00DB13FF">
        <w:t>, techniques to maintain</w:t>
      </w:r>
      <w:ins w:id="306" w:author="USA">
        <w:r w:rsidRPr="00DB13FF">
          <w:t xml:space="preserve"> antenna</w:t>
        </w:r>
      </w:ins>
      <w:r w:rsidRPr="00DB13FF">
        <w:t xml:space="preserve"> pointing accuracy with the associated GSO FSS satellite</w:t>
      </w:r>
      <w:ins w:id="307" w:author="USA">
        <w:r w:rsidRPr="00DB13FF">
          <w:t>s</w:t>
        </w:r>
      </w:ins>
      <w:r w:rsidRPr="00DB13FF">
        <w:t>, without inadvertently tracking adjacent GSO satellites, are employed;</w:t>
      </w:r>
    </w:p>
    <w:p w14:paraId="6EDF8319" w14:textId="77777777" w:rsidR="00BA59BC" w:rsidRPr="00DB13FF" w:rsidRDefault="00BA59BC" w:rsidP="00BA59BC">
      <w:r w:rsidRPr="00DB13FF">
        <w:t>5.2</w:t>
      </w:r>
      <w:r w:rsidRPr="00DB13FF">
        <w:tab/>
        <w:t>all necessary measures are taken so that ES</w:t>
      </w:r>
      <w:ins w:id="308" w:author="USA">
        <w:r w:rsidRPr="00DB13FF">
          <w:t>UA</w:t>
        </w:r>
      </w:ins>
      <w:del w:id="309" w:author="USA">
        <w:r w:rsidRPr="00DB13FF" w:rsidDel="00511704">
          <w:delText>IM</w:delText>
        </w:r>
        <w:r w:rsidRPr="00DB13FF" w:rsidDel="00A64465">
          <w:delText>s</w:delText>
        </w:r>
      </w:del>
      <w:r w:rsidRPr="00DB13FF">
        <w:t xml:space="preserve"> are subject to permanent monitoring and control by </w:t>
      </w:r>
      <w:del w:id="310" w:author="USA">
        <w:r w:rsidRPr="00DB13FF" w:rsidDel="009951B0">
          <w:delText xml:space="preserve">a </w:delText>
        </w:r>
      </w:del>
      <w:r w:rsidRPr="00DB13FF">
        <w:t>network control and monitoring centre (NCMC) or equivalent facilit</w:t>
      </w:r>
      <w:ins w:id="311" w:author="USA">
        <w:r w:rsidRPr="00DB13FF">
          <w:t>ies</w:t>
        </w:r>
      </w:ins>
      <w:del w:id="312" w:author="USA">
        <w:r w:rsidRPr="00DB13FF" w:rsidDel="009951B0">
          <w:delText>y</w:delText>
        </w:r>
      </w:del>
      <w:r w:rsidRPr="00DB13FF">
        <w:t xml:space="preserve"> in order to comply with the provisions in this Resolution, and</w:t>
      </w:r>
      <w:ins w:id="313" w:author="USA">
        <w:r w:rsidRPr="00DB13FF">
          <w:t xml:space="preserve"> NCMC points of contact are available which </w:t>
        </w:r>
      </w:ins>
      <w:r w:rsidRPr="00DB13FF">
        <w:t xml:space="preserve">are capable of receiving and acting </w:t>
      </w:r>
      <w:ins w:id="314" w:author="USA">
        <w:r w:rsidRPr="00DB13FF">
          <w:t>to address any case of harmful interference and eliminate it as soon as practicable</w:t>
        </w:r>
      </w:ins>
      <w:del w:id="315" w:author="USA">
        <w:r w:rsidRPr="00DB13FF" w:rsidDel="00BF7C8A">
          <w:delText>upon at least “enable transmission” and “disable transmission” commands from the NCMC or equivalent facility</w:delText>
        </w:r>
      </w:del>
      <w:r w:rsidRPr="00DB13FF">
        <w:t>;</w:t>
      </w:r>
    </w:p>
    <w:p w14:paraId="0FB558E9" w14:textId="77777777" w:rsidR="00BA59BC" w:rsidRPr="00DB13FF" w:rsidRDefault="00BA59BC" w:rsidP="00BA59BC">
      <w:r w:rsidRPr="00DB13FF">
        <w:t>5.3</w:t>
      </w:r>
      <w:r w:rsidRPr="00DB13FF">
        <w:tab/>
        <w:t>measures, when required, are taken to limit the operation of ES</w:t>
      </w:r>
      <w:ins w:id="316" w:author="USA">
        <w:r w:rsidRPr="00DB13FF">
          <w:t>UA</w:t>
        </w:r>
      </w:ins>
      <w:del w:id="317" w:author="USA">
        <w:r w:rsidRPr="00DB13FF" w:rsidDel="00511704">
          <w:delText>IM</w:delText>
        </w:r>
        <w:r w:rsidRPr="00DB13FF" w:rsidDel="00A64465">
          <w:delText>s</w:delText>
        </w:r>
      </w:del>
      <w:r w:rsidRPr="00DB13FF">
        <w:t xml:space="preserve"> in the territory, including territorial waters and territorial airspace, under the jurisdiction of the administrations authorizing </w:t>
      </w:r>
      <w:del w:id="318" w:author="USA">
        <w:r w:rsidRPr="00DB13FF" w:rsidDel="009D178B">
          <w:delText>ESIMs</w:delText>
        </w:r>
      </w:del>
      <w:ins w:id="319" w:author="USA">
        <w:r w:rsidRPr="00DB13FF">
          <w:t>ESUA in accordance with the Radio Regulations</w:t>
        </w:r>
      </w:ins>
      <w:r w:rsidRPr="00DB13FF">
        <w:t>;</w:t>
      </w:r>
    </w:p>
    <w:p w14:paraId="3B209BD1" w14:textId="77777777" w:rsidR="00BA59BC" w:rsidRPr="00DB13FF" w:rsidRDefault="00BA59BC" w:rsidP="00BA59BC">
      <w:r w:rsidRPr="00DB13FF">
        <w:t>5.4</w:t>
      </w:r>
      <w:r w:rsidRPr="00DB13FF">
        <w:tab/>
      </w:r>
      <w:del w:id="320" w:author="USA">
        <w:r w:rsidRPr="00DB13FF" w:rsidDel="00C66425">
          <w:delText xml:space="preserve">a </w:delText>
        </w:r>
      </w:del>
      <w:r w:rsidRPr="00DB13FF">
        <w:t>permanent point</w:t>
      </w:r>
      <w:ins w:id="321" w:author="USA">
        <w:r w:rsidRPr="00DB13FF">
          <w:t>s</w:t>
        </w:r>
      </w:ins>
      <w:r w:rsidRPr="00DB13FF">
        <w:t xml:space="preserve"> of contact </w:t>
      </w:r>
      <w:del w:id="322" w:author="USA">
        <w:r w:rsidRPr="00DB13FF" w:rsidDel="00C66425">
          <w:delText>i</w:delText>
        </w:r>
      </w:del>
      <w:ins w:id="323" w:author="USA">
        <w:r w:rsidRPr="00DB13FF">
          <w:t>are</w:t>
        </w:r>
      </w:ins>
      <w:del w:id="324" w:author="USA">
        <w:r w:rsidRPr="00DB13FF" w:rsidDel="004375C5">
          <w:delText>s</w:delText>
        </w:r>
      </w:del>
      <w:r w:rsidRPr="00DB13FF">
        <w:t xml:space="preserve"> provided for the purpose of tracing any suspected cases of </w:t>
      </w:r>
      <w:del w:id="325" w:author="USA">
        <w:r w:rsidRPr="00DB13FF" w:rsidDel="008D1F65">
          <w:delText xml:space="preserve">unacceptable </w:delText>
        </w:r>
      </w:del>
      <w:ins w:id="326" w:author="USA">
        <w:r w:rsidRPr="00DB13FF">
          <w:t xml:space="preserve">harmful </w:t>
        </w:r>
      </w:ins>
      <w:r w:rsidRPr="00DB13FF">
        <w:t>interference from ES</w:t>
      </w:r>
      <w:ins w:id="327" w:author="USA">
        <w:r w:rsidRPr="00DB13FF">
          <w:t>UA</w:t>
        </w:r>
      </w:ins>
      <w:del w:id="328" w:author="USA">
        <w:r w:rsidRPr="00DB13FF" w:rsidDel="00511704">
          <w:delText>IM</w:delText>
        </w:r>
        <w:r w:rsidRPr="00DB13FF" w:rsidDel="00A64465">
          <w:delText>s</w:delText>
        </w:r>
      </w:del>
      <w:r w:rsidRPr="00DB13FF">
        <w:t xml:space="preserve"> and to immediately respond to requests from the </w:t>
      </w:r>
      <w:del w:id="329" w:author="USA">
        <w:r w:rsidRPr="00DB13FF" w:rsidDel="00C66425">
          <w:delText>focal</w:delText>
        </w:r>
      </w:del>
      <w:r w:rsidRPr="00DB13FF">
        <w:t xml:space="preserve"> point</w:t>
      </w:r>
      <w:ins w:id="330" w:author="USA">
        <w:r w:rsidRPr="00DB13FF">
          <w:t>s of contact</w:t>
        </w:r>
      </w:ins>
      <w:r w:rsidRPr="00DB13FF">
        <w:t xml:space="preserve"> of</w:t>
      </w:r>
      <w:del w:id="331" w:author="USA">
        <w:r w:rsidRPr="00DB13FF" w:rsidDel="00C66425">
          <w:delText xml:space="preserve"> the</w:delText>
        </w:r>
      </w:del>
      <w:r w:rsidRPr="00DB13FF">
        <w:t xml:space="preserve"> authorizing administration</w:t>
      </w:r>
      <w:ins w:id="332" w:author="USA">
        <w:r w:rsidRPr="00DB13FF">
          <w:t>s</w:t>
        </w:r>
      </w:ins>
      <w:r w:rsidRPr="00DB13FF">
        <w:t>;</w:t>
      </w:r>
    </w:p>
    <w:p w14:paraId="6D066B1A" w14:textId="77777777" w:rsidR="00BA59BC" w:rsidRPr="00DB13FF" w:rsidRDefault="00BA59BC" w:rsidP="00BA59BC">
      <w:pPr>
        <w:rPr>
          <w:ins w:id="333" w:author="USA"/>
          <w:rFonts w:eastAsia="Calibri"/>
        </w:rPr>
      </w:pPr>
      <w:r w:rsidRPr="00DB13FF">
        <w:rPr>
          <w:rFonts w:eastAsia="Calibri"/>
        </w:rPr>
        <w:t>6</w:t>
      </w:r>
      <w:r w:rsidRPr="00DB13FF">
        <w:rPr>
          <w:rFonts w:eastAsia="Calibri"/>
        </w:rPr>
        <w:tab/>
        <w:t xml:space="preserve">that the application of this Resolution does not provide </w:t>
      </w:r>
      <w:ins w:id="334" w:author="USA">
        <w:r w:rsidRPr="00DB13FF">
          <w:rPr>
            <w:rFonts w:eastAsia="Calibri"/>
          </w:rPr>
          <w:t xml:space="preserve">a </w:t>
        </w:r>
      </w:ins>
      <w:r w:rsidRPr="00DB13FF">
        <w:rPr>
          <w:rFonts w:eastAsia="Calibri"/>
        </w:rPr>
        <w:t>regulatory status to ES</w:t>
      </w:r>
      <w:ins w:id="335" w:author="USA">
        <w:r w:rsidRPr="00DB13FF">
          <w:rPr>
            <w:rFonts w:eastAsia="Calibri"/>
          </w:rPr>
          <w:t>UA</w:t>
        </w:r>
      </w:ins>
      <w:del w:id="336" w:author="USA">
        <w:r w:rsidRPr="00DB13FF" w:rsidDel="00511704">
          <w:rPr>
            <w:rFonts w:eastAsia="Calibri"/>
          </w:rPr>
          <w:delText>IM</w:delText>
        </w:r>
        <w:r w:rsidRPr="00DB13FF" w:rsidDel="00A64465">
          <w:rPr>
            <w:rFonts w:eastAsia="Calibri"/>
          </w:rPr>
          <w:delText>s</w:delText>
        </w:r>
      </w:del>
      <w:r w:rsidRPr="00DB13FF">
        <w:rPr>
          <w:rFonts w:eastAsia="Calibri"/>
        </w:rPr>
        <w:t xml:space="preserve"> </w:t>
      </w:r>
      <w:ins w:id="337" w:author="USA">
        <w:r w:rsidRPr="00DB13FF">
          <w:rPr>
            <w:rFonts w:eastAsia="Calibri"/>
          </w:rPr>
          <w:t xml:space="preserve">that is </w:t>
        </w:r>
      </w:ins>
      <w:r w:rsidRPr="00DB13FF">
        <w:rPr>
          <w:rFonts w:eastAsia="Calibri"/>
        </w:rPr>
        <w:t>different from that derived from the GSO FSS network</w:t>
      </w:r>
      <w:ins w:id="338" w:author="USA">
        <w:r w:rsidRPr="00DB13FF">
          <w:rPr>
            <w:rFonts w:eastAsia="Calibri"/>
          </w:rPr>
          <w:t>s</w:t>
        </w:r>
      </w:ins>
      <w:r w:rsidRPr="00DB13FF">
        <w:rPr>
          <w:rFonts w:eastAsia="Calibri"/>
        </w:rPr>
        <w:t xml:space="preserve"> with which they communicate, taking into account the provisions referred to in this Resolution (see </w:t>
      </w:r>
      <w:r w:rsidRPr="00DB13FF">
        <w:rPr>
          <w:rFonts w:eastAsia="Calibri"/>
          <w:i/>
        </w:rPr>
        <w:t>recognizing b)</w:t>
      </w:r>
      <w:r w:rsidRPr="00DB13FF">
        <w:rPr>
          <w:rFonts w:eastAsia="Calibri"/>
        </w:rPr>
        <w:t xml:space="preserve"> above);</w:t>
      </w:r>
    </w:p>
    <w:p w14:paraId="2A47BDE8" w14:textId="77777777" w:rsidR="00BA59BC" w:rsidRPr="00DB13FF" w:rsidRDefault="00BA59BC" w:rsidP="00BA59BC">
      <w:pPr>
        <w:pStyle w:val="EditorsNote"/>
        <w:rPr>
          <w:ins w:id="339" w:author="- ITU -" w:date="2020-10-30T11:40:00Z"/>
        </w:rPr>
      </w:pPr>
      <w:ins w:id="340" w:author="USA">
        <w:r w:rsidRPr="00DB13FF">
          <w:t xml:space="preserve">Editor’s note: </w:t>
        </w:r>
        <w:r w:rsidRPr="00F814B3">
          <w:rPr>
            <w:i w:val="0"/>
            <w:iCs w:val="0"/>
          </w:rPr>
          <w:t>Resolves</w:t>
        </w:r>
        <w:r w:rsidRPr="00DB13FF">
          <w:t xml:space="preserve"> 7 may potentially be deleted depending on the finalization of Recommendation ITU-R S.[GSO_AESIM_PFD] under study in WP 4A</w:t>
        </w:r>
      </w:ins>
      <w:ins w:id="341" w:author="- ITU -" w:date="2020-10-30T11:40:00Z">
        <w:r>
          <w:t>.</w:t>
        </w:r>
      </w:ins>
    </w:p>
    <w:p w14:paraId="1D4D31B1" w14:textId="77777777" w:rsidR="00BA59BC" w:rsidRPr="00DB13FF" w:rsidRDefault="00BA59BC" w:rsidP="00BA59BC">
      <w:pPr>
        <w:rPr>
          <w:rFonts w:eastAsia="Calibri"/>
        </w:rPr>
      </w:pPr>
      <w:r w:rsidRPr="00DB13FF">
        <w:rPr>
          <w:rFonts w:eastAsia="Calibri"/>
        </w:rPr>
        <w:t>7</w:t>
      </w:r>
      <w:r w:rsidRPr="00DB13FF">
        <w:rPr>
          <w:rFonts w:eastAsia="Calibri"/>
        </w:rPr>
        <w:tab/>
        <w:t xml:space="preserve">that, if </w:t>
      </w:r>
      <w:ins w:id="342" w:author="USA">
        <w:r w:rsidRPr="00DB13FF">
          <w:rPr>
            <w:rFonts w:eastAsia="Calibri"/>
          </w:rPr>
          <w:t xml:space="preserve">the </w:t>
        </w:r>
      </w:ins>
      <w:r w:rsidRPr="00DB13FF">
        <w:rPr>
          <w:rFonts w:eastAsia="Calibri"/>
        </w:rPr>
        <w:t xml:space="preserve">BR is unable to examine, in accordance with </w:t>
      </w:r>
      <w:r w:rsidRPr="00DB13FF">
        <w:rPr>
          <w:rFonts w:eastAsia="Calibri"/>
          <w:i/>
        </w:rPr>
        <w:t>resolves</w:t>
      </w:r>
      <w:r w:rsidRPr="00DB13FF">
        <w:t> </w:t>
      </w:r>
      <w:r w:rsidRPr="00DB13FF">
        <w:rPr>
          <w:rFonts w:eastAsia="Calibri"/>
        </w:rPr>
        <w:t xml:space="preserve">1.2.5 above, </w:t>
      </w:r>
      <w:del w:id="343" w:author="USA">
        <w:r w:rsidRPr="00DB13FF" w:rsidDel="00511704">
          <w:rPr>
            <w:rFonts w:eastAsia="Calibri"/>
          </w:rPr>
          <w:delText xml:space="preserve">aeronautical </w:delText>
        </w:r>
      </w:del>
      <w:r w:rsidRPr="00DB13FF">
        <w:rPr>
          <w:rFonts w:eastAsia="Calibri"/>
        </w:rPr>
        <w:t>ES</w:t>
      </w:r>
      <w:ins w:id="344" w:author="USA">
        <w:r w:rsidRPr="00DB13FF">
          <w:rPr>
            <w:rFonts w:eastAsia="Calibri"/>
          </w:rPr>
          <w:t>UA</w:t>
        </w:r>
      </w:ins>
      <w:del w:id="345" w:author="USA">
        <w:r w:rsidRPr="00DB13FF" w:rsidDel="00511704">
          <w:rPr>
            <w:rFonts w:eastAsia="Calibri"/>
          </w:rPr>
          <w:delText>IM</w:delText>
        </w:r>
        <w:r w:rsidRPr="00DB13FF" w:rsidDel="00A64465">
          <w:rPr>
            <w:rFonts w:eastAsia="Calibri"/>
          </w:rPr>
          <w:delText>s</w:delText>
        </w:r>
      </w:del>
      <w:r w:rsidRPr="00DB13FF">
        <w:rPr>
          <w:rFonts w:eastAsia="Calibri"/>
        </w:rPr>
        <w:t xml:space="preserve"> with respect to conformity with the pfd limits on the Earth’s surface specified in </w:t>
      </w:r>
      <w:del w:id="346" w:author="USA">
        <w:r w:rsidRPr="00DB13FF" w:rsidDel="00791195">
          <w:rPr>
            <w:rFonts w:eastAsia="Calibri"/>
          </w:rPr>
          <w:delText>Part</w:delText>
        </w:r>
        <w:r w:rsidRPr="00DB13FF" w:rsidDel="00791195">
          <w:delText> </w:delText>
        </w:r>
        <w:r w:rsidRPr="00DB13FF" w:rsidDel="00791195">
          <w:rPr>
            <w:rFonts w:eastAsia="Calibri"/>
          </w:rPr>
          <w:delText xml:space="preserve">II of </w:delText>
        </w:r>
      </w:del>
      <w:r w:rsidRPr="00DB13FF">
        <w:rPr>
          <w:rFonts w:eastAsia="Calibri"/>
        </w:rPr>
        <w:t>Annex</w:t>
      </w:r>
      <w:r w:rsidRPr="00DB13FF">
        <w:t> </w:t>
      </w:r>
      <w:r w:rsidRPr="00DB13FF">
        <w:rPr>
          <w:rFonts w:eastAsia="Calibri"/>
        </w:rPr>
        <w:t>3, the notifying administration</w:t>
      </w:r>
      <w:ins w:id="347" w:author="USA">
        <w:r w:rsidRPr="00DB13FF">
          <w:rPr>
            <w:rFonts w:eastAsia="Calibri"/>
          </w:rPr>
          <w:t>s</w:t>
        </w:r>
      </w:ins>
      <w:r w:rsidRPr="00DB13FF">
        <w:rPr>
          <w:rFonts w:eastAsia="Calibri"/>
        </w:rPr>
        <w:t xml:space="preserve"> shall send to </w:t>
      </w:r>
      <w:ins w:id="348" w:author="USA">
        <w:r w:rsidRPr="00DB13FF">
          <w:rPr>
            <w:rFonts w:eastAsia="Calibri"/>
          </w:rPr>
          <w:t xml:space="preserve">the </w:t>
        </w:r>
      </w:ins>
      <w:r w:rsidRPr="00DB13FF">
        <w:rPr>
          <w:rFonts w:eastAsia="Calibri"/>
        </w:rPr>
        <w:t xml:space="preserve">BR a commitment that the </w:t>
      </w:r>
      <w:del w:id="349" w:author="USA">
        <w:r w:rsidRPr="00DB13FF" w:rsidDel="006F5375">
          <w:rPr>
            <w:rFonts w:eastAsia="Calibri"/>
          </w:rPr>
          <w:delText xml:space="preserve">aeronautical </w:delText>
        </w:r>
      </w:del>
      <w:r w:rsidRPr="00DB13FF">
        <w:rPr>
          <w:rFonts w:eastAsia="Calibri"/>
        </w:rPr>
        <w:t>ES</w:t>
      </w:r>
      <w:ins w:id="350" w:author="USA">
        <w:r w:rsidRPr="00DB13FF">
          <w:rPr>
            <w:rFonts w:eastAsia="Calibri"/>
          </w:rPr>
          <w:t>UA</w:t>
        </w:r>
      </w:ins>
      <w:del w:id="351" w:author="USA">
        <w:r w:rsidRPr="00DB13FF" w:rsidDel="006F5375">
          <w:rPr>
            <w:rFonts w:eastAsia="Calibri"/>
          </w:rPr>
          <w:delText>IM</w:delText>
        </w:r>
        <w:r w:rsidRPr="00DB13FF" w:rsidDel="00A64465">
          <w:rPr>
            <w:rFonts w:eastAsia="Calibri"/>
          </w:rPr>
          <w:delText>s</w:delText>
        </w:r>
      </w:del>
      <w:r w:rsidRPr="00DB13FF">
        <w:rPr>
          <w:rFonts w:eastAsia="Calibri"/>
        </w:rPr>
        <w:t xml:space="preserve"> comply with those limits;</w:t>
      </w:r>
    </w:p>
    <w:p w14:paraId="357826EC" w14:textId="77777777" w:rsidR="00BA59BC" w:rsidRPr="00DB13FF" w:rsidRDefault="00BA59BC" w:rsidP="00BA59BC">
      <w:pPr>
        <w:rPr>
          <w:rFonts w:eastAsia="Calibri"/>
        </w:rPr>
      </w:pPr>
      <w:r w:rsidRPr="00DB13FF">
        <w:rPr>
          <w:rFonts w:eastAsia="Calibri"/>
        </w:rPr>
        <w:t>8</w:t>
      </w:r>
      <w:r w:rsidRPr="00DB13FF">
        <w:rPr>
          <w:rFonts w:eastAsia="Calibri"/>
        </w:rPr>
        <w:tab/>
        <w:t xml:space="preserve">that </w:t>
      </w:r>
      <w:ins w:id="352" w:author="USA">
        <w:r w:rsidRPr="00DB13FF">
          <w:rPr>
            <w:rFonts w:eastAsia="Calibri"/>
          </w:rPr>
          <w:t xml:space="preserve">the </w:t>
        </w:r>
      </w:ins>
      <w:r w:rsidRPr="00DB13FF">
        <w:rPr>
          <w:rFonts w:eastAsia="Calibri"/>
        </w:rPr>
        <w:t>BR shall formulate a qualified favourable finding under No.</w:t>
      </w:r>
      <w:r w:rsidRPr="00DB13FF">
        <w:t> </w:t>
      </w:r>
      <w:r w:rsidRPr="00DB13FF">
        <w:rPr>
          <w:rFonts w:eastAsia="Calibri"/>
          <w:b/>
        </w:rPr>
        <w:t>11.31</w:t>
      </w:r>
      <w:r w:rsidRPr="00DB13FF">
        <w:rPr>
          <w:rFonts w:eastAsia="Calibri"/>
        </w:rPr>
        <w:t xml:space="preserve"> with respect to the limits contained in </w:t>
      </w:r>
      <w:del w:id="353" w:author="USA">
        <w:r w:rsidRPr="00DB13FF" w:rsidDel="00791195">
          <w:rPr>
            <w:rFonts w:eastAsia="Calibri"/>
          </w:rPr>
          <w:delText>Part</w:delText>
        </w:r>
        <w:r w:rsidRPr="00DB13FF" w:rsidDel="00791195">
          <w:delText> </w:delText>
        </w:r>
        <w:r w:rsidRPr="00DB13FF" w:rsidDel="00791195">
          <w:rPr>
            <w:rFonts w:eastAsia="Calibri"/>
          </w:rPr>
          <w:delText xml:space="preserve">II of </w:delText>
        </w:r>
      </w:del>
      <w:r w:rsidRPr="00DB13FF">
        <w:rPr>
          <w:rFonts w:eastAsia="Calibri"/>
        </w:rPr>
        <w:t>Annex</w:t>
      </w:r>
      <w:r w:rsidRPr="00DB13FF">
        <w:t> </w:t>
      </w:r>
      <w:r w:rsidRPr="00DB13FF">
        <w:rPr>
          <w:rFonts w:eastAsia="Calibri"/>
        </w:rPr>
        <w:t xml:space="preserve">3, if </w:t>
      </w:r>
      <w:r w:rsidRPr="00DB13FF">
        <w:rPr>
          <w:rFonts w:eastAsia="Calibri"/>
          <w:i/>
        </w:rPr>
        <w:t>resolves</w:t>
      </w:r>
      <w:r w:rsidRPr="00DB13FF">
        <w:t> </w:t>
      </w:r>
      <w:r w:rsidRPr="00DB13FF">
        <w:rPr>
          <w:rFonts w:eastAsia="Calibri"/>
        </w:rPr>
        <w:t>7 is applied successfully, otherwise it shall formulate an unfavourable finding,</w:t>
      </w:r>
    </w:p>
    <w:p w14:paraId="5D79FA7C" w14:textId="77777777" w:rsidR="00BA59BC" w:rsidRPr="00DB13FF" w:rsidRDefault="00BA59BC" w:rsidP="00BA59BC">
      <w:pPr>
        <w:rPr>
          <w:ins w:id="354" w:author="USA"/>
        </w:rPr>
      </w:pPr>
      <w:del w:id="355" w:author="USA">
        <w:r w:rsidRPr="00DB13FF" w:rsidDel="00C638D4">
          <w:delText>3</w:delText>
        </w:r>
      </w:del>
      <w:ins w:id="356" w:author="USA">
        <w:r w:rsidRPr="00DB13FF">
          <w:t>9</w:t>
        </w:r>
      </w:ins>
      <w:r w:rsidRPr="00DB13FF">
        <w:tab/>
        <w:t>that the operation of ES</w:t>
      </w:r>
      <w:ins w:id="357" w:author="USA">
        <w:r w:rsidRPr="00DB13FF">
          <w:t>UA</w:t>
        </w:r>
      </w:ins>
      <w:del w:id="358" w:author="USA">
        <w:r w:rsidRPr="00DB13FF" w:rsidDel="00674333">
          <w:delText>IM</w:delText>
        </w:r>
        <w:r w:rsidRPr="00DB13FF" w:rsidDel="00A64465">
          <w:delText>s</w:delText>
        </w:r>
      </w:del>
      <w:r w:rsidRPr="00DB13FF">
        <w:t xml:space="preserve"> within the territor</w:t>
      </w:r>
      <w:ins w:id="359" w:author="USA">
        <w:r w:rsidRPr="00DB13FF">
          <w:t>ies</w:t>
        </w:r>
      </w:ins>
      <w:del w:id="360" w:author="USA">
        <w:r w:rsidRPr="00DB13FF" w:rsidDel="004375C5">
          <w:delText>y</w:delText>
        </w:r>
      </w:del>
      <w:r w:rsidRPr="00DB13FF">
        <w:t>, including territorial waters and territorial airspace</w:t>
      </w:r>
      <w:ins w:id="361" w:author="USA">
        <w:r w:rsidRPr="00DB13FF">
          <w:t>s</w:t>
        </w:r>
      </w:ins>
      <w:r w:rsidRPr="00DB13FF">
        <w:t xml:space="preserve">, of </w:t>
      </w:r>
      <w:del w:id="362" w:author="USA">
        <w:r w:rsidRPr="00DB13FF" w:rsidDel="00835DE3">
          <w:delText xml:space="preserve">an </w:delText>
        </w:r>
      </w:del>
      <w:r w:rsidRPr="00DB13FF">
        <w:t>administration</w:t>
      </w:r>
      <w:ins w:id="363" w:author="USA">
        <w:r w:rsidRPr="00DB13FF">
          <w:t>s</w:t>
        </w:r>
      </w:ins>
      <w:r w:rsidRPr="00DB13FF">
        <w:t xml:space="preserve"> shall be carried out only if authorized by th</w:t>
      </w:r>
      <w:del w:id="364" w:author="USA">
        <w:r w:rsidRPr="00DB13FF" w:rsidDel="004375C5">
          <w:delText>at</w:delText>
        </w:r>
      </w:del>
      <w:ins w:id="365" w:author="USA">
        <w:r w:rsidRPr="00DB13FF">
          <w:t>ose</w:t>
        </w:r>
      </w:ins>
      <w:r w:rsidRPr="00DB13FF">
        <w:t xml:space="preserve"> administration</w:t>
      </w:r>
      <w:ins w:id="366" w:author="USA">
        <w:r w:rsidRPr="00DB13FF">
          <w:t>s in accordance with the Radio Regulations</w:t>
        </w:r>
      </w:ins>
      <w:del w:id="367" w:author="- ITU -" w:date="2020-10-30T11:40:00Z">
        <w:r w:rsidRPr="00DB13FF" w:rsidDel="009917F2">
          <w:delText>;</w:delText>
        </w:r>
      </w:del>
      <w:ins w:id="368" w:author="- ITU -" w:date="2020-10-30T11:40:00Z">
        <w:r>
          <w:t>,</w:t>
        </w:r>
      </w:ins>
      <w:ins w:id="369" w:author="USA">
        <w:r w:rsidRPr="00DB13FF">
          <w:t xml:space="preserve"> </w:t>
        </w:r>
      </w:ins>
    </w:p>
    <w:p w14:paraId="2B8B3D37" w14:textId="77777777" w:rsidR="00BA59BC" w:rsidRPr="00DB13FF" w:rsidDel="001253EF" w:rsidRDefault="00BA59BC" w:rsidP="00BA59BC">
      <w:pPr>
        <w:pStyle w:val="Call"/>
        <w:rPr>
          <w:del w:id="370" w:author="USA"/>
        </w:rPr>
      </w:pPr>
      <w:del w:id="371" w:author="USA">
        <w:r w:rsidRPr="00DB13FF" w:rsidDel="001253EF">
          <w:lastRenderedPageBreak/>
          <w:delText>resolves further</w:delText>
        </w:r>
      </w:del>
    </w:p>
    <w:p w14:paraId="17B83C7A" w14:textId="77777777" w:rsidR="00BA59BC" w:rsidRPr="00DB13FF" w:rsidDel="00862729" w:rsidRDefault="00BA59BC" w:rsidP="00BA59BC">
      <w:pPr>
        <w:rPr>
          <w:del w:id="372" w:author="USA"/>
        </w:rPr>
      </w:pPr>
      <w:del w:id="373" w:author="USA">
        <w:r w:rsidRPr="00DB13FF" w:rsidDel="001253EF">
          <w:delText xml:space="preserve">that, should an administration authorizing </w:delText>
        </w:r>
        <w:r w:rsidRPr="00DB13FF" w:rsidDel="006073C5">
          <w:delText xml:space="preserve">ESIMs </w:delText>
        </w:r>
        <w:r w:rsidRPr="00DB13FF" w:rsidDel="001253EF">
          <w:delText>agree to pfd levels higher than the limits contained in Part II of Annex 3 within the territory under its jurisdiction, such agreement shall not affect other countries that are not party to that agreement,</w:delText>
        </w:r>
      </w:del>
    </w:p>
    <w:p w14:paraId="11F4D177" w14:textId="77777777" w:rsidR="00BA59BC" w:rsidRPr="00DB13FF" w:rsidRDefault="00BA59BC" w:rsidP="00BA59BC">
      <w:pPr>
        <w:pStyle w:val="EditorsNote"/>
        <w:rPr>
          <w:ins w:id="374" w:author="USA"/>
        </w:rPr>
      </w:pPr>
      <w:ins w:id="375" w:author="USA">
        <w:r w:rsidRPr="00DB13FF">
          <w:t xml:space="preserve">Editor’s note: </w:t>
        </w:r>
        <w:r w:rsidRPr="00F814B3">
          <w:rPr>
            <w:i w:val="0"/>
            <w:iCs w:val="0"/>
          </w:rPr>
          <w:t>Resolves</w:t>
        </w:r>
        <w:r w:rsidRPr="00DB13FF">
          <w:t xml:space="preserve"> further addressed in </w:t>
        </w:r>
        <w:r w:rsidRPr="00F814B3">
          <w:rPr>
            <w:i w:val="0"/>
            <w:iCs w:val="0"/>
          </w:rPr>
          <w:t>resolves</w:t>
        </w:r>
        <w:r w:rsidRPr="00DB13FF">
          <w:t xml:space="preserve"> 1.2.3</w:t>
        </w:r>
      </w:ins>
      <w:ins w:id="376" w:author="- ITU -" w:date="2020-10-30T11:41:00Z">
        <w:r>
          <w:t>.</w:t>
        </w:r>
      </w:ins>
    </w:p>
    <w:p w14:paraId="78147E18" w14:textId="77777777" w:rsidR="00BA59BC" w:rsidRPr="00DB13FF" w:rsidRDefault="00BA59BC" w:rsidP="00BA59BC">
      <w:pPr>
        <w:pStyle w:val="Call"/>
        <w:rPr>
          <w:ins w:id="377" w:author="USA"/>
        </w:rPr>
      </w:pPr>
      <w:r w:rsidRPr="00DB13FF">
        <w:t>instructs the Director of the Radiocommunication Bureau</w:t>
      </w:r>
    </w:p>
    <w:p w14:paraId="453663F1" w14:textId="77777777" w:rsidR="00BA59BC" w:rsidRPr="00DB13FF" w:rsidRDefault="00BA59BC" w:rsidP="00BA59BC">
      <w:pPr>
        <w:pStyle w:val="EditorsNote"/>
      </w:pPr>
      <w:ins w:id="378" w:author="USA">
        <w:r w:rsidRPr="00DB13FF">
          <w:t>Editor’s note: This section to be reviewed in a future contribution</w:t>
        </w:r>
      </w:ins>
      <w:ins w:id="379" w:author="- ITU -" w:date="2020-10-30T11:41:00Z">
        <w:r>
          <w:t>.</w:t>
        </w:r>
      </w:ins>
    </w:p>
    <w:p w14:paraId="52A4ECE4" w14:textId="77777777" w:rsidR="00BA59BC" w:rsidRPr="00DB13FF" w:rsidRDefault="00BA59BC" w:rsidP="00BA59BC">
      <w:r w:rsidRPr="00DB13FF">
        <w:t>1</w:t>
      </w:r>
      <w:r w:rsidRPr="00DB13FF">
        <w:tab/>
      </w:r>
      <w:ins w:id="380" w:author="- ITU -" w:date="2020-11-02T08:02:00Z">
        <w:r w:rsidRPr="00DB13FF">
          <w:t>TBD</w:t>
        </w:r>
      </w:ins>
      <w:r w:rsidRPr="00DB13FF">
        <w:t>;</w:t>
      </w:r>
    </w:p>
    <w:p w14:paraId="1C20C697" w14:textId="77777777" w:rsidR="00BA59BC" w:rsidRPr="00DB13FF" w:rsidRDefault="00BA59BC" w:rsidP="00BA59BC">
      <w:pPr>
        <w:pStyle w:val="Call"/>
      </w:pPr>
      <w:r w:rsidRPr="00DB13FF">
        <w:t>invites administrations</w:t>
      </w:r>
    </w:p>
    <w:p w14:paraId="306F4794" w14:textId="77777777" w:rsidR="00BA59BC" w:rsidRPr="00DB13FF" w:rsidRDefault="00BA59BC" w:rsidP="00BA59BC">
      <w:pPr>
        <w:pStyle w:val="EditorsNote"/>
        <w:rPr>
          <w:ins w:id="381" w:author="USA"/>
        </w:rPr>
      </w:pPr>
      <w:ins w:id="382" w:author="USA">
        <w:r w:rsidRPr="00DB13FF">
          <w:t>Editor’s note: This section to be reviewed in a future contribution</w:t>
        </w:r>
      </w:ins>
      <w:ins w:id="383" w:author="- ITU -" w:date="2020-10-30T11:41:00Z">
        <w:r>
          <w:t>.</w:t>
        </w:r>
      </w:ins>
    </w:p>
    <w:p w14:paraId="3819BF80" w14:textId="77777777" w:rsidR="00BA59BC" w:rsidRPr="00DB13FF" w:rsidRDefault="00BA59BC" w:rsidP="00BA59BC">
      <w:pPr>
        <w:pStyle w:val="Call"/>
      </w:pPr>
      <w:r w:rsidRPr="00DB13FF">
        <w:t>invites the ITU Radiocommunication Sector</w:t>
      </w:r>
    </w:p>
    <w:p w14:paraId="4ED456F5" w14:textId="77777777" w:rsidR="00BA59BC" w:rsidRPr="00DB13FF" w:rsidRDefault="00BA59BC" w:rsidP="00BA59BC">
      <w:pPr>
        <w:pStyle w:val="EditorsNote"/>
        <w:rPr>
          <w:ins w:id="384" w:author="USA"/>
        </w:rPr>
      </w:pPr>
      <w:ins w:id="385" w:author="USA">
        <w:r w:rsidRPr="00DB13FF">
          <w:t>Editor’s note: This section to be reviewed in a future contribution</w:t>
        </w:r>
      </w:ins>
      <w:ins w:id="386" w:author="- ITU -" w:date="2020-10-30T11:41:00Z">
        <w:r>
          <w:t>.</w:t>
        </w:r>
      </w:ins>
    </w:p>
    <w:p w14:paraId="4318DD74" w14:textId="77777777" w:rsidR="00BA59BC" w:rsidRPr="00DB13FF" w:rsidRDefault="00BA59BC" w:rsidP="00BA59BC">
      <w:pPr>
        <w:pStyle w:val="Call"/>
      </w:pPr>
      <w:r w:rsidRPr="00DB13FF">
        <w:t>instructs the Secretary-General</w:t>
      </w:r>
    </w:p>
    <w:p w14:paraId="2BF48CEC" w14:textId="77777777" w:rsidR="00BA59BC" w:rsidRPr="00DB13FF" w:rsidRDefault="00BA59BC" w:rsidP="00BA59BC">
      <w:pPr>
        <w:pStyle w:val="EditorsNote"/>
        <w:rPr>
          <w:ins w:id="387" w:author="USA"/>
        </w:rPr>
      </w:pPr>
      <w:ins w:id="388" w:author="USA">
        <w:r w:rsidRPr="00DB13FF">
          <w:t>Editor’s note: This section to be reviewed in a future contribution</w:t>
        </w:r>
      </w:ins>
      <w:ins w:id="389" w:author="- ITU -" w:date="2020-10-30T11:41:00Z">
        <w:r>
          <w:t>.</w:t>
        </w:r>
      </w:ins>
    </w:p>
    <w:p w14:paraId="5FCF1525" w14:textId="77777777" w:rsidR="00BA59BC" w:rsidRPr="00DB13FF" w:rsidRDefault="00BA59BC" w:rsidP="00BA59BC">
      <w:pPr>
        <w:pStyle w:val="AnnexNo"/>
        <w:rPr>
          <w:ins w:id="390" w:author="USA"/>
        </w:rPr>
      </w:pPr>
      <w:ins w:id="391" w:author="USA">
        <w:r w:rsidRPr="00DB13FF">
          <w:t xml:space="preserve">ANNEX 1 TO </w:t>
        </w:r>
        <w:r w:rsidRPr="009917F2">
          <w:t>RESOLUTION</w:t>
        </w:r>
        <w:r w:rsidRPr="00DB13FF">
          <w:t xml:space="preserve"> 155 (</w:t>
        </w:r>
        <w:r w:rsidRPr="00DB13FF">
          <w:rPr>
            <w:caps w:val="0"/>
          </w:rPr>
          <w:t>REV.</w:t>
        </w:r>
        <w:r w:rsidRPr="00DB13FF">
          <w:t>WRC-23)</w:t>
        </w:r>
      </w:ins>
    </w:p>
    <w:p w14:paraId="266B1D5C" w14:textId="77777777" w:rsidR="00BA59BC" w:rsidRPr="00DB13FF" w:rsidRDefault="00BA59BC" w:rsidP="00BA59BC">
      <w:pPr>
        <w:pStyle w:val="Annextitle"/>
        <w:rPr>
          <w:ins w:id="392" w:author="USA"/>
        </w:rPr>
      </w:pPr>
      <w:ins w:id="393" w:author="USA">
        <w:r w:rsidRPr="00DB13FF">
          <w:t>UAS CNPC links</w:t>
        </w:r>
      </w:ins>
    </w:p>
    <w:p w14:paraId="765221FE" w14:textId="77777777" w:rsidR="00BA59BC" w:rsidRPr="00DB13FF" w:rsidRDefault="00BA59BC" w:rsidP="00BA59BC">
      <w:pPr>
        <w:pStyle w:val="FigureNo"/>
        <w:rPr>
          <w:ins w:id="394" w:author="USA"/>
          <w:rFonts w:eastAsia="SimSun"/>
        </w:rPr>
      </w:pPr>
      <w:ins w:id="395" w:author="USA">
        <w:r w:rsidRPr="00DB13FF">
          <w:rPr>
            <w:rFonts w:eastAsia="SimSun"/>
          </w:rPr>
          <w:t>Figure 1</w:t>
        </w:r>
      </w:ins>
    </w:p>
    <w:p w14:paraId="47EF09BB" w14:textId="77777777" w:rsidR="00BA59BC" w:rsidRPr="00DB13FF" w:rsidRDefault="00BA59BC" w:rsidP="00BA59BC">
      <w:pPr>
        <w:pStyle w:val="Figuretitle"/>
        <w:rPr>
          <w:ins w:id="396" w:author="USA"/>
          <w:rFonts w:eastAsia="SimSun"/>
        </w:rPr>
      </w:pPr>
      <w:ins w:id="397" w:author="USA">
        <w:r w:rsidRPr="00DB13FF">
          <w:rPr>
            <w:rFonts w:eastAsia="SimSun"/>
          </w:rPr>
          <w:t>Elements of UAS architecture using the FSS</w:t>
        </w:r>
      </w:ins>
    </w:p>
    <w:p w14:paraId="38551989" w14:textId="77777777" w:rsidR="00BA59BC" w:rsidRPr="00DB13FF" w:rsidRDefault="00BA59BC" w:rsidP="00BA59BC">
      <w:pPr>
        <w:pStyle w:val="Figure"/>
        <w:rPr>
          <w:ins w:id="398" w:author="USA"/>
        </w:rPr>
      </w:pPr>
      <w:ins w:id="399" w:author="USA">
        <w:r w:rsidRPr="00DB13FF">
          <w:rPr>
            <w:noProof/>
          </w:rPr>
          <w:lastRenderedPageBreak/>
          <w:drawing>
            <wp:inline distT="0" distB="0" distL="0" distR="0" wp14:anchorId="617E8C34" wp14:editId="4ED58094">
              <wp:extent cx="5105400" cy="287178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155 Updated Graphic.jpg"/>
                      <pic:cNvPicPr/>
                    </pic:nvPicPr>
                    <pic:blipFill>
                      <a:blip r:embed="rId13"/>
                      <a:stretch>
                        <a:fillRect/>
                      </a:stretch>
                    </pic:blipFill>
                    <pic:spPr>
                      <a:xfrm>
                        <a:off x="0" y="0"/>
                        <a:ext cx="5129676" cy="2885444"/>
                      </a:xfrm>
                      <a:prstGeom prst="rect">
                        <a:avLst/>
                      </a:prstGeom>
                    </pic:spPr>
                  </pic:pic>
                </a:graphicData>
              </a:graphic>
            </wp:inline>
          </w:drawing>
        </w:r>
      </w:ins>
    </w:p>
    <w:p w14:paraId="33C16500" w14:textId="77777777" w:rsidR="00BA59BC" w:rsidRPr="00DB13FF" w:rsidRDefault="00BA59BC" w:rsidP="00BA59BC">
      <w:pPr>
        <w:pStyle w:val="EditorsNote"/>
        <w:rPr>
          <w:ins w:id="400" w:author="USA"/>
        </w:rPr>
      </w:pPr>
      <w:ins w:id="401" w:author="USA">
        <w:r w:rsidRPr="00DB13FF">
          <w:t xml:space="preserve">Editor’s note: This Annex comes from Annex 1 to Resolution </w:t>
        </w:r>
        <w:r w:rsidRPr="009917F2">
          <w:rPr>
            <w:b/>
            <w:bCs/>
          </w:rPr>
          <w:t>155 (Rev.WRC-19)</w:t>
        </w:r>
        <w:r w:rsidRPr="00DB13FF">
          <w:t>. Updates change UA ES to ESUA.</w:t>
        </w:r>
      </w:ins>
    </w:p>
    <w:p w14:paraId="1D4C8EBD" w14:textId="77777777" w:rsidR="00BA59BC" w:rsidRPr="00DB13FF" w:rsidRDefault="00BA59BC" w:rsidP="00BA59BC">
      <w:pPr>
        <w:pStyle w:val="AnnexNo"/>
      </w:pPr>
      <w:r w:rsidRPr="00DB13FF">
        <w:t xml:space="preserve">Annex </w:t>
      </w:r>
      <w:del w:id="402" w:author="USA">
        <w:r w:rsidRPr="00DB13FF" w:rsidDel="006963DD">
          <w:delText>1</w:delText>
        </w:r>
      </w:del>
      <w:ins w:id="403" w:author="USA">
        <w:r w:rsidRPr="00DB13FF">
          <w:t>2</w:t>
        </w:r>
      </w:ins>
      <w:r w:rsidRPr="00DB13FF">
        <w:t xml:space="preserve"> to Resolution 1</w:t>
      </w:r>
      <w:ins w:id="404" w:author="USA">
        <w:r w:rsidRPr="00DB13FF">
          <w:t>55</w:t>
        </w:r>
      </w:ins>
      <w:del w:id="405" w:author="USA">
        <w:r w:rsidRPr="00DB13FF" w:rsidDel="00862729">
          <w:delText>69</w:delText>
        </w:r>
      </w:del>
      <w:r w:rsidRPr="00DB13FF">
        <w:t xml:space="preserve"> (</w:t>
      </w:r>
      <w:ins w:id="406" w:author="USA">
        <w:r w:rsidRPr="00DB13FF">
          <w:t>rev.</w:t>
        </w:r>
      </w:ins>
      <w:r w:rsidRPr="00DB13FF">
        <w:t>WRC-</w:t>
      </w:r>
      <w:del w:id="407" w:author="USA">
        <w:r w:rsidRPr="00DB13FF" w:rsidDel="00862729">
          <w:delText>19</w:delText>
        </w:r>
      </w:del>
      <w:ins w:id="408" w:author="USA">
        <w:r w:rsidRPr="00DB13FF">
          <w:t>23</w:t>
        </w:r>
      </w:ins>
      <w:r w:rsidRPr="00DB13FF">
        <w:t>)</w:t>
      </w:r>
    </w:p>
    <w:p w14:paraId="1D0CA50E" w14:textId="13F238CD" w:rsidR="00BA59BC" w:rsidRPr="00DB13FF" w:rsidRDefault="00BA59BC" w:rsidP="00BA59BC">
      <w:pPr>
        <w:pStyle w:val="Annextitle"/>
      </w:pPr>
      <w:r w:rsidRPr="00DB13FF">
        <w:t xml:space="preserve">Provisions for earth stations </w:t>
      </w:r>
      <w:del w:id="409" w:author="USA">
        <w:r w:rsidRPr="00DB13FF" w:rsidDel="00862729">
          <w:delText>in motion</w:delText>
        </w:r>
      </w:del>
      <w:ins w:id="410" w:author="USA">
        <w:r w:rsidRPr="00DB13FF">
          <w:t>on board unmanned aircraft</w:t>
        </w:r>
      </w:ins>
      <w:r w:rsidRPr="00DB13FF">
        <w:t xml:space="preserve"> to </w:t>
      </w:r>
      <w:del w:id="411" w:author="Scott" w:date="2021-02-16T11:38:00Z">
        <w:r w:rsidRPr="00DB13FF" w:rsidDel="009A5BED">
          <w:delText xml:space="preserve">protect </w:delText>
        </w:r>
      </w:del>
      <w:ins w:id="412" w:author="Scott" w:date="2021-02-16T11:38:00Z">
        <w:r w:rsidR="009A5BED" w:rsidRPr="009A5BED">
          <w:rPr>
            <w:highlight w:val="cyan"/>
          </w:rPr>
          <w:t>ensure compatability with</w:t>
        </w:r>
        <w:r w:rsidR="009A5BED" w:rsidRPr="00DB13FF">
          <w:t xml:space="preserve"> </w:t>
        </w:r>
      </w:ins>
      <w:r w:rsidRPr="00DB13FF">
        <w:t>non-geostationary fixed-satellite service systems in the frequency band</w:t>
      </w:r>
      <w:ins w:id="413" w:author="USA">
        <w:r w:rsidRPr="00DB13FF">
          <w:t>s</w:t>
        </w:r>
      </w:ins>
      <w:r w:rsidRPr="00DB13FF">
        <w:t xml:space="preserve"> </w:t>
      </w:r>
      <w:del w:id="414" w:author="USA">
        <w:r w:rsidRPr="00DB13FF" w:rsidDel="00862729">
          <w:delText>27.5-28.6</w:delText>
        </w:r>
      </w:del>
      <w:ins w:id="415" w:author="USA">
        <w:r w:rsidRPr="00DB13FF">
          <w:t>14-14.7</w:t>
        </w:r>
      </w:ins>
      <w:r w:rsidRPr="00DB13FF">
        <w:t> GHz</w:t>
      </w:r>
      <w:ins w:id="416" w:author="USA">
        <w:r w:rsidRPr="00DB13FF">
          <w:t xml:space="preserve"> and 29.5-30 GHz</w:t>
        </w:r>
      </w:ins>
    </w:p>
    <w:p w14:paraId="0924CD00" w14:textId="77777777" w:rsidR="00BA59BC" w:rsidRPr="00DB13FF" w:rsidRDefault="00BA59BC" w:rsidP="00BA59BC">
      <w:pPr>
        <w:pStyle w:val="EditorsNote"/>
      </w:pPr>
      <w:ins w:id="417" w:author="USA">
        <w:r w:rsidRPr="00DB13FF">
          <w:t xml:space="preserve">Editor’s note: Annex 1 from Resolution </w:t>
        </w:r>
        <w:r w:rsidRPr="004E45D8">
          <w:rPr>
            <w:b/>
            <w:bCs/>
          </w:rPr>
          <w:t>169</w:t>
        </w:r>
        <w:r w:rsidRPr="00DB13FF">
          <w:t xml:space="preserve"> </w:t>
        </w:r>
        <w:r w:rsidRPr="009917F2">
          <w:rPr>
            <w:b/>
            <w:bCs/>
          </w:rPr>
          <w:t>(WRC-19)</w:t>
        </w:r>
      </w:ins>
      <w:ins w:id="418" w:author="- ITU -" w:date="2020-10-30T11:43:00Z">
        <w:r>
          <w:rPr>
            <w:b/>
            <w:bCs/>
          </w:rPr>
          <w:t xml:space="preserve"> </w:t>
        </w:r>
      </w:ins>
      <w:ins w:id="419" w:author="USA">
        <w:r w:rsidRPr="00DB13FF">
          <w:t xml:space="preserve">is to be reviewed and incorporate appropriate modifications to apply to both the frequency bands 14-14.7 GHz and 29.5-30 GHz and be revised as Annex 2 to Resolution </w:t>
        </w:r>
        <w:r w:rsidRPr="004E45D8">
          <w:rPr>
            <w:b/>
            <w:bCs/>
          </w:rPr>
          <w:t>155 (Rev.WRC-23)</w:t>
        </w:r>
        <w:r w:rsidRPr="00DB13FF">
          <w:t>.</w:t>
        </w:r>
      </w:ins>
    </w:p>
    <w:p w14:paraId="63D93457" w14:textId="77777777" w:rsidR="00BA59BC" w:rsidRPr="00DB13FF" w:rsidDel="006255D9" w:rsidRDefault="00BA59BC" w:rsidP="00BA59BC">
      <w:pPr>
        <w:pStyle w:val="AnnexNo"/>
        <w:rPr>
          <w:del w:id="420" w:author="USA"/>
        </w:rPr>
      </w:pPr>
      <w:del w:id="421" w:author="USA">
        <w:r w:rsidRPr="00DB13FF" w:rsidDel="006255D9">
          <w:delText xml:space="preserve">Annex </w:delText>
        </w:r>
        <w:r w:rsidRPr="00DB13FF" w:rsidDel="006255D9">
          <w:rPr>
            <w:iCs/>
          </w:rPr>
          <w:delText>2</w:delText>
        </w:r>
        <w:r w:rsidRPr="00DB13FF" w:rsidDel="006255D9">
          <w:delText xml:space="preserve"> to Resolution 169 (WRC-19)</w:delText>
        </w:r>
      </w:del>
    </w:p>
    <w:p w14:paraId="1EB9E86A" w14:textId="77777777" w:rsidR="00BA59BC" w:rsidRPr="00DB13FF" w:rsidDel="006255D9" w:rsidRDefault="00BA59BC" w:rsidP="00BA59BC">
      <w:pPr>
        <w:pStyle w:val="Annextitle"/>
        <w:keepNext w:val="0"/>
        <w:rPr>
          <w:del w:id="422" w:author="USA"/>
          <w:sz w:val="22"/>
          <w:szCs w:val="22"/>
        </w:rPr>
      </w:pPr>
      <w:del w:id="423" w:author="USA">
        <w:r w:rsidRPr="00DB13FF" w:rsidDel="006255D9">
          <w:delText>Protection of non-geostationary mobile-satellite service feeder links in the frequency band 29.1</w:delText>
        </w:r>
        <w:r w:rsidRPr="00DB13FF" w:rsidDel="006255D9">
          <w:noBreakHyphen/>
          <w:delText>29.5 GHz from</w:delText>
        </w:r>
        <w:r w:rsidRPr="00DB13FF" w:rsidDel="006255D9">
          <w:rPr>
            <w:sz w:val="22"/>
            <w:szCs w:val="22"/>
          </w:rPr>
          <w:delText xml:space="preserve"> </w:delText>
        </w:r>
        <w:r w:rsidRPr="00DB13FF" w:rsidDel="006255D9">
          <w:delText>earth stations in motion</w:delText>
        </w:r>
      </w:del>
    </w:p>
    <w:p w14:paraId="5D15F92E" w14:textId="77777777" w:rsidR="00BA59BC" w:rsidRPr="00DB13FF" w:rsidRDefault="00BA59BC" w:rsidP="00BA59BC">
      <w:pPr>
        <w:pStyle w:val="EditorsNote"/>
        <w:rPr>
          <w:ins w:id="424" w:author="USA"/>
        </w:rPr>
      </w:pPr>
      <w:ins w:id="425" w:author="USA">
        <w:r w:rsidRPr="00DB13FF">
          <w:t xml:space="preserve">Editor’s note: This annex is deleted as it does not apply in the bands in </w:t>
        </w:r>
        <w:r w:rsidRPr="00F814B3">
          <w:rPr>
            <w:i w:val="0"/>
            <w:iCs w:val="0"/>
          </w:rPr>
          <w:t>resolves</w:t>
        </w:r>
        <w:r w:rsidRPr="00DB13FF">
          <w:t xml:space="preserve"> 1.</w:t>
        </w:r>
      </w:ins>
    </w:p>
    <w:p w14:paraId="2F054F46" w14:textId="77777777" w:rsidR="00BA59BC" w:rsidRPr="00DB13FF" w:rsidRDefault="00BA59BC" w:rsidP="00BA59BC">
      <w:pPr>
        <w:pStyle w:val="AnnexNo"/>
      </w:pPr>
      <w:r w:rsidRPr="00DB13FF">
        <w:t xml:space="preserve">Annex 3 to Resolution </w:t>
      </w:r>
      <w:del w:id="426" w:author="USA">
        <w:r w:rsidRPr="00DB13FF" w:rsidDel="006963DD">
          <w:delText xml:space="preserve">169 </w:delText>
        </w:r>
      </w:del>
      <w:ins w:id="427" w:author="USA">
        <w:r w:rsidRPr="00DB13FF">
          <w:t xml:space="preserve">155 </w:t>
        </w:r>
      </w:ins>
      <w:r w:rsidRPr="00DB13FF">
        <w:t>(</w:t>
      </w:r>
      <w:ins w:id="428" w:author="USA">
        <w:r w:rsidRPr="00DB13FF">
          <w:t>r</w:t>
        </w:r>
        <w:r w:rsidRPr="00DB13FF">
          <w:rPr>
            <w:caps w:val="0"/>
          </w:rPr>
          <w:t>EV</w:t>
        </w:r>
        <w:r w:rsidRPr="00DB13FF">
          <w:t>.</w:t>
        </w:r>
      </w:ins>
      <w:r w:rsidRPr="00DB13FF">
        <w:t>WRC-</w:t>
      </w:r>
      <w:del w:id="429" w:author="USA">
        <w:r w:rsidRPr="00DB13FF" w:rsidDel="006963DD">
          <w:delText>19</w:delText>
        </w:r>
      </w:del>
      <w:ins w:id="430" w:author="USA">
        <w:r w:rsidRPr="00DB13FF">
          <w:t>23</w:t>
        </w:r>
      </w:ins>
      <w:r w:rsidRPr="00DB13FF">
        <w:t>)</w:t>
      </w:r>
    </w:p>
    <w:p w14:paraId="79BF0A0A" w14:textId="77777777" w:rsidR="00BA59BC" w:rsidRPr="00DB13FF" w:rsidRDefault="00BA59BC" w:rsidP="00BA59BC">
      <w:pPr>
        <w:pStyle w:val="Annextitle"/>
        <w:keepNext w:val="0"/>
      </w:pPr>
      <w:r w:rsidRPr="00DB13FF">
        <w:t xml:space="preserve">Provisions for </w:t>
      </w:r>
      <w:del w:id="431" w:author="USA">
        <w:r w:rsidRPr="00DB13FF" w:rsidDel="006963DD">
          <w:delText xml:space="preserve">maritime and aeronautical </w:delText>
        </w:r>
      </w:del>
      <w:r w:rsidRPr="00DB13FF">
        <w:t xml:space="preserve">earth stations </w:t>
      </w:r>
      <w:del w:id="432" w:author="USA">
        <w:r w:rsidRPr="00DB13FF" w:rsidDel="006963DD">
          <w:delText>in motion</w:delText>
        </w:r>
      </w:del>
      <w:ins w:id="433" w:author="USA">
        <w:r w:rsidRPr="00DB13FF">
          <w:t>on board unmanned aircraft</w:t>
        </w:r>
      </w:ins>
      <w:r w:rsidRPr="00DB13FF">
        <w:t xml:space="preserve"> to protect terrestrial services in the frequency band </w:t>
      </w:r>
      <w:r>
        <w:br/>
      </w:r>
      <w:ins w:id="434" w:author="USA">
        <w:r w:rsidRPr="00DB13FF">
          <w:t>14-14.47</w:t>
        </w:r>
      </w:ins>
      <w:del w:id="435" w:author="USA">
        <w:r w:rsidRPr="00DB13FF" w:rsidDel="006963DD">
          <w:delText>27.5-</w:delText>
        </w:r>
        <w:r w:rsidRPr="00DB13FF" w:rsidDel="00CE53ED">
          <w:delText>29.5</w:delText>
        </w:r>
      </w:del>
      <w:r w:rsidRPr="00DB13FF">
        <w:t xml:space="preserve"> GHz </w:t>
      </w:r>
    </w:p>
    <w:p w14:paraId="30F12B21" w14:textId="77777777" w:rsidR="00BA59BC" w:rsidRPr="00DB13FF" w:rsidRDefault="00BA59BC" w:rsidP="00BA59BC">
      <w:pPr>
        <w:pStyle w:val="EditorsNote"/>
        <w:rPr>
          <w:ins w:id="436" w:author="USA"/>
        </w:rPr>
      </w:pPr>
      <w:ins w:id="437" w:author="USA">
        <w:r w:rsidRPr="00DB13FF">
          <w:lastRenderedPageBreak/>
          <w:t xml:space="preserve">Editor’s note: Annex 3 to be based on Annex 2 of Resolution </w:t>
        </w:r>
        <w:r w:rsidRPr="004E45D8">
          <w:rPr>
            <w:b/>
            <w:bCs/>
          </w:rPr>
          <w:t>155 (Rev.WRC-19)</w:t>
        </w:r>
        <w:r w:rsidRPr="00DB13FF">
          <w:t xml:space="preserve"> with appropriate modifications</w:t>
        </w:r>
      </w:ins>
    </w:p>
    <w:p w14:paraId="2F105074" w14:textId="77777777" w:rsidR="00BA59BC" w:rsidRPr="00DB13FF" w:rsidRDefault="00BA59BC" w:rsidP="00BA59BC">
      <w:pPr>
        <w:rPr>
          <w:szCs w:val="24"/>
        </w:rPr>
      </w:pPr>
    </w:p>
    <w:p w14:paraId="1FEB4636" w14:textId="77777777" w:rsidR="00BA59BC" w:rsidRPr="00DB13FF" w:rsidRDefault="00BA59BC" w:rsidP="00BA59BC">
      <w:pPr>
        <w:pStyle w:val="Reasons"/>
      </w:pPr>
    </w:p>
    <w:p w14:paraId="1FF157D1" w14:textId="77777777" w:rsidR="00BA59BC" w:rsidRPr="00DB13FF" w:rsidRDefault="00BA59BC" w:rsidP="00BA59BC">
      <w:pPr>
        <w:jc w:val="center"/>
      </w:pPr>
      <w:r w:rsidRPr="00DB13FF">
        <w:t>______________</w:t>
      </w:r>
    </w:p>
    <w:p w14:paraId="3278884E" w14:textId="05684B93" w:rsidR="008C10C3" w:rsidRDefault="008C10C3" w:rsidP="008C10C3">
      <w:pPr>
        <w:rPr>
          <w:szCs w:val="24"/>
        </w:rPr>
      </w:pPr>
    </w:p>
    <w:sectPr w:rsidR="008C10C3" w:rsidSect="00FE0EEA">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E7BB9B" w14:textId="77777777" w:rsidR="00FC4003" w:rsidRDefault="00FC4003">
      <w:r>
        <w:separator/>
      </w:r>
    </w:p>
  </w:endnote>
  <w:endnote w:type="continuationSeparator" w:id="0">
    <w:p w14:paraId="18024138" w14:textId="77777777" w:rsidR="00FC4003" w:rsidRDefault="00FC4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plified Arabic">
    <w:panose1 w:val="02020603050405020304"/>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panose1 w:val="02010609060101010101"/>
    <w:charset w:val="86"/>
    <w:family w:val="modern"/>
    <w:pitch w:val="fixed"/>
    <w:sig w:usb0="800002BF" w:usb1="38CF7CFA"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081D6" w14:textId="77777777" w:rsidR="00523578" w:rsidRDefault="00523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62E51" w14:textId="77777777" w:rsidR="00523578" w:rsidRDefault="005235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B8344" w14:textId="77777777" w:rsidR="00523578" w:rsidRDefault="00523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A0621" w14:textId="77777777" w:rsidR="00FC4003" w:rsidRDefault="00FC4003">
      <w:r>
        <w:t>____________________</w:t>
      </w:r>
    </w:p>
  </w:footnote>
  <w:footnote w:type="continuationSeparator" w:id="0">
    <w:p w14:paraId="0AB2DD57" w14:textId="77777777" w:rsidR="00FC4003" w:rsidRDefault="00FC4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F7FE5" w14:textId="77777777" w:rsidR="00523578" w:rsidRDefault="00523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6CDAF"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C6A07" w14:textId="77777777" w:rsidR="00523578" w:rsidRDefault="00523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cott">
    <w15:presenceInfo w15:providerId="None" w15:userId="Scott"/>
  </w15:person>
  <w15:person w15:author="- ITU -">
    <w15:presenceInfo w15:providerId="None" w15:userId="- ITU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1"/>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1E97"/>
    <w:rsid w:val="00013E52"/>
    <w:rsid w:val="000146EE"/>
    <w:rsid w:val="00026C62"/>
    <w:rsid w:val="000328A7"/>
    <w:rsid w:val="00037ABB"/>
    <w:rsid w:val="000423A9"/>
    <w:rsid w:val="00050894"/>
    <w:rsid w:val="00051C44"/>
    <w:rsid w:val="00051FEC"/>
    <w:rsid w:val="000713AC"/>
    <w:rsid w:val="00071B27"/>
    <w:rsid w:val="00074F49"/>
    <w:rsid w:val="000815DB"/>
    <w:rsid w:val="000A63C6"/>
    <w:rsid w:val="000B1040"/>
    <w:rsid w:val="000B6B0C"/>
    <w:rsid w:val="000C2963"/>
    <w:rsid w:val="000C3C3C"/>
    <w:rsid w:val="000D1F1D"/>
    <w:rsid w:val="000D24F6"/>
    <w:rsid w:val="000E0184"/>
    <w:rsid w:val="000F5349"/>
    <w:rsid w:val="000F70B9"/>
    <w:rsid w:val="00103467"/>
    <w:rsid w:val="00115AB5"/>
    <w:rsid w:val="001302DB"/>
    <w:rsid w:val="00142A9C"/>
    <w:rsid w:val="0014430B"/>
    <w:rsid w:val="00155EAF"/>
    <w:rsid w:val="00161172"/>
    <w:rsid w:val="001611DC"/>
    <w:rsid w:val="001616A4"/>
    <w:rsid w:val="00170C40"/>
    <w:rsid w:val="00173E4F"/>
    <w:rsid w:val="001740C7"/>
    <w:rsid w:val="00176055"/>
    <w:rsid w:val="001762AC"/>
    <w:rsid w:val="00177D0A"/>
    <w:rsid w:val="00181569"/>
    <w:rsid w:val="001A040F"/>
    <w:rsid w:val="001A2611"/>
    <w:rsid w:val="001A2B81"/>
    <w:rsid w:val="001A3DE6"/>
    <w:rsid w:val="001C4069"/>
    <w:rsid w:val="001C6BCC"/>
    <w:rsid w:val="001D3303"/>
    <w:rsid w:val="001D76B5"/>
    <w:rsid w:val="001F287F"/>
    <w:rsid w:val="001F392C"/>
    <w:rsid w:val="002071BD"/>
    <w:rsid w:val="00211DE2"/>
    <w:rsid w:val="00223875"/>
    <w:rsid w:val="00233664"/>
    <w:rsid w:val="00246858"/>
    <w:rsid w:val="0025651B"/>
    <w:rsid w:val="00261BCA"/>
    <w:rsid w:val="00272B66"/>
    <w:rsid w:val="002809D8"/>
    <w:rsid w:val="002827F0"/>
    <w:rsid w:val="00282E87"/>
    <w:rsid w:val="00286F87"/>
    <w:rsid w:val="002926C2"/>
    <w:rsid w:val="002968C7"/>
    <w:rsid w:val="00297CAC"/>
    <w:rsid w:val="002C44F8"/>
    <w:rsid w:val="002C6D77"/>
    <w:rsid w:val="002D3334"/>
    <w:rsid w:val="002D7199"/>
    <w:rsid w:val="002F41B5"/>
    <w:rsid w:val="002F5E8A"/>
    <w:rsid w:val="002F63CD"/>
    <w:rsid w:val="00323743"/>
    <w:rsid w:val="00326A16"/>
    <w:rsid w:val="003307DB"/>
    <w:rsid w:val="00376113"/>
    <w:rsid w:val="00377767"/>
    <w:rsid w:val="003808B6"/>
    <w:rsid w:val="003A356F"/>
    <w:rsid w:val="003B6663"/>
    <w:rsid w:val="003C13DB"/>
    <w:rsid w:val="003C2531"/>
    <w:rsid w:val="003C4879"/>
    <w:rsid w:val="003D2487"/>
    <w:rsid w:val="003D7916"/>
    <w:rsid w:val="003E35EB"/>
    <w:rsid w:val="003F7D34"/>
    <w:rsid w:val="0040429B"/>
    <w:rsid w:val="00406EE2"/>
    <w:rsid w:val="00412607"/>
    <w:rsid w:val="004126E3"/>
    <w:rsid w:val="0042030C"/>
    <w:rsid w:val="00424E04"/>
    <w:rsid w:val="004313D9"/>
    <w:rsid w:val="004356FA"/>
    <w:rsid w:val="00435B13"/>
    <w:rsid w:val="004375C5"/>
    <w:rsid w:val="00441294"/>
    <w:rsid w:val="00445B52"/>
    <w:rsid w:val="004556C6"/>
    <w:rsid w:val="00461607"/>
    <w:rsid w:val="0047247F"/>
    <w:rsid w:val="004758EF"/>
    <w:rsid w:val="0048791B"/>
    <w:rsid w:val="00490665"/>
    <w:rsid w:val="00493EE0"/>
    <w:rsid w:val="004B1705"/>
    <w:rsid w:val="004C1A6F"/>
    <w:rsid w:val="004C22EA"/>
    <w:rsid w:val="004C6A62"/>
    <w:rsid w:val="004C6BA5"/>
    <w:rsid w:val="004D1E6B"/>
    <w:rsid w:val="004D45FD"/>
    <w:rsid w:val="004D6137"/>
    <w:rsid w:val="004E1EBE"/>
    <w:rsid w:val="004E1EDF"/>
    <w:rsid w:val="005011AE"/>
    <w:rsid w:val="00502661"/>
    <w:rsid w:val="005056D1"/>
    <w:rsid w:val="00511793"/>
    <w:rsid w:val="00514A3F"/>
    <w:rsid w:val="0052153F"/>
    <w:rsid w:val="00523578"/>
    <w:rsid w:val="00524122"/>
    <w:rsid w:val="00527A25"/>
    <w:rsid w:val="00533ED1"/>
    <w:rsid w:val="00534E88"/>
    <w:rsid w:val="00536A35"/>
    <w:rsid w:val="00545C87"/>
    <w:rsid w:val="005464F5"/>
    <w:rsid w:val="005570D8"/>
    <w:rsid w:val="00573D1D"/>
    <w:rsid w:val="00575CA2"/>
    <w:rsid w:val="00582985"/>
    <w:rsid w:val="005915A7"/>
    <w:rsid w:val="005935CB"/>
    <w:rsid w:val="00595208"/>
    <w:rsid w:val="0059695B"/>
    <w:rsid w:val="0059696C"/>
    <w:rsid w:val="005A0308"/>
    <w:rsid w:val="005B008B"/>
    <w:rsid w:val="005B77F5"/>
    <w:rsid w:val="005B7A09"/>
    <w:rsid w:val="005C3350"/>
    <w:rsid w:val="005C7760"/>
    <w:rsid w:val="005D2BD7"/>
    <w:rsid w:val="005D3A2C"/>
    <w:rsid w:val="005E5462"/>
    <w:rsid w:val="00606715"/>
    <w:rsid w:val="00637CB1"/>
    <w:rsid w:val="00646B80"/>
    <w:rsid w:val="006504D8"/>
    <w:rsid w:val="00664890"/>
    <w:rsid w:val="0066587E"/>
    <w:rsid w:val="006C6080"/>
    <w:rsid w:val="006D53DE"/>
    <w:rsid w:val="006E064E"/>
    <w:rsid w:val="006E6BFC"/>
    <w:rsid w:val="006F5394"/>
    <w:rsid w:val="006F661E"/>
    <w:rsid w:val="007008F8"/>
    <w:rsid w:val="00701806"/>
    <w:rsid w:val="007028FF"/>
    <w:rsid w:val="00710B62"/>
    <w:rsid w:val="00721944"/>
    <w:rsid w:val="00723BA8"/>
    <w:rsid w:val="0073325C"/>
    <w:rsid w:val="007423FE"/>
    <w:rsid w:val="007512D4"/>
    <w:rsid w:val="00764EB5"/>
    <w:rsid w:val="00765AFA"/>
    <w:rsid w:val="00775DCC"/>
    <w:rsid w:val="00783304"/>
    <w:rsid w:val="00784DF7"/>
    <w:rsid w:val="00785ADD"/>
    <w:rsid w:val="007869BE"/>
    <w:rsid w:val="007A7E9C"/>
    <w:rsid w:val="007B3FE2"/>
    <w:rsid w:val="007B461C"/>
    <w:rsid w:val="007C2A12"/>
    <w:rsid w:val="007C6132"/>
    <w:rsid w:val="007D3B5A"/>
    <w:rsid w:val="007F0F17"/>
    <w:rsid w:val="007F33DB"/>
    <w:rsid w:val="00806FBC"/>
    <w:rsid w:val="00807158"/>
    <w:rsid w:val="00817BC2"/>
    <w:rsid w:val="00822DE6"/>
    <w:rsid w:val="00835DE3"/>
    <w:rsid w:val="008411D8"/>
    <w:rsid w:val="00846FCF"/>
    <w:rsid w:val="008642E5"/>
    <w:rsid w:val="00875BFF"/>
    <w:rsid w:val="00892A9D"/>
    <w:rsid w:val="0089782B"/>
    <w:rsid w:val="008A00EC"/>
    <w:rsid w:val="008A2EA4"/>
    <w:rsid w:val="008B23AE"/>
    <w:rsid w:val="008B42DB"/>
    <w:rsid w:val="008C10C3"/>
    <w:rsid w:val="008C3CDE"/>
    <w:rsid w:val="008D1CCD"/>
    <w:rsid w:val="008D1E9D"/>
    <w:rsid w:val="008D5F44"/>
    <w:rsid w:val="008E4709"/>
    <w:rsid w:val="008E5CCE"/>
    <w:rsid w:val="009076BE"/>
    <w:rsid w:val="00927E5E"/>
    <w:rsid w:val="0093170D"/>
    <w:rsid w:val="009318E1"/>
    <w:rsid w:val="00943AB7"/>
    <w:rsid w:val="009465A2"/>
    <w:rsid w:val="0094679D"/>
    <w:rsid w:val="00946EC6"/>
    <w:rsid w:val="00967DEA"/>
    <w:rsid w:val="00970E30"/>
    <w:rsid w:val="00973D61"/>
    <w:rsid w:val="00980998"/>
    <w:rsid w:val="00986D8C"/>
    <w:rsid w:val="009951B0"/>
    <w:rsid w:val="009A3773"/>
    <w:rsid w:val="009A43B1"/>
    <w:rsid w:val="009A5BED"/>
    <w:rsid w:val="009B0F49"/>
    <w:rsid w:val="009B652E"/>
    <w:rsid w:val="009B746E"/>
    <w:rsid w:val="009B74A0"/>
    <w:rsid w:val="009C1038"/>
    <w:rsid w:val="009C187E"/>
    <w:rsid w:val="009C6126"/>
    <w:rsid w:val="009C65E1"/>
    <w:rsid w:val="009D18DA"/>
    <w:rsid w:val="009D4112"/>
    <w:rsid w:val="009E2C93"/>
    <w:rsid w:val="009E3088"/>
    <w:rsid w:val="009E7823"/>
    <w:rsid w:val="009F4F68"/>
    <w:rsid w:val="00A00BD6"/>
    <w:rsid w:val="00A020BE"/>
    <w:rsid w:val="00A07EB7"/>
    <w:rsid w:val="00A14235"/>
    <w:rsid w:val="00A15A16"/>
    <w:rsid w:val="00A20242"/>
    <w:rsid w:val="00A54C8A"/>
    <w:rsid w:val="00A576F0"/>
    <w:rsid w:val="00A600CB"/>
    <w:rsid w:val="00A64465"/>
    <w:rsid w:val="00A703EC"/>
    <w:rsid w:val="00A71BFB"/>
    <w:rsid w:val="00A71D9B"/>
    <w:rsid w:val="00A72792"/>
    <w:rsid w:val="00A81D2D"/>
    <w:rsid w:val="00A82078"/>
    <w:rsid w:val="00A9004C"/>
    <w:rsid w:val="00A9347D"/>
    <w:rsid w:val="00AA55E5"/>
    <w:rsid w:val="00AA67FC"/>
    <w:rsid w:val="00AA6F44"/>
    <w:rsid w:val="00AB5F43"/>
    <w:rsid w:val="00AB7123"/>
    <w:rsid w:val="00AB7BAF"/>
    <w:rsid w:val="00AC2AE4"/>
    <w:rsid w:val="00AC3A8F"/>
    <w:rsid w:val="00AD7219"/>
    <w:rsid w:val="00B21BB3"/>
    <w:rsid w:val="00B252A6"/>
    <w:rsid w:val="00B43317"/>
    <w:rsid w:val="00B50A68"/>
    <w:rsid w:val="00B56EB8"/>
    <w:rsid w:val="00B72F4F"/>
    <w:rsid w:val="00B748BA"/>
    <w:rsid w:val="00B960E6"/>
    <w:rsid w:val="00BA0C6B"/>
    <w:rsid w:val="00BA59BC"/>
    <w:rsid w:val="00BC688C"/>
    <w:rsid w:val="00BD1CB6"/>
    <w:rsid w:val="00BE3192"/>
    <w:rsid w:val="00BE4F28"/>
    <w:rsid w:val="00BF0224"/>
    <w:rsid w:val="00BF4F6D"/>
    <w:rsid w:val="00C23AB8"/>
    <w:rsid w:val="00C23BFB"/>
    <w:rsid w:val="00C24E69"/>
    <w:rsid w:val="00C33A8B"/>
    <w:rsid w:val="00C42293"/>
    <w:rsid w:val="00C66425"/>
    <w:rsid w:val="00C74E3E"/>
    <w:rsid w:val="00CC1498"/>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42F3"/>
    <w:rsid w:val="00D74528"/>
    <w:rsid w:val="00D77C6E"/>
    <w:rsid w:val="00D80403"/>
    <w:rsid w:val="00D85CE9"/>
    <w:rsid w:val="00DA44BA"/>
    <w:rsid w:val="00DB4701"/>
    <w:rsid w:val="00DB5D22"/>
    <w:rsid w:val="00DC1AD5"/>
    <w:rsid w:val="00DC4289"/>
    <w:rsid w:val="00DC4670"/>
    <w:rsid w:val="00DE0AFE"/>
    <w:rsid w:val="00DE5034"/>
    <w:rsid w:val="00DF3E2B"/>
    <w:rsid w:val="00DF6A76"/>
    <w:rsid w:val="00E00A5F"/>
    <w:rsid w:val="00E00E7F"/>
    <w:rsid w:val="00E10E99"/>
    <w:rsid w:val="00E165EF"/>
    <w:rsid w:val="00E176C6"/>
    <w:rsid w:val="00E21111"/>
    <w:rsid w:val="00E22977"/>
    <w:rsid w:val="00E25712"/>
    <w:rsid w:val="00E31541"/>
    <w:rsid w:val="00E34FFC"/>
    <w:rsid w:val="00E417ED"/>
    <w:rsid w:val="00E43937"/>
    <w:rsid w:val="00E457D0"/>
    <w:rsid w:val="00E5054A"/>
    <w:rsid w:val="00E50932"/>
    <w:rsid w:val="00E526AF"/>
    <w:rsid w:val="00E62779"/>
    <w:rsid w:val="00E6457C"/>
    <w:rsid w:val="00E70D54"/>
    <w:rsid w:val="00E80CB0"/>
    <w:rsid w:val="00E818F3"/>
    <w:rsid w:val="00E81B8A"/>
    <w:rsid w:val="00EA363F"/>
    <w:rsid w:val="00EB66E9"/>
    <w:rsid w:val="00EB7F8B"/>
    <w:rsid w:val="00ED59F2"/>
    <w:rsid w:val="00ED7D3A"/>
    <w:rsid w:val="00EE37A4"/>
    <w:rsid w:val="00EE4E5A"/>
    <w:rsid w:val="00EE4EDC"/>
    <w:rsid w:val="00EE6BEB"/>
    <w:rsid w:val="00EE6DAA"/>
    <w:rsid w:val="00EF5259"/>
    <w:rsid w:val="00F03498"/>
    <w:rsid w:val="00F055F5"/>
    <w:rsid w:val="00F27B38"/>
    <w:rsid w:val="00F27F61"/>
    <w:rsid w:val="00F350A1"/>
    <w:rsid w:val="00F45015"/>
    <w:rsid w:val="00F47B25"/>
    <w:rsid w:val="00F636D5"/>
    <w:rsid w:val="00F65681"/>
    <w:rsid w:val="00F668CB"/>
    <w:rsid w:val="00F675E3"/>
    <w:rsid w:val="00F82CAD"/>
    <w:rsid w:val="00F82FCC"/>
    <w:rsid w:val="00F8415A"/>
    <w:rsid w:val="00F92F07"/>
    <w:rsid w:val="00F96A3F"/>
    <w:rsid w:val="00FA122C"/>
    <w:rsid w:val="00FA26B7"/>
    <w:rsid w:val="00FB086F"/>
    <w:rsid w:val="00FB4229"/>
    <w:rsid w:val="00FB4931"/>
    <w:rsid w:val="00FB60AA"/>
    <w:rsid w:val="00FC1CB1"/>
    <w:rsid w:val="00FC4003"/>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 w:type="paragraph" w:customStyle="1" w:styleId="EditorsNote">
    <w:name w:val="EditorsNote"/>
    <w:basedOn w:val="Normal"/>
    <w:rsid w:val="00BA59BC"/>
    <w:pPr>
      <w:tabs>
        <w:tab w:val="clear" w:pos="794"/>
        <w:tab w:val="clear" w:pos="1191"/>
        <w:tab w:val="clear" w:pos="1588"/>
        <w:tab w:val="clear" w:pos="1985"/>
        <w:tab w:val="left" w:pos="1134"/>
        <w:tab w:val="left" w:pos="1871"/>
        <w:tab w:val="left" w:pos="2268"/>
      </w:tabs>
      <w:spacing w:before="240" w:after="240"/>
    </w:pPr>
    <w:rPr>
      <w:i/>
      <w:iCs/>
      <w:lang w:val="en-GB"/>
    </w:rPr>
  </w:style>
  <w:style w:type="character" w:customStyle="1" w:styleId="FiguretitleChar">
    <w:name w:val="Figure_title Char"/>
    <w:basedOn w:val="DefaultParagraphFont"/>
    <w:link w:val="Figuretitle"/>
    <w:rsid w:val="00BA59BC"/>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image" Target="media/image2.jpg"/><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www.itu.int/md/R19-WP5B-C-0164/en" TargetMode="Externa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u.int/md/R19-WP5B-C-0164/e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scott.kotler@LMCO.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michael.neale@aces-inc.com"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10</Pages>
  <Words>3008</Words>
  <Characters>17150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20118</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Scott</cp:lastModifiedBy>
  <cp:revision>20</cp:revision>
  <dcterms:created xsi:type="dcterms:W3CDTF">2020-10-13T17:48:00Z</dcterms:created>
  <dcterms:modified xsi:type="dcterms:W3CDTF">2021-03-23T12:31:00Z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ExpCountry">
    <vt:lpwstr/>
  </property>
  <property fmtid="{D5CDD505-2E9C-101B-9397-08002B2CF9AE}" pid="13" name="TextBoxAndDropdownValues">
    <vt:lpwstr/>
  </property>
</Properties>
</file>