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8D0AAB" w:rsidRPr="008D0AAB" w14:paraId="7C7A6CA6" w14:textId="77777777" w:rsidTr="0097376B">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9AFB3C9" w14:textId="3EE0E199" w:rsidR="008D0AAB" w:rsidRPr="008D0AAB" w:rsidRDefault="008D0AAB" w:rsidP="008D0AAB">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br w:type="page"/>
            </w:r>
            <w:r w:rsidRPr="008D0AAB">
              <w:rPr>
                <w:b/>
                <w:lang w:val="en-US"/>
              </w:rPr>
              <w:br w:type="page"/>
            </w:r>
            <w:r w:rsidRPr="008D0AAB">
              <w:rPr>
                <w:b/>
                <w:spacing w:val="-3"/>
                <w:szCs w:val="24"/>
              </w:rPr>
              <w:t xml:space="preserve">U.S. </w:t>
            </w:r>
            <w:proofErr w:type="spellStart"/>
            <w:r w:rsidRPr="008D0AAB">
              <w:rPr>
                <w:b/>
                <w:spacing w:val="-3"/>
                <w:szCs w:val="24"/>
              </w:rPr>
              <w:t>Radiocommunications</w:t>
            </w:r>
            <w:proofErr w:type="spellEnd"/>
            <w:r w:rsidRPr="008D0AAB">
              <w:rPr>
                <w:b/>
                <w:spacing w:val="-3"/>
                <w:szCs w:val="24"/>
              </w:rPr>
              <w:t xml:space="preserve"> Sector</w:t>
            </w:r>
          </w:p>
          <w:p w14:paraId="7491125D" w14:textId="77777777" w:rsidR="008D0AAB" w:rsidRPr="008D0AAB" w:rsidRDefault="008D0AAB" w:rsidP="008D0AAB">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8D0AAB">
              <w:rPr>
                <w:b/>
                <w:spacing w:val="-3"/>
                <w:szCs w:val="24"/>
              </w:rPr>
              <w:t>Fact Sheet</w:t>
            </w:r>
          </w:p>
        </w:tc>
      </w:tr>
      <w:tr w:rsidR="008D0AAB" w:rsidRPr="008D0AAB" w14:paraId="7E9FCB48" w14:textId="77777777" w:rsidTr="0097376B">
        <w:trPr>
          <w:trHeight w:val="348"/>
        </w:trPr>
        <w:tc>
          <w:tcPr>
            <w:tcW w:w="4387" w:type="dxa"/>
            <w:tcBorders>
              <w:left w:val="double" w:sz="6" w:space="0" w:color="auto"/>
            </w:tcBorders>
          </w:tcPr>
          <w:p w14:paraId="7FA707AC" w14:textId="77777777" w:rsidR="008D0AAB" w:rsidRPr="008D0AAB" w:rsidRDefault="008D0AAB" w:rsidP="008D0AAB">
            <w:pPr>
              <w:tabs>
                <w:tab w:val="clear" w:pos="1134"/>
                <w:tab w:val="clear" w:pos="1871"/>
                <w:tab w:val="clear" w:pos="2268"/>
                <w:tab w:val="left" w:pos="794"/>
                <w:tab w:val="left" w:pos="1191"/>
                <w:tab w:val="left" w:pos="1588"/>
                <w:tab w:val="left" w:pos="1985"/>
              </w:tabs>
              <w:spacing w:after="120"/>
              <w:ind w:left="900" w:right="144" w:hanging="756"/>
              <w:rPr>
                <w:szCs w:val="24"/>
              </w:rPr>
            </w:pPr>
            <w:r w:rsidRPr="008D0AAB">
              <w:rPr>
                <w:b/>
                <w:szCs w:val="24"/>
              </w:rPr>
              <w:t>Working Party:</w:t>
            </w:r>
            <w:r w:rsidRPr="008D0AAB">
              <w:rPr>
                <w:szCs w:val="24"/>
              </w:rPr>
              <w:t xml:space="preserve">  ITU-R WP-5B</w:t>
            </w:r>
          </w:p>
        </w:tc>
        <w:tc>
          <w:tcPr>
            <w:tcW w:w="5006" w:type="dxa"/>
            <w:tcBorders>
              <w:right w:val="double" w:sz="6" w:space="0" w:color="auto"/>
            </w:tcBorders>
          </w:tcPr>
          <w:p w14:paraId="45DE5CED" w14:textId="7CE22ADE" w:rsidR="008D0AAB" w:rsidRPr="008D0AAB" w:rsidRDefault="008D0AAB" w:rsidP="00A76461">
            <w:pPr>
              <w:tabs>
                <w:tab w:val="clear" w:pos="1134"/>
                <w:tab w:val="clear" w:pos="1871"/>
                <w:tab w:val="clear" w:pos="2268"/>
                <w:tab w:val="left" w:pos="794"/>
                <w:tab w:val="left" w:pos="1191"/>
                <w:tab w:val="left" w:pos="1588"/>
                <w:tab w:val="left" w:pos="1985"/>
              </w:tabs>
              <w:spacing w:after="120"/>
              <w:ind w:left="144" w:right="144"/>
              <w:rPr>
                <w:szCs w:val="24"/>
              </w:rPr>
            </w:pPr>
            <w:r w:rsidRPr="008D0AAB">
              <w:rPr>
                <w:b/>
                <w:szCs w:val="24"/>
              </w:rPr>
              <w:t>Document No:</w:t>
            </w:r>
            <w:r w:rsidRPr="008D0AAB">
              <w:rPr>
                <w:szCs w:val="24"/>
              </w:rPr>
              <w:t xml:space="preserve">  USWP5B26-</w:t>
            </w:r>
            <w:r>
              <w:rPr>
                <w:szCs w:val="24"/>
              </w:rPr>
              <w:t>03</w:t>
            </w:r>
            <w:r w:rsidRPr="008D0AAB">
              <w:rPr>
                <w:szCs w:val="24"/>
              </w:rPr>
              <w:t>-</w:t>
            </w:r>
            <w:del w:id="0" w:author="Rahman, Mohammed (FAA)" w:date="2021-03-24T12:21:00Z">
              <w:r w:rsidRPr="008D0AAB" w:rsidDel="00A76461">
                <w:rPr>
                  <w:szCs w:val="24"/>
                </w:rPr>
                <w:delText>F</w:delText>
              </w:r>
              <w:r w:rsidDel="00A76461">
                <w:rPr>
                  <w:szCs w:val="24"/>
                </w:rPr>
                <w:delText xml:space="preserve">irst </w:delText>
              </w:r>
            </w:del>
            <w:ins w:id="1" w:author="Rahman, Mohammed (FAA)" w:date="2021-03-24T12:21:00Z">
              <w:r w:rsidR="00A76461">
                <w:rPr>
                  <w:szCs w:val="24"/>
                </w:rPr>
                <w:t xml:space="preserve">Second </w:t>
              </w:r>
            </w:ins>
            <w:r>
              <w:rPr>
                <w:szCs w:val="24"/>
              </w:rPr>
              <w:t>Draft</w:t>
            </w:r>
          </w:p>
        </w:tc>
      </w:tr>
      <w:tr w:rsidR="008D0AAB" w:rsidRPr="008D0AAB" w14:paraId="113D50F1" w14:textId="77777777" w:rsidTr="0097376B">
        <w:trPr>
          <w:trHeight w:val="378"/>
        </w:trPr>
        <w:tc>
          <w:tcPr>
            <w:tcW w:w="4387" w:type="dxa"/>
            <w:tcBorders>
              <w:left w:val="double" w:sz="6" w:space="0" w:color="auto"/>
            </w:tcBorders>
          </w:tcPr>
          <w:p w14:paraId="53468B88"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78"/>
              <w:rPr>
                <w:szCs w:val="24"/>
              </w:rPr>
            </w:pPr>
            <w:r w:rsidRPr="008D0AAB">
              <w:rPr>
                <w:b/>
                <w:szCs w:val="24"/>
                <w:lang w:val="pt-BR"/>
              </w:rPr>
              <w:t>Ref:</w:t>
            </w:r>
            <w:r w:rsidRPr="008D0AAB">
              <w:rPr>
                <w:szCs w:val="24"/>
                <w:lang w:val="pt-BR"/>
              </w:rPr>
              <w:tab/>
              <w:t>Annex 33 to Document 5B/225-E</w:t>
            </w:r>
          </w:p>
        </w:tc>
        <w:tc>
          <w:tcPr>
            <w:tcW w:w="5006" w:type="dxa"/>
            <w:tcBorders>
              <w:right w:val="double" w:sz="6" w:space="0" w:color="auto"/>
            </w:tcBorders>
          </w:tcPr>
          <w:p w14:paraId="5463BC58" w14:textId="02D9490E" w:rsidR="008D0AAB" w:rsidRPr="008D0AAB" w:rsidRDefault="008D0AAB" w:rsidP="008D0AAB">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8D0AAB">
              <w:rPr>
                <w:b/>
                <w:szCs w:val="24"/>
              </w:rPr>
              <w:t>Date:</w:t>
            </w:r>
            <w:r w:rsidRPr="008D0AAB">
              <w:rPr>
                <w:szCs w:val="24"/>
              </w:rPr>
              <w:t xml:space="preserve">  </w:t>
            </w:r>
            <w:ins w:id="2" w:author="Rahman, Mohammed (FAA)" w:date="2021-03-24T12:21:00Z">
              <w:r w:rsidR="00A76461">
                <w:rPr>
                  <w:szCs w:val="24"/>
                </w:rPr>
                <w:t>2</w:t>
              </w:r>
            </w:ins>
            <w:r>
              <w:rPr>
                <w:szCs w:val="24"/>
              </w:rPr>
              <w:t>3 March</w:t>
            </w:r>
            <w:r w:rsidRPr="008D0AAB">
              <w:rPr>
                <w:szCs w:val="24"/>
              </w:rPr>
              <w:t xml:space="preserve"> 2021</w:t>
            </w:r>
          </w:p>
        </w:tc>
      </w:tr>
      <w:tr w:rsidR="008D0AAB" w:rsidRPr="008D0AAB" w14:paraId="37E6DC82" w14:textId="77777777" w:rsidTr="0097376B">
        <w:trPr>
          <w:trHeight w:val="459"/>
        </w:trPr>
        <w:tc>
          <w:tcPr>
            <w:tcW w:w="9393" w:type="dxa"/>
            <w:gridSpan w:val="2"/>
            <w:tcBorders>
              <w:left w:val="double" w:sz="6" w:space="0" w:color="auto"/>
              <w:right w:val="double" w:sz="6" w:space="0" w:color="auto"/>
            </w:tcBorders>
          </w:tcPr>
          <w:p w14:paraId="7856E04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after="120"/>
              <w:ind w:left="187"/>
              <w:rPr>
                <w:szCs w:val="24"/>
                <w:lang w:val="en-US"/>
              </w:rPr>
            </w:pPr>
            <w:r w:rsidRPr="008D0AAB">
              <w:rPr>
                <w:b/>
                <w:bCs/>
                <w:szCs w:val="24"/>
              </w:rPr>
              <w:t>Document Title:</w:t>
            </w:r>
            <w:r w:rsidRPr="008D0AAB">
              <w:rPr>
                <w:bCs/>
                <w:szCs w:val="24"/>
              </w:rPr>
              <w:t xml:space="preserve">  </w:t>
            </w:r>
            <w:r w:rsidRPr="008D0AAB">
              <w:rPr>
                <w:rFonts w:ascii="CG Times" w:hAnsi="CG Times"/>
                <w:lang w:eastAsia="zh-CN"/>
              </w:rPr>
              <w:t>WORKING DOCUMENT TOWARDS A PRELIMINARY DRAFT NEW REPORT ITU-R M.[UA-GROUND-DAA]  -  Guidance on suitable frequency bands and services to be used by unmanned aircraft ground based detect-and-avoid non-cooperative systems</w:t>
            </w:r>
          </w:p>
        </w:tc>
      </w:tr>
      <w:tr w:rsidR="008D0AAB" w:rsidRPr="008D0AAB" w14:paraId="66418C8D" w14:textId="77777777" w:rsidTr="0097376B">
        <w:trPr>
          <w:trHeight w:val="1960"/>
        </w:trPr>
        <w:tc>
          <w:tcPr>
            <w:tcW w:w="4387" w:type="dxa"/>
            <w:tcBorders>
              <w:left w:val="double" w:sz="6" w:space="0" w:color="auto"/>
            </w:tcBorders>
          </w:tcPr>
          <w:p w14:paraId="2EA64377" w14:textId="77777777" w:rsidR="008D0AAB" w:rsidRPr="008D0AAB" w:rsidRDefault="008D0AAB" w:rsidP="008D0AAB">
            <w:pPr>
              <w:tabs>
                <w:tab w:val="clear" w:pos="1134"/>
                <w:tab w:val="clear" w:pos="1871"/>
                <w:tab w:val="clear" w:pos="2268"/>
                <w:tab w:val="left" w:pos="794"/>
                <w:tab w:val="left" w:pos="1191"/>
                <w:tab w:val="left" w:pos="1588"/>
                <w:tab w:val="left" w:pos="1985"/>
              </w:tabs>
              <w:ind w:left="144" w:right="144"/>
              <w:rPr>
                <w:b/>
                <w:szCs w:val="24"/>
              </w:rPr>
            </w:pPr>
            <w:r w:rsidRPr="008D0AAB">
              <w:rPr>
                <w:b/>
                <w:szCs w:val="24"/>
              </w:rPr>
              <w:t>Author(s)/Contributors(s):</w:t>
            </w:r>
          </w:p>
          <w:p w14:paraId="3B76F6B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DE36CB9"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Don Nellis</w:t>
            </w:r>
          </w:p>
          <w:p w14:paraId="78CECF6B"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Federal Aviation Administration</w:t>
            </w:r>
          </w:p>
          <w:p w14:paraId="30F83063"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800 Independence Ave., S.W.</w:t>
            </w:r>
          </w:p>
          <w:p w14:paraId="3C650AD3"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Washington, DC 20591</w:t>
            </w:r>
          </w:p>
          <w:p w14:paraId="0B5D17B9"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0D63CA3C"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Mohammed Rahman</w:t>
            </w:r>
          </w:p>
          <w:p w14:paraId="485211D9"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Federal Aviation Administration</w:t>
            </w:r>
          </w:p>
          <w:p w14:paraId="0F839890"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800 Independence Ave., S.W.</w:t>
            </w:r>
          </w:p>
          <w:p w14:paraId="468080E9"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Washington, DC 20591</w:t>
            </w:r>
          </w:p>
          <w:p w14:paraId="4ADE581D"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EE738D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D0AAB">
              <w:rPr>
                <w:bCs/>
                <w:iCs/>
                <w:szCs w:val="24"/>
                <w:lang w:val="en-US"/>
              </w:rPr>
              <w:t>Michael Neale</w:t>
            </w:r>
          </w:p>
          <w:p w14:paraId="177C3D97"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pPr>
            <w:r w:rsidRPr="008D0AAB">
              <w:rPr>
                <w:bCs/>
                <w:iCs/>
                <w:szCs w:val="24"/>
                <w:lang w:val="en-US"/>
              </w:rPr>
              <w:t>ACES Corporation for the FAA</w:t>
            </w:r>
          </w:p>
          <w:p w14:paraId="1453872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6374869B" w14:textId="77777777" w:rsidR="008D0AAB" w:rsidRPr="008D0AAB" w:rsidRDefault="008D0AAB" w:rsidP="008D0AAB">
            <w:pPr>
              <w:tabs>
                <w:tab w:val="clear" w:pos="1134"/>
                <w:tab w:val="clear" w:pos="1871"/>
                <w:tab w:val="clear" w:pos="2268"/>
                <w:tab w:val="left" w:pos="794"/>
                <w:tab w:val="left" w:pos="1191"/>
                <w:tab w:val="left" w:pos="1588"/>
                <w:tab w:val="left" w:pos="1985"/>
              </w:tabs>
              <w:ind w:left="144" w:right="144"/>
              <w:rPr>
                <w:bCs/>
                <w:szCs w:val="24"/>
                <w:lang w:val="fr-FR"/>
              </w:rPr>
            </w:pPr>
          </w:p>
          <w:p w14:paraId="085CE54B"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6ED520D2"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D0AAB">
              <w:rPr>
                <w:bCs/>
                <w:color w:val="000000"/>
                <w:szCs w:val="24"/>
                <w:lang w:val="fr-FR"/>
              </w:rPr>
              <w:t>Phone:</w:t>
            </w:r>
            <w:proofErr w:type="gramStart"/>
            <w:r w:rsidRPr="008D0AAB">
              <w:rPr>
                <w:bCs/>
                <w:color w:val="000000"/>
                <w:szCs w:val="24"/>
                <w:lang w:val="fr-FR"/>
              </w:rPr>
              <w:t xml:space="preserve">   (</w:t>
            </w:r>
            <w:proofErr w:type="gramEnd"/>
            <w:r w:rsidRPr="008D0AAB">
              <w:rPr>
                <w:bCs/>
                <w:color w:val="000000"/>
                <w:szCs w:val="24"/>
                <w:lang w:val="fr-FR"/>
              </w:rPr>
              <w:t>202) 267-9779</w:t>
            </w:r>
          </w:p>
          <w:p w14:paraId="0159096F"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8D0AAB">
              <w:rPr>
                <w:bCs/>
                <w:color w:val="000000"/>
                <w:szCs w:val="24"/>
                <w:lang w:val="fr-FR"/>
              </w:rPr>
              <w:t>e-mail</w:t>
            </w:r>
            <w:proofErr w:type="gramEnd"/>
            <w:r w:rsidRPr="008D0AAB">
              <w:rPr>
                <w:bCs/>
                <w:color w:val="000000"/>
                <w:szCs w:val="24"/>
                <w:lang w:val="fr-FR"/>
              </w:rPr>
              <w:t>:   Donald.Nellis@faa.gov</w:t>
            </w:r>
          </w:p>
          <w:p w14:paraId="4FCBA597"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29C698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5890C8D"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05B35305"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8D0AAB">
              <w:rPr>
                <w:bCs/>
                <w:color w:val="000000"/>
                <w:szCs w:val="24"/>
                <w:lang w:val="en-US"/>
              </w:rPr>
              <w:t>Phone:  (202) 267-6573</w:t>
            </w:r>
          </w:p>
          <w:p w14:paraId="4B849978"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r w:rsidRPr="008D0AAB">
              <w:rPr>
                <w:bCs/>
                <w:color w:val="000000"/>
                <w:szCs w:val="24"/>
                <w:lang w:val="en-US"/>
              </w:rPr>
              <w:t>e-mail:  Mohammed.Rahman@faa.gov</w:t>
            </w:r>
          </w:p>
          <w:p w14:paraId="39006257"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5EC983F6"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en-US"/>
              </w:rPr>
            </w:pPr>
          </w:p>
          <w:p w14:paraId="73D864D5"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4FA131DE"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D0AAB">
              <w:rPr>
                <w:bCs/>
                <w:color w:val="000000"/>
                <w:szCs w:val="24"/>
                <w:lang w:val="fr-FR"/>
              </w:rPr>
              <w:t>Phone</w:t>
            </w:r>
            <w:proofErr w:type="gramStart"/>
            <w:r w:rsidRPr="008D0AAB">
              <w:rPr>
                <w:bCs/>
                <w:color w:val="000000"/>
                <w:szCs w:val="24"/>
                <w:lang w:val="fr-FR"/>
              </w:rPr>
              <w:t>:  (</w:t>
            </w:r>
            <w:proofErr w:type="gramEnd"/>
            <w:r w:rsidRPr="008D0AAB">
              <w:rPr>
                <w:bCs/>
                <w:color w:val="000000"/>
                <w:szCs w:val="24"/>
                <w:lang w:val="fr-FR"/>
              </w:rPr>
              <w:t>858) 705-8978</w:t>
            </w:r>
          </w:p>
          <w:p w14:paraId="76030077"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roofErr w:type="gramStart"/>
            <w:r w:rsidRPr="008D0AAB">
              <w:rPr>
                <w:bCs/>
                <w:color w:val="000000"/>
                <w:szCs w:val="24"/>
                <w:lang w:val="fr-FR"/>
              </w:rPr>
              <w:t>e-mail</w:t>
            </w:r>
            <w:proofErr w:type="gramEnd"/>
            <w:r w:rsidRPr="008D0AAB">
              <w:rPr>
                <w:bCs/>
                <w:color w:val="000000"/>
                <w:szCs w:val="24"/>
                <w:lang w:val="fr-FR"/>
              </w:rPr>
              <w:t>:  Michael.Neale@ACES-INC.COM</w:t>
            </w:r>
          </w:p>
          <w:p w14:paraId="6C35C7DE" w14:textId="77777777" w:rsidR="008D0AAB" w:rsidRPr="008D0AAB" w:rsidRDefault="008D0AAB" w:rsidP="008D0AAB">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8D0AAB" w:rsidRPr="008D0AAB" w14:paraId="28111DB9" w14:textId="77777777" w:rsidTr="0097376B">
        <w:trPr>
          <w:trHeight w:val="541"/>
        </w:trPr>
        <w:tc>
          <w:tcPr>
            <w:tcW w:w="9393" w:type="dxa"/>
            <w:gridSpan w:val="2"/>
            <w:tcBorders>
              <w:left w:val="double" w:sz="6" w:space="0" w:color="auto"/>
              <w:right w:val="double" w:sz="6" w:space="0" w:color="auto"/>
            </w:tcBorders>
          </w:tcPr>
          <w:p w14:paraId="7BB9F5A1" w14:textId="77777777" w:rsidR="008D0AAB" w:rsidRPr="008D0AAB" w:rsidRDefault="008D0AAB" w:rsidP="008D0AAB">
            <w:pPr>
              <w:tabs>
                <w:tab w:val="clear" w:pos="1134"/>
                <w:tab w:val="clear" w:pos="1871"/>
                <w:tab w:val="clear" w:pos="2268"/>
                <w:tab w:val="left" w:pos="794"/>
                <w:tab w:val="left" w:pos="1191"/>
                <w:tab w:val="left" w:pos="1588"/>
                <w:tab w:val="left" w:pos="1985"/>
              </w:tabs>
              <w:spacing w:after="120"/>
              <w:ind w:left="187" w:right="144"/>
              <w:rPr>
                <w:szCs w:val="24"/>
              </w:rPr>
            </w:pPr>
            <w:r w:rsidRPr="008D0AAB">
              <w:rPr>
                <w:b/>
                <w:szCs w:val="24"/>
              </w:rPr>
              <w:t>Purpose/Objective:</w:t>
            </w:r>
            <w:r w:rsidRPr="008D0AAB">
              <w:rPr>
                <w:bCs/>
                <w:szCs w:val="24"/>
              </w:rPr>
              <w:t xml:space="preserve">  The purpose of this contribution is to continue to update a new report to identify and provide information on appropriate frequency bands for ground based Detect and Avoid (DAA) radar systems to support unmanned aircraft operations.  This report, along with a companion report for radars installed on unmanned aircraft, will ultimately replace ITU-R Report M.2204-0.</w:t>
            </w:r>
          </w:p>
        </w:tc>
      </w:tr>
      <w:tr w:rsidR="008D0AAB" w:rsidRPr="008D0AAB" w14:paraId="3F786518" w14:textId="77777777" w:rsidTr="0097376B">
        <w:trPr>
          <w:trHeight w:val="1380"/>
        </w:trPr>
        <w:tc>
          <w:tcPr>
            <w:tcW w:w="9393" w:type="dxa"/>
            <w:gridSpan w:val="2"/>
            <w:tcBorders>
              <w:left w:val="double" w:sz="6" w:space="0" w:color="auto"/>
              <w:bottom w:val="single" w:sz="12" w:space="0" w:color="auto"/>
              <w:right w:val="double" w:sz="6" w:space="0" w:color="auto"/>
            </w:tcBorders>
          </w:tcPr>
          <w:p w14:paraId="33ADFBFA" w14:textId="77777777" w:rsidR="008D0AAB" w:rsidRPr="008D0AAB" w:rsidRDefault="008D0AAB" w:rsidP="008D0AAB">
            <w:pPr>
              <w:tabs>
                <w:tab w:val="clear" w:pos="1134"/>
                <w:tab w:val="clear" w:pos="1871"/>
                <w:tab w:val="clear" w:pos="2268"/>
                <w:tab w:val="left" w:pos="794"/>
                <w:tab w:val="left" w:pos="1191"/>
                <w:tab w:val="left" w:pos="1588"/>
                <w:tab w:val="left" w:pos="1985"/>
              </w:tabs>
              <w:ind w:left="180" w:right="144"/>
              <w:rPr>
                <w:bCs/>
                <w:szCs w:val="24"/>
              </w:rPr>
            </w:pPr>
            <w:r w:rsidRPr="008D0AAB">
              <w:rPr>
                <w:b/>
                <w:szCs w:val="24"/>
              </w:rPr>
              <w:t>Abstract:</w:t>
            </w:r>
            <w:r w:rsidRPr="008D0AAB">
              <w:rPr>
                <w:bCs/>
                <w:szCs w:val="24"/>
              </w:rPr>
              <w:t xml:space="preserve">  This contribution will continue the process of drafting a new report for ground based Detect and Avoid radar systems to support unmanned aircraft operations based on the update to the draft new report found in Annex 33 of the Chairman’s Report of the November 2020 WP-5B meeting.  This new report will update the list of frequency bands allocated to the Aeronautical </w:t>
            </w:r>
            <w:proofErr w:type="spellStart"/>
            <w:r w:rsidRPr="008D0AAB">
              <w:rPr>
                <w:bCs/>
                <w:szCs w:val="24"/>
              </w:rPr>
              <w:t>Radionavigation</w:t>
            </w:r>
            <w:proofErr w:type="spellEnd"/>
            <w:r w:rsidRPr="008D0AAB">
              <w:rPr>
                <w:bCs/>
                <w:szCs w:val="24"/>
              </w:rPr>
              <w:t xml:space="preserve"> and </w:t>
            </w:r>
            <w:proofErr w:type="spellStart"/>
            <w:r w:rsidRPr="008D0AAB">
              <w:rPr>
                <w:bCs/>
                <w:szCs w:val="24"/>
              </w:rPr>
              <w:t>Radionavigation</w:t>
            </w:r>
            <w:proofErr w:type="spellEnd"/>
            <w:r w:rsidRPr="008D0AAB">
              <w:rPr>
                <w:bCs/>
                <w:szCs w:val="24"/>
              </w:rPr>
              <w:t xml:space="preserve"> Services, which could be used for ground based Detect and Avoid radar systems to support unmanned aircraft operations.  The report will also provide information on other systems and services in these bands, coexistence issues, and an evaluation of the suitability of the band for UAS Detect and Avoid radar systems.</w:t>
            </w:r>
          </w:p>
          <w:p w14:paraId="34A88162" w14:textId="77777777" w:rsidR="008D0AAB" w:rsidRPr="008D0AAB" w:rsidRDefault="008D0AAB" w:rsidP="008D0AAB">
            <w:pPr>
              <w:tabs>
                <w:tab w:val="clear" w:pos="1134"/>
                <w:tab w:val="clear" w:pos="1871"/>
                <w:tab w:val="clear" w:pos="2268"/>
                <w:tab w:val="left" w:pos="794"/>
                <w:tab w:val="left" w:pos="1191"/>
                <w:tab w:val="left" w:pos="1588"/>
                <w:tab w:val="left" w:pos="1985"/>
              </w:tabs>
              <w:ind w:left="180" w:right="144"/>
              <w:rPr>
                <w:bCs/>
                <w:szCs w:val="24"/>
              </w:rPr>
            </w:pPr>
          </w:p>
        </w:tc>
      </w:tr>
    </w:tbl>
    <w:p w14:paraId="0CDDC0D0" w14:textId="297253CC" w:rsidR="008D0AAB" w:rsidRDefault="008D0AAB"/>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6C4F19" w14:paraId="77C3E3E2" w14:textId="77777777" w:rsidTr="00876A8A">
        <w:trPr>
          <w:cantSplit/>
        </w:trPr>
        <w:tc>
          <w:tcPr>
            <w:tcW w:w="6487" w:type="dxa"/>
            <w:vAlign w:val="center"/>
          </w:tcPr>
          <w:p w14:paraId="426B91D9" w14:textId="233394BC" w:rsidR="009F6520" w:rsidRPr="006C4F19" w:rsidRDefault="009F6520" w:rsidP="009F6520">
            <w:pPr>
              <w:shd w:val="solid" w:color="FFFFFF" w:fill="FFFFFF"/>
              <w:spacing w:before="0"/>
              <w:rPr>
                <w:rFonts w:ascii="Verdana" w:hAnsi="Verdana" w:cs="Times New Roman Bold"/>
                <w:b/>
                <w:bCs/>
                <w:sz w:val="26"/>
                <w:szCs w:val="26"/>
              </w:rPr>
            </w:pPr>
            <w:proofErr w:type="spellStart"/>
            <w:r w:rsidRPr="006C4F19">
              <w:rPr>
                <w:rFonts w:ascii="Verdana" w:hAnsi="Verdana" w:cs="Times New Roman Bold"/>
                <w:b/>
                <w:bCs/>
                <w:sz w:val="26"/>
                <w:szCs w:val="26"/>
              </w:rPr>
              <w:lastRenderedPageBreak/>
              <w:t>Radiocommunication</w:t>
            </w:r>
            <w:proofErr w:type="spellEnd"/>
            <w:r w:rsidRPr="006C4F19">
              <w:rPr>
                <w:rFonts w:ascii="Verdana" w:hAnsi="Verdana" w:cs="Times New Roman Bold"/>
                <w:b/>
                <w:bCs/>
                <w:sz w:val="26"/>
                <w:szCs w:val="26"/>
              </w:rPr>
              <w:t xml:space="preserve"> Study Groups</w:t>
            </w:r>
          </w:p>
        </w:tc>
        <w:tc>
          <w:tcPr>
            <w:tcW w:w="3402" w:type="dxa"/>
          </w:tcPr>
          <w:p w14:paraId="33C716D6" w14:textId="0D0E1A97" w:rsidR="009F6520" w:rsidRPr="006C4F19" w:rsidRDefault="00A07758" w:rsidP="00A07758">
            <w:pPr>
              <w:shd w:val="solid" w:color="FFFFFF" w:fill="FFFFFF"/>
              <w:spacing w:before="0" w:line="240" w:lineRule="atLeast"/>
            </w:pPr>
            <w:bookmarkStart w:id="3" w:name="ditulogo"/>
            <w:bookmarkEnd w:id="3"/>
            <w:r w:rsidRPr="006C4F19">
              <w:rPr>
                <w:noProof/>
                <w:lang w:val="en-US"/>
              </w:rPr>
              <w:drawing>
                <wp:inline distT="0" distB="0" distL="0" distR="0" wp14:anchorId="711EBC5D" wp14:editId="432D2DC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6C4F19" w14:paraId="42AA23D7" w14:textId="77777777" w:rsidTr="00876A8A">
        <w:trPr>
          <w:cantSplit/>
        </w:trPr>
        <w:tc>
          <w:tcPr>
            <w:tcW w:w="6487" w:type="dxa"/>
            <w:tcBorders>
              <w:bottom w:val="single" w:sz="12" w:space="0" w:color="auto"/>
            </w:tcBorders>
          </w:tcPr>
          <w:p w14:paraId="310A54A1" w14:textId="77777777" w:rsidR="000069D4" w:rsidRPr="006C4F19"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45D8452" w14:textId="77777777" w:rsidR="000069D4" w:rsidRPr="006C4F19" w:rsidRDefault="000069D4" w:rsidP="00A5173C">
            <w:pPr>
              <w:shd w:val="solid" w:color="FFFFFF" w:fill="FFFFFF"/>
              <w:spacing w:before="0" w:after="48" w:line="240" w:lineRule="atLeast"/>
              <w:rPr>
                <w:sz w:val="22"/>
                <w:szCs w:val="22"/>
              </w:rPr>
            </w:pPr>
          </w:p>
        </w:tc>
      </w:tr>
      <w:tr w:rsidR="000069D4" w:rsidRPr="006C4F19" w14:paraId="01CC5E95" w14:textId="77777777" w:rsidTr="00876A8A">
        <w:trPr>
          <w:cantSplit/>
        </w:trPr>
        <w:tc>
          <w:tcPr>
            <w:tcW w:w="6487" w:type="dxa"/>
            <w:tcBorders>
              <w:top w:val="single" w:sz="12" w:space="0" w:color="auto"/>
            </w:tcBorders>
          </w:tcPr>
          <w:p w14:paraId="142DD83C" w14:textId="77777777" w:rsidR="000069D4" w:rsidRPr="006C4F19"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DCD2334" w14:textId="77777777" w:rsidR="000069D4" w:rsidRPr="006C4F19" w:rsidRDefault="000069D4" w:rsidP="00A5173C">
            <w:pPr>
              <w:shd w:val="solid" w:color="FFFFFF" w:fill="FFFFFF"/>
              <w:spacing w:before="0" w:after="48" w:line="240" w:lineRule="atLeast"/>
            </w:pPr>
          </w:p>
        </w:tc>
      </w:tr>
      <w:tr w:rsidR="000069D4" w:rsidRPr="006C4F19" w14:paraId="634A1CF5" w14:textId="77777777" w:rsidTr="00876A8A">
        <w:trPr>
          <w:cantSplit/>
        </w:trPr>
        <w:tc>
          <w:tcPr>
            <w:tcW w:w="6487" w:type="dxa"/>
            <w:vMerge w:val="restart"/>
          </w:tcPr>
          <w:p w14:paraId="2150BC9B" w14:textId="77777777" w:rsidR="00A07758" w:rsidRPr="006C4F19" w:rsidRDefault="00A07758" w:rsidP="00A07758">
            <w:pPr>
              <w:shd w:val="solid" w:color="FFFFFF" w:fill="FFFFFF"/>
              <w:tabs>
                <w:tab w:val="clear" w:pos="1134"/>
                <w:tab w:val="clear" w:pos="1871"/>
                <w:tab w:val="clear" w:pos="2268"/>
              </w:tabs>
              <w:spacing w:before="0" w:after="240"/>
              <w:ind w:left="1134" w:hanging="1134"/>
              <w:rPr>
                <w:rFonts w:ascii="Verdana" w:hAnsi="Verdana"/>
                <w:sz w:val="20"/>
              </w:rPr>
            </w:pPr>
            <w:bookmarkStart w:id="4" w:name="recibido"/>
            <w:bookmarkStart w:id="5" w:name="dnum" w:colFirst="1" w:colLast="1"/>
            <w:bookmarkEnd w:id="4"/>
            <w:r w:rsidRPr="006C4F19">
              <w:rPr>
                <w:rFonts w:ascii="Verdana" w:hAnsi="Verdana"/>
                <w:sz w:val="20"/>
              </w:rPr>
              <w:t>Source:</w:t>
            </w:r>
            <w:r w:rsidRPr="006C4F19">
              <w:rPr>
                <w:rFonts w:ascii="Verdana" w:hAnsi="Verdana"/>
                <w:sz w:val="20"/>
              </w:rPr>
              <w:tab/>
              <w:t>Document 5B/TEMP/88</w:t>
            </w:r>
          </w:p>
          <w:p w14:paraId="185521B2" w14:textId="316050F0" w:rsidR="00A07758" w:rsidRPr="006C4F19" w:rsidRDefault="00A07758" w:rsidP="00A07758">
            <w:pPr>
              <w:shd w:val="solid" w:color="FFFFFF" w:fill="FFFFFF"/>
              <w:tabs>
                <w:tab w:val="clear" w:pos="1134"/>
                <w:tab w:val="clear" w:pos="1871"/>
                <w:tab w:val="clear" w:pos="2268"/>
              </w:tabs>
              <w:spacing w:before="0" w:after="240"/>
              <w:ind w:left="1134" w:hanging="1134"/>
              <w:rPr>
                <w:rFonts w:ascii="Verdana" w:hAnsi="Verdana"/>
                <w:sz w:val="20"/>
              </w:rPr>
            </w:pPr>
            <w:r w:rsidRPr="006C4F19">
              <w:rPr>
                <w:rFonts w:ascii="Verdana" w:hAnsi="Verdana"/>
                <w:sz w:val="20"/>
              </w:rPr>
              <w:t>Subject:</w:t>
            </w:r>
            <w:r w:rsidRPr="006C4F19">
              <w:rPr>
                <w:rFonts w:ascii="Verdana" w:hAnsi="Verdana"/>
                <w:sz w:val="20"/>
              </w:rPr>
              <w:tab/>
              <w:t>New Report ITU-R M.[UA_GROUND_DAA]</w:t>
            </w:r>
          </w:p>
        </w:tc>
        <w:tc>
          <w:tcPr>
            <w:tcW w:w="3402" w:type="dxa"/>
          </w:tcPr>
          <w:p w14:paraId="14FA598C" w14:textId="1CE74FD1" w:rsidR="000069D4" w:rsidRPr="006C4F19" w:rsidRDefault="00A07758" w:rsidP="00A5173C">
            <w:pPr>
              <w:shd w:val="solid" w:color="FFFFFF" w:fill="FFFFFF"/>
              <w:spacing w:before="0" w:line="240" w:lineRule="atLeast"/>
              <w:rPr>
                <w:rFonts w:ascii="Verdana" w:hAnsi="Verdana"/>
                <w:sz w:val="20"/>
                <w:lang w:eastAsia="zh-CN"/>
              </w:rPr>
            </w:pPr>
            <w:r w:rsidRPr="006C4F19">
              <w:rPr>
                <w:rFonts w:ascii="Verdana" w:hAnsi="Verdana"/>
                <w:b/>
                <w:sz w:val="20"/>
                <w:lang w:eastAsia="zh-CN"/>
              </w:rPr>
              <w:t>Annex 33 to</w:t>
            </w:r>
            <w:r w:rsidRPr="006C4F19">
              <w:rPr>
                <w:rFonts w:ascii="Verdana" w:hAnsi="Verdana"/>
                <w:b/>
                <w:sz w:val="20"/>
                <w:lang w:eastAsia="zh-CN"/>
              </w:rPr>
              <w:br/>
              <w:t>Document 5B/225-E</w:t>
            </w:r>
          </w:p>
        </w:tc>
      </w:tr>
      <w:tr w:rsidR="000069D4" w:rsidRPr="006C4F19" w14:paraId="490FA1A0" w14:textId="77777777" w:rsidTr="00876A8A">
        <w:trPr>
          <w:cantSplit/>
        </w:trPr>
        <w:tc>
          <w:tcPr>
            <w:tcW w:w="6487" w:type="dxa"/>
            <w:vMerge/>
          </w:tcPr>
          <w:p w14:paraId="2D45DFB0" w14:textId="77777777" w:rsidR="000069D4" w:rsidRPr="006C4F19" w:rsidRDefault="000069D4" w:rsidP="00A5173C">
            <w:pPr>
              <w:spacing w:before="60"/>
              <w:jc w:val="center"/>
              <w:rPr>
                <w:b/>
                <w:smallCaps/>
                <w:sz w:val="32"/>
                <w:lang w:eastAsia="zh-CN"/>
              </w:rPr>
            </w:pPr>
            <w:bookmarkStart w:id="6" w:name="ddate" w:colFirst="1" w:colLast="1"/>
            <w:bookmarkEnd w:id="5"/>
          </w:p>
        </w:tc>
        <w:tc>
          <w:tcPr>
            <w:tcW w:w="3402" w:type="dxa"/>
          </w:tcPr>
          <w:p w14:paraId="6CA32000" w14:textId="5425B82A" w:rsidR="000069D4" w:rsidRPr="006C4F19" w:rsidRDefault="00A07758" w:rsidP="00A5173C">
            <w:pPr>
              <w:shd w:val="solid" w:color="FFFFFF" w:fill="FFFFFF"/>
              <w:spacing w:before="0" w:line="240" w:lineRule="atLeast"/>
              <w:rPr>
                <w:rFonts w:ascii="Verdana" w:hAnsi="Verdana"/>
                <w:sz w:val="20"/>
                <w:lang w:eastAsia="zh-CN"/>
              </w:rPr>
            </w:pPr>
            <w:r w:rsidRPr="006C4F19">
              <w:rPr>
                <w:rFonts w:ascii="Verdana" w:hAnsi="Verdana"/>
                <w:b/>
                <w:sz w:val="20"/>
                <w:lang w:eastAsia="zh-CN"/>
              </w:rPr>
              <w:t>26 November 2020</w:t>
            </w:r>
          </w:p>
        </w:tc>
      </w:tr>
      <w:tr w:rsidR="000069D4" w:rsidRPr="006C4F19" w14:paraId="0EB6C467" w14:textId="77777777" w:rsidTr="00876A8A">
        <w:trPr>
          <w:cantSplit/>
        </w:trPr>
        <w:tc>
          <w:tcPr>
            <w:tcW w:w="6487" w:type="dxa"/>
            <w:vMerge/>
          </w:tcPr>
          <w:p w14:paraId="77B85A41" w14:textId="77777777" w:rsidR="000069D4" w:rsidRPr="006C4F19" w:rsidRDefault="000069D4" w:rsidP="00A5173C">
            <w:pPr>
              <w:spacing w:before="60"/>
              <w:jc w:val="center"/>
              <w:rPr>
                <w:b/>
                <w:smallCaps/>
                <w:sz w:val="32"/>
                <w:lang w:eastAsia="zh-CN"/>
              </w:rPr>
            </w:pPr>
            <w:bookmarkStart w:id="7" w:name="dorlang" w:colFirst="1" w:colLast="1"/>
            <w:bookmarkEnd w:id="6"/>
          </w:p>
        </w:tc>
        <w:tc>
          <w:tcPr>
            <w:tcW w:w="3402" w:type="dxa"/>
          </w:tcPr>
          <w:p w14:paraId="766B555D" w14:textId="4616F2E8" w:rsidR="000069D4" w:rsidRPr="006C4F19" w:rsidRDefault="00A07758" w:rsidP="00A5173C">
            <w:pPr>
              <w:shd w:val="solid" w:color="FFFFFF" w:fill="FFFFFF"/>
              <w:spacing w:before="0" w:line="240" w:lineRule="atLeast"/>
              <w:rPr>
                <w:rFonts w:ascii="Verdana" w:eastAsia="SimSun" w:hAnsi="Verdana"/>
                <w:sz w:val="20"/>
                <w:lang w:eastAsia="zh-CN"/>
              </w:rPr>
            </w:pPr>
            <w:r w:rsidRPr="006C4F19">
              <w:rPr>
                <w:rFonts w:ascii="Verdana" w:eastAsia="SimSun" w:hAnsi="Verdana"/>
                <w:b/>
                <w:sz w:val="20"/>
                <w:lang w:eastAsia="zh-CN"/>
              </w:rPr>
              <w:t>English only</w:t>
            </w:r>
          </w:p>
        </w:tc>
      </w:tr>
      <w:tr w:rsidR="000069D4" w:rsidRPr="006C4F19" w14:paraId="5B39CEC2" w14:textId="77777777" w:rsidTr="00D046A7">
        <w:trPr>
          <w:cantSplit/>
        </w:trPr>
        <w:tc>
          <w:tcPr>
            <w:tcW w:w="9889" w:type="dxa"/>
            <w:gridSpan w:val="2"/>
          </w:tcPr>
          <w:p w14:paraId="14996163" w14:textId="56B81DA1" w:rsidR="000069D4" w:rsidRPr="006C4F19" w:rsidRDefault="00A07758" w:rsidP="00A07758">
            <w:pPr>
              <w:pStyle w:val="Source"/>
              <w:rPr>
                <w:lang w:eastAsia="zh-CN"/>
              </w:rPr>
            </w:pPr>
            <w:bookmarkStart w:id="8" w:name="dsource" w:colFirst="0" w:colLast="0"/>
            <w:bookmarkEnd w:id="7"/>
            <w:r w:rsidRPr="006C4F19">
              <w:rPr>
                <w:lang w:eastAsia="zh-CN"/>
              </w:rPr>
              <w:t>Annex 33 to Working Party 5B Chairman’s Report</w:t>
            </w:r>
          </w:p>
        </w:tc>
      </w:tr>
      <w:tr w:rsidR="000069D4" w:rsidRPr="006C4F19" w14:paraId="3189B276" w14:textId="77777777" w:rsidTr="00D046A7">
        <w:trPr>
          <w:cantSplit/>
        </w:trPr>
        <w:tc>
          <w:tcPr>
            <w:tcW w:w="9889" w:type="dxa"/>
            <w:gridSpan w:val="2"/>
          </w:tcPr>
          <w:p w14:paraId="53BDC05E" w14:textId="58093D44" w:rsidR="000069D4" w:rsidRPr="006C4F19" w:rsidRDefault="00A07758" w:rsidP="00A5173C">
            <w:pPr>
              <w:pStyle w:val="Title1"/>
              <w:rPr>
                <w:lang w:eastAsia="zh-CN"/>
              </w:rPr>
            </w:pPr>
            <w:bookmarkStart w:id="9" w:name="drec" w:colFirst="0" w:colLast="0"/>
            <w:bookmarkEnd w:id="8"/>
            <w:r w:rsidRPr="006C4F19">
              <w:rPr>
                <w:lang w:eastAsia="zh-CN"/>
              </w:rPr>
              <w:t xml:space="preserve">WORKING DOCUMENT TOWARDS A PRELIMINARY DRAFT NEW </w:t>
            </w:r>
            <w:r w:rsidRPr="006C4F19">
              <w:rPr>
                <w:lang w:eastAsia="zh-CN"/>
              </w:rPr>
              <w:br/>
              <w:t>REPORT ITU-R M.[UA_GRound_DAA]</w:t>
            </w:r>
          </w:p>
        </w:tc>
      </w:tr>
      <w:tr w:rsidR="000069D4" w:rsidRPr="006C4F19" w14:paraId="57B429E9" w14:textId="77777777" w:rsidTr="00D046A7">
        <w:trPr>
          <w:cantSplit/>
        </w:trPr>
        <w:tc>
          <w:tcPr>
            <w:tcW w:w="9889" w:type="dxa"/>
            <w:gridSpan w:val="2"/>
          </w:tcPr>
          <w:p w14:paraId="0A902A51" w14:textId="6CF06655" w:rsidR="000069D4" w:rsidRPr="006C4F19" w:rsidRDefault="00A07758" w:rsidP="004C7D4D">
            <w:pPr>
              <w:pStyle w:val="Title4"/>
              <w:rPr>
                <w:lang w:eastAsia="zh-CN"/>
              </w:rPr>
            </w:pPr>
            <w:bookmarkStart w:id="10" w:name="dtitle1" w:colFirst="0" w:colLast="0"/>
            <w:bookmarkEnd w:id="9"/>
            <w:r w:rsidRPr="006C4F19">
              <w:t>Guidance on suitable frequency bands and services to be used by unmanned aircraft ground based detect-and-avoid non-cooperative systems</w:t>
            </w:r>
          </w:p>
        </w:tc>
      </w:tr>
    </w:tbl>
    <w:p w14:paraId="28FB0232" w14:textId="77777777" w:rsidR="00A07758" w:rsidRPr="006C4F19" w:rsidRDefault="00A07758" w:rsidP="004C7D4D">
      <w:pPr>
        <w:pStyle w:val="Repdate"/>
      </w:pPr>
      <w:bookmarkStart w:id="11" w:name="dbreak"/>
      <w:bookmarkEnd w:id="10"/>
      <w:bookmarkEnd w:id="11"/>
      <w:r w:rsidRPr="006C4F19">
        <w:rPr>
          <w:highlight w:val="yellow"/>
        </w:rPr>
        <w:t>(201X)</w:t>
      </w:r>
    </w:p>
    <w:p w14:paraId="40900591" w14:textId="77777777" w:rsidR="00A07758" w:rsidRPr="006C4F19" w:rsidRDefault="00A07758" w:rsidP="004C7D4D">
      <w:pPr>
        <w:pStyle w:val="Headingb"/>
        <w:rPr>
          <w:szCs w:val="24"/>
          <w:lang w:val="en-GB"/>
        </w:rPr>
      </w:pPr>
      <w:r w:rsidRPr="006C4F19">
        <w:rPr>
          <w:szCs w:val="24"/>
          <w:lang w:val="en-GB"/>
        </w:rPr>
        <w:t>Scope</w:t>
      </w:r>
    </w:p>
    <w:p w14:paraId="70325780" w14:textId="77777777" w:rsidR="00A07758" w:rsidRPr="006C4F19" w:rsidRDefault="00A07758" w:rsidP="004C7D4D">
      <w:pPr>
        <w:pStyle w:val="EditorsNote"/>
        <w:rPr>
          <w:color w:val="FF0000"/>
        </w:rPr>
      </w:pPr>
      <w:r w:rsidRPr="006C4F19">
        <w:rPr>
          <w:color w:val="FF0000"/>
        </w:rPr>
        <w:t xml:space="preserve">[Editor’s note: </w:t>
      </w:r>
      <w:r w:rsidRPr="006C4F19">
        <w:rPr>
          <w:color w:val="FF0000"/>
          <w:lang w:eastAsia="zh-CN"/>
        </w:rPr>
        <w:t>Ground-based DAA needs at least two components: (i) a radar system to detect obstacles; and (ii) some sort of direct or indirect communication link between the radar and the UAS. This report focuses on the radar side of ground DAA systems. This clarification is needed within the Scope and needs to be included in Sections 3 and 4 as they are developed.</w:t>
      </w:r>
      <w:r w:rsidRPr="006C4F19">
        <w:rPr>
          <w:color w:val="FF0000"/>
        </w:rPr>
        <w:t>]</w:t>
      </w:r>
    </w:p>
    <w:p w14:paraId="5653C2CF" w14:textId="77777777" w:rsidR="00A07758" w:rsidRPr="006C4F19" w:rsidRDefault="00A07758" w:rsidP="004C7D4D">
      <w:pPr>
        <w:rPr>
          <w:szCs w:val="24"/>
        </w:rPr>
      </w:pPr>
      <w:r w:rsidRPr="006C4F19">
        <w:rPr>
          <w:szCs w:val="24"/>
        </w:rPr>
        <w:t>Unmanned aircraft (UA) applications have been expanding throughout the world and will continue to increase the numbers of UA worldwide. With integration of UA into airspace, it is essential that spectrum to support UA ground based detect and avoid (DAA)</w:t>
      </w:r>
      <w:r w:rsidRPr="006C4F19">
        <w:rPr>
          <w:rStyle w:val="FootnoteReference"/>
        </w:rPr>
        <w:footnoteReference w:id="1"/>
      </w:r>
      <w:r w:rsidRPr="006C4F19">
        <w:rPr>
          <w:rStyle w:val="FootnoteReference"/>
        </w:rPr>
        <w:t xml:space="preserve"> </w:t>
      </w:r>
      <w:r w:rsidRPr="006C4F19">
        <w:rPr>
          <w:szCs w:val="24"/>
        </w:rPr>
        <w:t>systems be clearly identified. This Report provides guidance as to which frequency bands are suitable for UA ground based DAA systems.</w:t>
      </w:r>
    </w:p>
    <w:p w14:paraId="66655C09" w14:textId="42CE87A5" w:rsidR="00A07758" w:rsidRPr="006C4F19" w:rsidRDefault="00A07758" w:rsidP="004C7D4D">
      <w:pPr>
        <w:rPr>
          <w:szCs w:val="24"/>
        </w:rPr>
      </w:pPr>
      <w:r w:rsidRPr="006C4F19">
        <w:rPr>
          <w:szCs w:val="24"/>
        </w:rPr>
        <w:t xml:space="preserve">Guidance for DAA installed </w:t>
      </w:r>
      <w:proofErr w:type="spellStart"/>
      <w:r w:rsidRPr="006C4F19">
        <w:rPr>
          <w:szCs w:val="24"/>
        </w:rPr>
        <w:t>onboard</w:t>
      </w:r>
      <w:proofErr w:type="spellEnd"/>
      <w:r w:rsidRPr="006C4F19">
        <w:rPr>
          <w:szCs w:val="24"/>
        </w:rPr>
        <w:t xml:space="preserve"> unmanned aircraft are not included in this ITU-R Report but can be found in Report </w:t>
      </w:r>
      <w:r w:rsidR="006C4F19" w:rsidRPr="006C4F19">
        <w:rPr>
          <w:szCs w:val="24"/>
        </w:rPr>
        <w:t xml:space="preserve">ITU-R </w:t>
      </w:r>
      <w:r w:rsidRPr="006C4F19">
        <w:rPr>
          <w:szCs w:val="24"/>
        </w:rPr>
        <w:t>M.[UA-AIRBORNE-DAA]</w:t>
      </w:r>
      <w:r w:rsidRPr="006C4F19">
        <w:rPr>
          <w:rStyle w:val="FootnoteReference"/>
          <w:szCs w:val="18"/>
        </w:rPr>
        <w:footnoteReference w:id="2"/>
      </w:r>
      <w:r w:rsidRPr="006C4F19">
        <w:t>.</w:t>
      </w:r>
    </w:p>
    <w:p w14:paraId="5988A121" w14:textId="0E53C98F" w:rsidR="00A07758" w:rsidRPr="006C4F19" w:rsidRDefault="00A07758" w:rsidP="004C7D4D">
      <w:pPr>
        <w:pStyle w:val="EditorsNote"/>
        <w:rPr>
          <w:color w:val="FF0000"/>
        </w:rPr>
      </w:pPr>
      <w:r w:rsidRPr="006C4F19">
        <w:rPr>
          <w:color w:val="FF0000"/>
        </w:rPr>
        <w:t xml:space="preserve">[Editor’s note: The intent of establishing this new Reports is to replace the current Report ITU-R M.2204 in association with Report </w:t>
      </w:r>
      <w:r w:rsidR="006C4F19" w:rsidRPr="006C4F19">
        <w:rPr>
          <w:color w:val="FF0000"/>
        </w:rPr>
        <w:t xml:space="preserve">ITU-R </w:t>
      </w:r>
      <w:r w:rsidRPr="006C4F19">
        <w:rPr>
          <w:color w:val="FF0000"/>
        </w:rPr>
        <w:t>M.[UA-AIRBORNE-DAA] on UA airborne detect and avoid.]</w:t>
      </w:r>
    </w:p>
    <w:p w14:paraId="699A635A" w14:textId="77777777" w:rsidR="00A07758" w:rsidRPr="006C4F19" w:rsidRDefault="00A07758" w:rsidP="004C7D4D">
      <w:pPr>
        <w:pStyle w:val="Headingb"/>
        <w:rPr>
          <w:lang w:val="en-GB"/>
        </w:rPr>
      </w:pPr>
      <w:r w:rsidRPr="006C4F19">
        <w:rPr>
          <w:lang w:val="en-GB"/>
        </w:rPr>
        <w:lastRenderedPageBreak/>
        <w:t>Keywords</w:t>
      </w:r>
    </w:p>
    <w:p w14:paraId="62E250E8" w14:textId="77777777" w:rsidR="00A07758" w:rsidRPr="006C4F19" w:rsidRDefault="00A07758" w:rsidP="004C7D4D">
      <w:pPr>
        <w:keepNext/>
        <w:keepLines/>
        <w:rPr>
          <w:snapToGrid w:val="0"/>
        </w:rPr>
      </w:pPr>
      <w:r w:rsidRPr="006C4F19">
        <w:rPr>
          <w:snapToGrid w:val="0"/>
        </w:rPr>
        <w:t>Unmanned Aircraft</w:t>
      </w:r>
    </w:p>
    <w:p w14:paraId="1F46ACA0" w14:textId="77777777" w:rsidR="00A07758" w:rsidRPr="006C4F19" w:rsidRDefault="00A07758" w:rsidP="004C7D4D">
      <w:pPr>
        <w:pStyle w:val="Headingb"/>
        <w:spacing w:before="240"/>
        <w:rPr>
          <w:lang w:val="en-GB"/>
        </w:rPr>
      </w:pPr>
      <w:r w:rsidRPr="006C4F19">
        <w:rPr>
          <w:lang w:val="en-GB"/>
        </w:rPr>
        <w:t>List of Abbreviations/Glossary</w:t>
      </w:r>
    </w:p>
    <w:p w14:paraId="75592F84" w14:textId="77777777" w:rsidR="00A07758" w:rsidRPr="006C4F19" w:rsidRDefault="00A07758" w:rsidP="004C7D4D">
      <w:pPr>
        <w:tabs>
          <w:tab w:val="clear" w:pos="2268"/>
          <w:tab w:val="left" w:pos="1701"/>
          <w:tab w:val="left" w:pos="2608"/>
          <w:tab w:val="left" w:pos="3345"/>
        </w:tabs>
        <w:spacing w:before="80"/>
        <w:ind w:left="1701" w:hanging="1701"/>
      </w:pPr>
      <w:r w:rsidRPr="006C4F19">
        <w:t>ADS-B:</w:t>
      </w:r>
      <w:r w:rsidRPr="006C4F19">
        <w:tab/>
        <w:t>Automatic dependent surveillance-broadcast</w:t>
      </w:r>
    </w:p>
    <w:p w14:paraId="7980E066" w14:textId="77777777" w:rsidR="00A07758" w:rsidRPr="006C4F19" w:rsidRDefault="00A07758" w:rsidP="004C7D4D">
      <w:pPr>
        <w:tabs>
          <w:tab w:val="clear" w:pos="2268"/>
          <w:tab w:val="left" w:pos="1701"/>
          <w:tab w:val="left" w:pos="2608"/>
          <w:tab w:val="center" w:pos="4819"/>
        </w:tabs>
        <w:spacing w:before="80"/>
        <w:ind w:left="1701" w:hanging="1701"/>
      </w:pPr>
      <w:r w:rsidRPr="006C4F19">
        <w:t>ATC:</w:t>
      </w:r>
      <w:r w:rsidRPr="006C4F19">
        <w:tab/>
        <w:t>Air traffic control</w:t>
      </w:r>
    </w:p>
    <w:p w14:paraId="602D9639" w14:textId="77777777" w:rsidR="00A07758" w:rsidRPr="006C4F19" w:rsidRDefault="00A07758" w:rsidP="004C7D4D">
      <w:pPr>
        <w:tabs>
          <w:tab w:val="clear" w:pos="2268"/>
          <w:tab w:val="left" w:pos="1701"/>
          <w:tab w:val="left" w:pos="2608"/>
          <w:tab w:val="left" w:pos="3345"/>
        </w:tabs>
        <w:spacing w:before="80"/>
        <w:ind w:left="1701" w:hanging="1701"/>
      </w:pPr>
      <w:r w:rsidRPr="006C4F19">
        <w:t>CNPC:</w:t>
      </w:r>
      <w:r w:rsidRPr="006C4F19">
        <w:tab/>
        <w:t>Control and non-payload communications</w:t>
      </w:r>
    </w:p>
    <w:p w14:paraId="4FE8FB92" w14:textId="77777777" w:rsidR="00A07758" w:rsidRPr="006C4F19" w:rsidRDefault="00A07758" w:rsidP="004C7D4D">
      <w:pPr>
        <w:tabs>
          <w:tab w:val="clear" w:pos="2268"/>
          <w:tab w:val="left" w:pos="1701"/>
          <w:tab w:val="left" w:pos="2608"/>
          <w:tab w:val="left" w:pos="3345"/>
        </w:tabs>
        <w:spacing w:before="80"/>
        <w:ind w:left="1701" w:hanging="1701"/>
      </w:pPr>
      <w:r w:rsidRPr="006C4F19">
        <w:t>DAA:</w:t>
      </w:r>
      <w:r w:rsidRPr="006C4F19">
        <w:tab/>
        <w:t>Detect and Avoid</w:t>
      </w:r>
    </w:p>
    <w:p w14:paraId="3807FB56" w14:textId="77777777" w:rsidR="00A07758" w:rsidRPr="006C4F19" w:rsidRDefault="00A07758" w:rsidP="004C7D4D">
      <w:pPr>
        <w:tabs>
          <w:tab w:val="clear" w:pos="2268"/>
          <w:tab w:val="left" w:pos="1701"/>
          <w:tab w:val="left" w:pos="2608"/>
          <w:tab w:val="left" w:pos="3345"/>
        </w:tabs>
        <w:spacing w:before="80"/>
        <w:ind w:left="1701" w:hanging="1701"/>
      </w:pPr>
      <w:r w:rsidRPr="006C4F19">
        <w:t>EESS</w:t>
      </w:r>
      <w:r w:rsidRPr="006C4F19">
        <w:tab/>
        <w:t>Earth exploration satellite service</w:t>
      </w:r>
    </w:p>
    <w:p w14:paraId="2541F047" w14:textId="77777777" w:rsidR="00A07758" w:rsidRPr="006C4F19" w:rsidRDefault="00A07758" w:rsidP="004C7D4D">
      <w:pPr>
        <w:tabs>
          <w:tab w:val="clear" w:pos="2268"/>
          <w:tab w:val="left" w:pos="1701"/>
          <w:tab w:val="left" w:pos="2608"/>
          <w:tab w:val="left" w:pos="3345"/>
        </w:tabs>
        <w:spacing w:before="80"/>
        <w:ind w:left="1701" w:hanging="1701"/>
      </w:pPr>
      <w:r w:rsidRPr="006C4F19">
        <w:t>e.i.r.p:</w:t>
      </w:r>
      <w:r w:rsidRPr="006C4F19">
        <w:tab/>
        <w:t>Effective isotropically radiated power</w:t>
      </w:r>
    </w:p>
    <w:p w14:paraId="6DABAC0E" w14:textId="77777777" w:rsidR="00A07758" w:rsidRPr="006C4F19" w:rsidRDefault="00A07758" w:rsidP="004C7D4D">
      <w:pPr>
        <w:tabs>
          <w:tab w:val="clear" w:pos="2268"/>
          <w:tab w:val="left" w:pos="1701"/>
          <w:tab w:val="left" w:pos="2608"/>
          <w:tab w:val="left" w:pos="3345"/>
        </w:tabs>
        <w:spacing w:before="80"/>
        <w:ind w:left="1701" w:hanging="1701"/>
      </w:pPr>
      <w:r w:rsidRPr="006C4F19">
        <w:t>ICAO:</w:t>
      </w:r>
      <w:r w:rsidRPr="006C4F19">
        <w:tab/>
        <w:t>International Civil Aviation Organization</w:t>
      </w:r>
    </w:p>
    <w:p w14:paraId="6DF4943D" w14:textId="77777777" w:rsidR="00A07758" w:rsidRPr="006C4F19" w:rsidRDefault="00A07758" w:rsidP="004C7D4D">
      <w:pPr>
        <w:pStyle w:val="enumlev1"/>
        <w:tabs>
          <w:tab w:val="left" w:pos="1701"/>
        </w:tabs>
        <w:ind w:left="1701" w:hanging="1701"/>
      </w:pPr>
      <w:r w:rsidRPr="006C4F19">
        <w:t>NMAC:</w:t>
      </w:r>
      <w:r w:rsidRPr="006C4F19">
        <w:tab/>
        <w:t>Near mid-air collision</w:t>
      </w:r>
    </w:p>
    <w:p w14:paraId="5AE7CB70" w14:textId="77777777" w:rsidR="00A07758" w:rsidRPr="006C4F19" w:rsidRDefault="00A07758" w:rsidP="004C7D4D">
      <w:pPr>
        <w:pStyle w:val="enumlev1"/>
        <w:tabs>
          <w:tab w:val="left" w:pos="1701"/>
        </w:tabs>
        <w:ind w:left="1701" w:hanging="1701"/>
      </w:pPr>
      <w:r w:rsidRPr="006C4F19">
        <w:t>TCAS:</w:t>
      </w:r>
      <w:r w:rsidRPr="006C4F19">
        <w:tab/>
        <w:t>Traffic collision avoidance system</w:t>
      </w:r>
    </w:p>
    <w:p w14:paraId="09747B75" w14:textId="77777777" w:rsidR="00A07758" w:rsidRPr="006C4F19" w:rsidRDefault="00A07758" w:rsidP="004C7D4D">
      <w:pPr>
        <w:tabs>
          <w:tab w:val="clear" w:pos="2268"/>
          <w:tab w:val="left" w:pos="1701"/>
          <w:tab w:val="left" w:pos="2608"/>
          <w:tab w:val="left" w:pos="3345"/>
        </w:tabs>
        <w:spacing w:before="80"/>
        <w:ind w:left="1701" w:hanging="1701"/>
      </w:pPr>
      <w:r w:rsidRPr="006C4F19">
        <w:t>UA:</w:t>
      </w:r>
      <w:r w:rsidRPr="006C4F19">
        <w:tab/>
        <w:t>Unmanned aircraft</w:t>
      </w:r>
    </w:p>
    <w:p w14:paraId="54B0DCF8" w14:textId="77777777" w:rsidR="00A07758" w:rsidRPr="006C4F19" w:rsidRDefault="00A07758" w:rsidP="004C7D4D">
      <w:pPr>
        <w:tabs>
          <w:tab w:val="clear" w:pos="2268"/>
          <w:tab w:val="left" w:pos="1701"/>
          <w:tab w:val="left" w:pos="2608"/>
          <w:tab w:val="left" w:pos="3345"/>
        </w:tabs>
        <w:spacing w:before="80"/>
        <w:ind w:left="1701" w:hanging="1701"/>
      </w:pPr>
      <w:r w:rsidRPr="006C4F19">
        <w:rPr>
          <w:color w:val="000000"/>
        </w:rPr>
        <w:t>UACS:</w:t>
      </w:r>
      <w:r w:rsidRPr="006C4F19">
        <w:rPr>
          <w:color w:val="000000"/>
        </w:rPr>
        <w:tab/>
        <w:t>Unmanned aircraft control station</w:t>
      </w:r>
    </w:p>
    <w:p w14:paraId="2019E90B" w14:textId="77777777" w:rsidR="00A07758" w:rsidRPr="006C4F19" w:rsidRDefault="00A07758" w:rsidP="004C7D4D">
      <w:pPr>
        <w:tabs>
          <w:tab w:val="clear" w:pos="2268"/>
          <w:tab w:val="left" w:pos="1701"/>
          <w:tab w:val="left" w:pos="2608"/>
          <w:tab w:val="left" w:pos="3345"/>
        </w:tabs>
        <w:spacing w:before="80"/>
        <w:ind w:left="1701" w:hanging="1701"/>
      </w:pPr>
      <w:r w:rsidRPr="006C4F19">
        <w:t>UAS:</w:t>
      </w:r>
      <w:r w:rsidRPr="006C4F19">
        <w:tab/>
        <w:t>Unmanned aircraft system</w:t>
      </w:r>
    </w:p>
    <w:p w14:paraId="1D0E0166" w14:textId="77777777" w:rsidR="00A07758" w:rsidRPr="006C4F19" w:rsidRDefault="00A07758" w:rsidP="004C7D4D">
      <w:pPr>
        <w:pStyle w:val="Headingb"/>
        <w:rPr>
          <w:lang w:val="en-GB"/>
        </w:rPr>
      </w:pPr>
      <w:r w:rsidRPr="006C4F19">
        <w:rPr>
          <w:lang w:val="en-GB"/>
        </w:rPr>
        <w:t>Related ITU-R Recommendations and Reports</w:t>
      </w:r>
    </w:p>
    <w:p w14:paraId="3D585496" w14:textId="77777777" w:rsidR="00A07758" w:rsidRPr="006C4F19" w:rsidRDefault="00A07758" w:rsidP="004C7D4D">
      <w:pPr>
        <w:pStyle w:val="Headingi"/>
      </w:pPr>
      <w:r w:rsidRPr="006C4F19">
        <w:t>Recommendations</w:t>
      </w:r>
    </w:p>
    <w:p w14:paraId="409CF3DF" w14:textId="3CA3DA72" w:rsidR="00A07758" w:rsidRPr="00C10245" w:rsidRDefault="00A07758" w:rsidP="004C7D4D">
      <w:pPr>
        <w:rPr>
          <w:ins w:id="12" w:author="Rahman, Mohammed (FAA)" w:date="2021-03-24T12:22:00Z"/>
          <w:i/>
          <w:iCs/>
          <w:strike/>
        </w:rPr>
      </w:pPr>
      <w:r w:rsidRPr="00C10245">
        <w:rPr>
          <w:i/>
          <w:iCs/>
          <w:strike/>
          <w:highlight w:val="yellow"/>
        </w:rPr>
        <w:t>[TBC]</w:t>
      </w:r>
    </w:p>
    <w:p w14:paraId="3FB68357" w14:textId="0DBBB45D" w:rsidR="00A76461" w:rsidRPr="00A76461" w:rsidRDefault="00A76461" w:rsidP="00A76461">
      <w:pPr>
        <w:rPr>
          <w:ins w:id="13" w:author="Rahman, Mohammed (FAA)" w:date="2021-03-24T12:22:00Z"/>
          <w:i/>
          <w:iCs/>
        </w:rPr>
      </w:pPr>
      <w:ins w:id="14" w:author="Rahman, Mohammed (FAA)" w:date="2021-03-24T12:22:00Z">
        <w:r w:rsidRPr="00A76461">
          <w:rPr>
            <w:i/>
            <w:iCs/>
          </w:rPr>
          <w:t>ITU-R M.946-3</w:t>
        </w:r>
        <w:r>
          <w:rPr>
            <w:i/>
            <w:iCs/>
          </w:rPr>
          <w:t xml:space="preserve"> - </w:t>
        </w:r>
        <w:r w:rsidRPr="00C10245">
          <w:rPr>
            <w:i/>
            <w:iCs/>
            <w:highlight w:val="yellow"/>
          </w:rPr>
          <w:t>TBD,</w:t>
        </w:r>
      </w:ins>
    </w:p>
    <w:p w14:paraId="57D984EF" w14:textId="77777777" w:rsidR="00A76461" w:rsidRPr="00A76461" w:rsidRDefault="00A76461" w:rsidP="00A76461">
      <w:pPr>
        <w:ind w:left="1620" w:hanging="1620"/>
        <w:rPr>
          <w:ins w:id="15" w:author="Rahman, Mohammed (FAA)" w:date="2021-03-24T12:22:00Z"/>
          <w:i/>
          <w:iCs/>
        </w:rPr>
      </w:pPr>
      <w:ins w:id="16" w:author="Rahman, Mohammed (FAA)" w:date="2021-03-24T12:22:00Z">
        <w:r w:rsidRPr="00A76461">
          <w:rPr>
            <w:i/>
            <w:iCs/>
          </w:rPr>
          <w:t xml:space="preserve">ITU-R M.1318 - Evaluation model for continuous interference from radio sources other than in the </w:t>
        </w:r>
        <w:proofErr w:type="spellStart"/>
        <w:r w:rsidRPr="00A76461">
          <w:rPr>
            <w:i/>
            <w:iCs/>
          </w:rPr>
          <w:t>radionavigation</w:t>
        </w:r>
        <w:proofErr w:type="spellEnd"/>
        <w:r w:rsidRPr="00A76461">
          <w:rPr>
            <w:i/>
            <w:iCs/>
          </w:rPr>
          <w:t xml:space="preserve">-satellite service to the </w:t>
        </w:r>
        <w:proofErr w:type="spellStart"/>
        <w:r w:rsidRPr="00A76461">
          <w:rPr>
            <w:i/>
            <w:iCs/>
          </w:rPr>
          <w:t>radionavigation</w:t>
        </w:r>
        <w:proofErr w:type="spellEnd"/>
        <w:r w:rsidRPr="00A76461">
          <w:rPr>
            <w:i/>
            <w:iCs/>
          </w:rPr>
          <w:t xml:space="preserve">-satellite service systems and networks operating in the 1 164-1 215 MHz, 1 215-1 300 MHz, 1 559-1 610 MHz and 5 010-5 030 MHz bands, </w:t>
        </w:r>
      </w:ins>
    </w:p>
    <w:p w14:paraId="4ECDA6FB" w14:textId="77777777" w:rsidR="00A76461" w:rsidRPr="00A76461" w:rsidRDefault="00A76461" w:rsidP="00A76461">
      <w:pPr>
        <w:ind w:left="1620" w:hanging="1620"/>
        <w:rPr>
          <w:ins w:id="17" w:author="Rahman, Mohammed (FAA)" w:date="2021-03-24T12:22:00Z"/>
          <w:i/>
          <w:iCs/>
        </w:rPr>
      </w:pPr>
      <w:ins w:id="18" w:author="Rahman, Mohammed (FAA)" w:date="2021-03-24T12:22:00Z">
        <w:r w:rsidRPr="00A76461">
          <w:rPr>
            <w:i/>
            <w:iCs/>
          </w:rPr>
          <w:t xml:space="preserve">ITU-R M.1463 - Characteristics of and protection criteria for radars operating in the </w:t>
        </w:r>
        <w:proofErr w:type="spellStart"/>
        <w:r w:rsidRPr="00A76461">
          <w:rPr>
            <w:i/>
            <w:iCs/>
          </w:rPr>
          <w:t>radiodetermination</w:t>
        </w:r>
        <w:proofErr w:type="spellEnd"/>
        <w:r w:rsidRPr="00A76461">
          <w:rPr>
            <w:i/>
            <w:iCs/>
          </w:rPr>
          <w:t xml:space="preserve"> service in the frequency band 1 215-1 400 MHz,</w:t>
        </w:r>
      </w:ins>
    </w:p>
    <w:p w14:paraId="428BC313" w14:textId="77777777" w:rsidR="00A76461" w:rsidRPr="00A76461" w:rsidRDefault="00A76461" w:rsidP="00A76461">
      <w:pPr>
        <w:ind w:left="1620" w:hanging="1620"/>
        <w:rPr>
          <w:ins w:id="19" w:author="Rahman, Mohammed (FAA)" w:date="2021-03-24T12:22:00Z"/>
          <w:i/>
          <w:iCs/>
        </w:rPr>
      </w:pPr>
      <w:ins w:id="20" w:author="Rahman, Mohammed (FAA)" w:date="2021-03-24T12:22:00Z">
        <w:r w:rsidRPr="00A76461">
          <w:rPr>
            <w:i/>
            <w:iCs/>
          </w:rPr>
          <w:t xml:space="preserve">ITU-R M.1464 - Characteristics of radiolocation radars, and characteristics and protection criteria for sharing studies for aeronautical </w:t>
        </w:r>
        <w:proofErr w:type="spellStart"/>
        <w:r w:rsidRPr="00A76461">
          <w:rPr>
            <w:i/>
            <w:iCs/>
          </w:rPr>
          <w:t>radionavigation</w:t>
        </w:r>
        <w:proofErr w:type="spellEnd"/>
        <w:r w:rsidRPr="00A76461">
          <w:rPr>
            <w:i/>
            <w:iCs/>
          </w:rPr>
          <w:t xml:space="preserve"> and meteorological radars in the </w:t>
        </w:r>
        <w:proofErr w:type="spellStart"/>
        <w:r w:rsidRPr="00A76461">
          <w:rPr>
            <w:i/>
            <w:iCs/>
          </w:rPr>
          <w:t>radiodetermination</w:t>
        </w:r>
        <w:proofErr w:type="spellEnd"/>
        <w:r w:rsidRPr="00A76461">
          <w:rPr>
            <w:i/>
            <w:iCs/>
          </w:rPr>
          <w:t xml:space="preserve"> service operating in the frequency band 2 700-2 900 MHz,</w:t>
        </w:r>
      </w:ins>
    </w:p>
    <w:p w14:paraId="06C78C38" w14:textId="77777777" w:rsidR="00A76461" w:rsidRPr="00A76461" w:rsidRDefault="00A76461" w:rsidP="00A76461">
      <w:pPr>
        <w:ind w:left="1800" w:hanging="1800"/>
        <w:rPr>
          <w:ins w:id="21" w:author="Rahman, Mohammed (FAA)" w:date="2021-03-24T12:22:00Z"/>
          <w:i/>
          <w:iCs/>
        </w:rPr>
      </w:pPr>
      <w:ins w:id="22" w:author="Rahman, Mohammed (FAA)" w:date="2021-03-24T12:22:00Z">
        <w:r w:rsidRPr="00A76461">
          <w:rPr>
            <w:i/>
            <w:iCs/>
          </w:rPr>
          <w:t xml:space="preserve">ITU-R M.1466-1 - Characteristics of and protection criteria for radars operating in the </w:t>
        </w:r>
        <w:proofErr w:type="spellStart"/>
        <w:r w:rsidRPr="00A76461">
          <w:rPr>
            <w:i/>
            <w:iCs/>
          </w:rPr>
          <w:t>radionavigation</w:t>
        </w:r>
        <w:proofErr w:type="spellEnd"/>
        <w:r w:rsidRPr="00A76461">
          <w:rPr>
            <w:i/>
            <w:iCs/>
          </w:rPr>
          <w:t xml:space="preserve"> service in the frequency band 31.8-33.4 GHz,</w:t>
        </w:r>
      </w:ins>
    </w:p>
    <w:p w14:paraId="305AEB6E" w14:textId="77777777" w:rsidR="00A76461" w:rsidRPr="00A76461" w:rsidRDefault="00A76461" w:rsidP="00A76461">
      <w:pPr>
        <w:ind w:left="1620" w:hanging="1620"/>
        <w:rPr>
          <w:ins w:id="23" w:author="Rahman, Mohammed (FAA)" w:date="2021-03-24T12:22:00Z"/>
          <w:i/>
          <w:iCs/>
        </w:rPr>
      </w:pPr>
      <w:ins w:id="24" w:author="Rahman, Mohammed (FAA)" w:date="2021-03-24T12:22:00Z">
        <w:r w:rsidRPr="00A76461">
          <w:rPr>
            <w:i/>
            <w:iCs/>
          </w:rPr>
          <w:t xml:space="preserve">ITU-R M.1584 - Methodology for computation of separation distances between earth stations of the </w:t>
        </w:r>
        <w:proofErr w:type="spellStart"/>
        <w:r w:rsidRPr="00A76461">
          <w:rPr>
            <w:i/>
            <w:iCs/>
          </w:rPr>
          <w:t>radionavigation</w:t>
        </w:r>
        <w:proofErr w:type="spellEnd"/>
        <w:r w:rsidRPr="00A76461">
          <w:rPr>
            <w:i/>
            <w:iCs/>
          </w:rPr>
          <w:t xml:space="preserve">-satellite service (Earth-to-space) and radars of the radiolocation service and the aeronautical </w:t>
        </w:r>
        <w:proofErr w:type="spellStart"/>
        <w:r w:rsidRPr="00A76461">
          <w:rPr>
            <w:i/>
            <w:iCs/>
          </w:rPr>
          <w:t>radionavigation</w:t>
        </w:r>
        <w:proofErr w:type="spellEnd"/>
        <w:r w:rsidRPr="00A76461">
          <w:rPr>
            <w:i/>
            <w:iCs/>
          </w:rPr>
          <w:t xml:space="preserve"> service in the frequency band 1 300-1 350 MHz,</w:t>
        </w:r>
      </w:ins>
    </w:p>
    <w:p w14:paraId="2B069F72" w14:textId="77777777" w:rsidR="00A76461" w:rsidRPr="00A76461" w:rsidRDefault="00A76461" w:rsidP="00A76461">
      <w:pPr>
        <w:ind w:left="1620" w:hanging="1620"/>
        <w:rPr>
          <w:ins w:id="25" w:author="Rahman, Mohammed (FAA)" w:date="2021-03-24T12:22:00Z"/>
          <w:i/>
          <w:iCs/>
        </w:rPr>
      </w:pPr>
      <w:ins w:id="26" w:author="Rahman, Mohammed (FAA)" w:date="2021-03-24T12:22:00Z">
        <w:r w:rsidRPr="00A76461">
          <w:rPr>
            <w:i/>
            <w:iCs/>
          </w:rPr>
          <w:t xml:space="preserve">ITU-R M.1638 - Characteristics of and protection criteria for sharing studies for radiolocation (except ground based meteorological radars) and aeronautical </w:t>
        </w:r>
        <w:proofErr w:type="spellStart"/>
        <w:r w:rsidRPr="00A76461">
          <w:rPr>
            <w:i/>
            <w:iCs/>
          </w:rPr>
          <w:t>radionavigation</w:t>
        </w:r>
        <w:proofErr w:type="spellEnd"/>
        <w:r w:rsidRPr="00A76461">
          <w:rPr>
            <w:i/>
            <w:iCs/>
          </w:rPr>
          <w:t xml:space="preserve"> radars operating in the frequency bands between 5 250 and 5 850 MHz,</w:t>
        </w:r>
      </w:ins>
    </w:p>
    <w:p w14:paraId="381FB301" w14:textId="77777777" w:rsidR="00A76461" w:rsidRPr="00A76461" w:rsidRDefault="00A76461" w:rsidP="00A76461">
      <w:pPr>
        <w:ind w:left="1800" w:hanging="1800"/>
        <w:rPr>
          <w:ins w:id="27" w:author="Rahman, Mohammed (FAA)" w:date="2021-03-24T12:22:00Z"/>
          <w:i/>
          <w:iCs/>
        </w:rPr>
      </w:pPr>
      <w:ins w:id="28" w:author="Rahman, Mohammed (FAA)" w:date="2021-03-24T12:22:00Z">
        <w:r w:rsidRPr="00A76461">
          <w:rPr>
            <w:i/>
            <w:iCs/>
          </w:rPr>
          <w:t>ITU-R M.1730-1 - Characteristics of and protection criteria for the radiolocation service in the frequency band 15.4-17.3 GHz,</w:t>
        </w:r>
      </w:ins>
    </w:p>
    <w:p w14:paraId="3322F7FE" w14:textId="77777777" w:rsidR="00A76461" w:rsidRPr="00A76461" w:rsidRDefault="00A76461" w:rsidP="00A76461">
      <w:pPr>
        <w:ind w:left="1620" w:hanging="1620"/>
        <w:rPr>
          <w:ins w:id="29" w:author="Rahman, Mohammed (FAA)" w:date="2021-03-24T12:22:00Z"/>
          <w:i/>
          <w:iCs/>
        </w:rPr>
      </w:pPr>
      <w:ins w:id="30" w:author="Rahman, Mohammed (FAA)" w:date="2021-03-24T12:22:00Z">
        <w:r w:rsidRPr="00A76461">
          <w:rPr>
            <w:i/>
            <w:iCs/>
          </w:rPr>
          <w:lastRenderedPageBreak/>
          <w:t xml:space="preserve">ITU-R M.1787 - Description of systems and networks in the </w:t>
        </w:r>
        <w:proofErr w:type="spellStart"/>
        <w:r w:rsidRPr="00A76461">
          <w:rPr>
            <w:i/>
            <w:iCs/>
          </w:rPr>
          <w:t>radionavigation</w:t>
        </w:r>
        <w:proofErr w:type="spellEnd"/>
        <w:r w:rsidRPr="00A76461">
          <w:rPr>
            <w:i/>
            <w:iCs/>
          </w:rPr>
          <w:t xml:space="preserve">-satellite service (space-to-Earth and space-to-space) and technical characteristics of transmitting space stations operating in the bands 1 164-1 215 MHz,1 215-1 300 MHz and 1 559-1 610 MHz, </w:t>
        </w:r>
      </w:ins>
    </w:p>
    <w:p w14:paraId="5F90A1D0" w14:textId="77777777" w:rsidR="00A76461" w:rsidRPr="00A76461" w:rsidRDefault="00A76461" w:rsidP="00A76461">
      <w:pPr>
        <w:ind w:left="1800" w:hanging="1800"/>
        <w:rPr>
          <w:ins w:id="31" w:author="Rahman, Mohammed (FAA)" w:date="2021-03-24T12:22:00Z"/>
          <w:i/>
          <w:iCs/>
        </w:rPr>
      </w:pPr>
      <w:ins w:id="32" w:author="Rahman, Mohammed (FAA)" w:date="2021-03-24T12:22:00Z">
        <w:r w:rsidRPr="00A76461">
          <w:rPr>
            <w:i/>
            <w:iCs/>
          </w:rPr>
          <w:t xml:space="preserve">ITU-R M.1796-2 - Characteristics of and protection criteria for terrestrial radars operating in the </w:t>
        </w:r>
        <w:proofErr w:type="spellStart"/>
        <w:r w:rsidRPr="00A76461">
          <w:rPr>
            <w:i/>
            <w:iCs/>
          </w:rPr>
          <w:t>radiodetermination</w:t>
        </w:r>
        <w:proofErr w:type="spellEnd"/>
        <w:r w:rsidRPr="00A76461">
          <w:rPr>
            <w:i/>
            <w:iCs/>
          </w:rPr>
          <w:t xml:space="preserve"> service in the frequency band 8 500-10 680 MHz,</w:t>
        </w:r>
      </w:ins>
    </w:p>
    <w:p w14:paraId="4A9CA0E6" w14:textId="77777777" w:rsidR="00A76461" w:rsidRPr="00A76461" w:rsidRDefault="00A76461" w:rsidP="00A76461">
      <w:pPr>
        <w:ind w:left="1620" w:hanging="1620"/>
        <w:rPr>
          <w:ins w:id="33" w:author="Rahman, Mohammed (FAA)" w:date="2021-03-24T12:22:00Z"/>
          <w:i/>
          <w:iCs/>
        </w:rPr>
      </w:pPr>
      <w:ins w:id="34" w:author="Rahman, Mohammed (FAA)" w:date="2021-03-24T12:22:00Z">
        <w:r w:rsidRPr="00A76461">
          <w:rPr>
            <w:i/>
            <w:iCs/>
          </w:rPr>
          <w:t>ITU-R M.1827 - Guideline on technical and operational requirements for stations of the aeronautical mobile (R) service limited to surface application at airports in the frequency band 5 091-5 150 MHz,</w:t>
        </w:r>
      </w:ins>
    </w:p>
    <w:p w14:paraId="75D56674" w14:textId="77777777" w:rsidR="00A76461" w:rsidRPr="00A76461" w:rsidRDefault="00A76461" w:rsidP="00A76461">
      <w:pPr>
        <w:ind w:left="1620" w:hanging="1620"/>
        <w:rPr>
          <w:ins w:id="35" w:author="Rahman, Mohammed (FAA)" w:date="2021-03-24T12:22:00Z"/>
          <w:i/>
          <w:iCs/>
        </w:rPr>
      </w:pPr>
      <w:ins w:id="36" w:author="Rahman, Mohammed (FAA)" w:date="2021-03-24T12:22:00Z">
        <w:r w:rsidRPr="00A76461">
          <w:rPr>
            <w:i/>
            <w:iCs/>
          </w:rPr>
          <w:t>ITU-R M.1828 - Technical and operational requirements for aircraft stations of aeronautical mobile service limited to transmissions of telemetry for flight testing in the bands around 5 GHz,</w:t>
        </w:r>
      </w:ins>
    </w:p>
    <w:p w14:paraId="16C8543F" w14:textId="77777777" w:rsidR="00A76461" w:rsidRPr="00A76461" w:rsidRDefault="00A76461" w:rsidP="00A76461">
      <w:pPr>
        <w:rPr>
          <w:ins w:id="37" w:author="Rahman, Mohammed (FAA)" w:date="2021-03-24T12:22:00Z"/>
          <w:i/>
          <w:iCs/>
        </w:rPr>
      </w:pPr>
      <w:ins w:id="38" w:author="Rahman, Mohammed (FAA)" w:date="2021-03-24T12:22:00Z">
        <w:r w:rsidRPr="00A76461">
          <w:rPr>
            <w:i/>
            <w:iCs/>
          </w:rPr>
          <w:t>ITU-R M.1849 - Technical and operational aspects of ground-based meteorological radars,</w:t>
        </w:r>
      </w:ins>
    </w:p>
    <w:p w14:paraId="1E54C224" w14:textId="77777777" w:rsidR="00A76461" w:rsidRPr="00A76461" w:rsidRDefault="00A76461" w:rsidP="00A76461">
      <w:pPr>
        <w:ind w:left="1620" w:hanging="1620"/>
        <w:rPr>
          <w:ins w:id="39" w:author="Rahman, Mohammed (FAA)" w:date="2021-03-24T12:22:00Z"/>
          <w:i/>
          <w:iCs/>
        </w:rPr>
      </w:pPr>
      <w:ins w:id="40" w:author="Rahman, Mohammed (FAA)" w:date="2021-03-24T12:22:00Z">
        <w:r w:rsidRPr="00A76461">
          <w:rPr>
            <w:i/>
            <w:iCs/>
          </w:rPr>
          <w:t xml:space="preserve">ITU-R M.1901 - Guidance on ITU-R Recommendations related to systems and networks in the </w:t>
        </w:r>
        <w:proofErr w:type="spellStart"/>
        <w:r w:rsidRPr="00A76461">
          <w:rPr>
            <w:i/>
            <w:iCs/>
          </w:rPr>
          <w:t>radionavigation</w:t>
        </w:r>
        <w:proofErr w:type="spellEnd"/>
        <w:r w:rsidRPr="00A76461">
          <w:rPr>
            <w:i/>
            <w:iCs/>
          </w:rPr>
          <w:t xml:space="preserve">-satellite service operating in the frequency bands 1 164-1 215 MHz, 1 215-1 300 MHz, 1 559-1 610 MHz, 5 000-5 010 MHz and 5 010-5 030 MHz, </w:t>
        </w:r>
      </w:ins>
    </w:p>
    <w:p w14:paraId="34A89CF8" w14:textId="77777777" w:rsidR="00A76461" w:rsidRPr="00A76461" w:rsidRDefault="00A76461" w:rsidP="00A76461">
      <w:pPr>
        <w:ind w:left="1620" w:hanging="1620"/>
        <w:rPr>
          <w:ins w:id="41" w:author="Rahman, Mohammed (FAA)" w:date="2021-03-24T12:22:00Z"/>
          <w:i/>
          <w:iCs/>
        </w:rPr>
      </w:pPr>
      <w:ins w:id="42" w:author="Rahman, Mohammed (FAA)" w:date="2021-03-24T12:22:00Z">
        <w:r w:rsidRPr="00A76461">
          <w:rPr>
            <w:i/>
            <w:iCs/>
          </w:rPr>
          <w:t xml:space="preserve">ITU-R M.1902 - Characteristics and protection criteria for receiving earth stations in the </w:t>
        </w:r>
        <w:proofErr w:type="spellStart"/>
        <w:r w:rsidRPr="00A76461">
          <w:rPr>
            <w:i/>
            <w:iCs/>
          </w:rPr>
          <w:t>radionavigation</w:t>
        </w:r>
        <w:proofErr w:type="spellEnd"/>
        <w:r w:rsidRPr="00A76461">
          <w:rPr>
            <w:i/>
            <w:iCs/>
          </w:rPr>
          <w:t xml:space="preserve">-satellite service (space-to-Earth) operating in the band 1 215-1 300 MHz, </w:t>
        </w:r>
      </w:ins>
    </w:p>
    <w:p w14:paraId="439AB148" w14:textId="77777777" w:rsidR="00A76461" w:rsidRPr="00A76461" w:rsidRDefault="00A76461" w:rsidP="00A76461">
      <w:pPr>
        <w:ind w:left="1620" w:hanging="1620"/>
        <w:rPr>
          <w:ins w:id="43" w:author="Rahman, Mohammed (FAA)" w:date="2021-03-24T12:22:00Z"/>
          <w:i/>
          <w:iCs/>
        </w:rPr>
      </w:pPr>
      <w:ins w:id="44" w:author="Rahman, Mohammed (FAA)" w:date="2021-03-24T12:22:00Z">
        <w:r w:rsidRPr="00A76461">
          <w:rPr>
            <w:i/>
            <w:iCs/>
          </w:rPr>
          <w:t xml:space="preserve">ITU-R M.1903 - Characteristics and protection criteria for receiving earth stations in the </w:t>
        </w:r>
        <w:proofErr w:type="spellStart"/>
        <w:r w:rsidRPr="00A76461">
          <w:rPr>
            <w:i/>
            <w:iCs/>
          </w:rPr>
          <w:t>radionavigation</w:t>
        </w:r>
        <w:proofErr w:type="spellEnd"/>
        <w:r w:rsidRPr="00A76461">
          <w:rPr>
            <w:i/>
            <w:iCs/>
          </w:rPr>
          <w:t xml:space="preserve">-satellite service (space-to-Earth) and receivers in the aeronautical </w:t>
        </w:r>
        <w:proofErr w:type="spellStart"/>
        <w:r w:rsidRPr="00A76461">
          <w:rPr>
            <w:i/>
            <w:iCs/>
          </w:rPr>
          <w:t>radionavigation</w:t>
        </w:r>
        <w:proofErr w:type="spellEnd"/>
        <w:r w:rsidRPr="00A76461">
          <w:rPr>
            <w:i/>
            <w:iCs/>
          </w:rPr>
          <w:t xml:space="preserve"> service operating in the band 1 559-1 610 MHz, </w:t>
        </w:r>
      </w:ins>
    </w:p>
    <w:p w14:paraId="208FF32C" w14:textId="77777777" w:rsidR="00A76461" w:rsidRPr="00A76461" w:rsidRDefault="00A76461" w:rsidP="00A76461">
      <w:pPr>
        <w:ind w:left="1620" w:hanging="1620"/>
        <w:rPr>
          <w:ins w:id="45" w:author="Rahman, Mohammed (FAA)" w:date="2021-03-24T12:22:00Z"/>
          <w:i/>
          <w:iCs/>
        </w:rPr>
      </w:pPr>
      <w:ins w:id="46" w:author="Rahman, Mohammed (FAA)" w:date="2021-03-24T12:22:00Z">
        <w:r w:rsidRPr="00A76461">
          <w:rPr>
            <w:i/>
            <w:iCs/>
          </w:rPr>
          <w:t xml:space="preserve">ITU-R M.1904 - Characteristics, performance requirements and protection criteria for receiving stations of the </w:t>
        </w:r>
        <w:proofErr w:type="spellStart"/>
        <w:r w:rsidRPr="00A76461">
          <w:rPr>
            <w:i/>
            <w:iCs/>
          </w:rPr>
          <w:t>radionavigation</w:t>
        </w:r>
        <w:proofErr w:type="spellEnd"/>
        <w:r w:rsidRPr="00A76461">
          <w:rPr>
            <w:i/>
            <w:iCs/>
          </w:rPr>
          <w:t xml:space="preserve">-satellite service (space-to-space) operating in the frequency bands 1 164-1 215 MHz, 1 215-1 300 MHz and 1 559-1 610 MHz, </w:t>
        </w:r>
      </w:ins>
    </w:p>
    <w:p w14:paraId="4D70948F" w14:textId="77777777" w:rsidR="00A76461" w:rsidRPr="00A76461" w:rsidRDefault="00A76461" w:rsidP="00A76461">
      <w:pPr>
        <w:ind w:left="1620" w:hanging="1620"/>
        <w:rPr>
          <w:ins w:id="47" w:author="Rahman, Mohammed (FAA)" w:date="2021-03-24T12:22:00Z"/>
          <w:i/>
          <w:iCs/>
        </w:rPr>
      </w:pPr>
      <w:ins w:id="48" w:author="Rahman, Mohammed (FAA)" w:date="2021-03-24T12:22:00Z">
        <w:r w:rsidRPr="00A76461">
          <w:rPr>
            <w:i/>
            <w:iCs/>
          </w:rPr>
          <w:t xml:space="preserve">ITU-R M.1905 - Characteristics and protection criteria for receiving earth stations in the </w:t>
        </w:r>
        <w:proofErr w:type="spellStart"/>
        <w:r w:rsidRPr="00A76461">
          <w:rPr>
            <w:i/>
            <w:iCs/>
          </w:rPr>
          <w:t>radionavigation</w:t>
        </w:r>
        <w:proofErr w:type="spellEnd"/>
        <w:r w:rsidRPr="00A76461">
          <w:rPr>
            <w:i/>
            <w:iCs/>
          </w:rPr>
          <w:t>-satellite service (space-to-Earth) operating in the band 1 164-1 215 MHz,</w:t>
        </w:r>
      </w:ins>
    </w:p>
    <w:p w14:paraId="730006EA" w14:textId="77777777" w:rsidR="00A76461" w:rsidRPr="00A76461" w:rsidRDefault="00A76461" w:rsidP="00A76461">
      <w:pPr>
        <w:ind w:left="1620" w:hanging="1620"/>
        <w:rPr>
          <w:ins w:id="49" w:author="Rahman, Mohammed (FAA)" w:date="2021-03-24T12:22:00Z"/>
          <w:i/>
          <w:iCs/>
        </w:rPr>
      </w:pPr>
      <w:ins w:id="50" w:author="Rahman, Mohammed (FAA)" w:date="2021-03-24T12:22:00Z">
        <w:r w:rsidRPr="00A76461">
          <w:rPr>
            <w:i/>
            <w:iCs/>
          </w:rPr>
          <w:t xml:space="preserve">ITU-R M.1906 - Characteristics and protection criteria of receiving space stations and characteristics of transmitting earth stations in the </w:t>
        </w:r>
        <w:proofErr w:type="spellStart"/>
        <w:r w:rsidRPr="00A76461">
          <w:rPr>
            <w:i/>
            <w:iCs/>
          </w:rPr>
          <w:t>radionavigation</w:t>
        </w:r>
        <w:proofErr w:type="spellEnd"/>
        <w:r w:rsidRPr="00A76461">
          <w:rPr>
            <w:i/>
            <w:iCs/>
          </w:rPr>
          <w:t>-satellite service (Earth-to-space) operating in the band 5 000-5 010 MHz,</w:t>
        </w:r>
      </w:ins>
    </w:p>
    <w:p w14:paraId="63163E76" w14:textId="77777777" w:rsidR="00A76461" w:rsidRPr="00A76461" w:rsidRDefault="00A76461" w:rsidP="00A76461">
      <w:pPr>
        <w:ind w:left="1800" w:hanging="1800"/>
        <w:rPr>
          <w:ins w:id="51" w:author="Rahman, Mohammed (FAA)" w:date="2021-03-24T12:22:00Z"/>
          <w:i/>
          <w:iCs/>
        </w:rPr>
      </w:pPr>
      <w:ins w:id="52" w:author="Rahman, Mohammed (FAA)" w:date="2021-03-24T12:22:00Z">
        <w:r w:rsidRPr="00A76461">
          <w:rPr>
            <w:i/>
            <w:iCs/>
          </w:rPr>
          <w:t xml:space="preserve">ITU-R M.2008-1 - Characteristics and protection criteria for radars operating in the aeronautical </w:t>
        </w:r>
        <w:proofErr w:type="spellStart"/>
        <w:r w:rsidRPr="00A76461">
          <w:rPr>
            <w:i/>
            <w:iCs/>
          </w:rPr>
          <w:t>radionavigation</w:t>
        </w:r>
        <w:proofErr w:type="spellEnd"/>
        <w:r w:rsidRPr="00A76461">
          <w:rPr>
            <w:i/>
            <w:iCs/>
          </w:rPr>
          <w:t xml:space="preserve"> service in the frequency band 13.25-13.40 GHz,</w:t>
        </w:r>
      </w:ins>
    </w:p>
    <w:p w14:paraId="67670DA8" w14:textId="77777777" w:rsidR="00A76461" w:rsidRPr="00A76461" w:rsidRDefault="00A76461" w:rsidP="00A76461">
      <w:pPr>
        <w:ind w:left="1620" w:hanging="1620"/>
        <w:rPr>
          <w:ins w:id="53" w:author="Rahman, Mohammed (FAA)" w:date="2021-03-24T12:22:00Z"/>
          <w:i/>
          <w:iCs/>
        </w:rPr>
      </w:pPr>
      <w:ins w:id="54" w:author="Rahman, Mohammed (FAA)" w:date="2021-03-24T12:22:00Z">
        <w:r w:rsidRPr="00A76461">
          <w:rPr>
            <w:i/>
            <w:iCs/>
          </w:rPr>
          <w:t xml:space="preserve">ITU-R M.2013 - Technical characteristics of, and protection criteria for non-ICAO aeronautical </w:t>
        </w:r>
        <w:proofErr w:type="spellStart"/>
        <w:r w:rsidRPr="00A76461">
          <w:rPr>
            <w:i/>
            <w:iCs/>
          </w:rPr>
          <w:t>radionavigation</w:t>
        </w:r>
        <w:proofErr w:type="spellEnd"/>
        <w:r w:rsidRPr="00A76461">
          <w:rPr>
            <w:i/>
            <w:iCs/>
          </w:rPr>
          <w:t xml:space="preserve"> systems, operating around 1 GHz,</w:t>
        </w:r>
      </w:ins>
    </w:p>
    <w:p w14:paraId="7783C93C" w14:textId="77777777" w:rsidR="00A76461" w:rsidRPr="00A76461" w:rsidRDefault="00A76461" w:rsidP="00A76461">
      <w:pPr>
        <w:ind w:left="1620" w:hanging="1620"/>
        <w:rPr>
          <w:ins w:id="55" w:author="Rahman, Mohammed (FAA)" w:date="2021-03-24T12:22:00Z"/>
          <w:i/>
          <w:iCs/>
        </w:rPr>
      </w:pPr>
      <w:ins w:id="56" w:author="Rahman, Mohammed (FAA)" w:date="2021-03-24T12:22:00Z">
        <w:r w:rsidRPr="00A76461">
          <w:rPr>
            <w:i/>
            <w:iCs/>
          </w:rPr>
          <w:t xml:space="preserve">ITU-R M.2030 - Evaluation method for pulsed interference from relevant radio sources other than in the </w:t>
        </w:r>
        <w:proofErr w:type="spellStart"/>
        <w:r w:rsidRPr="00A76461">
          <w:rPr>
            <w:i/>
            <w:iCs/>
          </w:rPr>
          <w:t>radionavigation</w:t>
        </w:r>
        <w:proofErr w:type="spellEnd"/>
        <w:r w:rsidRPr="00A76461">
          <w:rPr>
            <w:i/>
            <w:iCs/>
          </w:rPr>
          <w:t xml:space="preserve">-satellite service to the </w:t>
        </w:r>
        <w:proofErr w:type="spellStart"/>
        <w:r w:rsidRPr="00A76461">
          <w:rPr>
            <w:i/>
            <w:iCs/>
          </w:rPr>
          <w:t>radionavigation</w:t>
        </w:r>
        <w:proofErr w:type="spellEnd"/>
        <w:r w:rsidRPr="00A76461">
          <w:rPr>
            <w:i/>
            <w:iCs/>
          </w:rPr>
          <w:t>-satellite service systems and networks operating in the 1 164-1 215 MHz, 1 215-1 300 MHz and 1 559-1 610 MHz frequency bands,</w:t>
        </w:r>
      </w:ins>
    </w:p>
    <w:p w14:paraId="15CBEF85" w14:textId="77777777" w:rsidR="00A76461" w:rsidRPr="00A76461" w:rsidRDefault="00A76461" w:rsidP="00A76461">
      <w:pPr>
        <w:ind w:left="1620" w:hanging="1620"/>
        <w:rPr>
          <w:ins w:id="57" w:author="Rahman, Mohammed (FAA)" w:date="2021-03-24T12:22:00Z"/>
          <w:i/>
          <w:iCs/>
        </w:rPr>
      </w:pPr>
      <w:ins w:id="58" w:author="Rahman, Mohammed (FAA)" w:date="2021-03-24T12:22:00Z">
        <w:r w:rsidRPr="00A76461">
          <w:rPr>
            <w:i/>
            <w:iCs/>
          </w:rPr>
          <w:t xml:space="preserve">ITU-R M.2031 - Characteristics and protection criteria of receiving earth stations and characteristics of transmitting space stations in the </w:t>
        </w:r>
        <w:proofErr w:type="spellStart"/>
        <w:r w:rsidRPr="00A76461">
          <w:rPr>
            <w:i/>
            <w:iCs/>
          </w:rPr>
          <w:t>radionavigation</w:t>
        </w:r>
        <w:proofErr w:type="spellEnd"/>
        <w:r w:rsidRPr="00A76461">
          <w:rPr>
            <w:i/>
            <w:iCs/>
          </w:rPr>
          <w:t>-satellite service (space-to-Earth) operating in the band 5 010-5 030 MHz,</w:t>
        </w:r>
      </w:ins>
    </w:p>
    <w:p w14:paraId="4BB08A5F" w14:textId="77777777" w:rsidR="00A76461" w:rsidRPr="00A76461" w:rsidRDefault="00A76461" w:rsidP="00A76461">
      <w:pPr>
        <w:ind w:left="1620" w:hanging="1620"/>
        <w:rPr>
          <w:ins w:id="59" w:author="Rahman, Mohammed (FAA)" w:date="2021-03-24T12:22:00Z"/>
          <w:i/>
          <w:iCs/>
        </w:rPr>
      </w:pPr>
      <w:ins w:id="60" w:author="Rahman, Mohammed (FAA)" w:date="2021-03-24T12:22:00Z">
        <w:r w:rsidRPr="00A76461">
          <w:rPr>
            <w:i/>
            <w:iCs/>
          </w:rPr>
          <w:lastRenderedPageBreak/>
          <w:t>ITU-R M.2059 - Operational and technical characteristics and protection criteria of radio altimeters utilizing the band 4 200-4 400 MHz,</w:t>
        </w:r>
      </w:ins>
    </w:p>
    <w:p w14:paraId="33463FC6" w14:textId="5E0E1E7F" w:rsidR="00A76461" w:rsidRPr="00A76461" w:rsidRDefault="00A76461" w:rsidP="00C10245">
      <w:pPr>
        <w:ind w:left="1620" w:hanging="1620"/>
        <w:rPr>
          <w:ins w:id="61" w:author="Rahman, Mohammed (FAA)" w:date="2021-03-24T12:22:00Z"/>
          <w:i/>
          <w:iCs/>
        </w:rPr>
      </w:pPr>
      <w:ins w:id="62" w:author="Rahman, Mohammed (FAA)" w:date="2021-03-24T12:22:00Z">
        <w:r w:rsidRPr="00A76461">
          <w:rPr>
            <w:i/>
            <w:iCs/>
          </w:rPr>
          <w:t>ITU-R M.2085 - Technical conditions for the use of wireless avionics intra-communication systems operating in the aeronautical mobile (R) service in the frequency band 4 200- 4 400 MHz,</w:t>
        </w:r>
      </w:ins>
    </w:p>
    <w:p w14:paraId="290955F7" w14:textId="77777777" w:rsidR="00A76461" w:rsidRPr="00A76461" w:rsidRDefault="00A76461" w:rsidP="00A76461">
      <w:pPr>
        <w:ind w:left="1530" w:hanging="1530"/>
        <w:rPr>
          <w:ins w:id="63" w:author="Rahman, Mohammed (FAA)" w:date="2021-03-24T12:22:00Z"/>
          <w:i/>
          <w:iCs/>
        </w:rPr>
      </w:pPr>
      <w:ins w:id="64" w:author="Rahman, Mohammed (FAA)" w:date="2021-03-24T12:22:00Z">
        <w:r w:rsidRPr="00A76461">
          <w:rPr>
            <w:i/>
            <w:iCs/>
          </w:rPr>
          <w:t xml:space="preserve">ITU-R RS.577 - Frequency bands and required bandwidths used for </w:t>
        </w:r>
        <w:proofErr w:type="spellStart"/>
        <w:r w:rsidRPr="00A76461">
          <w:rPr>
            <w:i/>
            <w:iCs/>
          </w:rPr>
          <w:t>spaceborne</w:t>
        </w:r>
        <w:proofErr w:type="spellEnd"/>
        <w:r w:rsidRPr="00A76461">
          <w:rPr>
            <w:i/>
            <w:iCs/>
          </w:rPr>
          <w:t xml:space="preserve"> active sensors operating in the Earth exploration-satellite (active) and space research (active) services, </w:t>
        </w:r>
      </w:ins>
    </w:p>
    <w:p w14:paraId="66339FB2" w14:textId="77777777" w:rsidR="00A76461" w:rsidRPr="00A76461" w:rsidRDefault="00A76461" w:rsidP="00A76461">
      <w:pPr>
        <w:rPr>
          <w:ins w:id="65" w:author="Rahman, Mohammed (FAA)" w:date="2021-03-24T12:22:00Z"/>
          <w:i/>
          <w:iCs/>
        </w:rPr>
      </w:pPr>
      <w:ins w:id="66" w:author="Rahman, Mohammed (FAA)" w:date="2021-03-24T12:22:00Z">
        <w:r w:rsidRPr="00A76461">
          <w:rPr>
            <w:i/>
            <w:iCs/>
          </w:rPr>
          <w:t xml:space="preserve">ITU-R RS.1166 - Performance and interference criteria for active </w:t>
        </w:r>
        <w:proofErr w:type="spellStart"/>
        <w:r w:rsidRPr="00A76461">
          <w:rPr>
            <w:i/>
            <w:iCs/>
          </w:rPr>
          <w:t>spaceborne</w:t>
        </w:r>
        <w:proofErr w:type="spellEnd"/>
        <w:r w:rsidRPr="00A76461">
          <w:rPr>
            <w:i/>
            <w:iCs/>
          </w:rPr>
          <w:t xml:space="preserve"> sensors,</w:t>
        </w:r>
      </w:ins>
    </w:p>
    <w:p w14:paraId="65826DFE" w14:textId="77777777" w:rsidR="00A76461" w:rsidRPr="00A76461" w:rsidRDefault="00A76461" w:rsidP="00A76461">
      <w:pPr>
        <w:ind w:left="1710" w:hanging="1710"/>
        <w:rPr>
          <w:ins w:id="67" w:author="Rahman, Mohammed (FAA)" w:date="2021-03-24T12:22:00Z"/>
          <w:i/>
          <w:iCs/>
        </w:rPr>
      </w:pPr>
      <w:ins w:id="68" w:author="Rahman, Mohammed (FAA)" w:date="2021-03-24T12:22:00Z">
        <w:r w:rsidRPr="00A76461">
          <w:rPr>
            <w:i/>
            <w:iCs/>
          </w:rPr>
          <w:t xml:space="preserve">ITU-R RS.1624 - Sharing between the Earth exploration satellite (passive) and airborne altimeters in the aeronautical </w:t>
        </w:r>
        <w:proofErr w:type="spellStart"/>
        <w:r w:rsidRPr="00A76461">
          <w:rPr>
            <w:i/>
            <w:iCs/>
          </w:rPr>
          <w:t>radionavigation</w:t>
        </w:r>
        <w:proofErr w:type="spellEnd"/>
        <w:r w:rsidRPr="00A76461">
          <w:rPr>
            <w:i/>
            <w:iCs/>
          </w:rPr>
          <w:t xml:space="preserve"> service in the band 4 200-4 400 MHz,</w:t>
        </w:r>
      </w:ins>
    </w:p>
    <w:p w14:paraId="57C28C8D" w14:textId="77777777" w:rsidR="00A76461" w:rsidRPr="00A76461" w:rsidRDefault="00A76461" w:rsidP="00A76461">
      <w:pPr>
        <w:rPr>
          <w:ins w:id="69" w:author="Rahman, Mohammed (FAA)" w:date="2021-03-24T12:22:00Z"/>
          <w:i/>
          <w:iCs/>
        </w:rPr>
      </w:pPr>
      <w:ins w:id="70" w:author="Rahman, Mohammed (FAA)" w:date="2021-03-24T12:22:00Z">
        <w:r w:rsidRPr="00A76461">
          <w:rPr>
            <w:i/>
            <w:iCs/>
          </w:rPr>
          <w:t xml:space="preserve">ITU-R RS.2068-1 - </w:t>
        </w:r>
        <w:r w:rsidRPr="00C10245">
          <w:rPr>
            <w:i/>
            <w:iCs/>
            <w:highlight w:val="yellow"/>
          </w:rPr>
          <w:t>TBD</w:t>
        </w:r>
      </w:ins>
    </w:p>
    <w:p w14:paraId="5D96F0E9" w14:textId="77777777" w:rsidR="00A76461" w:rsidRPr="00A76461" w:rsidRDefault="00A76461" w:rsidP="00A76461">
      <w:pPr>
        <w:ind w:left="1710" w:hanging="1710"/>
        <w:rPr>
          <w:ins w:id="71" w:author="Rahman, Mohammed (FAA)" w:date="2021-03-24T12:22:00Z"/>
          <w:i/>
          <w:iCs/>
        </w:rPr>
      </w:pPr>
      <w:ins w:id="72" w:author="Rahman, Mohammed (FAA)" w:date="2021-03-24T12:22:00Z">
        <w:r w:rsidRPr="00A76461">
          <w:rPr>
            <w:i/>
            <w:iCs/>
          </w:rPr>
          <w:t>ITU-R RS.2105 - Typical technical and operational characteristics of Earth exploration-satellite service (active) systems using allocations between 432 MHz and 238 GHz,</w:t>
        </w:r>
      </w:ins>
    </w:p>
    <w:p w14:paraId="762C04DE" w14:textId="3E6767ED" w:rsidR="00A76461" w:rsidRPr="00A76461" w:rsidRDefault="00A76461" w:rsidP="00C10245">
      <w:pPr>
        <w:ind w:left="3150" w:hanging="3150"/>
        <w:rPr>
          <w:ins w:id="73" w:author="Rahman, Mohammed (FAA)" w:date="2021-03-24T12:22:00Z"/>
          <w:i/>
          <w:iCs/>
        </w:rPr>
      </w:pPr>
      <w:ins w:id="74" w:author="Rahman, Mohammed (FAA)" w:date="2021-03-24T12:30:00Z">
        <w:r w:rsidRPr="00A76461">
          <w:rPr>
            <w:i/>
            <w:iCs/>
          </w:rPr>
          <w:t>ITU-R S.1340</w:t>
        </w:r>
        <w:r>
          <w:rPr>
            <w:i/>
            <w:iCs/>
          </w:rPr>
          <w:t>/</w:t>
        </w:r>
        <w:r w:rsidRPr="00A76461">
          <w:rPr>
            <w:i/>
            <w:iCs/>
          </w:rPr>
          <w:t xml:space="preserve"> </w:t>
        </w:r>
        <w:r>
          <w:rPr>
            <w:i/>
            <w:iCs/>
          </w:rPr>
          <w:t xml:space="preserve">ITU R S.1340-0 </w:t>
        </w:r>
      </w:ins>
      <w:ins w:id="75" w:author="Rahman, Mohammed (FAA)" w:date="2021-03-24T12:22:00Z">
        <w:r w:rsidRPr="00A76461">
          <w:rPr>
            <w:i/>
            <w:iCs/>
          </w:rPr>
          <w:t>-</w:t>
        </w:r>
      </w:ins>
      <w:ins w:id="76" w:author="Rahman, Mohammed (FAA)" w:date="2021-03-24T12:30:00Z">
        <w:r>
          <w:rPr>
            <w:i/>
            <w:iCs/>
          </w:rPr>
          <w:t xml:space="preserve"> </w:t>
        </w:r>
      </w:ins>
      <w:ins w:id="77" w:author="Rahman, Mohammed (FAA)" w:date="2021-03-24T12:22:00Z">
        <w:r w:rsidRPr="00A76461">
          <w:rPr>
            <w:i/>
            <w:iCs/>
          </w:rPr>
          <w:t xml:space="preserve">Sharing between feeder links for the mobile-satellite service and the aeronautical </w:t>
        </w:r>
        <w:proofErr w:type="spellStart"/>
        <w:r w:rsidRPr="00A76461">
          <w:rPr>
            <w:i/>
            <w:iCs/>
          </w:rPr>
          <w:t>radionavigation</w:t>
        </w:r>
        <w:proofErr w:type="spellEnd"/>
        <w:r w:rsidRPr="00A76461">
          <w:rPr>
            <w:i/>
            <w:iCs/>
          </w:rPr>
          <w:t xml:space="preserve"> service in the Earth-to-space direction in the band 15.4-15.7 GHz</w:t>
        </w:r>
      </w:ins>
    </w:p>
    <w:p w14:paraId="1A1371EA" w14:textId="78AB6CFB" w:rsidR="00A76461" w:rsidRPr="00A76461" w:rsidRDefault="00A76461" w:rsidP="00A76461">
      <w:pPr>
        <w:ind w:left="3150" w:hanging="3150"/>
        <w:rPr>
          <w:ins w:id="78" w:author="Rahman, Mohammed (FAA)" w:date="2021-03-24T12:22:00Z"/>
          <w:i/>
          <w:iCs/>
        </w:rPr>
      </w:pPr>
      <w:ins w:id="79" w:author="Rahman, Mohammed (FAA)" w:date="2021-03-24T12:22:00Z">
        <w:r w:rsidRPr="00A76461">
          <w:rPr>
            <w:i/>
            <w:iCs/>
          </w:rPr>
          <w:t>ITU-R S.1341</w:t>
        </w:r>
      </w:ins>
      <w:ins w:id="80" w:author="Rahman, Mohammed (FAA)" w:date="2021-03-24T12:31:00Z">
        <w:r>
          <w:rPr>
            <w:i/>
            <w:iCs/>
          </w:rPr>
          <w:t>/</w:t>
        </w:r>
        <w:r w:rsidRPr="00A76461">
          <w:rPr>
            <w:i/>
            <w:iCs/>
          </w:rPr>
          <w:t>ITU-R S.1341-0</w:t>
        </w:r>
        <w:r>
          <w:rPr>
            <w:i/>
            <w:iCs/>
          </w:rPr>
          <w:t xml:space="preserve"> </w:t>
        </w:r>
      </w:ins>
      <w:ins w:id="81" w:author="Rahman, Mohammed (FAA)" w:date="2021-03-24T12:22:00Z">
        <w:r w:rsidRPr="00A76461">
          <w:rPr>
            <w:i/>
            <w:iCs/>
          </w:rPr>
          <w:t xml:space="preserve">- Sharing between feeder links for the mobile-satellite service and the aeronautical </w:t>
        </w:r>
        <w:proofErr w:type="spellStart"/>
        <w:r w:rsidRPr="00A76461">
          <w:rPr>
            <w:i/>
            <w:iCs/>
          </w:rPr>
          <w:t>radionavigation</w:t>
        </w:r>
        <w:proofErr w:type="spellEnd"/>
        <w:r w:rsidRPr="00A76461">
          <w:rPr>
            <w:i/>
            <w:iCs/>
          </w:rPr>
          <w:t xml:space="preserve"> service in the space-to-Earth direction in the band 15.4-15.7 GHz and the protection of the radio astronomy service in the band 15.35-15.4 GHz</w:t>
        </w:r>
      </w:ins>
      <w:ins w:id="82" w:author="Rahman, Mohammed (FAA)" w:date="2021-03-24T14:10:00Z">
        <w:r w:rsidR="004A169A">
          <w:rPr>
            <w:i/>
            <w:iCs/>
          </w:rPr>
          <w:t>,</w:t>
        </w:r>
      </w:ins>
    </w:p>
    <w:p w14:paraId="75001EDA" w14:textId="1A18C955" w:rsidR="00A76461" w:rsidRPr="006C4F19" w:rsidRDefault="00A76461" w:rsidP="00A76461">
      <w:pPr>
        <w:rPr>
          <w:i/>
          <w:iCs/>
        </w:rPr>
      </w:pPr>
      <w:ins w:id="83" w:author="Rahman, Mohammed (FAA)" w:date="2021-03-24T12:22:00Z">
        <w:r w:rsidRPr="00A76461">
          <w:rPr>
            <w:i/>
            <w:iCs/>
          </w:rPr>
          <w:t xml:space="preserve">ITU-R RA.769-2 - </w:t>
        </w:r>
      </w:ins>
      <w:ins w:id="84" w:author="Rahman, Mohammed (FAA)" w:date="2021-03-24T14:10:00Z">
        <w:r w:rsidR="004A169A" w:rsidRPr="004A169A">
          <w:rPr>
            <w:i/>
            <w:iCs/>
          </w:rPr>
          <w:t>Protection criteria used for radio astronomical measurements</w:t>
        </w:r>
        <w:r w:rsidR="004A169A">
          <w:rPr>
            <w:i/>
            <w:iCs/>
          </w:rPr>
          <w:t>.</w:t>
        </w:r>
      </w:ins>
    </w:p>
    <w:p w14:paraId="06C2E295" w14:textId="5B5C8A1F" w:rsidR="006C4F19" w:rsidRPr="006C4F19" w:rsidRDefault="006C4F19" w:rsidP="006C4F19">
      <w:pPr>
        <w:pStyle w:val="Headingi"/>
      </w:pPr>
      <w:r w:rsidRPr="006C4F19">
        <w:t xml:space="preserve">Reports </w:t>
      </w:r>
    </w:p>
    <w:p w14:paraId="639A3FFF" w14:textId="77777777" w:rsidR="006C4F19" w:rsidRPr="006C4F19" w:rsidRDefault="006C4F19" w:rsidP="006C4F19">
      <w:pPr>
        <w:tabs>
          <w:tab w:val="clear" w:pos="2268"/>
          <w:tab w:val="left" w:pos="1843"/>
          <w:tab w:val="left" w:pos="2608"/>
          <w:tab w:val="left" w:pos="3345"/>
        </w:tabs>
        <w:spacing w:before="80"/>
        <w:ind w:left="1871" w:hanging="1871"/>
      </w:pPr>
      <w:r w:rsidRPr="006C4F19">
        <w:rPr>
          <w:rStyle w:val="Hyperlink"/>
        </w:rPr>
        <w:t xml:space="preserve">ITU-R </w:t>
      </w:r>
      <w:hyperlink r:id="rId7" w:history="1">
        <w:r w:rsidRPr="006C4F19">
          <w:rPr>
            <w:rStyle w:val="Hyperlink"/>
          </w:rPr>
          <w:t>M.2204</w:t>
        </w:r>
      </w:hyperlink>
      <w:r w:rsidRPr="006C4F19">
        <w:t>:</w:t>
      </w:r>
      <w:r w:rsidRPr="006C4F19">
        <w:tab/>
        <w:t>Characteristics and spectrum considerations for sense and avoid systems use on Unmanned Aircraft Systems (UAS)</w:t>
      </w:r>
    </w:p>
    <w:p w14:paraId="2502483E" w14:textId="77777777" w:rsidR="006C4F19" w:rsidRPr="006C4F19" w:rsidRDefault="006C4F19" w:rsidP="004C7D4D">
      <w:pPr>
        <w:tabs>
          <w:tab w:val="clear" w:pos="1134"/>
          <w:tab w:val="clear" w:pos="1871"/>
          <w:tab w:val="clear" w:pos="2268"/>
        </w:tabs>
        <w:overflowPunct/>
        <w:autoSpaceDE/>
        <w:autoSpaceDN/>
        <w:adjustRightInd/>
        <w:spacing w:before="0"/>
        <w:textAlignment w:val="auto"/>
        <w:rPr>
          <w:i/>
          <w:iCs/>
        </w:rPr>
      </w:pPr>
    </w:p>
    <w:p w14:paraId="4103A3D7" w14:textId="77777777" w:rsidR="00A07758" w:rsidRPr="006C4F19" w:rsidRDefault="00A07758">
      <w:pPr>
        <w:tabs>
          <w:tab w:val="clear" w:pos="1134"/>
          <w:tab w:val="clear" w:pos="1871"/>
          <w:tab w:val="clear" w:pos="2268"/>
        </w:tabs>
        <w:overflowPunct/>
        <w:autoSpaceDE/>
        <w:autoSpaceDN/>
        <w:adjustRightInd/>
        <w:spacing w:before="0"/>
        <w:textAlignment w:val="auto"/>
        <w:rPr>
          <w:sz w:val="28"/>
        </w:rPr>
      </w:pPr>
      <w:r w:rsidRPr="006C4F19">
        <w:br w:type="page"/>
      </w:r>
    </w:p>
    <w:p w14:paraId="43B1444D" w14:textId="77777777" w:rsidR="00A07758" w:rsidRPr="006C4F19" w:rsidRDefault="00A07758" w:rsidP="004C7D4D">
      <w:pPr>
        <w:pStyle w:val="Title3"/>
      </w:pPr>
      <w:r w:rsidRPr="006C4F19">
        <w:lastRenderedPageBreak/>
        <w:t>TABLE OF CONTENTS</w:t>
      </w:r>
    </w:p>
    <w:p w14:paraId="0296059C" w14:textId="77777777" w:rsidR="00A07758" w:rsidRPr="006C4F19" w:rsidRDefault="00A07758" w:rsidP="004C7D4D">
      <w:pPr>
        <w:pStyle w:val="toc0"/>
        <w:jc w:val="right"/>
      </w:pPr>
      <w:r w:rsidRPr="006C4F19">
        <w:t>Page</w:t>
      </w:r>
    </w:p>
    <w:p w14:paraId="5061D7A9" w14:textId="79644BDC" w:rsidR="00A07758" w:rsidRPr="006C4F19" w:rsidRDefault="00A07758">
      <w:pPr>
        <w:pStyle w:val="TOC1"/>
        <w:rPr>
          <w:rFonts w:asciiTheme="minorHAnsi" w:eastAsiaTheme="minorEastAsia" w:hAnsiTheme="minorHAnsi" w:cstheme="minorBidi"/>
          <w:noProof/>
          <w:sz w:val="22"/>
          <w:szCs w:val="22"/>
          <w:lang w:eastAsia="en-GB"/>
        </w:rPr>
      </w:pPr>
      <w:r w:rsidRPr="006C4F19">
        <w:rPr>
          <w:snapToGrid w:val="0"/>
        </w:rPr>
        <w:fldChar w:fldCharType="begin"/>
      </w:r>
      <w:r w:rsidRPr="006C4F19">
        <w:rPr>
          <w:snapToGrid w:val="0"/>
        </w:rPr>
        <w:instrText xml:space="preserve"> TOC \o "1-2" \h \z \t "Annex_No;1;Annex_title;1;Method_heading3;3" </w:instrText>
      </w:r>
      <w:r w:rsidRPr="006C4F19">
        <w:rPr>
          <w:snapToGrid w:val="0"/>
        </w:rPr>
        <w:fldChar w:fldCharType="separate"/>
      </w:r>
      <w:hyperlink w:anchor="_Toc56692186" w:history="1">
        <w:r w:rsidRPr="006C4F19">
          <w:rPr>
            <w:rStyle w:val="Hyperlink"/>
            <w:noProof/>
          </w:rPr>
          <w:t>1</w:t>
        </w:r>
        <w:r w:rsidRPr="006C4F19">
          <w:rPr>
            <w:rFonts w:asciiTheme="minorHAnsi" w:eastAsiaTheme="minorEastAsia" w:hAnsiTheme="minorHAnsi" w:cstheme="minorBidi"/>
            <w:noProof/>
            <w:sz w:val="22"/>
            <w:szCs w:val="22"/>
            <w:lang w:eastAsia="en-GB"/>
          </w:rPr>
          <w:tab/>
        </w:r>
        <w:r w:rsidRPr="006C4F19">
          <w:rPr>
            <w:rStyle w:val="Hyperlink"/>
            <w:noProof/>
          </w:rPr>
          <w:t>Background</w:t>
        </w:r>
        <w:r w:rsidRPr="006C4F19">
          <w:rPr>
            <w:noProof/>
            <w:webHidden/>
          </w:rPr>
          <w:tab/>
        </w:r>
        <w:r w:rsidRPr="006C4F19">
          <w:rPr>
            <w:noProof/>
            <w:webHidden/>
          </w:rPr>
          <w:tab/>
        </w:r>
        <w:r w:rsidRPr="006C4F19">
          <w:rPr>
            <w:noProof/>
            <w:webHidden/>
          </w:rPr>
          <w:fldChar w:fldCharType="begin"/>
        </w:r>
        <w:r w:rsidRPr="006C4F19">
          <w:rPr>
            <w:noProof/>
            <w:webHidden/>
          </w:rPr>
          <w:instrText xml:space="preserve"> PAGEREF _Toc56692186 \h </w:instrText>
        </w:r>
        <w:r w:rsidRPr="006C4F19">
          <w:rPr>
            <w:noProof/>
            <w:webHidden/>
          </w:rPr>
        </w:r>
        <w:r w:rsidRPr="006C4F19">
          <w:rPr>
            <w:noProof/>
            <w:webHidden/>
          </w:rPr>
          <w:fldChar w:fldCharType="separate"/>
        </w:r>
        <w:r w:rsidR="00FD161E">
          <w:rPr>
            <w:noProof/>
            <w:webHidden/>
          </w:rPr>
          <w:t>4</w:t>
        </w:r>
        <w:r w:rsidRPr="006C4F19">
          <w:rPr>
            <w:noProof/>
            <w:webHidden/>
          </w:rPr>
          <w:fldChar w:fldCharType="end"/>
        </w:r>
      </w:hyperlink>
    </w:p>
    <w:p w14:paraId="549B4BC2" w14:textId="1A402001" w:rsidR="00A07758" w:rsidRPr="006C4F19" w:rsidRDefault="00795317">
      <w:pPr>
        <w:pStyle w:val="TOC2"/>
        <w:rPr>
          <w:rFonts w:asciiTheme="minorHAnsi" w:eastAsiaTheme="minorEastAsia" w:hAnsiTheme="minorHAnsi" w:cstheme="minorBidi"/>
          <w:noProof/>
          <w:sz w:val="22"/>
          <w:szCs w:val="22"/>
          <w:lang w:eastAsia="en-GB"/>
        </w:rPr>
      </w:pPr>
      <w:hyperlink w:anchor="_Toc56692187" w:history="1">
        <w:r w:rsidR="00A07758" w:rsidRPr="006C4F19">
          <w:rPr>
            <w:rStyle w:val="Hyperlink"/>
            <w:noProof/>
          </w:rPr>
          <w:t>2</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Terminology/Definitions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_Toc56692187 \h </w:instrText>
        </w:r>
        <w:r w:rsidR="00A07758" w:rsidRPr="006C4F19">
          <w:rPr>
            <w:noProof/>
            <w:webHidden/>
          </w:rPr>
        </w:r>
        <w:r w:rsidR="00A07758" w:rsidRPr="006C4F19">
          <w:rPr>
            <w:noProof/>
            <w:webHidden/>
          </w:rPr>
          <w:fldChar w:fldCharType="separate"/>
        </w:r>
        <w:r w:rsidR="00FD161E">
          <w:rPr>
            <w:noProof/>
            <w:webHidden/>
          </w:rPr>
          <w:t>4</w:t>
        </w:r>
        <w:r w:rsidR="00A07758" w:rsidRPr="006C4F19">
          <w:rPr>
            <w:noProof/>
            <w:webHidden/>
          </w:rPr>
          <w:fldChar w:fldCharType="end"/>
        </w:r>
      </w:hyperlink>
    </w:p>
    <w:p w14:paraId="64B62864" w14:textId="2AD620FA" w:rsidR="00A07758" w:rsidRPr="006C4F19" w:rsidRDefault="00795317">
      <w:pPr>
        <w:pStyle w:val="TOC2"/>
        <w:rPr>
          <w:rFonts w:asciiTheme="minorHAnsi" w:eastAsiaTheme="minorEastAsia" w:hAnsiTheme="minorHAnsi" w:cstheme="minorBidi"/>
          <w:noProof/>
          <w:sz w:val="22"/>
          <w:szCs w:val="22"/>
          <w:lang w:eastAsia="en-GB"/>
        </w:rPr>
      </w:pPr>
      <w:hyperlink w:anchor="_Toc56692188" w:history="1">
        <w:r w:rsidR="00A07758" w:rsidRPr="006C4F19">
          <w:rPr>
            <w:rStyle w:val="Hyperlink"/>
            <w:noProof/>
          </w:rPr>
          <w:t>2.1</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Airspace</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_Toc56692188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3B387924" w14:textId="0AFB415B" w:rsidR="00A07758" w:rsidRPr="006C4F19" w:rsidRDefault="00795317">
      <w:pPr>
        <w:pStyle w:val="TOC2"/>
        <w:rPr>
          <w:rFonts w:asciiTheme="minorHAnsi" w:eastAsiaTheme="minorEastAsia" w:hAnsiTheme="minorHAnsi" w:cstheme="minorBidi"/>
          <w:noProof/>
          <w:sz w:val="22"/>
          <w:szCs w:val="22"/>
          <w:lang w:eastAsia="en-GB"/>
        </w:rPr>
      </w:pPr>
      <w:hyperlink w:anchor="_Toc56692189" w:history="1">
        <w:r w:rsidR="00A07758" w:rsidRPr="006C4F19">
          <w:rPr>
            <w:rStyle w:val="Hyperlink"/>
            <w:noProof/>
          </w:rPr>
          <w:t>2.2</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Categories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_Toc56692189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008C3ABD" w14:textId="7AD91381" w:rsidR="00A07758" w:rsidRPr="006C4F19" w:rsidRDefault="00795317">
      <w:pPr>
        <w:pStyle w:val="TOC1"/>
        <w:rPr>
          <w:rFonts w:asciiTheme="minorHAnsi" w:eastAsiaTheme="minorEastAsia" w:hAnsiTheme="minorHAnsi" w:cstheme="minorBidi"/>
          <w:noProof/>
          <w:sz w:val="22"/>
          <w:szCs w:val="22"/>
          <w:lang w:eastAsia="en-GB"/>
        </w:rPr>
      </w:pPr>
      <w:hyperlink w:anchor="_Toc56692190" w:history="1">
        <w:r w:rsidR="00A07758" w:rsidRPr="006C4F19">
          <w:rPr>
            <w:rStyle w:val="Hyperlink"/>
            <w:noProof/>
          </w:rPr>
          <w:t>3</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Scenarios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_Toc56692190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1EB62447" w14:textId="284D59A1" w:rsidR="00A07758" w:rsidRPr="006C4F19" w:rsidRDefault="00795317">
      <w:pPr>
        <w:pStyle w:val="TOC1"/>
        <w:rPr>
          <w:rFonts w:asciiTheme="minorHAnsi" w:eastAsiaTheme="minorEastAsia" w:hAnsiTheme="minorHAnsi" w:cstheme="minorBidi"/>
          <w:noProof/>
          <w:sz w:val="22"/>
          <w:szCs w:val="22"/>
          <w:lang w:eastAsia="en-GB"/>
        </w:rPr>
      </w:pPr>
      <w:hyperlink w:anchor="_Toc56692191" w:history="1">
        <w:r w:rsidR="00A07758" w:rsidRPr="006C4F19">
          <w:rPr>
            <w:rStyle w:val="Hyperlink"/>
            <w:noProof/>
          </w:rPr>
          <w:t>4</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Description of principles for ground based detect and avoid</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_Toc56692191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4C9A7370" w14:textId="18FD733F" w:rsidR="00A07758" w:rsidRPr="006C4F19" w:rsidRDefault="00795317">
      <w:pPr>
        <w:pStyle w:val="TOC1"/>
        <w:rPr>
          <w:rFonts w:asciiTheme="minorHAnsi" w:eastAsiaTheme="minorEastAsia" w:hAnsiTheme="minorHAnsi" w:cstheme="minorBidi"/>
          <w:noProof/>
          <w:sz w:val="22"/>
          <w:szCs w:val="22"/>
          <w:lang w:eastAsia="en-GB"/>
        </w:rPr>
      </w:pPr>
      <w:hyperlink w:anchor="_Toc56692192" w:history="1">
        <w:r w:rsidR="00A07758" w:rsidRPr="006C4F19">
          <w:rPr>
            <w:rStyle w:val="Hyperlink"/>
            <w:noProof/>
          </w:rPr>
          <w:t>5</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 xml:space="preserve">Spectrum analysis on suitability for ground based detect and avoid </w:t>
        </w:r>
        <w:r w:rsidR="00A07758" w:rsidRPr="006C4F19">
          <w:rPr>
            <w:rStyle w:val="Hyperlink"/>
            <w:noProof/>
          </w:rPr>
          <w:br/>
          <w:t>system for unmanned aircraft</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_Toc56692192 \h </w:instrText>
        </w:r>
        <w:r w:rsidR="00A07758" w:rsidRPr="006C4F19">
          <w:rPr>
            <w:noProof/>
            <w:webHidden/>
          </w:rPr>
        </w:r>
        <w:r w:rsidR="00A07758" w:rsidRPr="006C4F19">
          <w:rPr>
            <w:noProof/>
            <w:webHidden/>
          </w:rPr>
          <w:fldChar w:fldCharType="separate"/>
        </w:r>
        <w:r w:rsidR="00FD161E">
          <w:rPr>
            <w:noProof/>
            <w:webHidden/>
          </w:rPr>
          <w:t>5</w:t>
        </w:r>
        <w:r w:rsidR="00A07758" w:rsidRPr="006C4F19">
          <w:rPr>
            <w:noProof/>
            <w:webHidden/>
          </w:rPr>
          <w:fldChar w:fldCharType="end"/>
        </w:r>
      </w:hyperlink>
    </w:p>
    <w:p w14:paraId="5C4B6524" w14:textId="45362287" w:rsidR="00A07758" w:rsidRPr="006C4F19" w:rsidRDefault="00795317">
      <w:pPr>
        <w:pStyle w:val="TOC2"/>
        <w:rPr>
          <w:rFonts w:asciiTheme="minorHAnsi" w:eastAsiaTheme="minorEastAsia" w:hAnsiTheme="minorHAnsi" w:cstheme="minorBidi"/>
          <w:noProof/>
          <w:sz w:val="22"/>
          <w:szCs w:val="22"/>
          <w:lang w:eastAsia="en-GB"/>
        </w:rPr>
      </w:pPr>
      <w:hyperlink w:anchor="_Toc56692193" w:history="1">
        <w:r w:rsidR="00A07758" w:rsidRPr="006C4F19">
          <w:rPr>
            <w:rStyle w:val="Hyperlink"/>
            <w:noProof/>
          </w:rPr>
          <w:t>5.1</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Criteria for suitability of spectrum for detect and avoid systems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_Toc56692193 \h </w:instrText>
        </w:r>
        <w:r w:rsidR="00A07758" w:rsidRPr="006C4F19">
          <w:rPr>
            <w:noProof/>
            <w:webHidden/>
          </w:rPr>
        </w:r>
        <w:r w:rsidR="00A07758" w:rsidRPr="006C4F19">
          <w:rPr>
            <w:noProof/>
            <w:webHidden/>
          </w:rPr>
          <w:fldChar w:fldCharType="separate"/>
        </w:r>
        <w:r w:rsidR="00FD161E">
          <w:rPr>
            <w:noProof/>
            <w:webHidden/>
          </w:rPr>
          <w:t>6</w:t>
        </w:r>
        <w:r w:rsidR="00A07758" w:rsidRPr="006C4F19">
          <w:rPr>
            <w:noProof/>
            <w:webHidden/>
          </w:rPr>
          <w:fldChar w:fldCharType="end"/>
        </w:r>
      </w:hyperlink>
    </w:p>
    <w:p w14:paraId="53740951" w14:textId="0A16792D" w:rsidR="00A07758" w:rsidRPr="006C4F19" w:rsidRDefault="00795317">
      <w:pPr>
        <w:pStyle w:val="TOC2"/>
        <w:rPr>
          <w:rFonts w:asciiTheme="minorHAnsi" w:eastAsiaTheme="minorEastAsia" w:hAnsiTheme="minorHAnsi" w:cstheme="minorBidi"/>
          <w:noProof/>
          <w:sz w:val="22"/>
          <w:szCs w:val="22"/>
          <w:lang w:eastAsia="en-GB"/>
        </w:rPr>
      </w:pPr>
      <w:hyperlink w:anchor="_Toc56692194" w:history="1">
        <w:r w:rsidR="00A07758" w:rsidRPr="006C4F19">
          <w:rPr>
            <w:rStyle w:val="Hyperlink"/>
            <w:noProof/>
          </w:rPr>
          <w:t>5.2</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Analysis of the suitability of frequency bands</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_Toc56692194 \h </w:instrText>
        </w:r>
        <w:r w:rsidR="00A07758" w:rsidRPr="006C4F19">
          <w:rPr>
            <w:noProof/>
            <w:webHidden/>
          </w:rPr>
        </w:r>
        <w:r w:rsidR="00A07758" w:rsidRPr="006C4F19">
          <w:rPr>
            <w:noProof/>
            <w:webHidden/>
          </w:rPr>
          <w:fldChar w:fldCharType="separate"/>
        </w:r>
        <w:r w:rsidR="00FD161E">
          <w:rPr>
            <w:noProof/>
            <w:webHidden/>
          </w:rPr>
          <w:t>6</w:t>
        </w:r>
        <w:r w:rsidR="00A07758" w:rsidRPr="006C4F19">
          <w:rPr>
            <w:noProof/>
            <w:webHidden/>
          </w:rPr>
          <w:fldChar w:fldCharType="end"/>
        </w:r>
      </w:hyperlink>
    </w:p>
    <w:p w14:paraId="25965034" w14:textId="1E91F79A" w:rsidR="00A07758" w:rsidRPr="006C4F19" w:rsidRDefault="00795317">
      <w:pPr>
        <w:pStyle w:val="TOC1"/>
        <w:rPr>
          <w:rFonts w:asciiTheme="minorHAnsi" w:eastAsiaTheme="minorEastAsia" w:hAnsiTheme="minorHAnsi" w:cstheme="minorBidi"/>
          <w:noProof/>
          <w:sz w:val="22"/>
          <w:szCs w:val="22"/>
          <w:lang w:eastAsia="en-GB"/>
        </w:rPr>
      </w:pPr>
      <w:hyperlink w:anchor="_Toc56692195" w:history="1">
        <w:r w:rsidR="00A07758" w:rsidRPr="006C4F19">
          <w:rPr>
            <w:rStyle w:val="Hyperlink"/>
            <w:noProof/>
          </w:rPr>
          <w:t>6</w:t>
        </w:r>
        <w:r w:rsidR="00A07758" w:rsidRPr="006C4F19">
          <w:rPr>
            <w:rFonts w:asciiTheme="minorHAnsi" w:eastAsiaTheme="minorEastAsia" w:hAnsiTheme="minorHAnsi" w:cstheme="minorBidi"/>
            <w:noProof/>
            <w:sz w:val="22"/>
            <w:szCs w:val="22"/>
            <w:lang w:eastAsia="en-GB"/>
          </w:rPr>
          <w:tab/>
        </w:r>
        <w:r w:rsidR="00A07758" w:rsidRPr="006C4F19">
          <w:rPr>
            <w:rStyle w:val="Hyperlink"/>
            <w:noProof/>
          </w:rPr>
          <w:t>Summary</w:t>
        </w:r>
        <w:r w:rsidR="00A07758" w:rsidRPr="006C4F19">
          <w:rPr>
            <w:noProof/>
            <w:webHidden/>
          </w:rPr>
          <w:tab/>
        </w:r>
        <w:r w:rsidR="00A07758" w:rsidRPr="006C4F19">
          <w:rPr>
            <w:noProof/>
            <w:webHidden/>
          </w:rPr>
          <w:tab/>
        </w:r>
        <w:r w:rsidR="00A07758" w:rsidRPr="006C4F19">
          <w:rPr>
            <w:noProof/>
            <w:webHidden/>
          </w:rPr>
          <w:fldChar w:fldCharType="begin"/>
        </w:r>
        <w:r w:rsidR="00A07758" w:rsidRPr="006C4F19">
          <w:rPr>
            <w:noProof/>
            <w:webHidden/>
          </w:rPr>
          <w:instrText xml:space="preserve"> PAGEREF _Toc56692195 \h </w:instrText>
        </w:r>
        <w:r w:rsidR="00A07758" w:rsidRPr="006C4F19">
          <w:rPr>
            <w:noProof/>
            <w:webHidden/>
          </w:rPr>
        </w:r>
        <w:r w:rsidR="00A07758" w:rsidRPr="006C4F19">
          <w:rPr>
            <w:noProof/>
            <w:webHidden/>
          </w:rPr>
          <w:fldChar w:fldCharType="separate"/>
        </w:r>
        <w:r w:rsidR="00FD161E">
          <w:rPr>
            <w:noProof/>
            <w:webHidden/>
          </w:rPr>
          <w:t>30</w:t>
        </w:r>
        <w:r w:rsidR="00A07758" w:rsidRPr="006C4F19">
          <w:rPr>
            <w:noProof/>
            <w:webHidden/>
          </w:rPr>
          <w:fldChar w:fldCharType="end"/>
        </w:r>
      </w:hyperlink>
    </w:p>
    <w:p w14:paraId="128FA453" w14:textId="77777777" w:rsidR="00A07758" w:rsidRPr="006C4F19" w:rsidRDefault="00A07758" w:rsidP="004C7D4D">
      <w:pPr>
        <w:tabs>
          <w:tab w:val="left" w:leader="dot" w:pos="9072"/>
        </w:tabs>
        <w:rPr>
          <w:snapToGrid w:val="0"/>
        </w:rPr>
      </w:pPr>
      <w:r w:rsidRPr="006C4F19">
        <w:rPr>
          <w:snapToGrid w:val="0"/>
        </w:rPr>
        <w:fldChar w:fldCharType="end"/>
      </w:r>
    </w:p>
    <w:p w14:paraId="2B9FB7EE" w14:textId="77777777" w:rsidR="00A07758" w:rsidRPr="006C4F19" w:rsidRDefault="00A07758" w:rsidP="004C7D4D">
      <w:pPr>
        <w:tabs>
          <w:tab w:val="clear" w:pos="1134"/>
          <w:tab w:val="clear" w:pos="1871"/>
          <w:tab w:val="clear" w:pos="2268"/>
        </w:tabs>
        <w:overflowPunct/>
        <w:autoSpaceDE/>
        <w:autoSpaceDN/>
        <w:adjustRightInd/>
        <w:spacing w:before="0"/>
        <w:textAlignment w:val="auto"/>
        <w:rPr>
          <w:snapToGrid w:val="0"/>
        </w:rPr>
      </w:pPr>
      <w:r w:rsidRPr="006C4F19">
        <w:rPr>
          <w:snapToGrid w:val="0"/>
        </w:rPr>
        <w:br w:type="page"/>
      </w:r>
    </w:p>
    <w:p w14:paraId="295FECA5" w14:textId="77777777" w:rsidR="00A07758" w:rsidRPr="006C4F19" w:rsidRDefault="00A07758" w:rsidP="004C7D4D">
      <w:pPr>
        <w:pStyle w:val="Heading1"/>
      </w:pPr>
      <w:bookmarkStart w:id="85" w:name="_Toc56692186"/>
      <w:r w:rsidRPr="006C4F19">
        <w:lastRenderedPageBreak/>
        <w:t>1</w:t>
      </w:r>
      <w:r w:rsidRPr="006C4F19">
        <w:tab/>
        <w:t>Background</w:t>
      </w:r>
      <w:bookmarkEnd w:id="85"/>
    </w:p>
    <w:p w14:paraId="60063ED8" w14:textId="77777777" w:rsidR="00A07758" w:rsidRPr="006C4F19" w:rsidRDefault="00A07758" w:rsidP="004C7D4D">
      <w:r w:rsidRPr="006C4F19">
        <w:t>Unmanned aircraft are powered aircraft that do not carry a human pilot, use aerodynamic forces to provide vehicle lift, and employ a remote pilot, fly semi-autonomously, or autonomously. The current state-of-the-art in unmanned aircraft system (UAS) design and operation has led to the rapid development of UAS applications to fill many diverse requirements. UAS applications include agricultural applications, communications relays, aerial photography, mapping, emergency management, scientific research, environmental monitoring, hurricane tracking, cloud seeding, volcano monitoring, forest fire suppression, emergency management, search and rescue operations, and law enforcement applications. The safe operation of UAS in civil airspace requires addressing the same issues as manned aircraft, namely integration into the air traffic control (ATC) system. Because the pilot is no longer aboard, a method of replacing the pilot’s responsibility to “see and avoid” other aircraft is required (see International Civil Aviation Organization’s (ICAO’s) Annex 2 “Rules of the Air”). While existing aircraft systems have been adapted or modified to accommodate detect and avoid (DAA) requirements for cooperative targets, new electronic technologies are needed to address the DAA requirements for non-cooperative targets.</w:t>
      </w:r>
    </w:p>
    <w:p w14:paraId="6AA5DA8E" w14:textId="77777777" w:rsidR="00A07758" w:rsidRPr="006C4F19" w:rsidRDefault="00A07758" w:rsidP="004C7D4D">
      <w:pPr>
        <w:pStyle w:val="Heading1"/>
      </w:pPr>
      <w:bookmarkStart w:id="86" w:name="_Toc8306353"/>
      <w:bookmarkStart w:id="87" w:name="_Toc282088235"/>
      <w:bookmarkStart w:id="88" w:name="_Toc56692187"/>
      <w:r w:rsidRPr="006C4F19">
        <w:t>2</w:t>
      </w:r>
      <w:r w:rsidRPr="006C4F19">
        <w:tab/>
        <w:t>Terminology/definitions</w:t>
      </w:r>
      <w:bookmarkEnd w:id="86"/>
      <w:bookmarkEnd w:id="87"/>
      <w:bookmarkEnd w:id="88"/>
    </w:p>
    <w:p w14:paraId="77BE5D9D" w14:textId="77777777" w:rsidR="00A07758" w:rsidRPr="006C4F19" w:rsidRDefault="00A07758" w:rsidP="004C7D4D">
      <w:r w:rsidRPr="006C4F19">
        <w:rPr>
          <w:b/>
        </w:rPr>
        <w:t>Control and non-payload communications</w:t>
      </w:r>
      <w:r w:rsidRPr="006C4F19">
        <w:rPr>
          <w:bCs/>
        </w:rPr>
        <w:t>:</w:t>
      </w:r>
      <w:r w:rsidRPr="006C4F19">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w:t>
      </w:r>
      <w:r w:rsidRPr="006C4F19">
        <w:rPr>
          <w:bCs/>
          <w:szCs w:val="22"/>
        </w:rPr>
        <w:t xml:space="preserve">air traffic control voice relay, air traffic services data relay, target track data, airborne </w:t>
      </w:r>
      <w:r w:rsidRPr="006C4F19">
        <w:t>weather radar downlink data, non-payload video downlink data.</w:t>
      </w:r>
    </w:p>
    <w:p w14:paraId="5D1A3CAE" w14:textId="77777777" w:rsidR="00A07758" w:rsidRPr="006C4F19" w:rsidRDefault="00A07758" w:rsidP="004C7D4D">
      <w:r w:rsidRPr="006C4F19">
        <w:rPr>
          <w:b/>
          <w:bCs/>
          <w:szCs w:val="24"/>
        </w:rPr>
        <w:t>Detect and avoid</w:t>
      </w:r>
      <w:r w:rsidRPr="006C4F19">
        <w:rPr>
          <w:szCs w:val="24"/>
        </w:rPr>
        <w:t xml:space="preserve">: </w:t>
      </w:r>
      <w:r w:rsidRPr="006C4F19">
        <w:t>The capability to see, sense or detect conflicting traffic or other hazards and take the appropriate action</w:t>
      </w:r>
    </w:p>
    <w:p w14:paraId="5296C7BC" w14:textId="77777777" w:rsidR="00A07758" w:rsidRPr="006C4F19" w:rsidRDefault="00A07758" w:rsidP="004C7D4D">
      <w:r w:rsidRPr="006C4F19">
        <w:rPr>
          <w:b/>
        </w:rPr>
        <w:t>Intruder</w:t>
      </w:r>
      <w:r w:rsidRPr="006C4F19">
        <w:rPr>
          <w:bCs/>
        </w:rPr>
        <w:t>:</w:t>
      </w:r>
      <w:r w:rsidRPr="006C4F19">
        <w:t xml:space="preserve"> An aircraft (manned or unmanned) that enters the DAA surveillance volume and tracked by the DAA system.</w:t>
      </w:r>
    </w:p>
    <w:p w14:paraId="7D79600B" w14:textId="085F9A6E" w:rsidR="00A07758" w:rsidRPr="006C4F19" w:rsidRDefault="00A07758" w:rsidP="006C4F19">
      <w:pPr>
        <w:pStyle w:val="EditorsNote"/>
        <w:rPr>
          <w:color w:val="FF0000"/>
          <w:spacing w:val="-2"/>
        </w:rPr>
      </w:pPr>
      <w:r w:rsidRPr="00C10245">
        <w:rPr>
          <w:color w:val="FF0000"/>
          <w:spacing w:val="-2"/>
        </w:rPr>
        <w:t xml:space="preserve">[Chairman’s note: </w:t>
      </w:r>
      <w:r w:rsidR="006C4F19" w:rsidRPr="006C4F19">
        <w:rPr>
          <w:color w:val="FF0000"/>
          <w:spacing w:val="-2"/>
        </w:rPr>
        <w:t xml:space="preserve">Can </w:t>
      </w:r>
      <w:r w:rsidRPr="00C10245">
        <w:rPr>
          <w:color w:val="FF0000"/>
          <w:spacing w:val="-2"/>
        </w:rPr>
        <w:t>we find a term other than “Intruder” that has little less military implication</w:t>
      </w:r>
      <w:r w:rsidR="006C4F19" w:rsidRPr="006C4F19">
        <w:rPr>
          <w:color w:val="FF0000"/>
          <w:spacing w:val="-2"/>
        </w:rPr>
        <w:t>?</w:t>
      </w:r>
      <w:r w:rsidRPr="006C4F19">
        <w:rPr>
          <w:color w:val="FF0000"/>
          <w:spacing w:val="-2"/>
        </w:rPr>
        <w:t>]</w:t>
      </w:r>
    </w:p>
    <w:p w14:paraId="346683A7" w14:textId="77777777" w:rsidR="00A07758" w:rsidRPr="006C4F19" w:rsidRDefault="00A07758" w:rsidP="004C7D4D">
      <w:r w:rsidRPr="006C4F19">
        <w:rPr>
          <w:b/>
        </w:rPr>
        <w:t>Unmanned aircraft</w:t>
      </w:r>
      <w:r w:rsidRPr="006C4F19">
        <w:rPr>
          <w:bCs/>
        </w:rPr>
        <w:t>:</w:t>
      </w:r>
      <w:r w:rsidRPr="006C4F19">
        <w:t xml:space="preserve"> Designates all types of aircraft remotely controlled.</w:t>
      </w:r>
    </w:p>
    <w:p w14:paraId="5BD568AB" w14:textId="77777777" w:rsidR="00A07758" w:rsidRPr="006C4F19" w:rsidRDefault="00A07758" w:rsidP="004C7D4D">
      <w:r w:rsidRPr="006C4F19">
        <w:rPr>
          <w:b/>
        </w:rPr>
        <w:t>Unmanned aircraft control station</w:t>
      </w:r>
      <w:r w:rsidRPr="006C4F19">
        <w:rPr>
          <w:bCs/>
        </w:rPr>
        <w:t>:</w:t>
      </w:r>
      <w:r w:rsidRPr="006C4F19">
        <w:rPr>
          <w:b/>
        </w:rPr>
        <w:t xml:space="preserve"> </w:t>
      </w:r>
      <w:r w:rsidRPr="006C4F19">
        <w:rPr>
          <w:szCs w:val="24"/>
        </w:rPr>
        <w:t>Facilities from which a UA is controlled remotely.</w:t>
      </w:r>
    </w:p>
    <w:p w14:paraId="251D6182" w14:textId="77777777" w:rsidR="00A07758" w:rsidRPr="006C4F19" w:rsidRDefault="00A07758" w:rsidP="004C7D4D">
      <w:r w:rsidRPr="006C4F19">
        <w:rPr>
          <w:b/>
        </w:rPr>
        <w:t>Unmanned aircraft systems</w:t>
      </w:r>
      <w:r w:rsidRPr="006C4F19">
        <w:t>: Consists of the following subsystems:</w:t>
      </w:r>
    </w:p>
    <w:p w14:paraId="73327597" w14:textId="77777777" w:rsidR="00A07758" w:rsidRPr="006C4F19" w:rsidRDefault="00A07758" w:rsidP="004C7D4D">
      <w:pPr>
        <w:pStyle w:val="enumlev1"/>
      </w:pPr>
      <w:r w:rsidRPr="006C4F19">
        <w:t>–</w:t>
      </w:r>
      <w:r w:rsidRPr="006C4F19">
        <w:tab/>
        <w:t>UA (i.e. the aircraft itself);</w:t>
      </w:r>
    </w:p>
    <w:p w14:paraId="71D618FD" w14:textId="77777777" w:rsidR="00A07758" w:rsidRPr="006C4F19" w:rsidRDefault="00A07758" w:rsidP="004C7D4D">
      <w:pPr>
        <w:pStyle w:val="enumlev1"/>
      </w:pPr>
      <w:r w:rsidRPr="006C4F19">
        <w:t>–</w:t>
      </w:r>
      <w:r w:rsidRPr="006C4F19">
        <w:tab/>
        <w:t>UACS;</w:t>
      </w:r>
    </w:p>
    <w:p w14:paraId="3D899AEB" w14:textId="77777777" w:rsidR="00A07758" w:rsidRPr="006C4F19" w:rsidRDefault="00A07758" w:rsidP="004C7D4D">
      <w:pPr>
        <w:pStyle w:val="enumlev1"/>
      </w:pPr>
      <w:r w:rsidRPr="006C4F19">
        <w:t>–</w:t>
      </w:r>
      <w:r w:rsidRPr="006C4F19">
        <w:tab/>
        <w:t>CNPC;</w:t>
      </w:r>
    </w:p>
    <w:p w14:paraId="630910B2" w14:textId="77777777" w:rsidR="00A07758" w:rsidRPr="006C4F19" w:rsidRDefault="00A07758" w:rsidP="004C7D4D">
      <w:pPr>
        <w:pStyle w:val="enumlev1"/>
      </w:pPr>
      <w:r w:rsidRPr="006C4F19">
        <w:t>–</w:t>
      </w:r>
      <w:r w:rsidRPr="006C4F19">
        <w:tab/>
        <w:t>ATC communications subsystem (not necessarily relayed through the UA);</w:t>
      </w:r>
    </w:p>
    <w:p w14:paraId="6DD26902" w14:textId="77777777" w:rsidR="00A07758" w:rsidRPr="006C4F19" w:rsidRDefault="00A07758" w:rsidP="004C7D4D">
      <w:pPr>
        <w:pStyle w:val="enumlev1"/>
      </w:pPr>
      <w:r w:rsidRPr="006C4F19">
        <w:t>–</w:t>
      </w:r>
      <w:r w:rsidRPr="006C4F19">
        <w:tab/>
        <w:t>DAA;</w:t>
      </w:r>
    </w:p>
    <w:p w14:paraId="3C136498" w14:textId="77777777" w:rsidR="00A07758" w:rsidRPr="006C4F19" w:rsidRDefault="00A07758" w:rsidP="004C7D4D">
      <w:pPr>
        <w:pStyle w:val="enumlev1"/>
      </w:pPr>
      <w:r w:rsidRPr="006C4F19">
        <w:t>–</w:t>
      </w:r>
      <w:r w:rsidRPr="006C4F19">
        <w:tab/>
        <w:t>Payload subsystem (e.g. Video camera …).</w:t>
      </w:r>
    </w:p>
    <w:p w14:paraId="4F06E03A" w14:textId="0998CEF6" w:rsidR="00A07758" w:rsidRPr="00833C1F" w:rsidRDefault="00A07758" w:rsidP="00833C1F">
      <w:pPr>
        <w:pStyle w:val="EditorsNote"/>
        <w:rPr>
          <w:color w:val="FF0000"/>
        </w:rPr>
      </w:pPr>
      <w:bookmarkStart w:id="89" w:name="_Toc282088236"/>
      <w:r w:rsidRPr="00833C1F">
        <w:rPr>
          <w:color w:val="FF0000"/>
          <w:szCs w:val="24"/>
        </w:rPr>
        <w:t>[</w:t>
      </w:r>
      <w:r w:rsidRPr="00833C1F">
        <w:rPr>
          <w:color w:val="FF0000"/>
        </w:rPr>
        <w:t xml:space="preserve">Editor’s note: </w:t>
      </w:r>
      <w:r w:rsidR="00833C1F" w:rsidRPr="00833C1F">
        <w:rPr>
          <w:color w:val="FF0000"/>
        </w:rPr>
        <w:t xml:space="preserve">The </w:t>
      </w:r>
      <w:r w:rsidRPr="00833C1F">
        <w:rPr>
          <w:color w:val="FF0000"/>
        </w:rPr>
        <w:t>following sections will need to be reviewed</w:t>
      </w:r>
    </w:p>
    <w:p w14:paraId="55D4F613" w14:textId="77777777" w:rsidR="00A07758" w:rsidRPr="006C4F19" w:rsidRDefault="00A07758" w:rsidP="004C7D4D">
      <w:pPr>
        <w:pStyle w:val="Heading2"/>
        <w:rPr>
          <w:szCs w:val="24"/>
        </w:rPr>
      </w:pPr>
      <w:bookmarkStart w:id="90" w:name="_Toc56692188"/>
      <w:r w:rsidRPr="006C4F19">
        <w:rPr>
          <w:szCs w:val="24"/>
        </w:rPr>
        <w:lastRenderedPageBreak/>
        <w:t>2.1</w:t>
      </w:r>
      <w:r w:rsidRPr="006C4F19">
        <w:rPr>
          <w:szCs w:val="24"/>
        </w:rPr>
        <w:tab/>
        <w:t>Airspace</w:t>
      </w:r>
      <w:bookmarkEnd w:id="89"/>
      <w:bookmarkEnd w:id="90"/>
    </w:p>
    <w:p w14:paraId="65F10B0B" w14:textId="77777777" w:rsidR="00A07758" w:rsidRPr="006C4F19" w:rsidRDefault="00A07758" w:rsidP="00833C1F">
      <w:pPr>
        <w:keepNext/>
      </w:pPr>
      <w:r w:rsidRPr="006C4F19">
        <w:t>For the purposes of this report, the airspace may be grouped into three categories, namely:</w:t>
      </w:r>
    </w:p>
    <w:p w14:paraId="6B41A486" w14:textId="77777777" w:rsidR="00A07758" w:rsidRPr="006C4F19" w:rsidRDefault="00A07758" w:rsidP="004C7D4D">
      <w:pPr>
        <w:pStyle w:val="enumlev1"/>
      </w:pPr>
      <w:r w:rsidRPr="006C4F19">
        <w:t>–</w:t>
      </w:r>
      <w:r w:rsidRPr="006C4F19">
        <w:tab/>
        <w:t>ATC Separation Assurance Airspace – Air traffic control is responsible for safe separation of all aircraft. This comprises Classes A, B, and, if the UAS is operated in accordance with instrument flight rules, Class C airspace.</w:t>
      </w:r>
    </w:p>
    <w:p w14:paraId="5051885D" w14:textId="77777777" w:rsidR="00A07758" w:rsidRPr="006C4F19" w:rsidRDefault="00A07758" w:rsidP="004C7D4D">
      <w:pPr>
        <w:pStyle w:val="enumlev1"/>
      </w:pPr>
      <w:r w:rsidRPr="006C4F19">
        <w:t>–</w:t>
      </w:r>
      <w:r w:rsidRPr="006C4F19">
        <w:tab/>
        <w:t>Limited or no ATC Separation Assurance Airspace – Air traffic control is not responsible for safe separation of all airspace users. This comprises Classes D, E, F and G airspace.</w:t>
      </w:r>
    </w:p>
    <w:p w14:paraId="62E92FF9" w14:textId="77777777" w:rsidR="00A07758" w:rsidRPr="006C4F19" w:rsidRDefault="00A07758" w:rsidP="004C7D4D">
      <w:pPr>
        <w:pStyle w:val="enumlev1"/>
      </w:pPr>
      <w:r w:rsidRPr="006C4F19">
        <w:t>–</w:t>
      </w:r>
      <w:r w:rsidRPr="006C4F19">
        <w:tab/>
        <w:t>Segregated Airspace – A defined volume of airspace is reserved for exclusive use of a particular UAS. In such airspace there would be no air traffic control service and therefore ATC is not responsible for separation but there are one or more aircraft, under the control of the same operator, in this airspace at a given time.]</w:t>
      </w:r>
    </w:p>
    <w:p w14:paraId="26E25BA5" w14:textId="77777777" w:rsidR="00A07758" w:rsidRPr="006C4F19" w:rsidRDefault="00A07758" w:rsidP="004C7D4D">
      <w:pPr>
        <w:pStyle w:val="Heading2"/>
      </w:pPr>
      <w:bookmarkStart w:id="91" w:name="_Toc8306356"/>
      <w:bookmarkStart w:id="92" w:name="_Toc56692189"/>
      <w:r w:rsidRPr="006C4F19">
        <w:t>2.2</w:t>
      </w:r>
      <w:r w:rsidRPr="006C4F19">
        <w:tab/>
        <w:t>Categories</w:t>
      </w:r>
      <w:bookmarkEnd w:id="91"/>
      <w:bookmarkEnd w:id="92"/>
    </w:p>
    <w:p w14:paraId="54E289E7" w14:textId="77777777" w:rsidR="00A07758" w:rsidRPr="006C4F19" w:rsidRDefault="00A07758" w:rsidP="004C7D4D">
      <w:r w:rsidRPr="006C4F19">
        <w:t>In this report, the operations of UAS are classified in three main categories:</w:t>
      </w:r>
    </w:p>
    <w:p w14:paraId="11D14F44" w14:textId="2F186DBC" w:rsidR="00A07758" w:rsidRPr="006C4F19" w:rsidRDefault="00833C1F" w:rsidP="004C7D4D">
      <w:pPr>
        <w:pStyle w:val="enumlev1"/>
      </w:pPr>
      <w:r>
        <w:t>–</w:t>
      </w:r>
      <w:r w:rsidR="00A07758" w:rsidRPr="006C4F19">
        <w:tab/>
        <w:t>the '</w:t>
      </w:r>
      <w:r w:rsidR="00A07758" w:rsidRPr="006C4F19">
        <w:rPr>
          <w:b/>
        </w:rPr>
        <w:t>open</w:t>
      </w:r>
      <w:r w:rsidR="00A07758" w:rsidRPr="006C4F19">
        <w:t>’ category is a category of UAS operation that, considering the risks involved, does not require a prior authorisation by the competent authority nor a declaration by the UAS operator before the operation takes place;</w:t>
      </w:r>
    </w:p>
    <w:p w14:paraId="25DAB035" w14:textId="650B18D1" w:rsidR="00A07758" w:rsidRPr="006C4F19" w:rsidRDefault="00833C1F" w:rsidP="004C7D4D">
      <w:pPr>
        <w:pStyle w:val="enumlev1"/>
      </w:pPr>
      <w:r>
        <w:t>–</w:t>
      </w:r>
      <w:r w:rsidR="00A07758" w:rsidRPr="006C4F19">
        <w:tab/>
        <w:t>the ‘</w:t>
      </w:r>
      <w:r w:rsidR="00A07758" w:rsidRPr="006C4F19">
        <w:rPr>
          <w:b/>
        </w:rPr>
        <w:t>specific</w:t>
      </w:r>
      <w:r w:rsidR="00A07758" w:rsidRPr="006C4F19">
        <w:t>’ category is a category of UAS operation that, considering the risks involved, requires an authorisation by the competent authority before the operation takes place, taking into account the mitigation measures identified in an operational risk assessment, except for certain standard scenarios where a declaration by the operator is sufficient or when the operator holds a light UAS operator certificate with the appropriate privileges;</w:t>
      </w:r>
    </w:p>
    <w:p w14:paraId="51A6A630" w14:textId="79E586C4" w:rsidR="00A07758" w:rsidRPr="006C4F19" w:rsidRDefault="00833C1F" w:rsidP="004C7D4D">
      <w:pPr>
        <w:pStyle w:val="enumlev1"/>
      </w:pPr>
      <w:r>
        <w:t>–</w:t>
      </w:r>
      <w:r w:rsidR="00A07758" w:rsidRPr="006C4F19">
        <w:tab/>
        <w:t>the ‘</w:t>
      </w:r>
      <w:r w:rsidR="00A07758" w:rsidRPr="006C4F19">
        <w:rPr>
          <w:b/>
        </w:rPr>
        <w:t>certified</w:t>
      </w:r>
      <w:r w:rsidR="00A07758" w:rsidRPr="006C4F19">
        <w:t>’ category is a category of UA operation that, considering the risks involved, requires the certification of the UAS, a licensed remote pilot and an operator approved by the competent authority, in order to ensure an appropriate level of safety.</w:t>
      </w:r>
    </w:p>
    <w:p w14:paraId="01425D7A" w14:textId="77777777" w:rsidR="00A07758" w:rsidRPr="006C4F19" w:rsidRDefault="00A07758" w:rsidP="004C7D4D">
      <w:pPr>
        <w:tabs>
          <w:tab w:val="clear" w:pos="2268"/>
          <w:tab w:val="left" w:pos="2608"/>
          <w:tab w:val="left" w:pos="3345"/>
        </w:tabs>
        <w:spacing w:before="80"/>
        <w:ind w:left="1134" w:hanging="1134"/>
      </w:pPr>
      <w:r w:rsidRPr="006C4F19">
        <w:rPr>
          <w:highlight w:val="yellow"/>
        </w:rPr>
        <w:t>]</w:t>
      </w:r>
    </w:p>
    <w:p w14:paraId="6A08C338" w14:textId="77777777" w:rsidR="00A07758" w:rsidRPr="006C4F19" w:rsidRDefault="00A07758" w:rsidP="004C7D4D">
      <w:pPr>
        <w:pStyle w:val="Heading1"/>
      </w:pPr>
      <w:bookmarkStart w:id="93" w:name="_Toc8306357"/>
      <w:bookmarkStart w:id="94" w:name="_Toc56692190"/>
      <w:r w:rsidRPr="006C4F19">
        <w:t>3</w:t>
      </w:r>
      <w:r w:rsidRPr="006C4F19">
        <w:tab/>
        <w:t>Scenarios</w:t>
      </w:r>
      <w:bookmarkEnd w:id="93"/>
      <w:bookmarkEnd w:id="94"/>
    </w:p>
    <w:p w14:paraId="6D363A7F" w14:textId="77777777" w:rsidR="00A07758" w:rsidRPr="006C4F19" w:rsidRDefault="00A07758" w:rsidP="00833C1F">
      <w:pPr>
        <w:pStyle w:val="EditorsNote"/>
        <w:rPr>
          <w:highlight w:val="yellow"/>
        </w:rPr>
      </w:pPr>
      <w:r w:rsidRPr="006C4F19">
        <w:rPr>
          <w:highlight w:val="yellow"/>
        </w:rPr>
        <w:t>[TBD?</w:t>
      </w:r>
    </w:p>
    <w:p w14:paraId="546F08CE" w14:textId="77777777" w:rsidR="00A07758" w:rsidRPr="006C4F19" w:rsidRDefault="00A07758" w:rsidP="004C7D4D">
      <w:pPr>
        <w:rPr>
          <w:highlight w:val="yellow"/>
        </w:rPr>
      </w:pPr>
      <w:r w:rsidRPr="006C4F19">
        <w:rPr>
          <w:highlight w:val="yellow"/>
        </w:rPr>
        <w:t>Non-cooperative</w:t>
      </w:r>
    </w:p>
    <w:p w14:paraId="42B1AB9D" w14:textId="77777777" w:rsidR="00A07758" w:rsidRPr="006C4F19" w:rsidRDefault="00A07758" w:rsidP="004C7D4D">
      <w:r w:rsidRPr="006C4F19">
        <w:rPr>
          <w:highlight w:val="yellow"/>
        </w:rPr>
        <w:t>Categories from EASA]</w:t>
      </w:r>
    </w:p>
    <w:p w14:paraId="35118BA4" w14:textId="77777777" w:rsidR="00A07758" w:rsidRPr="006C4F19" w:rsidRDefault="00A07758" w:rsidP="004C7D4D">
      <w:pPr>
        <w:pStyle w:val="Heading1"/>
      </w:pPr>
      <w:bookmarkStart w:id="95" w:name="_Toc56692191"/>
      <w:r w:rsidRPr="006C4F19">
        <w:t>4</w:t>
      </w:r>
      <w:r w:rsidRPr="006C4F19">
        <w:tab/>
        <w:t>Description of principles for ground based detect and avoid</w:t>
      </w:r>
      <w:bookmarkEnd w:id="95"/>
    </w:p>
    <w:p w14:paraId="7D26D1BD" w14:textId="77777777" w:rsidR="00A07758" w:rsidRPr="006C4F19" w:rsidRDefault="00A07758" w:rsidP="00833C1F">
      <w:pPr>
        <w:pStyle w:val="EditorsNote"/>
        <w:rPr>
          <w:snapToGrid w:val="0"/>
        </w:rPr>
      </w:pPr>
      <w:r w:rsidRPr="006C4F19">
        <w:rPr>
          <w:highlight w:val="yellow"/>
        </w:rPr>
        <w:t>[TBD]</w:t>
      </w:r>
    </w:p>
    <w:p w14:paraId="55494495" w14:textId="77777777" w:rsidR="00A07758" w:rsidRPr="006C4F19" w:rsidRDefault="00A07758" w:rsidP="004C7D4D">
      <w:pPr>
        <w:pStyle w:val="Heading1"/>
      </w:pPr>
      <w:bookmarkStart w:id="96" w:name="_Toc56692192"/>
      <w:r w:rsidRPr="006C4F19">
        <w:t>5</w:t>
      </w:r>
      <w:r w:rsidRPr="006C4F19">
        <w:tab/>
        <w:t>Spectrum analysis on suitability for ground based detect and avoid system for unmanned aircraft</w:t>
      </w:r>
      <w:bookmarkEnd w:id="96"/>
    </w:p>
    <w:p w14:paraId="76D8EAF5" w14:textId="77777777" w:rsidR="00A07758" w:rsidRPr="006C4F19" w:rsidRDefault="00A07758" w:rsidP="00833C1F">
      <w:pPr>
        <w:pStyle w:val="EditorsNote"/>
        <w:rPr>
          <w:snapToGrid w:val="0"/>
        </w:rPr>
      </w:pPr>
      <w:r w:rsidRPr="006C4F19">
        <w:rPr>
          <w:highlight w:val="yellow"/>
        </w:rPr>
        <w:t>[TBD]</w:t>
      </w:r>
    </w:p>
    <w:p w14:paraId="7ABAA93E" w14:textId="77777777" w:rsidR="00A07758" w:rsidRPr="006C4F19" w:rsidRDefault="00A07758" w:rsidP="004C7D4D">
      <w:pPr>
        <w:pStyle w:val="Heading2"/>
      </w:pPr>
      <w:bookmarkStart w:id="97" w:name="_Toc56692193"/>
      <w:r w:rsidRPr="006C4F19">
        <w:lastRenderedPageBreak/>
        <w:t>5.1</w:t>
      </w:r>
      <w:r w:rsidRPr="006C4F19">
        <w:tab/>
        <w:t>Criteria for suitability of spectrum for detect and avoid systems</w:t>
      </w:r>
      <w:bookmarkEnd w:id="97"/>
    </w:p>
    <w:p w14:paraId="65FBB39F" w14:textId="77777777" w:rsidR="00A07758" w:rsidRPr="006C4F19" w:rsidRDefault="00A07758" w:rsidP="00833C1F">
      <w:pPr>
        <w:pStyle w:val="EditorsNote"/>
        <w:rPr>
          <w:snapToGrid w:val="0"/>
        </w:rPr>
      </w:pPr>
      <w:r w:rsidRPr="006C4F19">
        <w:rPr>
          <w:highlight w:val="yellow"/>
        </w:rPr>
        <w:t>[TBD]</w:t>
      </w:r>
    </w:p>
    <w:p w14:paraId="0426BD99" w14:textId="77777777" w:rsidR="00A07758" w:rsidRPr="006C4F19" w:rsidRDefault="00A07758" w:rsidP="004C7D4D">
      <w:pPr>
        <w:pStyle w:val="Heading2"/>
      </w:pPr>
      <w:bookmarkStart w:id="98" w:name="_Toc56692194"/>
      <w:r w:rsidRPr="006C4F19">
        <w:t>5.2</w:t>
      </w:r>
      <w:r w:rsidRPr="006C4F19">
        <w:tab/>
        <w:t>Analysis of the suitability of frequency bands</w:t>
      </w:r>
      <w:bookmarkEnd w:id="98"/>
    </w:p>
    <w:p w14:paraId="5D443A19" w14:textId="77777777" w:rsidR="00A07758" w:rsidRPr="006C4F19" w:rsidRDefault="00A07758" w:rsidP="00833C1F">
      <w:pPr>
        <w:pStyle w:val="EditorsNote"/>
      </w:pPr>
      <w:r w:rsidRPr="006C4F19">
        <w:rPr>
          <w:highlight w:val="yellow"/>
        </w:rPr>
        <w:t>[TBD]</w:t>
      </w:r>
    </w:p>
    <w:p w14:paraId="1D75AEAB" w14:textId="756FF9EC" w:rsidR="00A07758" w:rsidRPr="006C4F19" w:rsidRDefault="00A07758" w:rsidP="004C7D4D">
      <w:pPr>
        <w:rPr>
          <w:i/>
          <w:snapToGrid w:val="0"/>
          <w:color w:val="FF0000"/>
        </w:rPr>
      </w:pPr>
      <w:r w:rsidRPr="006C4F19">
        <w:rPr>
          <w:i/>
          <w:color w:val="FF0000"/>
        </w:rPr>
        <w:t>[Editor's note: The following sections contain applicable provisions from the Radio Regulations, including allocations and relevant footnotes, and are provided as a baseline to facilitate the determination of the suitability of spectrum for DAA operations. The suitability of frequency bands will take into account co-existence with other services/systems operating in that band.]</w:t>
      </w:r>
    </w:p>
    <w:p w14:paraId="46BAAAF1" w14:textId="77777777" w:rsidR="00A07758" w:rsidRPr="006C4F19" w:rsidRDefault="00A07758" w:rsidP="004C7D4D">
      <w:pPr>
        <w:pStyle w:val="Heading3"/>
      </w:pPr>
      <w:r w:rsidRPr="006C4F19">
        <w:t>5.2.1</w:t>
      </w:r>
      <w:r w:rsidRPr="006C4F19">
        <w:tab/>
        <w:t>Frequency band 960-1 215 MHz</w:t>
      </w:r>
    </w:p>
    <w:p w14:paraId="023CAAB5" w14:textId="77777777" w:rsidR="00A07758" w:rsidRPr="006C4F19" w:rsidRDefault="00A07758" w:rsidP="00767EEF">
      <w:pPr>
        <w:pStyle w:val="Heading4"/>
      </w:pPr>
      <w:r w:rsidRPr="006C4F19">
        <w:t>5.2.1.1</w:t>
      </w:r>
      <w:r w:rsidRPr="006C4F19">
        <w:tab/>
        <w:t>Allocations to operate detect and avoid and other services in the frequency band 960</w:t>
      </w:r>
      <w:r w:rsidRPr="006C4F19">
        <w:noBreakHyphen/>
        <w:t>1 215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4931A9D0"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413DDD2" w14:textId="77777777" w:rsidR="00A07758" w:rsidRPr="006C4F19" w:rsidRDefault="00A07758" w:rsidP="004C7D4D">
            <w:pPr>
              <w:pStyle w:val="Tablehead"/>
            </w:pPr>
            <w:r w:rsidRPr="006C4F19">
              <w:t>Allocation to services</w:t>
            </w:r>
          </w:p>
        </w:tc>
      </w:tr>
      <w:tr w:rsidR="00A07758" w:rsidRPr="006C4F19" w14:paraId="77031FF6" w14:textId="77777777" w:rsidTr="004C7D4D">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114C7951" w14:textId="77777777" w:rsidR="00A07758" w:rsidRPr="006C4F19" w:rsidRDefault="00A07758" w:rsidP="004C7D4D">
            <w:pPr>
              <w:pStyle w:val="Tablehead"/>
            </w:pPr>
            <w:r w:rsidRPr="006C4F19">
              <w:t>Region 1</w:t>
            </w:r>
          </w:p>
        </w:tc>
        <w:tc>
          <w:tcPr>
            <w:tcW w:w="3100" w:type="dxa"/>
            <w:tcBorders>
              <w:top w:val="single" w:sz="4" w:space="0" w:color="auto"/>
              <w:left w:val="single" w:sz="6" w:space="0" w:color="auto"/>
              <w:bottom w:val="single" w:sz="6" w:space="0" w:color="auto"/>
              <w:right w:val="single" w:sz="6" w:space="0" w:color="auto"/>
            </w:tcBorders>
            <w:hideMark/>
          </w:tcPr>
          <w:p w14:paraId="3DD6C95B" w14:textId="77777777" w:rsidR="00A07758" w:rsidRPr="006C4F19" w:rsidRDefault="00A07758" w:rsidP="004C7D4D">
            <w:pPr>
              <w:pStyle w:val="Tablehead"/>
            </w:pPr>
            <w:r w:rsidRPr="006C4F19">
              <w:t>Region 2</w:t>
            </w:r>
          </w:p>
        </w:tc>
        <w:tc>
          <w:tcPr>
            <w:tcW w:w="3100" w:type="dxa"/>
            <w:tcBorders>
              <w:top w:val="single" w:sz="4" w:space="0" w:color="auto"/>
              <w:left w:val="single" w:sz="6" w:space="0" w:color="auto"/>
              <w:bottom w:val="single" w:sz="6" w:space="0" w:color="auto"/>
              <w:right w:val="single" w:sz="6" w:space="0" w:color="auto"/>
            </w:tcBorders>
            <w:hideMark/>
          </w:tcPr>
          <w:p w14:paraId="73F772FC" w14:textId="77777777" w:rsidR="00A07758" w:rsidRPr="006C4F19" w:rsidRDefault="00A07758" w:rsidP="004C7D4D">
            <w:pPr>
              <w:pStyle w:val="Tablehead"/>
            </w:pPr>
            <w:r w:rsidRPr="006C4F19">
              <w:t>Region 3</w:t>
            </w:r>
          </w:p>
        </w:tc>
      </w:tr>
      <w:tr w:rsidR="00A07758" w:rsidRPr="006C4F19" w14:paraId="574CD6A5"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DEE084B" w14:textId="77777777" w:rsidR="00A07758" w:rsidRPr="006C4F19" w:rsidRDefault="00A07758" w:rsidP="004C7D4D">
            <w:pPr>
              <w:pStyle w:val="TableTextS5"/>
              <w:rPr>
                <w:rStyle w:val="Artref"/>
              </w:rPr>
            </w:pPr>
            <w:r w:rsidRPr="006C4F19">
              <w:rPr>
                <w:rStyle w:val="Tablefreq"/>
              </w:rPr>
              <w:t>960-1 164</w:t>
            </w:r>
            <w:r w:rsidRPr="006C4F19">
              <w:rPr>
                <w:color w:val="000000"/>
              </w:rPr>
              <w:tab/>
            </w:r>
            <w:r w:rsidRPr="006C4F19">
              <w:t xml:space="preserve">AERONAUTICAL MOBILE (R)  </w:t>
            </w:r>
            <w:r w:rsidRPr="006C4F19">
              <w:rPr>
                <w:rStyle w:val="Artref"/>
              </w:rPr>
              <w:t xml:space="preserve">5.327A </w:t>
            </w:r>
          </w:p>
          <w:p w14:paraId="3FC0FCB0" w14:textId="77777777" w:rsidR="00A07758" w:rsidRPr="006C4F19" w:rsidRDefault="00A07758" w:rsidP="004C7D4D">
            <w:pPr>
              <w:pStyle w:val="TableTextS5"/>
              <w:rPr>
                <w:rStyle w:val="Artref"/>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5.328</w:t>
            </w:r>
          </w:p>
          <w:p w14:paraId="69AAC4CD"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rPr>
              <w:t>5.328AA</w:t>
            </w:r>
          </w:p>
        </w:tc>
      </w:tr>
      <w:tr w:rsidR="00A07758" w:rsidRPr="006C4F19" w14:paraId="60C3CC99"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D3608B" w14:textId="77777777" w:rsidR="00A07758" w:rsidRPr="006C4F19" w:rsidRDefault="00A07758" w:rsidP="004C7D4D">
            <w:pPr>
              <w:pStyle w:val="TableTextS5"/>
              <w:rPr>
                <w:color w:val="000000"/>
              </w:rPr>
            </w:pPr>
            <w:r w:rsidRPr="006C4F19">
              <w:rPr>
                <w:rStyle w:val="Tablefreq"/>
              </w:rPr>
              <w:t>1 164-1 215</w:t>
            </w:r>
            <w:r w:rsidRPr="006C4F19">
              <w:rPr>
                <w:color w:val="000000"/>
              </w:rPr>
              <w:tab/>
              <w:t xml:space="preserve">AERONAUTICAL  RADIONAVIGATION  </w:t>
            </w:r>
            <w:r w:rsidRPr="006C4F19">
              <w:rPr>
                <w:rStyle w:val="Artref"/>
                <w:color w:val="000000"/>
              </w:rPr>
              <w:t>5.328</w:t>
            </w:r>
          </w:p>
          <w:p w14:paraId="7D2B7DD9"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RADIONAVIGATION-SATELLITE (space-to-Earth) (space-to-space)  </w:t>
            </w: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5.328B</w:t>
            </w:r>
          </w:p>
          <w:p w14:paraId="0887E75F" w14:textId="77777777" w:rsidR="00A07758" w:rsidRPr="006C4F19" w:rsidRDefault="00A07758" w:rsidP="004C7D4D">
            <w:pPr>
              <w:pStyle w:val="TableTextS5"/>
              <w:rPr>
                <w:rStyle w:val="Tablefreq"/>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5.328A</w:t>
            </w:r>
          </w:p>
        </w:tc>
      </w:tr>
    </w:tbl>
    <w:p w14:paraId="528D0669" w14:textId="77777777" w:rsidR="00A07758" w:rsidRPr="006C4F19" w:rsidRDefault="00A07758" w:rsidP="004C7D4D">
      <w:pPr>
        <w:pStyle w:val="Tablefin"/>
      </w:pPr>
    </w:p>
    <w:p w14:paraId="073BDB84" w14:textId="53A4C984" w:rsidR="00A07758" w:rsidRPr="006C4F19" w:rsidRDefault="00A07758" w:rsidP="002010F2">
      <w:pPr>
        <w:pStyle w:val="Note"/>
      </w:pPr>
      <w:r w:rsidRPr="006C4F19">
        <w:rPr>
          <w:b/>
          <w:bCs/>
          <w:lang w:eastAsia="zh-CN"/>
        </w:rPr>
        <w:t>5.327A</w:t>
      </w:r>
      <w:r w:rsidRPr="006C4F19">
        <w:rPr>
          <w:lang w:eastAsia="zh-CN"/>
        </w:rPr>
        <w:tab/>
      </w:r>
      <w:proofErr w:type="gramStart"/>
      <w:r w:rsidRPr="006C4F19">
        <w:rPr>
          <w:lang w:eastAsia="zh-CN"/>
        </w:rPr>
        <w:t>The</w:t>
      </w:r>
      <w:proofErr w:type="gramEnd"/>
      <w:r w:rsidRPr="006C4F19">
        <w:rPr>
          <w:lang w:eastAsia="zh-CN"/>
        </w:rPr>
        <w:t xml:space="preserve"> use of the frequency band 960-1 164 MHz by the aeronautical mobile (R) service is limited to systems that operate in accordance with recognized international aeronautical standards. Such use shall be in accordance with Resolution </w:t>
      </w:r>
      <w:r w:rsidRPr="006C4F19">
        <w:rPr>
          <w:b/>
          <w:bCs/>
          <w:lang w:eastAsia="zh-CN"/>
        </w:rPr>
        <w:t>417 (Rev.WRC-15)</w:t>
      </w:r>
      <w:r w:rsidRPr="006C4F19">
        <w:rPr>
          <w:lang w:eastAsia="zh-CN"/>
        </w:rPr>
        <w:t>.</w:t>
      </w:r>
      <w:r w:rsidR="00833C1F" w:rsidRPr="00833C1F">
        <w:rPr>
          <w:sz w:val="16"/>
          <w:szCs w:val="12"/>
        </w:rPr>
        <w:t xml:space="preserve"> </w:t>
      </w:r>
      <w:r w:rsidR="00833C1F" w:rsidRPr="006C4F19">
        <w:rPr>
          <w:sz w:val="16"/>
          <w:szCs w:val="12"/>
        </w:rPr>
        <w:t>     </w:t>
      </w:r>
      <w:r w:rsidRPr="006C4F19">
        <w:rPr>
          <w:sz w:val="16"/>
          <w:szCs w:val="16"/>
          <w:lang w:eastAsia="zh-CN"/>
        </w:rPr>
        <w:t>(WRC-15)</w:t>
      </w:r>
    </w:p>
    <w:p w14:paraId="1E61039D" w14:textId="77777777" w:rsidR="00A07758" w:rsidRPr="006C4F19" w:rsidRDefault="00A07758" w:rsidP="004C7D4D">
      <w:pPr>
        <w:pStyle w:val="Note"/>
      </w:pPr>
      <w:r w:rsidRPr="006C4F19">
        <w:rPr>
          <w:rStyle w:val="Artdef"/>
        </w:rPr>
        <w:t>5.328</w:t>
      </w:r>
      <w:r w:rsidRPr="006C4F19">
        <w:tab/>
        <w:t xml:space="preserve">The use of the band 960-1 215 MHz by the aeronautical radionavigation service is reserved on a worldwide basis </w:t>
      </w:r>
      <w:r w:rsidRPr="006C4F19">
        <w:rPr>
          <w:lang w:eastAsia="zh-CN"/>
        </w:rPr>
        <w:t>for</w:t>
      </w:r>
      <w:r w:rsidRPr="006C4F19">
        <w:t xml:space="preserve"> the operation and development of airborne electronic aids to air navigation and any directly associated ground-based facilities.</w:t>
      </w:r>
      <w:r w:rsidRPr="006C4F19">
        <w:rPr>
          <w:sz w:val="16"/>
          <w:szCs w:val="12"/>
        </w:rPr>
        <w:t>     (WRC 2000)</w:t>
      </w:r>
    </w:p>
    <w:p w14:paraId="0AD45B68" w14:textId="77777777" w:rsidR="00A07758" w:rsidRPr="006C4F19" w:rsidRDefault="00A07758" w:rsidP="004C7D4D">
      <w:pPr>
        <w:pStyle w:val="Note"/>
      </w:pPr>
      <w:r w:rsidRPr="006C4F19">
        <w:rPr>
          <w:rStyle w:val="Artdef"/>
        </w:rPr>
        <w:t>5.328AA</w:t>
      </w:r>
      <w:r w:rsidRPr="006C4F19">
        <w:tab/>
        <w:t>The frequency band 1 087.7-1 092.3 MHz is also allocated to the aeronautical mobile</w:t>
      </w:r>
      <w:r w:rsidRPr="006C4F19">
        <w:noBreakHyphen/>
        <w:t>satellite (R) service (Earth</w:t>
      </w:r>
      <w:r w:rsidRPr="006C4F19">
        <w:noBreakHyphen/>
        <w:t>to</w:t>
      </w:r>
      <w:r w:rsidRPr="006C4F19">
        <w:noBreakHyphen/>
      </w:r>
      <w:r w:rsidRPr="006C4F19">
        <w:rPr>
          <w:lang w:eastAsia="zh-CN"/>
        </w:rPr>
        <w:t>space</w:t>
      </w:r>
      <w:r w:rsidRPr="006C4F19">
        <w:t>) on a primary basis, limited to the space station reception of Automatic Dependent Surveillance-Broadcast (ADS</w:t>
      </w:r>
      <w:r w:rsidRPr="006C4F19">
        <w:noBreakHyphen/>
        <w:t xml:space="preserve">B) emissions from aircraft transmitters that operate in accordance with recognized international aeronautical standards. Stations operating in the aeronautical mobile-satellite (R) service shall not claim protection from stations operating in the aeronautical radionavigation service. Resolution </w:t>
      </w:r>
      <w:r w:rsidRPr="006C4F19">
        <w:rPr>
          <w:b/>
          <w:bCs/>
        </w:rPr>
        <w:t>425</w:t>
      </w:r>
      <w:r w:rsidRPr="006C4F19">
        <w:t> </w:t>
      </w:r>
      <w:r w:rsidRPr="006C4F19">
        <w:rPr>
          <w:b/>
        </w:rPr>
        <w:t>(WRC</w:t>
      </w:r>
      <w:r w:rsidRPr="006C4F19">
        <w:rPr>
          <w:b/>
        </w:rPr>
        <w:noBreakHyphen/>
        <w:t>15)</w:t>
      </w:r>
      <w:r w:rsidRPr="006C4F19">
        <w:t xml:space="preserve"> shall apply.</w:t>
      </w:r>
      <w:r w:rsidRPr="006C4F19">
        <w:rPr>
          <w:sz w:val="16"/>
          <w:szCs w:val="12"/>
        </w:rPr>
        <w:t>     (WRC</w:t>
      </w:r>
      <w:r w:rsidRPr="006C4F19">
        <w:rPr>
          <w:sz w:val="16"/>
          <w:szCs w:val="12"/>
        </w:rPr>
        <w:noBreakHyphen/>
        <w:t>15)</w:t>
      </w:r>
    </w:p>
    <w:p w14:paraId="0FC34F32" w14:textId="77777777" w:rsidR="00A07758" w:rsidRPr="006C4F19" w:rsidRDefault="00A07758" w:rsidP="00767EEF">
      <w:pPr>
        <w:pStyle w:val="Heading4"/>
      </w:pPr>
      <w:r w:rsidRPr="006C4F19">
        <w:t xml:space="preserve">5.2.1.2 </w:t>
      </w:r>
      <w:r w:rsidRPr="006C4F19">
        <w:tab/>
        <w:t>Related ITU-R documents and aviation documents in the frequency band 960</w:t>
      </w:r>
      <w:r w:rsidRPr="006C4F19">
        <w:noBreakHyphen/>
        <w:t>1 215 MHz</w:t>
      </w:r>
    </w:p>
    <w:p w14:paraId="52C1DD4C" w14:textId="77777777" w:rsidR="00A07758" w:rsidRPr="006C4F19" w:rsidRDefault="00A07758" w:rsidP="004C7D4D">
      <w:pPr>
        <w:rPr>
          <w:rStyle w:val="Artdef"/>
        </w:rPr>
      </w:pPr>
      <w:r w:rsidRPr="006C4F19">
        <w:rPr>
          <w:spacing w:val="-2"/>
        </w:rPr>
        <w:t>Recommendations ITU-R M.1318, ITU-R M.1787, ITU-R M.1901, ITU-R M.1904, ITU-R M.1905</w:t>
      </w:r>
      <w:r w:rsidRPr="006C4F19">
        <w:t xml:space="preserve">, and ITU-R M.2030 apply to the </w:t>
      </w:r>
      <w:proofErr w:type="spellStart"/>
      <w:r w:rsidRPr="006C4F19">
        <w:t>radionavigation</w:t>
      </w:r>
      <w:proofErr w:type="spellEnd"/>
      <w:r w:rsidRPr="006C4F19">
        <w:t xml:space="preserve">-satellite service (RNSS) in the band </w:t>
      </w:r>
      <w:r w:rsidRPr="006C4F19">
        <w:rPr>
          <w:szCs w:val="24"/>
        </w:rPr>
        <w:t>1 164</w:t>
      </w:r>
      <w:r w:rsidRPr="006C4F19">
        <w:rPr>
          <w:szCs w:val="24"/>
        </w:rPr>
        <w:noBreakHyphen/>
        <w:t>1 215 </w:t>
      </w:r>
      <w:proofErr w:type="spellStart"/>
      <w:r w:rsidRPr="006C4F19">
        <w:rPr>
          <w:rStyle w:val="Artdef"/>
        </w:rPr>
        <w:t>MHz</w:t>
      </w:r>
      <w:r w:rsidRPr="006C4F19">
        <w:rPr>
          <w:rStyle w:val="Artdef"/>
          <w:b w:val="0"/>
          <w:bCs/>
        </w:rPr>
        <w:t>.</w:t>
      </w:r>
      <w:proofErr w:type="spellEnd"/>
      <w:r w:rsidRPr="006C4F19">
        <w:rPr>
          <w:rStyle w:val="Artdef"/>
        </w:rPr>
        <w:t xml:space="preserve"> Resolution 417 (Rev.WRC-15) also contains provisions for the protection of RNSS in the 1 164-1 215 MHz band from AM(R)S airborne and ground-based stations in the frequency band 960-1 164 </w:t>
      </w:r>
      <w:proofErr w:type="spellStart"/>
      <w:r w:rsidRPr="006C4F19">
        <w:rPr>
          <w:rStyle w:val="Artdef"/>
        </w:rPr>
        <w:t>MHz.</w:t>
      </w:r>
      <w:proofErr w:type="spellEnd"/>
    </w:p>
    <w:p w14:paraId="725385EC" w14:textId="4FD05ECA" w:rsidR="00A07758" w:rsidRPr="00833C1F" w:rsidRDefault="00A07758" w:rsidP="00833C1F">
      <w:pPr>
        <w:pStyle w:val="EditorsNote"/>
        <w:rPr>
          <w:color w:val="FF0000"/>
        </w:rPr>
      </w:pPr>
      <w:r w:rsidRPr="00833C1F">
        <w:rPr>
          <w:color w:val="FF0000"/>
        </w:rPr>
        <w:t xml:space="preserve">[Editor’s </w:t>
      </w:r>
      <w:r w:rsidR="00833C1F" w:rsidRPr="00833C1F">
        <w:rPr>
          <w:color w:val="FF0000"/>
        </w:rPr>
        <w:t>note</w:t>
      </w:r>
      <w:r w:rsidRPr="00833C1F">
        <w:rPr>
          <w:color w:val="FF0000"/>
        </w:rPr>
        <w:t>: Additional work on this section is needed]</w:t>
      </w:r>
    </w:p>
    <w:p w14:paraId="09459C5C" w14:textId="77777777" w:rsidR="00A07758" w:rsidRPr="006C4F19" w:rsidRDefault="00A07758" w:rsidP="00767EEF">
      <w:pPr>
        <w:pStyle w:val="Heading4"/>
      </w:pPr>
      <w:r w:rsidRPr="006C4F19">
        <w:lastRenderedPageBreak/>
        <w:t>5.2.1.3</w:t>
      </w:r>
      <w:r w:rsidRPr="006C4F19">
        <w:tab/>
        <w:t>Suitability of the frequency band 960-1 215 MHz for ground based detect and avoid systems</w:t>
      </w:r>
    </w:p>
    <w:p w14:paraId="4E8C1F02" w14:textId="77777777" w:rsidR="00A07758" w:rsidRPr="006C4F19" w:rsidRDefault="00A07758" w:rsidP="004C7D4D">
      <w:r w:rsidRPr="006C4F19">
        <w:t>No restriction in the RR.</w:t>
      </w:r>
    </w:p>
    <w:p w14:paraId="708E624B" w14:textId="77777777" w:rsidR="00A07758" w:rsidRPr="006C4F19" w:rsidRDefault="00A07758" w:rsidP="004C7D4D">
      <w:r w:rsidRPr="006C4F19">
        <w:t xml:space="preserve">The frequency band 960-1 215 MHz is operated by various aeronautical systems including DME, TACAN, TCAS, ADS-B, </w:t>
      </w:r>
      <w:proofErr w:type="spellStart"/>
      <w:r w:rsidRPr="006C4F19">
        <w:t>Multilateration</w:t>
      </w:r>
      <w:proofErr w:type="spellEnd"/>
      <w:r w:rsidRPr="006C4F19">
        <w:t>, and non-ICAO (e.g. Recommendation ITU-R M.2013) systems.  The 1 164-1 215 MHz portion of the band is also used for RNSS (space-to-Earth) and (space-to-space) services on a ubiquitous basis, including on aircraft, and this use presents additional co-existence issues.</w:t>
      </w:r>
    </w:p>
    <w:p w14:paraId="215DDDE5" w14:textId="77777777" w:rsidR="00A07758" w:rsidRPr="006C4F19" w:rsidRDefault="00A07758" w:rsidP="004C7D4D">
      <w:r w:rsidRPr="006C4F19">
        <w:t>This frequency band 960-1 215 MHz is not suitable for ground based DAA systems.</w:t>
      </w:r>
    </w:p>
    <w:p w14:paraId="29165D67" w14:textId="77777777" w:rsidR="00A07758" w:rsidRPr="006C4F19" w:rsidRDefault="00A07758" w:rsidP="004C7D4D">
      <w:pPr>
        <w:pStyle w:val="Heading3"/>
      </w:pPr>
      <w:r w:rsidRPr="006C4F19">
        <w:t>5.2.2.</w:t>
      </w:r>
      <w:r w:rsidRPr="006C4F19">
        <w:tab/>
      </w:r>
      <w:r w:rsidRPr="006C4F19">
        <w:rPr>
          <w:rFonts w:eastAsiaTheme="minorEastAsia"/>
          <w:color w:val="000000" w:themeColor="text1"/>
          <w:szCs w:val="22"/>
          <w:lang w:eastAsia="zh-CN"/>
        </w:rPr>
        <w:t xml:space="preserve">Frequency band </w:t>
      </w:r>
      <w:r w:rsidRPr="006C4F19">
        <w:t>1 215-1 300 MHz</w:t>
      </w:r>
    </w:p>
    <w:p w14:paraId="5A0A0FA2" w14:textId="77777777" w:rsidR="00A07758" w:rsidRPr="006C4F19" w:rsidRDefault="00A07758" w:rsidP="00767EEF">
      <w:pPr>
        <w:pStyle w:val="Heading4"/>
      </w:pPr>
      <w:r w:rsidRPr="006C4F19">
        <w:t>5.2.2.1</w:t>
      </w:r>
      <w:r w:rsidRPr="006C4F19">
        <w:tab/>
      </w:r>
      <w:r w:rsidRPr="006C4F19">
        <w:rPr>
          <w:webHidden/>
        </w:rPr>
        <w:t>Allocation to operate detect and avoid</w:t>
      </w:r>
      <w:r w:rsidRPr="006C4F19">
        <w:t xml:space="preserve"> and other services in the frequency band 1 215-1 300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279A2FCB"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CD52285" w14:textId="77777777" w:rsidR="00A07758" w:rsidRPr="006C4F19" w:rsidRDefault="00A07758" w:rsidP="004C7D4D">
            <w:pPr>
              <w:pStyle w:val="Tablehead"/>
            </w:pPr>
            <w:r w:rsidRPr="006C4F19">
              <w:t>Allocation to services</w:t>
            </w:r>
          </w:p>
        </w:tc>
      </w:tr>
      <w:tr w:rsidR="00A07758" w:rsidRPr="006C4F19" w14:paraId="48416683" w14:textId="77777777" w:rsidTr="004C7D4D">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12852AA" w14:textId="77777777" w:rsidR="00A07758" w:rsidRPr="006C4F19" w:rsidRDefault="00A07758" w:rsidP="004C7D4D">
            <w:pPr>
              <w:pStyle w:val="Tablehead"/>
            </w:pPr>
            <w:r w:rsidRPr="006C4F19">
              <w:t>Region 1</w:t>
            </w:r>
          </w:p>
        </w:tc>
        <w:tc>
          <w:tcPr>
            <w:tcW w:w="3100" w:type="dxa"/>
            <w:tcBorders>
              <w:top w:val="single" w:sz="4" w:space="0" w:color="auto"/>
              <w:left w:val="single" w:sz="6" w:space="0" w:color="auto"/>
              <w:bottom w:val="single" w:sz="6" w:space="0" w:color="auto"/>
              <w:right w:val="single" w:sz="6" w:space="0" w:color="auto"/>
            </w:tcBorders>
            <w:hideMark/>
          </w:tcPr>
          <w:p w14:paraId="62F82E61" w14:textId="77777777" w:rsidR="00A07758" w:rsidRPr="006C4F19" w:rsidRDefault="00A07758" w:rsidP="004C7D4D">
            <w:pPr>
              <w:pStyle w:val="Tablehead"/>
            </w:pPr>
            <w:r w:rsidRPr="006C4F19">
              <w:t>Region 2</w:t>
            </w:r>
          </w:p>
        </w:tc>
        <w:tc>
          <w:tcPr>
            <w:tcW w:w="3100" w:type="dxa"/>
            <w:tcBorders>
              <w:top w:val="single" w:sz="4" w:space="0" w:color="auto"/>
              <w:left w:val="single" w:sz="6" w:space="0" w:color="auto"/>
              <w:bottom w:val="single" w:sz="6" w:space="0" w:color="auto"/>
              <w:right w:val="single" w:sz="6" w:space="0" w:color="auto"/>
            </w:tcBorders>
            <w:hideMark/>
          </w:tcPr>
          <w:p w14:paraId="66182B48" w14:textId="77777777" w:rsidR="00A07758" w:rsidRPr="006C4F19" w:rsidRDefault="00A07758" w:rsidP="004C7D4D">
            <w:pPr>
              <w:pStyle w:val="Tablehead"/>
            </w:pPr>
            <w:r w:rsidRPr="006C4F19">
              <w:t>Region 3</w:t>
            </w:r>
          </w:p>
        </w:tc>
      </w:tr>
      <w:tr w:rsidR="00A07758" w:rsidRPr="006C4F19" w14:paraId="2788A371"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0068503" w14:textId="77777777" w:rsidR="00A07758" w:rsidRPr="006C4F19" w:rsidRDefault="00A07758" w:rsidP="004C7D4D">
            <w:pPr>
              <w:pStyle w:val="TableTextS5"/>
            </w:pPr>
            <w:r w:rsidRPr="006C4F19">
              <w:rPr>
                <w:rStyle w:val="Tablefreq"/>
              </w:rPr>
              <w:t>1 215-1 240</w:t>
            </w:r>
            <w:r w:rsidRPr="006C4F19">
              <w:rPr>
                <w:color w:val="000000"/>
              </w:rPr>
              <w:tab/>
            </w:r>
            <w:r w:rsidRPr="006C4F19">
              <w:t>EARTH EXPLORATION-SATELLITE (active)</w:t>
            </w:r>
          </w:p>
          <w:p w14:paraId="65297A43" w14:textId="77777777" w:rsidR="00A07758" w:rsidRPr="006C4F19" w:rsidRDefault="00A07758" w:rsidP="004C7D4D">
            <w:pPr>
              <w:pStyle w:val="TableTextS5"/>
              <w:rPr>
                <w:rStyle w:val="Artref"/>
              </w:rPr>
            </w:pPr>
            <w:r w:rsidRPr="006C4F19">
              <w:rPr>
                <w:rStyle w:val="Artref"/>
              </w:rPr>
              <w:tab/>
            </w:r>
            <w:r w:rsidRPr="006C4F19">
              <w:rPr>
                <w:rStyle w:val="Artref"/>
              </w:rPr>
              <w:tab/>
            </w:r>
            <w:r w:rsidRPr="006C4F19">
              <w:rPr>
                <w:rStyle w:val="Artref"/>
              </w:rPr>
              <w:tab/>
            </w:r>
            <w:r w:rsidRPr="006C4F19">
              <w:rPr>
                <w:rStyle w:val="Artref"/>
              </w:rPr>
              <w:tab/>
              <w:t>RADIOLOCATION</w:t>
            </w:r>
          </w:p>
          <w:p w14:paraId="034442B2"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RADIONAVIGATION-SATELLITE (space-to-Earth) (space-to-space)  </w:t>
            </w: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5.328B  5.329  5.329A</w:t>
            </w:r>
          </w:p>
          <w:p w14:paraId="6CBF5EC8"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SPACE RESEARCH (active)</w:t>
            </w:r>
          </w:p>
          <w:p w14:paraId="04A420BD"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rPr>
              <w:t>5.330  5.331  5.332</w:t>
            </w:r>
          </w:p>
        </w:tc>
      </w:tr>
      <w:tr w:rsidR="00A07758" w:rsidRPr="006C4F19" w14:paraId="4FFCB416"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FF2E30B" w14:textId="77777777" w:rsidR="00A07758" w:rsidRPr="006C4F19" w:rsidRDefault="00A07758" w:rsidP="004C7D4D">
            <w:pPr>
              <w:pStyle w:val="TableTextS5"/>
              <w:rPr>
                <w:color w:val="000000"/>
              </w:rPr>
            </w:pPr>
            <w:r w:rsidRPr="006C4F19">
              <w:rPr>
                <w:rStyle w:val="Tablefreq"/>
              </w:rPr>
              <w:t>1 240-1 300</w:t>
            </w:r>
            <w:r w:rsidRPr="006C4F19">
              <w:rPr>
                <w:color w:val="000000"/>
              </w:rPr>
              <w:tab/>
            </w:r>
            <w:r w:rsidRPr="006C4F19">
              <w:t>EARTH EXPLORATION-SATELLITE (active)</w:t>
            </w:r>
          </w:p>
          <w:p w14:paraId="63FCF14A" w14:textId="77777777" w:rsidR="00A07758" w:rsidRPr="006C4F19" w:rsidRDefault="00A07758" w:rsidP="004C7D4D">
            <w:pPr>
              <w:pStyle w:val="TableTextS5"/>
              <w:rPr>
                <w:rStyle w:val="Artref"/>
              </w:rPr>
            </w:pPr>
            <w:r w:rsidRPr="006C4F19">
              <w:rPr>
                <w:rStyle w:val="Artref"/>
              </w:rPr>
              <w:tab/>
            </w:r>
            <w:r w:rsidRPr="006C4F19">
              <w:rPr>
                <w:rStyle w:val="Artref"/>
              </w:rPr>
              <w:tab/>
            </w:r>
            <w:r w:rsidRPr="006C4F19">
              <w:rPr>
                <w:rStyle w:val="Artref"/>
              </w:rPr>
              <w:tab/>
            </w:r>
            <w:r w:rsidRPr="006C4F19">
              <w:rPr>
                <w:rStyle w:val="Artref"/>
              </w:rPr>
              <w:tab/>
              <w:t>RADIOLOCATION</w:t>
            </w:r>
          </w:p>
          <w:p w14:paraId="79C18AFB"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RADIONAVIGATION-SATELLITE (space-to-Earth) (space-to-space)  </w:t>
            </w: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5.328B  5.329  5.329A</w:t>
            </w:r>
          </w:p>
          <w:p w14:paraId="10FDBCFE"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SPACE RESEARCH (active)</w:t>
            </w:r>
          </w:p>
          <w:p w14:paraId="71480ED9"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Fonts w:ascii="TimesNewRomanPSMT" w:hAnsi="TimesNewRomanPSMT" w:cs="TimesNewRomanPSMT"/>
                <w:lang w:eastAsia="zh-CN"/>
              </w:rPr>
              <w:t>Amateur</w:t>
            </w:r>
          </w:p>
          <w:p w14:paraId="746E8BF9" w14:textId="77777777" w:rsidR="00A07758" w:rsidRPr="006C4F19" w:rsidRDefault="00A07758" w:rsidP="004C7D4D">
            <w:pPr>
              <w:pStyle w:val="TableTextS5"/>
              <w:rPr>
                <w:rStyle w:val="Tablefreq"/>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5.282  5.330  5.331  5.332  5.335  5.335A</w:t>
            </w:r>
          </w:p>
        </w:tc>
      </w:tr>
    </w:tbl>
    <w:p w14:paraId="237F2549" w14:textId="77777777" w:rsidR="00FE4274" w:rsidRPr="006C4F19" w:rsidRDefault="00FE4274" w:rsidP="00FE4274">
      <w:pPr>
        <w:pStyle w:val="Tablefin"/>
      </w:pPr>
    </w:p>
    <w:p w14:paraId="7F8505AB" w14:textId="77777777" w:rsidR="00A07758" w:rsidRPr="006C4F19" w:rsidRDefault="00A07758" w:rsidP="002010F2">
      <w:pPr>
        <w:pStyle w:val="Note"/>
        <w:rPr>
          <w:snapToGrid w:val="0"/>
        </w:rPr>
      </w:pPr>
      <w:r w:rsidRPr="006C4F19">
        <w:rPr>
          <w:rStyle w:val="Artdef"/>
          <w:bCs/>
        </w:rPr>
        <w:t>5.329</w:t>
      </w:r>
      <w:r w:rsidRPr="006C4F19">
        <w:rPr>
          <w:b/>
          <w:bCs/>
          <w:snapToGrid w:val="0"/>
        </w:rPr>
        <w:t xml:space="preserve"> </w:t>
      </w:r>
      <w:r w:rsidRPr="006C4F19">
        <w:rPr>
          <w:b/>
          <w:bCs/>
          <w:snapToGrid w:val="0"/>
        </w:rPr>
        <w:tab/>
      </w:r>
      <w:r w:rsidRPr="006C4F19">
        <w:rPr>
          <w:snapToGrid w:val="0"/>
        </w:rPr>
        <w:t xml:space="preserve">Use of the radionavigation-satellite service in the band 1 215-1 300 MHz shall be subject to the condition that no harmful interference is caused to, and no protection is claimed from, the radionavigation service authorized under No. </w:t>
      </w:r>
      <w:r w:rsidRPr="006C4F19">
        <w:rPr>
          <w:b/>
          <w:bCs/>
          <w:snapToGrid w:val="0"/>
        </w:rPr>
        <w:t>5.331</w:t>
      </w:r>
      <w:r w:rsidRPr="006C4F19">
        <w:rPr>
          <w:snapToGrid w:val="0"/>
        </w:rPr>
        <w:t xml:space="preserve">. Furthermore, the use of the radionavigation-satellite service in the band 1 215-1 300 MHz shall be subject to the condition that no harmful interference is caused to the radiolocation service. No. </w:t>
      </w:r>
      <w:r w:rsidRPr="006C4F19">
        <w:rPr>
          <w:b/>
          <w:bCs/>
          <w:snapToGrid w:val="0"/>
        </w:rPr>
        <w:t xml:space="preserve">5.43 </w:t>
      </w:r>
      <w:r w:rsidRPr="006C4F19">
        <w:rPr>
          <w:snapToGrid w:val="0"/>
        </w:rPr>
        <w:t xml:space="preserve">shall not apply in respect of the radiolocation service. Resolution </w:t>
      </w:r>
      <w:r w:rsidRPr="006C4F19">
        <w:rPr>
          <w:b/>
          <w:bCs/>
          <w:snapToGrid w:val="0"/>
        </w:rPr>
        <w:t>608 (WRC-03)</w:t>
      </w:r>
      <w:r w:rsidRPr="00833C1F">
        <w:rPr>
          <w:rStyle w:val="FootnoteReference"/>
        </w:rPr>
        <w:t>*</w:t>
      </w:r>
      <w:r w:rsidRPr="006C4F19">
        <w:rPr>
          <w:b/>
          <w:bCs/>
          <w:snapToGrid w:val="0"/>
        </w:rPr>
        <w:t xml:space="preserve"> </w:t>
      </w:r>
      <w:r w:rsidRPr="006C4F19">
        <w:rPr>
          <w:snapToGrid w:val="0"/>
        </w:rPr>
        <w:t>shall apply.</w:t>
      </w:r>
      <w:r w:rsidRPr="006C4F19">
        <w:rPr>
          <w:sz w:val="16"/>
          <w:szCs w:val="12"/>
        </w:rPr>
        <w:t>     (WRC</w:t>
      </w:r>
      <w:r w:rsidRPr="006C4F19">
        <w:rPr>
          <w:sz w:val="16"/>
          <w:szCs w:val="12"/>
        </w:rPr>
        <w:noBreakHyphen/>
        <w:t>03)</w:t>
      </w:r>
    </w:p>
    <w:p w14:paraId="2D37712D" w14:textId="77777777" w:rsidR="00A07758" w:rsidRPr="006C4F19" w:rsidRDefault="00A07758" w:rsidP="002010F2">
      <w:pPr>
        <w:pStyle w:val="Note"/>
        <w:rPr>
          <w:snapToGrid w:val="0"/>
        </w:rPr>
      </w:pPr>
      <w:r w:rsidRPr="006C4F19">
        <w:rPr>
          <w:rStyle w:val="Artdef"/>
          <w:bCs/>
        </w:rPr>
        <w:t>5.329A</w:t>
      </w:r>
      <w:r w:rsidRPr="006C4F19">
        <w:rPr>
          <w:b/>
          <w:bCs/>
          <w:snapToGrid w:val="0"/>
        </w:rPr>
        <w:t xml:space="preserve"> </w:t>
      </w:r>
      <w:r w:rsidRPr="006C4F19">
        <w:rPr>
          <w:b/>
          <w:bCs/>
          <w:snapToGrid w:val="0"/>
        </w:rPr>
        <w:tab/>
      </w:r>
      <w:r w:rsidRPr="006C4F19">
        <w:rPr>
          <w:snapToGrid w:val="0"/>
        </w:rPr>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6C4F19">
        <w:rPr>
          <w:sz w:val="16"/>
          <w:szCs w:val="12"/>
        </w:rPr>
        <w:t>     (WRC</w:t>
      </w:r>
      <w:r w:rsidRPr="006C4F19">
        <w:rPr>
          <w:sz w:val="16"/>
          <w:szCs w:val="12"/>
        </w:rPr>
        <w:noBreakHyphen/>
        <w:t>07)</w:t>
      </w:r>
    </w:p>
    <w:p w14:paraId="42FD8F28" w14:textId="77777777" w:rsidR="00A07758" w:rsidRPr="006C4F19" w:rsidRDefault="00A07758" w:rsidP="002010F2">
      <w:pPr>
        <w:pStyle w:val="Note"/>
        <w:rPr>
          <w:snapToGrid w:val="0"/>
        </w:rPr>
      </w:pPr>
      <w:r w:rsidRPr="006C4F19">
        <w:rPr>
          <w:rStyle w:val="Artdef"/>
        </w:rPr>
        <w:t>5.330</w:t>
      </w:r>
      <w:r w:rsidRPr="006C4F19">
        <w:rPr>
          <w:b/>
          <w:bCs/>
          <w:snapToGrid w:val="0"/>
        </w:rPr>
        <w:t xml:space="preserve"> </w:t>
      </w:r>
      <w:r w:rsidRPr="006C4F19">
        <w:rPr>
          <w:b/>
          <w:bCs/>
          <w:snapToGrid w:val="0"/>
        </w:rPr>
        <w:tab/>
      </w:r>
      <w:r w:rsidRPr="006C4F19">
        <w:rPr>
          <w:i/>
          <w:iCs/>
          <w:snapToGrid w:val="0"/>
        </w:rPr>
        <w:t xml:space="preserve">Additional allocation: </w:t>
      </w:r>
      <w:r w:rsidRPr="006C4F19">
        <w:rPr>
          <w:snapToGrid w:val="0"/>
        </w:rPr>
        <w:t>in Angola, Saudi Arabia, Bahrain, Bangladesh, Cameroon, China, Djibouti, Egypt, the United Arab Emirates, Eritrea, Ethiopia, Guyana, India, Indonesia, Iran (Islamic Republic of), Iraq, Israel, Japan, Jordan, Kuwait, Nepal, Oman, Pakistan, the Philippines, Qatar, the Syrian Arab Republic, Somalia, Sudan, South Sudan, Chad, Togo and Yemen, the band 1 215-1 300 MHz is also allocated to the fixed and mobile services on a primary basis.</w:t>
      </w:r>
      <w:r w:rsidRPr="006C4F19">
        <w:rPr>
          <w:sz w:val="16"/>
          <w:szCs w:val="12"/>
        </w:rPr>
        <w:t>     (WRC</w:t>
      </w:r>
      <w:r w:rsidRPr="006C4F19">
        <w:rPr>
          <w:sz w:val="16"/>
          <w:szCs w:val="12"/>
        </w:rPr>
        <w:noBreakHyphen/>
        <w:t>12)</w:t>
      </w:r>
    </w:p>
    <w:p w14:paraId="1469DA22" w14:textId="77777777" w:rsidR="00A07758" w:rsidRPr="006C4F19" w:rsidRDefault="00A07758" w:rsidP="002010F2">
      <w:pPr>
        <w:pStyle w:val="Note"/>
        <w:rPr>
          <w:snapToGrid w:val="0"/>
        </w:rPr>
      </w:pPr>
      <w:r w:rsidRPr="006C4F19">
        <w:rPr>
          <w:rStyle w:val="Artdef"/>
        </w:rPr>
        <w:t>5.331</w:t>
      </w:r>
      <w:r w:rsidRPr="006C4F19">
        <w:rPr>
          <w:b/>
          <w:bCs/>
          <w:snapToGrid w:val="0"/>
        </w:rPr>
        <w:t xml:space="preserve"> </w:t>
      </w:r>
      <w:r w:rsidRPr="006C4F19">
        <w:rPr>
          <w:b/>
          <w:bCs/>
          <w:snapToGrid w:val="0"/>
        </w:rPr>
        <w:tab/>
      </w:r>
      <w:r w:rsidRPr="006C4F19">
        <w:rPr>
          <w:i/>
          <w:iCs/>
          <w:snapToGrid w:val="0"/>
        </w:rPr>
        <w:t xml:space="preserve">Additional allocation: </w:t>
      </w:r>
      <w:r w:rsidRPr="006C4F19">
        <w:rPr>
          <w:snapToGrid w:val="0"/>
        </w:rPr>
        <w:t xml:space="preserve">in Algeria, Germany, Saudi Arabia, Australia, Austria, Bahrain, Belarus, Belgium, Benin, Bosnia and Herzegovina, Brazil, Burkina Faso, Burundi, Cameroon, China, Korea (Rep. of), Croatia, Denmark, Egypt, the United Arab Emirates, Estonia, the Russian Federation, Finland, France, Ghana, Greece, Guinea, Equatorial Guinea, Hungary, India, Indonesia, Iran (Islamic Republic of), Iraq, </w:t>
      </w:r>
      <w:r w:rsidRPr="006C4F19">
        <w:rPr>
          <w:snapToGrid w:val="0"/>
        </w:rPr>
        <w:lastRenderedPageBreak/>
        <w:t>Ireland, Israel, Jordan, Kenya, Kuwait, The Former Yugoslav Republic of Macedonia, Lesotho, Latvia, Lebanon, Liechtenstein, Lithuania, Luxembourg, Madagascar, Mali, Mauritania, Montenegro, Nigeria, Norway, Oman, Pakistan, the Netherlands, Poland, Portugal, Qatar, the Syrian Arab Republic, Dem. People’s Rep. of Korea, Slovakia, the United Kingdom, Serbia, Slovenia, Somalia, Sudan, South Sudan, Sri Lanka, South Africa, Sweden, Switzerland, Thailand, Togo, Turkey, Venezuela and Viet Nam, the band 1 215-1 300 MHz is also allocated to the radionavigation service on a primary basis. In Canada and the United States, the band 1 240-1 300 MHz is also allocated to the radionavigation service, and use of the radionavigation service shall be limited to the aeronautical radionavigation service.</w:t>
      </w:r>
      <w:r w:rsidRPr="006C4F19">
        <w:rPr>
          <w:sz w:val="16"/>
          <w:szCs w:val="12"/>
        </w:rPr>
        <w:t>     (WRC</w:t>
      </w:r>
      <w:r w:rsidRPr="006C4F19">
        <w:rPr>
          <w:sz w:val="16"/>
          <w:szCs w:val="12"/>
        </w:rPr>
        <w:noBreakHyphen/>
        <w:t>12)</w:t>
      </w:r>
    </w:p>
    <w:p w14:paraId="3BE213B5" w14:textId="77777777" w:rsidR="00A07758" w:rsidRPr="006C4F19" w:rsidRDefault="00A07758" w:rsidP="002010F2">
      <w:pPr>
        <w:pStyle w:val="Note"/>
        <w:rPr>
          <w:snapToGrid w:val="0"/>
        </w:rPr>
      </w:pPr>
      <w:r w:rsidRPr="006C4F19">
        <w:rPr>
          <w:rStyle w:val="Artdef"/>
        </w:rPr>
        <w:t>5.332</w:t>
      </w:r>
      <w:r w:rsidRPr="006C4F19">
        <w:rPr>
          <w:b/>
          <w:bCs/>
          <w:snapToGrid w:val="0"/>
        </w:rPr>
        <w:t xml:space="preserve"> </w:t>
      </w:r>
      <w:r w:rsidRPr="006C4F19">
        <w:rPr>
          <w:b/>
          <w:bCs/>
          <w:snapToGrid w:val="0"/>
        </w:rPr>
        <w:tab/>
      </w:r>
      <w:r w:rsidRPr="006C4F19">
        <w:rPr>
          <w:snapToGrid w:val="0"/>
        </w:rPr>
        <w:t>In the band 1 215</w:t>
      </w:r>
      <w:r w:rsidRPr="006C4F19">
        <w:rPr>
          <w:b/>
          <w:bCs/>
          <w:snapToGrid w:val="0"/>
        </w:rPr>
        <w:t>-</w:t>
      </w:r>
      <w:r w:rsidRPr="006C4F19">
        <w:rPr>
          <w:snapToGrid w:val="0"/>
        </w:rPr>
        <w:t>1 260 MHz, active spaceborne sensors in the Earth exploration-satellite and space research services shall not cause harmful interference to, claim protection from, or otherwise impose constraints on operation or development of the radiolocation service, the radionavigation-satellite service and other services allocated on a primary basis.</w:t>
      </w:r>
      <w:r w:rsidRPr="006C4F19">
        <w:rPr>
          <w:sz w:val="16"/>
          <w:szCs w:val="12"/>
        </w:rPr>
        <w:t>     (WRC</w:t>
      </w:r>
      <w:r w:rsidRPr="006C4F19">
        <w:rPr>
          <w:sz w:val="16"/>
          <w:szCs w:val="12"/>
        </w:rPr>
        <w:noBreakHyphen/>
        <w:t>2000)</w:t>
      </w:r>
    </w:p>
    <w:p w14:paraId="6B1AD9EC" w14:textId="77777777" w:rsidR="00A07758" w:rsidRPr="006C4F19" w:rsidRDefault="00A07758" w:rsidP="002010F2">
      <w:pPr>
        <w:pStyle w:val="Note"/>
        <w:rPr>
          <w:snapToGrid w:val="0"/>
        </w:rPr>
      </w:pPr>
      <w:r w:rsidRPr="006C4F19">
        <w:rPr>
          <w:rStyle w:val="Artdef"/>
        </w:rPr>
        <w:t>5.335</w:t>
      </w:r>
      <w:r w:rsidRPr="006C4F19">
        <w:rPr>
          <w:b/>
          <w:bCs/>
          <w:snapToGrid w:val="0"/>
        </w:rPr>
        <w:t xml:space="preserve"> </w:t>
      </w:r>
      <w:r w:rsidRPr="006C4F19">
        <w:rPr>
          <w:b/>
          <w:bCs/>
          <w:snapToGrid w:val="0"/>
        </w:rPr>
        <w:tab/>
      </w:r>
      <w:r w:rsidRPr="006C4F19">
        <w:rPr>
          <w:snapToGrid w:val="0"/>
        </w:rPr>
        <w:t>In Canada and the United States in the band 1 240-1 300 MHz, active spaceborne sensors in the Earth exploration-satellite and space research services shall not cause interference to, claim protection from, or otherwise impose constraints on operation or development of the aeronautical radionavigation service.</w:t>
      </w:r>
      <w:r w:rsidRPr="006C4F19">
        <w:rPr>
          <w:sz w:val="16"/>
          <w:szCs w:val="12"/>
        </w:rPr>
        <w:t>     (WRC</w:t>
      </w:r>
      <w:r w:rsidRPr="006C4F19">
        <w:rPr>
          <w:sz w:val="16"/>
          <w:szCs w:val="12"/>
        </w:rPr>
        <w:noBreakHyphen/>
        <w:t>97)</w:t>
      </w:r>
    </w:p>
    <w:p w14:paraId="00272468" w14:textId="77777777" w:rsidR="00A07758" w:rsidRPr="006C4F19" w:rsidRDefault="00A07758" w:rsidP="002010F2">
      <w:pPr>
        <w:pStyle w:val="Note"/>
        <w:rPr>
          <w:snapToGrid w:val="0"/>
        </w:rPr>
      </w:pPr>
      <w:r w:rsidRPr="006C4F19">
        <w:rPr>
          <w:rStyle w:val="Artdef"/>
        </w:rPr>
        <w:t>5.335A</w:t>
      </w:r>
      <w:r w:rsidRPr="006C4F19">
        <w:rPr>
          <w:b/>
          <w:bCs/>
          <w:snapToGrid w:val="0"/>
        </w:rPr>
        <w:t xml:space="preserve"> </w:t>
      </w:r>
      <w:r w:rsidRPr="006C4F19">
        <w:rPr>
          <w:b/>
          <w:bCs/>
          <w:snapToGrid w:val="0"/>
        </w:rPr>
        <w:tab/>
      </w:r>
      <w:r w:rsidRPr="006C4F19">
        <w:rPr>
          <w:snapToGrid w:val="0"/>
        </w:rPr>
        <w:t>In the band 1 260-1 300 MHz, active spaceborne sensors in the Earth exploration-satellite and space research services shall not cause harmful interference to, claim protection from, or otherwise impose constraints on operation or development of the radiolocation service and other services allocated by footnotes on a primary basis.</w:t>
      </w:r>
      <w:r w:rsidRPr="006C4F19">
        <w:rPr>
          <w:sz w:val="16"/>
          <w:szCs w:val="12"/>
        </w:rPr>
        <w:t>     (WRC</w:t>
      </w:r>
      <w:r w:rsidRPr="006C4F19">
        <w:rPr>
          <w:sz w:val="16"/>
          <w:szCs w:val="12"/>
        </w:rPr>
        <w:noBreakHyphen/>
        <w:t>2000)</w:t>
      </w:r>
    </w:p>
    <w:p w14:paraId="78AC4C05" w14:textId="77777777" w:rsidR="00A07758" w:rsidRPr="006C4F19" w:rsidRDefault="00A07758" w:rsidP="00767EEF">
      <w:pPr>
        <w:pStyle w:val="Heading4"/>
      </w:pPr>
      <w:r w:rsidRPr="006C4F19">
        <w:t>5.2.2.2</w:t>
      </w:r>
      <w:r w:rsidRPr="006C4F19">
        <w:tab/>
        <w:t>Related ITU-R documents and aviation documents in the frequency band 1 215</w:t>
      </w:r>
      <w:r w:rsidRPr="006C4F19">
        <w:noBreakHyphen/>
        <w:t>1 300 MHz</w:t>
      </w:r>
    </w:p>
    <w:p w14:paraId="04ED5C66" w14:textId="77777777" w:rsidR="00A07758" w:rsidRPr="006C4F19" w:rsidRDefault="00A07758" w:rsidP="004C7D4D">
      <w:r w:rsidRPr="006C4F19">
        <w:rPr>
          <w:szCs w:val="24"/>
        </w:rPr>
        <w:t xml:space="preserve">Recommendation ITU-R M.1463 contains characteristics and protection criteria for radar systems operating in the aeronautical radionavigation and radiolocation services in the band </w:t>
      </w:r>
      <w:r w:rsidRPr="006C4F19">
        <w:t>1 215</w:t>
      </w:r>
      <w:r w:rsidRPr="006C4F19">
        <w:noBreakHyphen/>
        <w:t>1 400 </w:t>
      </w:r>
      <w:proofErr w:type="spellStart"/>
      <w:r w:rsidRPr="006C4F19">
        <w:t>MHz.</w:t>
      </w:r>
      <w:proofErr w:type="spellEnd"/>
    </w:p>
    <w:p w14:paraId="20FE6B3B" w14:textId="77777777" w:rsidR="00A07758" w:rsidRPr="00B663FC" w:rsidRDefault="00A07758" w:rsidP="004C7D4D">
      <w:r w:rsidRPr="006C4F19">
        <w:t xml:space="preserve">Recommendations ITU-R M.1318, ITU-R M.1787, ITU-R M1901, ITU-R M.1902, ITU-R M.1904, and ITU-R M.2030 apply to the radionavigation-satellite services in the band </w:t>
      </w:r>
      <w:r w:rsidRPr="00B663FC">
        <w:t>1 215-1 300 </w:t>
      </w:r>
      <w:proofErr w:type="spellStart"/>
      <w:r w:rsidRPr="00B663FC">
        <w:t>MHz.</w:t>
      </w:r>
      <w:proofErr w:type="spellEnd"/>
    </w:p>
    <w:p w14:paraId="5B64766C" w14:textId="77777777" w:rsidR="00A07758" w:rsidRPr="00B663FC" w:rsidRDefault="00A07758" w:rsidP="004C7D4D">
      <w:r w:rsidRPr="006C4F19">
        <w:t>Recommendations ITU-R RS.577, ITU-R RS.1166, and ITU-R RS.2105 apply to the Earth exploration-satellite (active) and space research (active) services in the band 1</w:t>
      </w:r>
      <w:r w:rsidRPr="00B663FC">
        <w:t xml:space="preserve"> 215-1 300 </w:t>
      </w:r>
      <w:proofErr w:type="spellStart"/>
      <w:r w:rsidRPr="00B663FC">
        <w:t>MHz.</w:t>
      </w:r>
      <w:proofErr w:type="spellEnd"/>
    </w:p>
    <w:p w14:paraId="381FEBB8" w14:textId="74D22E43" w:rsidR="00A07758" w:rsidRPr="00B663FC" w:rsidRDefault="00A07758" w:rsidP="00B663FC">
      <w:pPr>
        <w:pStyle w:val="EditorsNote"/>
        <w:rPr>
          <w:color w:val="FF0000"/>
        </w:rPr>
      </w:pPr>
      <w:r w:rsidRPr="00B663FC">
        <w:rPr>
          <w:color w:val="FF0000"/>
        </w:rPr>
        <w:t xml:space="preserve">[Editor’s </w:t>
      </w:r>
      <w:r w:rsidR="00B663FC" w:rsidRPr="00B663FC">
        <w:rPr>
          <w:color w:val="FF0000"/>
        </w:rPr>
        <w:t>note</w:t>
      </w:r>
      <w:r w:rsidRPr="00B663FC">
        <w:rPr>
          <w:color w:val="FF0000"/>
        </w:rPr>
        <w:t>: Additional work on this section is needed]</w:t>
      </w:r>
    </w:p>
    <w:p w14:paraId="3BA2CD8E" w14:textId="77777777" w:rsidR="00A07758" w:rsidRPr="006C4F19" w:rsidRDefault="00A07758" w:rsidP="00767EEF">
      <w:pPr>
        <w:pStyle w:val="Heading4"/>
      </w:pPr>
      <w:r w:rsidRPr="006C4F19">
        <w:t>5.2.2.3</w:t>
      </w:r>
      <w:r w:rsidRPr="006C4F19">
        <w:tab/>
      </w:r>
      <w:r w:rsidRPr="006C4F19">
        <w:rPr>
          <w:rFonts w:eastAsiaTheme="minorEastAsia"/>
          <w:lang w:eastAsia="zh-CN"/>
        </w:rPr>
        <w:t>Suitability of the band 1 215-1 300 MHz for ground based detect &amp; avoid systems</w:t>
      </w:r>
    </w:p>
    <w:p w14:paraId="6FB4A703" w14:textId="0B72F7D3" w:rsidR="00A07758" w:rsidRPr="006C4F19" w:rsidRDefault="00A07758" w:rsidP="004C7D4D">
      <w:r w:rsidRPr="006C4F19">
        <w:t xml:space="preserve">Many aviation and non-aviation radars already operate in the frequency band 1 215-1 300 MHz as do many RNSS (space-to-Earth) receivers, and RNSS (space-to-space) receivers. The frequency band 1 215-1 300 MHz may be suitable to support ground based DAA systems in administrations and in frequency bands where </w:t>
      </w:r>
      <w:r w:rsidR="00B663FC">
        <w:t xml:space="preserve">RR </w:t>
      </w:r>
      <w:r w:rsidRPr="006C4F19">
        <w:t xml:space="preserve">No. </w:t>
      </w:r>
      <w:r w:rsidRPr="006C4F19">
        <w:rPr>
          <w:b/>
        </w:rPr>
        <w:t>5.331</w:t>
      </w:r>
      <w:r w:rsidRPr="006C4F19">
        <w:t xml:space="preserve"> applies if coordination with existing radar systems can be achieved.  In addition, DAA systems should take all practicable measures to ensure compatibility to RNSS receivers operating in the frequency band 1 215-1 300 MHz and the adjacent 1 164</w:t>
      </w:r>
      <w:r w:rsidR="00B663FC">
        <w:noBreakHyphen/>
      </w:r>
      <w:r w:rsidRPr="006C4F19">
        <w:t>1 215 MHz and 1 300-1 350 MHz frequency bands. Since RNSS (space-to-Earth) receivers operate on a ubiquitous basis, including onboard aircraft, and are potentially co-located with ground based DAA systems, there could also be practical compatibility issues associated with the operation of DAA systems in the frequency band 1 215-1 300 </w:t>
      </w:r>
      <w:proofErr w:type="spellStart"/>
      <w:r w:rsidRPr="006C4F19">
        <w:t>MHz.</w:t>
      </w:r>
      <w:proofErr w:type="spellEnd"/>
    </w:p>
    <w:p w14:paraId="0078038C" w14:textId="77777777" w:rsidR="00A07758" w:rsidRPr="006C4F19" w:rsidRDefault="00A07758" w:rsidP="004C7D4D">
      <w:pPr>
        <w:pStyle w:val="Heading3"/>
      </w:pPr>
      <w:r w:rsidRPr="006C4F19">
        <w:lastRenderedPageBreak/>
        <w:t>5.2.3</w:t>
      </w:r>
      <w:r w:rsidRPr="006C4F19">
        <w:tab/>
      </w:r>
      <w:r w:rsidRPr="006C4F19">
        <w:rPr>
          <w:rFonts w:eastAsiaTheme="minorEastAsia"/>
          <w:color w:val="000000" w:themeColor="text1"/>
          <w:szCs w:val="22"/>
          <w:lang w:eastAsia="zh-CN"/>
        </w:rPr>
        <w:t xml:space="preserve">Frequency band </w:t>
      </w:r>
      <w:r w:rsidRPr="006C4F19">
        <w:t>1 300-1 350 MHz</w:t>
      </w:r>
    </w:p>
    <w:p w14:paraId="172CC33D" w14:textId="77777777" w:rsidR="00A07758" w:rsidRPr="006C4F19" w:rsidRDefault="00A07758" w:rsidP="00767EEF">
      <w:pPr>
        <w:pStyle w:val="Heading4"/>
      </w:pPr>
      <w:r w:rsidRPr="006C4F19">
        <w:t>5.2.3.1</w:t>
      </w:r>
      <w:r w:rsidRPr="006C4F19">
        <w:tab/>
      </w:r>
      <w:r w:rsidRPr="006C4F19">
        <w:rPr>
          <w:webHidden/>
        </w:rPr>
        <w:t>Allocation to operate detect and avoid</w:t>
      </w:r>
      <w:r w:rsidRPr="006C4F19">
        <w:t xml:space="preserve"> and other services in the frequency band 1 300-1 350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8"/>
        <w:gridCol w:w="3099"/>
        <w:gridCol w:w="3102"/>
      </w:tblGrid>
      <w:tr w:rsidR="00A07758" w:rsidRPr="006C4F19" w14:paraId="177ABCC1" w14:textId="77777777" w:rsidTr="002010F2">
        <w:trPr>
          <w:cantSplit/>
          <w:jc w:val="center"/>
        </w:trPr>
        <w:tc>
          <w:tcPr>
            <w:tcW w:w="9299" w:type="dxa"/>
            <w:gridSpan w:val="3"/>
            <w:hideMark/>
          </w:tcPr>
          <w:p w14:paraId="6F2271F5" w14:textId="77777777" w:rsidR="00A07758" w:rsidRPr="006C4F19" w:rsidRDefault="00A07758" w:rsidP="004C7D4D">
            <w:pPr>
              <w:pStyle w:val="Tablehead"/>
              <w:keepLines/>
            </w:pPr>
            <w:r w:rsidRPr="006C4F19">
              <w:t>Allocation to services</w:t>
            </w:r>
          </w:p>
        </w:tc>
      </w:tr>
      <w:tr w:rsidR="00A07758" w:rsidRPr="006C4F19" w14:paraId="77C243ED" w14:textId="77777777" w:rsidTr="002010F2">
        <w:trPr>
          <w:cantSplit/>
          <w:jc w:val="center"/>
        </w:trPr>
        <w:tc>
          <w:tcPr>
            <w:tcW w:w="3098" w:type="dxa"/>
            <w:hideMark/>
          </w:tcPr>
          <w:p w14:paraId="5AA7F3D4" w14:textId="77777777" w:rsidR="00A07758" w:rsidRPr="006C4F19" w:rsidRDefault="00A07758" w:rsidP="004C7D4D">
            <w:pPr>
              <w:pStyle w:val="Tablehead"/>
            </w:pPr>
            <w:r w:rsidRPr="006C4F19">
              <w:t>Region 1</w:t>
            </w:r>
          </w:p>
        </w:tc>
        <w:tc>
          <w:tcPr>
            <w:tcW w:w="3099" w:type="dxa"/>
            <w:hideMark/>
          </w:tcPr>
          <w:p w14:paraId="7842034C" w14:textId="77777777" w:rsidR="00A07758" w:rsidRPr="006C4F19" w:rsidRDefault="00A07758" w:rsidP="004C7D4D">
            <w:pPr>
              <w:pStyle w:val="Tablehead"/>
            </w:pPr>
            <w:r w:rsidRPr="006C4F19">
              <w:t>Region 2</w:t>
            </w:r>
          </w:p>
        </w:tc>
        <w:tc>
          <w:tcPr>
            <w:tcW w:w="3102" w:type="dxa"/>
            <w:hideMark/>
          </w:tcPr>
          <w:p w14:paraId="17858168" w14:textId="77777777" w:rsidR="00A07758" w:rsidRPr="006C4F19" w:rsidRDefault="00A07758" w:rsidP="004C7D4D">
            <w:pPr>
              <w:pStyle w:val="Tablehead"/>
            </w:pPr>
            <w:r w:rsidRPr="006C4F19">
              <w:t>Region 3</w:t>
            </w:r>
          </w:p>
        </w:tc>
      </w:tr>
      <w:tr w:rsidR="00A07758" w:rsidRPr="006C4F19" w14:paraId="061C615B" w14:textId="77777777" w:rsidTr="002010F2">
        <w:trPr>
          <w:cantSplit/>
          <w:jc w:val="center"/>
        </w:trPr>
        <w:tc>
          <w:tcPr>
            <w:tcW w:w="9299" w:type="dxa"/>
            <w:gridSpan w:val="3"/>
            <w:hideMark/>
          </w:tcPr>
          <w:p w14:paraId="72B4D06F" w14:textId="77777777" w:rsidR="00A07758" w:rsidRPr="006C4F19" w:rsidRDefault="00A07758" w:rsidP="004C7D4D">
            <w:pPr>
              <w:pStyle w:val="TableTextS5"/>
              <w:rPr>
                <w:color w:val="000000"/>
              </w:rPr>
            </w:pPr>
            <w:r w:rsidRPr="006C4F19">
              <w:rPr>
                <w:rStyle w:val="Tablefreq"/>
              </w:rPr>
              <w:t>1 300-1 350</w:t>
            </w:r>
            <w:r w:rsidRPr="006C4F19">
              <w:rPr>
                <w:color w:val="000000"/>
              </w:rPr>
              <w:tab/>
              <w:t xml:space="preserve">RADIOLOCATION </w:t>
            </w:r>
          </w:p>
          <w:p w14:paraId="1DAD1D8D"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5.337</w:t>
            </w:r>
          </w:p>
          <w:p w14:paraId="15535B01"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RADIONAVIGATION-SATELLITE (Earth-to-space)</w:t>
            </w:r>
          </w:p>
          <w:p w14:paraId="39D6F25B"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5.149</w:t>
            </w:r>
            <w:r w:rsidRPr="006C4F19">
              <w:rPr>
                <w:color w:val="000000"/>
              </w:rPr>
              <w:t xml:space="preserve">  </w:t>
            </w:r>
            <w:r w:rsidRPr="006C4F19">
              <w:rPr>
                <w:rStyle w:val="Artref"/>
                <w:color w:val="000000"/>
              </w:rPr>
              <w:t>5.337A</w:t>
            </w:r>
          </w:p>
        </w:tc>
      </w:tr>
    </w:tbl>
    <w:p w14:paraId="3CDA731E" w14:textId="77777777" w:rsidR="00FE4274" w:rsidRPr="006C4F19" w:rsidRDefault="00FE4274" w:rsidP="00FE4274">
      <w:pPr>
        <w:pStyle w:val="Tablefin"/>
      </w:pPr>
    </w:p>
    <w:p w14:paraId="7D58898C" w14:textId="77777777" w:rsidR="00A07758" w:rsidRPr="006C4F19" w:rsidRDefault="00A07758" w:rsidP="004C7D4D">
      <w:pPr>
        <w:pStyle w:val="Note"/>
      </w:pPr>
      <w:r w:rsidRPr="006C4F19">
        <w:rPr>
          <w:rStyle w:val="Artdef"/>
        </w:rPr>
        <w:t>5.337</w:t>
      </w:r>
      <w:r w:rsidRPr="006C4F19">
        <w:rPr>
          <w:rStyle w:val="Artdef"/>
        </w:rPr>
        <w:tab/>
      </w:r>
      <w:r w:rsidRPr="006C4F19">
        <w:t xml:space="preserve">The use of the bands 1 300-1 350 MHz, 2 700-2 900 MHz and 9 000-9 200 MHz by the aeronautical </w:t>
      </w:r>
      <w:r w:rsidRPr="002010F2">
        <w:rPr>
          <w:snapToGrid w:val="0"/>
        </w:rPr>
        <w:t>radionavigation</w:t>
      </w:r>
      <w:r w:rsidRPr="006C4F19">
        <w:t xml:space="preserve"> service is restricted to ground-based radars and to associated airborne transponders which transmit only on frequencies in these bands and only when actuated by radars operating in the same band.</w:t>
      </w:r>
    </w:p>
    <w:p w14:paraId="48A1BF16" w14:textId="77777777" w:rsidR="00A07758" w:rsidRPr="006C4F19" w:rsidRDefault="00A07758" w:rsidP="004C7D4D">
      <w:pPr>
        <w:pStyle w:val="Note"/>
      </w:pPr>
      <w:r w:rsidRPr="006C4F19">
        <w:rPr>
          <w:rStyle w:val="Artdef"/>
        </w:rPr>
        <w:t>5.337A</w:t>
      </w:r>
      <w:r w:rsidRPr="006C4F19">
        <w:rPr>
          <w:rStyle w:val="Artdef"/>
        </w:rPr>
        <w:tab/>
      </w:r>
      <w:r w:rsidRPr="006C4F19">
        <w:t xml:space="preserve">The use of the band 1 300-1 350 MHz by earth stations in the radionavigation-satellite service and by stations </w:t>
      </w:r>
      <w:r w:rsidRPr="002010F2">
        <w:rPr>
          <w:snapToGrid w:val="0"/>
        </w:rPr>
        <w:t>in</w:t>
      </w:r>
      <w:r w:rsidRPr="006C4F19">
        <w:t xml:space="preserve"> the radiolocation service shall not cause harmful interference to, nor constrain the operation and development of, the aeronautical-radionavigation service.</w:t>
      </w:r>
      <w:r w:rsidRPr="006C4F19">
        <w:rPr>
          <w:sz w:val="16"/>
        </w:rPr>
        <w:t>     (WRC</w:t>
      </w:r>
      <w:r w:rsidRPr="006C4F19">
        <w:rPr>
          <w:sz w:val="16"/>
        </w:rPr>
        <w:noBreakHyphen/>
        <w:t>2000)</w:t>
      </w:r>
    </w:p>
    <w:p w14:paraId="002C9952" w14:textId="77777777" w:rsidR="00A07758" w:rsidRPr="006C4F19" w:rsidRDefault="00A07758" w:rsidP="00767EEF">
      <w:pPr>
        <w:pStyle w:val="Heading4"/>
      </w:pPr>
      <w:r w:rsidRPr="006C4F19">
        <w:t xml:space="preserve">5.2.3.2 </w:t>
      </w:r>
      <w:r w:rsidRPr="006C4F19">
        <w:tab/>
        <w:t>Related ITU-R documents and aviation documents in the frequency band 1 300</w:t>
      </w:r>
      <w:r w:rsidRPr="006C4F19">
        <w:noBreakHyphen/>
        <w:t>1 350 MHz</w:t>
      </w:r>
    </w:p>
    <w:p w14:paraId="4A028899" w14:textId="77777777" w:rsidR="00A07758" w:rsidRPr="006C4F19" w:rsidRDefault="00A07758" w:rsidP="004C7D4D">
      <w:r w:rsidRPr="006C4F19">
        <w:rPr>
          <w:szCs w:val="24"/>
        </w:rPr>
        <w:t xml:space="preserve">Recommendation ITU-R M.1463 contains characteristics and protection criteria for radar systems operating in the aeronautical radionavigation and radiolocation services in the band </w:t>
      </w:r>
      <w:r w:rsidRPr="006C4F19">
        <w:t>1 215</w:t>
      </w:r>
      <w:r w:rsidRPr="006C4F19">
        <w:noBreakHyphen/>
        <w:t>1 400 </w:t>
      </w:r>
      <w:proofErr w:type="spellStart"/>
      <w:r w:rsidRPr="006C4F19">
        <w:t>MHz.</w:t>
      </w:r>
      <w:proofErr w:type="spellEnd"/>
    </w:p>
    <w:p w14:paraId="5E3F3D0F" w14:textId="77777777" w:rsidR="00A07758" w:rsidRPr="006C4F19" w:rsidRDefault="00A07758" w:rsidP="004C7D4D">
      <w:r w:rsidRPr="006C4F19">
        <w:t>Recommendation ITU-R M.1584 contains a methodology for computing separation distances between earth stations of the radionavigation-satellite service (Earth-to-space) and radars of the radiolocation service and the aeronautical radionavigation service in the frequency band 1 300</w:t>
      </w:r>
      <w:r w:rsidRPr="006C4F19">
        <w:noBreakHyphen/>
        <w:t>1 350 </w:t>
      </w:r>
      <w:proofErr w:type="spellStart"/>
      <w:r w:rsidRPr="006C4F19">
        <w:t>MHz.</w:t>
      </w:r>
      <w:proofErr w:type="spellEnd"/>
    </w:p>
    <w:p w14:paraId="3B164AC1" w14:textId="77777777" w:rsidR="00A07758" w:rsidRPr="006C4F19" w:rsidRDefault="00A07758" w:rsidP="00767EEF">
      <w:pPr>
        <w:pStyle w:val="Heading4"/>
      </w:pPr>
      <w:r w:rsidRPr="006C4F19">
        <w:t>5.2.3.3</w:t>
      </w:r>
      <w:r w:rsidRPr="006C4F19">
        <w:tab/>
      </w:r>
      <w:r w:rsidRPr="006C4F19">
        <w:rPr>
          <w:rFonts w:eastAsiaTheme="minorEastAsia"/>
          <w:lang w:eastAsia="zh-CN"/>
        </w:rPr>
        <w:t>Suitability of the band 1 300-1 350 MHz for ground based detect &amp; avoid systems</w:t>
      </w:r>
    </w:p>
    <w:p w14:paraId="613EB3F0" w14:textId="77777777" w:rsidR="00A07758" w:rsidRPr="006C4F19" w:rsidRDefault="00A07758" w:rsidP="004C7D4D">
      <w:r w:rsidRPr="006C4F19">
        <w:t>Operation of ground based DAA systems in the frequency band 1 300-1 350 MHz may be suitable, however many aviation and non-aviation radars already operate in this band.  It may be possible that the frequency band 1 300-1 350 MHz could be used to support ground based DAA systems if coordination with existing aeronautical radionavigation radar systems can be achieved.  In addition, DAA systems should take all practicable measures to minimize interference to radiolocation systems and to ensure compatibility with RNSS receivers operating in the frequency band 1 300</w:t>
      </w:r>
      <w:r w:rsidRPr="006C4F19">
        <w:noBreakHyphen/>
        <w:t>1 350 MHz and RNSS receivers operating in the adjacent 1 215-1 300 MHz frequency band especially given that RNSS receivers can be co-located with ground based DAA systems.</w:t>
      </w:r>
    </w:p>
    <w:p w14:paraId="3D89F89F" w14:textId="77777777" w:rsidR="00A07758" w:rsidRPr="006C4F19" w:rsidRDefault="00A07758" w:rsidP="004C7D4D">
      <w:pPr>
        <w:pStyle w:val="Heading3"/>
      </w:pPr>
      <w:r w:rsidRPr="006C4F19">
        <w:lastRenderedPageBreak/>
        <w:t>5.2.4</w:t>
      </w:r>
      <w:r w:rsidRPr="006C4F19">
        <w:tab/>
      </w:r>
      <w:r w:rsidRPr="006C4F19">
        <w:rPr>
          <w:rFonts w:eastAsiaTheme="minorEastAsia"/>
          <w:color w:val="000000" w:themeColor="text1"/>
          <w:szCs w:val="22"/>
          <w:lang w:eastAsia="zh-CN"/>
        </w:rPr>
        <w:t xml:space="preserve">Frequency band </w:t>
      </w:r>
      <w:r w:rsidRPr="006C4F19">
        <w:t>1 559-1 626.5 MHz</w:t>
      </w:r>
    </w:p>
    <w:p w14:paraId="7113BDF5" w14:textId="77777777" w:rsidR="00A07758" w:rsidRPr="006C4F19" w:rsidRDefault="00A07758" w:rsidP="00767EEF">
      <w:pPr>
        <w:pStyle w:val="Heading4"/>
      </w:pPr>
      <w:r w:rsidRPr="006C4F19">
        <w:t>5.2.4.1</w:t>
      </w:r>
      <w:r w:rsidRPr="006C4F19">
        <w:tab/>
      </w:r>
      <w:r w:rsidRPr="006C4F19">
        <w:rPr>
          <w:webHidden/>
        </w:rPr>
        <w:t>Allocation to operate detect and avoid</w:t>
      </w:r>
      <w:r w:rsidRPr="006C4F19">
        <w:t xml:space="preserve"> and other services in the frequency band 1 559-1 626.5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371533F1" w14:textId="77777777" w:rsidTr="002010F2">
        <w:trPr>
          <w:cantSplit/>
          <w:jc w:val="center"/>
        </w:trPr>
        <w:tc>
          <w:tcPr>
            <w:tcW w:w="9299" w:type="dxa"/>
            <w:gridSpan w:val="3"/>
            <w:hideMark/>
          </w:tcPr>
          <w:p w14:paraId="1D6B43D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1E0BE488" w14:textId="77777777" w:rsidTr="002010F2">
        <w:trPr>
          <w:cantSplit/>
          <w:jc w:val="center"/>
        </w:trPr>
        <w:tc>
          <w:tcPr>
            <w:tcW w:w="3099" w:type="dxa"/>
            <w:hideMark/>
          </w:tcPr>
          <w:p w14:paraId="437672ED"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100" w:type="dxa"/>
            <w:hideMark/>
          </w:tcPr>
          <w:p w14:paraId="3223C7C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21B4541F"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4D4B0E60" w14:textId="77777777" w:rsidTr="002010F2">
        <w:trPr>
          <w:cantSplit/>
          <w:jc w:val="center"/>
        </w:trPr>
        <w:tc>
          <w:tcPr>
            <w:tcW w:w="9299" w:type="dxa"/>
            <w:gridSpan w:val="3"/>
          </w:tcPr>
          <w:p w14:paraId="494B02E2" w14:textId="77777777" w:rsidR="00A07758" w:rsidRPr="006C4F19" w:rsidRDefault="00A07758" w:rsidP="004C7D4D">
            <w:pPr>
              <w:tabs>
                <w:tab w:val="clear" w:pos="1134"/>
                <w:tab w:val="clear" w:pos="1871"/>
                <w:tab w:val="clear" w:pos="2268"/>
                <w:tab w:val="left" w:pos="2977"/>
                <w:tab w:val="left" w:pos="3266"/>
              </w:tabs>
              <w:spacing w:before="40" w:after="40"/>
              <w:ind w:left="170" w:hanging="170"/>
              <w:rPr>
                <w:color w:val="000000"/>
                <w:sz w:val="20"/>
              </w:rPr>
            </w:pPr>
            <w:r w:rsidRPr="006C4F19">
              <w:rPr>
                <w:b/>
                <w:sz w:val="20"/>
              </w:rPr>
              <w:t>1 559-1 610</w:t>
            </w:r>
            <w:r w:rsidRPr="006C4F19">
              <w:rPr>
                <w:color w:val="000000"/>
                <w:sz w:val="20"/>
              </w:rPr>
              <w:tab/>
              <w:t>AERONAUTICAL RADIONAVIGATION</w:t>
            </w:r>
          </w:p>
          <w:p w14:paraId="5DBA6AE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RADIONAVIGATION-SATELLITE (space-to-Earth) (space-to-space)  </w:t>
            </w:r>
            <w:r w:rsidRPr="006C4F19">
              <w:rPr>
                <w:color w:val="000000"/>
                <w:sz w:val="20"/>
              </w:rPr>
              <w:tab/>
            </w:r>
            <w:r w:rsidRPr="006C4F19">
              <w:rPr>
                <w:color w:val="000000"/>
                <w:sz w:val="20"/>
              </w:rPr>
              <w:tab/>
            </w:r>
            <w:r w:rsidRPr="006C4F19">
              <w:rPr>
                <w:color w:val="000000"/>
                <w:sz w:val="20"/>
              </w:rPr>
              <w:tab/>
            </w:r>
            <w:r w:rsidRPr="006C4F19">
              <w:rPr>
                <w:color w:val="000000"/>
                <w:sz w:val="20"/>
              </w:rPr>
              <w:tab/>
            </w:r>
            <w:r w:rsidRPr="006C4F19">
              <w:rPr>
                <w:sz w:val="20"/>
              </w:rPr>
              <w:t xml:space="preserve">5.208B  </w:t>
            </w:r>
            <w:r w:rsidRPr="006C4F19">
              <w:rPr>
                <w:color w:val="000000"/>
                <w:sz w:val="20"/>
              </w:rPr>
              <w:t>5.328B  5.329A</w:t>
            </w:r>
          </w:p>
          <w:p w14:paraId="53A3C86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rFonts w:ascii="Times New Roman Bold" w:hAnsi="Times New Roman Bold" w:cs="Times New Roman Bold"/>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5.341</w:t>
            </w:r>
          </w:p>
        </w:tc>
      </w:tr>
      <w:tr w:rsidR="00A07758" w:rsidRPr="006C4F19" w14:paraId="7F3A601D" w14:textId="77777777" w:rsidTr="002010F2">
        <w:trPr>
          <w:cantSplit/>
          <w:jc w:val="center"/>
        </w:trPr>
        <w:tc>
          <w:tcPr>
            <w:tcW w:w="3099" w:type="dxa"/>
          </w:tcPr>
          <w:p w14:paraId="53734A3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1 610-1 610.6</w:t>
            </w:r>
          </w:p>
          <w:p w14:paraId="08F436C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1BE5DBE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5C326A4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p>
        </w:tc>
        <w:tc>
          <w:tcPr>
            <w:tcW w:w="3100" w:type="dxa"/>
            <w:hideMark/>
          </w:tcPr>
          <w:p w14:paraId="1523666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1 610-1 610.6</w:t>
            </w:r>
          </w:p>
          <w:p w14:paraId="0A1C640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7E34FAA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51811B1B"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w:t>
            </w:r>
            <w:r w:rsidRPr="006C4F19">
              <w:rPr>
                <w:color w:val="000000"/>
                <w:sz w:val="20"/>
              </w:rPr>
              <w:br/>
              <w:t>SATELLITE</w:t>
            </w:r>
            <w:r w:rsidRPr="006C4F19">
              <w:rPr>
                <w:color w:val="000000"/>
                <w:sz w:val="20"/>
              </w:rPr>
              <w:br/>
              <w:t>(Earth-to-space)</w:t>
            </w:r>
          </w:p>
        </w:tc>
        <w:tc>
          <w:tcPr>
            <w:tcW w:w="3100" w:type="dxa"/>
            <w:hideMark/>
          </w:tcPr>
          <w:p w14:paraId="60F9C26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1 610-1 610.6</w:t>
            </w:r>
          </w:p>
          <w:p w14:paraId="68A4FE2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1CB80D1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5BDB182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Radiodetermination-satellite</w:t>
            </w:r>
            <w:r w:rsidRPr="006C4F19">
              <w:rPr>
                <w:color w:val="000000"/>
                <w:sz w:val="20"/>
              </w:rPr>
              <w:br/>
              <w:t>(Earth-to-space)</w:t>
            </w:r>
          </w:p>
        </w:tc>
      </w:tr>
      <w:tr w:rsidR="00A07758" w:rsidRPr="006C4F19" w14:paraId="628C4F46" w14:textId="77777777" w:rsidTr="002010F2">
        <w:trPr>
          <w:cantSplit/>
          <w:jc w:val="center"/>
        </w:trPr>
        <w:tc>
          <w:tcPr>
            <w:tcW w:w="3099" w:type="dxa"/>
            <w:hideMark/>
          </w:tcPr>
          <w:p w14:paraId="7D86317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5.341  5.355  5.359  5.364  </w:t>
            </w:r>
            <w:r w:rsidRPr="006C4F19">
              <w:rPr>
                <w:color w:val="000000"/>
                <w:sz w:val="20"/>
              </w:rPr>
              <w:br/>
              <w:t xml:space="preserve">5.366  5.367  5.368  5.369  </w:t>
            </w:r>
            <w:r w:rsidRPr="006C4F19">
              <w:rPr>
                <w:color w:val="000000"/>
                <w:sz w:val="20"/>
              </w:rPr>
              <w:br/>
              <w:t>5.371  5.372</w:t>
            </w:r>
          </w:p>
        </w:tc>
        <w:tc>
          <w:tcPr>
            <w:tcW w:w="3100" w:type="dxa"/>
            <w:hideMark/>
          </w:tcPr>
          <w:p w14:paraId="2024A90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sz w:val="20"/>
              </w:rPr>
            </w:pPr>
            <w:r w:rsidRPr="006C4F19">
              <w:rPr>
                <w:color w:val="000000"/>
                <w:sz w:val="20"/>
              </w:rPr>
              <w:br/>
              <w:t>5.341</w:t>
            </w:r>
            <w:r w:rsidRPr="006C4F19">
              <w:rPr>
                <w:sz w:val="20"/>
              </w:rPr>
              <w:t xml:space="preserve">  </w:t>
            </w:r>
            <w:r w:rsidRPr="006C4F19">
              <w:rPr>
                <w:color w:val="000000"/>
                <w:sz w:val="20"/>
              </w:rPr>
              <w:t>5.364</w:t>
            </w:r>
            <w:r w:rsidRPr="006C4F19">
              <w:rPr>
                <w:sz w:val="20"/>
              </w:rPr>
              <w:t xml:space="preserve">  </w:t>
            </w:r>
            <w:r w:rsidRPr="006C4F19">
              <w:rPr>
                <w:color w:val="000000"/>
                <w:sz w:val="20"/>
              </w:rPr>
              <w:t>5.366</w:t>
            </w:r>
            <w:r w:rsidRPr="006C4F19">
              <w:rPr>
                <w:sz w:val="20"/>
              </w:rPr>
              <w:t xml:space="preserve">  </w:t>
            </w:r>
            <w:r w:rsidRPr="006C4F19">
              <w:rPr>
                <w:color w:val="000000"/>
                <w:sz w:val="20"/>
              </w:rPr>
              <w:t>5.367</w:t>
            </w:r>
            <w:r w:rsidRPr="006C4F19">
              <w:rPr>
                <w:sz w:val="20"/>
              </w:rPr>
              <w:t xml:space="preserve">  </w:t>
            </w:r>
            <w:r w:rsidRPr="006C4F19">
              <w:rPr>
                <w:sz w:val="20"/>
              </w:rPr>
              <w:br/>
            </w:r>
            <w:r w:rsidRPr="006C4F19">
              <w:rPr>
                <w:color w:val="000000"/>
                <w:sz w:val="20"/>
              </w:rPr>
              <w:t>5.368</w:t>
            </w:r>
            <w:r w:rsidRPr="006C4F19">
              <w:rPr>
                <w:sz w:val="20"/>
              </w:rPr>
              <w:t xml:space="preserve">  </w:t>
            </w:r>
            <w:r w:rsidRPr="006C4F19">
              <w:rPr>
                <w:color w:val="000000"/>
                <w:sz w:val="20"/>
              </w:rPr>
              <w:t>5.370</w:t>
            </w:r>
            <w:r w:rsidRPr="006C4F19">
              <w:rPr>
                <w:sz w:val="20"/>
              </w:rPr>
              <w:t xml:space="preserve">  </w:t>
            </w:r>
            <w:r w:rsidRPr="006C4F19">
              <w:rPr>
                <w:color w:val="000000"/>
                <w:sz w:val="20"/>
              </w:rPr>
              <w:t>5.372</w:t>
            </w:r>
          </w:p>
        </w:tc>
        <w:tc>
          <w:tcPr>
            <w:tcW w:w="3100" w:type="dxa"/>
            <w:hideMark/>
          </w:tcPr>
          <w:p w14:paraId="397542B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br/>
              <w:t>5.341  5.355  5.359  5.364  5.366  5.367  5.368  5.369  5.372</w:t>
            </w:r>
          </w:p>
        </w:tc>
      </w:tr>
      <w:tr w:rsidR="00A07758" w:rsidRPr="006C4F19" w14:paraId="3F57361F" w14:textId="77777777" w:rsidTr="002010F2">
        <w:trPr>
          <w:cantSplit/>
          <w:jc w:val="center"/>
        </w:trPr>
        <w:tc>
          <w:tcPr>
            <w:tcW w:w="3099" w:type="dxa"/>
            <w:hideMark/>
          </w:tcPr>
          <w:p w14:paraId="3BCA1B8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1 610.6-1 613.8</w:t>
            </w:r>
          </w:p>
          <w:p w14:paraId="538DECF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06C9B0E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 ASTRONOMY</w:t>
            </w:r>
          </w:p>
          <w:p w14:paraId="0294659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tc>
        <w:tc>
          <w:tcPr>
            <w:tcW w:w="3100" w:type="dxa"/>
            <w:hideMark/>
          </w:tcPr>
          <w:p w14:paraId="1209F2E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1 610.6-1 613.8</w:t>
            </w:r>
          </w:p>
          <w:p w14:paraId="22B83F5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1163D38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 ASTRONOMY</w:t>
            </w:r>
          </w:p>
          <w:p w14:paraId="3DB624A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0FA9E3C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RADIODETERMINATION-SATELLITE (Earth-to-space)</w:t>
            </w:r>
          </w:p>
        </w:tc>
        <w:tc>
          <w:tcPr>
            <w:tcW w:w="3100" w:type="dxa"/>
            <w:hideMark/>
          </w:tcPr>
          <w:p w14:paraId="039333F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1 610.6-1 613.8</w:t>
            </w:r>
          </w:p>
          <w:p w14:paraId="413D3DD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6579E99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 ASTRONOMY</w:t>
            </w:r>
          </w:p>
          <w:p w14:paraId="1102740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262A49A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Radiodetermination-satellite</w:t>
            </w:r>
            <w:r w:rsidRPr="006C4F19">
              <w:rPr>
                <w:color w:val="000000"/>
                <w:sz w:val="20"/>
              </w:rPr>
              <w:br/>
              <w:t xml:space="preserve">(Earth-to-space) </w:t>
            </w:r>
          </w:p>
        </w:tc>
      </w:tr>
      <w:tr w:rsidR="00A07758" w:rsidRPr="006C4F19" w14:paraId="33A81ED8" w14:textId="77777777" w:rsidTr="002010F2">
        <w:trPr>
          <w:cantSplit/>
          <w:jc w:val="center"/>
        </w:trPr>
        <w:tc>
          <w:tcPr>
            <w:tcW w:w="3099" w:type="dxa"/>
            <w:hideMark/>
          </w:tcPr>
          <w:p w14:paraId="0FC4298B"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5.149  5.341  5.355  5.359  5.364  5.366  5.367  5.368  5.369  </w:t>
            </w:r>
            <w:r w:rsidRPr="006C4F19">
              <w:rPr>
                <w:color w:val="000000"/>
                <w:sz w:val="20"/>
              </w:rPr>
              <w:br/>
              <w:t>5.371  5.372</w:t>
            </w:r>
          </w:p>
        </w:tc>
        <w:tc>
          <w:tcPr>
            <w:tcW w:w="3100" w:type="dxa"/>
            <w:hideMark/>
          </w:tcPr>
          <w:p w14:paraId="737A6AA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br/>
              <w:t xml:space="preserve">5.149  5.341  5.364  5.366  </w:t>
            </w:r>
            <w:r w:rsidRPr="006C4F19">
              <w:rPr>
                <w:color w:val="000000"/>
                <w:sz w:val="20"/>
              </w:rPr>
              <w:br/>
              <w:t>5.367  5.368  5.370  5.372</w:t>
            </w:r>
          </w:p>
        </w:tc>
        <w:tc>
          <w:tcPr>
            <w:tcW w:w="3100" w:type="dxa"/>
            <w:hideMark/>
          </w:tcPr>
          <w:p w14:paraId="3A5A422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5.149  5.341  5.355  5.359  5.364  5.366  5.367  5.368  5.369  </w:t>
            </w:r>
            <w:r w:rsidRPr="006C4F19">
              <w:rPr>
                <w:color w:val="000000"/>
                <w:sz w:val="20"/>
              </w:rPr>
              <w:br/>
              <w:t>5.372</w:t>
            </w:r>
          </w:p>
        </w:tc>
      </w:tr>
      <w:tr w:rsidR="00A07758" w:rsidRPr="006C4F19" w14:paraId="3ECE9725" w14:textId="77777777" w:rsidTr="002010F2">
        <w:trPr>
          <w:cantSplit/>
          <w:jc w:val="center"/>
        </w:trPr>
        <w:tc>
          <w:tcPr>
            <w:tcW w:w="3099" w:type="dxa"/>
            <w:hideMark/>
          </w:tcPr>
          <w:p w14:paraId="53B40E0C"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1 613.8-1 626.5</w:t>
            </w:r>
          </w:p>
          <w:p w14:paraId="3D8BCA6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36E1E9A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13CC8F2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 (space-to-Earth)</w:t>
            </w:r>
            <w:r w:rsidRPr="006C4F19">
              <w:rPr>
                <w:color w:val="000000"/>
                <w:sz w:val="20"/>
              </w:rPr>
              <w:br/>
              <w:t>5.208B</w:t>
            </w:r>
          </w:p>
        </w:tc>
        <w:tc>
          <w:tcPr>
            <w:tcW w:w="3100" w:type="dxa"/>
            <w:hideMark/>
          </w:tcPr>
          <w:p w14:paraId="299C472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1 613.8-1 626.5</w:t>
            </w:r>
          </w:p>
          <w:p w14:paraId="6B61517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0F7E4C7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w:t>
            </w:r>
            <w:r w:rsidRPr="006C4F19">
              <w:rPr>
                <w:color w:val="000000"/>
                <w:sz w:val="20"/>
              </w:rPr>
              <w:br/>
              <w:t>RADIONAVIGATION</w:t>
            </w:r>
          </w:p>
          <w:p w14:paraId="7B47769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w:t>
            </w:r>
            <w:r w:rsidRPr="006C4F19">
              <w:rPr>
                <w:color w:val="000000"/>
                <w:sz w:val="20"/>
              </w:rPr>
              <w:br/>
              <w:t>SATELLITE</w:t>
            </w:r>
            <w:r w:rsidRPr="006C4F19">
              <w:rPr>
                <w:color w:val="000000"/>
                <w:sz w:val="20"/>
              </w:rPr>
              <w:br/>
              <w:t>(Earth-to-space)</w:t>
            </w:r>
          </w:p>
          <w:p w14:paraId="7F9CB1F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 (space-to-Earth)</w:t>
            </w:r>
            <w:r w:rsidRPr="006C4F19">
              <w:rPr>
                <w:color w:val="000000"/>
                <w:sz w:val="20"/>
              </w:rPr>
              <w:br/>
              <w:t>5.208B</w:t>
            </w:r>
          </w:p>
        </w:tc>
        <w:tc>
          <w:tcPr>
            <w:tcW w:w="3100" w:type="dxa"/>
            <w:hideMark/>
          </w:tcPr>
          <w:p w14:paraId="3964B63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b/>
                <w:sz w:val="20"/>
              </w:rPr>
            </w:pPr>
            <w:r w:rsidRPr="006C4F19">
              <w:rPr>
                <w:b/>
                <w:sz w:val="20"/>
              </w:rPr>
              <w:t>1 613.8-1 626.5</w:t>
            </w:r>
          </w:p>
          <w:p w14:paraId="67B003B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w:t>
            </w:r>
            <w:r w:rsidRPr="006C4F19">
              <w:rPr>
                <w:color w:val="000000"/>
                <w:sz w:val="20"/>
              </w:rPr>
              <w:br/>
              <w:t>(Earth-to-space)  5.351A</w:t>
            </w:r>
          </w:p>
          <w:p w14:paraId="668BA79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AERONAUTICAL RADIONAVIGATION</w:t>
            </w:r>
          </w:p>
          <w:p w14:paraId="16A8844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Mobile-satellite (space-to-Earth)</w:t>
            </w:r>
            <w:r w:rsidRPr="006C4F19">
              <w:rPr>
                <w:color w:val="000000"/>
                <w:sz w:val="20"/>
              </w:rPr>
              <w:br/>
              <w:t>5.208B</w:t>
            </w:r>
          </w:p>
          <w:p w14:paraId="59E845E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ind w:left="170" w:hanging="170"/>
              <w:rPr>
                <w:color w:val="000000"/>
                <w:sz w:val="20"/>
              </w:rPr>
            </w:pPr>
            <w:r w:rsidRPr="006C4F19">
              <w:rPr>
                <w:color w:val="000000"/>
                <w:sz w:val="20"/>
              </w:rPr>
              <w:t>Radiodetermination-satellite</w:t>
            </w:r>
            <w:r w:rsidRPr="006C4F19">
              <w:rPr>
                <w:color w:val="000000"/>
                <w:sz w:val="20"/>
              </w:rPr>
              <w:br/>
              <w:t>(Earth-to-space)</w:t>
            </w:r>
          </w:p>
        </w:tc>
      </w:tr>
      <w:tr w:rsidR="00A07758" w:rsidRPr="006C4F19" w14:paraId="21D989EE" w14:textId="77777777" w:rsidTr="002010F2">
        <w:trPr>
          <w:cantSplit/>
          <w:jc w:val="center"/>
        </w:trPr>
        <w:tc>
          <w:tcPr>
            <w:tcW w:w="3099" w:type="dxa"/>
            <w:hideMark/>
          </w:tcPr>
          <w:p w14:paraId="1689335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5.341  5.355  5.359  5.364  5.365  5.366  5.367  5.368  5.369  </w:t>
            </w:r>
            <w:r w:rsidRPr="006C4F19">
              <w:rPr>
                <w:color w:val="000000"/>
                <w:sz w:val="20"/>
              </w:rPr>
              <w:br/>
              <w:t>5.371  5.372</w:t>
            </w:r>
          </w:p>
        </w:tc>
        <w:tc>
          <w:tcPr>
            <w:tcW w:w="3100" w:type="dxa"/>
            <w:hideMark/>
          </w:tcPr>
          <w:p w14:paraId="2882923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br/>
              <w:t xml:space="preserve">5.341  5.364  5.365  5.366  </w:t>
            </w:r>
            <w:r w:rsidRPr="006C4F19">
              <w:rPr>
                <w:color w:val="000000"/>
                <w:sz w:val="20"/>
              </w:rPr>
              <w:br/>
              <w:t>5.367  5.368  5.370  5.372</w:t>
            </w:r>
          </w:p>
        </w:tc>
        <w:tc>
          <w:tcPr>
            <w:tcW w:w="3100" w:type="dxa"/>
            <w:hideMark/>
          </w:tcPr>
          <w:p w14:paraId="342F9E5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rPr>
                <w:color w:val="000000"/>
                <w:sz w:val="20"/>
              </w:rPr>
            </w:pPr>
            <w:r w:rsidRPr="006C4F19">
              <w:rPr>
                <w:color w:val="000000"/>
                <w:sz w:val="20"/>
              </w:rPr>
              <w:t xml:space="preserve">5.341  5.355  5.359  5.364  5.365  5.366  5.367  5.368  5.369  </w:t>
            </w:r>
            <w:r w:rsidRPr="006C4F19">
              <w:rPr>
                <w:color w:val="000000"/>
                <w:sz w:val="20"/>
              </w:rPr>
              <w:br/>
              <w:t>5.372</w:t>
            </w:r>
          </w:p>
        </w:tc>
      </w:tr>
    </w:tbl>
    <w:p w14:paraId="367836C8" w14:textId="77777777" w:rsidR="00FE4274" w:rsidRPr="006C4F19" w:rsidRDefault="00FE4274" w:rsidP="00FE4274">
      <w:pPr>
        <w:pStyle w:val="Tablefin"/>
      </w:pPr>
    </w:p>
    <w:p w14:paraId="117620DA" w14:textId="77777777" w:rsidR="00A07758" w:rsidRPr="006C4F19" w:rsidRDefault="00A07758" w:rsidP="002010F2">
      <w:pPr>
        <w:pStyle w:val="Note"/>
      </w:pPr>
      <w:r w:rsidRPr="006C4F19">
        <w:rPr>
          <w:rStyle w:val="Artdef"/>
        </w:rPr>
        <w:lastRenderedPageBreak/>
        <w:t>5.208B</w:t>
      </w:r>
      <w:r w:rsidRPr="006C4F19">
        <w:rPr>
          <w:rStyle w:val="Artdef"/>
        </w:rPr>
        <w:footnoteReference w:customMarkFollows="1" w:id="3"/>
        <w:t>*</w:t>
      </w:r>
      <w:r w:rsidRPr="006C4F19">
        <w:tab/>
        <w:t>In the frequency bands:</w:t>
      </w:r>
    </w:p>
    <w:p w14:paraId="7BD6F48D" w14:textId="6F07A57B" w:rsidR="00A07758" w:rsidRPr="006C4F19" w:rsidRDefault="002010F2" w:rsidP="002010F2">
      <w:pPr>
        <w:pStyle w:val="Note"/>
        <w:rPr>
          <w:bCs/>
        </w:rPr>
      </w:pPr>
      <w:r>
        <w:rPr>
          <w:bCs/>
        </w:rPr>
        <w:tab/>
      </w:r>
      <w:r>
        <w:rPr>
          <w:bCs/>
        </w:rPr>
        <w:tab/>
      </w:r>
      <w:r w:rsidR="00A07758" w:rsidRPr="006C4F19">
        <w:rPr>
          <w:bCs/>
        </w:rPr>
        <w:t>137-</w:t>
      </w:r>
      <w:r w:rsidR="00A07758" w:rsidRPr="002010F2">
        <w:t>138</w:t>
      </w:r>
      <w:r w:rsidR="00A07758" w:rsidRPr="006C4F19">
        <w:rPr>
          <w:bCs/>
        </w:rPr>
        <w:t xml:space="preserve"> MHz,</w:t>
      </w:r>
    </w:p>
    <w:p w14:paraId="0070CF9F" w14:textId="0CFBB66D" w:rsidR="00A07758" w:rsidRPr="006C4F19" w:rsidRDefault="002010F2" w:rsidP="002010F2">
      <w:pPr>
        <w:pStyle w:val="Note"/>
        <w:rPr>
          <w:bCs/>
        </w:rPr>
      </w:pPr>
      <w:r>
        <w:rPr>
          <w:bCs/>
        </w:rPr>
        <w:tab/>
      </w:r>
      <w:r>
        <w:rPr>
          <w:bCs/>
        </w:rPr>
        <w:tab/>
      </w:r>
      <w:r w:rsidR="00A07758" w:rsidRPr="006C4F19">
        <w:rPr>
          <w:bCs/>
        </w:rPr>
        <w:t>387-</w:t>
      </w:r>
      <w:r w:rsidR="00A07758" w:rsidRPr="002010F2">
        <w:t>390</w:t>
      </w:r>
      <w:r w:rsidR="00A07758" w:rsidRPr="006C4F19">
        <w:rPr>
          <w:bCs/>
        </w:rPr>
        <w:t xml:space="preserve"> MHz,</w:t>
      </w:r>
    </w:p>
    <w:p w14:paraId="02D9A6C3" w14:textId="1368074B" w:rsidR="00A07758" w:rsidRPr="006C4F19" w:rsidRDefault="002010F2" w:rsidP="002010F2">
      <w:pPr>
        <w:pStyle w:val="Note"/>
        <w:rPr>
          <w:bCs/>
        </w:rPr>
      </w:pPr>
      <w:r>
        <w:rPr>
          <w:bCs/>
        </w:rPr>
        <w:tab/>
      </w:r>
      <w:r>
        <w:rPr>
          <w:bCs/>
        </w:rPr>
        <w:tab/>
      </w:r>
      <w:r w:rsidR="00A07758" w:rsidRPr="006C4F19">
        <w:rPr>
          <w:bCs/>
        </w:rPr>
        <w:t>400.</w:t>
      </w:r>
      <w:r w:rsidR="00A07758" w:rsidRPr="002010F2">
        <w:t>15</w:t>
      </w:r>
      <w:r w:rsidR="00A07758" w:rsidRPr="006C4F19">
        <w:rPr>
          <w:bCs/>
        </w:rPr>
        <w:t>-401 MHz,</w:t>
      </w:r>
    </w:p>
    <w:p w14:paraId="72DF2975" w14:textId="4760EB31" w:rsidR="00A07758" w:rsidRPr="006C4F19" w:rsidRDefault="002010F2" w:rsidP="002010F2">
      <w:pPr>
        <w:pStyle w:val="Note"/>
        <w:rPr>
          <w:bCs/>
        </w:rPr>
      </w:pPr>
      <w:r>
        <w:rPr>
          <w:bCs/>
        </w:rPr>
        <w:tab/>
      </w:r>
      <w:r>
        <w:rPr>
          <w:bCs/>
        </w:rPr>
        <w:tab/>
      </w:r>
      <w:r w:rsidR="00A07758" w:rsidRPr="006C4F19">
        <w:rPr>
          <w:bCs/>
        </w:rPr>
        <w:t>1 452-1 492 MHz,</w:t>
      </w:r>
    </w:p>
    <w:p w14:paraId="76464FB1" w14:textId="5F8C4769" w:rsidR="00A07758" w:rsidRPr="006C4F19" w:rsidRDefault="002010F2" w:rsidP="002010F2">
      <w:pPr>
        <w:pStyle w:val="Note"/>
        <w:rPr>
          <w:bCs/>
        </w:rPr>
      </w:pPr>
      <w:r>
        <w:rPr>
          <w:bCs/>
        </w:rPr>
        <w:tab/>
      </w:r>
      <w:r>
        <w:rPr>
          <w:bCs/>
        </w:rPr>
        <w:tab/>
      </w:r>
      <w:r w:rsidR="00A07758" w:rsidRPr="006C4F19">
        <w:rPr>
          <w:bCs/>
        </w:rPr>
        <w:t>1 525-1 610 MHz,</w:t>
      </w:r>
    </w:p>
    <w:p w14:paraId="026C3742" w14:textId="441B945F" w:rsidR="00A07758" w:rsidRPr="006C4F19" w:rsidRDefault="002010F2" w:rsidP="002010F2">
      <w:pPr>
        <w:pStyle w:val="Note"/>
        <w:rPr>
          <w:bCs/>
        </w:rPr>
      </w:pPr>
      <w:r>
        <w:rPr>
          <w:bCs/>
        </w:rPr>
        <w:tab/>
      </w:r>
      <w:r>
        <w:rPr>
          <w:bCs/>
        </w:rPr>
        <w:tab/>
      </w:r>
      <w:r w:rsidR="00A07758" w:rsidRPr="006C4F19">
        <w:rPr>
          <w:bCs/>
        </w:rPr>
        <w:t xml:space="preserve">1 </w:t>
      </w:r>
      <w:r w:rsidR="00A07758" w:rsidRPr="002010F2">
        <w:t>613</w:t>
      </w:r>
      <w:r w:rsidR="00A07758" w:rsidRPr="006C4F19">
        <w:rPr>
          <w:bCs/>
        </w:rPr>
        <w:t>.8-1 626.5 MHz,</w:t>
      </w:r>
    </w:p>
    <w:p w14:paraId="0C909F7E" w14:textId="396B9407" w:rsidR="00A07758" w:rsidRPr="006C4F19" w:rsidRDefault="002010F2" w:rsidP="002010F2">
      <w:pPr>
        <w:pStyle w:val="Note"/>
        <w:rPr>
          <w:bCs/>
        </w:rPr>
      </w:pPr>
      <w:r>
        <w:rPr>
          <w:bCs/>
        </w:rPr>
        <w:tab/>
      </w:r>
      <w:r>
        <w:rPr>
          <w:bCs/>
        </w:rPr>
        <w:tab/>
      </w:r>
      <w:r w:rsidR="00A07758" w:rsidRPr="006C4F19">
        <w:rPr>
          <w:bCs/>
        </w:rPr>
        <w:t xml:space="preserve">2 </w:t>
      </w:r>
      <w:r w:rsidR="00A07758" w:rsidRPr="002010F2">
        <w:t>655</w:t>
      </w:r>
      <w:r w:rsidR="00A07758" w:rsidRPr="006C4F19">
        <w:rPr>
          <w:bCs/>
        </w:rPr>
        <w:t>-2 690 MHz,</w:t>
      </w:r>
    </w:p>
    <w:p w14:paraId="23436750" w14:textId="691EF047" w:rsidR="00A07758" w:rsidRPr="006C4F19" w:rsidRDefault="002010F2" w:rsidP="002010F2">
      <w:pPr>
        <w:pStyle w:val="Note"/>
        <w:rPr>
          <w:bCs/>
        </w:rPr>
      </w:pPr>
      <w:r>
        <w:rPr>
          <w:bCs/>
        </w:rPr>
        <w:tab/>
      </w:r>
      <w:r>
        <w:rPr>
          <w:bCs/>
        </w:rPr>
        <w:tab/>
      </w:r>
      <w:r w:rsidR="00A07758" w:rsidRPr="006C4F19">
        <w:rPr>
          <w:bCs/>
        </w:rPr>
        <w:t>21.4-22 GHz,</w:t>
      </w:r>
    </w:p>
    <w:p w14:paraId="6BDF3DEB" w14:textId="186456F2" w:rsidR="00A07758" w:rsidRPr="006C4F19" w:rsidRDefault="00A07758" w:rsidP="002010F2">
      <w:pPr>
        <w:pStyle w:val="Note"/>
        <w:rPr>
          <w:bCs/>
        </w:rPr>
      </w:pPr>
      <w:r w:rsidRPr="006C4F19">
        <w:rPr>
          <w:bCs/>
        </w:rPr>
        <w:t xml:space="preserve">Resolution </w:t>
      </w:r>
      <w:r w:rsidRPr="006C4F19">
        <w:rPr>
          <w:b/>
          <w:bCs/>
        </w:rPr>
        <w:t xml:space="preserve">739 (Rev.WRC-15) </w:t>
      </w:r>
      <w:r w:rsidRPr="006C4F19">
        <w:rPr>
          <w:bCs/>
        </w:rPr>
        <w:t>applies.</w:t>
      </w:r>
      <w:r w:rsidR="00B663FC" w:rsidRPr="00B663FC">
        <w:rPr>
          <w:sz w:val="16"/>
          <w:szCs w:val="12"/>
        </w:rPr>
        <w:t xml:space="preserve"> </w:t>
      </w:r>
      <w:r w:rsidR="00B663FC" w:rsidRPr="006C4F19">
        <w:rPr>
          <w:sz w:val="16"/>
          <w:szCs w:val="12"/>
        </w:rPr>
        <w:t>     </w:t>
      </w:r>
      <w:r w:rsidRPr="00B663FC">
        <w:rPr>
          <w:bCs/>
          <w:sz w:val="16"/>
          <w:szCs w:val="16"/>
        </w:rPr>
        <w:t>(WRC-15)</w:t>
      </w:r>
    </w:p>
    <w:p w14:paraId="6E575778" w14:textId="77777777" w:rsidR="00A07758" w:rsidRPr="006C4F19" w:rsidRDefault="00A07758" w:rsidP="002010F2">
      <w:pPr>
        <w:pStyle w:val="Note"/>
      </w:pPr>
      <w:r w:rsidRPr="006C4F19">
        <w:rPr>
          <w:rStyle w:val="Artdef"/>
        </w:rPr>
        <w:t>5.328B</w:t>
      </w:r>
      <w:r w:rsidRPr="006C4F19">
        <w:rPr>
          <w:b/>
          <w:bCs/>
        </w:rPr>
        <w:tab/>
      </w:r>
      <w:r w:rsidRPr="006C4F19">
        <w:t xml:space="preserve">The use of the bands 1 164-1 300 MHz, 1 559-1 610 MHz and 5 010-5 030 MHz by systems and </w:t>
      </w:r>
      <w:r w:rsidRPr="002010F2">
        <w:rPr>
          <w:bCs/>
        </w:rPr>
        <w:t>networks</w:t>
      </w:r>
      <w:r w:rsidRPr="006C4F19">
        <w:t xml:space="preserve"> in the radionavigation-satellite service for which complete coordination or notification information, as appropriate, is received by the Radiocommunication Bureau after 1 January 2005 is subject to the application of the provisions of Nos. </w:t>
      </w:r>
      <w:r w:rsidRPr="00B663FC">
        <w:rPr>
          <w:b/>
        </w:rPr>
        <w:t>9.12</w:t>
      </w:r>
      <w:r w:rsidRPr="006C4F19">
        <w:t xml:space="preserve">, </w:t>
      </w:r>
      <w:r w:rsidRPr="00B663FC">
        <w:rPr>
          <w:b/>
        </w:rPr>
        <w:t>9.12A</w:t>
      </w:r>
      <w:r w:rsidRPr="006C4F19">
        <w:rPr>
          <w:bCs/>
        </w:rPr>
        <w:t xml:space="preserve"> </w:t>
      </w:r>
      <w:r w:rsidRPr="006C4F19">
        <w:t xml:space="preserve">and </w:t>
      </w:r>
      <w:r w:rsidRPr="00B663FC">
        <w:rPr>
          <w:b/>
        </w:rPr>
        <w:t>9.13</w:t>
      </w:r>
      <w:r w:rsidRPr="006C4F19">
        <w:t xml:space="preserve">. Resolution </w:t>
      </w:r>
      <w:r w:rsidRPr="00B663FC">
        <w:rPr>
          <w:b/>
        </w:rPr>
        <w:t>610 (WRC-03)</w:t>
      </w:r>
      <w:r w:rsidRPr="006C4F19">
        <w:rPr>
          <w:bCs/>
        </w:rPr>
        <w:t xml:space="preserve"> </w:t>
      </w:r>
      <w:r w:rsidRPr="006C4F19">
        <w:t xml:space="preserve">shall also apply; however, in the case of radionavigation-satellite service (space-to-space) networks and systems, Resolution </w:t>
      </w:r>
      <w:r w:rsidRPr="00B663FC">
        <w:rPr>
          <w:b/>
        </w:rPr>
        <w:t>610 (WRC-03)</w:t>
      </w:r>
      <w:r w:rsidRPr="006C4F19">
        <w:rPr>
          <w:bCs/>
        </w:rPr>
        <w:t xml:space="preserve"> </w:t>
      </w:r>
      <w:r w:rsidRPr="006C4F19">
        <w:t xml:space="preserve">shall only apply to transmitting space stations.  In accordance with No. </w:t>
      </w:r>
      <w:r w:rsidRPr="00B663FC">
        <w:rPr>
          <w:b/>
        </w:rPr>
        <w:t>5.329A</w:t>
      </w:r>
      <w:r w:rsidRPr="006C4F19">
        <w:t xml:space="preserve">, for systems and networks in the radionavigation-satellite service (space-to-space) in the bands 1 215-1 300 MHz and 1 559-1 610 MHz, the provisions of Nos. </w:t>
      </w:r>
      <w:r w:rsidRPr="00B663FC">
        <w:rPr>
          <w:b/>
        </w:rPr>
        <w:t>9.7</w:t>
      </w:r>
      <w:r w:rsidRPr="006C4F19">
        <w:t xml:space="preserve">, </w:t>
      </w:r>
      <w:r w:rsidRPr="00B663FC">
        <w:rPr>
          <w:b/>
        </w:rPr>
        <w:t>9.12</w:t>
      </w:r>
      <w:r w:rsidRPr="006C4F19">
        <w:t xml:space="preserve">, </w:t>
      </w:r>
      <w:r w:rsidRPr="00B663FC">
        <w:rPr>
          <w:b/>
        </w:rPr>
        <w:t>9.12A</w:t>
      </w:r>
      <w:r w:rsidRPr="006C4F19">
        <w:rPr>
          <w:bCs/>
        </w:rPr>
        <w:t xml:space="preserve"> </w:t>
      </w:r>
      <w:r w:rsidRPr="006C4F19">
        <w:t xml:space="preserve">and </w:t>
      </w:r>
      <w:r w:rsidRPr="00B663FC">
        <w:rPr>
          <w:b/>
        </w:rPr>
        <w:t>9.13</w:t>
      </w:r>
      <w:r w:rsidRPr="006C4F19">
        <w:rPr>
          <w:bCs/>
        </w:rPr>
        <w:t xml:space="preserve"> </w:t>
      </w:r>
      <w:r w:rsidRPr="006C4F19">
        <w:t>shall only apply with respect to other systems and networks in the radionavigation-satellite service (space-to-space).</w:t>
      </w:r>
      <w:r w:rsidRPr="006C4F19">
        <w:rPr>
          <w:sz w:val="16"/>
        </w:rPr>
        <w:t xml:space="preserve">     (WRC</w:t>
      </w:r>
      <w:r w:rsidRPr="006C4F19">
        <w:rPr>
          <w:sz w:val="16"/>
        </w:rPr>
        <w:noBreakHyphen/>
        <w:t>07)</w:t>
      </w:r>
    </w:p>
    <w:p w14:paraId="27C378D4" w14:textId="77777777" w:rsidR="00A07758" w:rsidRPr="006C4F19" w:rsidRDefault="00A07758" w:rsidP="002010F2">
      <w:pPr>
        <w:pStyle w:val="Note"/>
      </w:pPr>
      <w:r w:rsidRPr="006C4F19">
        <w:rPr>
          <w:rStyle w:val="Artdef"/>
        </w:rPr>
        <w:t>5.329A</w:t>
      </w:r>
      <w:r w:rsidRPr="006C4F19">
        <w:rPr>
          <w:b/>
          <w:bCs/>
        </w:rPr>
        <w:tab/>
      </w:r>
      <w:r w:rsidRPr="006C4F19">
        <w:t>Use of systems in the radionavigation-satellite service (space-to-space) operating in the bands 1 215-1 300 MHz and 1 559-1 610 MHz is not intended to provide safety service applications, and shall not impose any additional constraints on radionavigation-satellite service (space-to-Earth) systems or on other services operating in accordance with the Table of Frequency Allocations.</w:t>
      </w:r>
      <w:r w:rsidRPr="006C4F19">
        <w:rPr>
          <w:sz w:val="16"/>
        </w:rPr>
        <w:t xml:space="preserve">     (WRC</w:t>
      </w:r>
      <w:r w:rsidRPr="006C4F19">
        <w:rPr>
          <w:sz w:val="16"/>
        </w:rPr>
        <w:noBreakHyphen/>
        <w:t>07)</w:t>
      </w:r>
    </w:p>
    <w:p w14:paraId="10FF1597" w14:textId="3383D8CC" w:rsidR="00A07758" w:rsidRPr="006C4F19" w:rsidRDefault="00A07758" w:rsidP="002010F2">
      <w:pPr>
        <w:pStyle w:val="Note"/>
      </w:pPr>
      <w:r w:rsidRPr="006C4F19">
        <w:rPr>
          <w:rStyle w:val="Artdef"/>
        </w:rPr>
        <w:t>5.351A</w:t>
      </w:r>
      <w:r w:rsidRPr="006C4F19">
        <w:rPr>
          <w:b/>
          <w:bCs/>
        </w:rPr>
        <w:tab/>
      </w:r>
      <w:r w:rsidRPr="006C4F19">
        <w:t xml:space="preserve">For the use of the bands 1 518-1 544 MHz, 1 545-1 559 MHz, 1 610-1 645.5 MHz, 1 646.5-1 660.5 MHz, 1 668-1 </w:t>
      </w:r>
      <w:r w:rsidRPr="002010F2">
        <w:rPr>
          <w:bCs/>
        </w:rPr>
        <w:t>675</w:t>
      </w:r>
      <w:r w:rsidRPr="006C4F19">
        <w:t xml:space="preserve"> MHz, 1 980-2 010 MHz, 2 170-2 200 MHz, 2 483.5-2 520 MHz and 2 670-2 690 MHz by the mobile-satellite service, see Resolutions </w:t>
      </w:r>
      <w:r w:rsidRPr="006C4F19">
        <w:rPr>
          <w:b/>
          <w:bCs/>
        </w:rPr>
        <w:t>212 (Rev.WRC-07)</w:t>
      </w:r>
      <w:r w:rsidRPr="006C4F19">
        <w:rPr>
          <w:b/>
          <w:bCs/>
          <w:position w:val="6"/>
          <w:sz w:val="18"/>
        </w:rPr>
        <w:footnoteReference w:customMarkFollows="1" w:id="4"/>
        <w:t>*</w:t>
      </w:r>
      <w:r w:rsidRPr="006C4F19">
        <w:rPr>
          <w:b/>
          <w:bCs/>
        </w:rPr>
        <w:t xml:space="preserve"> </w:t>
      </w:r>
      <w:r w:rsidRPr="006C4F19">
        <w:t xml:space="preserve">and </w:t>
      </w:r>
      <w:r w:rsidRPr="006C4F19">
        <w:rPr>
          <w:b/>
          <w:bCs/>
        </w:rPr>
        <w:t>225 (Rev.WRC-07)</w:t>
      </w:r>
      <w:r w:rsidRPr="006C4F19">
        <w:rPr>
          <w:b/>
          <w:bCs/>
          <w:position w:val="6"/>
          <w:sz w:val="18"/>
        </w:rPr>
        <w:footnoteReference w:customMarkFollows="1" w:id="5"/>
        <w:t>**</w:t>
      </w:r>
      <w:r w:rsidRPr="006C4F19">
        <w:t xml:space="preserve">. </w:t>
      </w:r>
      <w:r w:rsidR="00B663FC" w:rsidRPr="006C4F19">
        <w:rPr>
          <w:sz w:val="16"/>
        </w:rPr>
        <w:t>    (WRC</w:t>
      </w:r>
      <w:r w:rsidR="00B663FC" w:rsidRPr="006C4F19">
        <w:rPr>
          <w:sz w:val="16"/>
        </w:rPr>
        <w:noBreakHyphen/>
        <w:t>07)</w:t>
      </w:r>
    </w:p>
    <w:p w14:paraId="24EBFAA7" w14:textId="77777777" w:rsidR="00A07758" w:rsidRPr="006C4F19" w:rsidRDefault="00A07758" w:rsidP="002010F2">
      <w:pPr>
        <w:pStyle w:val="Note"/>
      </w:pPr>
      <w:r w:rsidRPr="006C4F19">
        <w:rPr>
          <w:rStyle w:val="Artdef"/>
        </w:rPr>
        <w:t>5.355</w:t>
      </w:r>
      <w:r w:rsidRPr="006C4F19">
        <w:rPr>
          <w:b/>
        </w:rPr>
        <w:tab/>
      </w:r>
      <w:r w:rsidRPr="006C4F19">
        <w:rPr>
          <w:i/>
          <w:iCs/>
        </w:rPr>
        <w:t>Additional allocation: </w:t>
      </w:r>
      <w:r w:rsidRPr="006C4F19">
        <w:t> in Bahrain, Bangladesh, Congo (Rep. of the), Djibouti, Egypt, Eritrea, Iraq, Israel, Kuwait, Qatar, Syrian Arab Republic, Somalia, Sudan, South Sudan, Chad, Togo and Yemen, the bands 1 540-1 559 </w:t>
      </w:r>
      <w:r w:rsidRPr="002010F2">
        <w:rPr>
          <w:bCs/>
        </w:rPr>
        <w:t>MHz</w:t>
      </w:r>
      <w:r w:rsidRPr="006C4F19">
        <w:t>, 1 610-1 645.5 MHz and 1 646.5-1 660 MHz are also allocated to the fixed service on a secondary basis.</w:t>
      </w:r>
      <w:r w:rsidRPr="006C4F19">
        <w:rPr>
          <w:sz w:val="16"/>
        </w:rPr>
        <w:t>    (WRC</w:t>
      </w:r>
      <w:r w:rsidRPr="006C4F19">
        <w:rPr>
          <w:sz w:val="16"/>
        </w:rPr>
        <w:noBreakHyphen/>
        <w:t>12)</w:t>
      </w:r>
    </w:p>
    <w:p w14:paraId="0BFBA65F" w14:textId="77777777" w:rsidR="00A07758" w:rsidRPr="006C4F19" w:rsidRDefault="00A07758" w:rsidP="002010F2">
      <w:pPr>
        <w:pStyle w:val="Note"/>
        <w:rPr>
          <w:sz w:val="16"/>
        </w:rPr>
      </w:pPr>
      <w:r w:rsidRPr="006C4F19">
        <w:rPr>
          <w:rStyle w:val="Artdef"/>
        </w:rPr>
        <w:t>5.359</w:t>
      </w:r>
      <w:r w:rsidRPr="006C4F19">
        <w:tab/>
      </w:r>
      <w:r w:rsidRPr="006C4F19">
        <w:rPr>
          <w:i/>
          <w:iCs/>
        </w:rPr>
        <w:t>Additional allocation: </w:t>
      </w:r>
      <w:r w:rsidRPr="006C4F19">
        <w:t xml:space="preserve"> in Germany, Saudi Arabia, Armenia, Azerbaijan, Belarus, Benin, Cameroon, the Russian Federation, France, Georgia, Guinea, Guinea-Bissau, Jordan, Kazakhstan, Kuwait, Lithuania, Mauritania, Uganda, Uzbekistan, </w:t>
      </w:r>
      <w:r w:rsidRPr="002010F2">
        <w:rPr>
          <w:bCs/>
        </w:rPr>
        <w:t>Pakistan</w:t>
      </w:r>
      <w:r w:rsidRPr="006C4F19">
        <w:t>, Poland, the Syrian Arab Republic, Kyrgyzstan, the Dem. People’s Rep. of Korea, Romania, Tajikistan, Tunisia, Turkmenistan and Ukraine, the frequency bands 1 550-1 559 MHz, 1 610-1 645.5 MHz and 1 646.5-1 660 MHz are also allocated to the fixed service on a primary basis. Administrations are urged to make all practicable efforts to avoid the implementation of new fixed-service stations in these frequency bands.</w:t>
      </w:r>
      <w:r w:rsidRPr="006C4F19">
        <w:rPr>
          <w:sz w:val="16"/>
        </w:rPr>
        <w:t>     (WRC</w:t>
      </w:r>
      <w:r w:rsidRPr="006C4F19">
        <w:rPr>
          <w:sz w:val="16"/>
        </w:rPr>
        <w:noBreakHyphen/>
        <w:t>15)</w:t>
      </w:r>
    </w:p>
    <w:p w14:paraId="502A4BD9" w14:textId="77777777" w:rsidR="00A07758" w:rsidRPr="006C4F19" w:rsidRDefault="00A07758" w:rsidP="002010F2">
      <w:pPr>
        <w:pStyle w:val="Note"/>
      </w:pPr>
      <w:r w:rsidRPr="006C4F19">
        <w:rPr>
          <w:rStyle w:val="Artdef"/>
        </w:rPr>
        <w:t>5.364</w:t>
      </w:r>
      <w:r w:rsidRPr="006C4F19">
        <w:rPr>
          <w:b/>
          <w:bCs/>
        </w:rPr>
        <w:tab/>
      </w:r>
      <w:r w:rsidRPr="006C4F19">
        <w:t>The use of the band 1 610-1 626.5 MHz by the mobile-</w:t>
      </w:r>
      <w:r w:rsidRPr="002010F2">
        <w:rPr>
          <w:bCs/>
        </w:rPr>
        <w:t>satellite</w:t>
      </w:r>
      <w:r w:rsidRPr="006C4F19">
        <w:t xml:space="preserve"> service (Earth-to-space) and by the radiodetermination-satellite service (Earth-to-space) is subject to coordination under No. </w:t>
      </w:r>
      <w:r w:rsidRPr="006C4F19">
        <w:rPr>
          <w:rStyle w:val="Artdef"/>
        </w:rPr>
        <w:t>9.11A</w:t>
      </w:r>
      <w:r w:rsidRPr="006C4F19">
        <w:t>.</w:t>
      </w:r>
      <w:r w:rsidRPr="006C4F19">
        <w:tab/>
        <w:t xml:space="preserve">A mobile earth station operating in either of the services in this band shall not produce a peak e.i.r.p. density in excess of −15 dB(W/4 kHz) in the part of the band used by systems operating in accordance with the provisions of No. </w:t>
      </w:r>
      <w:r w:rsidRPr="006C4F19">
        <w:rPr>
          <w:b/>
          <w:bCs/>
        </w:rPr>
        <w:t xml:space="preserve">5.366 </w:t>
      </w:r>
      <w:r w:rsidRPr="006C4F19">
        <w:t xml:space="preserve">(to which No. </w:t>
      </w:r>
      <w:r w:rsidRPr="006C4F19">
        <w:rPr>
          <w:b/>
          <w:bCs/>
        </w:rPr>
        <w:t xml:space="preserve">4.10 </w:t>
      </w:r>
      <w:r w:rsidRPr="006C4F19">
        <w:t xml:space="preserve">applies), unless otherwise agreed by the affected administrations. </w:t>
      </w:r>
      <w:r w:rsidRPr="006C4F19">
        <w:lastRenderedPageBreak/>
        <w:t xml:space="preserve">In the part of the band where such systems are not operating, the mean e.i.r.p. density of a mobile earth station shall not exceed –3 dB (W/4 kHz). Stations of the mobile-satellite service shall not claim protection from stations in the aeronautical radionavigation service, stations operating in accordance with the provisions of No. </w:t>
      </w:r>
      <w:r w:rsidRPr="006C4F19">
        <w:rPr>
          <w:b/>
          <w:bCs/>
        </w:rPr>
        <w:t xml:space="preserve">5.366 </w:t>
      </w:r>
      <w:r w:rsidRPr="006C4F19">
        <w:t xml:space="preserve">and stations in the fixed service operating in accordance with the provisions of No. </w:t>
      </w:r>
      <w:r w:rsidRPr="006C4F19">
        <w:rPr>
          <w:b/>
          <w:bCs/>
        </w:rPr>
        <w:t>5.359</w:t>
      </w:r>
      <w:r w:rsidRPr="006C4F19">
        <w:t xml:space="preserve">. Administrations responsible for the coordination of mobile-satellite networks shall make all practicable efforts to ensure protection of stations operating in accordance with the provisions of No. </w:t>
      </w:r>
      <w:r w:rsidRPr="006C4F19">
        <w:rPr>
          <w:b/>
          <w:bCs/>
        </w:rPr>
        <w:t>5.366</w:t>
      </w:r>
      <w:r w:rsidRPr="006C4F19">
        <w:t>.</w:t>
      </w:r>
    </w:p>
    <w:p w14:paraId="01ACACA9" w14:textId="77777777" w:rsidR="00A07758" w:rsidRPr="006C4F19" w:rsidRDefault="00A07758" w:rsidP="002010F2">
      <w:pPr>
        <w:pStyle w:val="Note"/>
      </w:pPr>
      <w:r w:rsidRPr="006C4F19">
        <w:rPr>
          <w:rStyle w:val="Artdef"/>
        </w:rPr>
        <w:t>5.366</w:t>
      </w:r>
      <w:r w:rsidRPr="006C4F19">
        <w:rPr>
          <w:b/>
          <w:bCs/>
        </w:rPr>
        <w:tab/>
      </w:r>
      <w:r w:rsidRPr="006C4F19">
        <w:t xml:space="preserve">The band 1 610-1 626.5 MHz is reserved on a worldwide basis for the use and development of airborne electronic aids to air navigation and any directly associated ground-based or satellite-borne facilities. Such satellite use is subject to agreement obtained under No. </w:t>
      </w:r>
      <w:r w:rsidRPr="006C4F19">
        <w:rPr>
          <w:b/>
          <w:bCs/>
        </w:rPr>
        <w:t>9.21</w:t>
      </w:r>
      <w:r w:rsidRPr="006C4F19">
        <w:t>.</w:t>
      </w:r>
    </w:p>
    <w:p w14:paraId="5868874A" w14:textId="77777777" w:rsidR="00A07758" w:rsidRPr="006C4F19" w:rsidRDefault="00A07758" w:rsidP="002010F2">
      <w:pPr>
        <w:pStyle w:val="Note"/>
        <w:rPr>
          <w:sz w:val="16"/>
        </w:rPr>
      </w:pPr>
      <w:r w:rsidRPr="006C4F19">
        <w:rPr>
          <w:rStyle w:val="Artdef"/>
        </w:rPr>
        <w:t>5.367</w:t>
      </w:r>
      <w:r w:rsidRPr="006C4F19">
        <w:tab/>
      </w:r>
      <w:r w:rsidRPr="006C4F19">
        <w:rPr>
          <w:i/>
        </w:rPr>
        <w:t>Additional allocation</w:t>
      </w:r>
      <w:r w:rsidRPr="006C4F19">
        <w:t>:  The frequency band 1 610-1 626.5 MHz is also allocated to the aeronautical mobile-</w:t>
      </w:r>
      <w:r w:rsidRPr="002010F2">
        <w:rPr>
          <w:bCs/>
        </w:rPr>
        <w:t>satellite</w:t>
      </w:r>
      <w:r w:rsidRPr="006C4F19">
        <w:t xml:space="preserve"> (R) service on a primary basis, subject to agreement obtained under No. </w:t>
      </w:r>
      <w:r w:rsidRPr="006C4F19">
        <w:rPr>
          <w:b/>
          <w:bCs/>
        </w:rPr>
        <w:t>9.21</w:t>
      </w:r>
      <w:r w:rsidRPr="006C4F19">
        <w:t>.</w:t>
      </w:r>
      <w:r w:rsidRPr="006C4F19">
        <w:rPr>
          <w:sz w:val="16"/>
        </w:rPr>
        <w:t>    (WRC</w:t>
      </w:r>
      <w:r w:rsidRPr="006C4F19">
        <w:rPr>
          <w:sz w:val="16"/>
        </w:rPr>
        <w:noBreakHyphen/>
        <w:t>12)</w:t>
      </w:r>
    </w:p>
    <w:p w14:paraId="3D1B0F0E" w14:textId="77777777" w:rsidR="00A07758" w:rsidRPr="006C4F19" w:rsidRDefault="00A07758" w:rsidP="002010F2">
      <w:pPr>
        <w:pStyle w:val="Note"/>
      </w:pPr>
      <w:r w:rsidRPr="006C4F19">
        <w:rPr>
          <w:rStyle w:val="Artdef"/>
        </w:rPr>
        <w:t>5.368</w:t>
      </w:r>
      <w:r w:rsidRPr="006C4F19">
        <w:rPr>
          <w:b/>
          <w:bCs/>
        </w:rPr>
        <w:tab/>
      </w:r>
      <w:r w:rsidRPr="006C4F19">
        <w:t xml:space="preserve">With respect to the radiodetermination-satellite and mobile-satellite services the provisions of No. </w:t>
      </w:r>
      <w:r w:rsidRPr="006C4F19">
        <w:rPr>
          <w:b/>
          <w:bCs/>
        </w:rPr>
        <w:t xml:space="preserve">4.10 </w:t>
      </w:r>
      <w:r w:rsidRPr="006C4F19">
        <w:t xml:space="preserve">do </w:t>
      </w:r>
      <w:r w:rsidRPr="002010F2">
        <w:rPr>
          <w:bCs/>
        </w:rPr>
        <w:t>not</w:t>
      </w:r>
      <w:r w:rsidRPr="006C4F19">
        <w:t xml:space="preserve"> apply in the band 1 610-1 626.5 MHz, with the exception of the aeronautical radionavigation-satellite service.</w:t>
      </w:r>
    </w:p>
    <w:p w14:paraId="521D6F84" w14:textId="77777777" w:rsidR="00A07758" w:rsidRPr="006C4F19" w:rsidRDefault="00A07758" w:rsidP="002010F2">
      <w:pPr>
        <w:pStyle w:val="Note"/>
        <w:rPr>
          <w:sz w:val="16"/>
        </w:rPr>
      </w:pPr>
      <w:r w:rsidRPr="006C4F19">
        <w:rPr>
          <w:rStyle w:val="Artdef"/>
        </w:rPr>
        <w:t>5.369</w:t>
      </w:r>
      <w:r w:rsidRPr="006C4F19">
        <w:rPr>
          <w:b/>
        </w:rPr>
        <w:tab/>
      </w:r>
      <w:r w:rsidRPr="006C4F19">
        <w:rPr>
          <w:i/>
        </w:rPr>
        <w:t>Different category of service:  </w:t>
      </w:r>
      <w:r w:rsidRPr="006C4F19">
        <w:t xml:space="preserve">in Angola, Australia, China, Eritrea, Ethiopia, India, Iran (Islamic Republic of), Israel, Lebanon, Liberia, Madagascar, Mali, Pakistan, Papua New Guinea, Syrian Arab Republic, the </w:t>
      </w:r>
      <w:r w:rsidRPr="002010F2">
        <w:rPr>
          <w:bCs/>
        </w:rPr>
        <w:t>Dem</w:t>
      </w:r>
      <w:r w:rsidRPr="006C4F19">
        <w:t>. Rep. of the Congo, Sudan, South Sudan, Togo and Zambia, the allocation of the band 1 610-1 626.5 MHz to the radiodetermination-satellite service (Earth-to-space) is on a primary basis (see No. </w:t>
      </w:r>
      <w:r w:rsidRPr="006C4F19">
        <w:rPr>
          <w:b/>
          <w:bCs/>
        </w:rPr>
        <w:t>5.33</w:t>
      </w:r>
      <w:r w:rsidRPr="006C4F19">
        <w:t>), subject to agreement obtained under No. </w:t>
      </w:r>
      <w:r w:rsidRPr="006C4F19">
        <w:rPr>
          <w:b/>
          <w:bCs/>
        </w:rPr>
        <w:t>9.21</w:t>
      </w:r>
      <w:r w:rsidRPr="006C4F19">
        <w:t xml:space="preserve"> from countries not listed in this provision.</w:t>
      </w:r>
      <w:r w:rsidRPr="006C4F19">
        <w:rPr>
          <w:sz w:val="16"/>
        </w:rPr>
        <w:t>    (WRC</w:t>
      </w:r>
      <w:r w:rsidRPr="006C4F19">
        <w:rPr>
          <w:sz w:val="16"/>
        </w:rPr>
        <w:noBreakHyphen/>
        <w:t>12)</w:t>
      </w:r>
    </w:p>
    <w:p w14:paraId="4E4BF637" w14:textId="77777777" w:rsidR="00A07758" w:rsidRPr="006C4F19" w:rsidRDefault="00A07758" w:rsidP="002010F2">
      <w:pPr>
        <w:pStyle w:val="Note"/>
      </w:pPr>
      <w:r w:rsidRPr="006C4F19">
        <w:rPr>
          <w:rStyle w:val="Artdef"/>
        </w:rPr>
        <w:t>5.371</w:t>
      </w:r>
      <w:r w:rsidRPr="006C4F19">
        <w:rPr>
          <w:b/>
          <w:bCs/>
        </w:rPr>
        <w:tab/>
      </w:r>
      <w:r w:rsidRPr="006C4F19">
        <w:rPr>
          <w:i/>
          <w:iCs/>
        </w:rPr>
        <w:t xml:space="preserve">Additional allocation: </w:t>
      </w:r>
      <w:r w:rsidRPr="006C4F19">
        <w:t xml:space="preserve">in Region 1, the band 1 610-1 626.5 MHz (Earth-to-space) is also allocated to the </w:t>
      </w:r>
      <w:r w:rsidRPr="002010F2">
        <w:rPr>
          <w:bCs/>
        </w:rPr>
        <w:t>radiodetermination</w:t>
      </w:r>
      <w:r w:rsidRPr="006C4F19">
        <w:t xml:space="preserve">-satellite service on a secondary basis, subject to agreement obtained under No. </w:t>
      </w:r>
      <w:r w:rsidRPr="006C4F19">
        <w:rPr>
          <w:b/>
          <w:bCs/>
        </w:rPr>
        <w:t>9.21</w:t>
      </w:r>
      <w:r w:rsidRPr="006C4F19">
        <w:t>.</w:t>
      </w:r>
      <w:r w:rsidRPr="006C4F19">
        <w:rPr>
          <w:sz w:val="16"/>
        </w:rPr>
        <w:t xml:space="preserve">     (WRC</w:t>
      </w:r>
      <w:r w:rsidRPr="006C4F19">
        <w:rPr>
          <w:sz w:val="16"/>
        </w:rPr>
        <w:noBreakHyphen/>
        <w:t>12)</w:t>
      </w:r>
    </w:p>
    <w:p w14:paraId="53317EF6" w14:textId="77777777" w:rsidR="00A07758" w:rsidRPr="006C4F19" w:rsidRDefault="00A07758" w:rsidP="00767EEF">
      <w:pPr>
        <w:pStyle w:val="Heading4"/>
      </w:pPr>
      <w:r w:rsidRPr="006C4F19">
        <w:t xml:space="preserve">5.2.4.2 </w:t>
      </w:r>
      <w:r w:rsidRPr="006C4F19">
        <w:tab/>
        <w:t>Related ITU-R documents and aviation documents in the frequency band 1 559</w:t>
      </w:r>
      <w:r w:rsidRPr="006C4F19">
        <w:noBreakHyphen/>
        <w:t>1 626.5 MHz</w:t>
      </w:r>
    </w:p>
    <w:p w14:paraId="2CE07B2F" w14:textId="77777777" w:rsidR="00A07758" w:rsidRPr="006C4F19" w:rsidRDefault="00A07758" w:rsidP="004C7D4D">
      <w:r w:rsidRPr="006C4F19">
        <w:rPr>
          <w:spacing w:val="-2"/>
        </w:rPr>
        <w:t>Recommendations ITU-R M.1318, ITU-R M.1787, ITU-R M.1901, ITU-R M.1903, ITU-R M.1904</w:t>
      </w:r>
      <w:r w:rsidRPr="006C4F19">
        <w:t xml:space="preserve">, and ITU-R M.2030 apply to the radionavigation-satellite services in the band </w:t>
      </w:r>
      <w:r w:rsidRPr="006C4F19">
        <w:rPr>
          <w:szCs w:val="24"/>
        </w:rPr>
        <w:t xml:space="preserve">1 559-1 610 </w:t>
      </w:r>
      <w:proofErr w:type="spellStart"/>
      <w:r w:rsidRPr="006C4F19">
        <w:t>MHz.</w:t>
      </w:r>
      <w:proofErr w:type="spellEnd"/>
    </w:p>
    <w:p w14:paraId="3AE28F6B" w14:textId="0142C65A" w:rsidR="00A07758" w:rsidRPr="00480B99" w:rsidRDefault="00A07758" w:rsidP="00480B99">
      <w:pPr>
        <w:pStyle w:val="EditorsNote"/>
        <w:rPr>
          <w:color w:val="FF0000"/>
        </w:rPr>
      </w:pPr>
      <w:r w:rsidRPr="00480B99">
        <w:rPr>
          <w:color w:val="FF0000"/>
        </w:rPr>
        <w:t xml:space="preserve">[Editor’s </w:t>
      </w:r>
      <w:r w:rsidR="00480B99" w:rsidRPr="00480B99">
        <w:rPr>
          <w:color w:val="FF0000"/>
        </w:rPr>
        <w:t>note</w:t>
      </w:r>
      <w:r w:rsidRPr="00480B99">
        <w:rPr>
          <w:color w:val="FF0000"/>
        </w:rPr>
        <w:t>: Additional work on this section is needed]</w:t>
      </w:r>
    </w:p>
    <w:p w14:paraId="20A4D171" w14:textId="77777777" w:rsidR="00A07758" w:rsidRPr="006C4F19" w:rsidRDefault="00A07758" w:rsidP="00767EEF">
      <w:pPr>
        <w:pStyle w:val="Heading4"/>
      </w:pPr>
      <w:r w:rsidRPr="006C4F19">
        <w:t>5.2.4.3</w:t>
      </w:r>
      <w:r w:rsidRPr="006C4F19">
        <w:tab/>
      </w:r>
      <w:r w:rsidRPr="006C4F19">
        <w:rPr>
          <w:rFonts w:eastAsiaTheme="minorEastAsia"/>
          <w:lang w:eastAsia="zh-CN"/>
        </w:rPr>
        <w:t xml:space="preserve">Suitability of the band </w:t>
      </w:r>
      <w:r w:rsidRPr="006C4F19">
        <w:t>1 559-1 626.5 MHz</w:t>
      </w:r>
      <w:r w:rsidRPr="006C4F19">
        <w:rPr>
          <w:rFonts w:eastAsiaTheme="minorEastAsia"/>
          <w:lang w:eastAsia="zh-CN"/>
        </w:rPr>
        <w:t xml:space="preserve"> for ground based detect &amp; avoid</w:t>
      </w:r>
    </w:p>
    <w:p w14:paraId="6E03A028" w14:textId="77777777" w:rsidR="00A07758" w:rsidRPr="006C4F19" w:rsidRDefault="00A07758" w:rsidP="00D7649F">
      <w:pPr>
        <w:pStyle w:val="Heading5"/>
      </w:pPr>
      <w:r w:rsidRPr="006C4F19">
        <w:t>5.2.4.3.1</w:t>
      </w:r>
      <w:r w:rsidRPr="006C4F19">
        <w:tab/>
        <w:t>1 559-1 610 MHz</w:t>
      </w:r>
    </w:p>
    <w:p w14:paraId="1C242302" w14:textId="77777777" w:rsidR="00A07758" w:rsidRPr="006C4F19" w:rsidRDefault="00A07758" w:rsidP="004C7D4D">
      <w:r w:rsidRPr="006C4F19">
        <w:t>No restriction in the RR.</w:t>
      </w:r>
    </w:p>
    <w:p w14:paraId="315FBC99" w14:textId="77777777" w:rsidR="00A07758" w:rsidRPr="006C4F19" w:rsidRDefault="00A07758" w:rsidP="00D7649F">
      <w:r w:rsidRPr="006C4F19">
        <w:t xml:space="preserve">Noting that the frequency band 1 559-1 610 MHz is used to provide </w:t>
      </w:r>
      <w:proofErr w:type="spellStart"/>
      <w:r w:rsidRPr="006C4F19">
        <w:t>radionavigation</w:t>
      </w:r>
      <w:proofErr w:type="spellEnd"/>
      <w:r w:rsidRPr="006C4F19">
        <w:t>-satellite service (RNSS) in the space-to-Earth and space-to-space directions that provide critical position, navigation and timing (PNT) for multiple applications, the frequency band 1 559-1 610 MHz is not suitable for ground based DAA systems.</w:t>
      </w:r>
    </w:p>
    <w:p w14:paraId="40D30E40" w14:textId="77777777" w:rsidR="00A07758" w:rsidRPr="006C4F19" w:rsidRDefault="00A07758" w:rsidP="00D7649F">
      <w:pPr>
        <w:pStyle w:val="Heading5"/>
      </w:pPr>
      <w:r w:rsidRPr="006C4F19">
        <w:t>5.2.4.3.2</w:t>
      </w:r>
      <w:r w:rsidRPr="006C4F19">
        <w:tab/>
        <w:t>1 610-1 626.5 MHz</w:t>
      </w:r>
    </w:p>
    <w:p w14:paraId="7BD690D4" w14:textId="77777777" w:rsidR="00A07758" w:rsidRPr="006C4F19" w:rsidRDefault="00A07758" w:rsidP="004C7D4D">
      <w:r w:rsidRPr="006C4F19">
        <w:t>Operation of a ground based DAA systems is not suitable due to the airborne restriction in RR No. </w:t>
      </w:r>
      <w:r w:rsidRPr="006C4F19">
        <w:rPr>
          <w:b/>
          <w:bCs/>
        </w:rPr>
        <w:t>5.366</w:t>
      </w:r>
      <w:r w:rsidRPr="006C4F19">
        <w:t xml:space="preserve"> in the frequency band 1 610-1 626.5 </w:t>
      </w:r>
      <w:proofErr w:type="spellStart"/>
      <w:r w:rsidRPr="006C4F19">
        <w:t>MHz.</w:t>
      </w:r>
      <w:proofErr w:type="spellEnd"/>
    </w:p>
    <w:p w14:paraId="717EFE36" w14:textId="77777777" w:rsidR="00A07758" w:rsidRPr="00D7649F" w:rsidRDefault="00A07758" w:rsidP="00D7649F">
      <w:pPr>
        <w:pStyle w:val="Heading3"/>
      </w:pPr>
      <w:r w:rsidRPr="00D7649F">
        <w:lastRenderedPageBreak/>
        <w:t>5.2.5</w:t>
      </w:r>
      <w:r w:rsidRPr="00D7649F">
        <w:tab/>
      </w:r>
      <w:r w:rsidRPr="00D7649F">
        <w:rPr>
          <w:rFonts w:eastAsiaTheme="minorEastAsia"/>
        </w:rPr>
        <w:t>Frequency band 2</w:t>
      </w:r>
      <w:r w:rsidRPr="00D7649F">
        <w:t> 700-3 100 MHz</w:t>
      </w:r>
    </w:p>
    <w:p w14:paraId="2FEB5EB8" w14:textId="77777777" w:rsidR="00A07758" w:rsidRPr="006C4F19" w:rsidRDefault="00A07758" w:rsidP="00D7649F">
      <w:pPr>
        <w:pStyle w:val="Heading4"/>
      </w:pPr>
      <w:r w:rsidRPr="006C4F19">
        <w:t>5.2.5.1</w:t>
      </w:r>
      <w:r w:rsidRPr="006C4F19">
        <w:tab/>
      </w:r>
      <w:r w:rsidRPr="006C4F19">
        <w:rPr>
          <w:webHidden/>
        </w:rPr>
        <w:t>Allocation to operate detect and avoid</w:t>
      </w:r>
      <w:r w:rsidRPr="006C4F19">
        <w:t xml:space="preserve"> and other services in the frequency band 2 700-3 100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76"/>
        <w:gridCol w:w="3093"/>
        <w:gridCol w:w="3130"/>
      </w:tblGrid>
      <w:tr w:rsidR="00A07758" w:rsidRPr="006C4F19" w14:paraId="69024D2C" w14:textId="77777777" w:rsidTr="00FE4274">
        <w:trPr>
          <w:cantSplit/>
          <w:jc w:val="center"/>
        </w:trPr>
        <w:tc>
          <w:tcPr>
            <w:tcW w:w="9299" w:type="dxa"/>
            <w:gridSpan w:val="3"/>
          </w:tcPr>
          <w:p w14:paraId="7EE3175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059187E2" w14:textId="77777777" w:rsidTr="00FE4274">
        <w:trPr>
          <w:cantSplit/>
          <w:jc w:val="center"/>
        </w:trPr>
        <w:tc>
          <w:tcPr>
            <w:tcW w:w="3076" w:type="dxa"/>
          </w:tcPr>
          <w:p w14:paraId="18578D98"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3" w:type="dxa"/>
          </w:tcPr>
          <w:p w14:paraId="71DFB65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30" w:type="dxa"/>
          </w:tcPr>
          <w:p w14:paraId="2E6220D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1A9D518E" w14:textId="77777777" w:rsidTr="00FE4274">
        <w:trPr>
          <w:cantSplit/>
          <w:jc w:val="center"/>
        </w:trPr>
        <w:tc>
          <w:tcPr>
            <w:tcW w:w="9299" w:type="dxa"/>
            <w:gridSpan w:val="3"/>
          </w:tcPr>
          <w:p w14:paraId="3B16A50B"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6C4F19">
              <w:rPr>
                <w:b/>
                <w:sz w:val="20"/>
              </w:rPr>
              <w:t>2 700-2 900</w:t>
            </w:r>
            <w:r w:rsidRPr="006C4F19">
              <w:rPr>
                <w:color w:val="000000"/>
                <w:sz w:val="20"/>
              </w:rPr>
              <w:tab/>
              <w:t>AERONAUTICAL RADIONAVIGATION  5.337</w:t>
            </w:r>
          </w:p>
          <w:p w14:paraId="6EC67CD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Radiolocation</w:t>
            </w:r>
          </w:p>
          <w:p w14:paraId="4FAF7EB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5.423  5.424</w:t>
            </w:r>
          </w:p>
        </w:tc>
      </w:tr>
      <w:tr w:rsidR="00A07758" w:rsidRPr="006C4F19" w14:paraId="5A49B498" w14:textId="77777777" w:rsidTr="00FE4274">
        <w:trPr>
          <w:cantSplit/>
          <w:jc w:val="center"/>
        </w:trPr>
        <w:tc>
          <w:tcPr>
            <w:tcW w:w="9299" w:type="dxa"/>
            <w:gridSpan w:val="3"/>
          </w:tcPr>
          <w:p w14:paraId="204E7FF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6C4F19">
              <w:rPr>
                <w:b/>
                <w:sz w:val="20"/>
              </w:rPr>
              <w:t>2 900-3 100</w:t>
            </w:r>
            <w:r w:rsidRPr="006C4F19">
              <w:rPr>
                <w:color w:val="000000"/>
                <w:sz w:val="20"/>
              </w:rPr>
              <w:tab/>
              <w:t>RADIOLOCATION  5.424A</w:t>
            </w:r>
          </w:p>
          <w:p w14:paraId="7E8FF63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2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  5.426</w:t>
            </w:r>
          </w:p>
          <w:p w14:paraId="73E6048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5.425  5.427</w:t>
            </w:r>
          </w:p>
        </w:tc>
      </w:tr>
    </w:tbl>
    <w:p w14:paraId="07648613" w14:textId="77777777" w:rsidR="00FE4274" w:rsidRPr="006C4F19" w:rsidRDefault="00FE4274" w:rsidP="00FE4274">
      <w:pPr>
        <w:pStyle w:val="Tablefin"/>
      </w:pPr>
    </w:p>
    <w:p w14:paraId="5CAE4AD7" w14:textId="77777777" w:rsidR="00A07758" w:rsidRPr="006C4F19" w:rsidRDefault="00A07758" w:rsidP="002010F2">
      <w:pPr>
        <w:pStyle w:val="Note"/>
      </w:pPr>
      <w:r w:rsidRPr="006C4F19">
        <w:rPr>
          <w:b/>
        </w:rPr>
        <w:t>5.337</w:t>
      </w:r>
      <w:r w:rsidRPr="006C4F19">
        <w:rPr>
          <w:b/>
        </w:rPr>
        <w:tab/>
      </w:r>
      <w:r w:rsidRPr="006C4F19">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p>
    <w:p w14:paraId="257A0CF9" w14:textId="77777777" w:rsidR="00A07758" w:rsidRPr="006C4F19" w:rsidRDefault="00A07758" w:rsidP="002010F2">
      <w:pPr>
        <w:pStyle w:val="Note"/>
      </w:pPr>
      <w:r w:rsidRPr="006C4F19">
        <w:rPr>
          <w:b/>
        </w:rPr>
        <w:t>5.423</w:t>
      </w:r>
      <w:r w:rsidRPr="006C4F19">
        <w:rPr>
          <w:b/>
        </w:rPr>
        <w:tab/>
      </w:r>
      <w:r w:rsidRPr="006C4F19">
        <w:t>In the band 2 700-2 900 MHz, ground-based radars used for meteorological purposes are authorized to operate on a basis of equality with stations of the aeronautical radionavigation service.</w:t>
      </w:r>
    </w:p>
    <w:p w14:paraId="56507164" w14:textId="77777777" w:rsidR="00A07758" w:rsidRPr="006C4F19" w:rsidRDefault="00A07758" w:rsidP="002010F2">
      <w:pPr>
        <w:pStyle w:val="Note"/>
      </w:pPr>
      <w:r w:rsidRPr="006C4F19">
        <w:rPr>
          <w:b/>
        </w:rPr>
        <w:t>5.424</w:t>
      </w:r>
      <w:r w:rsidRPr="006C4F19">
        <w:rPr>
          <w:b/>
        </w:rPr>
        <w:tab/>
      </w:r>
      <w:r w:rsidRPr="006C4F19">
        <w:rPr>
          <w:i/>
        </w:rPr>
        <w:t>Additional allocation:  </w:t>
      </w:r>
      <w:r w:rsidRPr="006C4F19">
        <w:t xml:space="preserve">in Canada, the band 2 850-2 900 MHz is also allocated to the maritime radionavigation service, on a primary basis, for use by </w:t>
      </w:r>
      <w:r w:rsidRPr="002010F2">
        <w:rPr>
          <w:bCs/>
        </w:rPr>
        <w:t>shore</w:t>
      </w:r>
      <w:r w:rsidRPr="006C4F19">
        <w:t>-based radars.</w:t>
      </w:r>
    </w:p>
    <w:p w14:paraId="671AE75C" w14:textId="080A252A" w:rsidR="00A07758" w:rsidRPr="006C4F19" w:rsidRDefault="00A07758" w:rsidP="002010F2">
      <w:pPr>
        <w:pStyle w:val="Note"/>
        <w:rPr>
          <w:b/>
          <w:bCs/>
        </w:rPr>
      </w:pPr>
      <w:r w:rsidRPr="006C4F19">
        <w:rPr>
          <w:b/>
          <w:bCs/>
        </w:rPr>
        <w:t>5.424A</w:t>
      </w:r>
      <w:r w:rsidRPr="006C4F19">
        <w:rPr>
          <w:b/>
          <w:bCs/>
        </w:rPr>
        <w:tab/>
      </w:r>
      <w:r w:rsidRPr="006C4F19">
        <w:rPr>
          <w:bCs/>
        </w:rPr>
        <w:t>In the band 2 900-3 100 MHz, stations in the radiolocation service shall not cause harmful interference to, nor claim protection from, radar systems in the radionavigation service.</w:t>
      </w:r>
      <w:r w:rsidRPr="006C4F19">
        <w:rPr>
          <w:sz w:val="16"/>
          <w:szCs w:val="16"/>
        </w:rPr>
        <w:t xml:space="preserve">      (WRC-03)</w:t>
      </w:r>
    </w:p>
    <w:p w14:paraId="0E2AB30E" w14:textId="32775A4C" w:rsidR="00A07758" w:rsidRPr="006C4F19" w:rsidRDefault="00A07758" w:rsidP="002010F2">
      <w:pPr>
        <w:pStyle w:val="Note"/>
      </w:pPr>
      <w:r w:rsidRPr="006C4F19">
        <w:rPr>
          <w:b/>
          <w:bCs/>
        </w:rPr>
        <w:t>5.426</w:t>
      </w:r>
      <w:r w:rsidR="00FE4274">
        <w:rPr>
          <w:b/>
          <w:bCs/>
        </w:rPr>
        <w:tab/>
      </w:r>
      <w:r w:rsidRPr="006C4F19">
        <w:t xml:space="preserve">The use of the band 2 900-3 100 MHz by the aeronautical </w:t>
      </w:r>
      <w:r w:rsidRPr="002010F2">
        <w:rPr>
          <w:bCs/>
        </w:rPr>
        <w:t>radionavigation</w:t>
      </w:r>
      <w:r w:rsidRPr="006C4F19">
        <w:t xml:space="preserve"> service is limited to ground-based radars.</w:t>
      </w:r>
    </w:p>
    <w:p w14:paraId="1723D284" w14:textId="77777777" w:rsidR="00A07758" w:rsidRPr="006C4F19" w:rsidRDefault="00A07758" w:rsidP="00767EEF">
      <w:pPr>
        <w:pStyle w:val="Heading4"/>
      </w:pPr>
      <w:r w:rsidRPr="006C4F19">
        <w:t xml:space="preserve">5.2.5.2 </w:t>
      </w:r>
      <w:r w:rsidRPr="006C4F19">
        <w:tab/>
        <w:t>Related ITU-R documents and aviation documents in the frequency band 2 700</w:t>
      </w:r>
      <w:r w:rsidRPr="006C4F19">
        <w:noBreakHyphen/>
        <w:t>3 100 MHz</w:t>
      </w:r>
    </w:p>
    <w:p w14:paraId="544FCECB" w14:textId="77777777" w:rsidR="00A07758" w:rsidRPr="006C4F19" w:rsidRDefault="00A07758" w:rsidP="004C7D4D">
      <w:r w:rsidRPr="006C4F19">
        <w:rPr>
          <w:szCs w:val="24"/>
        </w:rPr>
        <w:t xml:space="preserve">Recommendation ITU-R M.1464 contains characteristics and protection criteria for radar systems </w:t>
      </w:r>
      <w:r w:rsidRPr="006C4F19">
        <w:rPr>
          <w:spacing w:val="-2"/>
          <w:szCs w:val="24"/>
        </w:rPr>
        <w:t xml:space="preserve">operating in the aeronautical radionavigation and radiolocation services in the band </w:t>
      </w:r>
      <w:r w:rsidRPr="006C4F19">
        <w:rPr>
          <w:spacing w:val="-2"/>
        </w:rPr>
        <w:t xml:space="preserve">2 700-2 900 </w:t>
      </w:r>
      <w:proofErr w:type="spellStart"/>
      <w:r w:rsidRPr="006C4F19">
        <w:rPr>
          <w:spacing w:val="-2"/>
        </w:rPr>
        <w:t>MHz.</w:t>
      </w:r>
      <w:proofErr w:type="spellEnd"/>
      <w:r w:rsidRPr="006C4F19">
        <w:t xml:space="preserve"> Recommendation ITU-R M.1849 contains the technical and operational aspects of ground based meteorological radars.</w:t>
      </w:r>
    </w:p>
    <w:p w14:paraId="14BD2E78" w14:textId="77777777" w:rsidR="00A07758" w:rsidRPr="006C4F19" w:rsidRDefault="00A07758" w:rsidP="00767EEF">
      <w:pPr>
        <w:pStyle w:val="Heading4"/>
      </w:pPr>
      <w:r w:rsidRPr="006C4F19">
        <w:t>5.2.5.3</w:t>
      </w:r>
      <w:r w:rsidRPr="006C4F19">
        <w:tab/>
      </w:r>
      <w:r w:rsidRPr="006C4F19">
        <w:rPr>
          <w:rFonts w:eastAsiaTheme="minorEastAsia"/>
          <w:lang w:eastAsia="zh-CN"/>
        </w:rPr>
        <w:t>Suitability of the band 2 700-3 100 MHz for ground based detect &amp; avoid</w:t>
      </w:r>
    </w:p>
    <w:p w14:paraId="38AC7A93" w14:textId="77777777" w:rsidR="00A07758" w:rsidRPr="006C4F19" w:rsidRDefault="00A07758" w:rsidP="00D7649F">
      <w:pPr>
        <w:pStyle w:val="Heading5"/>
      </w:pPr>
      <w:r w:rsidRPr="006C4F19">
        <w:t>5.2.5.3.1</w:t>
      </w:r>
      <w:r w:rsidRPr="006C4F19">
        <w:tab/>
        <w:t>2 700-2 900 MHz</w:t>
      </w:r>
    </w:p>
    <w:p w14:paraId="4BE73018" w14:textId="2341951F" w:rsidR="00A07758" w:rsidRPr="006C4F19" w:rsidRDefault="00A07758" w:rsidP="004C7D4D">
      <w:r w:rsidRPr="006C4F19">
        <w:t xml:space="preserve">Operation of ground based DAA systems in the 2 700-2 900 MHz is suitable however, many aviation radars already operate in this band and these radars are typically found at airports. In </w:t>
      </w:r>
      <w:r w:rsidR="00480B99" w:rsidRPr="006C4F19">
        <w:t>addition,</w:t>
      </w:r>
      <w:r w:rsidRPr="006C4F19">
        <w:t xml:space="preserve"> meteorological radars (5.423) are also operated in this band.  The 2 700-2 900 MHz frequency band can be used to support ground based DAA systems located beyond major airports.</w:t>
      </w:r>
    </w:p>
    <w:p w14:paraId="7F2CE8A0" w14:textId="77777777" w:rsidR="00A07758" w:rsidRPr="006C4F19" w:rsidRDefault="00A07758" w:rsidP="00D7649F">
      <w:pPr>
        <w:pStyle w:val="Heading5"/>
      </w:pPr>
      <w:r w:rsidRPr="006C4F19">
        <w:t>5.2.5.3.2</w:t>
      </w:r>
      <w:r w:rsidRPr="006C4F19">
        <w:tab/>
        <w:t>2 900-3 100 MHz</w:t>
      </w:r>
    </w:p>
    <w:p w14:paraId="78E52F24" w14:textId="77777777" w:rsidR="00A07758" w:rsidRPr="006C4F19" w:rsidRDefault="00A07758" w:rsidP="004C7D4D">
      <w:r w:rsidRPr="006C4F19">
        <w:t>Operation of ground based DAA systems in the frequency band 2 900-3 100 MHz may be suitable however, compatibility with shipboard maritime radionavigation systems is a significant issue.</w:t>
      </w:r>
    </w:p>
    <w:p w14:paraId="0B4E8360" w14:textId="77777777" w:rsidR="00A07758" w:rsidRPr="006C4F19" w:rsidRDefault="00A07758" w:rsidP="004C7D4D">
      <w:r w:rsidRPr="006C4F19">
        <w:t>This frequency band 2 900-3 100 MHz can be used to support ground bases DAA systems provided operations are compatible with maritime radars that operate in this band.</w:t>
      </w:r>
    </w:p>
    <w:p w14:paraId="5E12A0C3" w14:textId="77777777" w:rsidR="00A07758" w:rsidRPr="006C4F19" w:rsidRDefault="00A07758" w:rsidP="004C7D4D">
      <w:pPr>
        <w:pStyle w:val="Heading3"/>
      </w:pPr>
      <w:r w:rsidRPr="006C4F19">
        <w:lastRenderedPageBreak/>
        <w:t>5.2.6</w:t>
      </w:r>
      <w:r w:rsidRPr="006C4F19">
        <w:tab/>
        <w:t>Frequency band 4 200-4 400 MHz</w:t>
      </w:r>
    </w:p>
    <w:p w14:paraId="0BAE3D19" w14:textId="77777777" w:rsidR="00A07758" w:rsidRPr="006C4F19" w:rsidRDefault="00A07758" w:rsidP="00767EEF">
      <w:pPr>
        <w:pStyle w:val="Heading4"/>
      </w:pPr>
      <w:r w:rsidRPr="006C4F19">
        <w:t>5.2.6.1</w:t>
      </w:r>
      <w:r w:rsidRPr="006C4F19">
        <w:tab/>
        <w:t>Allocations to operate detect and avoid and other services in the frequency band 4 200</w:t>
      </w:r>
      <w:r w:rsidRPr="006C4F19">
        <w:noBreakHyphen/>
        <w:t>4 400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94"/>
        <w:gridCol w:w="3088"/>
        <w:gridCol w:w="3117"/>
      </w:tblGrid>
      <w:tr w:rsidR="00A07758" w:rsidRPr="006C4F19" w14:paraId="6005B52E" w14:textId="77777777" w:rsidTr="00FE4274">
        <w:trPr>
          <w:cantSplit/>
          <w:jc w:val="center"/>
        </w:trPr>
        <w:tc>
          <w:tcPr>
            <w:tcW w:w="9299" w:type="dxa"/>
            <w:gridSpan w:val="3"/>
          </w:tcPr>
          <w:p w14:paraId="33124C4B" w14:textId="77777777" w:rsidR="00A07758" w:rsidRPr="006C4F19" w:rsidRDefault="00A07758" w:rsidP="004C7D4D">
            <w:pPr>
              <w:pStyle w:val="Tablehead"/>
            </w:pPr>
            <w:r w:rsidRPr="006C4F19">
              <w:t>Allocation to services</w:t>
            </w:r>
          </w:p>
        </w:tc>
      </w:tr>
      <w:tr w:rsidR="00A07758" w:rsidRPr="006C4F19" w14:paraId="0760EBFF" w14:textId="77777777" w:rsidTr="00FE4274">
        <w:trPr>
          <w:cantSplit/>
          <w:jc w:val="center"/>
        </w:trPr>
        <w:tc>
          <w:tcPr>
            <w:tcW w:w="3094" w:type="dxa"/>
          </w:tcPr>
          <w:p w14:paraId="5604A10B" w14:textId="77777777" w:rsidR="00A07758" w:rsidRPr="006C4F19" w:rsidRDefault="00A07758" w:rsidP="004C7D4D">
            <w:pPr>
              <w:pStyle w:val="Tablehead"/>
            </w:pPr>
            <w:r w:rsidRPr="006C4F19">
              <w:t>Region 1</w:t>
            </w:r>
          </w:p>
        </w:tc>
        <w:tc>
          <w:tcPr>
            <w:tcW w:w="3088" w:type="dxa"/>
          </w:tcPr>
          <w:p w14:paraId="0AA2FC17" w14:textId="77777777" w:rsidR="00A07758" w:rsidRPr="006C4F19" w:rsidRDefault="00A07758" w:rsidP="004C7D4D">
            <w:pPr>
              <w:pStyle w:val="Tablehead"/>
            </w:pPr>
            <w:r w:rsidRPr="006C4F19">
              <w:t>Region 2</w:t>
            </w:r>
          </w:p>
        </w:tc>
        <w:tc>
          <w:tcPr>
            <w:tcW w:w="3117" w:type="dxa"/>
          </w:tcPr>
          <w:p w14:paraId="29ADB0B5" w14:textId="77777777" w:rsidR="00A07758" w:rsidRPr="006C4F19" w:rsidRDefault="00A07758" w:rsidP="004C7D4D">
            <w:pPr>
              <w:pStyle w:val="Tablehead"/>
            </w:pPr>
            <w:r w:rsidRPr="006C4F19">
              <w:t>Region 3</w:t>
            </w:r>
          </w:p>
        </w:tc>
      </w:tr>
      <w:tr w:rsidR="00A07758" w:rsidRPr="006C4F19" w14:paraId="378A179A" w14:textId="77777777" w:rsidTr="00FE4274">
        <w:trPr>
          <w:cantSplit/>
          <w:jc w:val="center"/>
        </w:trPr>
        <w:tc>
          <w:tcPr>
            <w:tcW w:w="9299" w:type="dxa"/>
            <w:gridSpan w:val="3"/>
          </w:tcPr>
          <w:p w14:paraId="2C4A39C1" w14:textId="77777777" w:rsidR="00A07758" w:rsidRPr="006C4F19" w:rsidRDefault="00A07758" w:rsidP="004C7D4D">
            <w:pPr>
              <w:pStyle w:val="TableTextS5"/>
              <w:spacing w:before="30" w:after="30"/>
              <w:ind w:left="567" w:hanging="567"/>
              <w:rPr>
                <w:color w:val="000000"/>
              </w:rPr>
            </w:pPr>
            <w:r w:rsidRPr="006C4F19">
              <w:rPr>
                <w:rStyle w:val="Tablefreq"/>
              </w:rPr>
              <w:t>4 200-4 400</w:t>
            </w:r>
            <w:r w:rsidRPr="006C4F19">
              <w:rPr>
                <w:color w:val="000000"/>
              </w:rPr>
              <w:tab/>
              <w:t xml:space="preserve">AERONAUTICAL MOBILE (R)  </w:t>
            </w:r>
            <w:r w:rsidRPr="006C4F19">
              <w:rPr>
                <w:rStyle w:val="Artref"/>
              </w:rPr>
              <w:t>5.436</w:t>
            </w:r>
          </w:p>
          <w:p w14:paraId="369669B8" w14:textId="77777777" w:rsidR="00A07758" w:rsidRPr="006C4F19" w:rsidRDefault="00A07758" w:rsidP="004C7D4D">
            <w:pPr>
              <w:pStyle w:val="TableTextS5"/>
              <w:spacing w:before="30" w:after="30"/>
              <w:rPr>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5.438</w:t>
            </w:r>
          </w:p>
          <w:p w14:paraId="4362920F" w14:textId="77777777" w:rsidR="00A07758" w:rsidRPr="006C4F19" w:rsidRDefault="00A07758" w:rsidP="004C7D4D">
            <w:pPr>
              <w:pStyle w:val="TableTextS5"/>
              <w:spacing w:before="30" w:after="30"/>
              <w:rPr>
                <w:rStyle w:val="Artref"/>
                <w:color w:val="000000"/>
                <w:sz w:val="24"/>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rPr>
              <w:t>5.437</w:t>
            </w:r>
            <w:r w:rsidRPr="006C4F19">
              <w:rPr>
                <w:color w:val="000000"/>
              </w:rPr>
              <w:t xml:space="preserve">  </w:t>
            </w:r>
            <w:r w:rsidRPr="006C4F19">
              <w:rPr>
                <w:rStyle w:val="Artref"/>
                <w:color w:val="000000"/>
              </w:rPr>
              <w:t>5.439</w:t>
            </w:r>
            <w:r w:rsidRPr="006C4F19">
              <w:rPr>
                <w:color w:val="000000"/>
              </w:rPr>
              <w:t xml:space="preserve">  </w:t>
            </w:r>
            <w:r w:rsidRPr="006C4F19">
              <w:rPr>
                <w:rStyle w:val="Artref"/>
                <w:color w:val="000000"/>
              </w:rPr>
              <w:t>5.440</w:t>
            </w:r>
          </w:p>
        </w:tc>
      </w:tr>
    </w:tbl>
    <w:p w14:paraId="47B833BB" w14:textId="77777777" w:rsidR="00A07758" w:rsidRPr="006C4F19" w:rsidRDefault="00A07758" w:rsidP="004C7D4D">
      <w:pPr>
        <w:pStyle w:val="Tablefin"/>
      </w:pPr>
    </w:p>
    <w:p w14:paraId="00A55D09" w14:textId="77777777" w:rsidR="00A07758" w:rsidRPr="006C4F19" w:rsidRDefault="00A07758" w:rsidP="00FE4274">
      <w:pPr>
        <w:pStyle w:val="Note"/>
      </w:pPr>
      <w:r w:rsidRPr="006C4F19">
        <w:rPr>
          <w:rStyle w:val="Artdef"/>
        </w:rPr>
        <w:t>5.436</w:t>
      </w:r>
      <w:r w:rsidRPr="006C4F19">
        <w:tab/>
        <w:t xml:space="preserve">Use of the frequency band 4 200-4 400 MHz by stations in the aeronautical mobile (R) service is reserved exclusively for wireless avionics intra-communication systems that operate in accordance with recognized international aeronautical standards. Such use shall be in accordance with Resolution </w:t>
      </w:r>
      <w:r w:rsidRPr="006C4F19">
        <w:rPr>
          <w:b/>
          <w:bCs/>
        </w:rPr>
        <w:t>424 (WRC-15)</w:t>
      </w:r>
      <w:r w:rsidRPr="006C4F19">
        <w:t>.</w:t>
      </w:r>
      <w:r w:rsidRPr="006C4F19">
        <w:rPr>
          <w:sz w:val="16"/>
          <w:szCs w:val="16"/>
        </w:rPr>
        <w:t>     (WRC-15)</w:t>
      </w:r>
    </w:p>
    <w:p w14:paraId="62EEDC69" w14:textId="77777777" w:rsidR="00A07758" w:rsidRPr="006C4F19" w:rsidRDefault="00A07758" w:rsidP="00FE4274">
      <w:pPr>
        <w:pStyle w:val="Note"/>
      </w:pPr>
      <w:r w:rsidRPr="006C4F19">
        <w:rPr>
          <w:rStyle w:val="Artdef"/>
        </w:rPr>
        <w:t>5.437</w:t>
      </w:r>
      <w:r w:rsidRPr="006C4F19">
        <w:tab/>
        <w:t>Passive sensing in the Earth exploration-satellite and space research services may be authorized in the frequency band 4 200-4 400 MHz on a secondary basis.</w:t>
      </w:r>
      <w:r w:rsidRPr="006C4F19">
        <w:rPr>
          <w:sz w:val="16"/>
          <w:szCs w:val="16"/>
        </w:rPr>
        <w:t>     (WRC-15)</w:t>
      </w:r>
    </w:p>
    <w:p w14:paraId="008AA68E" w14:textId="77777777" w:rsidR="00A07758" w:rsidRPr="006C4F19" w:rsidRDefault="00A07758" w:rsidP="004C7D4D">
      <w:pPr>
        <w:pStyle w:val="Note"/>
      </w:pPr>
      <w:r w:rsidRPr="006C4F19">
        <w:rPr>
          <w:rStyle w:val="Artdef"/>
        </w:rPr>
        <w:t>5.438</w:t>
      </w:r>
      <w:r w:rsidRPr="006C4F19">
        <w:rPr>
          <w:rStyle w:val="Artdef"/>
        </w:rPr>
        <w:tab/>
      </w:r>
      <w:r w:rsidRPr="006C4F19">
        <w:t>Use of the frequency band 4 200-4 400 MHz by the aeronautical radionavigation service is reserved exclusively for radio altimeters installed on board aircraft and for the associated transponders on the ground.</w:t>
      </w:r>
      <w:r w:rsidRPr="006C4F19">
        <w:rPr>
          <w:sz w:val="16"/>
          <w:szCs w:val="16"/>
        </w:rPr>
        <w:t>     (WRC-15)</w:t>
      </w:r>
    </w:p>
    <w:p w14:paraId="62243E92" w14:textId="77777777" w:rsidR="00A07758" w:rsidRPr="006C4F19" w:rsidRDefault="00A07758" w:rsidP="00FE4274">
      <w:pPr>
        <w:pStyle w:val="Note"/>
      </w:pPr>
      <w:r w:rsidRPr="006C4F19">
        <w:rPr>
          <w:rStyle w:val="Artdef"/>
        </w:rPr>
        <w:t>5.439</w:t>
      </w:r>
      <w:r w:rsidRPr="006C4F19">
        <w:tab/>
        <w:t>Additional allocation: in Iran (Islamic Republic of), the band 4 200-4 400 MHz is also allocated to the fixed service on a secondary basis.</w:t>
      </w:r>
      <w:r w:rsidRPr="006C4F19">
        <w:rPr>
          <w:sz w:val="16"/>
          <w:szCs w:val="16"/>
        </w:rPr>
        <w:t>     (WRC-12)</w:t>
      </w:r>
    </w:p>
    <w:p w14:paraId="23814E98" w14:textId="26028A39" w:rsidR="00A07758" w:rsidRPr="006C4F19" w:rsidRDefault="00A07758" w:rsidP="00FE4274">
      <w:pPr>
        <w:pStyle w:val="Note"/>
      </w:pPr>
      <w:r w:rsidRPr="006C4F19">
        <w:rPr>
          <w:rStyle w:val="Artdef"/>
        </w:rPr>
        <w:t>5.440</w:t>
      </w:r>
      <w:r w:rsidRPr="006C4F19">
        <w:rPr>
          <w:b/>
          <w:bCs/>
        </w:rPr>
        <w:tab/>
      </w:r>
      <w:r w:rsidRPr="006C4F19">
        <w:t xml:space="preserve">The standard frequency and time signal-satellite service may be authorized to use the frequency 4 202 MHz for space-to-Earth transmissions and the frequency 6 427 MHz for Earth-to-space transmissions. Such transmissions shall be confined within the limits of ±2 MHz of these frequencies, subject to agreement obtained under No. </w:t>
      </w:r>
      <w:r w:rsidRPr="006C4F19">
        <w:rPr>
          <w:b/>
          <w:bCs/>
        </w:rPr>
        <w:t>9.21</w:t>
      </w:r>
      <w:r w:rsidRPr="006C4F19">
        <w:t>.</w:t>
      </w:r>
    </w:p>
    <w:p w14:paraId="32B0DD35" w14:textId="77777777" w:rsidR="00A07758" w:rsidRPr="006C4F19" w:rsidRDefault="00A07758" w:rsidP="00767EEF">
      <w:pPr>
        <w:pStyle w:val="Heading4"/>
      </w:pPr>
      <w:r w:rsidRPr="006C4F19">
        <w:t xml:space="preserve">5.2.6.2 </w:t>
      </w:r>
      <w:r w:rsidRPr="006C4F19">
        <w:tab/>
        <w:t>Related ITU-R documents and aviation documents in the frequency band 4 200</w:t>
      </w:r>
      <w:r w:rsidRPr="006C4F19">
        <w:noBreakHyphen/>
        <w:t>4 400 MHz</w:t>
      </w:r>
    </w:p>
    <w:p w14:paraId="462318BD" w14:textId="5264F465" w:rsidR="00A07758" w:rsidRPr="006C4F19" w:rsidRDefault="00A07758" w:rsidP="004C7D4D">
      <w:r w:rsidRPr="006C4F19">
        <w:rPr>
          <w:szCs w:val="24"/>
        </w:rPr>
        <w:t xml:space="preserve">Recommendation ITU-R M.2059 contains characteristics and protection criteria for radio altimeter systems operating in the aeronautical radionavigation service in the band </w:t>
      </w:r>
      <w:r w:rsidRPr="006C4F19">
        <w:t>4 200-4 400 MHz</w:t>
      </w:r>
      <w:r w:rsidRPr="006C4F19">
        <w:rPr>
          <w:szCs w:val="24"/>
        </w:rPr>
        <w:t xml:space="preserve"> and Recommendation </w:t>
      </w:r>
      <w:r w:rsidR="00480B99" w:rsidRPr="006C4F19">
        <w:rPr>
          <w:szCs w:val="24"/>
        </w:rPr>
        <w:t xml:space="preserve">ITU-R </w:t>
      </w:r>
      <w:r w:rsidRPr="006C4F19">
        <w:rPr>
          <w:szCs w:val="24"/>
        </w:rPr>
        <w:t xml:space="preserve">M.2085 contains characteristics and protection criteria for </w:t>
      </w:r>
      <w:r w:rsidRPr="006C4F19">
        <w:t xml:space="preserve">wireless avionics intra-communication systems operating in the aeronautical mobile (R) service in the frequency band 4 200-4 400 </w:t>
      </w:r>
      <w:proofErr w:type="spellStart"/>
      <w:r w:rsidRPr="006C4F19">
        <w:t>MHz</w:t>
      </w:r>
      <w:r w:rsidRPr="006C4F19">
        <w:rPr>
          <w:szCs w:val="24"/>
        </w:rPr>
        <w:t>.</w:t>
      </w:r>
      <w:proofErr w:type="spellEnd"/>
      <w:r w:rsidRPr="006C4F19">
        <w:t xml:space="preserve"> Recommendation ITU-R RS</w:t>
      </w:r>
      <w:r w:rsidR="00480B99">
        <w:t>.</w:t>
      </w:r>
      <w:r w:rsidRPr="006C4F19">
        <w:t xml:space="preserve">1624 contains information on sharing between the Earth exploration satellite (passive) service and airborne altimeters in the aeronautical radionavigation service in the band 4 200-4 400 </w:t>
      </w:r>
      <w:proofErr w:type="spellStart"/>
      <w:r w:rsidRPr="006C4F19">
        <w:t>MHz.</w:t>
      </w:r>
      <w:proofErr w:type="spellEnd"/>
    </w:p>
    <w:p w14:paraId="4B78E65F" w14:textId="77777777" w:rsidR="00A07758" w:rsidRPr="006C4F19" w:rsidRDefault="00A07758" w:rsidP="004C7D4D">
      <w:r w:rsidRPr="006C4F19">
        <w:t>The aeronautical radionavigation service in the band 4 200-4 400 MHz</w:t>
      </w:r>
      <w:r w:rsidRPr="006C4F19">
        <w:rPr>
          <w:szCs w:val="24"/>
        </w:rPr>
        <w:t xml:space="preserve"> </w:t>
      </w:r>
      <w:r w:rsidRPr="006C4F19">
        <w:t xml:space="preserve">is used for aircraft radio altimeter systems.  Information on these weather detection systems </w:t>
      </w:r>
      <w:r w:rsidRPr="006C4F19">
        <w:rPr>
          <w:szCs w:val="24"/>
        </w:rPr>
        <w:t>can be found in and Technical Standard Orders C87a</w:t>
      </w:r>
      <w:r w:rsidRPr="006C4F19">
        <w:rPr>
          <w:position w:val="6"/>
          <w:sz w:val="18"/>
          <w:szCs w:val="24"/>
        </w:rPr>
        <w:footnoteReference w:id="6"/>
      </w:r>
      <w:r w:rsidRPr="006C4F19">
        <w:rPr>
          <w:szCs w:val="24"/>
        </w:rPr>
        <w:t xml:space="preserve"> and</w:t>
      </w:r>
      <w:r w:rsidRPr="006C4F19">
        <w:t xml:space="preserve"> C92c</w:t>
      </w:r>
      <w:r w:rsidRPr="006C4F19">
        <w:rPr>
          <w:position w:val="6"/>
          <w:sz w:val="18"/>
        </w:rPr>
        <w:footnoteReference w:id="7"/>
      </w:r>
      <w:r w:rsidRPr="006C4F19">
        <w:t>.</w:t>
      </w:r>
    </w:p>
    <w:p w14:paraId="782AB0F0" w14:textId="77777777" w:rsidR="00A07758" w:rsidRPr="006C4F19" w:rsidRDefault="00A07758" w:rsidP="00767EEF">
      <w:pPr>
        <w:pStyle w:val="Heading4"/>
      </w:pPr>
      <w:r w:rsidRPr="006C4F19">
        <w:lastRenderedPageBreak/>
        <w:t>5.2.6.3</w:t>
      </w:r>
      <w:r w:rsidRPr="006C4F19">
        <w:tab/>
        <w:t>Suitability of the frequency band 4 200-4 400 MHz for ground based detect and avoid systems</w:t>
      </w:r>
    </w:p>
    <w:p w14:paraId="18D2CCA5" w14:textId="77777777" w:rsidR="00A07758" w:rsidRPr="006C4F19" w:rsidRDefault="00A07758" w:rsidP="004C7D4D">
      <w:r w:rsidRPr="006C4F19">
        <w:t xml:space="preserve">Operation of ground based DAA systems is not suitable due to radio altimeter only restriction on the aeronautical radionavigation service in RR No. </w:t>
      </w:r>
      <w:r w:rsidRPr="006C4F19">
        <w:rPr>
          <w:b/>
          <w:bCs/>
        </w:rPr>
        <w:t>5.438</w:t>
      </w:r>
      <w:r w:rsidRPr="006C4F19">
        <w:t xml:space="preserve"> in the band 4 200-4 400 </w:t>
      </w:r>
      <w:proofErr w:type="spellStart"/>
      <w:r w:rsidRPr="006C4F19">
        <w:t>MHz.</w:t>
      </w:r>
      <w:proofErr w:type="spellEnd"/>
    </w:p>
    <w:p w14:paraId="6A018751" w14:textId="77777777" w:rsidR="00A07758" w:rsidRPr="006C4F19" w:rsidRDefault="00A07758" w:rsidP="00D7649F">
      <w:pPr>
        <w:pStyle w:val="Heading3"/>
      </w:pPr>
      <w:r w:rsidRPr="006C4F19">
        <w:t>5.2.7</w:t>
      </w:r>
      <w:r w:rsidRPr="006C4F19">
        <w:tab/>
        <w:t>Frequency band 5 000-5 250 MHz</w:t>
      </w:r>
    </w:p>
    <w:p w14:paraId="57B1232A" w14:textId="77777777" w:rsidR="00A07758" w:rsidRPr="006C4F19" w:rsidRDefault="00A07758" w:rsidP="00D7649F">
      <w:pPr>
        <w:pStyle w:val="Heading4"/>
      </w:pPr>
      <w:r w:rsidRPr="006C4F19">
        <w:t>5.2.7.1</w:t>
      </w:r>
      <w:r w:rsidRPr="006C4F19">
        <w:tab/>
        <w:t>Allocations to operate detect and avoid and other services in the frequency band 5 000</w:t>
      </w:r>
      <w:r w:rsidRPr="006C4F19">
        <w:noBreakHyphen/>
        <w:t>5 250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7B27FDB8" w14:textId="77777777" w:rsidTr="00FE4274">
        <w:trPr>
          <w:cantSplit/>
          <w:jc w:val="center"/>
        </w:trPr>
        <w:tc>
          <w:tcPr>
            <w:tcW w:w="9299" w:type="dxa"/>
            <w:gridSpan w:val="3"/>
            <w:hideMark/>
          </w:tcPr>
          <w:p w14:paraId="0668BD04"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528B2A4F" w14:textId="77777777" w:rsidTr="00FE4274">
        <w:trPr>
          <w:cantSplit/>
          <w:jc w:val="center"/>
        </w:trPr>
        <w:tc>
          <w:tcPr>
            <w:tcW w:w="3100" w:type="dxa"/>
            <w:hideMark/>
          </w:tcPr>
          <w:p w14:paraId="483D6FAF"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9" w:type="dxa"/>
            <w:hideMark/>
          </w:tcPr>
          <w:p w14:paraId="77F25F84"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28474E14"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5493C920" w14:textId="77777777" w:rsidTr="00FE4274">
        <w:trPr>
          <w:cantSplit/>
          <w:jc w:val="center"/>
        </w:trPr>
        <w:tc>
          <w:tcPr>
            <w:tcW w:w="9299" w:type="dxa"/>
            <w:gridSpan w:val="3"/>
          </w:tcPr>
          <w:p w14:paraId="3FE2F8C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rPr>
            </w:pPr>
            <w:r w:rsidRPr="006C4F19">
              <w:rPr>
                <w:b/>
                <w:sz w:val="20"/>
              </w:rPr>
              <w:t>5 000-5 010</w:t>
            </w:r>
            <w:r w:rsidRPr="006C4F19">
              <w:rPr>
                <w:color w:val="000000"/>
                <w:sz w:val="20"/>
              </w:rPr>
              <w:tab/>
            </w:r>
            <w:r w:rsidRPr="006C4F19">
              <w:rPr>
                <w:sz w:val="20"/>
              </w:rPr>
              <w:t xml:space="preserve">AERONAUTICAL MOBILE-SATELLITE (R)  </w:t>
            </w:r>
            <w:r w:rsidRPr="006C4F19">
              <w:rPr>
                <w:color w:val="000000"/>
                <w:sz w:val="20"/>
              </w:rPr>
              <w:t>5.443AA</w:t>
            </w:r>
          </w:p>
          <w:p w14:paraId="016DFF1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73DF322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RADIONAVIGATION-SATELLITE (Earth-to-space)</w:t>
            </w:r>
          </w:p>
        </w:tc>
      </w:tr>
      <w:tr w:rsidR="00A07758" w:rsidRPr="006C4F19" w14:paraId="09E4A4C8" w14:textId="77777777" w:rsidTr="00FE4274">
        <w:trPr>
          <w:cantSplit/>
          <w:jc w:val="center"/>
        </w:trPr>
        <w:tc>
          <w:tcPr>
            <w:tcW w:w="9299" w:type="dxa"/>
            <w:gridSpan w:val="3"/>
          </w:tcPr>
          <w:p w14:paraId="4497B69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 w:val="left" w:leader="dot" w:pos="7938"/>
                <w:tab w:val="center" w:pos="9526"/>
              </w:tabs>
              <w:spacing w:before="60" w:after="60" w:line="210" w:lineRule="exact"/>
              <w:ind w:left="567" w:hanging="567"/>
              <w:rPr>
                <w:sz w:val="20"/>
              </w:rPr>
            </w:pPr>
            <w:r w:rsidRPr="006C4F19">
              <w:rPr>
                <w:b/>
                <w:sz w:val="20"/>
              </w:rPr>
              <w:t>5 010-5 030</w:t>
            </w:r>
            <w:r w:rsidRPr="006C4F19">
              <w:rPr>
                <w:color w:val="000000"/>
                <w:sz w:val="20"/>
              </w:rPr>
              <w:tab/>
            </w:r>
            <w:r w:rsidRPr="006C4F19">
              <w:rPr>
                <w:sz w:val="20"/>
              </w:rPr>
              <w:t xml:space="preserve">AERONAUTICAL MOBILE-SATELLITE (R)  </w:t>
            </w:r>
            <w:r w:rsidRPr="006C4F19">
              <w:rPr>
                <w:color w:val="000000"/>
                <w:sz w:val="20"/>
              </w:rPr>
              <w:t>5.443AA</w:t>
            </w:r>
          </w:p>
          <w:p w14:paraId="0B4513F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741B419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RADIONAVIGATION-SATELLITE (space-to-Earth) (space-to-space)</w:t>
            </w:r>
          </w:p>
          <w:p w14:paraId="54B048C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5.328B  5.443B</w:t>
            </w:r>
          </w:p>
        </w:tc>
      </w:tr>
      <w:tr w:rsidR="00A07758" w:rsidRPr="006C4F19" w14:paraId="26A4239D" w14:textId="77777777" w:rsidTr="00FE4274">
        <w:trPr>
          <w:cantSplit/>
          <w:jc w:val="center"/>
        </w:trPr>
        <w:tc>
          <w:tcPr>
            <w:tcW w:w="9299" w:type="dxa"/>
            <w:gridSpan w:val="3"/>
          </w:tcPr>
          <w:p w14:paraId="23923FC2" w14:textId="77777777" w:rsidR="00A07758" w:rsidRPr="006C4F19" w:rsidRDefault="00A07758" w:rsidP="004C7D4D">
            <w:pPr>
              <w:tabs>
                <w:tab w:val="clear" w:pos="1134"/>
                <w:tab w:val="clear" w:pos="1871"/>
                <w:tab w:val="clear" w:pos="2268"/>
                <w:tab w:val="left" w:pos="2977"/>
                <w:tab w:val="left" w:pos="3266"/>
              </w:tabs>
              <w:spacing w:before="60" w:after="60" w:line="210" w:lineRule="exact"/>
              <w:ind w:left="170" w:hanging="170"/>
              <w:rPr>
                <w:sz w:val="20"/>
              </w:rPr>
            </w:pPr>
            <w:r w:rsidRPr="006C4F19">
              <w:rPr>
                <w:b/>
                <w:sz w:val="20"/>
              </w:rPr>
              <w:t>5 030-5 091</w:t>
            </w:r>
            <w:r w:rsidRPr="006C4F19">
              <w:rPr>
                <w:color w:val="000000"/>
                <w:sz w:val="20"/>
              </w:rPr>
              <w:tab/>
            </w:r>
            <w:r w:rsidRPr="006C4F19">
              <w:rPr>
                <w:sz w:val="20"/>
              </w:rPr>
              <w:t xml:space="preserve">AERONAUTICAL MOBILE (R)  </w:t>
            </w:r>
            <w:r w:rsidRPr="006C4F19">
              <w:rPr>
                <w:color w:val="000000"/>
                <w:sz w:val="20"/>
              </w:rPr>
              <w:t>5.443C</w:t>
            </w:r>
          </w:p>
          <w:p w14:paraId="3CA4CAAC"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rPr>
            </w:pPr>
            <w:r w:rsidRPr="006C4F19">
              <w:rPr>
                <w:sz w:val="20"/>
              </w:rPr>
              <w:tab/>
            </w:r>
            <w:r w:rsidRPr="006C4F19">
              <w:rPr>
                <w:sz w:val="20"/>
              </w:rPr>
              <w:tab/>
            </w:r>
            <w:r w:rsidRPr="006C4F19">
              <w:rPr>
                <w:sz w:val="20"/>
              </w:rPr>
              <w:tab/>
            </w:r>
            <w:r w:rsidRPr="006C4F19">
              <w:rPr>
                <w:sz w:val="20"/>
              </w:rPr>
              <w:tab/>
              <w:t xml:space="preserve">AERONAUTICAL MOBILE-SATELLITE (R)  </w:t>
            </w:r>
            <w:r w:rsidRPr="006C4F19">
              <w:rPr>
                <w:color w:val="000000"/>
                <w:sz w:val="20"/>
              </w:rPr>
              <w:t>5.443D</w:t>
            </w:r>
          </w:p>
          <w:p w14:paraId="18FFF01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2DAB7B4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rPr>
            </w:pPr>
            <w:r w:rsidRPr="006C4F19">
              <w:rPr>
                <w:sz w:val="20"/>
              </w:rPr>
              <w:tab/>
            </w:r>
            <w:r w:rsidRPr="006C4F19">
              <w:rPr>
                <w:sz w:val="20"/>
              </w:rPr>
              <w:tab/>
            </w:r>
            <w:r w:rsidRPr="006C4F19">
              <w:rPr>
                <w:sz w:val="20"/>
              </w:rPr>
              <w:tab/>
            </w:r>
            <w:r w:rsidRPr="006C4F19">
              <w:rPr>
                <w:sz w:val="20"/>
              </w:rPr>
              <w:tab/>
            </w:r>
            <w:r w:rsidRPr="006C4F19">
              <w:rPr>
                <w:color w:val="000000"/>
                <w:sz w:val="20"/>
              </w:rPr>
              <w:t>5.444</w:t>
            </w:r>
          </w:p>
        </w:tc>
      </w:tr>
      <w:tr w:rsidR="00A07758" w:rsidRPr="006C4F19" w14:paraId="2322FE0F" w14:textId="77777777" w:rsidTr="00FE4274">
        <w:trPr>
          <w:cantSplit/>
          <w:jc w:val="center"/>
        </w:trPr>
        <w:tc>
          <w:tcPr>
            <w:tcW w:w="9299" w:type="dxa"/>
            <w:gridSpan w:val="3"/>
          </w:tcPr>
          <w:p w14:paraId="01F6FDF4" w14:textId="77777777" w:rsidR="00A07758" w:rsidRPr="006C4F19" w:rsidRDefault="00A07758" w:rsidP="004C7D4D">
            <w:pPr>
              <w:tabs>
                <w:tab w:val="clear" w:pos="1134"/>
                <w:tab w:val="clear" w:pos="1871"/>
                <w:tab w:val="clear" w:pos="2268"/>
                <w:tab w:val="left" w:pos="2977"/>
                <w:tab w:val="left" w:pos="3266"/>
              </w:tabs>
              <w:spacing w:before="40" w:after="40" w:line="210" w:lineRule="exact"/>
              <w:ind w:left="170" w:hanging="170"/>
              <w:rPr>
                <w:color w:val="000000"/>
                <w:sz w:val="20"/>
              </w:rPr>
            </w:pPr>
            <w:r w:rsidRPr="006C4F19">
              <w:rPr>
                <w:b/>
                <w:sz w:val="20"/>
              </w:rPr>
              <w:t>5 091-5 150</w:t>
            </w:r>
            <w:r w:rsidRPr="006C4F19">
              <w:rPr>
                <w:color w:val="000000"/>
                <w:sz w:val="20"/>
              </w:rPr>
              <w:tab/>
              <w:t xml:space="preserve">FIXED-SATELLITE (Earth-to-space)  </w:t>
            </w:r>
            <w:r w:rsidRPr="006C4F19">
              <w:rPr>
                <w:sz w:val="20"/>
              </w:rPr>
              <w:t>5.444A</w:t>
            </w:r>
          </w:p>
          <w:p w14:paraId="7B792AC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AERONAUTICAL MOBILE  </w:t>
            </w:r>
            <w:r w:rsidRPr="006C4F19">
              <w:rPr>
                <w:sz w:val="20"/>
              </w:rPr>
              <w:t>5.444B</w:t>
            </w:r>
          </w:p>
          <w:p w14:paraId="726B8D9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sz w:val="20"/>
              </w:rPr>
            </w:pPr>
            <w:r w:rsidRPr="006C4F19">
              <w:rPr>
                <w:sz w:val="20"/>
              </w:rPr>
              <w:tab/>
            </w:r>
            <w:r w:rsidRPr="006C4F19">
              <w:rPr>
                <w:sz w:val="20"/>
              </w:rPr>
              <w:tab/>
            </w:r>
            <w:r w:rsidRPr="006C4F19">
              <w:rPr>
                <w:sz w:val="20"/>
              </w:rPr>
              <w:tab/>
            </w:r>
            <w:r w:rsidRPr="006C4F19">
              <w:rPr>
                <w:sz w:val="20"/>
              </w:rPr>
              <w:tab/>
              <w:t>AERONAUTICAL MOBILE-SATELLITE (R)  5.443AA</w:t>
            </w:r>
          </w:p>
          <w:p w14:paraId="232363D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sz w:val="20"/>
              </w:rPr>
              <w:tab/>
            </w:r>
            <w:r w:rsidRPr="006C4F19">
              <w:rPr>
                <w:sz w:val="20"/>
              </w:rPr>
              <w:tab/>
            </w:r>
            <w:r w:rsidRPr="006C4F19">
              <w:rPr>
                <w:sz w:val="20"/>
              </w:rPr>
              <w:tab/>
            </w:r>
            <w:r w:rsidRPr="006C4F19">
              <w:rPr>
                <w:sz w:val="20"/>
              </w:rPr>
              <w:tab/>
            </w:r>
            <w:r w:rsidRPr="006C4F19">
              <w:rPr>
                <w:color w:val="000000"/>
                <w:sz w:val="20"/>
              </w:rPr>
              <w:t>AERONAUTICAL RADIONAVIGATION</w:t>
            </w:r>
          </w:p>
          <w:p w14:paraId="1FB94F4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5.444</w:t>
            </w:r>
          </w:p>
        </w:tc>
      </w:tr>
      <w:tr w:rsidR="00A07758" w:rsidRPr="006C4F19" w14:paraId="07208923" w14:textId="77777777" w:rsidTr="00FE4274">
        <w:trPr>
          <w:cantSplit/>
          <w:jc w:val="center"/>
        </w:trPr>
        <w:tc>
          <w:tcPr>
            <w:tcW w:w="9299" w:type="dxa"/>
            <w:gridSpan w:val="3"/>
          </w:tcPr>
          <w:p w14:paraId="10793FD2" w14:textId="77777777" w:rsidR="00A07758" w:rsidRPr="006C4F19" w:rsidRDefault="00A07758" w:rsidP="004C7D4D">
            <w:pPr>
              <w:tabs>
                <w:tab w:val="clear" w:pos="1134"/>
                <w:tab w:val="clear" w:pos="1871"/>
                <w:tab w:val="clear" w:pos="2268"/>
                <w:tab w:val="left" w:pos="2977"/>
                <w:tab w:val="left" w:pos="3266"/>
              </w:tabs>
              <w:spacing w:before="60" w:after="60" w:line="210" w:lineRule="exact"/>
              <w:ind w:left="170" w:hanging="170"/>
              <w:rPr>
                <w:color w:val="000000"/>
                <w:sz w:val="20"/>
              </w:rPr>
            </w:pPr>
            <w:r w:rsidRPr="006C4F19">
              <w:rPr>
                <w:b/>
                <w:sz w:val="20"/>
              </w:rPr>
              <w:t>5 150-5 250</w:t>
            </w:r>
            <w:r w:rsidRPr="006C4F19">
              <w:rPr>
                <w:color w:val="000000"/>
                <w:sz w:val="20"/>
              </w:rPr>
              <w:tab/>
              <w:t>FIXED-SATELLITE (Earth-to-space)  5.447A</w:t>
            </w:r>
          </w:p>
          <w:p w14:paraId="169221E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MOBILE except aeronautical mobile  5.446A  5.446B</w:t>
            </w:r>
          </w:p>
          <w:p w14:paraId="7F2A45E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13C852E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b/>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5.446  5.446C  5.447  5.447B  5.447C</w:t>
            </w:r>
          </w:p>
        </w:tc>
      </w:tr>
    </w:tbl>
    <w:p w14:paraId="0639BFD0" w14:textId="77777777" w:rsidR="00A07758" w:rsidRPr="006C4F19" w:rsidRDefault="00A07758" w:rsidP="00FE4274">
      <w:pPr>
        <w:pStyle w:val="Tablefin"/>
      </w:pPr>
    </w:p>
    <w:p w14:paraId="70803599" w14:textId="77777777" w:rsidR="00A07758" w:rsidRPr="006C4F19" w:rsidRDefault="00A07758" w:rsidP="00FE4274">
      <w:pPr>
        <w:pStyle w:val="Note"/>
      </w:pPr>
      <w:r w:rsidRPr="006C4F19">
        <w:rPr>
          <w:rStyle w:val="Artdef"/>
        </w:rPr>
        <w:t>5.443C</w:t>
      </w:r>
      <w:r w:rsidRPr="006C4F19">
        <w:rPr>
          <w:b/>
          <w:bCs/>
        </w:rPr>
        <w:tab/>
      </w:r>
      <w:proofErr w:type="gramStart"/>
      <w:r w:rsidRPr="006C4F19">
        <w:t>The</w:t>
      </w:r>
      <w:proofErr w:type="gramEnd"/>
      <w:r w:rsidRPr="006C4F19">
        <w:t xml:space="preserve"> use of the frequency band 5 030-5 091 MHz by the aeronautical mobile (R) service is limited to internationally standardized aeronautical systems. Unwanted emissions from the aeronautical mobile (R) service in the frequency band 5 030-5 091 MHz shall be limited to protect RNSS system downlinks in the adjacent 5 010-5 030 MHz band. Until such time that an appropriate value is established in a relevant ITU-R Recommendation, the e.i.r.p. density limit of –75 </w:t>
      </w:r>
      <w:proofErr w:type="spellStart"/>
      <w:r w:rsidRPr="006C4F19">
        <w:t>dBW</w:t>
      </w:r>
      <w:proofErr w:type="spellEnd"/>
      <w:r w:rsidRPr="006C4F19">
        <w:t>/MHz in the frequency band 5 010-5 030 MHz for any AM(R)S station unwanted emission should be used.</w:t>
      </w:r>
      <w:r w:rsidRPr="006C4F19">
        <w:rPr>
          <w:sz w:val="16"/>
        </w:rPr>
        <w:t>     (WRC</w:t>
      </w:r>
      <w:r w:rsidRPr="006C4F19">
        <w:rPr>
          <w:sz w:val="16"/>
        </w:rPr>
        <w:noBreakHyphen/>
        <w:t>12)</w:t>
      </w:r>
    </w:p>
    <w:p w14:paraId="019520C7" w14:textId="77777777" w:rsidR="00A07758" w:rsidRPr="006C4F19" w:rsidRDefault="00A07758" w:rsidP="00FE4274">
      <w:pPr>
        <w:pStyle w:val="Note"/>
        <w:rPr>
          <w:sz w:val="16"/>
        </w:rPr>
      </w:pPr>
      <w:r w:rsidRPr="006C4F19">
        <w:rPr>
          <w:rStyle w:val="Artdef"/>
        </w:rPr>
        <w:t>5.444</w:t>
      </w:r>
      <w:r w:rsidRPr="006C4F19">
        <w:rPr>
          <w:b/>
        </w:rPr>
        <w:tab/>
      </w:r>
      <w:r w:rsidRPr="006C4F19">
        <w:t>The frequency band 5 030-5 150 MHz is to be used for the operation of the international standard system (microwave landing system) for precision approach and landing. In the frequency band 5 030-5 091 MHz, the requirements of this system shall have priority over other uses of this frequency band. For the use of the frequency band 5 091-5 150 MHz, No. </w:t>
      </w:r>
      <w:r w:rsidRPr="006C4F19">
        <w:rPr>
          <w:b/>
          <w:bCs/>
        </w:rPr>
        <w:t>5.444A</w:t>
      </w:r>
      <w:r w:rsidRPr="006C4F19">
        <w:t xml:space="preserve"> and Resolution </w:t>
      </w:r>
      <w:r w:rsidRPr="006C4F19">
        <w:rPr>
          <w:b/>
          <w:bCs/>
        </w:rPr>
        <w:t>114 (Rev.WRC-15)</w:t>
      </w:r>
      <w:r w:rsidRPr="006C4F19">
        <w:t xml:space="preserve"> apply.</w:t>
      </w:r>
      <w:r w:rsidRPr="006C4F19">
        <w:rPr>
          <w:sz w:val="16"/>
        </w:rPr>
        <w:t>     (WRC</w:t>
      </w:r>
      <w:r w:rsidRPr="006C4F19">
        <w:rPr>
          <w:sz w:val="16"/>
        </w:rPr>
        <w:noBreakHyphen/>
        <w:t>15)</w:t>
      </w:r>
    </w:p>
    <w:p w14:paraId="51171EE0" w14:textId="77777777" w:rsidR="00A07758" w:rsidRPr="006C4F19" w:rsidRDefault="00A07758" w:rsidP="00FE4274">
      <w:pPr>
        <w:pStyle w:val="Note"/>
      </w:pPr>
      <w:r w:rsidRPr="006C4F19">
        <w:rPr>
          <w:rStyle w:val="Artdef"/>
        </w:rPr>
        <w:t>5.444B</w:t>
      </w:r>
      <w:r w:rsidRPr="006C4F19">
        <w:rPr>
          <w:b/>
          <w:bCs/>
        </w:rPr>
        <w:tab/>
      </w:r>
      <w:proofErr w:type="gramStart"/>
      <w:r w:rsidRPr="006C4F19">
        <w:t>The</w:t>
      </w:r>
      <w:proofErr w:type="gramEnd"/>
      <w:r w:rsidRPr="006C4F19">
        <w:t xml:space="preserve"> use of the frequency band 5 091-5 150 MHz by the aeronautical mobile service is limited to:</w:t>
      </w:r>
    </w:p>
    <w:p w14:paraId="7F085422" w14:textId="33593724" w:rsidR="00A07758" w:rsidRPr="006C4F19" w:rsidRDefault="00A07758" w:rsidP="00767EEF">
      <w:pPr>
        <w:pStyle w:val="Note"/>
        <w:ind w:left="1134" w:hanging="1134"/>
      </w:pPr>
      <w:r w:rsidRPr="006C4F19">
        <w:t>–</w:t>
      </w:r>
      <w:r w:rsidRPr="006C4F19">
        <w:tab/>
      </w:r>
      <w:r w:rsidR="00767EEF">
        <w:tab/>
      </w:r>
      <w:r w:rsidRPr="006C4F19">
        <w:t xml:space="preserve">systems operating in the aeronautical mobile (R) service and in accordance with international aeronautical standards, limited to surface applications at airports. Such use shall be in accordance with Resolution </w:t>
      </w:r>
      <w:r w:rsidRPr="006C4F19">
        <w:rPr>
          <w:b/>
          <w:bCs/>
        </w:rPr>
        <w:t>748 (Rev.WRC-15)</w:t>
      </w:r>
      <w:r w:rsidRPr="006C4F19">
        <w:t>;</w:t>
      </w:r>
    </w:p>
    <w:p w14:paraId="7D90A312" w14:textId="36296973" w:rsidR="00A07758" w:rsidRPr="006C4F19" w:rsidRDefault="00A07758" w:rsidP="00767EEF">
      <w:pPr>
        <w:pStyle w:val="Note"/>
        <w:ind w:left="1134" w:hanging="1134"/>
      </w:pPr>
      <w:r w:rsidRPr="006C4F19">
        <w:lastRenderedPageBreak/>
        <w:t>–</w:t>
      </w:r>
      <w:r w:rsidR="00767EEF">
        <w:tab/>
      </w:r>
      <w:r w:rsidRPr="006C4F19">
        <w:tab/>
        <w:t xml:space="preserve">aeronautical telemetry transmissions from aircraft stations (see No. </w:t>
      </w:r>
      <w:r w:rsidRPr="006C4F19">
        <w:rPr>
          <w:b/>
          <w:bCs/>
        </w:rPr>
        <w:t>1.83</w:t>
      </w:r>
      <w:r w:rsidRPr="006C4F19">
        <w:t xml:space="preserve">) in accordance with Resolution </w:t>
      </w:r>
      <w:r w:rsidRPr="006C4F19">
        <w:rPr>
          <w:b/>
          <w:bCs/>
        </w:rPr>
        <w:t>418 (Rev.WRC-15)</w:t>
      </w:r>
      <w:r w:rsidRPr="006C4F19">
        <w:t>.</w:t>
      </w:r>
      <w:r w:rsidRPr="006C4F19">
        <w:rPr>
          <w:sz w:val="16"/>
        </w:rPr>
        <w:t>     (WRC</w:t>
      </w:r>
      <w:r w:rsidRPr="006C4F19">
        <w:rPr>
          <w:sz w:val="16"/>
        </w:rPr>
        <w:noBreakHyphen/>
        <w:t>15)</w:t>
      </w:r>
    </w:p>
    <w:p w14:paraId="30CCDA28" w14:textId="77777777" w:rsidR="00A07758" w:rsidRPr="006C4F19" w:rsidRDefault="00A07758" w:rsidP="00767EEF">
      <w:pPr>
        <w:pStyle w:val="Note"/>
        <w:rPr>
          <w:sz w:val="16"/>
        </w:rPr>
      </w:pPr>
      <w:r w:rsidRPr="006C4F19">
        <w:rPr>
          <w:rStyle w:val="Artdef"/>
        </w:rPr>
        <w:t>5.446</w:t>
      </w:r>
      <w:r w:rsidRPr="006C4F19">
        <w:rPr>
          <w:b/>
        </w:rPr>
        <w:tab/>
      </w:r>
      <w:r w:rsidRPr="006C4F19">
        <w:rPr>
          <w:i/>
        </w:rPr>
        <w:t>Additional allocation:  </w:t>
      </w:r>
      <w:r w:rsidRPr="006C4F19">
        <w:t>in the countries listed in No. </w:t>
      </w:r>
      <w:r w:rsidRPr="006C4F19">
        <w:rPr>
          <w:b/>
          <w:bCs/>
        </w:rPr>
        <w:t>5.369</w:t>
      </w:r>
      <w:r w:rsidRPr="006C4F19">
        <w:t>, the frequency band 5 150</w:t>
      </w:r>
      <w:r w:rsidRPr="006C4F19">
        <w:noBreakHyphen/>
        <w:t>5 216 MHz is also allocated to the radiodetermination-satellite service (space-to-Earth) on a primary basis, subject to agreement obtained under No. </w:t>
      </w:r>
      <w:r w:rsidRPr="006C4F19">
        <w:rPr>
          <w:b/>
          <w:bCs/>
        </w:rPr>
        <w:t>9.21</w:t>
      </w:r>
      <w:r w:rsidRPr="006C4F19">
        <w:t>. In Region 2 (except in Mexico), the frequency band is also allocated to the radiodetermination-satellite service (space-to-Earth) on a primary basis. In Regions 1 and 3, except those countries listed in No. </w:t>
      </w:r>
      <w:r w:rsidRPr="006C4F19">
        <w:rPr>
          <w:b/>
          <w:bCs/>
        </w:rPr>
        <w:t>5.369</w:t>
      </w:r>
      <w:r w:rsidRPr="006C4F19">
        <w:t xml:space="preserve"> and Bangladesh, the frequency band is also allocated to the radiodetermination-satellite service (space-to-Earth) on a secondary basis. The use by the radiodetermination-satellite service is limited to feeder links in conjunction with the radiodetermination-satellite service operating in the frequency bands 1 610-1 626.5 MHz and/or 2 483.5-2 500 </w:t>
      </w:r>
      <w:proofErr w:type="spellStart"/>
      <w:r w:rsidRPr="006C4F19">
        <w:t>MHz.</w:t>
      </w:r>
      <w:proofErr w:type="spellEnd"/>
      <w:r w:rsidRPr="006C4F19">
        <w:t xml:space="preserve"> The total power flux-density at the Earth’s surface shall in no case exceed −159 dB(W/m</w:t>
      </w:r>
      <w:r w:rsidRPr="006C4F19">
        <w:rPr>
          <w:position w:val="6"/>
          <w:sz w:val="16"/>
        </w:rPr>
        <w:t>2</w:t>
      </w:r>
      <w:r w:rsidRPr="006C4F19">
        <w:t>) in any 4 kHz band for all angles of arrival.</w:t>
      </w:r>
      <w:r w:rsidRPr="006C4F19">
        <w:rPr>
          <w:sz w:val="16"/>
        </w:rPr>
        <w:t>     (WRC</w:t>
      </w:r>
      <w:r w:rsidRPr="006C4F19">
        <w:rPr>
          <w:sz w:val="16"/>
        </w:rPr>
        <w:noBreakHyphen/>
        <w:t>15)</w:t>
      </w:r>
    </w:p>
    <w:p w14:paraId="3DDA0AAC" w14:textId="77777777" w:rsidR="00A07758" w:rsidRPr="006C4F19" w:rsidRDefault="00A07758" w:rsidP="00767EEF">
      <w:pPr>
        <w:pStyle w:val="Note"/>
        <w:rPr>
          <w:sz w:val="16"/>
        </w:rPr>
      </w:pPr>
      <w:r w:rsidRPr="006C4F19">
        <w:rPr>
          <w:rStyle w:val="Artdef"/>
        </w:rPr>
        <w:t>5.446C</w:t>
      </w:r>
      <w:r w:rsidRPr="006C4F19">
        <w:rPr>
          <w:b/>
        </w:rPr>
        <w:tab/>
      </w:r>
      <w:r w:rsidRPr="006C4F19">
        <w:rPr>
          <w:i/>
          <w:iCs/>
        </w:rPr>
        <w:t>Additional allocation: </w:t>
      </w:r>
      <w:r w:rsidRPr="006C4F19">
        <w:t> in Region 1 (except in Algeria, Saudi Arabia, Bahrain, Egypt, United Arab Emirates, Jordan, Kuwait, Lebanon, Morocco, Oman, Qatar, Syrian Arab Republic, Sudan, South Sudan and Tunisia) and in Brazil, the band 5 150-5 250 MHz is also allocated to the aeronautical mobile service on a primary basis, limited to aeronautical telemetry transmissions from aircraft stations (see No. </w:t>
      </w:r>
      <w:r w:rsidRPr="006C4F19">
        <w:rPr>
          <w:b/>
          <w:bCs/>
        </w:rPr>
        <w:t>1.83</w:t>
      </w:r>
      <w:r w:rsidRPr="006C4F19">
        <w:t>), in accordance with Resolution </w:t>
      </w:r>
      <w:r w:rsidRPr="006C4F19">
        <w:rPr>
          <w:b/>
          <w:bCs/>
        </w:rPr>
        <w:t>418 (Rev.WRC</w:t>
      </w:r>
      <w:r w:rsidRPr="006C4F19">
        <w:rPr>
          <w:b/>
          <w:bCs/>
        </w:rPr>
        <w:noBreakHyphen/>
        <w:t>12)</w:t>
      </w:r>
      <w:r w:rsidRPr="006C4F19">
        <w:rPr>
          <w:b/>
          <w:bCs/>
          <w:position w:val="6"/>
          <w:sz w:val="18"/>
        </w:rPr>
        <w:footnoteReference w:customMarkFollows="1" w:id="8"/>
        <w:t>*</w:t>
      </w:r>
      <w:r w:rsidRPr="006C4F19">
        <w:t>. These stations shall not claim protection from other stations operating in accordance with Article </w:t>
      </w:r>
      <w:r w:rsidRPr="006C4F19">
        <w:rPr>
          <w:b/>
          <w:bCs/>
        </w:rPr>
        <w:t>5</w:t>
      </w:r>
      <w:r w:rsidRPr="006C4F19">
        <w:t>. No. </w:t>
      </w:r>
      <w:r w:rsidRPr="006C4F19">
        <w:rPr>
          <w:b/>
          <w:bCs/>
        </w:rPr>
        <w:t>5.43A</w:t>
      </w:r>
      <w:r w:rsidRPr="006C4F19">
        <w:t xml:space="preserve"> does not apply.</w:t>
      </w:r>
      <w:r w:rsidRPr="006C4F19">
        <w:rPr>
          <w:sz w:val="16"/>
        </w:rPr>
        <w:t>    (WRC</w:t>
      </w:r>
      <w:r w:rsidRPr="006C4F19">
        <w:rPr>
          <w:sz w:val="16"/>
        </w:rPr>
        <w:noBreakHyphen/>
        <w:t>12)</w:t>
      </w:r>
    </w:p>
    <w:p w14:paraId="70D82FAA" w14:textId="77777777" w:rsidR="00A07758" w:rsidRPr="006C4F19" w:rsidRDefault="00A07758" w:rsidP="00767EEF">
      <w:pPr>
        <w:pStyle w:val="Note"/>
        <w:rPr>
          <w:sz w:val="16"/>
        </w:rPr>
      </w:pPr>
      <w:r w:rsidRPr="006C4F19">
        <w:rPr>
          <w:rStyle w:val="Artdef"/>
        </w:rPr>
        <w:t>5.447</w:t>
      </w:r>
      <w:r w:rsidRPr="006C4F19">
        <w:rPr>
          <w:b/>
        </w:rPr>
        <w:tab/>
      </w:r>
      <w:r w:rsidRPr="006C4F19">
        <w:rPr>
          <w:i/>
          <w:iCs/>
        </w:rPr>
        <w:t>Additional allocation: </w:t>
      </w:r>
      <w:r w:rsidRPr="006C4F19">
        <w:t> in Côte d'Ivoire, Egypt, Israel, Lebanon, the Syrian Arab Republic and Tunisia, the band 5 150-5 250 MHz is also allocated to the mobile service, on a primary basis, subject to agreement obtained under No. </w:t>
      </w:r>
      <w:r w:rsidRPr="006C4F19">
        <w:rPr>
          <w:b/>
          <w:bCs/>
        </w:rPr>
        <w:t>9.21</w:t>
      </w:r>
      <w:r w:rsidRPr="006C4F19">
        <w:t>.</w:t>
      </w:r>
      <w:r w:rsidRPr="006C4F19">
        <w:rPr>
          <w:b/>
          <w:bCs/>
        </w:rPr>
        <w:t xml:space="preserve"> </w:t>
      </w:r>
      <w:r w:rsidRPr="006C4F19">
        <w:t>In this case, the provisions of Resolution </w:t>
      </w:r>
      <w:r w:rsidRPr="006C4F19">
        <w:rPr>
          <w:b/>
          <w:bCs/>
        </w:rPr>
        <w:t>229</w:t>
      </w:r>
      <w:r w:rsidRPr="006C4F19">
        <w:t xml:space="preserve"> </w:t>
      </w:r>
      <w:r w:rsidRPr="006C4F19">
        <w:rPr>
          <w:b/>
          <w:bCs/>
        </w:rPr>
        <w:t>(Rev.WRC</w:t>
      </w:r>
      <w:r w:rsidRPr="006C4F19">
        <w:rPr>
          <w:b/>
          <w:bCs/>
        </w:rPr>
        <w:noBreakHyphen/>
        <w:t>12)</w:t>
      </w:r>
      <w:r w:rsidRPr="006C4F19">
        <w:t xml:space="preserve"> do not apply.</w:t>
      </w:r>
      <w:r w:rsidRPr="006C4F19">
        <w:rPr>
          <w:sz w:val="16"/>
        </w:rPr>
        <w:t>    (WRC</w:t>
      </w:r>
      <w:r w:rsidRPr="006C4F19">
        <w:rPr>
          <w:sz w:val="16"/>
        </w:rPr>
        <w:noBreakHyphen/>
        <w:t>12)</w:t>
      </w:r>
    </w:p>
    <w:p w14:paraId="30A97C07" w14:textId="77777777" w:rsidR="00A07758" w:rsidRPr="006C4F19" w:rsidRDefault="00A07758" w:rsidP="00767EEF">
      <w:pPr>
        <w:pStyle w:val="Note"/>
      </w:pPr>
      <w:r w:rsidRPr="006C4F19">
        <w:rPr>
          <w:rStyle w:val="Artdef"/>
        </w:rPr>
        <w:t>5.447B</w:t>
      </w:r>
      <w:r w:rsidRPr="006C4F19">
        <w:rPr>
          <w:b/>
        </w:rPr>
        <w:tab/>
      </w:r>
      <w:r w:rsidRPr="006C4F19">
        <w:rPr>
          <w:i/>
        </w:rPr>
        <w:t>Additional allocation</w:t>
      </w:r>
      <w:r w:rsidRPr="006C4F19">
        <w:t>:  the band 5 150-5 216 MHz is also allocated to the fixed-satellite service (space-to-Earth) on a primary basis. This allocation is limited to feeder links of non</w:t>
      </w:r>
      <w:r w:rsidRPr="006C4F19">
        <w:noBreakHyphen/>
        <w:t>geostationary-satellite systems in the mobile-satellite service and is subject to provisions of No. </w:t>
      </w:r>
      <w:r w:rsidRPr="006C4F19">
        <w:rPr>
          <w:b/>
          <w:bCs/>
        </w:rPr>
        <w:t>9.11A</w:t>
      </w:r>
      <w:r w:rsidRPr="006C4F19">
        <w:t>. The power flux-density at the Earth’s surface produced by space stations of the fixed</w:t>
      </w:r>
      <w:r w:rsidRPr="006C4F19">
        <w:noBreakHyphen/>
        <w:t>satellite service operating in the space-to-Earth direction in the band 5 150-5 216 MHz shall in no case exceed –164 dB(W/m</w:t>
      </w:r>
      <w:r w:rsidRPr="006C4F19">
        <w:rPr>
          <w:vertAlign w:val="superscript"/>
        </w:rPr>
        <w:t>2</w:t>
      </w:r>
      <w:r w:rsidRPr="006C4F19">
        <w:t>) in any 4 kHz band for all angles of arrival.</w:t>
      </w:r>
    </w:p>
    <w:p w14:paraId="7107E857" w14:textId="77777777" w:rsidR="00A07758" w:rsidRPr="006C4F19" w:rsidRDefault="00A07758" w:rsidP="00D7649F">
      <w:pPr>
        <w:pStyle w:val="Heading4"/>
      </w:pPr>
      <w:r w:rsidRPr="006C4F19">
        <w:t xml:space="preserve">5.2.7.2 </w:t>
      </w:r>
      <w:r w:rsidRPr="006C4F19">
        <w:tab/>
        <w:t>Related ITU-R documents and aviation documents in the frequency band 5 000</w:t>
      </w:r>
      <w:r w:rsidRPr="006C4F19">
        <w:noBreakHyphen/>
        <w:t>5 250 MHz</w:t>
      </w:r>
    </w:p>
    <w:p w14:paraId="57693C9A" w14:textId="77777777" w:rsidR="00A07758" w:rsidRPr="006C4F19" w:rsidRDefault="00A07758" w:rsidP="004C7D4D">
      <w:r w:rsidRPr="006C4F19">
        <w:t>Recommendations ITU-R M.1318, ITU-R M.1901, ITU-R M.1906, and ITU-R M.2031 apply to the radionavigation-satellite services in the bands 5 000-5 010 MHz and 5 010-5 250 </w:t>
      </w:r>
      <w:proofErr w:type="spellStart"/>
      <w:r w:rsidRPr="006C4F19">
        <w:t>MHz.</w:t>
      </w:r>
      <w:proofErr w:type="spellEnd"/>
    </w:p>
    <w:p w14:paraId="7B46C878" w14:textId="77777777" w:rsidR="00A07758" w:rsidRPr="006C4F19" w:rsidRDefault="00A07758" w:rsidP="004C7D4D">
      <w:r w:rsidRPr="006C4F19">
        <w:t xml:space="preserve">Recommendation ITU-R M.1827 contains technical and operational requirements for stations of the aeronautical mobile (R) service limited to surface application at airports in the frequency band 5 091-5 150 </w:t>
      </w:r>
      <w:proofErr w:type="spellStart"/>
      <w:r w:rsidRPr="006C4F19">
        <w:t>MHz.</w:t>
      </w:r>
      <w:proofErr w:type="spellEnd"/>
    </w:p>
    <w:p w14:paraId="65858C57" w14:textId="77777777" w:rsidR="00A07758" w:rsidRPr="006C4F19" w:rsidRDefault="00A07758" w:rsidP="004C7D4D">
      <w:r w:rsidRPr="006C4F19">
        <w:t xml:space="preserve">Recommendation ITU-R M.1828 contains technical and operational requirements for aircraft stations of aeronautical mobile service limited to transmissions of telemetry for flight testing in the band 5 091-5 150 </w:t>
      </w:r>
      <w:proofErr w:type="spellStart"/>
      <w:r w:rsidRPr="006C4F19">
        <w:t>MHz.</w:t>
      </w:r>
      <w:proofErr w:type="spellEnd"/>
    </w:p>
    <w:p w14:paraId="4F65E369" w14:textId="173C59BA" w:rsidR="00A07758" w:rsidRPr="00D0149F" w:rsidRDefault="00A07758" w:rsidP="00D0149F">
      <w:pPr>
        <w:pStyle w:val="EditorsNote"/>
        <w:rPr>
          <w:color w:val="FF0000"/>
        </w:rPr>
      </w:pPr>
      <w:r w:rsidRPr="00D0149F">
        <w:rPr>
          <w:color w:val="FF0000"/>
        </w:rPr>
        <w:t xml:space="preserve">[Editor’s </w:t>
      </w:r>
      <w:r w:rsidR="00D0149F" w:rsidRPr="00D0149F">
        <w:rPr>
          <w:color w:val="FF0000"/>
        </w:rPr>
        <w:t>note</w:t>
      </w:r>
      <w:r w:rsidRPr="00D0149F">
        <w:rPr>
          <w:color w:val="FF0000"/>
        </w:rPr>
        <w:t>: Additional work on this section is needed]</w:t>
      </w:r>
    </w:p>
    <w:p w14:paraId="12D20C03" w14:textId="77777777" w:rsidR="00A07758" w:rsidRPr="006C4F19" w:rsidRDefault="00A07758" w:rsidP="00D7649F">
      <w:pPr>
        <w:pStyle w:val="Heading4"/>
      </w:pPr>
      <w:r w:rsidRPr="006C4F19">
        <w:t>5.2.7.3</w:t>
      </w:r>
      <w:r w:rsidRPr="006C4F19">
        <w:tab/>
        <w:t>Suitability of the frequency band 5 000-5 250 MHz for ground based detect and avoid systems</w:t>
      </w:r>
    </w:p>
    <w:p w14:paraId="1F2392E7" w14:textId="77777777" w:rsidR="00A07758" w:rsidRPr="006C4F19" w:rsidRDefault="00A07758" w:rsidP="004C7D4D">
      <w:r w:rsidRPr="006C4F19">
        <w:t>The frequency band 5 000-5 250 MHz is operated or planned by various aeronautical systems including the microwave landing system, the radionavigation-satellite service links, UAS terrestrial and satellite C2 Links, radio local area networks, aeronautical telemetry downlinks, the fixed-</w:t>
      </w:r>
      <w:r w:rsidRPr="006C4F19">
        <w:lastRenderedPageBreak/>
        <w:t xml:space="preserve">satellite service (Earth-to-space) (space-to-Earth), and the mobile service. Therefore, co-existence of DAA systems </w:t>
      </w:r>
      <w:proofErr w:type="spellStart"/>
      <w:r w:rsidRPr="006C4F19">
        <w:t>onboard</w:t>
      </w:r>
      <w:proofErr w:type="spellEnd"/>
      <w:r w:rsidRPr="006C4F19">
        <w:t xml:space="preserve"> unmanned aircraft is not ensured.</w:t>
      </w:r>
    </w:p>
    <w:p w14:paraId="32C76A28" w14:textId="77777777" w:rsidR="00A07758" w:rsidRPr="006C4F19" w:rsidRDefault="00A07758" w:rsidP="004C7D4D">
      <w:r w:rsidRPr="006C4F19">
        <w:t>The frequency band 5 000-5 250 MHz is not suitable for ground based DAA systems.</w:t>
      </w:r>
    </w:p>
    <w:p w14:paraId="274049E3" w14:textId="77777777" w:rsidR="00A07758" w:rsidRPr="006C4F19" w:rsidRDefault="00A07758" w:rsidP="00D7649F">
      <w:pPr>
        <w:pStyle w:val="Heading3"/>
      </w:pPr>
      <w:r w:rsidRPr="006C4F19">
        <w:t>5.2.8</w:t>
      </w:r>
      <w:r w:rsidRPr="006C4F19">
        <w:tab/>
        <w:t>Frequency band 5 350-5 470 MHz</w:t>
      </w:r>
    </w:p>
    <w:p w14:paraId="685F5CA2" w14:textId="77777777" w:rsidR="00A07758" w:rsidRPr="006C4F19" w:rsidRDefault="00A07758" w:rsidP="00767EEF">
      <w:pPr>
        <w:pStyle w:val="Heading4"/>
      </w:pPr>
      <w:r w:rsidRPr="006C4F19">
        <w:t>5.2.8.1</w:t>
      </w:r>
      <w:r w:rsidRPr="006C4F19">
        <w:tab/>
        <w:t>Allocations to operate detect and avoid and other services in the frequency band 5 350</w:t>
      </w:r>
      <w:r w:rsidRPr="006C4F19">
        <w:noBreakHyphen/>
        <w:t>5 470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41613A14" w14:textId="77777777" w:rsidTr="009A3D29">
        <w:trPr>
          <w:cantSplit/>
          <w:jc w:val="center"/>
        </w:trPr>
        <w:tc>
          <w:tcPr>
            <w:tcW w:w="9299" w:type="dxa"/>
            <w:gridSpan w:val="3"/>
            <w:hideMark/>
          </w:tcPr>
          <w:p w14:paraId="7BC14AD8"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694196D9" w14:textId="77777777" w:rsidTr="009A3D29">
        <w:trPr>
          <w:cantSplit/>
          <w:jc w:val="center"/>
        </w:trPr>
        <w:tc>
          <w:tcPr>
            <w:tcW w:w="3100" w:type="dxa"/>
            <w:hideMark/>
          </w:tcPr>
          <w:p w14:paraId="49FDE39D"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9" w:type="dxa"/>
            <w:hideMark/>
          </w:tcPr>
          <w:p w14:paraId="2C11C96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4168B702"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3233A4A0" w14:textId="77777777" w:rsidTr="009A3D29">
        <w:trPr>
          <w:cantSplit/>
          <w:jc w:val="center"/>
        </w:trPr>
        <w:tc>
          <w:tcPr>
            <w:tcW w:w="9299" w:type="dxa"/>
            <w:gridSpan w:val="3"/>
            <w:hideMark/>
          </w:tcPr>
          <w:p w14:paraId="1444FBD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60" w:after="60" w:line="210" w:lineRule="exact"/>
              <w:ind w:left="170" w:hanging="170"/>
              <w:rPr>
                <w:color w:val="000000"/>
                <w:sz w:val="20"/>
              </w:rPr>
            </w:pPr>
            <w:r w:rsidRPr="006C4F19">
              <w:rPr>
                <w:b/>
                <w:sz w:val="20"/>
              </w:rPr>
              <w:t>5 350-5 460</w:t>
            </w:r>
            <w:r w:rsidRPr="006C4F19">
              <w:rPr>
                <w:color w:val="000000"/>
                <w:sz w:val="20"/>
              </w:rPr>
              <w:tab/>
              <w:t>EARTH EXPLORATION-SATELLITE (active)  5.448B</w:t>
            </w:r>
          </w:p>
          <w:p w14:paraId="357E4E5C" w14:textId="77777777" w:rsidR="00A07758" w:rsidRPr="006C4F19" w:rsidRDefault="00A07758" w:rsidP="004C7D4D">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r>
            <w:r w:rsidRPr="006C4F19">
              <w:rPr>
                <w:sz w:val="20"/>
              </w:rPr>
              <w:t>RADIOLOCATION</w:t>
            </w:r>
            <w:r w:rsidRPr="006C4F19">
              <w:rPr>
                <w:color w:val="000000"/>
                <w:sz w:val="20"/>
              </w:rPr>
              <w:t xml:space="preserve">  5.448D</w:t>
            </w:r>
          </w:p>
          <w:p w14:paraId="4990DE70" w14:textId="77777777" w:rsidR="00A07758" w:rsidRPr="006C4F19" w:rsidRDefault="00A07758" w:rsidP="004C7D4D">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t>AERONAUTICAL RADIONAVIGATION  5.449</w:t>
            </w:r>
          </w:p>
          <w:p w14:paraId="55B23F4F" w14:textId="77777777" w:rsidR="00A07758" w:rsidRPr="006C4F19" w:rsidRDefault="00A07758" w:rsidP="004C7D4D">
            <w:pPr>
              <w:tabs>
                <w:tab w:val="clear" w:pos="1134"/>
                <w:tab w:val="clear" w:pos="1871"/>
                <w:tab w:val="clear" w:pos="2268"/>
                <w:tab w:val="left" w:pos="170"/>
                <w:tab w:val="left" w:pos="2977"/>
                <w:tab w:val="left" w:pos="3266"/>
              </w:tabs>
              <w:spacing w:before="60" w:after="60" w:line="210" w:lineRule="exact"/>
              <w:ind w:left="170" w:hanging="170"/>
              <w:rPr>
                <w:color w:val="000000"/>
                <w:sz w:val="20"/>
              </w:rPr>
            </w:pPr>
            <w:r w:rsidRPr="006C4F19">
              <w:rPr>
                <w:color w:val="000000"/>
                <w:sz w:val="20"/>
              </w:rPr>
              <w:tab/>
            </w:r>
            <w:r w:rsidRPr="006C4F19">
              <w:rPr>
                <w:color w:val="000000"/>
                <w:sz w:val="20"/>
              </w:rPr>
              <w:tab/>
              <w:t>SPACE RESEARCH (active)  5.448C</w:t>
            </w:r>
          </w:p>
        </w:tc>
      </w:tr>
      <w:tr w:rsidR="00A07758" w:rsidRPr="006C4F19" w14:paraId="765AB05E" w14:textId="77777777" w:rsidTr="009A3D29">
        <w:trPr>
          <w:cantSplit/>
          <w:jc w:val="center"/>
        </w:trPr>
        <w:tc>
          <w:tcPr>
            <w:tcW w:w="9299" w:type="dxa"/>
            <w:gridSpan w:val="3"/>
            <w:hideMark/>
          </w:tcPr>
          <w:p w14:paraId="023F495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20" w:after="20" w:line="210" w:lineRule="exact"/>
              <w:ind w:left="170" w:hanging="170"/>
              <w:rPr>
                <w:color w:val="000000"/>
                <w:sz w:val="20"/>
              </w:rPr>
            </w:pPr>
            <w:r w:rsidRPr="006C4F19">
              <w:rPr>
                <w:b/>
                <w:sz w:val="20"/>
              </w:rPr>
              <w:t>5 460-5 470</w:t>
            </w:r>
            <w:r w:rsidRPr="006C4F19">
              <w:rPr>
                <w:color w:val="000000"/>
                <w:sz w:val="20"/>
              </w:rPr>
              <w:tab/>
              <w:t>EARTH EXPLORATION-SATELLITE (active)</w:t>
            </w:r>
          </w:p>
          <w:p w14:paraId="50EC954C" w14:textId="77777777" w:rsidR="00A07758" w:rsidRPr="006C4F19" w:rsidRDefault="00A07758" w:rsidP="004C7D4D">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6C4F19">
              <w:rPr>
                <w:color w:val="000000"/>
                <w:sz w:val="20"/>
              </w:rPr>
              <w:tab/>
            </w:r>
            <w:r w:rsidRPr="006C4F19">
              <w:rPr>
                <w:color w:val="000000"/>
                <w:sz w:val="20"/>
              </w:rPr>
              <w:tab/>
              <w:t>RADIOLOCATION  5.448D</w:t>
            </w:r>
          </w:p>
          <w:p w14:paraId="1F285B88" w14:textId="77777777" w:rsidR="00A07758" w:rsidRPr="006C4F19" w:rsidRDefault="00A07758" w:rsidP="004C7D4D">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6C4F19">
              <w:rPr>
                <w:color w:val="000000"/>
                <w:sz w:val="20"/>
              </w:rPr>
              <w:tab/>
            </w:r>
            <w:r w:rsidRPr="006C4F19">
              <w:rPr>
                <w:color w:val="000000"/>
                <w:sz w:val="20"/>
              </w:rPr>
              <w:tab/>
              <w:t>RADIONAVIGATION  5.449</w:t>
            </w:r>
          </w:p>
          <w:p w14:paraId="6A4C2F7E" w14:textId="77777777" w:rsidR="00A07758" w:rsidRPr="006C4F19" w:rsidRDefault="00A07758" w:rsidP="004C7D4D">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6C4F19">
              <w:rPr>
                <w:color w:val="000000"/>
                <w:sz w:val="20"/>
              </w:rPr>
              <w:tab/>
            </w:r>
            <w:r w:rsidRPr="006C4F19">
              <w:rPr>
                <w:color w:val="000000"/>
                <w:sz w:val="20"/>
              </w:rPr>
              <w:tab/>
              <w:t>SPACE</w:t>
            </w:r>
            <w:r w:rsidRPr="006C4F19">
              <w:rPr>
                <w:sz w:val="20"/>
              </w:rPr>
              <w:t xml:space="preserve"> RESEARCH (active)</w:t>
            </w:r>
          </w:p>
          <w:p w14:paraId="07C6F2BB" w14:textId="77777777" w:rsidR="00A07758" w:rsidRPr="006C4F19" w:rsidRDefault="00A07758" w:rsidP="004C7D4D">
            <w:pPr>
              <w:tabs>
                <w:tab w:val="clear" w:pos="1134"/>
                <w:tab w:val="clear" w:pos="1871"/>
                <w:tab w:val="clear" w:pos="2268"/>
                <w:tab w:val="left" w:pos="170"/>
                <w:tab w:val="left" w:pos="2977"/>
                <w:tab w:val="left" w:pos="3266"/>
              </w:tabs>
              <w:spacing w:before="20" w:after="20" w:line="210" w:lineRule="exact"/>
              <w:ind w:left="170" w:hanging="170"/>
              <w:rPr>
                <w:color w:val="000000"/>
                <w:sz w:val="20"/>
              </w:rPr>
            </w:pPr>
            <w:r w:rsidRPr="006C4F19">
              <w:rPr>
                <w:color w:val="000000"/>
                <w:sz w:val="20"/>
              </w:rPr>
              <w:tab/>
            </w:r>
            <w:r w:rsidRPr="006C4F19">
              <w:rPr>
                <w:color w:val="000000"/>
                <w:sz w:val="20"/>
              </w:rPr>
              <w:tab/>
              <w:t>5.448B</w:t>
            </w:r>
          </w:p>
        </w:tc>
      </w:tr>
    </w:tbl>
    <w:p w14:paraId="5D4C84A7" w14:textId="77777777" w:rsidR="00767EEF" w:rsidRPr="006C4F19" w:rsidRDefault="00767EEF" w:rsidP="00767EEF">
      <w:pPr>
        <w:pStyle w:val="Tablefin"/>
      </w:pPr>
    </w:p>
    <w:p w14:paraId="2B8FEE7A" w14:textId="77777777" w:rsidR="00A07758" w:rsidRPr="006C4F19" w:rsidRDefault="00A07758" w:rsidP="00767EEF">
      <w:pPr>
        <w:pStyle w:val="Note"/>
      </w:pPr>
      <w:r w:rsidRPr="006C4F19">
        <w:rPr>
          <w:rStyle w:val="Artdef"/>
        </w:rPr>
        <w:t>5.448B</w:t>
      </w:r>
      <w:r w:rsidRPr="006C4F19">
        <w:rPr>
          <w:b/>
        </w:rPr>
        <w:tab/>
      </w:r>
      <w:r w:rsidRPr="006C4F19">
        <w:t>The Earth exploration-satellite service (active) operating in the band 5 350-5 570 MHz and space research service (active) operating in the band 5 460-5 570 MHz shall not cause harmful interference to the aeronautical radionavigation service in the band 5 350-5 460 MHz, the radionavigation service in the band 5 460-5 470 MHz and the maritime radionavigation service in the band 5 470-5 570 </w:t>
      </w:r>
      <w:proofErr w:type="spellStart"/>
      <w:r w:rsidRPr="006C4F19">
        <w:t>MHz.</w:t>
      </w:r>
      <w:proofErr w:type="spellEnd"/>
      <w:r w:rsidRPr="006C4F19">
        <w:rPr>
          <w:sz w:val="16"/>
        </w:rPr>
        <w:t>     (WRC-03)</w:t>
      </w:r>
    </w:p>
    <w:p w14:paraId="4BBC879A" w14:textId="77777777" w:rsidR="00A07758" w:rsidRPr="006C4F19" w:rsidRDefault="00A07758" w:rsidP="00767EEF">
      <w:pPr>
        <w:pStyle w:val="Note"/>
      </w:pPr>
      <w:r w:rsidRPr="006C4F19">
        <w:rPr>
          <w:b/>
        </w:rPr>
        <w:t>5.</w:t>
      </w:r>
      <w:r w:rsidRPr="006C4F19">
        <w:rPr>
          <w:rStyle w:val="Artdef"/>
        </w:rPr>
        <w:t>448C</w:t>
      </w:r>
      <w:r w:rsidRPr="006C4F19">
        <w:rPr>
          <w:b/>
        </w:rPr>
        <w:tab/>
      </w:r>
      <w:proofErr w:type="gramStart"/>
      <w:r w:rsidRPr="006C4F19">
        <w:t>The</w:t>
      </w:r>
      <w:proofErr w:type="gramEnd"/>
      <w:r w:rsidRPr="006C4F19">
        <w:t xml:space="preserve"> space research service (active) operating in the band 5 350-5 460 MHz shall not cause harmful interference to nor claim protection from other services to which this band is allocated.</w:t>
      </w:r>
      <w:r w:rsidRPr="006C4F19">
        <w:rPr>
          <w:sz w:val="16"/>
        </w:rPr>
        <w:t xml:space="preserve">      (WRC-03)</w:t>
      </w:r>
    </w:p>
    <w:p w14:paraId="1AAAEB26" w14:textId="77777777" w:rsidR="00A07758" w:rsidRPr="006C4F19" w:rsidRDefault="00A07758" w:rsidP="00767EEF">
      <w:pPr>
        <w:pStyle w:val="Note"/>
      </w:pPr>
      <w:r w:rsidRPr="006C4F19">
        <w:rPr>
          <w:b/>
        </w:rPr>
        <w:t>5.</w:t>
      </w:r>
      <w:r w:rsidRPr="006C4F19">
        <w:rPr>
          <w:rStyle w:val="Artdef"/>
        </w:rPr>
        <w:t>448D</w:t>
      </w:r>
      <w:r w:rsidRPr="006C4F19">
        <w:rPr>
          <w:b/>
        </w:rPr>
        <w:tab/>
      </w:r>
      <w:r w:rsidRPr="006C4F19">
        <w:t xml:space="preserve">In the frequency band 5 350-5 470 MHz, stations in the radiolocation service shall not cause harmful interference to, nor claim protection from, radar systems in the aeronautical radionavigation service operating in accordance with No. </w:t>
      </w:r>
      <w:r w:rsidRPr="006C4F19">
        <w:rPr>
          <w:b/>
        </w:rPr>
        <w:t>5.449</w:t>
      </w:r>
      <w:r w:rsidRPr="006C4F19">
        <w:t>.</w:t>
      </w:r>
      <w:r w:rsidRPr="006C4F19">
        <w:rPr>
          <w:sz w:val="16"/>
        </w:rPr>
        <w:t xml:space="preserve">      (WRC-03)</w:t>
      </w:r>
    </w:p>
    <w:p w14:paraId="2A0BE03B" w14:textId="77777777" w:rsidR="00A07758" w:rsidRPr="006C4F19" w:rsidRDefault="00A07758" w:rsidP="00767EEF">
      <w:pPr>
        <w:pStyle w:val="Note"/>
      </w:pPr>
      <w:r w:rsidRPr="006C4F19">
        <w:rPr>
          <w:b/>
        </w:rPr>
        <w:t>5.</w:t>
      </w:r>
      <w:r w:rsidRPr="006C4F19">
        <w:rPr>
          <w:rStyle w:val="Artdef"/>
        </w:rPr>
        <w:t>449</w:t>
      </w:r>
      <w:r w:rsidRPr="006C4F19">
        <w:rPr>
          <w:b/>
        </w:rPr>
        <w:tab/>
      </w:r>
      <w:r w:rsidRPr="006C4F19">
        <w:t>The use of the band 5 350-5 470 MHz by the aeronautical radionavigation service is limited to airborne radars and associated airborne beacons.</w:t>
      </w:r>
    </w:p>
    <w:p w14:paraId="24A5FF97" w14:textId="77777777" w:rsidR="00A07758" w:rsidRPr="006C4F19" w:rsidRDefault="00A07758" w:rsidP="00AA78FC">
      <w:pPr>
        <w:pStyle w:val="Heading4"/>
      </w:pPr>
      <w:r w:rsidRPr="006C4F19">
        <w:t>5.2.8.2</w:t>
      </w:r>
      <w:r w:rsidRPr="006C4F19">
        <w:tab/>
        <w:t xml:space="preserve">Related </w:t>
      </w:r>
      <w:r w:rsidRPr="00AA78FC">
        <w:t>ITU</w:t>
      </w:r>
      <w:r w:rsidRPr="006C4F19">
        <w:t>-R documents and aviation documents in the frequency band 5 </w:t>
      </w:r>
      <w:r w:rsidRPr="00AA78FC">
        <w:t>350</w:t>
      </w:r>
      <w:r w:rsidRPr="006C4F19">
        <w:noBreakHyphen/>
        <w:t>5 470 MHz</w:t>
      </w:r>
    </w:p>
    <w:p w14:paraId="0F4B1AA0" w14:textId="77777777" w:rsidR="00A07758" w:rsidRPr="006C4F19" w:rsidRDefault="00A07758" w:rsidP="004C7D4D">
      <w:r w:rsidRPr="006C4F19">
        <w:t>Recommendation ITU-R M.1638 contains characteristics and protection criteria for systems operating in the aeronautical radionavigation and radiolocations services in the band 5 350</w:t>
      </w:r>
      <w:r w:rsidRPr="006C4F19">
        <w:noBreakHyphen/>
        <w:t>5 470 </w:t>
      </w:r>
      <w:proofErr w:type="spellStart"/>
      <w:r w:rsidRPr="006C4F19">
        <w:t>MHz.</w:t>
      </w:r>
      <w:proofErr w:type="spellEnd"/>
      <w:r w:rsidRPr="006C4F19">
        <w:t xml:space="preserve">  Technical Standard Order C212</w:t>
      </w:r>
      <w:r w:rsidRPr="006C4F19">
        <w:rPr>
          <w:position w:val="6"/>
          <w:sz w:val="18"/>
        </w:rPr>
        <w:footnoteReference w:id="9"/>
      </w:r>
      <w:r w:rsidRPr="006C4F19">
        <w:t xml:space="preserve"> contains the aviation standards for airborne DAA radars operating in the aeronautical radionavigation service in various bands including the band 5 350-5 470 </w:t>
      </w:r>
      <w:proofErr w:type="spellStart"/>
      <w:r w:rsidRPr="006C4F19">
        <w:t>MHz.</w:t>
      </w:r>
      <w:proofErr w:type="spellEnd"/>
      <w:r w:rsidRPr="006C4F19">
        <w:t xml:space="preserve">  The aeronautical radionavigation service in the band 5 350-5 470 MHz is also used for systems that provide weather information for pilots onboard aircraft.  Information on these weather detection systems can be found in and Technical Standard Order (TSO) C63c</w:t>
      </w:r>
      <w:r w:rsidRPr="006C4F19">
        <w:rPr>
          <w:position w:val="6"/>
          <w:sz w:val="18"/>
        </w:rPr>
        <w:footnoteReference w:id="10"/>
      </w:r>
      <w:r w:rsidRPr="006C4F19">
        <w:t>.</w:t>
      </w:r>
    </w:p>
    <w:p w14:paraId="4F492CA3" w14:textId="77777777" w:rsidR="00A07758" w:rsidRPr="006C4F19" w:rsidRDefault="00A07758" w:rsidP="004C7D4D">
      <w:r w:rsidRPr="006C4F19">
        <w:lastRenderedPageBreak/>
        <w:t xml:space="preserve">There are no ITU-R Recommendations that apply to the Earth exploration-satellite (active) and space research (active) services in the band </w:t>
      </w:r>
      <w:r w:rsidRPr="006C4F19">
        <w:rPr>
          <w:szCs w:val="24"/>
        </w:rPr>
        <w:t xml:space="preserve">5 350-5 470 </w:t>
      </w:r>
      <w:proofErr w:type="spellStart"/>
      <w:r w:rsidRPr="006C4F19">
        <w:rPr>
          <w:szCs w:val="24"/>
        </w:rPr>
        <w:t>MHz</w:t>
      </w:r>
      <w:r w:rsidRPr="006C4F19">
        <w:t>.</w:t>
      </w:r>
      <w:proofErr w:type="spellEnd"/>
    </w:p>
    <w:p w14:paraId="4542521D" w14:textId="77777777" w:rsidR="00A07758" w:rsidRPr="006C4F19" w:rsidRDefault="00A07758" w:rsidP="004C7D4D">
      <w:r w:rsidRPr="006C4F19">
        <w:t xml:space="preserve">There are no ITU-R Recommendations that apply to the maritime radionavigation service in the band 5 470-5 570 </w:t>
      </w:r>
      <w:proofErr w:type="spellStart"/>
      <w:r w:rsidRPr="006C4F19">
        <w:t>MHz.</w:t>
      </w:r>
      <w:proofErr w:type="spellEnd"/>
    </w:p>
    <w:p w14:paraId="1C5507C4" w14:textId="77777777" w:rsidR="00A07758" w:rsidRPr="006C4F19" w:rsidRDefault="00A07758" w:rsidP="009A3D29">
      <w:pPr>
        <w:pStyle w:val="Heading4"/>
      </w:pPr>
      <w:r w:rsidRPr="006C4F19">
        <w:t>5.2.8.3</w:t>
      </w:r>
      <w:r w:rsidRPr="006C4F19">
        <w:tab/>
        <w:t>Suitability of the frequency band 5 350-5 470 MHz for ground based detect and avoid systems</w:t>
      </w:r>
    </w:p>
    <w:p w14:paraId="0517ACE5" w14:textId="77777777" w:rsidR="00A07758" w:rsidRPr="006C4F19" w:rsidRDefault="00A07758" w:rsidP="004C7D4D">
      <w:r w:rsidRPr="006C4F19">
        <w:t xml:space="preserve">Operation of a ground based DAA systems is not suitable due to the airborne only restriction in RR No. </w:t>
      </w:r>
      <w:r w:rsidRPr="006C4F19">
        <w:rPr>
          <w:b/>
          <w:bCs/>
        </w:rPr>
        <w:t>5.449</w:t>
      </w:r>
      <w:r w:rsidRPr="006C4F19">
        <w:t xml:space="preserve"> in the frequency band 5 470-5 570 </w:t>
      </w:r>
      <w:proofErr w:type="spellStart"/>
      <w:r w:rsidRPr="006C4F19">
        <w:t>MHz.</w:t>
      </w:r>
      <w:proofErr w:type="spellEnd"/>
    </w:p>
    <w:p w14:paraId="785073A0" w14:textId="77777777" w:rsidR="00A07758" w:rsidRPr="006C4F19" w:rsidRDefault="00A07758" w:rsidP="00D7649F">
      <w:pPr>
        <w:pStyle w:val="Heading3"/>
      </w:pPr>
      <w:r w:rsidRPr="006C4F19">
        <w:t>5.2.9</w:t>
      </w:r>
      <w:r w:rsidRPr="006C4F19">
        <w:tab/>
        <w:t>Frequency band 8 750-8 850 MHz</w:t>
      </w:r>
    </w:p>
    <w:p w14:paraId="4170C84C" w14:textId="77777777" w:rsidR="00A07758" w:rsidRPr="006C4F19" w:rsidRDefault="00A07758" w:rsidP="00767EEF">
      <w:pPr>
        <w:pStyle w:val="Heading4"/>
      </w:pPr>
      <w:r w:rsidRPr="006C4F19">
        <w:t>5.2.9.1</w:t>
      </w:r>
      <w:r w:rsidRPr="006C4F19">
        <w:tab/>
        <w:t>Allocations to operate detect and avoid and other services in the frequency band 8 750</w:t>
      </w:r>
      <w:r w:rsidRPr="006C4F19">
        <w:noBreakHyphen/>
        <w:t>8 850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2F5FC519" w14:textId="77777777" w:rsidTr="00D0149F">
        <w:trPr>
          <w:cantSplit/>
          <w:jc w:val="center"/>
        </w:trPr>
        <w:tc>
          <w:tcPr>
            <w:tcW w:w="9299" w:type="dxa"/>
            <w:gridSpan w:val="3"/>
            <w:hideMark/>
          </w:tcPr>
          <w:p w14:paraId="6757D3A8"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668AC725" w14:textId="77777777" w:rsidTr="00D0149F">
        <w:trPr>
          <w:cantSplit/>
          <w:jc w:val="center"/>
        </w:trPr>
        <w:tc>
          <w:tcPr>
            <w:tcW w:w="3100" w:type="dxa"/>
            <w:hideMark/>
          </w:tcPr>
          <w:p w14:paraId="08192D99"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9" w:type="dxa"/>
            <w:hideMark/>
          </w:tcPr>
          <w:p w14:paraId="48F6EE12"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4417F7D0"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67F36ADE" w14:textId="77777777" w:rsidTr="00D0149F">
        <w:trPr>
          <w:cantSplit/>
          <w:jc w:val="center"/>
        </w:trPr>
        <w:tc>
          <w:tcPr>
            <w:tcW w:w="9299" w:type="dxa"/>
            <w:gridSpan w:val="3"/>
            <w:hideMark/>
          </w:tcPr>
          <w:p w14:paraId="7506B57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sz w:val="20"/>
              </w:rPr>
              <w:t>8 750-8 850</w:t>
            </w:r>
            <w:r w:rsidRPr="006C4F19">
              <w:rPr>
                <w:color w:val="000000"/>
                <w:sz w:val="20"/>
              </w:rPr>
              <w:tab/>
              <w:t>RADIOLOCATION</w:t>
            </w:r>
          </w:p>
          <w:p w14:paraId="1D6BE2E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  5.470</w:t>
            </w:r>
          </w:p>
          <w:p w14:paraId="4EECA7E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5.471</w:t>
            </w:r>
          </w:p>
        </w:tc>
      </w:tr>
    </w:tbl>
    <w:p w14:paraId="6DBF41CF" w14:textId="77777777" w:rsidR="00767EEF" w:rsidRPr="006C4F19" w:rsidRDefault="00767EEF" w:rsidP="00767EEF">
      <w:pPr>
        <w:pStyle w:val="Tablefin"/>
      </w:pPr>
    </w:p>
    <w:p w14:paraId="3DCE6069" w14:textId="77777777" w:rsidR="00A07758" w:rsidRPr="006C4F19" w:rsidRDefault="00A07758" w:rsidP="00767EEF">
      <w:pPr>
        <w:pStyle w:val="Note"/>
      </w:pPr>
      <w:r w:rsidRPr="006C4F19">
        <w:rPr>
          <w:b/>
        </w:rPr>
        <w:t>5.470</w:t>
      </w:r>
      <w:r w:rsidRPr="006C4F19">
        <w:rPr>
          <w:b/>
        </w:rPr>
        <w:tab/>
      </w:r>
      <w:r w:rsidRPr="006C4F19">
        <w:t>The use of the band 8 750-8 850 MHz by the aeronautical radionavigation service is limited to airborne Doppler navigation aids on a centre frequency of 8 800 </w:t>
      </w:r>
      <w:proofErr w:type="spellStart"/>
      <w:r w:rsidRPr="006C4F19">
        <w:t>MHz.</w:t>
      </w:r>
      <w:proofErr w:type="spellEnd"/>
    </w:p>
    <w:p w14:paraId="3155614E" w14:textId="77777777" w:rsidR="00A07758" w:rsidRPr="006C4F19" w:rsidRDefault="00A07758" w:rsidP="00767EEF">
      <w:pPr>
        <w:pStyle w:val="Note"/>
      </w:pPr>
      <w:r w:rsidRPr="006C4F19">
        <w:rPr>
          <w:b/>
        </w:rPr>
        <w:t>5.471</w:t>
      </w:r>
      <w:r w:rsidRPr="006C4F19">
        <w:rPr>
          <w:b/>
        </w:rPr>
        <w:tab/>
      </w:r>
      <w:r w:rsidRPr="006C4F19">
        <w:rPr>
          <w:i/>
        </w:rPr>
        <w:t>Additional allocation:  </w:t>
      </w:r>
      <w:r w:rsidRPr="006C4F19">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6C4F19">
        <w:rPr>
          <w:sz w:val="16"/>
        </w:rPr>
        <w:t>     (WRC</w:t>
      </w:r>
      <w:r w:rsidRPr="006C4F19">
        <w:rPr>
          <w:sz w:val="16"/>
        </w:rPr>
        <w:noBreakHyphen/>
        <w:t>15)</w:t>
      </w:r>
    </w:p>
    <w:p w14:paraId="3382C84D" w14:textId="77777777" w:rsidR="00A07758" w:rsidRPr="006C4F19" w:rsidRDefault="00A07758" w:rsidP="00AA78FC">
      <w:pPr>
        <w:pStyle w:val="Heading4"/>
      </w:pPr>
      <w:r w:rsidRPr="006C4F19">
        <w:t xml:space="preserve">5.2.9.2 </w:t>
      </w:r>
      <w:r w:rsidRPr="006C4F19">
        <w:tab/>
        <w:t xml:space="preserve">Related </w:t>
      </w:r>
      <w:r w:rsidRPr="00AA78FC">
        <w:t>ITU</w:t>
      </w:r>
      <w:r w:rsidRPr="006C4F19">
        <w:t>-R documents and aviation documents in the frequency band 8 750</w:t>
      </w:r>
      <w:r w:rsidRPr="006C4F19">
        <w:noBreakHyphen/>
        <w:t>8 850 MHz</w:t>
      </w:r>
    </w:p>
    <w:p w14:paraId="3B4AF915" w14:textId="77777777" w:rsidR="00A07758" w:rsidRPr="006C4F19" w:rsidRDefault="00A07758" w:rsidP="004C7D4D">
      <w:r w:rsidRPr="006C4F19">
        <w:rPr>
          <w:szCs w:val="24"/>
        </w:rPr>
        <w:t>Recommendation ITU-R M.1796-2 contains characteristics and protection criteria for systems operating in the aeronautical radionavigation and radiolocations services in the band 8 500</w:t>
      </w:r>
      <w:r w:rsidRPr="006C4F19">
        <w:rPr>
          <w:szCs w:val="24"/>
        </w:rPr>
        <w:noBreakHyphen/>
        <w:t xml:space="preserve">10 680 MHz and includes characteristics for a DAA radar that operates in the band </w:t>
      </w:r>
      <w:r w:rsidRPr="006C4F19">
        <w:t>8 750</w:t>
      </w:r>
      <w:r w:rsidRPr="006C4F19">
        <w:noBreakHyphen/>
        <w:t xml:space="preserve">8 850 </w:t>
      </w:r>
      <w:proofErr w:type="spellStart"/>
      <w:r w:rsidRPr="006C4F19">
        <w:t>MHz.</w:t>
      </w:r>
      <w:proofErr w:type="spellEnd"/>
      <w:r w:rsidRPr="006C4F19">
        <w:t xml:space="preserve">  Technical Standard Order C212</w:t>
      </w:r>
      <w:r w:rsidRPr="006C4F19">
        <w:rPr>
          <w:position w:val="6"/>
          <w:sz w:val="18"/>
        </w:rPr>
        <w:footnoteReference w:id="11"/>
      </w:r>
      <w:r w:rsidRPr="006C4F19">
        <w:t xml:space="preserve"> contains the aviation standards for airborne DAA radars operating in the aeronautical radionavigation service in various bands including the band 8 750-8 850 </w:t>
      </w:r>
      <w:proofErr w:type="spellStart"/>
      <w:r w:rsidRPr="006C4F19">
        <w:t>MHz.</w:t>
      </w:r>
      <w:proofErr w:type="spellEnd"/>
      <w:r w:rsidRPr="006C4F19">
        <w:t xml:space="preserve"> The aeronautical radionavigation service in the band 8 750-8 850 </w:t>
      </w:r>
      <w:r w:rsidRPr="006C4F19">
        <w:rPr>
          <w:szCs w:val="24"/>
        </w:rPr>
        <w:t>MHz</w:t>
      </w:r>
      <w:r w:rsidRPr="006C4F19">
        <w:t xml:space="preserve"> is also used for systems that provide weather information for pilots onboard aircraft.  Information on these weather detection systems </w:t>
      </w:r>
      <w:r w:rsidRPr="006C4F19">
        <w:rPr>
          <w:szCs w:val="24"/>
        </w:rPr>
        <w:t>can be found in and Technical Standard Order C65a</w:t>
      </w:r>
      <w:r w:rsidRPr="006C4F19">
        <w:rPr>
          <w:position w:val="6"/>
          <w:sz w:val="18"/>
          <w:szCs w:val="24"/>
        </w:rPr>
        <w:footnoteReference w:id="12"/>
      </w:r>
      <w:r w:rsidRPr="006C4F19">
        <w:rPr>
          <w:szCs w:val="24"/>
        </w:rPr>
        <w:t>.</w:t>
      </w:r>
    </w:p>
    <w:p w14:paraId="46425C91" w14:textId="77777777" w:rsidR="00A07758" w:rsidRPr="006C4F19" w:rsidRDefault="00A07758" w:rsidP="009A3D29">
      <w:pPr>
        <w:pStyle w:val="Heading4"/>
      </w:pPr>
      <w:r w:rsidRPr="006C4F19">
        <w:lastRenderedPageBreak/>
        <w:t>5.2.9.3</w:t>
      </w:r>
      <w:r w:rsidRPr="006C4F19">
        <w:tab/>
        <w:t>Suitability of the frequency band 8 750-8 850 MHz for ground based detect and avoid systems</w:t>
      </w:r>
    </w:p>
    <w:p w14:paraId="7AE5FA84" w14:textId="77777777" w:rsidR="00A07758" w:rsidRPr="006C4F19" w:rsidRDefault="00A07758" w:rsidP="004C7D4D">
      <w:r w:rsidRPr="006C4F19">
        <w:t xml:space="preserve">Operation of a ground based DAA systems is not suitable due to the airborne only restriction in RR No. </w:t>
      </w:r>
      <w:r w:rsidRPr="006C4F19">
        <w:rPr>
          <w:b/>
          <w:bCs/>
        </w:rPr>
        <w:t>5.470</w:t>
      </w:r>
      <w:r w:rsidRPr="006C4F19">
        <w:t xml:space="preserve"> in the frequency band 8 750-8 850 </w:t>
      </w:r>
      <w:proofErr w:type="spellStart"/>
      <w:r w:rsidRPr="006C4F19">
        <w:t>MHz.</w:t>
      </w:r>
      <w:proofErr w:type="spellEnd"/>
    </w:p>
    <w:p w14:paraId="63C8A3F8" w14:textId="77777777" w:rsidR="00A07758" w:rsidRPr="006C4F19" w:rsidRDefault="00A07758" w:rsidP="004C7D4D">
      <w:pPr>
        <w:pStyle w:val="Heading3"/>
      </w:pPr>
      <w:r w:rsidRPr="006C4F19">
        <w:t>5.2.10</w:t>
      </w:r>
      <w:r w:rsidRPr="006C4F19">
        <w:tab/>
      </w:r>
      <w:r w:rsidRPr="006C4F19">
        <w:rPr>
          <w:rFonts w:eastAsiaTheme="minorEastAsia"/>
          <w:color w:val="000000" w:themeColor="text1"/>
          <w:szCs w:val="22"/>
          <w:lang w:eastAsia="zh-CN"/>
        </w:rPr>
        <w:t>Frequency band 9</w:t>
      </w:r>
      <w:r w:rsidRPr="006C4F19">
        <w:t> 000-9 200 MHz</w:t>
      </w:r>
    </w:p>
    <w:p w14:paraId="2347516A" w14:textId="77777777" w:rsidR="00A07758" w:rsidRPr="006C4F19" w:rsidRDefault="00A07758" w:rsidP="009A3D29">
      <w:pPr>
        <w:pStyle w:val="Heading4"/>
      </w:pPr>
      <w:r w:rsidRPr="006C4F19">
        <w:t>5.2.10.1</w:t>
      </w:r>
      <w:r w:rsidRPr="006C4F19">
        <w:tab/>
      </w:r>
      <w:r w:rsidRPr="006C4F19">
        <w:rPr>
          <w:webHidden/>
        </w:rPr>
        <w:t>Allocation to operate detect and avoid</w:t>
      </w:r>
      <w:r w:rsidRPr="006C4F19">
        <w:t xml:space="preserve"> and other services in the frequency band 9 000-9 200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5107171A" w14:textId="77777777" w:rsidTr="004C7D4D">
        <w:trPr>
          <w:cantSplit/>
          <w:jc w:val="center"/>
        </w:trPr>
        <w:tc>
          <w:tcPr>
            <w:tcW w:w="9299" w:type="dxa"/>
            <w:gridSpan w:val="3"/>
            <w:tcBorders>
              <w:top w:val="single" w:sz="6" w:space="0" w:color="auto"/>
              <w:left w:val="single" w:sz="4" w:space="0" w:color="auto"/>
              <w:bottom w:val="single" w:sz="4" w:space="0" w:color="auto"/>
              <w:right w:val="single" w:sz="4" w:space="0" w:color="auto"/>
            </w:tcBorders>
            <w:hideMark/>
          </w:tcPr>
          <w:p w14:paraId="7D195CB9" w14:textId="77777777" w:rsidR="00A07758" w:rsidRPr="006C4F19" w:rsidRDefault="00A07758" w:rsidP="004C7D4D">
            <w:pPr>
              <w:pStyle w:val="Tablehead"/>
            </w:pPr>
            <w:r w:rsidRPr="006C4F19">
              <w:t>Allocation to services</w:t>
            </w:r>
          </w:p>
        </w:tc>
      </w:tr>
      <w:tr w:rsidR="00A07758" w:rsidRPr="006C4F19" w14:paraId="66A6E778" w14:textId="77777777" w:rsidTr="004C7D4D">
        <w:trPr>
          <w:cantSplit/>
          <w:jc w:val="center"/>
        </w:trPr>
        <w:tc>
          <w:tcPr>
            <w:tcW w:w="3100" w:type="dxa"/>
            <w:tcBorders>
              <w:top w:val="single" w:sz="4" w:space="0" w:color="auto"/>
              <w:left w:val="single" w:sz="4" w:space="0" w:color="auto"/>
              <w:bottom w:val="single" w:sz="4" w:space="0" w:color="auto"/>
              <w:right w:val="single" w:sz="6" w:space="0" w:color="auto"/>
            </w:tcBorders>
            <w:hideMark/>
          </w:tcPr>
          <w:p w14:paraId="180E0E99" w14:textId="77777777" w:rsidR="00A07758" w:rsidRPr="006C4F19" w:rsidRDefault="00A07758" w:rsidP="004C7D4D">
            <w:pPr>
              <w:pStyle w:val="Tablehead"/>
            </w:pPr>
            <w:r w:rsidRPr="006C4F19">
              <w:t>Region 1</w:t>
            </w:r>
          </w:p>
        </w:tc>
        <w:tc>
          <w:tcPr>
            <w:tcW w:w="3099" w:type="dxa"/>
            <w:tcBorders>
              <w:top w:val="single" w:sz="4" w:space="0" w:color="auto"/>
              <w:left w:val="single" w:sz="6" w:space="0" w:color="auto"/>
              <w:bottom w:val="single" w:sz="4" w:space="0" w:color="auto"/>
              <w:right w:val="single" w:sz="6" w:space="0" w:color="auto"/>
            </w:tcBorders>
            <w:hideMark/>
          </w:tcPr>
          <w:p w14:paraId="6E52C85D" w14:textId="77777777" w:rsidR="00A07758" w:rsidRPr="006C4F19" w:rsidRDefault="00A07758" w:rsidP="004C7D4D">
            <w:pPr>
              <w:pStyle w:val="Tablehead"/>
            </w:pPr>
            <w:r w:rsidRPr="006C4F19">
              <w:t>Region 2</w:t>
            </w:r>
          </w:p>
        </w:tc>
        <w:tc>
          <w:tcPr>
            <w:tcW w:w="3100" w:type="dxa"/>
            <w:tcBorders>
              <w:top w:val="single" w:sz="4" w:space="0" w:color="auto"/>
              <w:left w:val="single" w:sz="6" w:space="0" w:color="auto"/>
              <w:bottom w:val="single" w:sz="4" w:space="0" w:color="auto"/>
              <w:right w:val="single" w:sz="4" w:space="0" w:color="auto"/>
            </w:tcBorders>
            <w:hideMark/>
          </w:tcPr>
          <w:p w14:paraId="78DD8E3E" w14:textId="77777777" w:rsidR="00A07758" w:rsidRPr="006C4F19" w:rsidRDefault="00A07758" w:rsidP="004C7D4D">
            <w:pPr>
              <w:pStyle w:val="Tablehead"/>
            </w:pPr>
            <w:r w:rsidRPr="006C4F19">
              <w:t>Region 3</w:t>
            </w:r>
          </w:p>
        </w:tc>
      </w:tr>
      <w:tr w:rsidR="00A07758" w:rsidRPr="006C4F19" w14:paraId="4F14A3F6"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C0AC5AE" w14:textId="77777777" w:rsidR="00A07758" w:rsidRPr="006C4F19" w:rsidRDefault="00A07758" w:rsidP="004C7D4D">
            <w:pPr>
              <w:pStyle w:val="TableTextS5"/>
              <w:rPr>
                <w:color w:val="000000"/>
              </w:rPr>
            </w:pPr>
            <w:r w:rsidRPr="006C4F19">
              <w:rPr>
                <w:rStyle w:val="Tablefreq"/>
              </w:rPr>
              <w:t>9 000-9 200</w:t>
            </w:r>
            <w:r w:rsidRPr="006C4F19">
              <w:rPr>
                <w:color w:val="000000"/>
              </w:rPr>
              <w:tab/>
              <w:t>RADIOLOCATION</w:t>
            </w:r>
          </w:p>
          <w:p w14:paraId="344E6AF2"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5.337</w:t>
            </w:r>
          </w:p>
          <w:p w14:paraId="3F698B5F" w14:textId="77777777" w:rsidR="00A07758" w:rsidRPr="006C4F19" w:rsidRDefault="00A07758" w:rsidP="004C7D4D">
            <w:pPr>
              <w:pStyle w:val="TableTextS5"/>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5.471  5.473A</w:t>
            </w:r>
          </w:p>
        </w:tc>
      </w:tr>
    </w:tbl>
    <w:p w14:paraId="65E2F626" w14:textId="77777777" w:rsidR="00A07758" w:rsidRPr="006C4F19" w:rsidRDefault="00A07758" w:rsidP="004C7D4D">
      <w:pPr>
        <w:pStyle w:val="Tablefin"/>
      </w:pPr>
    </w:p>
    <w:p w14:paraId="4F09EB37" w14:textId="77777777" w:rsidR="00A07758" w:rsidRPr="006C4F19" w:rsidRDefault="00A07758" w:rsidP="009F66CC">
      <w:pPr>
        <w:pStyle w:val="Note"/>
      </w:pPr>
      <w:r w:rsidRPr="006C4F19">
        <w:rPr>
          <w:b/>
        </w:rPr>
        <w:t>5.</w:t>
      </w:r>
      <w:r w:rsidRPr="006C4F19">
        <w:rPr>
          <w:rStyle w:val="Artdef"/>
        </w:rPr>
        <w:t>337</w:t>
      </w:r>
      <w:r w:rsidRPr="006C4F19">
        <w:tab/>
        <w:t>The use of the bands 1 300-1 350 MHz, 2 700-2 900 MHz and 9 000-9 200 MHz by the aeronautical radionavigation service is restricted to ground-based radars and to associated airborne transponders which transmit only on frequencies in these bands and only when actuated by radars operating in the same band.</w:t>
      </w:r>
    </w:p>
    <w:p w14:paraId="4A918DE6" w14:textId="77777777" w:rsidR="00A07758" w:rsidRPr="006C4F19" w:rsidRDefault="00A07758" w:rsidP="004C7D4D">
      <w:pPr>
        <w:pStyle w:val="Note"/>
        <w:rPr>
          <w:rStyle w:val="Artdef"/>
          <w:b w:val="0"/>
        </w:rPr>
      </w:pPr>
      <w:r w:rsidRPr="006C4F19">
        <w:rPr>
          <w:rStyle w:val="Artdef"/>
        </w:rPr>
        <w:t>5.471</w:t>
      </w:r>
      <w:r w:rsidRPr="006C4F19">
        <w:rPr>
          <w:rStyle w:val="Artdef"/>
        </w:rPr>
        <w:tab/>
      </w:r>
      <w:r w:rsidRPr="006C4F19">
        <w:rPr>
          <w:i/>
        </w:rPr>
        <w:t>Additional allocation:  </w:t>
      </w:r>
      <w:r w:rsidRPr="006C4F19">
        <w:t>in Algeria, Germany, Bahrain, Belgium, China, Egypt, the United Arab Emirates, France, Greece, Indonesia, Iran (Islamic Republic of), Libya, the Netherlands, Qatar and Sudan, the frequency bands 8 825-8 850 MHz and 9 000-9 200 MHz are also allocated to the maritime radionavigation service, on a primary basis, for use by shore-based radars only.</w:t>
      </w:r>
      <w:r w:rsidRPr="006C4F19">
        <w:rPr>
          <w:sz w:val="16"/>
        </w:rPr>
        <w:t>     (WRC</w:t>
      </w:r>
      <w:r w:rsidRPr="006C4F19">
        <w:rPr>
          <w:sz w:val="16"/>
        </w:rPr>
        <w:noBreakHyphen/>
        <w:t>15)</w:t>
      </w:r>
    </w:p>
    <w:p w14:paraId="4CFD8021" w14:textId="77777777" w:rsidR="00A07758" w:rsidRPr="006C4F19" w:rsidRDefault="00A07758" w:rsidP="004C7D4D">
      <w:pPr>
        <w:pStyle w:val="Note"/>
      </w:pPr>
      <w:r w:rsidRPr="006C4F19">
        <w:rPr>
          <w:rStyle w:val="Artdef"/>
        </w:rPr>
        <w:t>5.473A</w:t>
      </w:r>
      <w:r w:rsidRPr="006C4F19">
        <w:rPr>
          <w:rStyle w:val="Artdef"/>
        </w:rPr>
        <w:tab/>
      </w:r>
      <w:r w:rsidRPr="006C4F19">
        <w:t xml:space="preserve">In the band 9 000-9 200 MHz, stations operating in the radiolocation service shall not cause harmful interference to, nor claim protection from, systems identified in No. </w:t>
      </w:r>
      <w:r w:rsidRPr="006C4F19">
        <w:rPr>
          <w:b/>
          <w:bCs/>
        </w:rPr>
        <w:t xml:space="preserve">5.337 </w:t>
      </w:r>
      <w:r w:rsidRPr="006C4F19">
        <w:t xml:space="preserve">operating in the aeronautical radionavigation service, or radar systems in the maritime radionavigation service operating in this band on a primary basis in the countries listed in No. </w:t>
      </w:r>
      <w:r w:rsidRPr="006C4F19">
        <w:rPr>
          <w:b/>
          <w:bCs/>
        </w:rPr>
        <w:t>5.471</w:t>
      </w:r>
      <w:r w:rsidRPr="006C4F19">
        <w:t>.</w:t>
      </w:r>
      <w:r w:rsidRPr="006C4F19">
        <w:rPr>
          <w:sz w:val="16"/>
        </w:rPr>
        <w:t>     (WRC-07)</w:t>
      </w:r>
    </w:p>
    <w:p w14:paraId="34294815" w14:textId="77777777" w:rsidR="00A07758" w:rsidRPr="006C4F19" w:rsidRDefault="00A07758" w:rsidP="00767EEF">
      <w:pPr>
        <w:pStyle w:val="Heading4"/>
      </w:pPr>
      <w:r w:rsidRPr="006C4F19">
        <w:t xml:space="preserve">5.2.10.2 </w:t>
      </w:r>
      <w:r w:rsidRPr="006C4F19">
        <w:tab/>
        <w:t>Related ITU-R documents and aviation documents in the frequency band 9 000</w:t>
      </w:r>
      <w:r w:rsidRPr="006C4F19">
        <w:noBreakHyphen/>
        <w:t>9 200 MHz</w:t>
      </w:r>
    </w:p>
    <w:p w14:paraId="2EBF1C28" w14:textId="77777777" w:rsidR="00A07758" w:rsidRPr="006C4F19" w:rsidRDefault="00A07758" w:rsidP="004C7D4D">
      <w:pPr>
        <w:rPr>
          <w:sz w:val="22"/>
          <w:szCs w:val="22"/>
        </w:rPr>
      </w:pPr>
      <w:r w:rsidRPr="006C4F19">
        <w:rPr>
          <w:szCs w:val="24"/>
        </w:rPr>
        <w:t>Recommendation ITU-R M.1796-2 contains characteristics and protection criteria for systems operating in the aeronautical radionavigation and radiolocations services in the band 8 500</w:t>
      </w:r>
      <w:r w:rsidRPr="006C4F19">
        <w:rPr>
          <w:szCs w:val="24"/>
        </w:rPr>
        <w:noBreakHyphen/>
        <w:t xml:space="preserve">10 680 MHz and includes characteristics for </w:t>
      </w:r>
      <w:r w:rsidRPr="006C4F19">
        <w:rPr>
          <w:sz w:val="22"/>
          <w:szCs w:val="22"/>
        </w:rPr>
        <w:t xml:space="preserve">precision approach and landing radar, </w:t>
      </w:r>
      <w:r w:rsidRPr="006C4F19">
        <w:rPr>
          <w:sz w:val="22"/>
          <w:szCs w:val="22"/>
          <w:lang w:eastAsia="zh-CN"/>
        </w:rPr>
        <w:t>Airport surveillance radar, and Airport surface detection equipment (ASDE) radars.</w:t>
      </w:r>
    </w:p>
    <w:p w14:paraId="74A7EBCA" w14:textId="77777777" w:rsidR="00A07758" w:rsidRPr="006C4F19" w:rsidRDefault="00A07758" w:rsidP="00767EEF">
      <w:pPr>
        <w:pStyle w:val="Heading4"/>
      </w:pPr>
      <w:r w:rsidRPr="006C4F19">
        <w:t>5.2.10.3</w:t>
      </w:r>
      <w:r w:rsidRPr="006C4F19">
        <w:tab/>
      </w:r>
      <w:r w:rsidRPr="006C4F19">
        <w:rPr>
          <w:rFonts w:eastAsiaTheme="minorEastAsia"/>
          <w:lang w:eastAsia="zh-CN"/>
        </w:rPr>
        <w:t>Suitability of the frequency band 9 000-9 200 MHz for ground based detect &amp; avoid systems</w:t>
      </w:r>
    </w:p>
    <w:p w14:paraId="690DAC9A" w14:textId="77777777" w:rsidR="00A07758" w:rsidRPr="006C4F19" w:rsidRDefault="00A07758" w:rsidP="004C7D4D">
      <w:r w:rsidRPr="006C4F19">
        <w:t>No restriction in the RR.</w:t>
      </w:r>
    </w:p>
    <w:p w14:paraId="4CA3727A" w14:textId="77777777" w:rsidR="00A07758" w:rsidRPr="006C4F19" w:rsidRDefault="00A07758" w:rsidP="004C7D4D">
      <w:r w:rsidRPr="006C4F19">
        <w:t>Noting that the use of the radiolocation service shall not cause harmful interference to nor claim protection from the aeronautical radionavigation service, the band 9 000-9 200 </w:t>
      </w:r>
      <w:r w:rsidRPr="006C4F19">
        <w:rPr>
          <w:szCs w:val="24"/>
        </w:rPr>
        <w:t>MHz</w:t>
      </w:r>
      <w:r w:rsidRPr="006C4F19">
        <w:t xml:space="preserve"> is suitable for operation of ground based DAA systems.</w:t>
      </w:r>
    </w:p>
    <w:p w14:paraId="356B86B1" w14:textId="77777777" w:rsidR="00A07758" w:rsidRPr="006C4F19" w:rsidRDefault="00A07758" w:rsidP="004C7D4D">
      <w:r w:rsidRPr="006C4F19">
        <w:t>DAA systems need to be compatible with existing aviation surveillance radar system that operate in the frequency band 9 000-9 200 </w:t>
      </w:r>
      <w:r w:rsidRPr="006C4F19">
        <w:rPr>
          <w:szCs w:val="24"/>
        </w:rPr>
        <w:t>MHz</w:t>
      </w:r>
      <w:r w:rsidRPr="006C4F19">
        <w:t xml:space="preserve"> and colocation of a DAA system with existing aviation surveillance radars that operates in this band may be difficult.</w:t>
      </w:r>
    </w:p>
    <w:p w14:paraId="791AFC01" w14:textId="77777777" w:rsidR="00A07758" w:rsidRPr="006C4F19" w:rsidRDefault="00A07758" w:rsidP="004C7D4D">
      <w:r w:rsidRPr="006C4F19">
        <w:t>In some administrations maritime radionavigation radar systems for use by shore-based radars are also allocated and coordination of DAA operations with these maritime radars is required.</w:t>
      </w:r>
    </w:p>
    <w:p w14:paraId="1B42AC0D" w14:textId="77777777" w:rsidR="00A07758" w:rsidRPr="006C4F19" w:rsidRDefault="00A07758" w:rsidP="004C7D4D">
      <w:pPr>
        <w:pStyle w:val="Heading3"/>
      </w:pPr>
      <w:r w:rsidRPr="006C4F19">
        <w:lastRenderedPageBreak/>
        <w:t>5.2.11</w:t>
      </w:r>
      <w:r w:rsidRPr="006C4F19">
        <w:tab/>
      </w:r>
      <w:r w:rsidRPr="006C4F19">
        <w:rPr>
          <w:rFonts w:eastAsiaTheme="minorEastAsia"/>
          <w:color w:val="000000" w:themeColor="text1"/>
          <w:szCs w:val="22"/>
          <w:lang w:eastAsia="zh-CN"/>
        </w:rPr>
        <w:t xml:space="preserve">Frequency band </w:t>
      </w:r>
      <w:r w:rsidRPr="006C4F19">
        <w:t>9 300-9 800 MHz</w:t>
      </w:r>
    </w:p>
    <w:p w14:paraId="67CF2199" w14:textId="77777777" w:rsidR="00A07758" w:rsidRPr="006C4F19" w:rsidRDefault="00A07758" w:rsidP="009A3D29">
      <w:pPr>
        <w:pStyle w:val="Heading4"/>
      </w:pPr>
      <w:r w:rsidRPr="006C4F19">
        <w:t>5.2.11.1</w:t>
      </w:r>
      <w:r w:rsidRPr="006C4F19">
        <w:tab/>
        <w:t>Allocations to operate detect and avoid and other services in the frequency band 9 300</w:t>
      </w:r>
      <w:r w:rsidRPr="006C4F19">
        <w:noBreakHyphen/>
        <w:t>9 800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07758" w:rsidRPr="006C4F19" w14:paraId="548FBECA" w14:textId="77777777" w:rsidTr="00C23AE1">
        <w:trPr>
          <w:cantSplit/>
          <w:jc w:val="center"/>
        </w:trPr>
        <w:tc>
          <w:tcPr>
            <w:tcW w:w="9299" w:type="dxa"/>
            <w:gridSpan w:val="3"/>
            <w:hideMark/>
          </w:tcPr>
          <w:p w14:paraId="1048D13D"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2AAFCDFE" w14:textId="77777777" w:rsidTr="00C23AE1">
        <w:trPr>
          <w:cantSplit/>
          <w:jc w:val="center"/>
        </w:trPr>
        <w:tc>
          <w:tcPr>
            <w:tcW w:w="3100" w:type="dxa"/>
            <w:hideMark/>
          </w:tcPr>
          <w:p w14:paraId="29973CF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99" w:type="dxa"/>
            <w:hideMark/>
          </w:tcPr>
          <w:p w14:paraId="2A0B0462"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hideMark/>
          </w:tcPr>
          <w:p w14:paraId="03B3FAF9"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57648C36" w14:textId="77777777" w:rsidTr="00C23AE1">
        <w:trPr>
          <w:cantSplit/>
          <w:jc w:val="center"/>
        </w:trPr>
        <w:tc>
          <w:tcPr>
            <w:tcW w:w="9299" w:type="dxa"/>
            <w:gridSpan w:val="3"/>
            <w:hideMark/>
          </w:tcPr>
          <w:p w14:paraId="357E5135" w14:textId="77777777" w:rsidR="00A07758" w:rsidRPr="006C4F19" w:rsidRDefault="00A07758" w:rsidP="004C7D4D">
            <w:pPr>
              <w:tabs>
                <w:tab w:val="clear" w:pos="1134"/>
                <w:tab w:val="clear" w:pos="1871"/>
                <w:tab w:val="clear" w:pos="2268"/>
                <w:tab w:val="left" w:pos="2977"/>
                <w:tab w:val="left" w:pos="3266"/>
              </w:tabs>
              <w:spacing w:before="30" w:after="30"/>
              <w:ind w:left="170" w:hanging="170"/>
              <w:rPr>
                <w:sz w:val="20"/>
              </w:rPr>
            </w:pPr>
            <w:r w:rsidRPr="006C4F19">
              <w:rPr>
                <w:b/>
                <w:sz w:val="20"/>
              </w:rPr>
              <w:t>9 300-9 500</w:t>
            </w:r>
            <w:r w:rsidRPr="006C4F19">
              <w:rPr>
                <w:color w:val="000000"/>
                <w:sz w:val="20"/>
              </w:rPr>
              <w:tab/>
            </w:r>
            <w:r w:rsidRPr="006C4F19">
              <w:rPr>
                <w:sz w:val="20"/>
              </w:rPr>
              <w:t>EARTH EXPLORATION-SATELLITE (active)</w:t>
            </w:r>
          </w:p>
          <w:p w14:paraId="49FE201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RADIOLOCATION</w:t>
            </w:r>
          </w:p>
          <w:p w14:paraId="3522EBC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17BBF2B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sz w:val="20"/>
              </w:rPr>
              <w:tab/>
            </w:r>
            <w:r w:rsidRPr="006C4F19">
              <w:rPr>
                <w:sz w:val="20"/>
              </w:rPr>
              <w:tab/>
            </w:r>
            <w:r w:rsidRPr="006C4F19">
              <w:rPr>
                <w:sz w:val="20"/>
              </w:rPr>
              <w:tab/>
            </w:r>
            <w:r w:rsidRPr="006C4F19">
              <w:rPr>
                <w:sz w:val="20"/>
              </w:rPr>
              <w:tab/>
              <w:t>SPACE RESEARCH (active)</w:t>
            </w:r>
          </w:p>
          <w:p w14:paraId="205AD33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5.427  5.474  5.475  5.475A  5.475B  5.476A</w:t>
            </w:r>
          </w:p>
        </w:tc>
      </w:tr>
      <w:tr w:rsidR="00A07758" w:rsidRPr="006C4F19" w14:paraId="7B3AB295" w14:textId="77777777" w:rsidTr="00C23AE1">
        <w:trPr>
          <w:cantSplit/>
          <w:jc w:val="center"/>
        </w:trPr>
        <w:tc>
          <w:tcPr>
            <w:tcW w:w="9299" w:type="dxa"/>
            <w:gridSpan w:val="3"/>
            <w:hideMark/>
          </w:tcPr>
          <w:p w14:paraId="4763E12A" w14:textId="77777777" w:rsidR="00A07758" w:rsidRPr="006C4F19" w:rsidRDefault="00A07758" w:rsidP="004C7D4D">
            <w:pPr>
              <w:tabs>
                <w:tab w:val="clear" w:pos="1134"/>
                <w:tab w:val="clear" w:pos="1871"/>
                <w:tab w:val="clear" w:pos="2268"/>
                <w:tab w:val="left" w:pos="2977"/>
                <w:tab w:val="left" w:pos="3266"/>
              </w:tabs>
              <w:spacing w:before="30" w:after="30"/>
              <w:ind w:left="170" w:hanging="170"/>
              <w:rPr>
                <w:color w:val="000000"/>
                <w:sz w:val="20"/>
              </w:rPr>
            </w:pPr>
            <w:r w:rsidRPr="006C4F19">
              <w:rPr>
                <w:b/>
                <w:sz w:val="20"/>
              </w:rPr>
              <w:t>9 500-9 800</w:t>
            </w:r>
            <w:r w:rsidRPr="006C4F19">
              <w:rPr>
                <w:color w:val="000000"/>
                <w:sz w:val="20"/>
              </w:rPr>
              <w:tab/>
              <w:t>EARTH EXPLORATION-SATELLITE (active)</w:t>
            </w:r>
          </w:p>
          <w:p w14:paraId="5DC1D12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RADIOLOCATION</w:t>
            </w:r>
          </w:p>
          <w:p w14:paraId="6F8207FB"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6A790C3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 (active)</w:t>
            </w:r>
          </w:p>
          <w:p w14:paraId="40D6605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5.476A</w:t>
            </w:r>
          </w:p>
        </w:tc>
      </w:tr>
    </w:tbl>
    <w:p w14:paraId="15E1FB30" w14:textId="77777777" w:rsidR="00A07758" w:rsidRPr="006C4F19" w:rsidRDefault="00A07758" w:rsidP="004C7D4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p w14:paraId="196E1A0F" w14:textId="77777777" w:rsidR="00A07758" w:rsidRPr="006C4F19" w:rsidRDefault="00A07758" w:rsidP="009F66CC">
      <w:pPr>
        <w:pStyle w:val="Note"/>
      </w:pPr>
      <w:r w:rsidRPr="006C4F19">
        <w:rPr>
          <w:b/>
        </w:rPr>
        <w:t>5.</w:t>
      </w:r>
      <w:r w:rsidRPr="006C4F19">
        <w:rPr>
          <w:rStyle w:val="Artdef"/>
        </w:rPr>
        <w:t>427</w:t>
      </w:r>
      <w:r w:rsidRPr="006C4F19">
        <w:tab/>
        <w:t xml:space="preserve">In the bands 2 900-3 100 MHz and 9 300-9 500 MHz, the response from radar transponders shall not be capable of being confused with the response from radar beacons (racons) and shall not cause interference to ship or aeronautical radars in the radionavigation service, having regard, however, to No. </w:t>
      </w:r>
      <w:r w:rsidRPr="006C4F19">
        <w:rPr>
          <w:b/>
        </w:rPr>
        <w:t>4.9</w:t>
      </w:r>
      <w:r w:rsidRPr="006C4F19">
        <w:t>.</w:t>
      </w:r>
    </w:p>
    <w:p w14:paraId="2FEA7F14" w14:textId="77777777" w:rsidR="00A07758" w:rsidRPr="006C4F19" w:rsidRDefault="00A07758" w:rsidP="009F66CC">
      <w:pPr>
        <w:pStyle w:val="Note"/>
      </w:pPr>
      <w:r w:rsidRPr="006C4F19">
        <w:rPr>
          <w:b/>
        </w:rPr>
        <w:t>5.474</w:t>
      </w:r>
      <w:r w:rsidRPr="006C4F19">
        <w:tab/>
        <w:t xml:space="preserve">In the band 9 200-9 500 MHz, search and rescue transponders (SART) may be used, having due regard to the appropriate ITU-R Recommendation (see also Article </w:t>
      </w:r>
      <w:r w:rsidRPr="006C4F19">
        <w:rPr>
          <w:b/>
        </w:rPr>
        <w:t>31</w:t>
      </w:r>
      <w:r w:rsidRPr="006C4F19">
        <w:t>).</w:t>
      </w:r>
    </w:p>
    <w:p w14:paraId="5219DCA2" w14:textId="77777777" w:rsidR="00A07758" w:rsidRPr="006C4F19" w:rsidRDefault="00A07758" w:rsidP="009F66CC">
      <w:pPr>
        <w:pStyle w:val="Note"/>
      </w:pPr>
      <w:r w:rsidRPr="006C4F19">
        <w:rPr>
          <w:b/>
        </w:rPr>
        <w:t>5.475</w:t>
      </w:r>
      <w:r w:rsidRPr="006C4F19">
        <w:rPr>
          <w:b/>
        </w:rPr>
        <w:tab/>
      </w:r>
      <w:r w:rsidRPr="006C4F19">
        <w:t>The use of the band 9 300-9 500 MHz by the aeronautical radionavigation service is limited to airborne weather radars and ground-based radars. In addition, ground-based radar beacons in the aeronautical radionavigation service are permitted in the band 9 300-9 320 MHz on condition that harmful interference is not caused to the maritime radionavigation service.</w:t>
      </w:r>
      <w:r w:rsidRPr="006C4F19">
        <w:rPr>
          <w:sz w:val="16"/>
        </w:rPr>
        <w:t>     (WRC-07)</w:t>
      </w:r>
    </w:p>
    <w:p w14:paraId="45321FCC" w14:textId="00C4E791" w:rsidR="00A07758" w:rsidRPr="006C4F19" w:rsidRDefault="00A07758" w:rsidP="009F66CC">
      <w:pPr>
        <w:pStyle w:val="Note"/>
      </w:pPr>
      <w:r w:rsidRPr="006C4F19">
        <w:rPr>
          <w:b/>
        </w:rPr>
        <w:t>5.</w:t>
      </w:r>
      <w:r w:rsidRPr="006C4F19">
        <w:rPr>
          <w:rStyle w:val="Artdef"/>
        </w:rPr>
        <w:t>475A</w:t>
      </w:r>
      <w:r w:rsidRPr="006C4F19">
        <w:tab/>
        <w:t>The use of the band 9 300-9 500 MHz by the Earth exploration-satellite service (active) and the space research service (active) is limited to systems requiring necessary bandwidth greater than 300 MHz that cannot be fully accommodated within the 9 500-9 800 MHz band.</w:t>
      </w:r>
      <w:r w:rsidRPr="006C4F19">
        <w:rPr>
          <w:sz w:val="16"/>
        </w:rPr>
        <w:t xml:space="preserve">      (WRC</w:t>
      </w:r>
      <w:r w:rsidRPr="006C4F19">
        <w:rPr>
          <w:sz w:val="16"/>
        </w:rPr>
        <w:noBreakHyphen/>
        <w:t>07)</w:t>
      </w:r>
    </w:p>
    <w:p w14:paraId="2EFAB2FF" w14:textId="77777777" w:rsidR="00A07758" w:rsidRPr="006C4F19" w:rsidRDefault="00A07758" w:rsidP="009F66CC">
      <w:pPr>
        <w:pStyle w:val="Note"/>
      </w:pPr>
      <w:r w:rsidRPr="006C4F19">
        <w:rPr>
          <w:b/>
        </w:rPr>
        <w:t>5.</w:t>
      </w:r>
      <w:r w:rsidRPr="006C4F19">
        <w:rPr>
          <w:rStyle w:val="Artdef"/>
        </w:rPr>
        <w:t>475B</w:t>
      </w:r>
      <w:r w:rsidRPr="006C4F19">
        <w:tab/>
        <w:t>In the band 9 300-9 500 MHz, stations operating in the radiolocation service shall not cause harmful interference to, nor claim protection from, radars operating in the radionavigation service in conformity with the Radio Regulations. Ground-based radars used for meteorological purposes have priority over other radiolocation uses.</w:t>
      </w:r>
      <w:r w:rsidRPr="006C4F19">
        <w:rPr>
          <w:sz w:val="16"/>
        </w:rPr>
        <w:t xml:space="preserve">      (WRC</w:t>
      </w:r>
      <w:r w:rsidRPr="006C4F19">
        <w:rPr>
          <w:sz w:val="16"/>
        </w:rPr>
        <w:noBreakHyphen/>
        <w:t>07)</w:t>
      </w:r>
    </w:p>
    <w:p w14:paraId="62B1AAF7" w14:textId="77777777" w:rsidR="00A07758" w:rsidRPr="006C4F19" w:rsidRDefault="00A07758" w:rsidP="009F66CC">
      <w:pPr>
        <w:pStyle w:val="Note"/>
      </w:pPr>
      <w:r w:rsidRPr="006C4F19">
        <w:rPr>
          <w:b/>
        </w:rPr>
        <w:t>5.</w:t>
      </w:r>
      <w:r w:rsidRPr="006C4F19">
        <w:rPr>
          <w:rStyle w:val="Artdef"/>
        </w:rPr>
        <w:t>476A</w:t>
      </w:r>
      <w:r w:rsidRPr="006C4F19">
        <w:rPr>
          <w:b/>
        </w:rPr>
        <w:tab/>
      </w:r>
      <w:r w:rsidRPr="006C4F19">
        <w:t>In the band 9 300-9 800 MHz, stations in the Earth exploration-satellite service (active) and space research service (active) shall not cause harmful interference to, nor claim protection from, stations of the radionavigation and radiolocation services.</w:t>
      </w:r>
      <w:r w:rsidRPr="006C4F19">
        <w:rPr>
          <w:sz w:val="16"/>
        </w:rPr>
        <w:t>     (WRC</w:t>
      </w:r>
      <w:r w:rsidRPr="006C4F19">
        <w:rPr>
          <w:sz w:val="16"/>
        </w:rPr>
        <w:noBreakHyphen/>
        <w:t>07)</w:t>
      </w:r>
    </w:p>
    <w:p w14:paraId="54F8A6C3" w14:textId="77777777" w:rsidR="00A07758" w:rsidRPr="006C4F19" w:rsidRDefault="00A07758" w:rsidP="004C7D4D">
      <w:pPr>
        <w:keepNext/>
        <w:keepLines/>
        <w:tabs>
          <w:tab w:val="clear" w:pos="1134"/>
        </w:tabs>
        <w:spacing w:before="200"/>
        <w:ind w:left="1134" w:hanging="1134"/>
        <w:outlineLvl w:val="3"/>
        <w:rPr>
          <w:b/>
        </w:rPr>
      </w:pPr>
      <w:r w:rsidRPr="006C4F19">
        <w:rPr>
          <w:b/>
        </w:rPr>
        <w:t xml:space="preserve">5.2.11.2 </w:t>
      </w:r>
      <w:r w:rsidRPr="006C4F19">
        <w:rPr>
          <w:b/>
        </w:rPr>
        <w:tab/>
        <w:t>Related ITU-R documents and aviation documents in the frequency band 9 300-9 800 MHz</w:t>
      </w:r>
    </w:p>
    <w:p w14:paraId="6222694B" w14:textId="77777777" w:rsidR="00A07758" w:rsidRPr="006C4F19" w:rsidRDefault="00A07758" w:rsidP="004C7D4D">
      <w:r w:rsidRPr="006C4F19">
        <w:rPr>
          <w:szCs w:val="24"/>
        </w:rPr>
        <w:t>Recommendation ITU-R M.1796-2 contains characteristics and protection criteria for systems operating in the aeronautical radionavigation and radiolocations services in the band 8 500</w:t>
      </w:r>
      <w:r w:rsidRPr="006C4F19">
        <w:rPr>
          <w:szCs w:val="24"/>
        </w:rPr>
        <w:noBreakHyphen/>
        <w:t xml:space="preserve">10 680 MHz and includes characteristics for a DAA radar that operates in the band </w:t>
      </w:r>
      <w:r w:rsidRPr="006C4F19">
        <w:t>9 300</w:t>
      </w:r>
      <w:r w:rsidRPr="006C4F19">
        <w:noBreakHyphen/>
        <w:t xml:space="preserve">9 500 </w:t>
      </w:r>
      <w:proofErr w:type="spellStart"/>
      <w:r w:rsidRPr="006C4F19">
        <w:t>MHz.</w:t>
      </w:r>
      <w:proofErr w:type="spellEnd"/>
      <w:r w:rsidRPr="006C4F19">
        <w:t xml:space="preserve">  Technical Standard Order C212</w:t>
      </w:r>
      <w:r w:rsidRPr="006C4F19">
        <w:rPr>
          <w:position w:val="6"/>
          <w:sz w:val="18"/>
        </w:rPr>
        <w:footnoteReference w:id="13"/>
      </w:r>
      <w:r w:rsidRPr="006C4F19">
        <w:t xml:space="preserve"> contains the aviation standards for airborne DAA radars operating in the aeronautical radionavigation service in various bands including the </w:t>
      </w:r>
      <w:r w:rsidRPr="006C4F19">
        <w:lastRenderedPageBreak/>
        <w:t xml:space="preserve">band 9 300-9 500 </w:t>
      </w:r>
      <w:proofErr w:type="spellStart"/>
      <w:r w:rsidRPr="006C4F19">
        <w:t>MHz.</w:t>
      </w:r>
      <w:proofErr w:type="spellEnd"/>
      <w:r w:rsidRPr="006C4F19">
        <w:t xml:space="preserve"> The aeronautical radionavigation service in the band 9 300-9 500 MHz is also used for systems that provide weather information for pilots onboard aircraft. Information on these weather detection systems </w:t>
      </w:r>
      <w:r w:rsidRPr="006C4F19">
        <w:rPr>
          <w:szCs w:val="24"/>
        </w:rPr>
        <w:t>can be found in and Technical Standard Order C63c</w:t>
      </w:r>
      <w:r w:rsidRPr="006C4F19">
        <w:rPr>
          <w:position w:val="6"/>
          <w:sz w:val="18"/>
          <w:szCs w:val="24"/>
        </w:rPr>
        <w:footnoteReference w:id="14"/>
      </w:r>
      <w:r w:rsidRPr="006C4F19">
        <w:rPr>
          <w:szCs w:val="24"/>
        </w:rPr>
        <w:t>.</w:t>
      </w:r>
    </w:p>
    <w:p w14:paraId="5D2E5602" w14:textId="77777777" w:rsidR="00A07758" w:rsidRPr="006C4F19" w:rsidRDefault="00A07758" w:rsidP="004C7D4D">
      <w:r w:rsidRPr="006C4F19">
        <w:t xml:space="preserve">Recommendations ITU-R RS.577, ITU-R RS.1166, and ITU-R RS.2105 apply to the Earth exploration-satellite (active) and space research (active) services in the bands 9 300-9 500 MHz and 9 500-9 800 </w:t>
      </w:r>
      <w:proofErr w:type="spellStart"/>
      <w:r w:rsidRPr="006C4F19">
        <w:t>MHz.</w:t>
      </w:r>
      <w:proofErr w:type="spellEnd"/>
    </w:p>
    <w:p w14:paraId="55A67CEB" w14:textId="77777777" w:rsidR="00A07758" w:rsidRPr="006C4F19" w:rsidRDefault="00A07758" w:rsidP="004C7D4D">
      <w:pPr>
        <w:keepNext/>
        <w:keepLines/>
        <w:tabs>
          <w:tab w:val="clear" w:pos="1134"/>
        </w:tabs>
        <w:spacing w:before="200"/>
        <w:ind w:left="1134" w:hanging="1134"/>
        <w:outlineLvl w:val="3"/>
        <w:rPr>
          <w:b/>
        </w:rPr>
      </w:pPr>
      <w:r w:rsidRPr="006C4F19">
        <w:rPr>
          <w:b/>
        </w:rPr>
        <w:t>5.2.11.3</w:t>
      </w:r>
      <w:r w:rsidRPr="006C4F19">
        <w:rPr>
          <w:b/>
        </w:rPr>
        <w:tab/>
        <w:t>Suitability of the frequency band 9 300-9 800 MHz for ground based detect and avoid systems</w:t>
      </w:r>
    </w:p>
    <w:p w14:paraId="6F131650" w14:textId="77777777" w:rsidR="00A07758" w:rsidRPr="006C4F19" w:rsidRDefault="00A07758" w:rsidP="004C7D4D">
      <w:pPr>
        <w:keepNext/>
        <w:keepLines/>
        <w:tabs>
          <w:tab w:val="clear" w:pos="1134"/>
        </w:tabs>
        <w:spacing w:before="200"/>
        <w:ind w:left="1134" w:hanging="1134"/>
        <w:outlineLvl w:val="2"/>
        <w:rPr>
          <w:b/>
        </w:rPr>
      </w:pPr>
      <w:r w:rsidRPr="006C4F19">
        <w:rPr>
          <w:b/>
        </w:rPr>
        <w:t>5.2.11.3.1</w:t>
      </w:r>
      <w:r w:rsidRPr="006C4F19">
        <w:rPr>
          <w:b/>
        </w:rPr>
        <w:tab/>
      </w:r>
      <w:r w:rsidRPr="006C4F19">
        <w:rPr>
          <w:b/>
          <w:szCs w:val="24"/>
        </w:rPr>
        <w:t>9 300-9 500 MHz</w:t>
      </w:r>
    </w:p>
    <w:p w14:paraId="4A4BFE30" w14:textId="77777777" w:rsidR="00A07758" w:rsidRPr="006C4F19" w:rsidRDefault="00A07758" w:rsidP="004C7D4D">
      <w:r w:rsidRPr="006C4F19">
        <w:t xml:space="preserve">Operation of ground based DAA systems in the band 9 300-9 500 MHz is not suitable due to restriction in RR No. </w:t>
      </w:r>
      <w:r w:rsidRPr="006C4F19">
        <w:rPr>
          <w:b/>
          <w:bCs/>
        </w:rPr>
        <w:t>5.475</w:t>
      </w:r>
      <w:r w:rsidRPr="006C4F19">
        <w:t xml:space="preserve"> limiting the aeronautical radionavigation service to airborne weather radars.</w:t>
      </w:r>
    </w:p>
    <w:p w14:paraId="60634C7B" w14:textId="77777777" w:rsidR="00A07758" w:rsidRPr="006C4F19" w:rsidRDefault="00A07758" w:rsidP="004C7D4D">
      <w:pPr>
        <w:keepNext/>
        <w:keepLines/>
        <w:tabs>
          <w:tab w:val="clear" w:pos="1134"/>
        </w:tabs>
        <w:spacing w:before="200"/>
        <w:ind w:left="1134" w:hanging="1134"/>
        <w:outlineLvl w:val="2"/>
        <w:rPr>
          <w:b/>
        </w:rPr>
      </w:pPr>
      <w:r w:rsidRPr="006C4F19">
        <w:rPr>
          <w:b/>
        </w:rPr>
        <w:t>5.2.11.3.2</w:t>
      </w:r>
      <w:r w:rsidRPr="006C4F19">
        <w:rPr>
          <w:b/>
        </w:rPr>
        <w:tab/>
      </w:r>
      <w:r w:rsidRPr="006C4F19">
        <w:rPr>
          <w:b/>
          <w:szCs w:val="24"/>
        </w:rPr>
        <w:t>9 500-9 800 MHz</w:t>
      </w:r>
    </w:p>
    <w:p w14:paraId="5C79EABE" w14:textId="77777777" w:rsidR="00A07758" w:rsidRPr="006C4F19" w:rsidRDefault="00A07758" w:rsidP="004C7D4D">
      <w:r w:rsidRPr="006C4F19">
        <w:t>No restriction in the RR.</w:t>
      </w:r>
    </w:p>
    <w:p w14:paraId="4C2F4F9E" w14:textId="77777777" w:rsidR="00A07758" w:rsidRPr="006C4F19" w:rsidRDefault="00A07758" w:rsidP="004C7D4D">
      <w:r w:rsidRPr="006C4F19">
        <w:t xml:space="preserve">Noting that the use of the Space research service (active) shall not cause harmful interference to nor claim protection from the aeronautical radionavigation service, the band </w:t>
      </w:r>
      <w:r w:rsidRPr="006C4F19">
        <w:rPr>
          <w:szCs w:val="24"/>
        </w:rPr>
        <w:t>9 500-9 800 MHz</w:t>
      </w:r>
      <w:r w:rsidRPr="006C4F19">
        <w:t xml:space="preserve"> is suitable for operation of ground based DAA systems provided compatibility with radiolocation systems in the band are ensured.</w:t>
      </w:r>
    </w:p>
    <w:p w14:paraId="4E0E3D02" w14:textId="77777777" w:rsidR="00A07758" w:rsidRPr="006C4F19" w:rsidRDefault="00A07758" w:rsidP="004C7D4D">
      <w:r w:rsidRPr="006C4F19">
        <w:t>The use of the Earth exploration satellite (active) service shall not cause harmful interference to nor claim protection from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1347630D" w14:textId="77777777" w:rsidR="00A07758" w:rsidRPr="006C4F19" w:rsidRDefault="00A07758" w:rsidP="004C7D4D">
      <w:pPr>
        <w:pStyle w:val="Heading3"/>
      </w:pPr>
      <w:r w:rsidRPr="006C4F19">
        <w:t>5.2.12</w:t>
      </w:r>
      <w:r w:rsidRPr="006C4F19">
        <w:tab/>
        <w:t>Frequency band 13.25-13.4 GHz</w:t>
      </w:r>
    </w:p>
    <w:p w14:paraId="34AF9DB9" w14:textId="77777777" w:rsidR="00A07758" w:rsidRPr="006C4F19" w:rsidRDefault="00A07758" w:rsidP="00767EEF">
      <w:pPr>
        <w:pStyle w:val="Heading4"/>
      </w:pPr>
      <w:r w:rsidRPr="006C4F19">
        <w:t>5.2.12.1</w:t>
      </w:r>
      <w:r w:rsidRPr="006C4F19">
        <w:tab/>
        <w:t>Allocations to operate detect and avoid and other services in the frequency band 13.25</w:t>
      </w:r>
      <w:r w:rsidRPr="006C4F19">
        <w:noBreakHyphen/>
        <w:t>13.4 GHz</w:t>
      </w: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84"/>
        <w:gridCol w:w="3106"/>
        <w:gridCol w:w="3099"/>
      </w:tblGrid>
      <w:tr w:rsidR="00A07758" w:rsidRPr="006C4F19" w14:paraId="26BF8627" w14:textId="77777777" w:rsidTr="00C23AE1">
        <w:trPr>
          <w:cantSplit/>
          <w:jc w:val="center"/>
        </w:trPr>
        <w:tc>
          <w:tcPr>
            <w:tcW w:w="9289" w:type="dxa"/>
            <w:gridSpan w:val="3"/>
          </w:tcPr>
          <w:p w14:paraId="50429E4B" w14:textId="77777777" w:rsidR="00A07758" w:rsidRPr="006C4F19" w:rsidRDefault="00A07758" w:rsidP="004C7D4D">
            <w:pPr>
              <w:pStyle w:val="Tablehead"/>
            </w:pPr>
            <w:r w:rsidRPr="006C4F19">
              <w:t>Allocation to services</w:t>
            </w:r>
          </w:p>
        </w:tc>
      </w:tr>
      <w:tr w:rsidR="00A07758" w:rsidRPr="006C4F19" w14:paraId="2DC31350" w14:textId="77777777" w:rsidTr="00C23AE1">
        <w:trPr>
          <w:cantSplit/>
          <w:jc w:val="center"/>
        </w:trPr>
        <w:tc>
          <w:tcPr>
            <w:tcW w:w="3084" w:type="dxa"/>
          </w:tcPr>
          <w:p w14:paraId="1C8A5705" w14:textId="77777777" w:rsidR="00A07758" w:rsidRPr="006C4F19" w:rsidRDefault="00A07758" w:rsidP="004C7D4D">
            <w:pPr>
              <w:pStyle w:val="Tablehead"/>
            </w:pPr>
            <w:r w:rsidRPr="006C4F19">
              <w:t>Region 1</w:t>
            </w:r>
          </w:p>
        </w:tc>
        <w:tc>
          <w:tcPr>
            <w:tcW w:w="3106" w:type="dxa"/>
          </w:tcPr>
          <w:p w14:paraId="02390DEC" w14:textId="77777777" w:rsidR="00A07758" w:rsidRPr="006C4F19" w:rsidRDefault="00A07758" w:rsidP="004C7D4D">
            <w:pPr>
              <w:pStyle w:val="Tablehead"/>
            </w:pPr>
            <w:r w:rsidRPr="006C4F19">
              <w:t>Region 2</w:t>
            </w:r>
          </w:p>
        </w:tc>
        <w:tc>
          <w:tcPr>
            <w:tcW w:w="3099" w:type="dxa"/>
          </w:tcPr>
          <w:p w14:paraId="61D7C590" w14:textId="77777777" w:rsidR="00A07758" w:rsidRPr="006C4F19" w:rsidRDefault="00A07758" w:rsidP="004C7D4D">
            <w:pPr>
              <w:pStyle w:val="Tablehead"/>
            </w:pPr>
            <w:r w:rsidRPr="006C4F19">
              <w:t>Region 3</w:t>
            </w:r>
          </w:p>
        </w:tc>
      </w:tr>
      <w:tr w:rsidR="00A07758" w:rsidRPr="006C4F19" w14:paraId="481B6439" w14:textId="77777777" w:rsidTr="00C23AE1">
        <w:tblPrEx>
          <w:tblLook w:val="04A0" w:firstRow="1" w:lastRow="0" w:firstColumn="1" w:lastColumn="0" w:noHBand="0" w:noVBand="1"/>
        </w:tblPrEx>
        <w:trPr>
          <w:cantSplit/>
          <w:jc w:val="center"/>
        </w:trPr>
        <w:tc>
          <w:tcPr>
            <w:tcW w:w="9289" w:type="dxa"/>
            <w:gridSpan w:val="3"/>
            <w:hideMark/>
          </w:tcPr>
          <w:p w14:paraId="2FC8A10E" w14:textId="77777777" w:rsidR="00A07758" w:rsidRPr="006C4F19" w:rsidRDefault="00A07758" w:rsidP="004C7D4D">
            <w:pPr>
              <w:pStyle w:val="TableTextS5"/>
              <w:spacing w:before="30" w:after="30"/>
              <w:rPr>
                <w:color w:val="000000"/>
              </w:rPr>
            </w:pPr>
            <w:r w:rsidRPr="006C4F19">
              <w:rPr>
                <w:rStyle w:val="Tablefreq"/>
              </w:rPr>
              <w:t>13.25-13.4</w:t>
            </w:r>
            <w:r w:rsidRPr="006C4F19">
              <w:rPr>
                <w:color w:val="000000"/>
              </w:rPr>
              <w:tab/>
              <w:t>EARTH EXPLORATION-SATELLITE (active)</w:t>
            </w:r>
          </w:p>
          <w:p w14:paraId="3ED76A61" w14:textId="77777777" w:rsidR="00A07758" w:rsidRPr="006C4F19" w:rsidRDefault="00A07758" w:rsidP="004C7D4D">
            <w:pPr>
              <w:pStyle w:val="TableTextS5"/>
              <w:spacing w:before="30" w:after="30"/>
              <w:rPr>
                <w:color w:val="000000"/>
              </w:rPr>
            </w:pPr>
            <w:r w:rsidRPr="006C4F19">
              <w:rPr>
                <w:color w:val="000000"/>
              </w:rPr>
              <w:tab/>
            </w:r>
            <w:r w:rsidRPr="006C4F19">
              <w:rPr>
                <w:color w:val="000000"/>
              </w:rPr>
              <w:tab/>
            </w:r>
            <w:r w:rsidRPr="006C4F19">
              <w:rPr>
                <w:color w:val="000000"/>
              </w:rPr>
              <w:tab/>
            </w:r>
            <w:r w:rsidRPr="006C4F19">
              <w:rPr>
                <w:color w:val="000000"/>
              </w:rPr>
              <w:tab/>
              <w:t xml:space="preserve">AERONAUTICAL RADIONAVIGATION  </w:t>
            </w:r>
            <w:r w:rsidRPr="006C4F19">
              <w:rPr>
                <w:rStyle w:val="Artref"/>
                <w:color w:val="000000"/>
              </w:rPr>
              <w:t>5.497</w:t>
            </w:r>
          </w:p>
          <w:p w14:paraId="6918F256" w14:textId="77777777" w:rsidR="00A07758" w:rsidRPr="006C4F19" w:rsidRDefault="00A07758" w:rsidP="004C7D4D">
            <w:pPr>
              <w:pStyle w:val="TableTextS5"/>
              <w:spacing w:before="30" w:after="30"/>
              <w:rPr>
                <w:color w:val="000000"/>
              </w:rPr>
            </w:pPr>
            <w:r w:rsidRPr="006C4F19">
              <w:rPr>
                <w:color w:val="000000"/>
              </w:rPr>
              <w:tab/>
            </w:r>
            <w:r w:rsidRPr="006C4F19">
              <w:rPr>
                <w:color w:val="000000"/>
              </w:rPr>
              <w:tab/>
            </w:r>
            <w:r w:rsidRPr="006C4F19">
              <w:rPr>
                <w:color w:val="000000"/>
              </w:rPr>
              <w:tab/>
            </w:r>
            <w:r w:rsidRPr="006C4F19">
              <w:rPr>
                <w:color w:val="000000"/>
              </w:rPr>
              <w:tab/>
              <w:t>SPACE RESEARCH (active)</w:t>
            </w:r>
          </w:p>
          <w:p w14:paraId="7D15CB0B" w14:textId="77777777" w:rsidR="00A07758" w:rsidRPr="006C4F19" w:rsidRDefault="00A07758" w:rsidP="004C7D4D">
            <w:pPr>
              <w:pStyle w:val="TableTextS5"/>
              <w:spacing w:before="30" w:after="30"/>
              <w:rPr>
                <w:color w:val="000000"/>
              </w:rPr>
            </w:pPr>
            <w:r w:rsidRPr="006C4F19">
              <w:rPr>
                <w:color w:val="000000"/>
              </w:rPr>
              <w:tab/>
            </w:r>
            <w:r w:rsidRPr="006C4F19">
              <w:rPr>
                <w:color w:val="000000"/>
              </w:rPr>
              <w:tab/>
            </w:r>
            <w:r w:rsidRPr="006C4F19">
              <w:rPr>
                <w:color w:val="000000"/>
              </w:rPr>
              <w:tab/>
            </w:r>
            <w:r w:rsidRPr="006C4F19">
              <w:rPr>
                <w:color w:val="000000"/>
              </w:rPr>
              <w:tab/>
            </w:r>
            <w:r w:rsidRPr="006C4F19">
              <w:rPr>
                <w:rStyle w:val="Artref"/>
                <w:color w:val="000000"/>
              </w:rPr>
              <w:t>5.498A</w:t>
            </w:r>
            <w:r w:rsidRPr="006C4F19">
              <w:rPr>
                <w:color w:val="000000"/>
              </w:rPr>
              <w:t xml:space="preserve">  </w:t>
            </w:r>
            <w:r w:rsidRPr="006C4F19">
              <w:rPr>
                <w:rStyle w:val="Artref"/>
                <w:color w:val="000000"/>
              </w:rPr>
              <w:t>5.499</w:t>
            </w:r>
          </w:p>
        </w:tc>
      </w:tr>
    </w:tbl>
    <w:p w14:paraId="5DE0C907" w14:textId="77777777" w:rsidR="00A07758" w:rsidRPr="00C23AE1" w:rsidRDefault="00A07758" w:rsidP="00C23AE1">
      <w:pPr>
        <w:pStyle w:val="Tablefin"/>
      </w:pPr>
    </w:p>
    <w:p w14:paraId="138D0815" w14:textId="77777777" w:rsidR="00A07758" w:rsidRPr="006C4F19" w:rsidRDefault="00A07758" w:rsidP="004C7D4D">
      <w:pPr>
        <w:pStyle w:val="Note"/>
        <w:rPr>
          <w:rStyle w:val="Artdef"/>
        </w:rPr>
      </w:pPr>
      <w:r w:rsidRPr="006C4F19">
        <w:rPr>
          <w:b/>
        </w:rPr>
        <w:t>5.</w:t>
      </w:r>
      <w:r w:rsidRPr="006C4F19">
        <w:rPr>
          <w:rStyle w:val="Artdef"/>
        </w:rPr>
        <w:t>497</w:t>
      </w:r>
      <w:r w:rsidRPr="006C4F19">
        <w:tab/>
        <w:t>The use of the band 13.25-13.4 GHz by the aeronautical radionavigation service is limited to Doppler navigation aids</w:t>
      </w:r>
    </w:p>
    <w:p w14:paraId="247BCEBE" w14:textId="77777777" w:rsidR="00A07758" w:rsidRPr="006C4F19" w:rsidRDefault="00A07758" w:rsidP="004C7D4D">
      <w:pPr>
        <w:pStyle w:val="Note"/>
      </w:pPr>
      <w:r w:rsidRPr="006C4F19">
        <w:rPr>
          <w:rStyle w:val="Artdef"/>
        </w:rPr>
        <w:t>5.498A</w:t>
      </w:r>
      <w:r w:rsidRPr="006C4F19">
        <w:rPr>
          <w:rStyle w:val="Artdef"/>
        </w:rPr>
        <w:tab/>
      </w:r>
      <w:r w:rsidRPr="006C4F19">
        <w:t>The Earth exploration-satellite (active) and space research (active) services operating in the band 13.25</w:t>
      </w:r>
      <w:r w:rsidRPr="006C4F19">
        <w:noBreakHyphen/>
        <w:t>13.4 GHz shall not cause harmful interference to, or constrain the use and development of, the aeronautical radionavigation service.</w:t>
      </w:r>
      <w:r w:rsidRPr="006C4F19">
        <w:rPr>
          <w:sz w:val="16"/>
        </w:rPr>
        <w:t>     (WRC-97)</w:t>
      </w:r>
    </w:p>
    <w:p w14:paraId="3CB722F2" w14:textId="77777777" w:rsidR="00A07758" w:rsidRPr="006C4F19" w:rsidRDefault="00A07758" w:rsidP="004C7D4D">
      <w:pPr>
        <w:pStyle w:val="Note"/>
      </w:pPr>
      <w:r w:rsidRPr="006C4F19">
        <w:rPr>
          <w:rStyle w:val="Artdef"/>
        </w:rPr>
        <w:lastRenderedPageBreak/>
        <w:t>5.499</w:t>
      </w:r>
      <w:r w:rsidRPr="006C4F19">
        <w:rPr>
          <w:rStyle w:val="Artdef"/>
        </w:rPr>
        <w:tab/>
      </w:r>
      <w:r w:rsidRPr="006C4F19">
        <w:rPr>
          <w:i/>
        </w:rPr>
        <w:t>Additional allocation:  </w:t>
      </w:r>
      <w:r w:rsidRPr="006C4F19">
        <w:t>in Bangladesh and India, the band 13.25-14 GHz is also allocated to the fixed service on a primary basis. In Pakistan, the band 13.25-13.75 GHz is allocated to the fixed service on a primary basis.</w:t>
      </w:r>
      <w:r w:rsidRPr="006C4F19">
        <w:rPr>
          <w:sz w:val="16"/>
        </w:rPr>
        <w:t>    (WRC</w:t>
      </w:r>
      <w:r w:rsidRPr="006C4F19">
        <w:rPr>
          <w:sz w:val="16"/>
        </w:rPr>
        <w:noBreakHyphen/>
        <w:t>12)</w:t>
      </w:r>
    </w:p>
    <w:p w14:paraId="58C4622C" w14:textId="44BCF320" w:rsidR="00A07758" w:rsidRPr="006C4F19" w:rsidRDefault="00A07758" w:rsidP="00767EEF">
      <w:pPr>
        <w:pStyle w:val="Heading4"/>
      </w:pPr>
      <w:r w:rsidRPr="006C4F19">
        <w:t>5.2.12.2</w:t>
      </w:r>
      <w:r w:rsidR="00C23AE1">
        <w:tab/>
      </w:r>
      <w:r w:rsidRPr="006C4F19">
        <w:t>Related ITU-R documents and aviation documents in the frequency band 13.25</w:t>
      </w:r>
      <w:r w:rsidRPr="006C4F19">
        <w:noBreakHyphen/>
        <w:t>13.4 GHz</w:t>
      </w:r>
    </w:p>
    <w:p w14:paraId="00F71E09" w14:textId="77777777" w:rsidR="00A07758" w:rsidRPr="006C4F19" w:rsidRDefault="00A07758" w:rsidP="004C7D4D">
      <w:r w:rsidRPr="006C4F19">
        <w:t>Recommendation ITU-R M.2008-1 contains characteristics and protection criteria for radar operating in the aeronautical radionavigation service.  Technical Standard Order C212</w:t>
      </w:r>
      <w:r w:rsidRPr="006C4F19">
        <w:rPr>
          <w:position w:val="6"/>
          <w:sz w:val="18"/>
        </w:rPr>
        <w:footnoteReference w:id="15"/>
      </w:r>
      <w:r w:rsidRPr="006C4F19">
        <w:t xml:space="preserve"> contains the aviation standards for airborne DAA radars operating in the aeronautical radionavigation service in the frequency band 13.25-13.40 GHz.</w:t>
      </w:r>
    </w:p>
    <w:p w14:paraId="2347EFE6" w14:textId="77777777" w:rsidR="00A07758" w:rsidRPr="006C4F19" w:rsidRDefault="00A07758" w:rsidP="004C7D4D">
      <w:r w:rsidRPr="006C4F19">
        <w:t>The aeronautical radionavigation service in the band 13.25-13.40 GHz is also used for systems that determine the ground speed and drift angle of an aircraft.  ITU-R Recommendation M.2008-1 contains characteristics and protection criteria for these systems.  Technical Standard Order C65a</w:t>
      </w:r>
      <w:r w:rsidRPr="006C4F19">
        <w:rPr>
          <w:position w:val="6"/>
          <w:sz w:val="18"/>
        </w:rPr>
        <w:footnoteReference w:id="16"/>
      </w:r>
      <w:r w:rsidRPr="006C4F19">
        <w:t xml:space="preserve"> contains the aviation standards for these systems.</w:t>
      </w:r>
    </w:p>
    <w:p w14:paraId="19CB1FFA" w14:textId="78D3340E" w:rsidR="00A07758" w:rsidRPr="006C4F19" w:rsidRDefault="00A07758" w:rsidP="004C7D4D">
      <w:r w:rsidRPr="006C4F19">
        <w:t>There are no ITU-R Recommendations that apply to the Earth exploration-satellite (active) and space research (active) services in the band 13.25-13.40 GHz</w:t>
      </w:r>
      <w:r w:rsidR="00D13012">
        <w:t>.</w:t>
      </w:r>
      <w:r w:rsidRPr="006C4F19">
        <w:t xml:space="preserve"> </w:t>
      </w:r>
      <w:r w:rsidR="00D13012" w:rsidRPr="006C4F19">
        <w:t>However</w:t>
      </w:r>
      <w:r w:rsidR="00D13012">
        <w:t>,</w:t>
      </w:r>
      <w:r w:rsidR="00D13012" w:rsidRPr="006C4F19">
        <w:t xml:space="preserve"> </w:t>
      </w:r>
      <w:r w:rsidRPr="006C4F19">
        <w:t>Report ITU-R RS.2068-1 describes the use of this band by spaceborne active sensors.</w:t>
      </w:r>
    </w:p>
    <w:p w14:paraId="20967B7F" w14:textId="77777777" w:rsidR="00A07758" w:rsidRPr="006C4F19" w:rsidRDefault="00A07758" w:rsidP="004C7D4D">
      <w:r w:rsidRPr="006C4F19">
        <w:t>There are no ITU-R Recommendations that apply to the fixed service in the band 13.25-13.40 GHz band.</w:t>
      </w:r>
    </w:p>
    <w:p w14:paraId="480C85C6" w14:textId="46630383" w:rsidR="00A07758" w:rsidRPr="006C4F19" w:rsidRDefault="00A07758" w:rsidP="00767EEF">
      <w:pPr>
        <w:pStyle w:val="Heading4"/>
      </w:pPr>
      <w:r w:rsidRPr="006C4F19">
        <w:t>5.2.12.3</w:t>
      </w:r>
      <w:r w:rsidRPr="006C4F19">
        <w:tab/>
      </w:r>
      <w:r w:rsidRPr="006C4F19">
        <w:rPr>
          <w:rFonts w:eastAsiaTheme="minorEastAsia"/>
          <w:lang w:eastAsia="zh-CN"/>
        </w:rPr>
        <w:t xml:space="preserve">Suitability of the frequency band </w:t>
      </w:r>
      <w:r w:rsidRPr="006C4F19">
        <w:t>13.25</w:t>
      </w:r>
      <w:r w:rsidRPr="006C4F19">
        <w:noBreakHyphen/>
        <w:t>13.4 GHz</w:t>
      </w:r>
      <w:r w:rsidRPr="006C4F19">
        <w:rPr>
          <w:rFonts w:eastAsiaTheme="minorEastAsia"/>
          <w:lang w:eastAsia="zh-CN"/>
        </w:rPr>
        <w:t xml:space="preserve"> for ground based detect </w:t>
      </w:r>
      <w:r w:rsidR="00D13012">
        <w:rPr>
          <w:rFonts w:eastAsiaTheme="minorEastAsia"/>
          <w:lang w:eastAsia="zh-CN"/>
        </w:rPr>
        <w:t>and</w:t>
      </w:r>
      <w:r w:rsidRPr="006C4F19">
        <w:rPr>
          <w:rFonts w:eastAsiaTheme="minorEastAsia"/>
          <w:lang w:eastAsia="zh-CN"/>
        </w:rPr>
        <w:t xml:space="preserve"> avoid systems</w:t>
      </w:r>
    </w:p>
    <w:p w14:paraId="2374DBD4" w14:textId="77777777" w:rsidR="00A07758" w:rsidRPr="006C4F19" w:rsidRDefault="00A07758" w:rsidP="004C7D4D">
      <w:r w:rsidRPr="006C4F19">
        <w:t>No restriction in the RR.</w:t>
      </w:r>
    </w:p>
    <w:p w14:paraId="55221C8C" w14:textId="77777777" w:rsidR="00A07758" w:rsidRPr="006C4F19" w:rsidRDefault="00A07758" w:rsidP="004C7D4D">
      <w:r w:rsidRPr="006C4F19">
        <w:t xml:space="preserve">Noting that the use of the space research services shall not constraint the use and development of aeronautical radionavigation service, operation of ground based DAA systems is suitable provided the DAA system employs Doppler frequency shift processing to comply with the Doppler aids requirement in RR No. </w:t>
      </w:r>
      <w:r w:rsidRPr="00D13012">
        <w:rPr>
          <w:b/>
          <w:bCs/>
        </w:rPr>
        <w:t>5.470</w:t>
      </w:r>
      <w:r w:rsidRPr="006C4F19">
        <w:t>.</w:t>
      </w:r>
    </w:p>
    <w:p w14:paraId="18ADFA1C" w14:textId="77777777" w:rsidR="00A07758" w:rsidRPr="006C4F19" w:rsidRDefault="00A07758" w:rsidP="004C7D4D">
      <w:r w:rsidRPr="006C4F19">
        <w:t>The use of the Earth exploration satellite (active) service shall not cause harmful interference to nor claim protection from the aeronautical radionavigation service.  However, there are operational EESS (active) missions for which compatibility with DAA systems has not been ensured.  Therefore, DAA systems should take all practicable measures to minimize the chance of interference causing the premature obsolescence of in-orbit EESS (active) assets.</w:t>
      </w:r>
    </w:p>
    <w:p w14:paraId="6560B014" w14:textId="77777777" w:rsidR="00A07758" w:rsidRPr="006C4F19" w:rsidRDefault="00A07758" w:rsidP="004C7D4D">
      <w:r w:rsidRPr="006C4F19">
        <w:t>DAA systems need to be compatible with existing aviation radar system that operate in the band 13.25-13.4 GHz.</w:t>
      </w:r>
    </w:p>
    <w:p w14:paraId="494FDA0A" w14:textId="77777777" w:rsidR="00A07758" w:rsidRPr="006C4F19" w:rsidRDefault="00A07758" w:rsidP="004C7D4D">
      <w:r w:rsidRPr="006C4F19">
        <w:t>Since the frequency band 13.25-13.4 GHz is also allocated to the fixed service in Bangladesh, India, and Pakistan the suitability of this band needs to be further studied in those locations where fixed service is allocated on a primary basis.</w:t>
      </w:r>
    </w:p>
    <w:p w14:paraId="176C8541" w14:textId="77777777" w:rsidR="00A07758" w:rsidRPr="006C4F19" w:rsidRDefault="00A07758" w:rsidP="004C7D4D">
      <w:pPr>
        <w:pStyle w:val="Heading3"/>
      </w:pPr>
      <w:r w:rsidRPr="006C4F19">
        <w:lastRenderedPageBreak/>
        <w:t>5.2.13</w:t>
      </w:r>
      <w:r w:rsidRPr="006C4F19">
        <w:tab/>
        <w:t>Frequency band 14-14.3 GHz</w:t>
      </w:r>
    </w:p>
    <w:p w14:paraId="3940DD5D" w14:textId="77777777" w:rsidR="00A07758" w:rsidRPr="006C4F19" w:rsidRDefault="00A07758" w:rsidP="004C7D4D">
      <w:pPr>
        <w:keepNext/>
        <w:keepLines/>
        <w:tabs>
          <w:tab w:val="clear" w:pos="1134"/>
        </w:tabs>
        <w:spacing w:before="200" w:after="120"/>
        <w:ind w:left="1134" w:hanging="1134"/>
        <w:outlineLvl w:val="3"/>
        <w:rPr>
          <w:b/>
        </w:rPr>
      </w:pPr>
      <w:r w:rsidRPr="006C4F19">
        <w:rPr>
          <w:b/>
        </w:rPr>
        <w:t>5.2.13.1</w:t>
      </w:r>
      <w:r w:rsidRPr="006C4F19">
        <w:rPr>
          <w:b/>
        </w:rPr>
        <w:tab/>
        <w:t>Allocations to operate detect and avoid and other services in the frequency band 14-14.3 GHz</w:t>
      </w:r>
    </w:p>
    <w:tbl>
      <w:tblPr>
        <w:tblW w:w="9299" w:type="dxa"/>
        <w:jc w:val="center"/>
        <w:tblBorders>
          <w:bottom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2"/>
        <w:gridCol w:w="3082"/>
        <w:gridCol w:w="3135"/>
      </w:tblGrid>
      <w:tr w:rsidR="00A07758" w:rsidRPr="006C4F19" w14:paraId="273F7C23"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8790EF5" w14:textId="77777777" w:rsidR="00A07758" w:rsidRPr="006C4F19" w:rsidRDefault="00A07758" w:rsidP="004C7D4D">
            <w:pPr>
              <w:keepNext/>
              <w:keepLines/>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0C4CE4B8" w14:textId="77777777" w:rsidTr="004C7D4D">
        <w:trPr>
          <w:cantSplit/>
          <w:jc w:val="center"/>
        </w:trPr>
        <w:tc>
          <w:tcPr>
            <w:tcW w:w="3082" w:type="dxa"/>
            <w:tcBorders>
              <w:top w:val="single" w:sz="4" w:space="0" w:color="auto"/>
              <w:left w:val="single" w:sz="4" w:space="0" w:color="auto"/>
              <w:bottom w:val="single" w:sz="4" w:space="0" w:color="auto"/>
              <w:right w:val="single" w:sz="4" w:space="0" w:color="auto"/>
            </w:tcBorders>
            <w:hideMark/>
          </w:tcPr>
          <w:p w14:paraId="498A07DB"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082" w:type="dxa"/>
            <w:tcBorders>
              <w:top w:val="single" w:sz="4" w:space="0" w:color="auto"/>
              <w:left w:val="single" w:sz="4" w:space="0" w:color="auto"/>
              <w:bottom w:val="single" w:sz="4" w:space="0" w:color="auto"/>
              <w:right w:val="single" w:sz="4" w:space="0" w:color="auto"/>
            </w:tcBorders>
            <w:hideMark/>
          </w:tcPr>
          <w:p w14:paraId="4F5C3EC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35" w:type="dxa"/>
            <w:tcBorders>
              <w:top w:val="single" w:sz="4" w:space="0" w:color="auto"/>
              <w:left w:val="single" w:sz="4" w:space="0" w:color="auto"/>
              <w:bottom w:val="single" w:sz="4" w:space="0" w:color="auto"/>
              <w:right w:val="single" w:sz="4" w:space="0" w:color="auto"/>
            </w:tcBorders>
            <w:hideMark/>
          </w:tcPr>
          <w:p w14:paraId="20E1AA3F"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029C4E07"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CEF124C" w14:textId="77777777" w:rsidR="00A07758" w:rsidRPr="006C4F19" w:rsidRDefault="00A07758" w:rsidP="004C7D4D">
            <w:pPr>
              <w:keepNext/>
              <w:tabs>
                <w:tab w:val="clear" w:pos="1134"/>
                <w:tab w:val="clear" w:pos="1871"/>
                <w:tab w:val="clear" w:pos="2268"/>
                <w:tab w:val="left" w:pos="2977"/>
                <w:tab w:val="left" w:pos="3266"/>
              </w:tabs>
              <w:spacing w:before="30" w:after="30"/>
              <w:ind w:left="3266" w:hanging="3266"/>
              <w:rPr>
                <w:color w:val="000000"/>
                <w:sz w:val="20"/>
              </w:rPr>
            </w:pPr>
            <w:r w:rsidRPr="006C4F19">
              <w:rPr>
                <w:b/>
                <w:sz w:val="20"/>
              </w:rPr>
              <w:t>14-14.25</w:t>
            </w:r>
            <w:r w:rsidRPr="006C4F19">
              <w:rPr>
                <w:color w:val="000000"/>
                <w:sz w:val="20"/>
              </w:rPr>
              <w:tab/>
              <w:t xml:space="preserve">FIXED-SATELLITE (Earth-to-space)  5.457A  5.457B  5.484A  5.484B  5.506  5.506B </w:t>
            </w:r>
          </w:p>
          <w:p w14:paraId="7A9DFB4C"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  5.504</w:t>
            </w:r>
          </w:p>
          <w:p w14:paraId="19BE7F0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Mobile-satellite (Earth-to-space)  </w:t>
            </w:r>
            <w:r w:rsidRPr="006C4F19">
              <w:rPr>
                <w:sz w:val="20"/>
              </w:rPr>
              <w:t>5.504B</w:t>
            </w:r>
            <w:r w:rsidRPr="006C4F19">
              <w:rPr>
                <w:color w:val="000000"/>
                <w:sz w:val="20"/>
              </w:rPr>
              <w:t xml:space="preserve">  5.504C  5.506A</w:t>
            </w:r>
          </w:p>
          <w:p w14:paraId="3C1C297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w:t>
            </w:r>
          </w:p>
          <w:p w14:paraId="1F6F0EE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5.504A  5.505</w:t>
            </w:r>
          </w:p>
        </w:tc>
      </w:tr>
      <w:tr w:rsidR="00A07758" w:rsidRPr="006C4F19" w14:paraId="347DBAC7"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16A114C" w14:textId="77777777" w:rsidR="00A07758" w:rsidRPr="006C4F19" w:rsidRDefault="00A07758" w:rsidP="004C7D4D">
            <w:pPr>
              <w:tabs>
                <w:tab w:val="clear" w:pos="1134"/>
                <w:tab w:val="clear" w:pos="1871"/>
                <w:tab w:val="clear" w:pos="2268"/>
                <w:tab w:val="left" w:pos="2977"/>
                <w:tab w:val="left" w:pos="3266"/>
              </w:tabs>
              <w:spacing w:before="30" w:after="30"/>
              <w:ind w:left="3266" w:hanging="3266"/>
              <w:rPr>
                <w:color w:val="000000"/>
                <w:sz w:val="20"/>
              </w:rPr>
            </w:pPr>
            <w:r w:rsidRPr="006C4F19">
              <w:rPr>
                <w:b/>
                <w:sz w:val="20"/>
              </w:rPr>
              <w:t>14.25-14.3</w:t>
            </w:r>
            <w:r w:rsidRPr="006C4F19">
              <w:rPr>
                <w:b/>
                <w:color w:val="000000"/>
                <w:sz w:val="20"/>
              </w:rPr>
              <w:tab/>
            </w:r>
            <w:r w:rsidRPr="006C4F19">
              <w:rPr>
                <w:color w:val="000000"/>
                <w:sz w:val="20"/>
              </w:rPr>
              <w:t xml:space="preserve">FIXED-SATELLITE (Earth-to-space)  5.457A  5.457B  5.484A  5.484B  5.506  5.506B </w:t>
            </w:r>
          </w:p>
          <w:p w14:paraId="1D2677A4"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  5.504</w:t>
            </w:r>
          </w:p>
          <w:p w14:paraId="67C88FB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Mobile-satellite (Earth-to-space)  </w:t>
            </w:r>
            <w:r w:rsidRPr="006C4F19">
              <w:rPr>
                <w:sz w:val="20"/>
              </w:rPr>
              <w:t>5.504B</w:t>
            </w:r>
            <w:r w:rsidRPr="006C4F19">
              <w:rPr>
                <w:color w:val="000000"/>
                <w:sz w:val="20"/>
              </w:rPr>
              <w:t xml:space="preserve">  5.506A  5.508A</w:t>
            </w:r>
          </w:p>
          <w:p w14:paraId="143D4D39"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w:t>
            </w:r>
          </w:p>
          <w:p w14:paraId="0EC847F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5.504A  5.505  5.508</w:t>
            </w:r>
          </w:p>
        </w:tc>
      </w:tr>
    </w:tbl>
    <w:p w14:paraId="56733B49" w14:textId="77777777" w:rsidR="00A07758" w:rsidRPr="006C4F19" w:rsidRDefault="00A07758" w:rsidP="00D13012">
      <w:pPr>
        <w:pStyle w:val="Tablefin"/>
      </w:pPr>
    </w:p>
    <w:p w14:paraId="1DB634F1" w14:textId="77777777" w:rsidR="00A07758" w:rsidRPr="006C4F19" w:rsidRDefault="00A07758" w:rsidP="009F66CC">
      <w:pPr>
        <w:pStyle w:val="Note"/>
      </w:pPr>
      <w:r w:rsidRPr="006C4F19">
        <w:rPr>
          <w:b/>
        </w:rPr>
        <w:t>5.504</w:t>
      </w:r>
      <w:r w:rsidRPr="006C4F19">
        <w:rPr>
          <w:b/>
        </w:rPr>
        <w:tab/>
      </w:r>
      <w:r w:rsidRPr="006C4F19">
        <w:t>The use of the band 14-14.3 GHz by the radionavigation service shall be such as to provide sufficient protection to space stations of the fixed-satellite service.</w:t>
      </w:r>
    </w:p>
    <w:p w14:paraId="7219B7B9" w14:textId="77777777" w:rsidR="00A07758" w:rsidRPr="006C4F19" w:rsidRDefault="00A07758" w:rsidP="009F66CC">
      <w:pPr>
        <w:pStyle w:val="Note"/>
      </w:pPr>
      <w:r w:rsidRPr="006C4F19">
        <w:rPr>
          <w:b/>
        </w:rPr>
        <w:t>5.</w:t>
      </w:r>
      <w:r w:rsidRPr="006C4F19">
        <w:rPr>
          <w:rStyle w:val="Artdef"/>
        </w:rPr>
        <w:t>504A</w:t>
      </w:r>
      <w:r w:rsidRPr="006C4F19">
        <w:rPr>
          <w:b/>
        </w:rPr>
        <w:tab/>
      </w:r>
      <w:proofErr w:type="gramStart"/>
      <w:r w:rsidRPr="006C4F19">
        <w:t>In</w:t>
      </w:r>
      <w:proofErr w:type="gramEnd"/>
      <w:r w:rsidRPr="006C4F19">
        <w:t xml:space="preserve"> the band 14-14.5 GHz, aircraft earth stations in the secondary aeronautical mobile</w:t>
      </w:r>
      <w:r w:rsidRPr="006C4F19">
        <w:noBreakHyphen/>
        <w:t>satellite service may also communicate with space stations in the fixed-satellite service. The provisions of Nos. </w:t>
      </w:r>
      <w:r w:rsidRPr="006C4F19">
        <w:rPr>
          <w:b/>
          <w:bCs/>
        </w:rPr>
        <w:t>5.29</w:t>
      </w:r>
      <w:r w:rsidRPr="006C4F19">
        <w:t xml:space="preserve">, </w:t>
      </w:r>
      <w:r w:rsidRPr="006C4F19">
        <w:rPr>
          <w:b/>
          <w:bCs/>
        </w:rPr>
        <w:t>5.30</w:t>
      </w:r>
      <w:r w:rsidRPr="006C4F19">
        <w:t xml:space="preserve"> and </w:t>
      </w:r>
      <w:r w:rsidRPr="006C4F19">
        <w:rPr>
          <w:b/>
          <w:bCs/>
        </w:rPr>
        <w:t>5.31</w:t>
      </w:r>
      <w:r w:rsidRPr="006C4F19">
        <w:t xml:space="preserve"> apply.</w:t>
      </w:r>
      <w:r w:rsidRPr="006C4F19">
        <w:rPr>
          <w:sz w:val="16"/>
        </w:rPr>
        <w:t>     (WRC-03)</w:t>
      </w:r>
    </w:p>
    <w:p w14:paraId="5FAA1A8F" w14:textId="77777777" w:rsidR="00A07758" w:rsidRPr="006C4F19" w:rsidRDefault="00A07758" w:rsidP="009F66CC">
      <w:pPr>
        <w:pStyle w:val="Note"/>
        <w:rPr>
          <w:sz w:val="16"/>
        </w:rPr>
      </w:pPr>
      <w:r w:rsidRPr="006C4F19">
        <w:rPr>
          <w:b/>
        </w:rPr>
        <w:t>5.505</w:t>
      </w:r>
      <w:r w:rsidRPr="006C4F19">
        <w:tab/>
      </w:r>
      <w:r w:rsidRPr="006C4F19">
        <w:rPr>
          <w:i/>
        </w:rPr>
        <w:t>Additional allocation</w:t>
      </w:r>
      <w:r w:rsidRPr="006C4F19">
        <w:rPr>
          <w:i/>
          <w:iCs/>
        </w:rPr>
        <w:t>: </w:t>
      </w:r>
      <w:r w:rsidRPr="006C4F19">
        <w:t> in Algeria, Saudi Arabia, Bahrain, Botswana, Brunei Darussalam, Cameroon, China, Congo (Rep. of the), Korea (Rep. of), Djibouti, Egypt, the United Arab Emirates, Gabon, Guinea, India, Indonesia, Iran (Islamic Republic of), Iraq, Israel, Japan, Jordan, Kuwait, Lebanon, Malaysia, Mali, Morocco, Mauritania, Oman, the Philippines, Qatar, the Syrian Arab Republic, the Dem. People’s Rep. of Korea, Singapore, Somalia, Sudan, South Sudan, Swaziland, Chad, Viet Nam and Yemen, the frequency band 14-14.3 GHz is also allocated to the fixed service on a primary basis.</w:t>
      </w:r>
      <w:r w:rsidRPr="006C4F19">
        <w:rPr>
          <w:sz w:val="16"/>
        </w:rPr>
        <w:t>     (WRC</w:t>
      </w:r>
      <w:r w:rsidRPr="006C4F19">
        <w:rPr>
          <w:sz w:val="16"/>
        </w:rPr>
        <w:noBreakHyphen/>
        <w:t>15)</w:t>
      </w:r>
    </w:p>
    <w:p w14:paraId="1BC9BE96" w14:textId="77777777" w:rsidR="00A07758" w:rsidRPr="006C4F19" w:rsidRDefault="00A07758" w:rsidP="009F66CC">
      <w:pPr>
        <w:pStyle w:val="Note"/>
      </w:pPr>
      <w:r w:rsidRPr="006C4F19">
        <w:rPr>
          <w:b/>
        </w:rPr>
        <w:t>5.</w:t>
      </w:r>
      <w:r w:rsidRPr="006C4F19">
        <w:rPr>
          <w:rStyle w:val="Artdef"/>
        </w:rPr>
        <w:t>508</w:t>
      </w:r>
      <w:r w:rsidRPr="006C4F19">
        <w:rPr>
          <w:b/>
        </w:rPr>
        <w:tab/>
      </w:r>
      <w:r w:rsidRPr="006C4F19">
        <w:rPr>
          <w:i/>
          <w:iCs/>
        </w:rPr>
        <w:t>Additional allocation: </w:t>
      </w:r>
      <w:r w:rsidRPr="006C4F19">
        <w:t> in Germany, France, Italy, Libya, The Former Yugoslav Rep. of Macedonia and the United Kingdom, the band 14.25-14.3 GHz is also allocated to the fixed service on a primary basis.</w:t>
      </w:r>
      <w:r w:rsidRPr="006C4F19">
        <w:rPr>
          <w:sz w:val="16"/>
        </w:rPr>
        <w:t>    (WRC</w:t>
      </w:r>
      <w:r w:rsidRPr="006C4F19">
        <w:rPr>
          <w:sz w:val="16"/>
        </w:rPr>
        <w:noBreakHyphen/>
        <w:t>12)</w:t>
      </w:r>
    </w:p>
    <w:p w14:paraId="25A143C8" w14:textId="77777777" w:rsidR="00A07758" w:rsidRPr="006C4F19" w:rsidRDefault="00A07758" w:rsidP="004C7D4D">
      <w:pPr>
        <w:keepNext/>
        <w:keepLines/>
        <w:tabs>
          <w:tab w:val="clear" w:pos="1134"/>
        </w:tabs>
        <w:spacing w:before="200"/>
        <w:ind w:left="1134" w:hanging="1134"/>
        <w:outlineLvl w:val="3"/>
        <w:rPr>
          <w:b/>
        </w:rPr>
      </w:pPr>
      <w:r w:rsidRPr="006C4F19">
        <w:rPr>
          <w:b/>
        </w:rPr>
        <w:t xml:space="preserve">5.2.13.2 </w:t>
      </w:r>
      <w:r w:rsidRPr="006C4F19">
        <w:rPr>
          <w:b/>
        </w:rPr>
        <w:tab/>
        <w:t>Related ITU-R documents and aviation documents in the frequency band 14</w:t>
      </w:r>
      <w:r w:rsidRPr="006C4F19">
        <w:rPr>
          <w:b/>
        </w:rPr>
        <w:noBreakHyphen/>
        <w:t>14.3 GHz</w:t>
      </w:r>
    </w:p>
    <w:p w14:paraId="36B2077B" w14:textId="77777777" w:rsidR="00A07758" w:rsidRPr="006C4F19" w:rsidRDefault="00A07758" w:rsidP="004C7D4D">
      <w:pPr>
        <w:tabs>
          <w:tab w:val="clear" w:pos="1134"/>
          <w:tab w:val="clear" w:pos="1871"/>
          <w:tab w:val="clear" w:pos="2268"/>
        </w:tabs>
        <w:overflowPunct/>
        <w:spacing w:before="0"/>
        <w:textAlignment w:val="auto"/>
      </w:pPr>
      <w:r w:rsidRPr="006C4F19">
        <w:rPr>
          <w:szCs w:val="24"/>
        </w:rPr>
        <w:t>Recommendation ITU-R M.946-3 contains power flux density limits for radionavigation transmitters to protect space station received in the fixed-satellite service in the 14 GHz band.</w:t>
      </w:r>
    </w:p>
    <w:p w14:paraId="66D5B985" w14:textId="71505821" w:rsidR="00A07758" w:rsidRPr="00D13012" w:rsidRDefault="00A07758" w:rsidP="00D13012">
      <w:pPr>
        <w:pStyle w:val="EditorsNote"/>
        <w:rPr>
          <w:color w:val="FF0000"/>
        </w:rPr>
      </w:pPr>
      <w:r w:rsidRPr="00D13012">
        <w:rPr>
          <w:color w:val="FF0000"/>
        </w:rPr>
        <w:t xml:space="preserve">[Editor’s </w:t>
      </w:r>
      <w:r w:rsidR="00D13012" w:rsidRPr="00D13012">
        <w:rPr>
          <w:color w:val="FF0000"/>
        </w:rPr>
        <w:t>note</w:t>
      </w:r>
      <w:r w:rsidRPr="00D13012">
        <w:rPr>
          <w:color w:val="FF0000"/>
        </w:rPr>
        <w:t>: Additional work on this section is needed]</w:t>
      </w:r>
    </w:p>
    <w:p w14:paraId="303B1A3B" w14:textId="77777777" w:rsidR="00A07758" w:rsidRPr="006C4F19" w:rsidRDefault="00A07758" w:rsidP="004C7D4D">
      <w:pPr>
        <w:keepNext/>
        <w:keepLines/>
        <w:tabs>
          <w:tab w:val="clear" w:pos="1134"/>
        </w:tabs>
        <w:spacing w:before="200"/>
        <w:ind w:left="1134" w:hanging="1134"/>
        <w:outlineLvl w:val="3"/>
        <w:rPr>
          <w:b/>
        </w:rPr>
      </w:pPr>
      <w:r w:rsidRPr="006C4F19">
        <w:rPr>
          <w:b/>
        </w:rPr>
        <w:t>5.2.13.3</w:t>
      </w:r>
      <w:r w:rsidRPr="006C4F19">
        <w:rPr>
          <w:b/>
        </w:rPr>
        <w:tab/>
        <w:t>Suitability of the frequency band 14-14.3 GHz for ground based detect and avoid systems</w:t>
      </w:r>
    </w:p>
    <w:p w14:paraId="666A0706" w14:textId="462B83B1" w:rsidR="00A07758" w:rsidRPr="006C4F19" w:rsidRDefault="00A07758" w:rsidP="004C7D4D">
      <w:r w:rsidRPr="006C4F19">
        <w:t>The frequency band 14-14.3 GHz is used for satellite uplinks and</w:t>
      </w:r>
      <w:r w:rsidR="00D13012">
        <w:t xml:space="preserve"> RR</w:t>
      </w:r>
      <w:r w:rsidRPr="006C4F19">
        <w:t xml:space="preserve"> No. </w:t>
      </w:r>
      <w:r w:rsidRPr="00D13012">
        <w:rPr>
          <w:b/>
          <w:bCs/>
        </w:rPr>
        <w:t>5.504</w:t>
      </w:r>
      <w:r w:rsidRPr="006C4F19">
        <w:t xml:space="preserve"> requires the radionavigation service to protect the satellite receivers. The power flux density limits to achieve this protection are found in Recommendation ITU-R M.946-3. In addition, the fixed service systems is allocated in various countries and coexistence between ground based DAA systems aircraft and the fixed service is not ensured.</w:t>
      </w:r>
    </w:p>
    <w:p w14:paraId="0C9C56DC" w14:textId="77777777" w:rsidR="00A07758" w:rsidRPr="006C4F19" w:rsidRDefault="00A07758" w:rsidP="004C7D4D">
      <w:r w:rsidRPr="006C4F19">
        <w:t>The frequency band 14-14.3 GHz is not suitable for ground based detect and avoid systems.</w:t>
      </w:r>
    </w:p>
    <w:p w14:paraId="64BCFC0E" w14:textId="77777777" w:rsidR="00A07758" w:rsidRPr="006C4F19" w:rsidRDefault="00A07758" w:rsidP="004C7D4D">
      <w:pPr>
        <w:pStyle w:val="Heading3"/>
      </w:pPr>
      <w:r w:rsidRPr="006C4F19">
        <w:lastRenderedPageBreak/>
        <w:t>5.2.14</w:t>
      </w:r>
      <w:r w:rsidRPr="006C4F19">
        <w:tab/>
      </w:r>
      <w:r w:rsidRPr="006C4F19">
        <w:rPr>
          <w:rFonts w:eastAsiaTheme="minorEastAsia"/>
          <w:color w:val="000000" w:themeColor="text1"/>
          <w:szCs w:val="22"/>
          <w:lang w:eastAsia="zh-CN"/>
        </w:rPr>
        <w:t xml:space="preserve">Frequency band </w:t>
      </w:r>
      <w:r w:rsidRPr="006C4F19">
        <w:t>15.4-15.7 GHz</w:t>
      </w:r>
    </w:p>
    <w:p w14:paraId="411E7F86" w14:textId="77777777" w:rsidR="00A07758" w:rsidRPr="006C4F19" w:rsidRDefault="00A07758" w:rsidP="00767EEF">
      <w:pPr>
        <w:pStyle w:val="Heading4"/>
      </w:pPr>
      <w:r w:rsidRPr="006C4F19">
        <w:t>5.2.14.1</w:t>
      </w:r>
      <w:r w:rsidRPr="006C4F19">
        <w:tab/>
      </w:r>
      <w:r w:rsidRPr="006C4F19">
        <w:rPr>
          <w:webHidden/>
        </w:rPr>
        <w:t>Allocation to operate detect and avoid</w:t>
      </w:r>
      <w:r w:rsidRPr="006C4F19">
        <w:t xml:space="preserve"> and other services in the frequency band 15.4-15.7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40817D15"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A0F1ABC" w14:textId="77777777" w:rsidR="00A07758" w:rsidRPr="006C4F19" w:rsidRDefault="00A07758" w:rsidP="004C7D4D">
            <w:pPr>
              <w:keepNext/>
              <w:keepLines/>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74B4FE9F" w14:textId="77777777" w:rsidTr="004C7D4D">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2A85FDA"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50720423"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411599AB"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1F2C6A34"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E99213B"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b/>
                <w:sz w:val="20"/>
              </w:rPr>
              <w:t>15.4-15.43</w:t>
            </w:r>
            <w:r w:rsidRPr="006C4F19">
              <w:rPr>
                <w:color w:val="000000"/>
                <w:sz w:val="20"/>
              </w:rPr>
              <w:tab/>
              <w:t xml:space="preserve">RADIOLOCATION  </w:t>
            </w:r>
            <w:r w:rsidRPr="006C4F19">
              <w:rPr>
                <w:sz w:val="20"/>
              </w:rPr>
              <w:t>5.511E  5.511F</w:t>
            </w:r>
          </w:p>
          <w:p w14:paraId="339CBDDC"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tc>
      </w:tr>
      <w:tr w:rsidR="00A07758" w:rsidRPr="006C4F19" w14:paraId="56F30D35"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5F31919"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b/>
                <w:sz w:val="20"/>
              </w:rPr>
              <w:t>15.43-15.63</w:t>
            </w:r>
            <w:r w:rsidRPr="006C4F19">
              <w:rPr>
                <w:color w:val="000000"/>
                <w:sz w:val="20"/>
              </w:rPr>
              <w:tab/>
              <w:t>FIXED-SATELLITE (Earth-to-space)  5.511A</w:t>
            </w:r>
          </w:p>
          <w:p w14:paraId="5A167D24"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 xml:space="preserve">RADIOLOCATION  </w:t>
            </w:r>
            <w:r w:rsidRPr="006C4F19">
              <w:rPr>
                <w:sz w:val="20"/>
              </w:rPr>
              <w:t>5.511E  5.511F</w:t>
            </w:r>
          </w:p>
          <w:p w14:paraId="2BCBBC99"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p w14:paraId="420F1059" w14:textId="77777777" w:rsidR="00A07758" w:rsidRPr="006C4F19" w:rsidRDefault="00A07758" w:rsidP="004C7D4D">
            <w:pPr>
              <w:keepNext/>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5.511C</w:t>
            </w:r>
          </w:p>
        </w:tc>
      </w:tr>
      <w:tr w:rsidR="00A07758" w:rsidRPr="006C4F19" w14:paraId="53311FBD"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54E932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b/>
                <w:sz w:val="20"/>
              </w:rPr>
              <w:t>15.63-15.7</w:t>
            </w:r>
            <w:r w:rsidRPr="006C4F19">
              <w:rPr>
                <w:color w:val="000000"/>
                <w:sz w:val="20"/>
              </w:rPr>
              <w:tab/>
              <w:t xml:space="preserve">RADIOLOCATION  </w:t>
            </w:r>
            <w:r w:rsidRPr="006C4F19">
              <w:rPr>
                <w:sz w:val="20"/>
              </w:rPr>
              <w:t>5.511E  5.511F</w:t>
            </w:r>
          </w:p>
          <w:p w14:paraId="72702465"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30" w:after="3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AERONAUTICAL RADIONAVIGATION</w:t>
            </w:r>
          </w:p>
        </w:tc>
      </w:tr>
    </w:tbl>
    <w:p w14:paraId="1E9B88FA" w14:textId="77777777" w:rsidR="00A07758" w:rsidRPr="006C4F19" w:rsidRDefault="00A07758" w:rsidP="004C7D4D">
      <w:pPr>
        <w:rPr>
          <w:snapToGrid w:val="0"/>
        </w:rPr>
      </w:pPr>
    </w:p>
    <w:p w14:paraId="4FE2A733" w14:textId="77777777" w:rsidR="00A07758" w:rsidRPr="006C4F19" w:rsidRDefault="00A07758" w:rsidP="004C7D4D">
      <w:pPr>
        <w:pStyle w:val="Note"/>
        <w:rPr>
          <w:rStyle w:val="Artdef"/>
          <w:b w:val="0"/>
        </w:rPr>
      </w:pPr>
      <w:r w:rsidRPr="006C4F19">
        <w:rPr>
          <w:b/>
          <w:bCs/>
        </w:rPr>
        <w:t>5.</w:t>
      </w:r>
      <w:r w:rsidRPr="006C4F19">
        <w:rPr>
          <w:rStyle w:val="Artdef"/>
        </w:rPr>
        <w:t>51A</w:t>
      </w:r>
      <w:r w:rsidRPr="006C4F19">
        <w:rPr>
          <w:b/>
          <w:bCs/>
        </w:rPr>
        <w:tab/>
      </w:r>
      <w:r w:rsidRPr="006C4F19">
        <w:t xml:space="preserve">Use of the frequency band 15.43-15.63 GHz by the fixed-satellite service (Earth-to-space) is limited to feeder links of non-geostationary systems in the mobile-satellite service, subject to coordination under No. </w:t>
      </w:r>
      <w:r w:rsidRPr="006C4F19">
        <w:rPr>
          <w:b/>
          <w:bCs/>
        </w:rPr>
        <w:t>9.11A</w:t>
      </w:r>
      <w:r w:rsidRPr="006C4F19">
        <w:t>.</w:t>
      </w:r>
      <w:r w:rsidRPr="006C4F19">
        <w:rPr>
          <w:sz w:val="16"/>
        </w:rPr>
        <w:t xml:space="preserve">     (WRC</w:t>
      </w:r>
      <w:r w:rsidRPr="006C4F19">
        <w:rPr>
          <w:sz w:val="16"/>
        </w:rPr>
        <w:noBreakHyphen/>
        <w:t>15)</w:t>
      </w:r>
    </w:p>
    <w:p w14:paraId="45353B33" w14:textId="77777777" w:rsidR="00A07758" w:rsidRPr="006C4F19" w:rsidRDefault="00A07758" w:rsidP="009F66CC">
      <w:pPr>
        <w:pStyle w:val="Note"/>
      </w:pPr>
      <w:r w:rsidRPr="006C4F19">
        <w:rPr>
          <w:b/>
        </w:rPr>
        <w:t>5.</w:t>
      </w:r>
      <w:r w:rsidRPr="006C4F19">
        <w:rPr>
          <w:rStyle w:val="Artdef"/>
        </w:rPr>
        <w:t>511C</w:t>
      </w:r>
      <w:r w:rsidRPr="006C4F19">
        <w:rPr>
          <w:b/>
        </w:rPr>
        <w:tab/>
      </w:r>
      <w:r w:rsidRPr="006C4F19">
        <w:t>Stations operating in the aeronautical radionavigation service shall limit the effective e.i.r.p. in accordance with Recommendation ITU</w:t>
      </w:r>
      <w:r w:rsidRPr="006C4F19">
        <w:noBreakHyphen/>
        <w:t>R S.1340</w:t>
      </w:r>
      <w:r w:rsidRPr="006C4F19">
        <w:noBreakHyphen/>
        <w:t>0. The minimum coordination distance required to protect the aeronautical radionavigation stations (No. </w:t>
      </w:r>
      <w:r w:rsidRPr="006C4F19">
        <w:rPr>
          <w:b/>
          <w:bCs/>
        </w:rPr>
        <w:t>4.10</w:t>
      </w:r>
      <w:r w:rsidRPr="006C4F19">
        <w:t xml:space="preserve"> applies) from harmful interference from feeder-link earth stations and the maximum e.i.r.p. transmitted towards the local horizontal plane by a feeder-link earth station shall be in accordance with Recommendation ITU</w:t>
      </w:r>
      <w:r w:rsidRPr="006C4F19">
        <w:noBreakHyphen/>
        <w:t>R S.1340</w:t>
      </w:r>
      <w:r w:rsidRPr="006C4F19">
        <w:noBreakHyphen/>
        <w:t>0.</w:t>
      </w:r>
      <w:r w:rsidRPr="006C4F19">
        <w:rPr>
          <w:sz w:val="16"/>
        </w:rPr>
        <w:t>     (WRC</w:t>
      </w:r>
      <w:r w:rsidRPr="006C4F19">
        <w:rPr>
          <w:sz w:val="16"/>
        </w:rPr>
        <w:noBreakHyphen/>
        <w:t>15)</w:t>
      </w:r>
    </w:p>
    <w:p w14:paraId="262CEE0B" w14:textId="77777777" w:rsidR="00A07758" w:rsidRPr="006C4F19" w:rsidRDefault="00A07758" w:rsidP="009F66CC">
      <w:pPr>
        <w:pStyle w:val="Note"/>
      </w:pPr>
      <w:r w:rsidRPr="006C4F19">
        <w:rPr>
          <w:b/>
        </w:rPr>
        <w:t>5.</w:t>
      </w:r>
      <w:r w:rsidRPr="006C4F19">
        <w:rPr>
          <w:rStyle w:val="Artdef"/>
        </w:rPr>
        <w:t>511E</w:t>
      </w:r>
      <w:r w:rsidRPr="006C4F19">
        <w:tab/>
      </w:r>
      <w:proofErr w:type="gramStart"/>
      <w:r w:rsidRPr="006C4F19">
        <w:t>In</w:t>
      </w:r>
      <w:proofErr w:type="gramEnd"/>
      <w:r w:rsidRPr="006C4F19">
        <w:t xml:space="preserve"> the frequency band 15.4-15.7 GHz, stations operating in the radiolocation service shall not cause harmful interference to, or claim protection from, stations operating in the aeronautical radionavigation service.</w:t>
      </w:r>
      <w:r w:rsidRPr="006C4F19">
        <w:rPr>
          <w:sz w:val="16"/>
        </w:rPr>
        <w:t>    (WRC</w:t>
      </w:r>
      <w:r w:rsidRPr="006C4F19">
        <w:rPr>
          <w:sz w:val="16"/>
        </w:rPr>
        <w:noBreakHyphen/>
        <w:t>12)</w:t>
      </w:r>
    </w:p>
    <w:p w14:paraId="24B4DFA9" w14:textId="77777777" w:rsidR="00A07758" w:rsidRPr="006C4F19" w:rsidRDefault="00A07758" w:rsidP="004C7D4D">
      <w:pPr>
        <w:pStyle w:val="Note"/>
      </w:pPr>
      <w:r w:rsidRPr="006C4F19">
        <w:rPr>
          <w:b/>
          <w:bCs/>
        </w:rPr>
        <w:t>5.</w:t>
      </w:r>
      <w:r w:rsidRPr="006C4F19">
        <w:rPr>
          <w:rStyle w:val="Artdef"/>
        </w:rPr>
        <w:t>511F</w:t>
      </w:r>
      <w:r w:rsidRPr="006C4F19">
        <w:rPr>
          <w:b/>
          <w:bCs/>
        </w:rPr>
        <w:tab/>
      </w:r>
      <w:r w:rsidRPr="006C4F19">
        <w:t>In order to protect the radio astronomy service in the frequency band 15.35-15.4 GHz, radiolocation stations operating in the frequency band 15.4-15.7 GHz shall not exceed the power flux-density level of −156 dB(W/m</w:t>
      </w:r>
      <w:r w:rsidRPr="00AC172A">
        <w:rPr>
          <w:vertAlign w:val="superscript"/>
        </w:rPr>
        <w:t>2</w:t>
      </w:r>
      <w:r w:rsidRPr="006C4F19">
        <w:t>) in a 50 MHz bandwidth in the frequency band 15.35</w:t>
      </w:r>
      <w:r w:rsidRPr="006C4F19">
        <w:noBreakHyphen/>
        <w:t>15.4 GHz, at any radio astronomy observatory site for more than 2 per cent of the time.</w:t>
      </w:r>
      <w:r w:rsidRPr="006C4F19">
        <w:rPr>
          <w:sz w:val="16"/>
        </w:rPr>
        <w:t>    (WRC</w:t>
      </w:r>
      <w:r w:rsidRPr="006C4F19">
        <w:rPr>
          <w:sz w:val="16"/>
        </w:rPr>
        <w:noBreakHyphen/>
        <w:t>12)</w:t>
      </w:r>
    </w:p>
    <w:p w14:paraId="49F50AB2" w14:textId="77777777" w:rsidR="00A07758" w:rsidRPr="006C4F19" w:rsidRDefault="00A07758" w:rsidP="00767EEF">
      <w:pPr>
        <w:pStyle w:val="Heading4"/>
      </w:pPr>
      <w:r w:rsidRPr="006C4F19">
        <w:t>5.2.14.2</w:t>
      </w:r>
      <w:r w:rsidRPr="006C4F19">
        <w:tab/>
        <w:t>Related ITU-R documents and aviation documents in the frequency band 15.4</w:t>
      </w:r>
      <w:r w:rsidRPr="006C4F19">
        <w:noBreakHyphen/>
        <w:t>15.7 GHz</w:t>
      </w:r>
    </w:p>
    <w:p w14:paraId="58A82043" w14:textId="77777777" w:rsidR="00A07758" w:rsidRPr="006C4F19" w:rsidRDefault="00A07758" w:rsidP="004C7D4D">
      <w:pPr>
        <w:rPr>
          <w:szCs w:val="24"/>
        </w:rPr>
      </w:pPr>
      <w:r w:rsidRPr="006C4F19">
        <w:rPr>
          <w:szCs w:val="24"/>
        </w:rPr>
        <w:t xml:space="preserve">Recommendation ITU-R M.1730-1 contains characteristics and protection criteria for systems operating in the radiolocations services in the band </w:t>
      </w:r>
      <w:r w:rsidRPr="006C4F19">
        <w:t>15.4-17.3 GHz.  There are no</w:t>
      </w:r>
      <w:r w:rsidRPr="006C4F19">
        <w:rPr>
          <w:szCs w:val="24"/>
        </w:rPr>
        <w:t xml:space="preserve"> characteristics for any aeronautical radionavigation systems that operates in the band </w:t>
      </w:r>
      <w:r w:rsidRPr="006C4F19">
        <w:t>15.4-15.7 GHz. Technical Standard Order C212</w:t>
      </w:r>
      <w:r w:rsidRPr="006C4F19">
        <w:rPr>
          <w:position w:val="6"/>
          <w:sz w:val="18"/>
        </w:rPr>
        <w:footnoteReference w:id="17"/>
      </w:r>
      <w:r w:rsidRPr="006C4F19">
        <w:t xml:space="preserve"> contains the aviation standards for airborne DAA radars operating in the aeronautical radionavigation service in various bands including the band 15.4-15.7 GHz. The aeronautical radionavigation service in the band 15.4-15.7 GHz is also used for systems that provide </w:t>
      </w:r>
      <w:r w:rsidRPr="006C4F19">
        <w:lastRenderedPageBreak/>
        <w:t xml:space="preserve">weather information for </w:t>
      </w:r>
      <w:proofErr w:type="gramStart"/>
      <w:r w:rsidRPr="006C4F19">
        <w:t>pilots</w:t>
      </w:r>
      <w:proofErr w:type="gramEnd"/>
      <w:r w:rsidRPr="006C4F19">
        <w:t xml:space="preserve"> onboard aircraft.  Information on these weather detection systems </w:t>
      </w:r>
      <w:r w:rsidRPr="006C4F19">
        <w:rPr>
          <w:szCs w:val="24"/>
        </w:rPr>
        <w:t>can be found in and Technical Standard Order C65a</w:t>
      </w:r>
      <w:r w:rsidRPr="006C4F19">
        <w:rPr>
          <w:rStyle w:val="FootnoteReference"/>
          <w:szCs w:val="24"/>
        </w:rPr>
        <w:footnoteReference w:id="18"/>
      </w:r>
      <w:r w:rsidRPr="006C4F19">
        <w:rPr>
          <w:szCs w:val="24"/>
        </w:rPr>
        <w:t>.</w:t>
      </w:r>
    </w:p>
    <w:p w14:paraId="44EA7CC3" w14:textId="77777777" w:rsidR="00A07758" w:rsidRPr="006C4F19" w:rsidRDefault="00A07758" w:rsidP="004C7D4D">
      <w:r w:rsidRPr="006C4F19">
        <w:t>Recommendation ITU-R S.1340 addresses sharing between feeder links for the mobile-satellite service and the aeronautical radionavigation service in the Earth-to-space direction in the band 15.4</w:t>
      </w:r>
      <w:r w:rsidRPr="006C4F19">
        <w:noBreakHyphen/>
        <w:t>15.7 GHz.</w:t>
      </w:r>
    </w:p>
    <w:p w14:paraId="72C1172F" w14:textId="77777777" w:rsidR="00A07758" w:rsidRPr="006C4F19" w:rsidRDefault="00A07758" w:rsidP="004C7D4D">
      <w:r w:rsidRPr="006C4F19">
        <w:t>Recommendation ITU-R S.1341 sharing between feeder links for the mobile-satellite service and the aeronautical radionavigation service in the space-to-Earth direction in the band 15.4-15.7 GHz and the protection of the radio astronomy service in the band 15.35-15.4 GHz.</w:t>
      </w:r>
    </w:p>
    <w:p w14:paraId="74A357D0" w14:textId="77777777" w:rsidR="00A07758" w:rsidRPr="006C4F19" w:rsidRDefault="00A07758" w:rsidP="00767EEF">
      <w:pPr>
        <w:pStyle w:val="Heading4"/>
      </w:pPr>
      <w:r w:rsidRPr="006C4F19">
        <w:t>5.2.14.3</w:t>
      </w:r>
      <w:r w:rsidRPr="006C4F19">
        <w:tab/>
        <w:t>Compatibility studies with systems operating within the band and in adjacent bands</w:t>
      </w:r>
    </w:p>
    <w:p w14:paraId="396CBC93" w14:textId="77777777" w:rsidR="00A07758" w:rsidRPr="006C4F19" w:rsidRDefault="00A07758" w:rsidP="00767EEF">
      <w:pPr>
        <w:pStyle w:val="Heading5"/>
      </w:pPr>
      <w:r w:rsidRPr="006C4F19">
        <w:t>5.2.14.3.1</w:t>
      </w:r>
      <w:r w:rsidRPr="006C4F19">
        <w:tab/>
        <w:t>In-band compatibility study with systems of the radiolocation service</w:t>
      </w:r>
    </w:p>
    <w:p w14:paraId="1B8B308A" w14:textId="77777777" w:rsidR="00A07758" w:rsidRPr="006C4F19" w:rsidRDefault="00A07758" w:rsidP="004C7D4D">
      <w:r w:rsidRPr="006C4F19">
        <w:t>Characteristics of systems operating in the radiolocation service in the band 15.4-15.7 GHz can be found in:</w:t>
      </w:r>
    </w:p>
    <w:p w14:paraId="45D1EF81" w14:textId="6180A785" w:rsidR="00A07758" w:rsidRPr="006C4F19" w:rsidRDefault="00AC172A" w:rsidP="004C7D4D">
      <w:pPr>
        <w:pStyle w:val="enumlev1"/>
      </w:pPr>
      <w:r>
        <w:t>–</w:t>
      </w:r>
      <w:r w:rsidR="00A07758" w:rsidRPr="006C4F19">
        <w:tab/>
        <w:t xml:space="preserve">Rec. </w:t>
      </w:r>
      <w:r w:rsidRPr="006C4F19">
        <w:t xml:space="preserve">ITU-R </w:t>
      </w:r>
      <w:r w:rsidR="00A05599">
        <w:t>M.</w:t>
      </w:r>
      <w:r w:rsidR="00A07758" w:rsidRPr="006C4F19">
        <w:t>1730-1 “Characteristics of and protection criteria for the radiolocation service in the frequency band 15.4-17.3 GHz”.</w:t>
      </w:r>
    </w:p>
    <w:p w14:paraId="21DE0BBF" w14:textId="77777777" w:rsidR="00A07758" w:rsidRPr="006C4F19" w:rsidRDefault="00A07758" w:rsidP="00767EEF">
      <w:pPr>
        <w:pStyle w:val="Heading5"/>
      </w:pPr>
      <w:r w:rsidRPr="006C4F19">
        <w:t>5.2.14.3.2</w:t>
      </w:r>
      <w:r w:rsidRPr="006C4F19">
        <w:tab/>
        <w:t>In-band compatibility study with systems of the fixed-satellite service</w:t>
      </w:r>
    </w:p>
    <w:p w14:paraId="5E7556BB" w14:textId="77777777" w:rsidR="00A07758" w:rsidRPr="006C4F19" w:rsidRDefault="00A07758" w:rsidP="004C7D4D">
      <w:r w:rsidRPr="006C4F19">
        <w:t>Technical and operational characteristics, as well as sharing and compatibility issues involving systems of the fixed-satellite service in the band 15.4-15.7 GHz are covered by:</w:t>
      </w:r>
    </w:p>
    <w:p w14:paraId="568D348D" w14:textId="03B4F110" w:rsidR="00A07758" w:rsidRPr="006C4F19" w:rsidRDefault="00A05599" w:rsidP="004C7D4D">
      <w:pPr>
        <w:pStyle w:val="enumlev1"/>
      </w:pPr>
      <w:r>
        <w:t>–</w:t>
      </w:r>
      <w:r w:rsidR="00A07758" w:rsidRPr="006C4F19">
        <w:tab/>
        <w:t>Rec. ITU-R S.1340-0 “Sharing between feeder links for the mobile-satellite service and the aeronautical radionavigation service in the Earth-to-space direction in the band 15.4</w:t>
      </w:r>
      <w:r w:rsidR="00A07758" w:rsidRPr="006C4F19">
        <w:noBreakHyphen/>
        <w:t>15.7 GHz”,</w:t>
      </w:r>
    </w:p>
    <w:p w14:paraId="0225DF4A" w14:textId="7D8CDC6D" w:rsidR="00A07758" w:rsidRPr="006C4F19" w:rsidRDefault="00A05599" w:rsidP="004C7D4D">
      <w:pPr>
        <w:pStyle w:val="enumlev1"/>
      </w:pPr>
      <w:r>
        <w:t>–</w:t>
      </w:r>
      <w:r w:rsidR="00A07758" w:rsidRPr="006C4F19">
        <w:tab/>
        <w:t>Rec. ITU-R S.1341-0 “Sharing between feeder links for the mobile-satellite service and the aeronautical radionavigation service in the space-to-Earth direction in the band 15.4</w:t>
      </w:r>
      <w:r w:rsidR="00A07758" w:rsidRPr="006C4F19">
        <w:noBreakHyphen/>
        <w:t>15.7 GHz and the protection of the radio astronomy service in the band 15.35</w:t>
      </w:r>
      <w:r w:rsidR="00A07758" w:rsidRPr="006C4F19">
        <w:noBreakHyphen/>
        <w:t>15.4 GHz”.</w:t>
      </w:r>
    </w:p>
    <w:p w14:paraId="01F3DA1A" w14:textId="774B025C" w:rsidR="00A07758" w:rsidRPr="006C4F19" w:rsidRDefault="00A07758" w:rsidP="00767EEF">
      <w:pPr>
        <w:pStyle w:val="Heading5"/>
      </w:pPr>
      <w:r w:rsidRPr="006C4F19">
        <w:t>5.2.14.3.</w:t>
      </w:r>
      <w:r w:rsidR="00BF4E1B">
        <w:t>3</w:t>
      </w:r>
      <w:r w:rsidRPr="006C4F19">
        <w:tab/>
        <w:t>Compatibility study with systems of the radioastronomy service in adjacent band</w:t>
      </w:r>
    </w:p>
    <w:p w14:paraId="0302BE1D" w14:textId="77777777" w:rsidR="00A07758" w:rsidRPr="006C4F19" w:rsidRDefault="00A07758" w:rsidP="004C7D4D">
      <w:r w:rsidRPr="006C4F19">
        <w:t>Technical and operational characteristics, as well as sharing and compatibility issues involving systems of the fixed-satellite service in the band 15.35-15.4 GHz are covered by:</w:t>
      </w:r>
    </w:p>
    <w:p w14:paraId="1B441E86" w14:textId="762D54DF" w:rsidR="00A07758" w:rsidRPr="006C4F19" w:rsidRDefault="00A05599" w:rsidP="004C7D4D">
      <w:pPr>
        <w:pStyle w:val="enumlev1"/>
      </w:pPr>
      <w:r>
        <w:t>–</w:t>
      </w:r>
      <w:r w:rsidR="00A07758" w:rsidRPr="006C4F19">
        <w:tab/>
        <w:t>Rec. ITU-R S.1341-0 “Sharing between feeder links for the mobile-satellite service and the aeronautical radionavigation service in the space-to-Earth direction in the band 15.4</w:t>
      </w:r>
      <w:r w:rsidR="00A07758" w:rsidRPr="006C4F19">
        <w:noBreakHyphen/>
        <w:t>15.7 GHz and the protection of the radio astronomy service in the band 15.35</w:t>
      </w:r>
      <w:r w:rsidR="00A07758" w:rsidRPr="006C4F19">
        <w:noBreakHyphen/>
        <w:t>15.4 GHz”,</w:t>
      </w:r>
    </w:p>
    <w:p w14:paraId="1F53AB2D" w14:textId="4BBF5F1B" w:rsidR="00A07758" w:rsidRPr="006C4F19" w:rsidRDefault="00A05599" w:rsidP="004C7D4D">
      <w:pPr>
        <w:pStyle w:val="enumlev1"/>
      </w:pPr>
      <w:r>
        <w:t>–</w:t>
      </w:r>
      <w:r w:rsidR="00A07758" w:rsidRPr="006C4F19">
        <w:tab/>
        <w:t>Rec. ITU-R RA.769-2 “Protection criteria used for radio astronomical measurements”.</w:t>
      </w:r>
    </w:p>
    <w:p w14:paraId="67DAAC5C" w14:textId="77777777" w:rsidR="00A07758" w:rsidRPr="006C4F19" w:rsidRDefault="00A07758" w:rsidP="00767EEF">
      <w:pPr>
        <w:pStyle w:val="Heading5"/>
      </w:pPr>
      <w:r w:rsidRPr="006C4F19">
        <w:lastRenderedPageBreak/>
        <w:t>5.2.14.3.4</w:t>
      </w:r>
      <w:r w:rsidRPr="006C4F19">
        <w:tab/>
        <w:t>Compatibility study with systems of the radiolocation service in adjacent band</w:t>
      </w:r>
    </w:p>
    <w:p w14:paraId="4B1320CC" w14:textId="1415870C" w:rsidR="00A07758" w:rsidRPr="006C4F19" w:rsidRDefault="00A07758" w:rsidP="00A05599">
      <w:pPr>
        <w:keepNext/>
      </w:pPr>
      <w:r w:rsidRPr="006C4F19">
        <w:t>Characteristics of systems operating in the radiolocation service in the band 15.7</w:t>
      </w:r>
      <w:r w:rsidR="00A05599">
        <w:t>-</w:t>
      </w:r>
      <w:r w:rsidRPr="006C4F19">
        <w:t>16.7 GHz can be found in:</w:t>
      </w:r>
    </w:p>
    <w:p w14:paraId="37DE0C53" w14:textId="6A1F1FC0" w:rsidR="00A07758" w:rsidRPr="006C4F19" w:rsidRDefault="00A05599" w:rsidP="004C7D4D">
      <w:pPr>
        <w:pStyle w:val="enumlev1"/>
      </w:pPr>
      <w:r>
        <w:t>–</w:t>
      </w:r>
      <w:r w:rsidR="00A07758" w:rsidRPr="006C4F19">
        <w:tab/>
        <w:t xml:space="preserve">Rec. </w:t>
      </w:r>
      <w:r w:rsidRPr="006C4F19">
        <w:t xml:space="preserve">ITU-R </w:t>
      </w:r>
      <w:r>
        <w:t>M.</w:t>
      </w:r>
      <w:r w:rsidR="00A07758" w:rsidRPr="006C4F19">
        <w:t>1730-1 “Characteristics of and protection criteria for the radiolocation service in the frequency band 15.4-17.3 GHz”.</w:t>
      </w:r>
    </w:p>
    <w:p w14:paraId="5C8B9A4D" w14:textId="77777777" w:rsidR="00A07758" w:rsidRPr="006C4F19" w:rsidRDefault="00A07758" w:rsidP="00767EEF">
      <w:pPr>
        <w:pStyle w:val="Heading4"/>
      </w:pPr>
      <w:r w:rsidRPr="006C4F19">
        <w:rPr>
          <w:rFonts w:eastAsiaTheme="minorEastAsia"/>
          <w:lang w:eastAsia="zh-CN"/>
        </w:rPr>
        <w:t>5.2.14.4</w:t>
      </w:r>
      <w:r w:rsidRPr="006C4F19">
        <w:rPr>
          <w:rFonts w:eastAsiaTheme="minorEastAsia"/>
          <w:lang w:eastAsia="zh-CN"/>
        </w:rPr>
        <w:tab/>
        <w:t xml:space="preserve">Suitability of the band </w:t>
      </w:r>
      <w:r w:rsidRPr="006C4F19">
        <w:t>15.4-15.7 GHz</w:t>
      </w:r>
      <w:r w:rsidRPr="006C4F19">
        <w:rPr>
          <w:rFonts w:eastAsiaTheme="minorEastAsia"/>
          <w:lang w:eastAsia="zh-CN"/>
        </w:rPr>
        <w:t xml:space="preserve"> for ground based detect &amp; avoid systems</w:t>
      </w:r>
    </w:p>
    <w:p w14:paraId="72AB671E" w14:textId="6A74D5B1" w:rsidR="00A07758" w:rsidRPr="006C4F19" w:rsidRDefault="00A07758" w:rsidP="004C7D4D">
      <w:r w:rsidRPr="006C4F19">
        <w:t>Noting that radiolocation service shall not cause harmful interference to nor claim protection from the aeronautical radionavigation service operating in the band 15.4-15.7 GHz and that procedures for sharing with MSS feeder links in the 15.43-15.63 GHz can be found in Recommendations ITU</w:t>
      </w:r>
      <w:r w:rsidRPr="006C4F19">
        <w:noBreakHyphen/>
        <w:t xml:space="preserve">R S.1340 and </w:t>
      </w:r>
      <w:r w:rsidR="002010F2" w:rsidRPr="006C4F19">
        <w:t>ITU</w:t>
      </w:r>
      <w:r w:rsidR="002010F2" w:rsidRPr="006C4F19">
        <w:noBreakHyphen/>
        <w:t xml:space="preserve">R </w:t>
      </w:r>
      <w:r w:rsidRPr="006C4F19">
        <w:t xml:space="preserve">S.1341, the band 15.4-15.7 GHz is suitable for operation of ground based DAA systems. Further, compatibility with DAA systems </w:t>
      </w:r>
      <w:proofErr w:type="spellStart"/>
      <w:r w:rsidRPr="006C4F19">
        <w:t>onboard</w:t>
      </w:r>
      <w:proofErr w:type="spellEnd"/>
      <w:r w:rsidRPr="006C4F19">
        <w:t xml:space="preserve"> UA will also be required.</w:t>
      </w:r>
    </w:p>
    <w:p w14:paraId="349FE05C" w14:textId="77777777" w:rsidR="00A07758" w:rsidRPr="006C4F19" w:rsidRDefault="00A07758" w:rsidP="004C7D4D">
      <w:pPr>
        <w:pStyle w:val="Heading3"/>
      </w:pPr>
      <w:r w:rsidRPr="006C4F19">
        <w:t>5.2.15</w:t>
      </w:r>
      <w:r w:rsidRPr="006C4F19">
        <w:tab/>
      </w:r>
      <w:r w:rsidRPr="006C4F19">
        <w:rPr>
          <w:rFonts w:eastAsiaTheme="minorEastAsia"/>
          <w:color w:val="000000" w:themeColor="text1"/>
          <w:szCs w:val="22"/>
          <w:lang w:eastAsia="zh-CN"/>
        </w:rPr>
        <w:t>Frequency band 24.45-24.65 GHz</w:t>
      </w:r>
    </w:p>
    <w:p w14:paraId="746F0A00" w14:textId="77777777" w:rsidR="00A07758" w:rsidRPr="006C4F19" w:rsidRDefault="00A07758" w:rsidP="00767EEF">
      <w:pPr>
        <w:pStyle w:val="Heading4"/>
      </w:pPr>
      <w:r w:rsidRPr="006C4F19">
        <w:t>5.2.15.1</w:t>
      </w:r>
      <w:r w:rsidRPr="006C4F19">
        <w:tab/>
      </w:r>
      <w:r w:rsidRPr="006C4F19">
        <w:rPr>
          <w:webHidden/>
        </w:rPr>
        <w:t>Allocation to operate detect and avoid</w:t>
      </w:r>
      <w:r w:rsidRPr="006C4F19">
        <w:t xml:space="preserve"> and other services in the frequency band 24.45-24.65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3924CDA4" w14:textId="77777777" w:rsidTr="002010F2">
        <w:trPr>
          <w:cantSplit/>
          <w:jc w:val="center"/>
        </w:trPr>
        <w:tc>
          <w:tcPr>
            <w:tcW w:w="9299" w:type="dxa"/>
            <w:gridSpan w:val="3"/>
            <w:hideMark/>
          </w:tcPr>
          <w:p w14:paraId="62DFA75F" w14:textId="77777777" w:rsidR="00A07758" w:rsidRPr="006C4F19" w:rsidRDefault="00A07758" w:rsidP="004C7D4D">
            <w:pPr>
              <w:pStyle w:val="Tablehead"/>
            </w:pPr>
            <w:r w:rsidRPr="006C4F19">
              <w:t>Allocation to services</w:t>
            </w:r>
          </w:p>
        </w:tc>
      </w:tr>
      <w:tr w:rsidR="00A07758" w:rsidRPr="006C4F19" w14:paraId="186B57B1" w14:textId="77777777" w:rsidTr="002010F2">
        <w:trPr>
          <w:cantSplit/>
          <w:jc w:val="center"/>
        </w:trPr>
        <w:tc>
          <w:tcPr>
            <w:tcW w:w="3099" w:type="dxa"/>
            <w:hideMark/>
          </w:tcPr>
          <w:p w14:paraId="53F1D628" w14:textId="77777777" w:rsidR="00A07758" w:rsidRPr="006C4F19" w:rsidRDefault="00A07758" w:rsidP="004C7D4D">
            <w:pPr>
              <w:pStyle w:val="Tablehead"/>
            </w:pPr>
            <w:r w:rsidRPr="006C4F19">
              <w:t>Region 1</w:t>
            </w:r>
          </w:p>
        </w:tc>
        <w:tc>
          <w:tcPr>
            <w:tcW w:w="3100" w:type="dxa"/>
            <w:hideMark/>
          </w:tcPr>
          <w:p w14:paraId="7FB1A49A" w14:textId="77777777" w:rsidR="00A07758" w:rsidRPr="006C4F19" w:rsidRDefault="00A07758" w:rsidP="004C7D4D">
            <w:pPr>
              <w:pStyle w:val="Tablehead"/>
            </w:pPr>
            <w:r w:rsidRPr="006C4F19">
              <w:t>Region 2</w:t>
            </w:r>
          </w:p>
        </w:tc>
        <w:tc>
          <w:tcPr>
            <w:tcW w:w="3100" w:type="dxa"/>
            <w:hideMark/>
          </w:tcPr>
          <w:p w14:paraId="5D04B39C" w14:textId="77777777" w:rsidR="00A07758" w:rsidRPr="006C4F19" w:rsidRDefault="00A07758" w:rsidP="004C7D4D">
            <w:pPr>
              <w:pStyle w:val="Tablehead"/>
            </w:pPr>
            <w:r w:rsidRPr="006C4F19">
              <w:t>Region 3</w:t>
            </w:r>
          </w:p>
        </w:tc>
      </w:tr>
      <w:tr w:rsidR="00A07758" w:rsidRPr="006C4F19" w14:paraId="37BE0FC0" w14:textId="77777777" w:rsidTr="002010F2">
        <w:trPr>
          <w:cantSplit/>
          <w:jc w:val="center"/>
        </w:trPr>
        <w:tc>
          <w:tcPr>
            <w:tcW w:w="3099" w:type="dxa"/>
            <w:hideMark/>
          </w:tcPr>
          <w:p w14:paraId="690FE9FB" w14:textId="77777777" w:rsidR="00A07758" w:rsidRPr="006C4F19" w:rsidRDefault="00A07758" w:rsidP="004C7D4D">
            <w:pPr>
              <w:pStyle w:val="TableTextS5"/>
              <w:spacing w:before="20" w:after="0"/>
              <w:rPr>
                <w:rStyle w:val="Tablefreq"/>
              </w:rPr>
            </w:pPr>
            <w:r w:rsidRPr="006C4F19">
              <w:rPr>
                <w:rStyle w:val="Tablefreq"/>
              </w:rPr>
              <w:t>24.45-24.65</w:t>
            </w:r>
          </w:p>
          <w:p w14:paraId="2290235E" w14:textId="77777777" w:rsidR="00A07758" w:rsidRPr="006C4F19" w:rsidRDefault="00A07758" w:rsidP="004C7D4D">
            <w:pPr>
              <w:pStyle w:val="TableTextS5"/>
              <w:spacing w:before="20" w:after="0"/>
              <w:rPr>
                <w:color w:val="000000"/>
              </w:rPr>
            </w:pPr>
            <w:r w:rsidRPr="006C4F19">
              <w:rPr>
                <w:color w:val="000000"/>
              </w:rPr>
              <w:t>FIXED</w:t>
            </w:r>
          </w:p>
          <w:p w14:paraId="0EA9972E" w14:textId="77777777" w:rsidR="00A07758" w:rsidRPr="006C4F19" w:rsidRDefault="00A07758" w:rsidP="004C7D4D">
            <w:pPr>
              <w:pStyle w:val="TableTextS5"/>
              <w:rPr>
                <w:color w:val="000000"/>
              </w:rPr>
            </w:pPr>
            <w:r w:rsidRPr="006C4F19">
              <w:rPr>
                <w:color w:val="000000"/>
              </w:rPr>
              <w:t>INTER-SATELLITE</w:t>
            </w:r>
          </w:p>
          <w:p w14:paraId="1B1984DF" w14:textId="77777777" w:rsidR="00A07758" w:rsidRPr="006C4F19" w:rsidRDefault="00A07758" w:rsidP="004C7D4D">
            <w:pPr>
              <w:pStyle w:val="TableTextS5"/>
              <w:rPr>
                <w:color w:val="000000"/>
              </w:rPr>
            </w:pPr>
            <w:r w:rsidRPr="006C4F19">
              <w:rPr>
                <w:color w:val="000000"/>
              </w:rPr>
              <w:t>MOBILE except aeronautical mobile 5.338A 5.532AB</w:t>
            </w:r>
          </w:p>
        </w:tc>
        <w:tc>
          <w:tcPr>
            <w:tcW w:w="3100" w:type="dxa"/>
          </w:tcPr>
          <w:p w14:paraId="3D0B2B97" w14:textId="77777777" w:rsidR="00A07758" w:rsidRPr="006C4F19" w:rsidRDefault="00A07758" w:rsidP="004C7D4D">
            <w:pPr>
              <w:pStyle w:val="TableTextS5"/>
              <w:spacing w:before="20" w:after="0"/>
              <w:rPr>
                <w:rStyle w:val="Tablefreq"/>
              </w:rPr>
            </w:pPr>
            <w:r w:rsidRPr="006C4F19">
              <w:rPr>
                <w:rStyle w:val="Tablefreq"/>
              </w:rPr>
              <w:t>24.45-24.65</w:t>
            </w:r>
          </w:p>
          <w:p w14:paraId="70940BC1" w14:textId="77777777" w:rsidR="00A07758" w:rsidRPr="006C4F19" w:rsidRDefault="00A07758" w:rsidP="004C7D4D">
            <w:pPr>
              <w:pStyle w:val="TableTextS5"/>
              <w:spacing w:before="20" w:after="0"/>
              <w:rPr>
                <w:color w:val="000000"/>
              </w:rPr>
            </w:pPr>
            <w:r w:rsidRPr="006C4F19">
              <w:rPr>
                <w:color w:val="000000"/>
              </w:rPr>
              <w:t>FIXED 5.532AA</w:t>
            </w:r>
          </w:p>
          <w:p w14:paraId="7A93EB63" w14:textId="77777777" w:rsidR="00A07758" w:rsidRPr="006C4F19" w:rsidRDefault="00A07758" w:rsidP="004C7D4D">
            <w:pPr>
              <w:pStyle w:val="TableTextS5"/>
              <w:spacing w:before="20" w:after="0"/>
              <w:rPr>
                <w:color w:val="000000"/>
              </w:rPr>
            </w:pPr>
            <w:r w:rsidRPr="006C4F19">
              <w:rPr>
                <w:color w:val="000000"/>
              </w:rPr>
              <w:t>INTER-SATELLITE</w:t>
            </w:r>
          </w:p>
          <w:p w14:paraId="17BA33F9" w14:textId="77777777" w:rsidR="00A07758" w:rsidRPr="006C4F19" w:rsidRDefault="00A07758" w:rsidP="004C7D4D">
            <w:pPr>
              <w:pStyle w:val="TableTextS5"/>
              <w:rPr>
                <w:color w:val="000000"/>
              </w:rPr>
            </w:pPr>
            <w:r w:rsidRPr="006C4F19">
              <w:rPr>
                <w:color w:val="000000"/>
              </w:rPr>
              <w:t>MOBILE except aeronautical mobile 5.338A 5.532AB</w:t>
            </w:r>
          </w:p>
          <w:p w14:paraId="5D688670" w14:textId="77777777" w:rsidR="00A07758" w:rsidRPr="006C4F19" w:rsidRDefault="00A07758" w:rsidP="004C7D4D">
            <w:pPr>
              <w:pStyle w:val="TableTextS5"/>
              <w:rPr>
                <w:color w:val="000000"/>
              </w:rPr>
            </w:pPr>
            <w:r w:rsidRPr="006C4F19">
              <w:rPr>
                <w:color w:val="000000"/>
              </w:rPr>
              <w:t>RADIONAVIGATION</w:t>
            </w:r>
          </w:p>
          <w:p w14:paraId="0DFA4C42" w14:textId="77777777" w:rsidR="00A07758" w:rsidRPr="006C4F19" w:rsidRDefault="00A07758" w:rsidP="004C7D4D">
            <w:pPr>
              <w:pStyle w:val="TableTextS5"/>
              <w:rPr>
                <w:color w:val="000000"/>
              </w:rPr>
            </w:pPr>
          </w:p>
          <w:p w14:paraId="564C4416" w14:textId="77777777" w:rsidR="00A07758" w:rsidRPr="006C4F19" w:rsidRDefault="00A07758" w:rsidP="004C7D4D">
            <w:pPr>
              <w:pStyle w:val="TableTextS5"/>
              <w:rPr>
                <w:color w:val="000000"/>
              </w:rPr>
            </w:pPr>
            <w:r w:rsidRPr="006C4F19">
              <w:rPr>
                <w:rStyle w:val="Artref"/>
                <w:color w:val="000000"/>
              </w:rPr>
              <w:t>5.533</w:t>
            </w:r>
          </w:p>
        </w:tc>
        <w:tc>
          <w:tcPr>
            <w:tcW w:w="3100" w:type="dxa"/>
          </w:tcPr>
          <w:p w14:paraId="46DCDE1A" w14:textId="77777777" w:rsidR="00A07758" w:rsidRPr="006C4F19" w:rsidRDefault="00A07758" w:rsidP="004C7D4D">
            <w:pPr>
              <w:pStyle w:val="TableTextS5"/>
              <w:spacing w:before="20" w:after="0"/>
              <w:rPr>
                <w:rStyle w:val="Tablefreq"/>
              </w:rPr>
            </w:pPr>
            <w:r w:rsidRPr="006C4F19">
              <w:rPr>
                <w:rStyle w:val="Tablefreq"/>
              </w:rPr>
              <w:t>24.45-24.65</w:t>
            </w:r>
          </w:p>
          <w:p w14:paraId="22416AAE" w14:textId="77777777" w:rsidR="00A07758" w:rsidRPr="006C4F19" w:rsidRDefault="00A07758" w:rsidP="004C7D4D">
            <w:pPr>
              <w:pStyle w:val="TableTextS5"/>
              <w:spacing w:before="20" w:after="0"/>
              <w:rPr>
                <w:color w:val="000000"/>
              </w:rPr>
            </w:pPr>
            <w:r w:rsidRPr="006C4F19">
              <w:rPr>
                <w:color w:val="000000"/>
              </w:rPr>
              <w:t>FIXED</w:t>
            </w:r>
          </w:p>
          <w:p w14:paraId="42A669E1" w14:textId="77777777" w:rsidR="00A07758" w:rsidRPr="006C4F19" w:rsidRDefault="00A07758" w:rsidP="004C7D4D">
            <w:pPr>
              <w:pStyle w:val="TableTextS5"/>
              <w:spacing w:before="20" w:after="0"/>
              <w:rPr>
                <w:color w:val="000000"/>
              </w:rPr>
            </w:pPr>
            <w:r w:rsidRPr="006C4F19">
              <w:rPr>
                <w:color w:val="000000"/>
              </w:rPr>
              <w:t>INTER-SATELLITE</w:t>
            </w:r>
          </w:p>
          <w:p w14:paraId="0538C052" w14:textId="77777777" w:rsidR="00A07758" w:rsidRPr="006C4F19" w:rsidRDefault="00A07758" w:rsidP="004C7D4D">
            <w:pPr>
              <w:pStyle w:val="TableTextS5"/>
              <w:spacing w:before="20" w:after="0"/>
              <w:rPr>
                <w:color w:val="000000"/>
              </w:rPr>
            </w:pPr>
            <w:r w:rsidRPr="006C4F19">
              <w:rPr>
                <w:color w:val="000000"/>
              </w:rPr>
              <w:t>MOBILE  5.338A 5.532AB</w:t>
            </w:r>
          </w:p>
          <w:p w14:paraId="6D36CC9F" w14:textId="77777777" w:rsidR="00A07758" w:rsidRPr="006C4F19" w:rsidRDefault="00A07758" w:rsidP="004C7D4D">
            <w:pPr>
              <w:pStyle w:val="TableTextS5"/>
              <w:rPr>
                <w:color w:val="000000"/>
              </w:rPr>
            </w:pPr>
            <w:r w:rsidRPr="006C4F19">
              <w:rPr>
                <w:color w:val="000000"/>
              </w:rPr>
              <w:t>RADIONAVIGATION</w:t>
            </w:r>
          </w:p>
          <w:p w14:paraId="6A54F0DC" w14:textId="77777777" w:rsidR="00A07758" w:rsidRPr="006C4F19" w:rsidRDefault="00A07758" w:rsidP="004C7D4D">
            <w:pPr>
              <w:pStyle w:val="TableTextS5"/>
              <w:rPr>
                <w:rStyle w:val="Artref"/>
                <w:color w:val="000000"/>
              </w:rPr>
            </w:pPr>
          </w:p>
          <w:p w14:paraId="57A926ED" w14:textId="77777777" w:rsidR="00A07758" w:rsidRPr="006C4F19" w:rsidRDefault="00A07758" w:rsidP="004C7D4D">
            <w:pPr>
              <w:pStyle w:val="TableTextS5"/>
              <w:rPr>
                <w:rStyle w:val="Artref"/>
                <w:color w:val="000000"/>
              </w:rPr>
            </w:pPr>
          </w:p>
          <w:p w14:paraId="0F47275F" w14:textId="77777777" w:rsidR="00A07758" w:rsidRPr="006C4F19" w:rsidRDefault="00A07758" w:rsidP="004C7D4D">
            <w:pPr>
              <w:pStyle w:val="TableTextS5"/>
              <w:rPr>
                <w:color w:val="000000"/>
              </w:rPr>
            </w:pPr>
            <w:r w:rsidRPr="006C4F19">
              <w:rPr>
                <w:rStyle w:val="Artref"/>
                <w:color w:val="000000"/>
              </w:rPr>
              <w:t>5.533</w:t>
            </w:r>
          </w:p>
        </w:tc>
      </w:tr>
    </w:tbl>
    <w:p w14:paraId="116F00FC" w14:textId="77777777" w:rsidR="00A07758" w:rsidRPr="006C4F19" w:rsidRDefault="00A07758" w:rsidP="004C7D4D">
      <w:pPr>
        <w:pStyle w:val="Tablefin"/>
      </w:pPr>
    </w:p>
    <w:p w14:paraId="6A857AEB" w14:textId="77777777" w:rsidR="00A07758" w:rsidRPr="006C4F19" w:rsidRDefault="00A07758" w:rsidP="009F66CC">
      <w:pPr>
        <w:pStyle w:val="Note"/>
      </w:pPr>
      <w:r w:rsidRPr="006C4F19">
        <w:rPr>
          <w:b/>
          <w:bCs/>
        </w:rPr>
        <w:t>5.338A</w:t>
      </w:r>
      <w:r w:rsidRPr="006C4F19">
        <w:rPr>
          <w:b/>
          <w:bCs/>
        </w:rPr>
        <w:tab/>
      </w:r>
      <w:r w:rsidRPr="006C4F19">
        <w:t>In the frequency bands 1 350-1 400 MHz, 1 427-1 452 MHz, 22.55-23.55 GHz, 24.25</w:t>
      </w:r>
      <w:r w:rsidRPr="006C4F19">
        <w:noBreakHyphen/>
        <w:t>27.5 GHz, 30-31.3 GHz, 49.7-50.2 GHz, 50.4-50.9 GHz, 51.4-52.4 GHz, 52.4-52.6 GHz, 81</w:t>
      </w:r>
      <w:r w:rsidRPr="006C4F19">
        <w:noBreakHyphen/>
        <w:t xml:space="preserve">86 GHz and 92-94 GHz, Resolution </w:t>
      </w:r>
      <w:r w:rsidRPr="006C4F19">
        <w:rPr>
          <w:b/>
          <w:bCs/>
        </w:rPr>
        <w:t xml:space="preserve">750 (Rev.WRC-19) </w:t>
      </w:r>
      <w:r w:rsidRPr="006C4F19">
        <w:t>applies.</w:t>
      </w:r>
      <w:r w:rsidRPr="006C4F19">
        <w:rPr>
          <w:sz w:val="16"/>
        </w:rPr>
        <w:t xml:space="preserve">     (WRC</w:t>
      </w:r>
      <w:r w:rsidRPr="006C4F19">
        <w:rPr>
          <w:sz w:val="16"/>
        </w:rPr>
        <w:noBreakHyphen/>
        <w:t>19)</w:t>
      </w:r>
    </w:p>
    <w:p w14:paraId="1DC96C21" w14:textId="77777777" w:rsidR="00A07758" w:rsidRPr="006C4F19" w:rsidRDefault="00A07758" w:rsidP="009F66CC">
      <w:pPr>
        <w:pStyle w:val="Note"/>
      </w:pPr>
      <w:r w:rsidRPr="006C4F19">
        <w:rPr>
          <w:b/>
          <w:bCs/>
        </w:rPr>
        <w:t>5.</w:t>
      </w:r>
      <w:r w:rsidRPr="006C4F19">
        <w:rPr>
          <w:rStyle w:val="Artdef"/>
        </w:rPr>
        <w:t>532AA</w:t>
      </w:r>
      <w:r w:rsidRPr="006C4F19">
        <w:rPr>
          <w:bCs/>
        </w:rPr>
        <w:tab/>
      </w:r>
      <w:proofErr w:type="gramStart"/>
      <w:r w:rsidRPr="006C4F19">
        <w:t>The</w:t>
      </w:r>
      <w:proofErr w:type="gramEnd"/>
      <w:r w:rsidRPr="006C4F19">
        <w:t xml:space="preserve"> allocation to the fixed service in the frequency band 24.25-25.25 GHz is identified for use in Region 2 by high-altitude platform stations (HAPS). This identification does not preclude the use of this frequency band by other fixed-service applications or by other services to which this frequency band is allocated on a co-primary basis, and does not establish priority in the Radio Regulations. Such use of the fixed-service allocation by HAPS is limited to the HAPS-to-ground direction and shall be in accordance with the provisions of Resolution </w:t>
      </w:r>
      <w:r w:rsidRPr="006C4F19">
        <w:rPr>
          <w:b/>
          <w:bCs/>
        </w:rPr>
        <w:t>166 (WRC-19)</w:t>
      </w:r>
      <w:r w:rsidRPr="006C4F19">
        <w:t>.</w:t>
      </w:r>
      <w:r w:rsidRPr="006C4F19">
        <w:rPr>
          <w:sz w:val="16"/>
        </w:rPr>
        <w:t xml:space="preserve">     (WRC</w:t>
      </w:r>
      <w:r w:rsidRPr="006C4F19">
        <w:rPr>
          <w:sz w:val="16"/>
        </w:rPr>
        <w:noBreakHyphen/>
        <w:t>19)</w:t>
      </w:r>
    </w:p>
    <w:p w14:paraId="5345F0E6" w14:textId="77777777" w:rsidR="00A07758" w:rsidRPr="006C4F19" w:rsidRDefault="00A07758" w:rsidP="009F66CC">
      <w:pPr>
        <w:pStyle w:val="Note"/>
      </w:pPr>
      <w:r w:rsidRPr="006C4F19">
        <w:rPr>
          <w:b/>
          <w:bCs/>
        </w:rPr>
        <w:t>5.</w:t>
      </w:r>
      <w:r w:rsidRPr="006C4F19">
        <w:rPr>
          <w:rStyle w:val="Artdef"/>
        </w:rPr>
        <w:t>532AB</w:t>
      </w:r>
      <w:r w:rsidRPr="006C4F19">
        <w:rPr>
          <w:b/>
          <w:bCs/>
        </w:rPr>
        <w:tab/>
      </w:r>
      <w:proofErr w:type="gramStart"/>
      <w:r w:rsidRPr="006C4F19">
        <w:t>The</w:t>
      </w:r>
      <w:proofErr w:type="gramEnd"/>
      <w:r w:rsidRPr="006C4F19">
        <w:t xml:space="preserve"> frequency band 24.25-27.5 GHz is identified for use by administrations wishing to implement the terrestrial component of International Mobile Telecommunications (IMT). This identification does not preclude the use of this frequency band by any application of the services to which it is allocated and does not establish priority in the Radio Regulations. Resolution </w:t>
      </w:r>
      <w:r w:rsidRPr="006C4F19">
        <w:rPr>
          <w:b/>
          <w:bCs/>
        </w:rPr>
        <w:t xml:space="preserve">242 (WRC-19) </w:t>
      </w:r>
      <w:r w:rsidRPr="006C4F19">
        <w:t>applies.</w:t>
      </w:r>
      <w:r w:rsidRPr="006C4F19">
        <w:rPr>
          <w:sz w:val="16"/>
        </w:rPr>
        <w:t xml:space="preserve">     (WRC</w:t>
      </w:r>
      <w:r w:rsidRPr="006C4F19">
        <w:rPr>
          <w:sz w:val="16"/>
        </w:rPr>
        <w:noBreakHyphen/>
        <w:t>19)</w:t>
      </w:r>
    </w:p>
    <w:p w14:paraId="3D378943" w14:textId="77777777" w:rsidR="00A07758" w:rsidRPr="006C4F19" w:rsidRDefault="00A07758" w:rsidP="004C7D4D">
      <w:pPr>
        <w:pStyle w:val="Note"/>
      </w:pPr>
      <w:r w:rsidRPr="006C4F19">
        <w:rPr>
          <w:rStyle w:val="Artdef"/>
        </w:rPr>
        <w:t>5.533</w:t>
      </w:r>
      <w:r w:rsidRPr="006C4F19">
        <w:rPr>
          <w:rStyle w:val="Artdef"/>
        </w:rPr>
        <w:tab/>
      </w:r>
      <w:r w:rsidRPr="006C4F19">
        <w:t>The inter-satellite service shall not claim protection from harmful interference from airport surface detection equipment stations of the radionavigation service.</w:t>
      </w:r>
    </w:p>
    <w:p w14:paraId="1699A3C9" w14:textId="77777777" w:rsidR="00A07758" w:rsidRPr="006C4F19" w:rsidRDefault="00A07758" w:rsidP="00767EEF">
      <w:pPr>
        <w:pStyle w:val="Heading4"/>
      </w:pPr>
      <w:r w:rsidRPr="006C4F19">
        <w:lastRenderedPageBreak/>
        <w:t>5.2.15.2</w:t>
      </w:r>
      <w:r w:rsidRPr="006C4F19">
        <w:tab/>
        <w:t>Related ITU-R documents and aviation documents in the frequency band 24.45</w:t>
      </w:r>
      <w:r w:rsidRPr="006C4F19">
        <w:noBreakHyphen/>
        <w:t>24.65 GHz</w:t>
      </w:r>
    </w:p>
    <w:p w14:paraId="1F2D24B2" w14:textId="7ECAD8CA" w:rsidR="00A07758" w:rsidRPr="006C4F19" w:rsidRDefault="00A07758" w:rsidP="004C7D4D">
      <w:r w:rsidRPr="006C4F19">
        <w:t>There are no ITU-R Recommendations that apply to the radionavigation service in the frequency band 24.45-24.65 GHz band. Technical Standard Order C212</w:t>
      </w:r>
      <w:r w:rsidRPr="006C4F19">
        <w:rPr>
          <w:rStyle w:val="FootnoteReference"/>
        </w:rPr>
        <w:footnoteReference w:id="19"/>
      </w:r>
      <w:r w:rsidRPr="006C4F19">
        <w:t xml:space="preserve"> contains the aviation standards for airborne DAA radars operating in the aeronautical radionavigation service in various bands including the frequency band 24.45-24.65 GHz.</w:t>
      </w:r>
    </w:p>
    <w:p w14:paraId="21E58FDE" w14:textId="77777777" w:rsidR="00A07758" w:rsidRPr="006C4F19" w:rsidRDefault="00A07758" w:rsidP="004C7D4D">
      <w:r w:rsidRPr="006C4F19">
        <w:t xml:space="preserve">Recommendations ITU-R </w:t>
      </w:r>
      <w:r w:rsidRPr="006C4F19">
        <w:rPr>
          <w:highlight w:val="yellow"/>
        </w:rPr>
        <w:t>X.XXXX</w:t>
      </w:r>
      <w:r w:rsidRPr="006C4F19">
        <w:t xml:space="preserve"> and ITU-R </w:t>
      </w:r>
      <w:r w:rsidRPr="006C4F19">
        <w:rPr>
          <w:highlight w:val="yellow"/>
        </w:rPr>
        <w:t>X.XXXX</w:t>
      </w:r>
      <w:r w:rsidRPr="006C4F19">
        <w:t xml:space="preserve"> apply to the inter-satellite service in the frequency band 24.45-24.65 GHz band.</w:t>
      </w:r>
    </w:p>
    <w:p w14:paraId="7ECCEAE5" w14:textId="77777777" w:rsidR="00A07758" w:rsidRPr="006C4F19" w:rsidRDefault="00A07758" w:rsidP="004C7D4D">
      <w:r w:rsidRPr="006C4F19">
        <w:t xml:space="preserve">Recommendations ITU-R </w:t>
      </w:r>
      <w:r w:rsidRPr="006C4F19">
        <w:rPr>
          <w:highlight w:val="yellow"/>
        </w:rPr>
        <w:t>X.XXXX</w:t>
      </w:r>
      <w:r w:rsidRPr="006C4F19">
        <w:t xml:space="preserve"> and ITU-R </w:t>
      </w:r>
      <w:r w:rsidRPr="006C4F19">
        <w:rPr>
          <w:highlight w:val="yellow"/>
        </w:rPr>
        <w:t>X.XXXX</w:t>
      </w:r>
      <w:r w:rsidRPr="006C4F19">
        <w:t xml:space="preserve"> apply to the fixed service in the frequency band 24.45-24.65 GHz band.</w:t>
      </w:r>
    </w:p>
    <w:p w14:paraId="165C5CB0" w14:textId="77777777" w:rsidR="00A07758" w:rsidRPr="006C4F19" w:rsidRDefault="00A07758" w:rsidP="004C7D4D">
      <w:r w:rsidRPr="006C4F19">
        <w:t>There are no ITU-R Recommendations that apply to the mobile service in the frequency band 24.45-24.65 GHz band.</w:t>
      </w:r>
    </w:p>
    <w:p w14:paraId="705C8B66" w14:textId="1384F811" w:rsidR="00A07758" w:rsidRPr="006C4F19" w:rsidRDefault="00A07758" w:rsidP="00767EEF">
      <w:pPr>
        <w:pStyle w:val="Heading4"/>
      </w:pPr>
      <w:r w:rsidRPr="006C4F19">
        <w:t>5.2.15.3</w:t>
      </w:r>
      <w:r w:rsidRPr="006C4F19">
        <w:tab/>
      </w:r>
      <w:r w:rsidRPr="006C4F19">
        <w:rPr>
          <w:rFonts w:eastAsiaTheme="minorEastAsia"/>
          <w:lang w:eastAsia="zh-CN"/>
        </w:rPr>
        <w:t xml:space="preserve">Suitability of the band 24.45-24.65 GHz for ground based detect </w:t>
      </w:r>
      <w:r w:rsidR="00971DEF">
        <w:rPr>
          <w:rFonts w:eastAsiaTheme="minorEastAsia"/>
          <w:lang w:eastAsia="zh-CN"/>
        </w:rPr>
        <w:t>and</w:t>
      </w:r>
      <w:r w:rsidRPr="006C4F19">
        <w:rPr>
          <w:rFonts w:eastAsiaTheme="minorEastAsia"/>
          <w:lang w:eastAsia="zh-CN"/>
        </w:rPr>
        <w:t xml:space="preserve"> avoid systems</w:t>
      </w:r>
    </w:p>
    <w:p w14:paraId="295CC27D" w14:textId="77777777" w:rsidR="00A07758" w:rsidRPr="006C4F19" w:rsidRDefault="00A07758" w:rsidP="004C7D4D">
      <w:r w:rsidRPr="006C4F19">
        <w:t>There is no worldwide allocation to the radionavigation service in this band however, regional allocations do allow for operations of ground based DAA systems in many parts of the world.</w:t>
      </w:r>
    </w:p>
    <w:p w14:paraId="669E07C1" w14:textId="77777777" w:rsidR="00A07758" w:rsidRPr="006C4F19" w:rsidRDefault="00A07758" w:rsidP="00BF4E1B">
      <w:pPr>
        <w:pStyle w:val="Heading5"/>
      </w:pPr>
      <w:r w:rsidRPr="006C4F19">
        <w:t>5.2.15.3.1</w:t>
      </w:r>
      <w:r w:rsidRPr="006C4F19">
        <w:tab/>
        <w:t>Region 1</w:t>
      </w:r>
    </w:p>
    <w:p w14:paraId="579C68DA" w14:textId="77777777" w:rsidR="00A07758" w:rsidRPr="006C4F19" w:rsidRDefault="00A07758" w:rsidP="004C7D4D">
      <w:r w:rsidRPr="006C4F19">
        <w:t>Operation of ground based DAA systems in Region 1 is not suitable since there is no radionavigation allocation in the frequency band 24.45-24.65 GHz in Region 1.</w:t>
      </w:r>
    </w:p>
    <w:p w14:paraId="266F690F" w14:textId="77777777" w:rsidR="00A07758" w:rsidRPr="006C4F19" w:rsidRDefault="00A07758" w:rsidP="00BF4E1B">
      <w:pPr>
        <w:pStyle w:val="Heading5"/>
      </w:pPr>
      <w:r w:rsidRPr="006C4F19">
        <w:t>5.2.15.3.2</w:t>
      </w:r>
      <w:r w:rsidRPr="006C4F19">
        <w:tab/>
        <w:t>Region 2</w:t>
      </w:r>
    </w:p>
    <w:p w14:paraId="1B1E3393" w14:textId="77777777" w:rsidR="00A07758" w:rsidRPr="006C4F19" w:rsidRDefault="00A07758" w:rsidP="004C7D4D">
      <w:r w:rsidRPr="006C4F19">
        <w:t xml:space="preserve">Operation of ground bases DAA systems in the frequency band 24.45-24.65 GHz may be suitable in Region 2 provided users take into account fixed and mobile systems that operate on a coequal basis in this band in accordance with the provisions of Resolution </w:t>
      </w:r>
      <w:r w:rsidRPr="006C4F19">
        <w:rPr>
          <w:b/>
          <w:bCs/>
        </w:rPr>
        <w:t>166 (WRC-19)</w:t>
      </w:r>
      <w:r w:rsidRPr="006C4F19">
        <w:rPr>
          <w:sz w:val="16"/>
        </w:rPr>
        <w:t>    (WRC</w:t>
      </w:r>
      <w:r w:rsidRPr="006C4F19">
        <w:rPr>
          <w:sz w:val="16"/>
        </w:rPr>
        <w:noBreakHyphen/>
        <w:t>19)</w:t>
      </w:r>
      <w:r w:rsidRPr="006C4F19">
        <w:t xml:space="preserve"> and Resolution </w:t>
      </w:r>
      <w:r w:rsidRPr="006C4F19">
        <w:rPr>
          <w:b/>
          <w:bCs/>
        </w:rPr>
        <w:t>242 (WRC-19)</w:t>
      </w:r>
      <w:r w:rsidRPr="006C4F19">
        <w:rPr>
          <w:sz w:val="16"/>
        </w:rPr>
        <w:t>    (WRC</w:t>
      </w:r>
      <w:r w:rsidRPr="006C4F19">
        <w:rPr>
          <w:sz w:val="16"/>
        </w:rPr>
        <w:noBreakHyphen/>
        <w:t>19)</w:t>
      </w:r>
      <w:r w:rsidRPr="006C4F19">
        <w:t>.</w:t>
      </w:r>
    </w:p>
    <w:p w14:paraId="70AD610C" w14:textId="77777777" w:rsidR="00A07758" w:rsidRPr="006C4F19" w:rsidRDefault="00A07758" w:rsidP="00BF4E1B">
      <w:pPr>
        <w:pStyle w:val="Heading5"/>
      </w:pPr>
      <w:r w:rsidRPr="006C4F19">
        <w:t>5.2.15.3.3</w:t>
      </w:r>
      <w:r w:rsidRPr="006C4F19">
        <w:tab/>
        <w:t>Region 3</w:t>
      </w:r>
    </w:p>
    <w:p w14:paraId="4670F09C" w14:textId="77777777" w:rsidR="00A07758" w:rsidRPr="006C4F19" w:rsidRDefault="00A07758" w:rsidP="004C7D4D">
      <w:r w:rsidRPr="006C4F19">
        <w:t xml:space="preserve">Operation of ground based DAA systems in the frequency band 24.45-24.65 GHz may be suitable in Region 3 provided users take into account the fixed and mobile systems that operate on a coequal basis in this band in accordance with the provisions of Resolution </w:t>
      </w:r>
      <w:r w:rsidRPr="006C4F19">
        <w:rPr>
          <w:b/>
          <w:bCs/>
        </w:rPr>
        <w:t>242 (WRC-19)</w:t>
      </w:r>
      <w:r w:rsidRPr="006C4F19">
        <w:rPr>
          <w:sz w:val="16"/>
        </w:rPr>
        <w:t>    (WRC</w:t>
      </w:r>
      <w:r w:rsidRPr="006C4F19">
        <w:rPr>
          <w:sz w:val="16"/>
        </w:rPr>
        <w:noBreakHyphen/>
        <w:t>19)</w:t>
      </w:r>
      <w:r w:rsidRPr="006C4F19">
        <w:t>.</w:t>
      </w:r>
    </w:p>
    <w:p w14:paraId="75CB7632" w14:textId="77777777" w:rsidR="00A07758" w:rsidRPr="006C4F19" w:rsidRDefault="00A07758" w:rsidP="004C7D4D">
      <w:pPr>
        <w:pStyle w:val="Heading3"/>
      </w:pPr>
      <w:r w:rsidRPr="006C4F19">
        <w:t>5.2.16</w:t>
      </w:r>
      <w:r w:rsidRPr="006C4F19">
        <w:tab/>
      </w:r>
      <w:r w:rsidRPr="006C4F19">
        <w:rPr>
          <w:rFonts w:eastAsiaTheme="minorEastAsia"/>
          <w:color w:val="000000" w:themeColor="text1"/>
          <w:szCs w:val="22"/>
          <w:lang w:eastAsia="zh-CN"/>
        </w:rPr>
        <w:t xml:space="preserve">Frequency band </w:t>
      </w:r>
      <w:r w:rsidRPr="006C4F19">
        <w:t>31.8-33.4 GHz</w:t>
      </w:r>
    </w:p>
    <w:p w14:paraId="19826117" w14:textId="77777777" w:rsidR="00A07758" w:rsidRPr="006C4F19" w:rsidRDefault="00A07758" w:rsidP="00767EEF">
      <w:pPr>
        <w:pStyle w:val="Heading4"/>
      </w:pPr>
      <w:r w:rsidRPr="006C4F19">
        <w:t>5.2.16.1</w:t>
      </w:r>
      <w:r w:rsidRPr="006C4F19">
        <w:tab/>
      </w:r>
      <w:r w:rsidRPr="006C4F19">
        <w:rPr>
          <w:webHidden/>
        </w:rPr>
        <w:t>Allocation to operate detect and avoid</w:t>
      </w:r>
      <w:r w:rsidRPr="006C4F19">
        <w:t xml:space="preserve"> and other services in the frequency band 31.8-33.4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A07758" w:rsidRPr="006C4F19" w14:paraId="7EDC4787" w14:textId="77777777" w:rsidTr="00971DEF">
        <w:trPr>
          <w:cantSplit/>
          <w:tblHeader/>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D36BD3"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Allocation to services</w:t>
            </w:r>
          </w:p>
        </w:tc>
      </w:tr>
      <w:tr w:rsidR="00A07758" w:rsidRPr="006C4F19" w14:paraId="429EA6DC" w14:textId="77777777" w:rsidTr="00971DEF">
        <w:trPr>
          <w:cantSplit/>
          <w:tblHeader/>
          <w:jc w:val="center"/>
        </w:trPr>
        <w:tc>
          <w:tcPr>
            <w:tcW w:w="3099" w:type="dxa"/>
            <w:tcBorders>
              <w:top w:val="single" w:sz="4" w:space="0" w:color="auto"/>
              <w:left w:val="single" w:sz="4" w:space="0" w:color="auto"/>
              <w:bottom w:val="single" w:sz="4" w:space="0" w:color="auto"/>
              <w:right w:val="single" w:sz="4" w:space="0" w:color="auto"/>
            </w:tcBorders>
            <w:hideMark/>
          </w:tcPr>
          <w:p w14:paraId="63B109FD"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1</w:t>
            </w:r>
          </w:p>
        </w:tc>
        <w:tc>
          <w:tcPr>
            <w:tcW w:w="3100" w:type="dxa"/>
            <w:tcBorders>
              <w:top w:val="single" w:sz="4" w:space="0" w:color="auto"/>
              <w:left w:val="single" w:sz="4" w:space="0" w:color="auto"/>
              <w:bottom w:val="single" w:sz="4" w:space="0" w:color="auto"/>
              <w:right w:val="single" w:sz="4" w:space="0" w:color="auto"/>
            </w:tcBorders>
            <w:hideMark/>
          </w:tcPr>
          <w:p w14:paraId="19D92A2B"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2</w:t>
            </w:r>
          </w:p>
        </w:tc>
        <w:tc>
          <w:tcPr>
            <w:tcW w:w="3100" w:type="dxa"/>
            <w:tcBorders>
              <w:top w:val="single" w:sz="4" w:space="0" w:color="auto"/>
              <w:left w:val="single" w:sz="4" w:space="0" w:color="auto"/>
              <w:bottom w:val="single" w:sz="4" w:space="0" w:color="auto"/>
              <w:right w:val="single" w:sz="4" w:space="0" w:color="auto"/>
            </w:tcBorders>
            <w:hideMark/>
          </w:tcPr>
          <w:p w14:paraId="3B3385BE" w14:textId="77777777" w:rsidR="00A07758" w:rsidRPr="006C4F19" w:rsidRDefault="00A07758" w:rsidP="004C7D4D">
            <w:pPr>
              <w:keepNext/>
              <w:spacing w:before="80" w:after="80"/>
              <w:jc w:val="center"/>
              <w:rPr>
                <w:rFonts w:ascii="Times New Roman Bold" w:hAnsi="Times New Roman Bold" w:cs="Times New Roman Bold"/>
                <w:b/>
                <w:sz w:val="20"/>
              </w:rPr>
            </w:pPr>
            <w:r w:rsidRPr="006C4F19">
              <w:rPr>
                <w:rFonts w:ascii="Times New Roman Bold" w:hAnsi="Times New Roman Bold" w:cs="Times New Roman Bold"/>
                <w:b/>
                <w:sz w:val="20"/>
              </w:rPr>
              <w:t>Region 3</w:t>
            </w:r>
          </w:p>
        </w:tc>
      </w:tr>
      <w:tr w:rsidR="00A07758" w:rsidRPr="006C4F19" w14:paraId="57C068DC"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B7421C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rPr>
            </w:pPr>
            <w:r w:rsidRPr="006C4F19">
              <w:rPr>
                <w:b/>
                <w:sz w:val="20"/>
              </w:rPr>
              <w:t>31.8-32</w:t>
            </w:r>
            <w:r w:rsidRPr="006C4F19">
              <w:rPr>
                <w:b/>
                <w:color w:val="000000"/>
                <w:sz w:val="20"/>
              </w:rPr>
              <w:tab/>
            </w:r>
            <w:r w:rsidRPr="006C4F19">
              <w:rPr>
                <w:b/>
                <w:color w:val="000000"/>
                <w:sz w:val="20"/>
              </w:rPr>
              <w:tab/>
            </w:r>
            <w:r w:rsidRPr="006C4F19">
              <w:rPr>
                <w:color w:val="000000"/>
                <w:sz w:val="20"/>
              </w:rPr>
              <w:t>FIXED  5.547A</w:t>
            </w:r>
          </w:p>
          <w:p w14:paraId="1140EA06"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color w:val="000000"/>
                <w:sz w:val="20"/>
              </w:rPr>
              <w:tab/>
            </w:r>
            <w:r w:rsidRPr="006C4F19">
              <w:rPr>
                <w:b/>
                <w:color w:val="000000"/>
                <w:sz w:val="20"/>
              </w:rPr>
              <w:tab/>
            </w:r>
            <w:r w:rsidRPr="006C4F19">
              <w:rPr>
                <w:b/>
                <w:color w:val="000000"/>
                <w:sz w:val="20"/>
              </w:rPr>
              <w:tab/>
            </w:r>
            <w:r w:rsidRPr="006C4F19">
              <w:rPr>
                <w:b/>
                <w:color w:val="000000"/>
                <w:sz w:val="20"/>
              </w:rPr>
              <w:tab/>
            </w:r>
            <w:r w:rsidRPr="006C4F19">
              <w:rPr>
                <w:color w:val="000000"/>
                <w:sz w:val="20"/>
              </w:rPr>
              <w:t>RADIONAVIGATION</w:t>
            </w:r>
          </w:p>
          <w:p w14:paraId="025E9F08"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 (deep space) (space-to-Earth)</w:t>
            </w:r>
          </w:p>
          <w:p w14:paraId="0307A7E3"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5.547  5.547B  5.548</w:t>
            </w:r>
          </w:p>
        </w:tc>
      </w:tr>
      <w:tr w:rsidR="00A07758" w:rsidRPr="006C4F19" w14:paraId="35571996"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B83B60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sz w:val="20"/>
              </w:rPr>
              <w:lastRenderedPageBreak/>
              <w:t>32-32.3</w:t>
            </w:r>
            <w:r w:rsidRPr="006C4F19">
              <w:rPr>
                <w:b/>
                <w:color w:val="000000"/>
                <w:sz w:val="20"/>
              </w:rPr>
              <w:tab/>
            </w:r>
            <w:r w:rsidRPr="006C4F19">
              <w:rPr>
                <w:b/>
                <w:color w:val="000000"/>
                <w:sz w:val="20"/>
              </w:rPr>
              <w:tab/>
            </w:r>
            <w:r w:rsidRPr="006C4F19">
              <w:rPr>
                <w:color w:val="000000"/>
                <w:sz w:val="20"/>
              </w:rPr>
              <w:t>FIXED  5.547A</w:t>
            </w:r>
          </w:p>
          <w:p w14:paraId="56EA20C0"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6EF73E2A"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SPACE RESEARCH (deep space) (space-to-Earth)</w:t>
            </w:r>
          </w:p>
          <w:p w14:paraId="1E18B7FD"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5.547  5.547C  5.548</w:t>
            </w:r>
          </w:p>
        </w:tc>
      </w:tr>
      <w:tr w:rsidR="00A07758" w:rsidRPr="006C4F19" w14:paraId="71946B28"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97D5D91"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sz w:val="20"/>
              </w:rPr>
              <w:t>32.3-33</w:t>
            </w:r>
            <w:r w:rsidRPr="006C4F19">
              <w:rPr>
                <w:color w:val="000000"/>
                <w:sz w:val="20"/>
              </w:rPr>
              <w:tab/>
            </w:r>
            <w:r w:rsidRPr="006C4F19">
              <w:rPr>
                <w:color w:val="000000"/>
                <w:sz w:val="20"/>
              </w:rPr>
              <w:tab/>
              <w:t>FIXED  5.547A</w:t>
            </w:r>
          </w:p>
          <w:p w14:paraId="097B67DC"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INTER-SATELLITE</w:t>
            </w:r>
          </w:p>
          <w:p w14:paraId="5E4C10C7"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272C826E"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5.547  5.547D  5.548</w:t>
            </w:r>
          </w:p>
        </w:tc>
      </w:tr>
      <w:tr w:rsidR="00A07758" w:rsidRPr="006C4F19" w14:paraId="7DA43682" w14:textId="77777777" w:rsidTr="004C7D4D">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5DFDC6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b/>
                <w:sz w:val="20"/>
              </w:rPr>
              <w:t>33-33.4</w:t>
            </w:r>
            <w:r w:rsidRPr="006C4F19">
              <w:rPr>
                <w:color w:val="000000"/>
                <w:sz w:val="20"/>
              </w:rPr>
              <w:tab/>
            </w:r>
            <w:r w:rsidRPr="006C4F19">
              <w:rPr>
                <w:color w:val="000000"/>
                <w:sz w:val="20"/>
              </w:rPr>
              <w:tab/>
              <w:t>FIXED  5.547A</w:t>
            </w:r>
          </w:p>
          <w:p w14:paraId="5816895F"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RADIONAVIGATION</w:t>
            </w:r>
          </w:p>
          <w:p w14:paraId="73A0DF52" w14:textId="77777777" w:rsidR="00A07758" w:rsidRPr="006C4F19" w:rsidRDefault="00A07758" w:rsidP="004C7D4D">
            <w:pPr>
              <w:tabs>
                <w:tab w:val="clear" w:pos="1134"/>
                <w:tab w:val="clear" w:pos="1871"/>
                <w:tab w:val="clear" w:pos="2268"/>
                <w:tab w:val="left" w:pos="170"/>
                <w:tab w:val="left" w:pos="567"/>
                <w:tab w:val="left" w:pos="737"/>
                <w:tab w:val="left" w:pos="2977"/>
                <w:tab w:val="left" w:pos="3266"/>
              </w:tabs>
              <w:spacing w:before="40" w:after="40"/>
              <w:ind w:left="170" w:hanging="170"/>
              <w:rPr>
                <w:b/>
                <w:color w:val="000000"/>
                <w:sz w:val="20"/>
              </w:rPr>
            </w:pPr>
            <w:r w:rsidRPr="006C4F19">
              <w:rPr>
                <w:color w:val="000000"/>
                <w:sz w:val="20"/>
              </w:rPr>
              <w:tab/>
            </w:r>
            <w:r w:rsidRPr="006C4F19">
              <w:rPr>
                <w:color w:val="000000"/>
                <w:sz w:val="20"/>
              </w:rPr>
              <w:tab/>
            </w:r>
            <w:r w:rsidRPr="006C4F19">
              <w:rPr>
                <w:color w:val="000000"/>
                <w:sz w:val="20"/>
              </w:rPr>
              <w:tab/>
            </w:r>
            <w:r w:rsidRPr="006C4F19">
              <w:rPr>
                <w:color w:val="000000"/>
                <w:sz w:val="20"/>
              </w:rPr>
              <w:tab/>
              <w:t>5.547  5.547E</w:t>
            </w:r>
          </w:p>
        </w:tc>
      </w:tr>
    </w:tbl>
    <w:p w14:paraId="1FCC24D2" w14:textId="77777777" w:rsidR="00A07758" w:rsidRPr="006C4F19" w:rsidRDefault="00A07758" w:rsidP="004C7D4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p w14:paraId="75AD4F0C" w14:textId="77777777" w:rsidR="00A07758" w:rsidRPr="006C4F19" w:rsidRDefault="00A07758" w:rsidP="009F66CC">
      <w:pPr>
        <w:pStyle w:val="Note"/>
      </w:pPr>
      <w:r w:rsidRPr="006C4F19">
        <w:rPr>
          <w:b/>
        </w:rPr>
        <w:t>5.</w:t>
      </w:r>
      <w:r w:rsidRPr="006C4F19">
        <w:rPr>
          <w:rStyle w:val="Artdef"/>
        </w:rPr>
        <w:t>547</w:t>
      </w:r>
      <w:r w:rsidRPr="006C4F19">
        <w:rPr>
          <w:b/>
        </w:rPr>
        <w:tab/>
      </w:r>
      <w:r w:rsidRPr="006C4F19">
        <w:t>The bands 31.8-33.4 GHz, 37-40 GHz, 40.5-43.5 GHz, 51.4-52.6 GHz, 55.78-59 GHz and 64-66 GHz are available for high-density applications in the fixed service (see Resolution </w:t>
      </w:r>
      <w:r w:rsidRPr="006C4F19">
        <w:rPr>
          <w:b/>
          <w:bCs/>
        </w:rPr>
        <w:t>75</w:t>
      </w:r>
      <w:r w:rsidRPr="006C4F19">
        <w:t> </w:t>
      </w:r>
      <w:r w:rsidRPr="006C4F19">
        <w:rPr>
          <w:b/>
          <w:bCs/>
        </w:rPr>
        <w:t>(WRC-2000)</w:t>
      </w:r>
      <w:r w:rsidRPr="006C4F19">
        <w:rPr>
          <w:position w:val="6"/>
          <w:sz w:val="18"/>
        </w:rPr>
        <w:footnoteReference w:customMarkFollows="1" w:id="20"/>
        <w:t>*</w:t>
      </w:r>
      <w:r w:rsidRPr="006C4F19">
        <w:t>). Administrations should take this into account when considering regulatory provisions in relation to these bands. Because of the potential deployment of high-density applications in the fixed-satellite service in the bands 39.5-40 GHz and 40.5-42 GHz (see No. </w:t>
      </w:r>
      <w:r w:rsidRPr="006C4F19">
        <w:rPr>
          <w:b/>
          <w:bCs/>
        </w:rPr>
        <w:t>5.516B</w:t>
      </w:r>
      <w:r w:rsidRPr="006C4F19">
        <w:t xml:space="preserve">), administrations should further take into account potential constraints to </w:t>
      </w:r>
      <w:r w:rsidRPr="006C4F19">
        <w:rPr>
          <w:lang w:eastAsia="ja-JP"/>
        </w:rPr>
        <w:t>high-density applications in the fixed service</w:t>
      </w:r>
      <w:r w:rsidRPr="006C4F19">
        <w:t>, as appropriate.</w:t>
      </w:r>
      <w:r w:rsidRPr="006C4F19">
        <w:rPr>
          <w:sz w:val="16"/>
        </w:rPr>
        <w:t>     (WRC</w:t>
      </w:r>
      <w:r w:rsidRPr="006C4F19">
        <w:rPr>
          <w:sz w:val="16"/>
        </w:rPr>
        <w:noBreakHyphen/>
        <w:t>07)</w:t>
      </w:r>
    </w:p>
    <w:p w14:paraId="14BE797F" w14:textId="77777777" w:rsidR="00A07758" w:rsidRPr="006C4F19" w:rsidRDefault="00A07758" w:rsidP="009F66CC">
      <w:pPr>
        <w:pStyle w:val="Note"/>
      </w:pPr>
      <w:r w:rsidRPr="006C4F19">
        <w:rPr>
          <w:b/>
        </w:rPr>
        <w:t>5.</w:t>
      </w:r>
      <w:r w:rsidRPr="006C4F19">
        <w:rPr>
          <w:rStyle w:val="Artdef"/>
        </w:rPr>
        <w:t>547A</w:t>
      </w:r>
      <w:r w:rsidRPr="006C4F19">
        <w:tab/>
        <w:t>Administrations should take practical measures to minimize the potential interference between stations in the fixed service and airborne stations in the radionavigation service in the 31.8</w:t>
      </w:r>
      <w:r w:rsidRPr="006C4F19">
        <w:noBreakHyphen/>
        <w:t>33.4 GHz band, taking into account the operational needs of the airborne radar systems.</w:t>
      </w:r>
      <w:r w:rsidRPr="006C4F19">
        <w:rPr>
          <w:sz w:val="16"/>
        </w:rPr>
        <w:t xml:space="preserve">      (WRC</w:t>
      </w:r>
      <w:r w:rsidRPr="006C4F19">
        <w:rPr>
          <w:sz w:val="16"/>
        </w:rPr>
        <w:noBreakHyphen/>
        <w:t>2000)</w:t>
      </w:r>
    </w:p>
    <w:p w14:paraId="6A47B39B" w14:textId="77777777" w:rsidR="00A07758" w:rsidRPr="006C4F19" w:rsidRDefault="00A07758" w:rsidP="009F66CC">
      <w:pPr>
        <w:pStyle w:val="Note"/>
      </w:pPr>
      <w:r w:rsidRPr="006C4F19">
        <w:rPr>
          <w:b/>
        </w:rPr>
        <w:t>5.</w:t>
      </w:r>
      <w:r w:rsidRPr="006C4F19">
        <w:rPr>
          <w:rStyle w:val="Artdef"/>
        </w:rPr>
        <w:t>547B</w:t>
      </w:r>
      <w:r w:rsidRPr="006C4F19">
        <w:tab/>
        <w:t>Alternative allocation: in the United States, the band 31.8-32 GHz is allocated to the radionavigation and space research (deep space) (space-to-Earth) services on a primary basis.</w:t>
      </w:r>
      <w:r w:rsidRPr="006C4F19">
        <w:rPr>
          <w:sz w:val="16"/>
        </w:rPr>
        <w:t xml:space="preserve">      (WRC</w:t>
      </w:r>
      <w:r w:rsidRPr="006C4F19">
        <w:rPr>
          <w:sz w:val="16"/>
        </w:rPr>
        <w:noBreakHyphen/>
        <w:t>97)</w:t>
      </w:r>
    </w:p>
    <w:p w14:paraId="5BC24388" w14:textId="77777777" w:rsidR="00A07758" w:rsidRPr="006C4F19" w:rsidRDefault="00A07758" w:rsidP="009F66CC">
      <w:pPr>
        <w:pStyle w:val="Note"/>
      </w:pPr>
      <w:r w:rsidRPr="006C4F19">
        <w:rPr>
          <w:b/>
        </w:rPr>
        <w:t>5.547C</w:t>
      </w:r>
      <w:r w:rsidRPr="006C4F19">
        <w:tab/>
        <w:t>Alternative allocation: in the United States, the band 32-32.3 GHz is allocated to the radionavigation and space research (deep space) (space-to-Earth) services on a primary basis.</w:t>
      </w:r>
      <w:r w:rsidRPr="006C4F19">
        <w:rPr>
          <w:sz w:val="16"/>
        </w:rPr>
        <w:t xml:space="preserve">      (WRC</w:t>
      </w:r>
      <w:r w:rsidRPr="006C4F19">
        <w:rPr>
          <w:sz w:val="16"/>
        </w:rPr>
        <w:noBreakHyphen/>
        <w:t>03)</w:t>
      </w:r>
    </w:p>
    <w:p w14:paraId="46A5ACC5" w14:textId="77777777" w:rsidR="00A07758" w:rsidRPr="006C4F19" w:rsidRDefault="00A07758" w:rsidP="009F66CC">
      <w:pPr>
        <w:pStyle w:val="Note"/>
      </w:pPr>
      <w:r w:rsidRPr="006C4F19">
        <w:rPr>
          <w:b/>
        </w:rPr>
        <w:t>5.547D</w:t>
      </w:r>
      <w:r w:rsidRPr="006C4F19">
        <w:tab/>
        <w:t>Alternative allocation: in the United States, the band 32.3-33 GHz is allocated to the inter-satellite and radionavigation services on a primary basis.</w:t>
      </w:r>
      <w:r w:rsidRPr="006C4F19">
        <w:rPr>
          <w:sz w:val="16"/>
        </w:rPr>
        <w:t xml:space="preserve">      (WRC</w:t>
      </w:r>
      <w:r w:rsidRPr="006C4F19">
        <w:rPr>
          <w:sz w:val="16"/>
        </w:rPr>
        <w:noBreakHyphen/>
        <w:t>97)</w:t>
      </w:r>
    </w:p>
    <w:p w14:paraId="5CE1DEC7" w14:textId="77777777" w:rsidR="00A07758" w:rsidRPr="006C4F19" w:rsidRDefault="00A07758" w:rsidP="009F66CC">
      <w:pPr>
        <w:pStyle w:val="Note"/>
      </w:pPr>
      <w:r w:rsidRPr="006C4F19">
        <w:rPr>
          <w:b/>
        </w:rPr>
        <w:t>5.</w:t>
      </w:r>
      <w:r w:rsidRPr="006C4F19">
        <w:rPr>
          <w:rStyle w:val="Artdef"/>
        </w:rPr>
        <w:t>547E</w:t>
      </w:r>
      <w:r w:rsidRPr="006C4F19">
        <w:tab/>
        <w:t>Alternative allocation: in the United States, the band 33-33.4 GHz is allocated to the radionavigation service on a primary basis.</w:t>
      </w:r>
      <w:r w:rsidRPr="006C4F19">
        <w:rPr>
          <w:sz w:val="16"/>
        </w:rPr>
        <w:t xml:space="preserve">      (WRC</w:t>
      </w:r>
      <w:r w:rsidRPr="006C4F19">
        <w:rPr>
          <w:sz w:val="16"/>
        </w:rPr>
        <w:noBreakHyphen/>
        <w:t>97)</w:t>
      </w:r>
    </w:p>
    <w:p w14:paraId="602C50A2" w14:textId="77777777" w:rsidR="00A07758" w:rsidRPr="006C4F19" w:rsidRDefault="00A07758" w:rsidP="009F66CC">
      <w:pPr>
        <w:pStyle w:val="Note"/>
      </w:pPr>
      <w:r w:rsidRPr="006C4F19">
        <w:rPr>
          <w:b/>
        </w:rPr>
        <w:t>5.</w:t>
      </w:r>
      <w:r w:rsidRPr="006C4F19">
        <w:rPr>
          <w:rStyle w:val="Artdef"/>
        </w:rPr>
        <w:t>548</w:t>
      </w:r>
      <w:r w:rsidRPr="006C4F19">
        <w:tab/>
        <w:t>In designing systems for the inter-satellite service in the band 32.3-33 GHz, for the radionavigation service in the band 32-33 GHz, and for the space research service (deep space) in the band 31.8-32.3 GHz, administrations shall take all necessary measures to prevent harmful interference between these services, bearing in mind the safety aspects of the radionavigation service (see Recommendation 707).</w:t>
      </w:r>
      <w:r w:rsidRPr="006C4F19">
        <w:rPr>
          <w:sz w:val="16"/>
        </w:rPr>
        <w:t xml:space="preserve">      (WRC</w:t>
      </w:r>
      <w:r w:rsidRPr="006C4F19">
        <w:rPr>
          <w:sz w:val="16"/>
        </w:rPr>
        <w:noBreakHyphen/>
        <w:t>03)</w:t>
      </w:r>
    </w:p>
    <w:p w14:paraId="1F1E369D" w14:textId="77777777" w:rsidR="00A07758" w:rsidRPr="006C4F19" w:rsidRDefault="00A07758" w:rsidP="00767EEF">
      <w:pPr>
        <w:pStyle w:val="Heading4"/>
      </w:pPr>
      <w:r w:rsidRPr="006C4F19">
        <w:t>5.2.16.2</w:t>
      </w:r>
      <w:r w:rsidRPr="006C4F19">
        <w:tab/>
        <w:t>Related ITU-R documents and aviation documents in the frequency band 31.8</w:t>
      </w:r>
      <w:r w:rsidRPr="006C4F19">
        <w:noBreakHyphen/>
        <w:t>33.4 GHz</w:t>
      </w:r>
    </w:p>
    <w:p w14:paraId="6521DDC1" w14:textId="77777777" w:rsidR="00A07758" w:rsidRPr="006C4F19" w:rsidRDefault="00A07758" w:rsidP="004C7D4D">
      <w:r w:rsidRPr="006C4F19">
        <w:rPr>
          <w:szCs w:val="24"/>
        </w:rPr>
        <w:t>Recommendation ITU-R M.1466-1 contains characteristics and protection criteria for aeronautical radionavigation systems in the band 3</w:t>
      </w:r>
      <w:r w:rsidRPr="006C4F19">
        <w:t>1.8-33.4 GHz.  Technical Standard Order C212</w:t>
      </w:r>
      <w:r w:rsidRPr="006C4F19">
        <w:rPr>
          <w:position w:val="6"/>
          <w:sz w:val="18"/>
        </w:rPr>
        <w:footnoteReference w:id="21"/>
      </w:r>
      <w:r w:rsidRPr="006C4F19">
        <w:t xml:space="preserve"> contains the </w:t>
      </w:r>
      <w:r w:rsidRPr="006C4F19">
        <w:lastRenderedPageBreak/>
        <w:t xml:space="preserve">aviation standards for airborne DAA radars operating in the aeronautical radionavigation service in various bands including the frequency band </w:t>
      </w:r>
      <w:r w:rsidRPr="006C4F19">
        <w:rPr>
          <w:szCs w:val="24"/>
        </w:rPr>
        <w:t>3</w:t>
      </w:r>
      <w:r w:rsidRPr="006C4F19">
        <w:t>1.8-33.4 GHz.</w:t>
      </w:r>
    </w:p>
    <w:p w14:paraId="5F452235" w14:textId="43EBBFB6" w:rsidR="00A07758" w:rsidRPr="006C4F19" w:rsidRDefault="00A07758" w:rsidP="004C7D4D">
      <w:pPr>
        <w:rPr>
          <w:i/>
          <w:iCs/>
          <w:color w:val="FF0000"/>
        </w:rPr>
      </w:pPr>
      <w:r w:rsidRPr="006C4F19">
        <w:rPr>
          <w:i/>
          <w:iCs/>
          <w:color w:val="FF0000"/>
        </w:rPr>
        <w:t xml:space="preserve">[Editor’s </w:t>
      </w:r>
      <w:r w:rsidR="00971DEF" w:rsidRPr="006C4F19">
        <w:rPr>
          <w:i/>
          <w:iCs/>
          <w:color w:val="FF0000"/>
        </w:rPr>
        <w:t>note</w:t>
      </w:r>
      <w:r w:rsidRPr="006C4F19">
        <w:rPr>
          <w:i/>
          <w:iCs/>
          <w:color w:val="FF0000"/>
        </w:rPr>
        <w:t>: Additional work on this section is needed]</w:t>
      </w:r>
    </w:p>
    <w:p w14:paraId="7A3E3713" w14:textId="77777777" w:rsidR="00A07758" w:rsidRPr="006C4F19" w:rsidRDefault="00A07758" w:rsidP="00767EEF">
      <w:pPr>
        <w:pStyle w:val="Heading4"/>
      </w:pPr>
      <w:r w:rsidRPr="006C4F19">
        <w:t>5.2.16.3</w:t>
      </w:r>
      <w:r w:rsidRPr="006C4F19">
        <w:tab/>
      </w:r>
      <w:r w:rsidRPr="006C4F19">
        <w:rPr>
          <w:rFonts w:eastAsiaTheme="minorEastAsia"/>
          <w:lang w:eastAsia="zh-CN"/>
        </w:rPr>
        <w:t>Suitability of the band 31.8-33.4 GHz for ground based detect &amp; avoid</w:t>
      </w:r>
    </w:p>
    <w:p w14:paraId="3FD3BC5A" w14:textId="77777777" w:rsidR="00A07758" w:rsidRPr="006C4F19" w:rsidRDefault="00A07758" w:rsidP="00B21AE2">
      <w:pPr>
        <w:pStyle w:val="EditorsNote"/>
      </w:pPr>
      <w:r w:rsidRPr="006C4F19">
        <w:rPr>
          <w:highlight w:val="yellow"/>
        </w:rPr>
        <w:t>[TBD]</w:t>
      </w:r>
    </w:p>
    <w:p w14:paraId="38EDAAA1" w14:textId="77777777" w:rsidR="00A07758" w:rsidRPr="006C4F19" w:rsidRDefault="00A07758" w:rsidP="00B21AE2">
      <w:pPr>
        <w:pStyle w:val="Heading3"/>
      </w:pPr>
      <w:r w:rsidRPr="006C4F19">
        <w:t>5.2.17</w:t>
      </w:r>
      <w:r w:rsidRPr="006C4F19">
        <w:tab/>
        <w:t>Frequency band 43.5-47.0 GHz</w:t>
      </w:r>
    </w:p>
    <w:p w14:paraId="10B7A57A" w14:textId="77777777" w:rsidR="00A07758" w:rsidRPr="006C4F19" w:rsidRDefault="00A07758" w:rsidP="00B21AE2">
      <w:pPr>
        <w:pStyle w:val="EditorsNote"/>
      </w:pPr>
      <w:r w:rsidRPr="006C4F19">
        <w:rPr>
          <w:highlight w:val="yellow"/>
        </w:rPr>
        <w:t>[TBD]</w:t>
      </w:r>
    </w:p>
    <w:p w14:paraId="7053FBA1" w14:textId="77777777" w:rsidR="00A07758" w:rsidRPr="006C4F19" w:rsidRDefault="00A07758" w:rsidP="00B21AE2">
      <w:pPr>
        <w:pStyle w:val="Heading3"/>
      </w:pPr>
      <w:r w:rsidRPr="006C4F19">
        <w:t>5.2.18</w:t>
      </w:r>
      <w:r w:rsidRPr="006C4F19">
        <w:tab/>
        <w:t>Frequency band 66.0-71.0 GHz</w:t>
      </w:r>
    </w:p>
    <w:p w14:paraId="60E9462C" w14:textId="77777777" w:rsidR="00A07758" w:rsidRPr="006C4F19" w:rsidRDefault="00A07758" w:rsidP="00B21AE2">
      <w:pPr>
        <w:pStyle w:val="EditorsNote"/>
      </w:pPr>
      <w:r w:rsidRPr="006C4F19">
        <w:rPr>
          <w:highlight w:val="yellow"/>
        </w:rPr>
        <w:t>[TBD]</w:t>
      </w:r>
    </w:p>
    <w:p w14:paraId="7035FB65" w14:textId="77777777" w:rsidR="00A07758" w:rsidRPr="006C4F19" w:rsidRDefault="00A07758" w:rsidP="00B21AE2">
      <w:pPr>
        <w:pStyle w:val="Heading3"/>
      </w:pPr>
      <w:r w:rsidRPr="006C4F19">
        <w:t>5.2.19</w:t>
      </w:r>
      <w:r w:rsidRPr="006C4F19">
        <w:tab/>
        <w:t>Frequency band 95.0-100.0 GHz</w:t>
      </w:r>
    </w:p>
    <w:p w14:paraId="61FA43BB" w14:textId="77777777" w:rsidR="00A07758" w:rsidRPr="006C4F19" w:rsidRDefault="00A07758" w:rsidP="00B21AE2">
      <w:pPr>
        <w:pStyle w:val="EditorsNote"/>
      </w:pPr>
      <w:r w:rsidRPr="006C4F19">
        <w:rPr>
          <w:highlight w:val="yellow"/>
        </w:rPr>
        <w:t>[TBD]</w:t>
      </w:r>
    </w:p>
    <w:p w14:paraId="59054874" w14:textId="77777777" w:rsidR="00A07758" w:rsidRPr="006C4F19" w:rsidRDefault="00A07758" w:rsidP="00B21AE2">
      <w:pPr>
        <w:pStyle w:val="Heading3"/>
      </w:pPr>
      <w:r w:rsidRPr="006C4F19">
        <w:t>5.2.20</w:t>
      </w:r>
      <w:r w:rsidRPr="006C4F19">
        <w:tab/>
        <w:t>Frequency band 123.0-130.0 GHz</w:t>
      </w:r>
    </w:p>
    <w:p w14:paraId="3AB97D15" w14:textId="77777777" w:rsidR="00A07758" w:rsidRPr="006C4F19" w:rsidRDefault="00A07758" w:rsidP="00B21AE2">
      <w:pPr>
        <w:pStyle w:val="EditorsNote"/>
      </w:pPr>
      <w:r w:rsidRPr="006C4F19">
        <w:rPr>
          <w:highlight w:val="yellow"/>
        </w:rPr>
        <w:t>[TBD]</w:t>
      </w:r>
    </w:p>
    <w:p w14:paraId="79005A87" w14:textId="77777777" w:rsidR="00A07758" w:rsidRPr="006C4F19" w:rsidRDefault="00A07758" w:rsidP="00B21AE2">
      <w:pPr>
        <w:pStyle w:val="Heading3"/>
      </w:pPr>
      <w:r w:rsidRPr="006C4F19">
        <w:t>5.2.21</w:t>
      </w:r>
      <w:r w:rsidRPr="006C4F19">
        <w:tab/>
        <w:t>Frequency band 191.8-200.0 GHz</w:t>
      </w:r>
    </w:p>
    <w:p w14:paraId="1D9DED53" w14:textId="77777777" w:rsidR="00A07758" w:rsidRPr="006C4F19" w:rsidRDefault="00A07758" w:rsidP="00B21AE2">
      <w:pPr>
        <w:pStyle w:val="EditorsNote"/>
      </w:pPr>
      <w:r w:rsidRPr="006C4F19">
        <w:rPr>
          <w:highlight w:val="yellow"/>
        </w:rPr>
        <w:t>[TBD]</w:t>
      </w:r>
    </w:p>
    <w:p w14:paraId="4EA63B6E" w14:textId="77777777" w:rsidR="00A07758" w:rsidRPr="006C4F19" w:rsidRDefault="00A07758" w:rsidP="00B21AE2">
      <w:pPr>
        <w:pStyle w:val="Heading3"/>
      </w:pPr>
      <w:r w:rsidRPr="006C4F19">
        <w:t>5.2.22</w:t>
      </w:r>
      <w:r w:rsidRPr="006C4F19">
        <w:tab/>
        <w:t>Frequency band 235.0-238.0 GHz</w:t>
      </w:r>
    </w:p>
    <w:p w14:paraId="5A42C03A" w14:textId="77777777" w:rsidR="00A07758" w:rsidRPr="006C4F19" w:rsidRDefault="00A07758" w:rsidP="00B21AE2">
      <w:pPr>
        <w:pStyle w:val="EditorsNote"/>
      </w:pPr>
      <w:r w:rsidRPr="006C4F19">
        <w:rPr>
          <w:highlight w:val="yellow"/>
        </w:rPr>
        <w:t>[TBD]</w:t>
      </w:r>
    </w:p>
    <w:p w14:paraId="4DD56608" w14:textId="77777777" w:rsidR="00A07758" w:rsidRPr="006C4F19" w:rsidRDefault="00A07758" w:rsidP="004C7D4D">
      <w:pPr>
        <w:tabs>
          <w:tab w:val="clear" w:pos="1134"/>
          <w:tab w:val="clear" w:pos="1871"/>
          <w:tab w:val="clear" w:pos="2268"/>
        </w:tabs>
        <w:overflowPunct/>
        <w:autoSpaceDE/>
        <w:autoSpaceDN/>
        <w:adjustRightInd/>
        <w:spacing w:before="0"/>
        <w:textAlignment w:val="auto"/>
        <w:rPr>
          <w:b/>
          <w:sz w:val="28"/>
        </w:rPr>
      </w:pPr>
      <w:r w:rsidRPr="006C4F19">
        <w:br w:type="page"/>
      </w:r>
    </w:p>
    <w:p w14:paraId="0EB82F81" w14:textId="77777777" w:rsidR="00A07758" w:rsidRPr="006C4F19" w:rsidRDefault="00A07758" w:rsidP="004C7D4D">
      <w:pPr>
        <w:pStyle w:val="Heading1"/>
      </w:pPr>
      <w:bookmarkStart w:id="99" w:name="_Toc56692195"/>
      <w:r w:rsidRPr="006C4F19">
        <w:lastRenderedPageBreak/>
        <w:t>6</w:t>
      </w:r>
      <w:r w:rsidRPr="006C4F19">
        <w:tab/>
        <w:t>Summary</w:t>
      </w:r>
      <w:bookmarkEnd w:id="99"/>
    </w:p>
    <w:p w14:paraId="4B031F3C" w14:textId="77777777" w:rsidR="00A07758" w:rsidRPr="006C4F19" w:rsidRDefault="00A07758" w:rsidP="004C7D4D">
      <w:pPr>
        <w:rPr>
          <w:i/>
          <w:iCs/>
          <w:snapToGrid w:val="0"/>
        </w:rPr>
      </w:pPr>
      <w:r w:rsidRPr="006C4F19">
        <w:rPr>
          <w:i/>
          <w:iCs/>
          <w:snapToGrid w:val="0"/>
          <w:highlight w:val="yellow"/>
        </w:rPr>
        <w:t>TBD</w:t>
      </w:r>
    </w:p>
    <w:p w14:paraId="51D2238D" w14:textId="77777777" w:rsidR="00A07758" w:rsidRPr="00B21AE2" w:rsidRDefault="00A07758" w:rsidP="00B21AE2">
      <w:pPr>
        <w:pStyle w:val="EditorsNote"/>
        <w:rPr>
          <w:color w:val="FF0000"/>
        </w:rPr>
      </w:pPr>
      <w:r w:rsidRPr="00B21AE2">
        <w:rPr>
          <w:color w:val="FF0000"/>
        </w:rPr>
        <w:t>[Editor's note: The Summary section will identify the suitability of each band for DAA operations based on a review of the applicable provisions of the Radio Regulations as well as taking into account co-existence with other services/systems operating in each band.]</w:t>
      </w:r>
    </w:p>
    <w:tbl>
      <w:tblPr>
        <w:tblStyle w:val="TableGrid"/>
        <w:tblW w:w="0" w:type="auto"/>
        <w:jc w:val="center"/>
        <w:tblLook w:val="04A0" w:firstRow="1" w:lastRow="0" w:firstColumn="1" w:lastColumn="0" w:noHBand="0" w:noVBand="1"/>
      </w:tblPr>
      <w:tblGrid>
        <w:gridCol w:w="3114"/>
        <w:gridCol w:w="2126"/>
        <w:gridCol w:w="4389"/>
      </w:tblGrid>
      <w:tr w:rsidR="00A07758" w:rsidRPr="006C4F19" w14:paraId="7837BFAF" w14:textId="77777777" w:rsidTr="00B21AE2">
        <w:trPr>
          <w:jc w:val="center"/>
        </w:trPr>
        <w:tc>
          <w:tcPr>
            <w:tcW w:w="3114" w:type="dxa"/>
            <w:vAlign w:val="center"/>
          </w:tcPr>
          <w:p w14:paraId="05AAC180" w14:textId="2DF3BFEC" w:rsidR="00A07758" w:rsidRPr="006C4F19" w:rsidRDefault="00A07758" w:rsidP="00B21AE2">
            <w:pPr>
              <w:pStyle w:val="Tablehead"/>
            </w:pPr>
            <w:r w:rsidRPr="006C4F19">
              <w:t xml:space="preserve">Radionavigation </w:t>
            </w:r>
            <w:r w:rsidRPr="006C4F19">
              <w:br/>
            </w:r>
            <w:r w:rsidR="00B21AE2" w:rsidRPr="006C4F19">
              <w:t>frequency band</w:t>
            </w:r>
          </w:p>
        </w:tc>
        <w:tc>
          <w:tcPr>
            <w:tcW w:w="2126" w:type="dxa"/>
            <w:vAlign w:val="center"/>
          </w:tcPr>
          <w:p w14:paraId="02CE06D9" w14:textId="1E2803C4" w:rsidR="00A07758" w:rsidRPr="006C4F19" w:rsidRDefault="00A07758">
            <w:pPr>
              <w:pStyle w:val="Tablehead"/>
            </w:pPr>
            <w:r w:rsidRPr="006C4F19">
              <w:t xml:space="preserve">Suitability for </w:t>
            </w:r>
            <w:del w:id="100" w:author="Rahman, Mohammed (FAA)" w:date="2021-03-24T12:42:00Z">
              <w:r w:rsidRPr="006C4F19" w:rsidDel="00085628">
                <w:delText xml:space="preserve">Airborne </w:delText>
              </w:r>
            </w:del>
            <w:ins w:id="101" w:author="Rahman, Mohammed (FAA)" w:date="2021-03-24T12:42:00Z">
              <w:r w:rsidR="00085628">
                <w:t>Ground based</w:t>
              </w:r>
              <w:r w:rsidR="00085628" w:rsidRPr="006C4F19">
                <w:t xml:space="preserve"> </w:t>
              </w:r>
            </w:ins>
            <w:r w:rsidRPr="006C4F19">
              <w:t>DAA</w:t>
            </w:r>
          </w:p>
        </w:tc>
        <w:tc>
          <w:tcPr>
            <w:tcW w:w="4389" w:type="dxa"/>
            <w:vAlign w:val="center"/>
          </w:tcPr>
          <w:p w14:paraId="34E960EA" w14:textId="77777777" w:rsidR="00A07758" w:rsidRPr="006C4F19" w:rsidRDefault="00A07758" w:rsidP="00B21AE2">
            <w:pPr>
              <w:pStyle w:val="Tablehead"/>
            </w:pPr>
            <w:r w:rsidRPr="006C4F19">
              <w:t>Reason</w:t>
            </w:r>
          </w:p>
        </w:tc>
      </w:tr>
      <w:tr w:rsidR="00A07758" w:rsidRPr="006C4F19" w14:paraId="71050D20" w14:textId="77777777" w:rsidTr="00B21AE2">
        <w:trPr>
          <w:jc w:val="center"/>
        </w:trPr>
        <w:tc>
          <w:tcPr>
            <w:tcW w:w="3114" w:type="dxa"/>
          </w:tcPr>
          <w:p w14:paraId="0DC182C8" w14:textId="77777777" w:rsidR="00A07758" w:rsidRPr="006C4F19" w:rsidRDefault="00A07758" w:rsidP="004C7D4D">
            <w:pPr>
              <w:pStyle w:val="Tabletext"/>
              <w:rPr>
                <w:szCs w:val="24"/>
              </w:rPr>
            </w:pPr>
            <w:r w:rsidRPr="006C4F19">
              <w:rPr>
                <w:rStyle w:val="Tablefreq"/>
                <w:sz w:val="24"/>
                <w:szCs w:val="24"/>
              </w:rPr>
              <w:t>960-1 215 MHz</w:t>
            </w:r>
          </w:p>
        </w:tc>
        <w:tc>
          <w:tcPr>
            <w:tcW w:w="2126" w:type="dxa"/>
          </w:tcPr>
          <w:p w14:paraId="762A983D" w14:textId="5A98E4BB" w:rsidR="007A2D6D" w:rsidRDefault="007A2D6D" w:rsidP="007A2D6D">
            <w:pPr>
              <w:pStyle w:val="Tabletext"/>
              <w:jc w:val="center"/>
              <w:rPr>
                <w:ins w:id="102" w:author="Rahman, Mohammed (FAA)" w:date="2021-03-24T13:04:00Z"/>
              </w:rPr>
            </w:pPr>
            <w:ins w:id="103" w:author="Rahman, Mohammed (FAA)" w:date="2021-03-24T13:04:00Z">
              <w:r w:rsidRPr="00A22EB4">
                <w:t xml:space="preserve">Operation of </w:t>
              </w:r>
              <w:r w:rsidRPr="007A2D6D">
                <w:t xml:space="preserve">ground based DAA </w:t>
              </w:r>
              <w:r>
                <w:t>system</w:t>
              </w:r>
            </w:ins>
          </w:p>
          <w:p w14:paraId="53C2DCD7" w14:textId="5B1F5E16" w:rsidR="00A07758" w:rsidRPr="006C4F19" w:rsidRDefault="007A2D6D" w:rsidP="007A2D6D">
            <w:pPr>
              <w:pStyle w:val="Tabletext"/>
              <w:jc w:val="center"/>
            </w:pPr>
            <w:ins w:id="104" w:author="Rahman, Mohammed (FAA)" w:date="2021-03-24T13:04:00Z">
              <w:r w:rsidRPr="00A22EB4">
                <w:t>is not suitable</w:t>
              </w:r>
              <w:r w:rsidRPr="006C4F19" w:rsidDel="007A2D6D">
                <w:rPr>
                  <w:highlight w:val="yellow"/>
                </w:rPr>
                <w:t xml:space="preserve"> </w:t>
              </w:r>
            </w:ins>
            <w:del w:id="105" w:author="Rahman, Mohammed (FAA)" w:date="2021-03-24T12:39:00Z">
              <w:r w:rsidR="00A07758" w:rsidRPr="006C4F19" w:rsidDel="00085628">
                <w:rPr>
                  <w:highlight w:val="yellow"/>
                </w:rPr>
                <w:delText>[TBD]</w:delText>
              </w:r>
            </w:del>
          </w:p>
        </w:tc>
        <w:tc>
          <w:tcPr>
            <w:tcW w:w="4389" w:type="dxa"/>
          </w:tcPr>
          <w:p w14:paraId="759F080F" w14:textId="1B446F9D" w:rsidR="00A07758" w:rsidRPr="006C4F19" w:rsidRDefault="00085628" w:rsidP="004C7D4D">
            <w:pPr>
              <w:pStyle w:val="Tabletext"/>
              <w:jc w:val="center"/>
            </w:pPr>
            <w:ins w:id="106" w:author="Rahman, Mohammed (FAA)" w:date="2021-03-24T12:40:00Z">
              <w:r>
                <w:t>V</w:t>
              </w:r>
            </w:ins>
            <w:ins w:id="107" w:author="Rahman, Mohammed (FAA)" w:date="2021-03-24T12:39:00Z">
              <w:r w:rsidRPr="00085628">
                <w:t xml:space="preserve">arious aeronautical systems including DME, TACAN, TCAS, ADS-B, </w:t>
              </w:r>
              <w:proofErr w:type="spellStart"/>
              <w:r w:rsidRPr="00085628">
                <w:t>Multilateration</w:t>
              </w:r>
              <w:proofErr w:type="spellEnd"/>
              <w:r w:rsidRPr="00085628">
                <w:t>, and non-ICAO (e.g. Recommendation ITU-R M.2013) systems</w:t>
              </w:r>
            </w:ins>
            <w:ins w:id="108" w:author="Rahman, Mohammed (FAA)" w:date="2021-03-24T12:41:00Z">
              <w:r>
                <w:t xml:space="preserve"> use this band </w:t>
              </w:r>
              <w:r w:rsidRPr="004657C8">
                <w:t xml:space="preserve">and co-existence with DAA </w:t>
              </w:r>
            </w:ins>
            <w:ins w:id="109" w:author="Rahman, Mohammed (FAA)" w:date="2021-03-24T12:43:00Z">
              <w:r>
                <w:t xml:space="preserve">ground </w:t>
              </w:r>
            </w:ins>
            <w:ins w:id="110" w:author="Rahman, Mohammed (FAA)" w:date="2021-03-24T12:41:00Z">
              <w:r>
                <w:t>systems</w:t>
              </w:r>
              <w:r w:rsidRPr="004657C8">
                <w:t xml:space="preserve"> is not ensured</w:t>
              </w:r>
            </w:ins>
            <w:ins w:id="111" w:author="Rahman, Mohammed (FAA)" w:date="2021-03-24T12:39:00Z">
              <w:r>
                <w:t xml:space="preserve">.  </w:t>
              </w:r>
            </w:ins>
            <w:ins w:id="112" w:author="Rahman, Mohammed (FAA)" w:date="2021-03-24T12:44:00Z">
              <w:r>
                <w:t>P</w:t>
              </w:r>
            </w:ins>
            <w:ins w:id="113" w:author="Rahman, Mohammed (FAA)" w:date="2021-03-24T12:39:00Z">
              <w:r w:rsidRPr="00085628">
                <w:t>ortion of the band is also used for RNSS (space-to-Earth) and (space-to-space) services on a ubiquitous basis, including on aircraft, and this use presents</w:t>
              </w:r>
              <w:r>
                <w:t xml:space="preserve"> additional co-existence issues</w:t>
              </w:r>
            </w:ins>
            <w:del w:id="114" w:author="Rahman, Mohammed (FAA)" w:date="2021-03-24T12:39:00Z">
              <w:r w:rsidR="00A07758" w:rsidRPr="006C4F19" w:rsidDel="00085628">
                <w:rPr>
                  <w:highlight w:val="yellow"/>
                </w:rPr>
                <w:delText>[TBD]</w:delText>
              </w:r>
            </w:del>
          </w:p>
        </w:tc>
      </w:tr>
      <w:tr w:rsidR="00A07758" w:rsidRPr="006C4F19" w14:paraId="3006C882" w14:textId="77777777" w:rsidTr="00B21AE2">
        <w:trPr>
          <w:jc w:val="center"/>
        </w:trPr>
        <w:tc>
          <w:tcPr>
            <w:tcW w:w="3114" w:type="dxa"/>
          </w:tcPr>
          <w:p w14:paraId="69D57132" w14:textId="77777777" w:rsidR="00A07758" w:rsidRPr="006C4F19" w:rsidRDefault="00A07758" w:rsidP="004C7D4D">
            <w:pPr>
              <w:pStyle w:val="Tabletext"/>
              <w:rPr>
                <w:szCs w:val="24"/>
              </w:rPr>
            </w:pPr>
            <w:r w:rsidRPr="006C4F19">
              <w:rPr>
                <w:rStyle w:val="Tablefreq"/>
                <w:sz w:val="24"/>
                <w:szCs w:val="24"/>
              </w:rPr>
              <w:t>1 215-1 300 MHz</w:t>
            </w:r>
          </w:p>
        </w:tc>
        <w:tc>
          <w:tcPr>
            <w:tcW w:w="2126" w:type="dxa"/>
          </w:tcPr>
          <w:p w14:paraId="0CC5A40A" w14:textId="4A5C0550" w:rsidR="007A2D6D" w:rsidRDefault="007A2D6D" w:rsidP="007A2D6D">
            <w:pPr>
              <w:pStyle w:val="Tabletext"/>
              <w:jc w:val="center"/>
              <w:rPr>
                <w:ins w:id="115" w:author="Rahman, Mohammed (FAA)" w:date="2021-03-24T13:04:00Z"/>
              </w:rPr>
            </w:pPr>
            <w:ins w:id="116" w:author="Rahman, Mohammed (FAA)" w:date="2021-03-24T13:04:00Z">
              <w:r w:rsidRPr="00A22EB4">
                <w:t xml:space="preserve">Operation of </w:t>
              </w:r>
              <w:r w:rsidRPr="007A2D6D">
                <w:t xml:space="preserve">ground based DAA </w:t>
              </w:r>
              <w:r>
                <w:t>system</w:t>
              </w:r>
            </w:ins>
          </w:p>
          <w:p w14:paraId="3C646CA5" w14:textId="70AF1B89" w:rsidR="00A07758" w:rsidRPr="006C4F19" w:rsidRDefault="007A2D6D" w:rsidP="007A2D6D">
            <w:pPr>
              <w:pStyle w:val="Tabletext"/>
              <w:jc w:val="center"/>
            </w:pPr>
            <w:ins w:id="117" w:author="Rahman, Mohammed (FAA)" w:date="2021-03-24T13:04:00Z">
              <w:r>
                <w:t xml:space="preserve">is </w:t>
              </w:r>
              <w:r w:rsidRPr="00A22EB4">
                <w:t>suitable</w:t>
              </w:r>
              <w:r w:rsidRPr="006C4F19" w:rsidDel="007A2D6D">
                <w:rPr>
                  <w:highlight w:val="yellow"/>
                </w:rPr>
                <w:t xml:space="preserve"> </w:t>
              </w:r>
            </w:ins>
            <w:del w:id="118" w:author="Rahman, Mohammed (FAA)" w:date="2021-03-24T12:46:00Z">
              <w:r w:rsidR="00A07758" w:rsidRPr="006C4F19" w:rsidDel="00F8403A">
                <w:rPr>
                  <w:highlight w:val="yellow"/>
                </w:rPr>
                <w:delText>[TBD]</w:delText>
              </w:r>
            </w:del>
          </w:p>
        </w:tc>
        <w:tc>
          <w:tcPr>
            <w:tcW w:w="4389" w:type="dxa"/>
          </w:tcPr>
          <w:p w14:paraId="42F44B17" w14:textId="70FA1959" w:rsidR="00F8403A" w:rsidRDefault="00F8403A" w:rsidP="004C7D4D">
            <w:pPr>
              <w:pStyle w:val="Tabletext"/>
              <w:jc w:val="center"/>
              <w:rPr>
                <w:ins w:id="119" w:author="Rahman, Mohammed (FAA)" w:date="2021-03-24T12:51:00Z"/>
              </w:rPr>
            </w:pPr>
            <w:ins w:id="120" w:author="Rahman, Mohammed (FAA)" w:date="2021-03-24T12:52:00Z">
              <w:r w:rsidRPr="00F8403A">
                <w:t>Many aviation and non-aviation radars alread</w:t>
              </w:r>
              <w:r>
                <w:t xml:space="preserve">y operate in this frequency band. However, </w:t>
              </w:r>
            </w:ins>
            <w:ins w:id="121" w:author="Rahman, Mohammed (FAA)" w:date="2021-03-24T12:51:00Z">
              <w:r w:rsidRPr="00F8403A">
                <w:t>DAA systems should take all practicable measures to ensure compatibility to</w:t>
              </w:r>
              <w:r>
                <w:t xml:space="preserve"> </w:t>
              </w:r>
              <w:r w:rsidRPr="00F8403A">
                <w:t>RNSS (space-to-Earth) receivers, and RNSS (space-to-space) receivers</w:t>
              </w:r>
              <w:r>
                <w:t>.</w:t>
              </w:r>
              <w:r w:rsidRPr="00F8403A">
                <w:t xml:space="preserve"> </w:t>
              </w:r>
            </w:ins>
          </w:p>
          <w:p w14:paraId="73A8DBD7" w14:textId="41FDDC2C" w:rsidR="00A07758" w:rsidRPr="006C4F19" w:rsidRDefault="00F8403A" w:rsidP="004C7D4D">
            <w:pPr>
              <w:pStyle w:val="Tabletext"/>
              <w:jc w:val="center"/>
            </w:pPr>
            <w:ins w:id="122" w:author="Rahman, Mohammed (FAA)" w:date="2021-03-24T12:50:00Z">
              <w:r w:rsidRPr="00F8403A">
                <w:t xml:space="preserve">RR No. </w:t>
              </w:r>
              <w:r w:rsidRPr="00C10245">
                <w:rPr>
                  <w:b/>
                </w:rPr>
                <w:t>5.331</w:t>
              </w:r>
              <w:r w:rsidRPr="00F8403A">
                <w:t xml:space="preserve"> applies if coordination with existing radar systems can be achieved</w:t>
              </w:r>
            </w:ins>
            <w:del w:id="123" w:author="Rahman, Mohammed (FAA)" w:date="2021-03-24T12:50:00Z">
              <w:r w:rsidR="00A07758" w:rsidRPr="006C4F19" w:rsidDel="00F8403A">
                <w:rPr>
                  <w:highlight w:val="yellow"/>
                </w:rPr>
                <w:delText>[TBD]</w:delText>
              </w:r>
            </w:del>
          </w:p>
        </w:tc>
      </w:tr>
      <w:tr w:rsidR="00A07758" w:rsidRPr="006C4F19" w14:paraId="76C7954C" w14:textId="77777777" w:rsidTr="00B21AE2">
        <w:trPr>
          <w:jc w:val="center"/>
        </w:trPr>
        <w:tc>
          <w:tcPr>
            <w:tcW w:w="3114" w:type="dxa"/>
          </w:tcPr>
          <w:p w14:paraId="0F46F161" w14:textId="77777777" w:rsidR="00A07758" w:rsidRPr="006C4F19" w:rsidRDefault="00A07758" w:rsidP="004C7D4D">
            <w:pPr>
              <w:pStyle w:val="Tabletext"/>
              <w:rPr>
                <w:szCs w:val="24"/>
              </w:rPr>
            </w:pPr>
            <w:r w:rsidRPr="006C4F19">
              <w:rPr>
                <w:rStyle w:val="Tablefreq"/>
                <w:sz w:val="24"/>
                <w:szCs w:val="24"/>
              </w:rPr>
              <w:t>1 300-1 350 MHz</w:t>
            </w:r>
          </w:p>
        </w:tc>
        <w:tc>
          <w:tcPr>
            <w:tcW w:w="2126" w:type="dxa"/>
          </w:tcPr>
          <w:p w14:paraId="61D27D30" w14:textId="33798713" w:rsidR="007A2D6D" w:rsidRDefault="007A2D6D" w:rsidP="007A2D6D">
            <w:pPr>
              <w:pStyle w:val="Tabletext"/>
              <w:jc w:val="center"/>
              <w:rPr>
                <w:ins w:id="124" w:author="Rahman, Mohammed (FAA)" w:date="2021-03-24T13:04:00Z"/>
              </w:rPr>
            </w:pPr>
            <w:ins w:id="125" w:author="Rahman, Mohammed (FAA)" w:date="2021-03-24T13:04:00Z">
              <w:r w:rsidRPr="00A22EB4">
                <w:t xml:space="preserve">Operation of </w:t>
              </w:r>
              <w:r w:rsidRPr="007A2D6D">
                <w:t xml:space="preserve">ground based DAA </w:t>
              </w:r>
              <w:r>
                <w:t>system</w:t>
              </w:r>
            </w:ins>
          </w:p>
          <w:p w14:paraId="2FA6DB06" w14:textId="60004788" w:rsidR="00A07758" w:rsidRPr="006C4F19" w:rsidRDefault="007A2D6D" w:rsidP="007A2D6D">
            <w:pPr>
              <w:pStyle w:val="Tabletext"/>
              <w:jc w:val="center"/>
            </w:pPr>
            <w:ins w:id="126" w:author="Rahman, Mohammed (FAA)" w:date="2021-03-24T13:04:00Z">
              <w:r>
                <w:t>is</w:t>
              </w:r>
              <w:r w:rsidRPr="00A22EB4">
                <w:t xml:space="preserve"> suitable</w:t>
              </w:r>
              <w:r w:rsidRPr="006C4F19" w:rsidDel="007A2D6D">
                <w:rPr>
                  <w:highlight w:val="yellow"/>
                </w:rPr>
                <w:t xml:space="preserve"> </w:t>
              </w:r>
            </w:ins>
            <w:del w:id="127" w:author="Rahman, Mohammed (FAA)" w:date="2021-03-24T12:54:00Z">
              <w:r w:rsidR="00A07758" w:rsidRPr="006C4F19" w:rsidDel="00F8403A">
                <w:rPr>
                  <w:highlight w:val="yellow"/>
                </w:rPr>
                <w:delText>[TBD]</w:delText>
              </w:r>
            </w:del>
          </w:p>
        </w:tc>
        <w:tc>
          <w:tcPr>
            <w:tcW w:w="4389" w:type="dxa"/>
          </w:tcPr>
          <w:p w14:paraId="22BD4498" w14:textId="1FAA3516" w:rsidR="007A2D6D" w:rsidRDefault="00F8403A" w:rsidP="004C7D4D">
            <w:pPr>
              <w:pStyle w:val="Tabletext"/>
              <w:jc w:val="center"/>
              <w:rPr>
                <w:ins w:id="128" w:author="Rahman, Mohammed (FAA)" w:date="2021-03-24T12:57:00Z"/>
              </w:rPr>
            </w:pPr>
            <w:ins w:id="129" w:author="Rahman, Mohammed (FAA)" w:date="2021-03-24T12:55:00Z">
              <w:r>
                <w:t>M</w:t>
              </w:r>
              <w:r w:rsidRPr="00F8403A">
                <w:t>any aviation and non-aviation radars</w:t>
              </w:r>
              <w:r>
                <w:t xml:space="preserve"> already operate in this band and </w:t>
              </w:r>
            </w:ins>
            <w:ins w:id="130" w:author="Rahman, Mohammed (FAA)" w:date="2021-03-24T12:56:00Z">
              <w:r w:rsidR="007A2D6D">
                <w:t xml:space="preserve">this band </w:t>
              </w:r>
              <w:r w:rsidR="007A2D6D" w:rsidRPr="007A2D6D">
                <w:t>could be used to support ground based DAA system</w:t>
              </w:r>
              <w:r w:rsidR="007A2D6D">
                <w:t xml:space="preserve">s if </w:t>
              </w:r>
            </w:ins>
            <w:ins w:id="131" w:author="Rahman, Mohammed (FAA)" w:date="2021-03-24T12:54:00Z">
              <w:r w:rsidRPr="00F8403A">
                <w:t xml:space="preserve">coordination with existing aeronautical </w:t>
              </w:r>
              <w:proofErr w:type="spellStart"/>
              <w:r w:rsidRPr="00F8403A">
                <w:t>radionavigation</w:t>
              </w:r>
              <w:proofErr w:type="spellEnd"/>
              <w:r w:rsidRPr="00F8403A">
                <w:t xml:space="preserve"> radar systems can be achieved</w:t>
              </w:r>
            </w:ins>
            <w:ins w:id="132" w:author="Rahman, Mohammed (FAA)" w:date="2021-03-24T12:57:00Z">
              <w:r w:rsidR="007A2D6D">
                <w:t>.</w:t>
              </w:r>
            </w:ins>
          </w:p>
          <w:p w14:paraId="2F2D4548" w14:textId="07AB7AB1" w:rsidR="00A07758" w:rsidRPr="006C4F19" w:rsidRDefault="007A2D6D" w:rsidP="004C7D4D">
            <w:pPr>
              <w:pStyle w:val="Tabletext"/>
              <w:jc w:val="center"/>
            </w:pPr>
            <w:ins w:id="133" w:author="Rahman, Mohammed (FAA)" w:date="2021-03-24T12:57:00Z">
              <w:r w:rsidRPr="007A2D6D">
                <w:t>DAA systems should take all practicable measures to minimize interference to radiolocation systems and to ensure compatibility with RNSS receivers given that RNSS receivers can be co-located with ground based DAA systems</w:t>
              </w:r>
              <w:r w:rsidRPr="007A2D6D" w:rsidDel="00F8403A">
                <w:rPr>
                  <w:highlight w:val="yellow"/>
                </w:rPr>
                <w:t xml:space="preserve"> </w:t>
              </w:r>
            </w:ins>
            <w:del w:id="134" w:author="Rahman, Mohammed (FAA)" w:date="2021-03-24T12:54:00Z">
              <w:r w:rsidR="00A07758" w:rsidRPr="006C4F19" w:rsidDel="00F8403A">
                <w:rPr>
                  <w:highlight w:val="yellow"/>
                </w:rPr>
                <w:delText>[TBD]</w:delText>
              </w:r>
            </w:del>
          </w:p>
        </w:tc>
      </w:tr>
      <w:tr w:rsidR="00A07758" w:rsidRPr="006C4F19" w14:paraId="751438AF" w14:textId="77777777" w:rsidTr="00B21AE2">
        <w:trPr>
          <w:jc w:val="center"/>
        </w:trPr>
        <w:tc>
          <w:tcPr>
            <w:tcW w:w="3114" w:type="dxa"/>
          </w:tcPr>
          <w:p w14:paraId="61B78303" w14:textId="77777777" w:rsidR="00A07758" w:rsidRPr="006C4F19" w:rsidRDefault="00A07758" w:rsidP="004C7D4D">
            <w:pPr>
              <w:pStyle w:val="Tabletext"/>
            </w:pPr>
            <w:r w:rsidRPr="006C4F19">
              <w:t>1 559-1 610 MHz</w:t>
            </w:r>
          </w:p>
        </w:tc>
        <w:tc>
          <w:tcPr>
            <w:tcW w:w="2126" w:type="dxa"/>
          </w:tcPr>
          <w:p w14:paraId="7D9FDF60" w14:textId="13B9ED5A" w:rsidR="007A2D6D" w:rsidRDefault="007A2D6D" w:rsidP="004C7D4D">
            <w:pPr>
              <w:pStyle w:val="Tabletext"/>
              <w:jc w:val="center"/>
              <w:rPr>
                <w:ins w:id="135" w:author="Rahman, Mohammed (FAA)" w:date="2021-03-24T13:02:00Z"/>
              </w:rPr>
            </w:pPr>
            <w:ins w:id="136" w:author="Rahman, Mohammed (FAA)" w:date="2021-03-24T13:03:00Z">
              <w:r w:rsidRPr="00A22EB4">
                <w:t xml:space="preserve">Operation of </w:t>
              </w:r>
              <w:r w:rsidRPr="007A2D6D">
                <w:t xml:space="preserve">ground based DAA </w:t>
              </w:r>
            </w:ins>
            <w:ins w:id="137" w:author="Rahman, Mohammed (FAA)" w:date="2021-03-24T13:01:00Z">
              <w:r>
                <w:t>system</w:t>
              </w:r>
            </w:ins>
          </w:p>
          <w:p w14:paraId="5829F469" w14:textId="330B2107" w:rsidR="00A07758" w:rsidRPr="006C4F19" w:rsidRDefault="007A2D6D">
            <w:pPr>
              <w:pStyle w:val="Tabletext"/>
              <w:jc w:val="center"/>
            </w:pPr>
            <w:ins w:id="138" w:author="Rahman, Mohammed (FAA)" w:date="2021-03-24T13:02:00Z">
              <w:r w:rsidRPr="00A22EB4">
                <w:t>is not suitable</w:t>
              </w:r>
              <w:r w:rsidRPr="006C4F19" w:rsidDel="007A2D6D">
                <w:rPr>
                  <w:highlight w:val="yellow"/>
                </w:rPr>
                <w:t xml:space="preserve"> </w:t>
              </w:r>
            </w:ins>
            <w:del w:id="139" w:author="Rahman, Mohammed (FAA)" w:date="2021-03-24T13:01:00Z">
              <w:r w:rsidR="00A07758" w:rsidRPr="006C4F19" w:rsidDel="007A2D6D">
                <w:rPr>
                  <w:highlight w:val="yellow"/>
                </w:rPr>
                <w:delText>[TBD]</w:delText>
              </w:r>
            </w:del>
          </w:p>
        </w:tc>
        <w:tc>
          <w:tcPr>
            <w:tcW w:w="4389" w:type="dxa"/>
          </w:tcPr>
          <w:p w14:paraId="5C9256AE" w14:textId="3AE1D90F" w:rsidR="00A07758" w:rsidRPr="006C4F19" w:rsidRDefault="007A2D6D" w:rsidP="004C7D4D">
            <w:pPr>
              <w:pStyle w:val="Tabletext"/>
              <w:jc w:val="center"/>
            </w:pPr>
            <w:ins w:id="140" w:author="Rahman, Mohammed (FAA)" w:date="2021-03-24T13:01:00Z">
              <w:r>
                <w:t>This band is allocated</w:t>
              </w:r>
              <w:r w:rsidRPr="00862B19">
                <w:t xml:space="preserve"> </w:t>
              </w:r>
              <w:r>
                <w:t xml:space="preserve">to </w:t>
              </w:r>
              <w:proofErr w:type="spellStart"/>
              <w:r w:rsidRPr="00862B19">
                <w:t>radionavigation</w:t>
              </w:r>
              <w:proofErr w:type="spellEnd"/>
              <w:r w:rsidRPr="00862B19">
                <w:t>-satellite service (RNSS) in the space-to-Earth and space-to-space directions that provide critical position, navigation and timing (PNT) for multiple applications</w:t>
              </w:r>
            </w:ins>
            <w:del w:id="141" w:author="Rahman, Mohammed (FAA)" w:date="2021-03-24T13:01:00Z">
              <w:r w:rsidR="00A07758" w:rsidRPr="006C4F19" w:rsidDel="007A2D6D">
                <w:rPr>
                  <w:highlight w:val="yellow"/>
                </w:rPr>
                <w:delText>[TBD]</w:delText>
              </w:r>
            </w:del>
          </w:p>
        </w:tc>
      </w:tr>
      <w:tr w:rsidR="00A07758" w:rsidRPr="006C4F19" w14:paraId="2996CC9F" w14:textId="77777777" w:rsidTr="00B21AE2">
        <w:trPr>
          <w:jc w:val="center"/>
        </w:trPr>
        <w:tc>
          <w:tcPr>
            <w:tcW w:w="3114" w:type="dxa"/>
          </w:tcPr>
          <w:p w14:paraId="23CF8BDC" w14:textId="77777777" w:rsidR="00A07758" w:rsidRPr="006C4F19" w:rsidRDefault="00A07758" w:rsidP="004C7D4D">
            <w:pPr>
              <w:pStyle w:val="Tabletext"/>
              <w:rPr>
                <w:rStyle w:val="Tablefreq"/>
                <w:b w:val="0"/>
                <w:sz w:val="24"/>
                <w:szCs w:val="24"/>
              </w:rPr>
            </w:pPr>
            <w:r w:rsidRPr="006C4F19">
              <w:t>1 610-1 626.5 MHz</w:t>
            </w:r>
          </w:p>
        </w:tc>
        <w:tc>
          <w:tcPr>
            <w:tcW w:w="2126" w:type="dxa"/>
          </w:tcPr>
          <w:p w14:paraId="2A4B3277" w14:textId="77777777" w:rsidR="00884C73" w:rsidRDefault="00884C73" w:rsidP="00884C73">
            <w:pPr>
              <w:pStyle w:val="Tabletext"/>
              <w:jc w:val="center"/>
              <w:rPr>
                <w:ins w:id="142" w:author="Rahman, Mohammed (FAA)" w:date="2021-03-24T13:06:00Z"/>
              </w:rPr>
            </w:pPr>
            <w:ins w:id="143" w:author="Rahman, Mohammed (FAA)" w:date="2021-03-24T13:06:00Z">
              <w:r w:rsidRPr="00A22EB4">
                <w:t xml:space="preserve">Operation of </w:t>
              </w:r>
              <w:r w:rsidRPr="007A2D6D">
                <w:t xml:space="preserve">ground based DAA </w:t>
              </w:r>
              <w:r>
                <w:t>system</w:t>
              </w:r>
            </w:ins>
          </w:p>
          <w:p w14:paraId="6C353B2E" w14:textId="21DBC30B" w:rsidR="00A07758" w:rsidRPr="006C4F19" w:rsidRDefault="00884C73" w:rsidP="00884C73">
            <w:pPr>
              <w:pStyle w:val="Tabletext"/>
              <w:jc w:val="center"/>
            </w:pPr>
            <w:ins w:id="144" w:author="Rahman, Mohammed (FAA)" w:date="2021-03-24T13:06:00Z">
              <w:r w:rsidRPr="00A22EB4">
                <w:t>is not suitable</w:t>
              </w:r>
            </w:ins>
            <w:del w:id="145" w:author="Rahman, Mohammed (FAA)" w:date="2021-03-24T13:06:00Z">
              <w:r w:rsidR="00A07758" w:rsidRPr="006C4F19" w:rsidDel="00884C73">
                <w:rPr>
                  <w:highlight w:val="yellow"/>
                </w:rPr>
                <w:delText>[TBD]</w:delText>
              </w:r>
            </w:del>
          </w:p>
        </w:tc>
        <w:tc>
          <w:tcPr>
            <w:tcW w:w="4389" w:type="dxa"/>
          </w:tcPr>
          <w:p w14:paraId="512C3FC2" w14:textId="588C2D14" w:rsidR="00A07758" w:rsidRPr="006C4F19" w:rsidRDefault="00884C73">
            <w:pPr>
              <w:pStyle w:val="Tabletext"/>
              <w:jc w:val="center"/>
            </w:pPr>
            <w:ins w:id="146" w:author="Rahman, Mohammed (FAA)" w:date="2021-03-24T13:06:00Z">
              <w:r w:rsidRPr="00884C73">
                <w:t xml:space="preserve">RR No. </w:t>
              </w:r>
              <w:r w:rsidRPr="00C10245">
                <w:rPr>
                  <w:b/>
                </w:rPr>
                <w:t>5.366</w:t>
              </w:r>
              <w:r w:rsidRPr="00884C73">
                <w:t xml:space="preserve"> </w:t>
              </w:r>
            </w:ins>
            <w:ins w:id="147" w:author="Rahman, Mohammed (FAA)" w:date="2021-03-24T13:07:00Z">
              <w:r>
                <w:t>restrict</w:t>
              </w:r>
            </w:ins>
            <w:ins w:id="148" w:author="Rahman, Mohammed (FAA)" w:date="2021-03-24T13:09:00Z">
              <w:r>
                <w:t>s</w:t>
              </w:r>
            </w:ins>
            <w:ins w:id="149" w:author="Rahman, Mohammed (FAA)" w:date="2021-03-24T13:07:00Z">
              <w:r>
                <w:t xml:space="preserve"> operation </w:t>
              </w:r>
              <w:r w:rsidRPr="00A22EB4">
                <w:t>to</w:t>
              </w:r>
              <w:r w:rsidRPr="00884C73">
                <w:t xml:space="preserve"> </w:t>
              </w:r>
            </w:ins>
            <w:ins w:id="150" w:author="Rahman, Mohammed (FAA)" w:date="2021-03-24T13:06:00Z">
              <w:r w:rsidRPr="00884C73">
                <w:t xml:space="preserve">the airborne </w:t>
              </w:r>
            </w:ins>
            <w:ins w:id="151" w:author="Rahman, Mohammed (FAA)" w:date="2021-03-24T13:10:00Z">
              <w:r w:rsidRPr="00884C73">
                <w:t xml:space="preserve">electronic aids to air navigation </w:t>
              </w:r>
            </w:ins>
            <w:ins w:id="152" w:author="Rahman, Mohammed (FAA)" w:date="2021-03-24T13:06:00Z">
              <w:r w:rsidRPr="00884C73">
                <w:t>in th</w:t>
              </w:r>
            </w:ins>
            <w:ins w:id="153" w:author="Rahman, Mohammed (FAA)" w:date="2021-03-24T13:09:00Z">
              <w:r>
                <w:t>is</w:t>
              </w:r>
            </w:ins>
            <w:ins w:id="154" w:author="Rahman, Mohammed (FAA)" w:date="2021-03-24T13:06:00Z">
              <w:r w:rsidRPr="00884C73">
                <w:t xml:space="preserve"> frequency band</w:t>
              </w:r>
            </w:ins>
            <w:del w:id="155" w:author="Rahman, Mohammed (FAA)" w:date="2021-03-24T13:06:00Z">
              <w:r w:rsidR="00A07758" w:rsidRPr="006C4F19" w:rsidDel="00884C73">
                <w:rPr>
                  <w:highlight w:val="yellow"/>
                </w:rPr>
                <w:delText>[TBD]</w:delText>
              </w:r>
            </w:del>
          </w:p>
        </w:tc>
      </w:tr>
      <w:tr w:rsidR="00A07758" w:rsidRPr="006C4F19" w14:paraId="7DDEDD8A" w14:textId="77777777" w:rsidTr="00B21AE2">
        <w:trPr>
          <w:jc w:val="center"/>
        </w:trPr>
        <w:tc>
          <w:tcPr>
            <w:tcW w:w="3114" w:type="dxa"/>
          </w:tcPr>
          <w:p w14:paraId="1934ACC2" w14:textId="77777777" w:rsidR="00A07758" w:rsidRPr="006C4F19" w:rsidRDefault="00A07758" w:rsidP="004C7D4D">
            <w:pPr>
              <w:pStyle w:val="Tabletext"/>
              <w:rPr>
                <w:szCs w:val="24"/>
              </w:rPr>
            </w:pPr>
            <w:r w:rsidRPr="006C4F19">
              <w:rPr>
                <w:rStyle w:val="Tablefreq"/>
                <w:sz w:val="24"/>
                <w:szCs w:val="24"/>
              </w:rPr>
              <w:t>2 700-2 900 MHz</w:t>
            </w:r>
          </w:p>
        </w:tc>
        <w:tc>
          <w:tcPr>
            <w:tcW w:w="2126" w:type="dxa"/>
          </w:tcPr>
          <w:p w14:paraId="6FD262B5" w14:textId="77777777" w:rsidR="0087093D" w:rsidRDefault="0087093D" w:rsidP="0087093D">
            <w:pPr>
              <w:pStyle w:val="Tabletext"/>
              <w:jc w:val="center"/>
              <w:rPr>
                <w:ins w:id="156" w:author="Rahman, Mohammed (FAA)" w:date="2021-03-24T13:11:00Z"/>
              </w:rPr>
            </w:pPr>
            <w:ins w:id="157" w:author="Rahman, Mohammed (FAA)" w:date="2021-03-24T13:11:00Z">
              <w:r w:rsidRPr="00A22EB4">
                <w:t xml:space="preserve">Operation of </w:t>
              </w:r>
              <w:r w:rsidRPr="007A2D6D">
                <w:t xml:space="preserve">ground based DAA </w:t>
              </w:r>
              <w:r>
                <w:t>system</w:t>
              </w:r>
            </w:ins>
          </w:p>
          <w:p w14:paraId="14D43C69" w14:textId="7A44301E" w:rsidR="00A07758" w:rsidRPr="006C4F19" w:rsidRDefault="0087093D" w:rsidP="0087093D">
            <w:pPr>
              <w:pStyle w:val="Tabletext"/>
              <w:jc w:val="center"/>
            </w:pPr>
            <w:ins w:id="158" w:author="Rahman, Mohammed (FAA)" w:date="2021-03-24T13:11:00Z">
              <w:r>
                <w:t xml:space="preserve">is </w:t>
              </w:r>
              <w:r w:rsidRPr="00A22EB4">
                <w:t>suitable</w:t>
              </w:r>
            </w:ins>
            <w:del w:id="159" w:author="Rahman, Mohammed (FAA)" w:date="2021-03-24T13:11:00Z">
              <w:r w:rsidR="00A07758" w:rsidRPr="006C4F19" w:rsidDel="0087093D">
                <w:rPr>
                  <w:highlight w:val="yellow"/>
                </w:rPr>
                <w:delText>[TBD]</w:delText>
              </w:r>
            </w:del>
          </w:p>
        </w:tc>
        <w:tc>
          <w:tcPr>
            <w:tcW w:w="4389" w:type="dxa"/>
          </w:tcPr>
          <w:p w14:paraId="2D1E48E2" w14:textId="63DD3089" w:rsidR="00A07758" w:rsidRPr="006C4F19" w:rsidRDefault="0087093D">
            <w:pPr>
              <w:pStyle w:val="Tabletext"/>
              <w:jc w:val="center"/>
            </w:pPr>
            <w:ins w:id="160" w:author="Rahman, Mohammed (FAA)" w:date="2021-03-24T13:13:00Z">
              <w:r>
                <w:t xml:space="preserve">This </w:t>
              </w:r>
              <w:r w:rsidRPr="0087093D">
                <w:t xml:space="preserve">frequency band can be used to support </w:t>
              </w:r>
              <w:r>
                <w:t>g</w:t>
              </w:r>
            </w:ins>
            <w:ins w:id="161" w:author="Rahman, Mohammed (FAA)" w:date="2021-03-24T13:11:00Z">
              <w:r w:rsidR="00F9770A">
                <w:t>round based DAA system</w:t>
              </w:r>
              <w:r w:rsidRPr="0087093D">
                <w:t xml:space="preserve"> located beyond major airports</w:t>
              </w:r>
            </w:ins>
            <w:ins w:id="162" w:author="Rahman, Mohammed (FAA)" w:date="2021-03-24T13:13:00Z">
              <w:r>
                <w:t xml:space="preserve"> since </w:t>
              </w:r>
              <w:r w:rsidRPr="0087093D">
                <w:t>many aviation radars already opera</w:t>
              </w:r>
              <w:r>
                <w:t>te in this ban</w:t>
              </w:r>
            </w:ins>
            <w:ins w:id="163" w:author="Rahman, Mohammed (FAA)" w:date="2021-03-24T13:15:00Z">
              <w:r>
                <w:t xml:space="preserve">d and </w:t>
              </w:r>
            </w:ins>
            <w:ins w:id="164" w:author="Rahman, Mohammed (FAA)" w:date="2021-03-24T13:19:00Z">
              <w:r w:rsidR="00F9770A">
                <w:t>may cause for congestion concern</w:t>
              </w:r>
            </w:ins>
            <w:del w:id="165" w:author="Rahman, Mohammed (FAA)" w:date="2021-03-24T13:11:00Z">
              <w:r w:rsidR="00A07758" w:rsidRPr="006C4F19" w:rsidDel="0087093D">
                <w:rPr>
                  <w:highlight w:val="yellow"/>
                </w:rPr>
                <w:delText>[TBD]</w:delText>
              </w:r>
            </w:del>
          </w:p>
        </w:tc>
      </w:tr>
      <w:tr w:rsidR="00A07758" w:rsidRPr="006C4F19" w14:paraId="2675016D" w14:textId="77777777" w:rsidTr="00B21AE2">
        <w:trPr>
          <w:jc w:val="center"/>
        </w:trPr>
        <w:tc>
          <w:tcPr>
            <w:tcW w:w="3114" w:type="dxa"/>
          </w:tcPr>
          <w:p w14:paraId="69E5F65C" w14:textId="77777777" w:rsidR="00A07758" w:rsidRPr="006C4F19" w:rsidRDefault="00A07758" w:rsidP="004C7D4D">
            <w:pPr>
              <w:pStyle w:val="Tabletext"/>
              <w:rPr>
                <w:szCs w:val="24"/>
              </w:rPr>
            </w:pPr>
            <w:r w:rsidRPr="006C4F19">
              <w:rPr>
                <w:rStyle w:val="Tablefreq"/>
                <w:sz w:val="24"/>
                <w:szCs w:val="24"/>
              </w:rPr>
              <w:t>2 900-3 100 MHz</w:t>
            </w:r>
          </w:p>
        </w:tc>
        <w:tc>
          <w:tcPr>
            <w:tcW w:w="2126" w:type="dxa"/>
          </w:tcPr>
          <w:p w14:paraId="50736B60" w14:textId="77777777" w:rsidR="00F9770A" w:rsidRDefault="00F9770A" w:rsidP="00F9770A">
            <w:pPr>
              <w:pStyle w:val="Tabletext"/>
              <w:jc w:val="center"/>
              <w:rPr>
                <w:ins w:id="166" w:author="Rahman, Mohammed (FAA)" w:date="2021-03-24T13:20:00Z"/>
              </w:rPr>
            </w:pPr>
            <w:ins w:id="167" w:author="Rahman, Mohammed (FAA)" w:date="2021-03-24T13:20:00Z">
              <w:r w:rsidRPr="00A22EB4">
                <w:t xml:space="preserve">Operation of </w:t>
              </w:r>
              <w:r w:rsidRPr="007A2D6D">
                <w:t xml:space="preserve">ground based DAA </w:t>
              </w:r>
              <w:r>
                <w:t>system</w:t>
              </w:r>
            </w:ins>
          </w:p>
          <w:p w14:paraId="362911BF" w14:textId="76EB1C76" w:rsidR="00A07758" w:rsidRPr="006C4F19" w:rsidRDefault="00F9770A" w:rsidP="00F9770A">
            <w:pPr>
              <w:pStyle w:val="Tabletext"/>
              <w:jc w:val="center"/>
            </w:pPr>
            <w:ins w:id="168" w:author="Rahman, Mohammed (FAA)" w:date="2021-03-24T13:20:00Z">
              <w:r>
                <w:t xml:space="preserve">is </w:t>
              </w:r>
              <w:r w:rsidRPr="00A22EB4">
                <w:t>suitable</w:t>
              </w:r>
            </w:ins>
            <w:del w:id="169" w:author="Rahman, Mohammed (FAA)" w:date="2021-03-24T13:20:00Z">
              <w:r w:rsidR="00A07758" w:rsidRPr="006C4F19" w:rsidDel="00F9770A">
                <w:rPr>
                  <w:highlight w:val="yellow"/>
                </w:rPr>
                <w:delText>[TBD]</w:delText>
              </w:r>
            </w:del>
          </w:p>
        </w:tc>
        <w:tc>
          <w:tcPr>
            <w:tcW w:w="4389" w:type="dxa"/>
          </w:tcPr>
          <w:p w14:paraId="609A9C8F" w14:textId="25D69603" w:rsidR="00A07758" w:rsidRPr="006C4F19" w:rsidRDefault="0087093D">
            <w:pPr>
              <w:pStyle w:val="Tabletext"/>
              <w:jc w:val="center"/>
            </w:pPr>
            <w:ins w:id="170" w:author="Rahman, Mohammed (FAA)" w:date="2021-03-24T13:15:00Z">
              <w:r>
                <w:t>This frequency band can be used to support ground bases DAA systems provided operations are compatible with maritime r</w:t>
              </w:r>
              <w:r w:rsidR="00F9770A">
                <w:t>adars</w:t>
              </w:r>
            </w:ins>
            <w:del w:id="171" w:author="Rahman, Mohammed (FAA)" w:date="2021-03-24T13:15:00Z">
              <w:r w:rsidR="00A07758" w:rsidRPr="006C4F19" w:rsidDel="0087093D">
                <w:rPr>
                  <w:highlight w:val="yellow"/>
                </w:rPr>
                <w:delText>[TBD]</w:delText>
              </w:r>
            </w:del>
          </w:p>
        </w:tc>
      </w:tr>
      <w:tr w:rsidR="00A07758" w:rsidRPr="006C4F19" w14:paraId="188199A4" w14:textId="77777777" w:rsidTr="00B21AE2">
        <w:trPr>
          <w:jc w:val="center"/>
        </w:trPr>
        <w:tc>
          <w:tcPr>
            <w:tcW w:w="3114" w:type="dxa"/>
          </w:tcPr>
          <w:p w14:paraId="71C48684" w14:textId="77777777" w:rsidR="00A07758" w:rsidRPr="006C4F19" w:rsidRDefault="00A07758" w:rsidP="004C7D4D">
            <w:pPr>
              <w:pStyle w:val="Tabletext"/>
            </w:pPr>
            <w:r w:rsidRPr="006C4F19">
              <w:rPr>
                <w:rStyle w:val="Tablefreq"/>
                <w:sz w:val="24"/>
                <w:szCs w:val="24"/>
              </w:rPr>
              <w:t>4 200-4 400 MHz</w:t>
            </w:r>
          </w:p>
        </w:tc>
        <w:tc>
          <w:tcPr>
            <w:tcW w:w="2126" w:type="dxa"/>
          </w:tcPr>
          <w:p w14:paraId="3E5F6CE5" w14:textId="77777777" w:rsidR="00F9770A" w:rsidRDefault="00F9770A" w:rsidP="00F9770A">
            <w:pPr>
              <w:pStyle w:val="Tabletext"/>
              <w:jc w:val="center"/>
              <w:rPr>
                <w:ins w:id="172" w:author="Rahman, Mohammed (FAA)" w:date="2021-03-24T13:22:00Z"/>
              </w:rPr>
            </w:pPr>
            <w:ins w:id="173" w:author="Rahman, Mohammed (FAA)" w:date="2021-03-24T13:22:00Z">
              <w:r w:rsidRPr="00A22EB4">
                <w:t xml:space="preserve">Operation of </w:t>
              </w:r>
              <w:r w:rsidRPr="007A2D6D">
                <w:t xml:space="preserve">ground based DAA </w:t>
              </w:r>
              <w:r>
                <w:t>system</w:t>
              </w:r>
            </w:ins>
          </w:p>
          <w:p w14:paraId="1B696094" w14:textId="6DE16408" w:rsidR="00A07758" w:rsidRPr="006C4F19" w:rsidRDefault="00F9770A" w:rsidP="00F9770A">
            <w:pPr>
              <w:pStyle w:val="Tabletext"/>
              <w:jc w:val="center"/>
            </w:pPr>
            <w:ins w:id="174" w:author="Rahman, Mohammed (FAA)" w:date="2021-03-24T13:22:00Z">
              <w:r w:rsidRPr="00A22EB4">
                <w:t>is not suitable</w:t>
              </w:r>
            </w:ins>
            <w:del w:id="175" w:author="Rahman, Mohammed (FAA)" w:date="2021-03-24T13:22:00Z">
              <w:r w:rsidR="00A07758" w:rsidRPr="006C4F19" w:rsidDel="00F9770A">
                <w:rPr>
                  <w:highlight w:val="yellow"/>
                </w:rPr>
                <w:delText>[TBD]</w:delText>
              </w:r>
            </w:del>
          </w:p>
        </w:tc>
        <w:tc>
          <w:tcPr>
            <w:tcW w:w="4389" w:type="dxa"/>
          </w:tcPr>
          <w:p w14:paraId="34AAD386" w14:textId="0A5D16E7" w:rsidR="00A07758" w:rsidRPr="006C4F19" w:rsidRDefault="00F9770A" w:rsidP="004C7D4D">
            <w:pPr>
              <w:pStyle w:val="Tabletext"/>
              <w:jc w:val="center"/>
            </w:pPr>
            <w:ins w:id="176" w:author="Rahman, Mohammed (FAA)" w:date="2021-03-24T13:22:00Z">
              <w:r>
                <w:t xml:space="preserve">In accordance with </w:t>
              </w:r>
              <w:r w:rsidRPr="004657C8">
                <w:t>RR No</w:t>
              </w:r>
              <w:r>
                <w:t>. 5.438, a</w:t>
              </w:r>
              <w:r w:rsidRPr="004657C8">
                <w:t xml:space="preserve">eronautical </w:t>
              </w:r>
              <w:proofErr w:type="spellStart"/>
              <w:r w:rsidRPr="004657C8">
                <w:t>radionavigation</w:t>
              </w:r>
              <w:proofErr w:type="spellEnd"/>
              <w:r w:rsidRPr="004657C8">
                <w:t xml:space="preserve"> service </w:t>
              </w:r>
              <w:r>
                <w:t>in the band 4 200-4 400 MHz is restricted to</w:t>
              </w:r>
              <w:r w:rsidRPr="004657C8">
                <w:t xml:space="preserve"> </w:t>
              </w:r>
              <w:r>
                <w:t>r</w:t>
              </w:r>
              <w:r w:rsidRPr="004657C8">
                <w:t>adio altimeter only</w:t>
              </w:r>
            </w:ins>
            <w:del w:id="177" w:author="Rahman, Mohammed (FAA)" w:date="2021-03-24T13:22:00Z">
              <w:r w:rsidR="00A07758" w:rsidRPr="006C4F19" w:rsidDel="00F9770A">
                <w:rPr>
                  <w:highlight w:val="yellow"/>
                </w:rPr>
                <w:delText>[TBD]</w:delText>
              </w:r>
            </w:del>
          </w:p>
        </w:tc>
      </w:tr>
      <w:tr w:rsidR="00A07758" w:rsidRPr="006C4F19" w14:paraId="1CF62894" w14:textId="77777777" w:rsidTr="00B21AE2">
        <w:trPr>
          <w:jc w:val="center"/>
        </w:trPr>
        <w:tc>
          <w:tcPr>
            <w:tcW w:w="3114" w:type="dxa"/>
          </w:tcPr>
          <w:p w14:paraId="3EEFF9E0" w14:textId="77777777" w:rsidR="00A07758" w:rsidRPr="006C4F19" w:rsidRDefault="00A07758" w:rsidP="004C7D4D">
            <w:pPr>
              <w:pStyle w:val="Tabletext"/>
              <w:rPr>
                <w:rStyle w:val="Tablefreq"/>
                <w:b w:val="0"/>
                <w:sz w:val="24"/>
                <w:szCs w:val="24"/>
              </w:rPr>
            </w:pPr>
            <w:r w:rsidRPr="006C4F19">
              <w:rPr>
                <w:rStyle w:val="Tablefreq"/>
                <w:sz w:val="24"/>
                <w:szCs w:val="24"/>
              </w:rPr>
              <w:lastRenderedPageBreak/>
              <w:t>5 000-5 250 MHz</w:t>
            </w:r>
          </w:p>
        </w:tc>
        <w:tc>
          <w:tcPr>
            <w:tcW w:w="2126" w:type="dxa"/>
          </w:tcPr>
          <w:p w14:paraId="55E4F2D0" w14:textId="77777777" w:rsidR="00F9770A" w:rsidRDefault="00F9770A" w:rsidP="00F9770A">
            <w:pPr>
              <w:pStyle w:val="Tabletext"/>
              <w:jc w:val="center"/>
              <w:rPr>
                <w:ins w:id="178" w:author="Rahman, Mohammed (FAA)" w:date="2021-03-24T13:24:00Z"/>
              </w:rPr>
            </w:pPr>
            <w:ins w:id="179" w:author="Rahman, Mohammed (FAA)" w:date="2021-03-24T13:24:00Z">
              <w:r w:rsidRPr="00A22EB4">
                <w:t xml:space="preserve">Operation of </w:t>
              </w:r>
              <w:r w:rsidRPr="007A2D6D">
                <w:t xml:space="preserve">ground based DAA </w:t>
              </w:r>
              <w:r>
                <w:t>system</w:t>
              </w:r>
            </w:ins>
          </w:p>
          <w:p w14:paraId="1751E34A" w14:textId="4B440355" w:rsidR="00A07758" w:rsidRPr="006C4F19" w:rsidRDefault="00F9770A" w:rsidP="00F9770A">
            <w:pPr>
              <w:pStyle w:val="Tabletext"/>
              <w:jc w:val="center"/>
            </w:pPr>
            <w:ins w:id="180" w:author="Rahman, Mohammed (FAA)" w:date="2021-03-24T13:24:00Z">
              <w:r w:rsidRPr="00A22EB4">
                <w:t>is not suitable</w:t>
              </w:r>
            </w:ins>
            <w:del w:id="181" w:author="Rahman, Mohammed (FAA)" w:date="2021-03-24T13:24:00Z">
              <w:r w:rsidR="00A07758" w:rsidRPr="006C4F19" w:rsidDel="00F9770A">
                <w:rPr>
                  <w:highlight w:val="yellow"/>
                </w:rPr>
                <w:delText>[TBD]</w:delText>
              </w:r>
            </w:del>
          </w:p>
        </w:tc>
        <w:tc>
          <w:tcPr>
            <w:tcW w:w="4389" w:type="dxa"/>
          </w:tcPr>
          <w:p w14:paraId="3B894A5A" w14:textId="536DA034" w:rsidR="00A07758" w:rsidRPr="006C4F19" w:rsidRDefault="00F9770A">
            <w:pPr>
              <w:pStyle w:val="Tabletext"/>
              <w:jc w:val="center"/>
            </w:pPr>
            <w:ins w:id="182" w:author="Rahman, Mohammed (FAA)" w:date="2021-03-24T13:23:00Z">
              <w:r>
                <w:t>V</w:t>
              </w:r>
              <w:r w:rsidRPr="00620927">
                <w:t>arious</w:t>
              </w:r>
              <w:r>
                <w:t xml:space="preserve"> a</w:t>
              </w:r>
              <w:r w:rsidRPr="00620927">
                <w:t xml:space="preserve">eronautical systems including the microwave landing system, the </w:t>
              </w:r>
              <w:proofErr w:type="spellStart"/>
              <w:r w:rsidRPr="00620927">
                <w:t>radionavigation</w:t>
              </w:r>
              <w:proofErr w:type="spellEnd"/>
              <w:r w:rsidRPr="00620927">
                <w:t>-satellite service links, UAS terrestrial and satellite C2 Links, radio local area networks, aeronautical telemetry downlinks, the fixed-satellite service (Earth-to-space) (space-to-Earth), and the mobile service</w:t>
              </w:r>
              <w:r>
                <w:t xml:space="preserve"> are operated in this band</w:t>
              </w:r>
              <w:r w:rsidRPr="00620927">
                <w:t xml:space="preserve">. Therefore, co-existence of </w:t>
              </w:r>
            </w:ins>
            <w:ins w:id="183" w:author="Rahman, Mohammed (FAA)" w:date="2021-03-24T13:24:00Z">
              <w:r>
                <w:t xml:space="preserve">ground based </w:t>
              </w:r>
            </w:ins>
            <w:ins w:id="184" w:author="Rahman, Mohammed (FAA)" w:date="2021-03-24T13:23:00Z">
              <w:r w:rsidRPr="00620927">
                <w:t xml:space="preserve">DAA </w:t>
              </w:r>
            </w:ins>
            <w:ins w:id="185" w:author="Rahman, Mohammed (FAA)" w:date="2021-03-24T13:24:00Z">
              <w:r>
                <w:t xml:space="preserve">system </w:t>
              </w:r>
            </w:ins>
            <w:ins w:id="186" w:author="Rahman, Mohammed (FAA)" w:date="2021-03-24T13:23:00Z">
              <w:r>
                <w:t>is not ensured</w:t>
              </w:r>
            </w:ins>
            <w:del w:id="187" w:author="Rahman, Mohammed (FAA)" w:date="2021-03-24T13:23:00Z">
              <w:r w:rsidR="00A07758" w:rsidRPr="006C4F19" w:rsidDel="00F9770A">
                <w:rPr>
                  <w:highlight w:val="yellow"/>
                </w:rPr>
                <w:delText>[TBD]</w:delText>
              </w:r>
            </w:del>
          </w:p>
        </w:tc>
      </w:tr>
      <w:tr w:rsidR="00A07758" w:rsidRPr="006C4F19" w14:paraId="7FE46405" w14:textId="77777777" w:rsidTr="00B21AE2">
        <w:trPr>
          <w:jc w:val="center"/>
        </w:trPr>
        <w:tc>
          <w:tcPr>
            <w:tcW w:w="3114" w:type="dxa"/>
          </w:tcPr>
          <w:p w14:paraId="2A7F6CFD" w14:textId="77777777" w:rsidR="00A07758" w:rsidRPr="006C4F19" w:rsidRDefault="00A07758" w:rsidP="004C7D4D">
            <w:pPr>
              <w:pStyle w:val="Tabletext"/>
            </w:pPr>
            <w:r w:rsidRPr="006C4F19">
              <w:rPr>
                <w:rStyle w:val="Tablefreq"/>
                <w:sz w:val="24"/>
                <w:szCs w:val="24"/>
              </w:rPr>
              <w:t>5 350-5 470 MHz</w:t>
            </w:r>
          </w:p>
        </w:tc>
        <w:tc>
          <w:tcPr>
            <w:tcW w:w="2126" w:type="dxa"/>
          </w:tcPr>
          <w:p w14:paraId="27B09188" w14:textId="77777777" w:rsidR="00905EF3" w:rsidRDefault="00905EF3" w:rsidP="00905EF3">
            <w:pPr>
              <w:pStyle w:val="Tabletext"/>
              <w:jc w:val="center"/>
              <w:rPr>
                <w:ins w:id="188" w:author="Rahman, Mohammed (FAA)" w:date="2021-03-24T13:27:00Z"/>
              </w:rPr>
            </w:pPr>
            <w:ins w:id="189" w:author="Rahman, Mohammed (FAA)" w:date="2021-03-24T13:27:00Z">
              <w:r w:rsidRPr="00A22EB4">
                <w:t xml:space="preserve">Operation of </w:t>
              </w:r>
              <w:r w:rsidRPr="007A2D6D">
                <w:t xml:space="preserve">ground based DAA </w:t>
              </w:r>
              <w:r>
                <w:t>system</w:t>
              </w:r>
            </w:ins>
          </w:p>
          <w:p w14:paraId="7584FABA" w14:textId="3BCBDA4F" w:rsidR="00A07758" w:rsidRPr="006C4F19" w:rsidRDefault="00905EF3" w:rsidP="00905EF3">
            <w:pPr>
              <w:pStyle w:val="Tabletext"/>
              <w:jc w:val="center"/>
              <w:rPr>
                <w:highlight w:val="yellow"/>
              </w:rPr>
            </w:pPr>
            <w:ins w:id="190" w:author="Rahman, Mohammed (FAA)" w:date="2021-03-24T13:27:00Z">
              <w:r w:rsidRPr="00A22EB4">
                <w:t>is not suitable</w:t>
              </w:r>
            </w:ins>
            <w:del w:id="191" w:author="Rahman, Mohammed (FAA)" w:date="2021-03-24T13:27:00Z">
              <w:r w:rsidR="00A07758" w:rsidRPr="006C4F19" w:rsidDel="00905EF3">
                <w:rPr>
                  <w:highlight w:val="yellow"/>
                </w:rPr>
                <w:delText>[TBD]</w:delText>
              </w:r>
            </w:del>
          </w:p>
        </w:tc>
        <w:tc>
          <w:tcPr>
            <w:tcW w:w="4389" w:type="dxa"/>
          </w:tcPr>
          <w:p w14:paraId="0993A317" w14:textId="4B2431A5" w:rsidR="00A07758" w:rsidRPr="006C4F19" w:rsidRDefault="00905EF3">
            <w:pPr>
              <w:pStyle w:val="Tabletext"/>
              <w:jc w:val="center"/>
            </w:pPr>
            <w:ins w:id="192" w:author="Rahman, Mohammed (FAA)" w:date="2021-03-24T13:26:00Z">
              <w:r w:rsidRPr="00884C73">
                <w:t xml:space="preserve">RR No. </w:t>
              </w:r>
              <w:r>
                <w:rPr>
                  <w:b/>
                </w:rPr>
                <w:t>5.</w:t>
              </w:r>
            </w:ins>
            <w:ins w:id="193" w:author="Rahman, Mohammed (FAA)" w:date="2021-03-24T13:27:00Z">
              <w:r>
                <w:rPr>
                  <w:b/>
                </w:rPr>
                <w:t>449</w:t>
              </w:r>
            </w:ins>
            <w:ins w:id="194" w:author="Rahman, Mohammed (FAA)" w:date="2021-03-24T13:26:00Z">
              <w:r w:rsidRPr="00884C73">
                <w:t xml:space="preserve"> </w:t>
              </w:r>
              <w:r>
                <w:t xml:space="preserve">restricts operation </w:t>
              </w:r>
              <w:r w:rsidRPr="00A22EB4">
                <w:t>to</w:t>
              </w:r>
              <w:r w:rsidRPr="00884C73">
                <w:t xml:space="preserve"> the airborne</w:t>
              </w:r>
            </w:ins>
            <w:ins w:id="195" w:author="Rahman, Mohammed (FAA)" w:date="2021-03-24T13:27:00Z">
              <w:r w:rsidRPr="00905EF3">
                <w:t xml:space="preserve"> radars and associated airborne beacons </w:t>
              </w:r>
            </w:ins>
            <w:ins w:id="196" w:author="Rahman, Mohammed (FAA)" w:date="2021-03-24T13:26:00Z">
              <w:r w:rsidRPr="00884C73">
                <w:t>in th</w:t>
              </w:r>
              <w:r>
                <w:t>is</w:t>
              </w:r>
              <w:r w:rsidRPr="00884C73">
                <w:t xml:space="preserve"> frequency band</w:t>
              </w:r>
              <w:r w:rsidRPr="00905EF3">
                <w:t xml:space="preserve"> </w:t>
              </w:r>
            </w:ins>
            <w:ins w:id="197" w:author="Rahman, Mohammed (FAA)" w:date="2021-03-24T13:27:00Z">
              <w:r w:rsidRPr="006C4F19" w:rsidDel="00905EF3">
                <w:rPr>
                  <w:highlight w:val="yellow"/>
                </w:rPr>
                <w:t xml:space="preserve"> </w:t>
              </w:r>
            </w:ins>
            <w:del w:id="198" w:author="Rahman, Mohammed (FAA)" w:date="2021-03-24T13:26:00Z">
              <w:r w:rsidR="00A07758" w:rsidRPr="006C4F19" w:rsidDel="00905EF3">
                <w:rPr>
                  <w:highlight w:val="yellow"/>
                </w:rPr>
                <w:delText>[TBD]</w:delText>
              </w:r>
            </w:del>
          </w:p>
        </w:tc>
      </w:tr>
      <w:tr w:rsidR="00A07758" w:rsidRPr="006C4F19" w14:paraId="411E42AB" w14:textId="77777777" w:rsidTr="00B21AE2">
        <w:trPr>
          <w:jc w:val="center"/>
        </w:trPr>
        <w:tc>
          <w:tcPr>
            <w:tcW w:w="3114" w:type="dxa"/>
          </w:tcPr>
          <w:p w14:paraId="77DE1CA2" w14:textId="77777777" w:rsidR="00A07758" w:rsidRPr="006C4F19" w:rsidRDefault="00A07758" w:rsidP="004C7D4D">
            <w:pPr>
              <w:pStyle w:val="Tabletext"/>
            </w:pPr>
            <w:r w:rsidRPr="006C4F19">
              <w:rPr>
                <w:rStyle w:val="Tablefreq"/>
                <w:sz w:val="24"/>
                <w:szCs w:val="24"/>
              </w:rPr>
              <w:t>8 750-8 850 MHz</w:t>
            </w:r>
          </w:p>
        </w:tc>
        <w:tc>
          <w:tcPr>
            <w:tcW w:w="2126" w:type="dxa"/>
          </w:tcPr>
          <w:p w14:paraId="2E32F878" w14:textId="77777777" w:rsidR="00905EF3" w:rsidRDefault="00905EF3" w:rsidP="00905EF3">
            <w:pPr>
              <w:pStyle w:val="Tabletext"/>
              <w:jc w:val="center"/>
              <w:rPr>
                <w:ins w:id="199" w:author="Rahman, Mohammed (FAA)" w:date="2021-03-24T13:29:00Z"/>
              </w:rPr>
            </w:pPr>
            <w:ins w:id="200" w:author="Rahman, Mohammed (FAA)" w:date="2021-03-24T13:29:00Z">
              <w:r w:rsidRPr="00A22EB4">
                <w:t xml:space="preserve">Operation of </w:t>
              </w:r>
              <w:r w:rsidRPr="007A2D6D">
                <w:t xml:space="preserve">ground based DAA </w:t>
              </w:r>
              <w:r>
                <w:t>system</w:t>
              </w:r>
            </w:ins>
          </w:p>
          <w:p w14:paraId="1EFD66C5" w14:textId="7472E4BD" w:rsidR="00A07758" w:rsidRPr="006C4F19" w:rsidRDefault="00905EF3" w:rsidP="00905EF3">
            <w:pPr>
              <w:pStyle w:val="Tabletext"/>
              <w:jc w:val="center"/>
            </w:pPr>
            <w:ins w:id="201" w:author="Rahman, Mohammed (FAA)" w:date="2021-03-24T13:29:00Z">
              <w:r w:rsidRPr="00A22EB4">
                <w:t>is not suitable</w:t>
              </w:r>
            </w:ins>
            <w:del w:id="202" w:author="Rahman, Mohammed (FAA)" w:date="2021-03-24T13:29:00Z">
              <w:r w:rsidR="00A07758" w:rsidRPr="006C4F19" w:rsidDel="00905EF3">
                <w:rPr>
                  <w:highlight w:val="yellow"/>
                </w:rPr>
                <w:delText>[TBD]</w:delText>
              </w:r>
            </w:del>
          </w:p>
        </w:tc>
        <w:tc>
          <w:tcPr>
            <w:tcW w:w="4389" w:type="dxa"/>
          </w:tcPr>
          <w:p w14:paraId="7A5C470A" w14:textId="541CCAF1" w:rsidR="00A07758" w:rsidRPr="006C4F19" w:rsidRDefault="00905EF3">
            <w:pPr>
              <w:pStyle w:val="Tabletext"/>
              <w:jc w:val="center"/>
            </w:pPr>
            <w:ins w:id="203" w:author="Rahman, Mohammed (FAA)" w:date="2021-03-24T13:28:00Z">
              <w:r w:rsidRPr="00884C73">
                <w:t xml:space="preserve">RR No. </w:t>
              </w:r>
              <w:r>
                <w:rPr>
                  <w:b/>
                </w:rPr>
                <w:t>5.470</w:t>
              </w:r>
              <w:r w:rsidRPr="00884C73">
                <w:t xml:space="preserve"> </w:t>
              </w:r>
              <w:r>
                <w:t xml:space="preserve">restricts operation </w:t>
              </w:r>
              <w:r w:rsidRPr="00A22EB4">
                <w:t>to</w:t>
              </w:r>
              <w:r w:rsidRPr="00884C73">
                <w:t xml:space="preserve"> the </w:t>
              </w:r>
            </w:ins>
            <w:ins w:id="204" w:author="Rahman, Mohammed (FAA)" w:date="2021-03-24T13:29:00Z">
              <w:r w:rsidRPr="00905EF3">
                <w:t>airborne Doppler navigation aids on a centre frequency of 8 800 MHz</w:t>
              </w:r>
            </w:ins>
            <w:ins w:id="205" w:author="Rahman, Mohammed (FAA)" w:date="2021-03-24T13:28:00Z">
              <w:r w:rsidRPr="00905EF3">
                <w:t xml:space="preserve"> </w:t>
              </w:r>
              <w:r w:rsidRPr="006C4F19" w:rsidDel="00905EF3">
                <w:rPr>
                  <w:highlight w:val="yellow"/>
                </w:rPr>
                <w:t xml:space="preserve"> </w:t>
              </w:r>
            </w:ins>
            <w:del w:id="206" w:author="Rahman, Mohammed (FAA)" w:date="2021-03-24T13:28:00Z">
              <w:r w:rsidR="00A07758" w:rsidRPr="006C4F19" w:rsidDel="00905EF3">
                <w:rPr>
                  <w:highlight w:val="yellow"/>
                </w:rPr>
                <w:delText>[TBD]</w:delText>
              </w:r>
            </w:del>
          </w:p>
        </w:tc>
      </w:tr>
      <w:tr w:rsidR="00A07758" w:rsidRPr="006C4F19" w14:paraId="04086E99" w14:textId="77777777" w:rsidTr="00B21AE2">
        <w:trPr>
          <w:jc w:val="center"/>
        </w:trPr>
        <w:tc>
          <w:tcPr>
            <w:tcW w:w="3114" w:type="dxa"/>
          </w:tcPr>
          <w:p w14:paraId="40F073A9" w14:textId="77777777" w:rsidR="00A07758" w:rsidRPr="006C4F19" w:rsidRDefault="00A07758" w:rsidP="004C7D4D">
            <w:pPr>
              <w:pStyle w:val="Tabletext"/>
              <w:rPr>
                <w:szCs w:val="24"/>
              </w:rPr>
            </w:pPr>
            <w:r w:rsidRPr="006C4F19">
              <w:rPr>
                <w:rStyle w:val="Tablefreq"/>
                <w:sz w:val="24"/>
                <w:szCs w:val="24"/>
              </w:rPr>
              <w:t>9 000-9 200 MHz</w:t>
            </w:r>
          </w:p>
        </w:tc>
        <w:tc>
          <w:tcPr>
            <w:tcW w:w="2126" w:type="dxa"/>
          </w:tcPr>
          <w:p w14:paraId="654205AF" w14:textId="77777777" w:rsidR="00905EF3" w:rsidRDefault="00905EF3" w:rsidP="00905EF3">
            <w:pPr>
              <w:pStyle w:val="Tabletext"/>
              <w:jc w:val="center"/>
              <w:rPr>
                <w:ins w:id="207" w:author="Rahman, Mohammed (FAA)" w:date="2021-03-24T13:31:00Z"/>
              </w:rPr>
            </w:pPr>
            <w:ins w:id="208" w:author="Rahman, Mohammed (FAA)" w:date="2021-03-24T13:31:00Z">
              <w:r w:rsidRPr="00A22EB4">
                <w:t xml:space="preserve">Operation of </w:t>
              </w:r>
              <w:r w:rsidRPr="007A2D6D">
                <w:t xml:space="preserve">ground based DAA </w:t>
              </w:r>
              <w:r>
                <w:t>system</w:t>
              </w:r>
            </w:ins>
          </w:p>
          <w:p w14:paraId="6391F68E" w14:textId="6C0A1641" w:rsidR="00A07758" w:rsidRPr="006C4F19" w:rsidRDefault="00905EF3" w:rsidP="00905EF3">
            <w:pPr>
              <w:pStyle w:val="Tabletext"/>
              <w:jc w:val="center"/>
            </w:pPr>
            <w:ins w:id="209" w:author="Rahman, Mohammed (FAA)" w:date="2021-03-24T13:31:00Z">
              <w:r>
                <w:t xml:space="preserve">is </w:t>
              </w:r>
              <w:r w:rsidRPr="00A22EB4">
                <w:t>suitable</w:t>
              </w:r>
            </w:ins>
            <w:del w:id="210" w:author="Rahman, Mohammed (FAA)" w:date="2021-03-24T13:31:00Z">
              <w:r w:rsidR="00A07758" w:rsidRPr="006C4F19" w:rsidDel="00905EF3">
                <w:rPr>
                  <w:highlight w:val="yellow"/>
                </w:rPr>
                <w:delText>[TBD]</w:delText>
              </w:r>
            </w:del>
          </w:p>
        </w:tc>
        <w:tc>
          <w:tcPr>
            <w:tcW w:w="4389" w:type="dxa"/>
          </w:tcPr>
          <w:p w14:paraId="71AC8F75" w14:textId="54828438" w:rsidR="00A07758" w:rsidRPr="006C4F19" w:rsidRDefault="00905EF3">
            <w:pPr>
              <w:pStyle w:val="Tabletext"/>
              <w:jc w:val="center"/>
            </w:pPr>
            <w:ins w:id="211" w:author="Rahman, Mohammed (FAA)" w:date="2021-03-24T13:32:00Z">
              <w:r>
                <w:t>T</w:t>
              </w:r>
              <w:r w:rsidRPr="00905EF3">
                <w:t xml:space="preserve">he use of the radiolocation service shall not cause harmful interference to nor claim protection from the aeronautical </w:t>
              </w:r>
              <w:proofErr w:type="spellStart"/>
              <w:r w:rsidRPr="00905EF3">
                <w:t>radionavigation</w:t>
              </w:r>
              <w:proofErr w:type="spellEnd"/>
              <w:r w:rsidRPr="00905EF3">
                <w:t xml:space="preserve"> service</w:t>
              </w:r>
            </w:ins>
            <w:ins w:id="212" w:author="Rahman, Mohammed (FAA)" w:date="2021-03-24T13:33:00Z">
              <w:r>
                <w:t xml:space="preserve"> and</w:t>
              </w:r>
            </w:ins>
            <w:ins w:id="213" w:author="Rahman, Mohammed (FAA)" w:date="2021-03-24T13:32:00Z">
              <w:r w:rsidRPr="00905EF3">
                <w:t xml:space="preserve"> </w:t>
              </w:r>
            </w:ins>
            <w:ins w:id="214" w:author="Rahman, Mohammed (FAA)" w:date="2021-03-24T13:31:00Z">
              <w:r w:rsidRPr="00905EF3">
                <w:t xml:space="preserve">DAA systems need to be compatible with existing aviation surveillance </w:t>
              </w:r>
              <w:r>
                <w:t xml:space="preserve">radar system that operate in this frequency band. </w:t>
              </w:r>
            </w:ins>
            <w:ins w:id="215" w:author="Rahman, Mohammed (FAA)" w:date="2021-03-24T13:32:00Z">
              <w:r>
                <w:t>Furthermore,</w:t>
              </w:r>
            </w:ins>
            <w:ins w:id="216" w:author="Rahman, Mohammed (FAA)" w:date="2021-03-24T13:31:00Z">
              <w:r w:rsidRPr="00905EF3">
                <w:t xml:space="preserve"> colocation of a DAA system with existing aviation surveillance radars that operate</w:t>
              </w:r>
              <w:r>
                <w:t>s in this band may be difficult</w:t>
              </w:r>
            </w:ins>
            <w:del w:id="217" w:author="Rahman, Mohammed (FAA)" w:date="2021-03-24T13:31:00Z">
              <w:r w:rsidR="00A07758" w:rsidRPr="006C4F19" w:rsidDel="00905EF3">
                <w:rPr>
                  <w:highlight w:val="yellow"/>
                </w:rPr>
                <w:delText>[TBD]</w:delText>
              </w:r>
            </w:del>
          </w:p>
        </w:tc>
      </w:tr>
      <w:tr w:rsidR="00A07758" w:rsidRPr="006C4F19" w14:paraId="1633E6E5" w14:textId="77777777" w:rsidTr="00B21AE2">
        <w:trPr>
          <w:jc w:val="center"/>
        </w:trPr>
        <w:tc>
          <w:tcPr>
            <w:tcW w:w="3114" w:type="dxa"/>
          </w:tcPr>
          <w:p w14:paraId="5287970F" w14:textId="77777777" w:rsidR="00A07758" w:rsidRPr="006C4F19" w:rsidRDefault="00A07758" w:rsidP="004C7D4D">
            <w:pPr>
              <w:pStyle w:val="Tabletext"/>
            </w:pPr>
            <w:r w:rsidRPr="006C4F19">
              <w:rPr>
                <w:rStyle w:val="Tablefreq"/>
                <w:sz w:val="24"/>
                <w:szCs w:val="24"/>
              </w:rPr>
              <w:t>9 300-9 500 MHz</w:t>
            </w:r>
          </w:p>
        </w:tc>
        <w:tc>
          <w:tcPr>
            <w:tcW w:w="2126" w:type="dxa"/>
          </w:tcPr>
          <w:p w14:paraId="06DBF840" w14:textId="77777777" w:rsidR="00863ACE" w:rsidRDefault="00863ACE" w:rsidP="00863ACE">
            <w:pPr>
              <w:pStyle w:val="Tabletext"/>
              <w:jc w:val="center"/>
              <w:rPr>
                <w:ins w:id="218" w:author="Rahman, Mohammed (FAA)" w:date="2021-03-24T13:35:00Z"/>
              </w:rPr>
            </w:pPr>
            <w:ins w:id="219" w:author="Rahman, Mohammed (FAA)" w:date="2021-03-24T13:35:00Z">
              <w:r w:rsidRPr="00A22EB4">
                <w:t xml:space="preserve">Operation of </w:t>
              </w:r>
              <w:r w:rsidRPr="007A2D6D">
                <w:t xml:space="preserve">ground based DAA </w:t>
              </w:r>
              <w:r>
                <w:t>system</w:t>
              </w:r>
            </w:ins>
          </w:p>
          <w:p w14:paraId="36BAEC1F" w14:textId="3FCF5FBB" w:rsidR="00A07758" w:rsidRPr="006C4F19" w:rsidRDefault="00863ACE" w:rsidP="00863ACE">
            <w:pPr>
              <w:pStyle w:val="Tabletext"/>
              <w:jc w:val="center"/>
            </w:pPr>
            <w:ins w:id="220" w:author="Rahman, Mohammed (FAA)" w:date="2021-03-24T13:35:00Z">
              <w:r w:rsidRPr="00A22EB4">
                <w:t>is not suitable</w:t>
              </w:r>
            </w:ins>
            <w:del w:id="221" w:author="Rahman, Mohammed (FAA)" w:date="2021-03-24T13:35:00Z">
              <w:r w:rsidR="00A07758" w:rsidRPr="006C4F19" w:rsidDel="00863ACE">
                <w:rPr>
                  <w:highlight w:val="yellow"/>
                </w:rPr>
                <w:delText>[TBD]</w:delText>
              </w:r>
            </w:del>
          </w:p>
        </w:tc>
        <w:tc>
          <w:tcPr>
            <w:tcW w:w="4389" w:type="dxa"/>
          </w:tcPr>
          <w:p w14:paraId="3C013AA7" w14:textId="485D9EAD" w:rsidR="00A07758" w:rsidRPr="006C4F19" w:rsidRDefault="00863ACE">
            <w:pPr>
              <w:pStyle w:val="Tabletext"/>
              <w:jc w:val="center"/>
            </w:pPr>
            <w:ins w:id="222" w:author="Rahman, Mohammed (FAA)" w:date="2021-03-24T13:34:00Z">
              <w:r w:rsidRPr="00884C73">
                <w:t xml:space="preserve">RR No. </w:t>
              </w:r>
              <w:r>
                <w:rPr>
                  <w:b/>
                </w:rPr>
                <w:t>5.475</w:t>
              </w:r>
              <w:r w:rsidRPr="00884C73">
                <w:t xml:space="preserve"> </w:t>
              </w:r>
              <w:r>
                <w:t xml:space="preserve">restricts operation </w:t>
              </w:r>
              <w:r w:rsidRPr="00A22EB4">
                <w:t>to</w:t>
              </w:r>
              <w:r w:rsidRPr="00884C73">
                <w:t xml:space="preserve"> the airborne</w:t>
              </w:r>
              <w:r w:rsidRPr="00905EF3">
                <w:t xml:space="preserve"> </w:t>
              </w:r>
            </w:ins>
            <w:ins w:id="223" w:author="Rahman, Mohammed (FAA)" w:date="2021-03-24T13:35:00Z">
              <w:r w:rsidRPr="006C4F19">
                <w:t>weather</w:t>
              </w:r>
              <w:r w:rsidRPr="00905EF3">
                <w:t xml:space="preserve"> </w:t>
              </w:r>
            </w:ins>
            <w:ins w:id="224" w:author="Rahman, Mohammed (FAA)" w:date="2021-03-24T13:34:00Z">
              <w:r w:rsidRPr="00905EF3">
                <w:t xml:space="preserve">radars </w:t>
              </w:r>
              <w:r w:rsidRPr="00884C73">
                <w:t>in th</w:t>
              </w:r>
              <w:r>
                <w:t>is</w:t>
              </w:r>
              <w:r w:rsidRPr="00884C73">
                <w:t xml:space="preserve"> frequency band</w:t>
              </w:r>
              <w:r w:rsidRPr="00905EF3">
                <w:t xml:space="preserve"> </w:t>
              </w:r>
              <w:r w:rsidRPr="006C4F19" w:rsidDel="00905EF3">
                <w:rPr>
                  <w:highlight w:val="yellow"/>
                </w:rPr>
                <w:t xml:space="preserve"> </w:t>
              </w:r>
            </w:ins>
            <w:ins w:id="225" w:author="Rahman, Mohammed (FAA)" w:date="2021-03-24T13:35:00Z">
              <w:r w:rsidRPr="006C4F19" w:rsidDel="00863ACE">
                <w:rPr>
                  <w:highlight w:val="yellow"/>
                </w:rPr>
                <w:t xml:space="preserve"> </w:t>
              </w:r>
            </w:ins>
            <w:del w:id="226" w:author="Rahman, Mohammed (FAA)" w:date="2021-03-24T13:34:00Z">
              <w:r w:rsidR="00A07758" w:rsidRPr="006C4F19" w:rsidDel="00863ACE">
                <w:rPr>
                  <w:highlight w:val="yellow"/>
                </w:rPr>
                <w:delText>[TBD]</w:delText>
              </w:r>
            </w:del>
          </w:p>
        </w:tc>
      </w:tr>
      <w:tr w:rsidR="00A07758" w:rsidRPr="006C4F19" w14:paraId="652D32A2" w14:textId="77777777" w:rsidTr="00B21AE2">
        <w:trPr>
          <w:jc w:val="center"/>
        </w:trPr>
        <w:tc>
          <w:tcPr>
            <w:tcW w:w="3114" w:type="dxa"/>
          </w:tcPr>
          <w:p w14:paraId="602DAAF1" w14:textId="77777777" w:rsidR="00A07758" w:rsidRPr="006C4F19" w:rsidRDefault="00A07758" w:rsidP="004C7D4D">
            <w:pPr>
              <w:pStyle w:val="Tabletext"/>
            </w:pPr>
            <w:r w:rsidRPr="006C4F19">
              <w:rPr>
                <w:rStyle w:val="Tablefreq"/>
                <w:sz w:val="24"/>
                <w:szCs w:val="24"/>
              </w:rPr>
              <w:t>9 500-9 800 MHz</w:t>
            </w:r>
          </w:p>
        </w:tc>
        <w:tc>
          <w:tcPr>
            <w:tcW w:w="2126" w:type="dxa"/>
          </w:tcPr>
          <w:p w14:paraId="7DAC91EF" w14:textId="77777777" w:rsidR="00967412" w:rsidRDefault="00967412" w:rsidP="00967412">
            <w:pPr>
              <w:pStyle w:val="Tabletext"/>
              <w:jc w:val="center"/>
              <w:rPr>
                <w:ins w:id="227" w:author="Rahman, Mohammed (FAA)" w:date="2021-03-24T13:38:00Z"/>
              </w:rPr>
            </w:pPr>
            <w:ins w:id="228" w:author="Rahman, Mohammed (FAA)" w:date="2021-03-24T13:38:00Z">
              <w:r w:rsidRPr="00A22EB4">
                <w:t xml:space="preserve">Operation of </w:t>
              </w:r>
              <w:r w:rsidRPr="007A2D6D">
                <w:t xml:space="preserve">ground based DAA </w:t>
              </w:r>
              <w:r>
                <w:t>system</w:t>
              </w:r>
            </w:ins>
          </w:p>
          <w:p w14:paraId="5303D1E4" w14:textId="60676D2B" w:rsidR="00A07758" w:rsidRPr="006C4F19" w:rsidRDefault="00967412" w:rsidP="00967412">
            <w:pPr>
              <w:pStyle w:val="Tabletext"/>
              <w:jc w:val="center"/>
            </w:pPr>
            <w:ins w:id="229" w:author="Rahman, Mohammed (FAA)" w:date="2021-03-24T13:38:00Z">
              <w:r>
                <w:t xml:space="preserve">is </w:t>
              </w:r>
              <w:r w:rsidRPr="00A22EB4">
                <w:t>suitable</w:t>
              </w:r>
            </w:ins>
            <w:del w:id="230" w:author="Rahman, Mohammed (FAA)" w:date="2021-03-24T13:38:00Z">
              <w:r w:rsidR="00A07758" w:rsidRPr="006C4F19" w:rsidDel="00967412">
                <w:rPr>
                  <w:highlight w:val="yellow"/>
                </w:rPr>
                <w:delText>[TBD]</w:delText>
              </w:r>
            </w:del>
          </w:p>
        </w:tc>
        <w:tc>
          <w:tcPr>
            <w:tcW w:w="4389" w:type="dxa"/>
          </w:tcPr>
          <w:p w14:paraId="5497F8B6" w14:textId="21E93BC0" w:rsidR="00A07758" w:rsidRPr="006C4F19" w:rsidRDefault="00967412" w:rsidP="004C7D4D">
            <w:pPr>
              <w:pStyle w:val="Tabletext"/>
              <w:jc w:val="center"/>
            </w:pPr>
            <w:ins w:id="231" w:author="Rahman, Mohammed (FAA)" w:date="2021-03-24T13:38:00Z">
              <w:r w:rsidRPr="00F935A9">
                <w:t xml:space="preserve">DAA system </w:t>
              </w:r>
              <w:r>
                <w:t xml:space="preserve">shall </w:t>
              </w:r>
              <w:r w:rsidRPr="00F935A9">
                <w:t>employ interference monitoring and channel switching techniques to minimize interference from othe</w:t>
              </w:r>
              <w:r>
                <w:t>r radars operating in this band</w:t>
              </w:r>
            </w:ins>
            <w:del w:id="232" w:author="Rahman, Mohammed (FAA)" w:date="2021-03-24T13:38:00Z">
              <w:r w:rsidR="00A07758" w:rsidRPr="006C4F19" w:rsidDel="00967412">
                <w:rPr>
                  <w:highlight w:val="yellow"/>
                </w:rPr>
                <w:delText>[TBD]</w:delText>
              </w:r>
            </w:del>
          </w:p>
        </w:tc>
      </w:tr>
      <w:tr w:rsidR="00A07758" w:rsidRPr="006C4F19" w14:paraId="0646D586" w14:textId="77777777" w:rsidTr="00B21AE2">
        <w:trPr>
          <w:jc w:val="center"/>
        </w:trPr>
        <w:tc>
          <w:tcPr>
            <w:tcW w:w="3114" w:type="dxa"/>
          </w:tcPr>
          <w:p w14:paraId="11FC6CDC" w14:textId="77777777" w:rsidR="00A07758" w:rsidRPr="006C4F19" w:rsidRDefault="00A07758" w:rsidP="004C7D4D">
            <w:pPr>
              <w:pStyle w:val="Tabletext"/>
            </w:pPr>
            <w:r w:rsidRPr="006C4F19">
              <w:t>13.25-13.4 GHz</w:t>
            </w:r>
          </w:p>
        </w:tc>
        <w:tc>
          <w:tcPr>
            <w:tcW w:w="2126" w:type="dxa"/>
          </w:tcPr>
          <w:p w14:paraId="1BE8FF01" w14:textId="77777777" w:rsidR="00A07758" w:rsidRPr="006C4F19" w:rsidRDefault="00A07758" w:rsidP="004C7D4D">
            <w:pPr>
              <w:pStyle w:val="Tabletext"/>
              <w:jc w:val="center"/>
            </w:pPr>
            <w:r w:rsidRPr="006C4F19">
              <w:rPr>
                <w:highlight w:val="yellow"/>
              </w:rPr>
              <w:t>[TBD]</w:t>
            </w:r>
          </w:p>
        </w:tc>
        <w:tc>
          <w:tcPr>
            <w:tcW w:w="4389" w:type="dxa"/>
          </w:tcPr>
          <w:p w14:paraId="548B7CFD" w14:textId="77777777" w:rsidR="00A07758" w:rsidRPr="006C4F19" w:rsidRDefault="00A07758" w:rsidP="004C7D4D">
            <w:pPr>
              <w:pStyle w:val="Tabletext"/>
              <w:jc w:val="center"/>
            </w:pPr>
            <w:r w:rsidRPr="006C4F19">
              <w:rPr>
                <w:highlight w:val="yellow"/>
              </w:rPr>
              <w:t>[TBD]</w:t>
            </w:r>
          </w:p>
        </w:tc>
      </w:tr>
      <w:tr w:rsidR="00A07758" w:rsidRPr="006C4F19" w14:paraId="141AF1F0" w14:textId="77777777" w:rsidTr="00B21AE2">
        <w:trPr>
          <w:jc w:val="center"/>
        </w:trPr>
        <w:tc>
          <w:tcPr>
            <w:tcW w:w="3114" w:type="dxa"/>
          </w:tcPr>
          <w:p w14:paraId="667A2076" w14:textId="77777777" w:rsidR="00A07758" w:rsidRPr="006C4F19" w:rsidRDefault="00A07758" w:rsidP="004C7D4D">
            <w:pPr>
              <w:pStyle w:val="Tabletext"/>
            </w:pPr>
            <w:r w:rsidRPr="006C4F19">
              <w:t>14-14.3 GHz</w:t>
            </w:r>
          </w:p>
        </w:tc>
        <w:tc>
          <w:tcPr>
            <w:tcW w:w="2126" w:type="dxa"/>
          </w:tcPr>
          <w:p w14:paraId="198EDB00" w14:textId="77777777" w:rsidR="00967412" w:rsidRDefault="00967412" w:rsidP="00967412">
            <w:pPr>
              <w:pStyle w:val="Tabletext"/>
              <w:jc w:val="center"/>
              <w:rPr>
                <w:ins w:id="233" w:author="Rahman, Mohammed (FAA)" w:date="2021-03-24T13:42:00Z"/>
              </w:rPr>
            </w:pPr>
            <w:ins w:id="234" w:author="Rahman, Mohammed (FAA)" w:date="2021-03-24T13:42:00Z">
              <w:r w:rsidRPr="00A22EB4">
                <w:t xml:space="preserve">Operation of </w:t>
              </w:r>
              <w:r w:rsidRPr="007A2D6D">
                <w:t xml:space="preserve">ground based DAA </w:t>
              </w:r>
              <w:r>
                <w:t>system</w:t>
              </w:r>
            </w:ins>
          </w:p>
          <w:p w14:paraId="763C4434" w14:textId="18744A59" w:rsidR="00A07758" w:rsidRPr="006C4F19" w:rsidRDefault="00967412" w:rsidP="00967412">
            <w:pPr>
              <w:pStyle w:val="Tabletext"/>
              <w:jc w:val="center"/>
            </w:pPr>
            <w:ins w:id="235" w:author="Rahman, Mohammed (FAA)" w:date="2021-03-24T13:42:00Z">
              <w:r w:rsidRPr="00A22EB4">
                <w:t>is not suitable</w:t>
              </w:r>
            </w:ins>
            <w:del w:id="236" w:author="Rahman, Mohammed (FAA)" w:date="2021-03-24T13:42:00Z">
              <w:r w:rsidR="00A07758" w:rsidRPr="006C4F19" w:rsidDel="00967412">
                <w:rPr>
                  <w:highlight w:val="yellow"/>
                </w:rPr>
                <w:delText>[TBD]</w:delText>
              </w:r>
            </w:del>
          </w:p>
        </w:tc>
        <w:tc>
          <w:tcPr>
            <w:tcW w:w="4389" w:type="dxa"/>
          </w:tcPr>
          <w:p w14:paraId="011169F8" w14:textId="3C0E097F" w:rsidR="00A07758" w:rsidRPr="006C4F19" w:rsidRDefault="00967412" w:rsidP="004C7D4D">
            <w:pPr>
              <w:pStyle w:val="Tabletext"/>
              <w:jc w:val="center"/>
            </w:pPr>
            <w:ins w:id="237" w:author="Rahman, Mohammed (FAA)" w:date="2021-03-24T13:41:00Z">
              <w:r>
                <w:t>S</w:t>
              </w:r>
              <w:r w:rsidRPr="00967412">
                <w:t xml:space="preserve">atellite uplinks </w:t>
              </w:r>
              <w:r>
                <w:t xml:space="preserve">operates in this band </w:t>
              </w:r>
              <w:r w:rsidRPr="00967412">
                <w:t xml:space="preserve">and RR No. </w:t>
              </w:r>
              <w:r w:rsidRPr="00C10245">
                <w:rPr>
                  <w:b/>
                </w:rPr>
                <w:t>5.504</w:t>
              </w:r>
              <w:r w:rsidRPr="00967412">
                <w:t xml:space="preserve"> requires the </w:t>
              </w:r>
              <w:proofErr w:type="spellStart"/>
              <w:r w:rsidRPr="00967412">
                <w:t>radionavigation</w:t>
              </w:r>
              <w:proofErr w:type="spellEnd"/>
              <w:r w:rsidRPr="00967412">
                <w:t xml:space="preserve"> service to protect the sat</w:t>
              </w:r>
              <w:r>
                <w:t xml:space="preserve">ellite receivers. </w:t>
              </w:r>
              <w:r w:rsidRPr="00967412">
                <w:t>In addition, the fixed service systems is allocated in various countries and coexistence between ground based DAA systems aircraft and the fixed service is not ensured.</w:t>
              </w:r>
            </w:ins>
            <w:del w:id="238" w:author="Rahman, Mohammed (FAA)" w:date="2021-03-24T13:41:00Z">
              <w:r w:rsidR="00A07758" w:rsidRPr="006C4F19" w:rsidDel="00967412">
                <w:rPr>
                  <w:highlight w:val="yellow"/>
                </w:rPr>
                <w:delText>[TBD]</w:delText>
              </w:r>
            </w:del>
          </w:p>
        </w:tc>
      </w:tr>
      <w:tr w:rsidR="00A07758" w:rsidRPr="006C4F19" w14:paraId="13695022" w14:textId="77777777" w:rsidTr="00B21AE2">
        <w:trPr>
          <w:jc w:val="center"/>
        </w:trPr>
        <w:tc>
          <w:tcPr>
            <w:tcW w:w="3114" w:type="dxa"/>
          </w:tcPr>
          <w:p w14:paraId="68C0496C" w14:textId="77777777" w:rsidR="00A07758" w:rsidRPr="006C4F19" w:rsidRDefault="00A07758" w:rsidP="004C7D4D">
            <w:pPr>
              <w:pStyle w:val="Tabletext"/>
            </w:pPr>
            <w:bookmarkStart w:id="239" w:name="_GoBack" w:colFirst="0" w:colLast="3"/>
            <w:r w:rsidRPr="006C4F19">
              <w:t>15.4-15.7 GHz</w:t>
            </w:r>
          </w:p>
        </w:tc>
        <w:tc>
          <w:tcPr>
            <w:tcW w:w="2126" w:type="dxa"/>
          </w:tcPr>
          <w:p w14:paraId="1B9FCA1A" w14:textId="77777777" w:rsidR="00967412" w:rsidRDefault="00967412" w:rsidP="00967412">
            <w:pPr>
              <w:pStyle w:val="Tabletext"/>
              <w:jc w:val="center"/>
              <w:rPr>
                <w:ins w:id="240" w:author="Rahman, Mohammed (FAA)" w:date="2021-03-24T13:45:00Z"/>
              </w:rPr>
            </w:pPr>
            <w:ins w:id="241" w:author="Rahman, Mohammed (FAA)" w:date="2021-03-24T13:45:00Z">
              <w:r w:rsidRPr="00A22EB4">
                <w:t xml:space="preserve">Operation of </w:t>
              </w:r>
              <w:r w:rsidRPr="007A2D6D">
                <w:t xml:space="preserve">ground based DAA </w:t>
              </w:r>
              <w:r>
                <w:t>system</w:t>
              </w:r>
            </w:ins>
          </w:p>
          <w:p w14:paraId="33CD9348" w14:textId="5C19142C" w:rsidR="00A07758" w:rsidRPr="006C4F19" w:rsidRDefault="00967412" w:rsidP="00967412">
            <w:pPr>
              <w:pStyle w:val="Tabletext"/>
              <w:jc w:val="center"/>
            </w:pPr>
            <w:ins w:id="242" w:author="Rahman, Mohammed (FAA)" w:date="2021-03-24T13:45:00Z">
              <w:r>
                <w:t xml:space="preserve">is </w:t>
              </w:r>
              <w:r w:rsidRPr="00A22EB4">
                <w:t>suitable</w:t>
              </w:r>
            </w:ins>
            <w:del w:id="243" w:author="Rahman, Mohammed (FAA)" w:date="2021-03-24T13:45:00Z">
              <w:r w:rsidR="00A07758" w:rsidRPr="006C4F19" w:rsidDel="00967412">
                <w:rPr>
                  <w:highlight w:val="yellow"/>
                </w:rPr>
                <w:delText>[TBD]</w:delText>
              </w:r>
            </w:del>
          </w:p>
        </w:tc>
        <w:tc>
          <w:tcPr>
            <w:tcW w:w="4389" w:type="dxa"/>
          </w:tcPr>
          <w:p w14:paraId="7098079F" w14:textId="3C771110" w:rsidR="00A07758" w:rsidRPr="006C4F19" w:rsidRDefault="00967412" w:rsidP="00C10245">
            <w:pPr>
              <w:pStyle w:val="Tabletext"/>
            </w:pPr>
            <w:ins w:id="244" w:author="Rahman, Mohammed (FAA)" w:date="2021-03-24T13:45:00Z">
              <w:r>
                <w:t>R</w:t>
              </w:r>
            </w:ins>
            <w:ins w:id="245" w:author="Rahman, Mohammed (FAA)" w:date="2021-03-24T13:43:00Z">
              <w:r w:rsidRPr="00967412">
                <w:t xml:space="preserve">adiolocation service shall not cause harmful interference to nor claim protection from the aeronautical </w:t>
              </w:r>
              <w:proofErr w:type="spellStart"/>
              <w:r w:rsidRPr="00967412">
                <w:t>radionavigation</w:t>
              </w:r>
              <w:proofErr w:type="spellEnd"/>
              <w:r w:rsidRPr="00967412">
                <w:t xml:space="preserve"> service operating in th</w:t>
              </w:r>
            </w:ins>
            <w:ins w:id="246" w:author="Rahman, Mohammed (FAA)" w:date="2021-03-24T13:45:00Z">
              <w:r>
                <w:t>is</w:t>
              </w:r>
            </w:ins>
            <w:ins w:id="247" w:author="Rahman, Mohammed (FAA)" w:date="2021-03-24T13:43:00Z">
              <w:r w:rsidRPr="00967412">
                <w:t xml:space="preserve"> band</w:t>
              </w:r>
            </w:ins>
            <w:ins w:id="248" w:author="Rahman, Mohammed (FAA)" w:date="2021-03-24T13:45:00Z">
              <w:r>
                <w:t xml:space="preserve">. </w:t>
              </w:r>
            </w:ins>
            <w:ins w:id="249" w:author="Rahman, Mohammed (FAA)" w:date="2021-03-24T13:46:00Z">
              <w:r w:rsidR="000D5700">
                <w:t xml:space="preserve">Procedure for </w:t>
              </w:r>
            </w:ins>
            <w:ins w:id="250" w:author="Rahman, Mohammed (FAA)" w:date="2021-03-24T13:43:00Z">
              <w:r w:rsidRPr="00967412">
                <w:t>MSS feeder links in the</w:t>
              </w:r>
            </w:ins>
            <w:ins w:id="251" w:author="Rahman, Mohammed (FAA)" w:date="2021-03-24T13:46:00Z">
              <w:r w:rsidR="000D5700">
                <w:t xml:space="preserve"> portion of the band must be met IAW</w:t>
              </w:r>
            </w:ins>
            <w:ins w:id="252" w:author="Rahman, Mohammed (FAA)" w:date="2021-03-24T13:43:00Z">
              <w:r w:rsidRPr="00967412">
                <w:t xml:space="preserve"> Recommendations ITU R S.1340 and ITU R S.1341. Further, compatibility with DAA systems </w:t>
              </w:r>
              <w:proofErr w:type="spellStart"/>
              <w:r w:rsidRPr="00967412">
                <w:t>onboard</w:t>
              </w:r>
              <w:proofErr w:type="spellEnd"/>
              <w:r w:rsidRPr="00967412">
                <w:t xml:space="preserve"> UA will also be required.</w:t>
              </w:r>
            </w:ins>
            <w:del w:id="253" w:author="Rahman, Mohammed (FAA)" w:date="2021-03-24T13:43:00Z">
              <w:r w:rsidR="00A07758" w:rsidRPr="006C4F19" w:rsidDel="00967412">
                <w:rPr>
                  <w:highlight w:val="yellow"/>
                </w:rPr>
                <w:delText>[TBD]</w:delText>
              </w:r>
            </w:del>
          </w:p>
        </w:tc>
      </w:tr>
      <w:bookmarkEnd w:id="239"/>
      <w:tr w:rsidR="00A07758" w:rsidRPr="006C4F19" w14:paraId="02115B92" w14:textId="77777777" w:rsidTr="003753F0">
        <w:trPr>
          <w:jc w:val="center"/>
        </w:trPr>
        <w:tc>
          <w:tcPr>
            <w:tcW w:w="3114" w:type="dxa"/>
            <w:vMerge w:val="restart"/>
            <w:vAlign w:val="center"/>
          </w:tcPr>
          <w:p w14:paraId="4A33D515" w14:textId="77777777" w:rsidR="00A07758" w:rsidRPr="006C4F19" w:rsidRDefault="00A07758" w:rsidP="003753F0">
            <w:pPr>
              <w:pStyle w:val="Tabletext"/>
              <w:keepNext/>
              <w:keepLines/>
            </w:pPr>
            <w:r w:rsidRPr="006C4F19">
              <w:lastRenderedPageBreak/>
              <w:t>24.45-24.65 GHz</w:t>
            </w:r>
          </w:p>
        </w:tc>
        <w:tc>
          <w:tcPr>
            <w:tcW w:w="2126" w:type="dxa"/>
          </w:tcPr>
          <w:p w14:paraId="66742BAC" w14:textId="77777777" w:rsidR="000D5700" w:rsidRDefault="000D5700" w:rsidP="000D5700">
            <w:pPr>
              <w:pStyle w:val="Tabletext"/>
              <w:jc w:val="center"/>
              <w:rPr>
                <w:ins w:id="254" w:author="Rahman, Mohammed (FAA)" w:date="2021-03-24T13:49:00Z"/>
              </w:rPr>
            </w:pPr>
            <w:ins w:id="255" w:author="Rahman, Mohammed (FAA)" w:date="2021-03-24T13:49:00Z">
              <w:r w:rsidRPr="00A22EB4">
                <w:t xml:space="preserve">Operation of </w:t>
              </w:r>
              <w:r w:rsidRPr="007A2D6D">
                <w:t xml:space="preserve">ground based DAA </w:t>
              </w:r>
              <w:r>
                <w:t>system</w:t>
              </w:r>
            </w:ins>
          </w:p>
          <w:p w14:paraId="41827154" w14:textId="23715AE5" w:rsidR="00A07758" w:rsidRPr="006C4F19" w:rsidDel="000D5700" w:rsidRDefault="000D5700" w:rsidP="000D5700">
            <w:pPr>
              <w:pStyle w:val="Tabletext"/>
              <w:keepNext/>
              <w:keepLines/>
              <w:jc w:val="center"/>
              <w:rPr>
                <w:del w:id="256" w:author="Rahman, Mohammed (FAA)" w:date="2021-03-24T13:49:00Z"/>
                <w:highlight w:val="yellow"/>
              </w:rPr>
            </w:pPr>
            <w:ins w:id="257" w:author="Rahman, Mohammed (FAA)" w:date="2021-03-24T13:49:00Z">
              <w:r w:rsidRPr="00A22EB4">
                <w:t>is not suitabl</w:t>
              </w:r>
              <w:r>
                <w:t>e in</w:t>
              </w:r>
            </w:ins>
            <w:del w:id="258" w:author="Rahman, Mohammed (FAA)" w:date="2021-03-24T13:49:00Z">
              <w:r w:rsidR="00A07758" w:rsidRPr="006C4F19" w:rsidDel="000D5700">
                <w:rPr>
                  <w:highlight w:val="yellow"/>
                </w:rPr>
                <w:delText>[TBD]</w:delText>
              </w:r>
            </w:del>
          </w:p>
          <w:p w14:paraId="4442702B" w14:textId="14E137F4" w:rsidR="00A07758" w:rsidRPr="006C4F19" w:rsidRDefault="00A07758">
            <w:pPr>
              <w:pStyle w:val="Tabletext"/>
              <w:keepNext/>
              <w:keepLines/>
              <w:jc w:val="center"/>
            </w:pPr>
            <w:del w:id="259" w:author="Rahman, Mohammed (FAA)" w:date="2021-03-24T13:49:00Z">
              <w:r w:rsidRPr="006C4F19" w:rsidDel="000D5700">
                <w:delText>in</w:delText>
              </w:r>
            </w:del>
            <w:r w:rsidRPr="006C4F19">
              <w:t xml:space="preserve"> Region 1</w:t>
            </w:r>
          </w:p>
        </w:tc>
        <w:tc>
          <w:tcPr>
            <w:tcW w:w="4389" w:type="dxa"/>
          </w:tcPr>
          <w:p w14:paraId="43D5F47E" w14:textId="0146C3BC" w:rsidR="00A07758" w:rsidRPr="006C4F19" w:rsidRDefault="000D5700" w:rsidP="004C7D4D">
            <w:pPr>
              <w:pStyle w:val="Tabletext"/>
              <w:keepNext/>
              <w:keepLines/>
              <w:jc w:val="center"/>
            </w:pPr>
            <w:ins w:id="260" w:author="Rahman, Mohammed (FAA)" w:date="2021-03-24T13:49:00Z">
              <w:r>
                <w:t>T</w:t>
              </w:r>
              <w:r w:rsidRPr="00987624">
                <w:t xml:space="preserve">here is no </w:t>
              </w:r>
              <w:proofErr w:type="spellStart"/>
              <w:r w:rsidRPr="00987624">
                <w:t>radionavigation</w:t>
              </w:r>
              <w:proofErr w:type="spellEnd"/>
              <w:r w:rsidRPr="00987624">
                <w:t xml:space="preserve"> allocation in the frequency band</w:t>
              </w:r>
            </w:ins>
            <w:del w:id="261" w:author="Rahman, Mohammed (FAA)" w:date="2021-03-24T13:49:00Z">
              <w:r w:rsidR="00A07758" w:rsidRPr="006C4F19" w:rsidDel="000D5700">
                <w:rPr>
                  <w:highlight w:val="yellow"/>
                </w:rPr>
                <w:delText>[TBD]</w:delText>
              </w:r>
            </w:del>
          </w:p>
        </w:tc>
      </w:tr>
      <w:tr w:rsidR="00A07758" w:rsidRPr="006C4F19" w14:paraId="5C4084C8" w14:textId="77777777" w:rsidTr="00B21AE2">
        <w:trPr>
          <w:jc w:val="center"/>
        </w:trPr>
        <w:tc>
          <w:tcPr>
            <w:tcW w:w="3114" w:type="dxa"/>
            <w:vMerge/>
          </w:tcPr>
          <w:p w14:paraId="6EF2A2B0" w14:textId="77777777" w:rsidR="00A07758" w:rsidRPr="006C4F19" w:rsidRDefault="00A07758" w:rsidP="004C7D4D">
            <w:pPr>
              <w:pStyle w:val="Tabletext"/>
              <w:keepNext/>
              <w:keepLines/>
            </w:pPr>
          </w:p>
        </w:tc>
        <w:tc>
          <w:tcPr>
            <w:tcW w:w="2126" w:type="dxa"/>
          </w:tcPr>
          <w:p w14:paraId="00CFBBAB" w14:textId="77777777" w:rsidR="000D5700" w:rsidRDefault="000D5700" w:rsidP="000D5700">
            <w:pPr>
              <w:pStyle w:val="Tabletext"/>
              <w:jc w:val="center"/>
              <w:rPr>
                <w:ins w:id="262" w:author="Rahman, Mohammed (FAA)" w:date="2021-03-24T13:50:00Z"/>
              </w:rPr>
            </w:pPr>
            <w:ins w:id="263" w:author="Rahman, Mohammed (FAA)" w:date="2021-03-24T13:50:00Z">
              <w:r w:rsidRPr="00A22EB4">
                <w:t xml:space="preserve">Operation of </w:t>
              </w:r>
              <w:r w:rsidRPr="007A2D6D">
                <w:t xml:space="preserve">ground based DAA </w:t>
              </w:r>
              <w:r>
                <w:t>system</w:t>
              </w:r>
            </w:ins>
          </w:p>
          <w:p w14:paraId="6D58320C" w14:textId="42B837C9" w:rsidR="00A07758" w:rsidRPr="006C4F19" w:rsidDel="000D5700" w:rsidRDefault="000D5700" w:rsidP="000D5700">
            <w:pPr>
              <w:pStyle w:val="Tabletext"/>
              <w:keepNext/>
              <w:keepLines/>
              <w:jc w:val="center"/>
              <w:rPr>
                <w:del w:id="264" w:author="Rahman, Mohammed (FAA)" w:date="2021-03-24T13:50:00Z"/>
                <w:highlight w:val="yellow"/>
              </w:rPr>
            </w:pPr>
            <w:ins w:id="265" w:author="Rahman, Mohammed (FAA)" w:date="2021-03-24T13:50:00Z">
              <w:r>
                <w:t>May be</w:t>
              </w:r>
              <w:r w:rsidRPr="00A22EB4">
                <w:t xml:space="preserve"> suitabl</w:t>
              </w:r>
              <w:r>
                <w:t>e in</w:t>
              </w:r>
              <w:r w:rsidRPr="006C4F19">
                <w:t xml:space="preserve"> </w:t>
              </w:r>
            </w:ins>
            <w:del w:id="266" w:author="Rahman, Mohammed (FAA)" w:date="2021-03-24T13:50:00Z">
              <w:r w:rsidR="00A07758" w:rsidRPr="006C4F19" w:rsidDel="000D5700">
                <w:rPr>
                  <w:highlight w:val="yellow"/>
                </w:rPr>
                <w:delText>[TBD]</w:delText>
              </w:r>
            </w:del>
          </w:p>
          <w:p w14:paraId="6B84EDB8" w14:textId="77777777" w:rsidR="00A07758" w:rsidRPr="006C4F19" w:rsidRDefault="00A07758" w:rsidP="004C7D4D">
            <w:pPr>
              <w:pStyle w:val="Tabletext"/>
              <w:keepNext/>
              <w:keepLines/>
              <w:jc w:val="center"/>
            </w:pPr>
            <w:del w:id="267" w:author="Rahman, Mohammed (FAA)" w:date="2021-03-24T13:50:00Z">
              <w:r w:rsidRPr="006C4F19" w:rsidDel="000D5700">
                <w:delText xml:space="preserve">in </w:delText>
              </w:r>
            </w:del>
            <w:r w:rsidRPr="006C4F19">
              <w:t>Region 2</w:t>
            </w:r>
          </w:p>
        </w:tc>
        <w:tc>
          <w:tcPr>
            <w:tcW w:w="4389" w:type="dxa"/>
          </w:tcPr>
          <w:p w14:paraId="65A09351" w14:textId="422A7F02" w:rsidR="00A07758" w:rsidRPr="006C4F19" w:rsidRDefault="000D5700" w:rsidP="004C7D4D">
            <w:pPr>
              <w:pStyle w:val="Tabletext"/>
              <w:keepNext/>
              <w:keepLines/>
              <w:jc w:val="center"/>
            </w:pPr>
            <w:ins w:id="268" w:author="Rahman, Mohammed (FAA)" w:date="2021-03-24T13:50:00Z">
              <w:r>
                <w:t>U</w:t>
              </w:r>
              <w:r w:rsidRPr="00987624">
                <w:t xml:space="preserve">sers take into account fixed and mobile systems that operate on a coequal basis in this band in accordance with the provisions of Resolution </w:t>
              </w:r>
              <w:r w:rsidRPr="00EC7653">
                <w:rPr>
                  <w:b/>
                </w:rPr>
                <w:t>166 (WRC-19)</w:t>
              </w:r>
              <w:r w:rsidRPr="00987624">
                <w:t xml:space="preserve"> and Reso</w:t>
              </w:r>
              <w:r>
                <w:t xml:space="preserve">lution </w:t>
              </w:r>
              <w:r w:rsidRPr="00EC7653">
                <w:rPr>
                  <w:b/>
                </w:rPr>
                <w:t>242 (WRC-19)</w:t>
              </w:r>
            </w:ins>
            <w:del w:id="269" w:author="Rahman, Mohammed (FAA)" w:date="2021-03-24T13:50:00Z">
              <w:r w:rsidR="00A07758" w:rsidRPr="006C4F19" w:rsidDel="000D5700">
                <w:rPr>
                  <w:highlight w:val="yellow"/>
                </w:rPr>
                <w:delText>[TBD]</w:delText>
              </w:r>
            </w:del>
          </w:p>
        </w:tc>
      </w:tr>
      <w:tr w:rsidR="00A07758" w:rsidRPr="006C4F19" w14:paraId="3630255B" w14:textId="77777777" w:rsidTr="00B21AE2">
        <w:trPr>
          <w:jc w:val="center"/>
        </w:trPr>
        <w:tc>
          <w:tcPr>
            <w:tcW w:w="3114" w:type="dxa"/>
            <w:vMerge/>
          </w:tcPr>
          <w:p w14:paraId="3232DE40" w14:textId="77777777" w:rsidR="00A07758" w:rsidRPr="006C4F19" w:rsidRDefault="00A07758" w:rsidP="004C7D4D">
            <w:pPr>
              <w:pStyle w:val="Tabletext"/>
            </w:pPr>
          </w:p>
        </w:tc>
        <w:tc>
          <w:tcPr>
            <w:tcW w:w="2126" w:type="dxa"/>
          </w:tcPr>
          <w:p w14:paraId="160398E2" w14:textId="77777777" w:rsidR="000D5700" w:rsidRDefault="000D5700" w:rsidP="000D5700">
            <w:pPr>
              <w:pStyle w:val="Tabletext"/>
              <w:jc w:val="center"/>
              <w:rPr>
                <w:ins w:id="270" w:author="Rahman, Mohammed (FAA)" w:date="2021-03-24T13:51:00Z"/>
              </w:rPr>
            </w:pPr>
            <w:ins w:id="271" w:author="Rahman, Mohammed (FAA)" w:date="2021-03-24T13:51:00Z">
              <w:r w:rsidRPr="00A22EB4">
                <w:t xml:space="preserve">Operation of </w:t>
              </w:r>
              <w:r w:rsidRPr="007A2D6D">
                <w:t xml:space="preserve">ground based DAA </w:t>
              </w:r>
              <w:r>
                <w:t>system</w:t>
              </w:r>
            </w:ins>
          </w:p>
          <w:p w14:paraId="6484FECF" w14:textId="230CC77B" w:rsidR="00A07758" w:rsidRPr="006C4F19" w:rsidDel="000D5700" w:rsidRDefault="000D5700" w:rsidP="000D5700">
            <w:pPr>
              <w:pStyle w:val="Tabletext"/>
              <w:keepNext/>
              <w:keepLines/>
              <w:jc w:val="center"/>
              <w:rPr>
                <w:del w:id="272" w:author="Rahman, Mohammed (FAA)" w:date="2021-03-24T13:51:00Z"/>
                <w:highlight w:val="yellow"/>
              </w:rPr>
            </w:pPr>
            <w:ins w:id="273" w:author="Rahman, Mohammed (FAA)" w:date="2021-03-24T13:51:00Z">
              <w:r>
                <w:t>May be</w:t>
              </w:r>
              <w:r w:rsidRPr="00A22EB4">
                <w:t xml:space="preserve"> suitabl</w:t>
              </w:r>
              <w:r>
                <w:t xml:space="preserve">e </w:t>
              </w:r>
            </w:ins>
            <w:del w:id="274" w:author="Rahman, Mohammed (FAA)" w:date="2021-03-24T13:51:00Z">
              <w:r w:rsidR="00A07758" w:rsidRPr="006C4F19" w:rsidDel="000D5700">
                <w:rPr>
                  <w:highlight w:val="yellow"/>
                </w:rPr>
                <w:delText>[TBD]</w:delText>
              </w:r>
            </w:del>
          </w:p>
          <w:p w14:paraId="5D3048ED" w14:textId="77777777" w:rsidR="00A07758" w:rsidRPr="006C4F19" w:rsidRDefault="00A07758" w:rsidP="004C7D4D">
            <w:pPr>
              <w:pStyle w:val="Tabletext"/>
              <w:keepNext/>
              <w:keepLines/>
              <w:jc w:val="center"/>
            </w:pPr>
            <w:r w:rsidRPr="006C4F19">
              <w:t>in Region 3</w:t>
            </w:r>
          </w:p>
        </w:tc>
        <w:tc>
          <w:tcPr>
            <w:tcW w:w="4389" w:type="dxa"/>
          </w:tcPr>
          <w:p w14:paraId="206AA45C" w14:textId="1EA8CD47" w:rsidR="00A07758" w:rsidRPr="006C4F19" w:rsidRDefault="000D5700" w:rsidP="004C7D4D">
            <w:pPr>
              <w:pStyle w:val="Tabletext"/>
              <w:keepNext/>
              <w:keepLines/>
              <w:jc w:val="center"/>
            </w:pPr>
            <w:ins w:id="275" w:author="Rahman, Mohammed (FAA)" w:date="2021-03-24T13:51:00Z">
              <w:r>
                <w:t>U</w:t>
              </w:r>
              <w:r w:rsidRPr="00987624">
                <w:t xml:space="preserve">sers take into account the fixed and mobile systems that operate on a coequal basis in this band in accordance with the provisions of Resolution </w:t>
              </w:r>
              <w:r w:rsidRPr="00EC7653">
                <w:rPr>
                  <w:b/>
                </w:rPr>
                <w:t>242 (WRC-19).</w:t>
              </w:r>
            </w:ins>
            <w:del w:id="276" w:author="Rahman, Mohammed (FAA)" w:date="2021-03-24T13:51:00Z">
              <w:r w:rsidR="00A07758" w:rsidRPr="006C4F19" w:rsidDel="000D5700">
                <w:rPr>
                  <w:highlight w:val="yellow"/>
                </w:rPr>
                <w:delText>[TBD]</w:delText>
              </w:r>
            </w:del>
          </w:p>
        </w:tc>
      </w:tr>
      <w:tr w:rsidR="00A07758" w:rsidRPr="006C4F19" w14:paraId="65AA0FF2" w14:textId="77777777" w:rsidTr="00B21AE2">
        <w:trPr>
          <w:jc w:val="center"/>
        </w:trPr>
        <w:tc>
          <w:tcPr>
            <w:tcW w:w="3114" w:type="dxa"/>
          </w:tcPr>
          <w:p w14:paraId="7015D5EB" w14:textId="77777777" w:rsidR="00A07758" w:rsidRPr="006C4F19" w:rsidRDefault="00A07758" w:rsidP="004C7D4D">
            <w:pPr>
              <w:pStyle w:val="Tabletext"/>
            </w:pPr>
            <w:r w:rsidRPr="006C4F19">
              <w:t>31.8-33.4 GHz</w:t>
            </w:r>
          </w:p>
        </w:tc>
        <w:tc>
          <w:tcPr>
            <w:tcW w:w="2126" w:type="dxa"/>
          </w:tcPr>
          <w:p w14:paraId="10BC8B9D" w14:textId="77777777" w:rsidR="00A07758" w:rsidRPr="006C4F19" w:rsidRDefault="00A07758" w:rsidP="004C7D4D">
            <w:pPr>
              <w:pStyle w:val="Tabletext"/>
              <w:jc w:val="center"/>
            </w:pPr>
            <w:r w:rsidRPr="006C4F19">
              <w:rPr>
                <w:highlight w:val="yellow"/>
              </w:rPr>
              <w:t>[TBD]</w:t>
            </w:r>
          </w:p>
        </w:tc>
        <w:tc>
          <w:tcPr>
            <w:tcW w:w="4389" w:type="dxa"/>
          </w:tcPr>
          <w:p w14:paraId="2C44C799" w14:textId="77777777" w:rsidR="00A07758" w:rsidRPr="006C4F19" w:rsidRDefault="00A07758" w:rsidP="004C7D4D">
            <w:pPr>
              <w:pStyle w:val="Tabletext"/>
              <w:jc w:val="center"/>
            </w:pPr>
            <w:r w:rsidRPr="006C4F19">
              <w:rPr>
                <w:highlight w:val="yellow"/>
              </w:rPr>
              <w:t>[TBD]</w:t>
            </w:r>
          </w:p>
        </w:tc>
      </w:tr>
      <w:tr w:rsidR="00A07758" w:rsidRPr="006C4F19" w14:paraId="565B09B1" w14:textId="77777777" w:rsidTr="00B21AE2">
        <w:trPr>
          <w:jc w:val="center"/>
        </w:trPr>
        <w:tc>
          <w:tcPr>
            <w:tcW w:w="3114" w:type="dxa"/>
          </w:tcPr>
          <w:p w14:paraId="4832AF2C" w14:textId="77777777" w:rsidR="00A07758" w:rsidRPr="006C4F19" w:rsidRDefault="00A07758" w:rsidP="004C7D4D">
            <w:pPr>
              <w:pStyle w:val="Tabletext"/>
            </w:pPr>
            <w:r w:rsidRPr="006C4F19">
              <w:t>43.5-47.0 GHz</w:t>
            </w:r>
          </w:p>
        </w:tc>
        <w:tc>
          <w:tcPr>
            <w:tcW w:w="2126" w:type="dxa"/>
          </w:tcPr>
          <w:p w14:paraId="5B771947" w14:textId="77777777" w:rsidR="00A07758" w:rsidRPr="006C4F19" w:rsidRDefault="00A07758" w:rsidP="004C7D4D">
            <w:pPr>
              <w:pStyle w:val="Tabletext"/>
              <w:jc w:val="center"/>
            </w:pPr>
            <w:r w:rsidRPr="006C4F19">
              <w:rPr>
                <w:highlight w:val="yellow"/>
              </w:rPr>
              <w:t>[TBD]</w:t>
            </w:r>
          </w:p>
        </w:tc>
        <w:tc>
          <w:tcPr>
            <w:tcW w:w="4389" w:type="dxa"/>
          </w:tcPr>
          <w:p w14:paraId="0311A106" w14:textId="77777777" w:rsidR="00A07758" w:rsidRPr="006C4F19" w:rsidRDefault="00A07758" w:rsidP="004C7D4D">
            <w:pPr>
              <w:pStyle w:val="Tabletext"/>
              <w:jc w:val="center"/>
            </w:pPr>
            <w:r w:rsidRPr="006C4F19">
              <w:rPr>
                <w:highlight w:val="yellow"/>
              </w:rPr>
              <w:t>[TBD]</w:t>
            </w:r>
          </w:p>
        </w:tc>
      </w:tr>
      <w:tr w:rsidR="00A07758" w:rsidRPr="006C4F19" w14:paraId="7391B752" w14:textId="77777777" w:rsidTr="00B21AE2">
        <w:trPr>
          <w:jc w:val="center"/>
        </w:trPr>
        <w:tc>
          <w:tcPr>
            <w:tcW w:w="3114" w:type="dxa"/>
          </w:tcPr>
          <w:p w14:paraId="7D8FB313" w14:textId="77777777" w:rsidR="00A07758" w:rsidRPr="006C4F19" w:rsidRDefault="00A07758" w:rsidP="004C7D4D">
            <w:pPr>
              <w:pStyle w:val="Tabletext"/>
            </w:pPr>
            <w:r w:rsidRPr="006C4F19">
              <w:t>66.0-71.0 GHz</w:t>
            </w:r>
          </w:p>
        </w:tc>
        <w:tc>
          <w:tcPr>
            <w:tcW w:w="2126" w:type="dxa"/>
          </w:tcPr>
          <w:p w14:paraId="0CD5E6B4" w14:textId="77777777" w:rsidR="00A07758" w:rsidRPr="006C4F19" w:rsidRDefault="00A07758" w:rsidP="004C7D4D">
            <w:pPr>
              <w:pStyle w:val="Tabletext"/>
              <w:jc w:val="center"/>
            </w:pPr>
            <w:r w:rsidRPr="006C4F19">
              <w:rPr>
                <w:highlight w:val="yellow"/>
              </w:rPr>
              <w:t>[TBD]</w:t>
            </w:r>
          </w:p>
        </w:tc>
        <w:tc>
          <w:tcPr>
            <w:tcW w:w="4389" w:type="dxa"/>
          </w:tcPr>
          <w:p w14:paraId="0500322E" w14:textId="77777777" w:rsidR="00A07758" w:rsidRPr="006C4F19" w:rsidRDefault="00A07758" w:rsidP="004C7D4D">
            <w:pPr>
              <w:pStyle w:val="Tabletext"/>
              <w:jc w:val="center"/>
            </w:pPr>
            <w:r w:rsidRPr="006C4F19">
              <w:rPr>
                <w:highlight w:val="yellow"/>
              </w:rPr>
              <w:t>[TBD]</w:t>
            </w:r>
          </w:p>
        </w:tc>
      </w:tr>
      <w:tr w:rsidR="00A07758" w:rsidRPr="006C4F19" w14:paraId="2AA19546" w14:textId="77777777" w:rsidTr="00B21AE2">
        <w:trPr>
          <w:jc w:val="center"/>
        </w:trPr>
        <w:tc>
          <w:tcPr>
            <w:tcW w:w="3114" w:type="dxa"/>
          </w:tcPr>
          <w:p w14:paraId="3832AFDD" w14:textId="77777777" w:rsidR="00A07758" w:rsidRPr="006C4F19" w:rsidRDefault="00A07758" w:rsidP="004C7D4D">
            <w:pPr>
              <w:pStyle w:val="Tabletext"/>
            </w:pPr>
            <w:r w:rsidRPr="006C4F19">
              <w:t>95.0-100.0 GHz</w:t>
            </w:r>
          </w:p>
        </w:tc>
        <w:tc>
          <w:tcPr>
            <w:tcW w:w="2126" w:type="dxa"/>
          </w:tcPr>
          <w:p w14:paraId="0B917A7E" w14:textId="77777777" w:rsidR="00A07758" w:rsidRPr="006C4F19" w:rsidRDefault="00A07758" w:rsidP="004C7D4D">
            <w:pPr>
              <w:pStyle w:val="Tabletext"/>
              <w:jc w:val="center"/>
            </w:pPr>
            <w:r w:rsidRPr="006C4F19">
              <w:rPr>
                <w:highlight w:val="yellow"/>
              </w:rPr>
              <w:t>[TBD]</w:t>
            </w:r>
          </w:p>
        </w:tc>
        <w:tc>
          <w:tcPr>
            <w:tcW w:w="4389" w:type="dxa"/>
          </w:tcPr>
          <w:p w14:paraId="6714F901" w14:textId="77777777" w:rsidR="00A07758" w:rsidRPr="006C4F19" w:rsidRDefault="00A07758" w:rsidP="004C7D4D">
            <w:pPr>
              <w:pStyle w:val="Tabletext"/>
              <w:jc w:val="center"/>
            </w:pPr>
            <w:r w:rsidRPr="006C4F19">
              <w:rPr>
                <w:highlight w:val="yellow"/>
              </w:rPr>
              <w:t>[TBD]</w:t>
            </w:r>
          </w:p>
        </w:tc>
      </w:tr>
      <w:tr w:rsidR="00A07758" w:rsidRPr="006C4F19" w14:paraId="19B4FC15" w14:textId="77777777" w:rsidTr="00B21AE2">
        <w:trPr>
          <w:jc w:val="center"/>
        </w:trPr>
        <w:tc>
          <w:tcPr>
            <w:tcW w:w="3114" w:type="dxa"/>
          </w:tcPr>
          <w:p w14:paraId="13E86637" w14:textId="77777777" w:rsidR="00A07758" w:rsidRPr="006C4F19" w:rsidRDefault="00A07758" w:rsidP="004C7D4D">
            <w:pPr>
              <w:pStyle w:val="Tabletext"/>
            </w:pPr>
            <w:r w:rsidRPr="006C4F19">
              <w:t>123.0-130.0 GHz</w:t>
            </w:r>
          </w:p>
        </w:tc>
        <w:tc>
          <w:tcPr>
            <w:tcW w:w="2126" w:type="dxa"/>
          </w:tcPr>
          <w:p w14:paraId="55A5FFE8" w14:textId="77777777" w:rsidR="00A07758" w:rsidRPr="006C4F19" w:rsidRDefault="00A07758" w:rsidP="004C7D4D">
            <w:pPr>
              <w:pStyle w:val="Tabletext"/>
              <w:jc w:val="center"/>
            </w:pPr>
            <w:r w:rsidRPr="006C4F19">
              <w:rPr>
                <w:highlight w:val="yellow"/>
              </w:rPr>
              <w:t>[TBD]</w:t>
            </w:r>
          </w:p>
        </w:tc>
        <w:tc>
          <w:tcPr>
            <w:tcW w:w="4389" w:type="dxa"/>
          </w:tcPr>
          <w:p w14:paraId="5C573C66" w14:textId="77777777" w:rsidR="00A07758" w:rsidRPr="006C4F19" w:rsidRDefault="00A07758" w:rsidP="004C7D4D">
            <w:pPr>
              <w:pStyle w:val="Tabletext"/>
              <w:jc w:val="center"/>
            </w:pPr>
            <w:r w:rsidRPr="006C4F19">
              <w:rPr>
                <w:highlight w:val="yellow"/>
              </w:rPr>
              <w:t>[TBD]</w:t>
            </w:r>
          </w:p>
        </w:tc>
      </w:tr>
      <w:tr w:rsidR="00A07758" w:rsidRPr="006C4F19" w14:paraId="3EDD8B99" w14:textId="77777777" w:rsidTr="00B21AE2">
        <w:trPr>
          <w:jc w:val="center"/>
        </w:trPr>
        <w:tc>
          <w:tcPr>
            <w:tcW w:w="3114" w:type="dxa"/>
          </w:tcPr>
          <w:p w14:paraId="4F37821A" w14:textId="77777777" w:rsidR="00A07758" w:rsidRPr="006C4F19" w:rsidRDefault="00A07758" w:rsidP="004C7D4D">
            <w:pPr>
              <w:pStyle w:val="Tabletext"/>
            </w:pPr>
            <w:r w:rsidRPr="006C4F19">
              <w:t>191.8-200.0 GHz</w:t>
            </w:r>
          </w:p>
        </w:tc>
        <w:tc>
          <w:tcPr>
            <w:tcW w:w="2126" w:type="dxa"/>
          </w:tcPr>
          <w:p w14:paraId="1F86FC6F" w14:textId="77777777" w:rsidR="00A07758" w:rsidRPr="006C4F19" w:rsidRDefault="00A07758" w:rsidP="004C7D4D">
            <w:pPr>
              <w:pStyle w:val="Tabletext"/>
              <w:jc w:val="center"/>
            </w:pPr>
            <w:r w:rsidRPr="006C4F19">
              <w:rPr>
                <w:highlight w:val="yellow"/>
              </w:rPr>
              <w:t>[TBD]</w:t>
            </w:r>
          </w:p>
        </w:tc>
        <w:tc>
          <w:tcPr>
            <w:tcW w:w="4389" w:type="dxa"/>
          </w:tcPr>
          <w:p w14:paraId="188EF1C3" w14:textId="77777777" w:rsidR="00A07758" w:rsidRPr="006C4F19" w:rsidRDefault="00A07758" w:rsidP="004C7D4D">
            <w:pPr>
              <w:pStyle w:val="Tabletext"/>
              <w:jc w:val="center"/>
            </w:pPr>
            <w:r w:rsidRPr="006C4F19">
              <w:rPr>
                <w:highlight w:val="yellow"/>
              </w:rPr>
              <w:t>[TBD]</w:t>
            </w:r>
          </w:p>
        </w:tc>
      </w:tr>
      <w:tr w:rsidR="00A07758" w:rsidRPr="006C4F19" w14:paraId="4AE136DC" w14:textId="77777777" w:rsidTr="00B21AE2">
        <w:trPr>
          <w:jc w:val="center"/>
        </w:trPr>
        <w:tc>
          <w:tcPr>
            <w:tcW w:w="3114" w:type="dxa"/>
          </w:tcPr>
          <w:p w14:paraId="54414A8B" w14:textId="77777777" w:rsidR="00A07758" w:rsidRPr="006C4F19" w:rsidRDefault="00A07758" w:rsidP="004C7D4D">
            <w:pPr>
              <w:pStyle w:val="Tabletext"/>
            </w:pPr>
            <w:r w:rsidRPr="006C4F19">
              <w:t>235.0-238.0 GHz</w:t>
            </w:r>
          </w:p>
        </w:tc>
        <w:tc>
          <w:tcPr>
            <w:tcW w:w="2126" w:type="dxa"/>
          </w:tcPr>
          <w:p w14:paraId="67D587CB" w14:textId="77777777" w:rsidR="00A07758" w:rsidRPr="006C4F19" w:rsidRDefault="00A07758" w:rsidP="004C7D4D">
            <w:pPr>
              <w:pStyle w:val="Tabletext"/>
              <w:jc w:val="center"/>
            </w:pPr>
            <w:r w:rsidRPr="006C4F19">
              <w:rPr>
                <w:highlight w:val="yellow"/>
              </w:rPr>
              <w:t>[TBD]</w:t>
            </w:r>
          </w:p>
        </w:tc>
        <w:tc>
          <w:tcPr>
            <w:tcW w:w="4389" w:type="dxa"/>
          </w:tcPr>
          <w:p w14:paraId="05C753A9" w14:textId="77777777" w:rsidR="00A07758" w:rsidRPr="006C4F19" w:rsidRDefault="00A07758" w:rsidP="004C7D4D">
            <w:pPr>
              <w:pStyle w:val="Tabletext"/>
              <w:jc w:val="center"/>
            </w:pPr>
            <w:r w:rsidRPr="006C4F19">
              <w:rPr>
                <w:highlight w:val="yellow"/>
              </w:rPr>
              <w:t>[TBD]</w:t>
            </w:r>
          </w:p>
        </w:tc>
      </w:tr>
    </w:tbl>
    <w:p w14:paraId="3D02862A" w14:textId="77777777" w:rsidR="00A07758" w:rsidRPr="006C4F19" w:rsidRDefault="00A07758" w:rsidP="004C7D4D">
      <w:pPr>
        <w:pStyle w:val="Reasons"/>
      </w:pPr>
    </w:p>
    <w:sectPr w:rsidR="00A07758" w:rsidRPr="006C4F19" w:rsidSect="00D02712">
      <w:headerReference w:type="default" r:id="rId8"/>
      <w:footerReference w:type="default" r:id="rId9"/>
      <w:footerReference w:type="first" r:id="rId1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DAFA6" w14:textId="77777777" w:rsidR="00795317" w:rsidRDefault="00795317">
      <w:r>
        <w:separator/>
      </w:r>
    </w:p>
  </w:endnote>
  <w:endnote w:type="continuationSeparator" w:id="0">
    <w:p w14:paraId="7BC6943E" w14:textId="77777777" w:rsidR="00795317" w:rsidRDefault="00795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Courier New"/>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3856" w14:textId="570150D4" w:rsidR="0097376B" w:rsidRPr="002F7CB3" w:rsidRDefault="007E3014">
    <w:pPr>
      <w:pStyle w:val="Footer"/>
      <w:rPr>
        <w:lang w:val="en-US"/>
      </w:rPr>
    </w:pPr>
    <w:fldSimple w:instr=" FILENAME \p \* MERGEFORMAT ">
      <w:r w:rsidR="0097376B" w:rsidRPr="004C7D4D">
        <w:rPr>
          <w:lang w:val="en-US"/>
        </w:rPr>
        <w:t>M</w:t>
      </w:r>
      <w:r w:rsidR="0097376B">
        <w:t>:\BRSGD\TEXT2019\SG05\WP5B\200\225\225N33e.docx</w:t>
      </w:r>
    </w:fldSimple>
    <w:r w:rsidR="0097376B" w:rsidRPr="002F7CB3">
      <w:rPr>
        <w:lang w:val="en-US"/>
      </w:rPr>
      <w:tab/>
    </w:r>
    <w:r w:rsidR="0097376B">
      <w:fldChar w:fldCharType="begin"/>
    </w:r>
    <w:r w:rsidR="0097376B">
      <w:instrText xml:space="preserve"> savedate \@ dd.MM.yy </w:instrText>
    </w:r>
    <w:r w:rsidR="0097376B">
      <w:fldChar w:fldCharType="separate"/>
    </w:r>
    <w:ins w:id="277" w:author="Rahman, Mohammed (FAA)" w:date="2021-03-24T14:42:00Z">
      <w:r w:rsidR="00C10245">
        <w:t>24.03.21</w:t>
      </w:r>
    </w:ins>
    <w:del w:id="278" w:author="Rahman, Mohammed (FAA)" w:date="2021-03-24T14:08:00Z">
      <w:r w:rsidR="0097376B" w:rsidDel="004A169A">
        <w:delText>03.03.21</w:delText>
      </w:r>
    </w:del>
    <w:r w:rsidR="0097376B">
      <w:fldChar w:fldCharType="end"/>
    </w:r>
    <w:r w:rsidR="0097376B" w:rsidRPr="002F7CB3">
      <w:rPr>
        <w:lang w:val="en-US"/>
      </w:rPr>
      <w:tab/>
    </w:r>
    <w:r w:rsidR="0097376B">
      <w:fldChar w:fldCharType="begin"/>
    </w:r>
    <w:r w:rsidR="0097376B">
      <w:instrText xml:space="preserve"> printdate \@ dd.MM.yy </w:instrText>
    </w:r>
    <w:r w:rsidR="0097376B">
      <w:fldChar w:fldCharType="separate"/>
    </w:r>
    <w:r w:rsidR="0097376B">
      <w:t>21.02.08</w:t>
    </w:r>
    <w:r w:rsidR="0097376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C9869" w14:textId="1C2E2EC4" w:rsidR="0097376B" w:rsidRPr="002F7CB3" w:rsidRDefault="007E3014" w:rsidP="00E6257C">
    <w:pPr>
      <w:pStyle w:val="Footer"/>
      <w:rPr>
        <w:lang w:val="en-US"/>
      </w:rPr>
    </w:pPr>
    <w:fldSimple w:instr=" FILENAME \p \* MERGEFORMAT ">
      <w:r w:rsidR="0097376B" w:rsidRPr="004C7D4D">
        <w:rPr>
          <w:lang w:val="en-US"/>
        </w:rPr>
        <w:t>M</w:t>
      </w:r>
      <w:r w:rsidR="0097376B">
        <w:t>:\BRSGD\TEXT2019\SG05\WP5B\200\225\225N33e.docx</w:t>
      </w:r>
    </w:fldSimple>
    <w:r w:rsidR="0097376B" w:rsidRPr="002F7CB3">
      <w:rPr>
        <w:lang w:val="en-US"/>
      </w:rPr>
      <w:tab/>
    </w:r>
    <w:r w:rsidR="0097376B">
      <w:fldChar w:fldCharType="begin"/>
    </w:r>
    <w:r w:rsidR="0097376B">
      <w:instrText xml:space="preserve"> savedate \@ dd.MM.yy </w:instrText>
    </w:r>
    <w:r w:rsidR="0097376B">
      <w:fldChar w:fldCharType="separate"/>
    </w:r>
    <w:ins w:id="279" w:author="Rahman, Mohammed (FAA)" w:date="2021-03-24T14:42:00Z">
      <w:r w:rsidR="00C10245">
        <w:t>24.03.21</w:t>
      </w:r>
    </w:ins>
    <w:del w:id="280" w:author="Rahman, Mohammed (FAA)" w:date="2021-03-24T14:08:00Z">
      <w:r w:rsidR="0097376B" w:rsidDel="004A169A">
        <w:delText>03.03.21</w:delText>
      </w:r>
    </w:del>
    <w:r w:rsidR="0097376B">
      <w:fldChar w:fldCharType="end"/>
    </w:r>
    <w:r w:rsidR="0097376B" w:rsidRPr="002F7CB3">
      <w:rPr>
        <w:lang w:val="en-US"/>
      </w:rPr>
      <w:tab/>
    </w:r>
    <w:r w:rsidR="0097376B">
      <w:fldChar w:fldCharType="begin"/>
    </w:r>
    <w:r w:rsidR="0097376B">
      <w:instrText xml:space="preserve"> printdate \@ dd.MM.yy </w:instrText>
    </w:r>
    <w:r w:rsidR="0097376B">
      <w:fldChar w:fldCharType="separate"/>
    </w:r>
    <w:r w:rsidR="0097376B">
      <w:t>21.02.08</w:t>
    </w:r>
    <w:r w:rsidR="0097376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CE021" w14:textId="77777777" w:rsidR="00795317" w:rsidRDefault="00795317">
      <w:r>
        <w:t>____________________</w:t>
      </w:r>
    </w:p>
  </w:footnote>
  <w:footnote w:type="continuationSeparator" w:id="0">
    <w:p w14:paraId="7892FBB1" w14:textId="77777777" w:rsidR="00795317" w:rsidRDefault="00795317">
      <w:r>
        <w:continuationSeparator/>
      </w:r>
    </w:p>
  </w:footnote>
  <w:footnote w:id="1">
    <w:p w14:paraId="2BAAC58F" w14:textId="77777777" w:rsidR="0097376B" w:rsidRDefault="0097376B" w:rsidP="004C7D4D">
      <w:pPr>
        <w:pStyle w:val="FootnoteText"/>
        <w:rPr>
          <w:lang w:val="en-US"/>
        </w:rPr>
      </w:pPr>
      <w:r>
        <w:rPr>
          <w:rStyle w:val="FootnoteReference"/>
        </w:rPr>
        <w:footnoteRef/>
      </w:r>
      <w:r w:rsidRPr="00B52096">
        <w:tab/>
      </w:r>
      <w:r>
        <w:t xml:space="preserve">Previous ITU-R documents on unmanned aircraft systems, including Report ITU-R M.2204, have used the term sense-and-avoid (S&amp;A) instead of DAA. The reason for the change is that the </w:t>
      </w:r>
      <w:r>
        <w:rPr>
          <w:lang w:val="en-US"/>
        </w:rPr>
        <w:t>the International Civil Aviation Organization (ICAO) uses DAA instead of S&amp;A (see ICAO Document 10019 (issued) and manual from RPAS panel).</w:t>
      </w:r>
    </w:p>
  </w:footnote>
  <w:footnote w:id="2">
    <w:p w14:paraId="5169D078" w14:textId="77777777" w:rsidR="0097376B" w:rsidRPr="00FD3E20" w:rsidRDefault="0097376B" w:rsidP="004C7D4D">
      <w:pPr>
        <w:pStyle w:val="FootnoteText"/>
        <w:spacing w:after="120"/>
        <w:rPr>
          <w:szCs w:val="24"/>
          <w:lang w:val="en-US"/>
        </w:rPr>
      </w:pPr>
      <w:r>
        <w:rPr>
          <w:rStyle w:val="FootnoteReference"/>
        </w:rPr>
        <w:footnoteRef/>
      </w:r>
      <w:r>
        <w:tab/>
      </w:r>
      <w:r w:rsidRPr="00FD3E20">
        <w:rPr>
          <w:szCs w:val="24"/>
          <w:lang w:val="en-US"/>
        </w:rPr>
        <w:t>Report ITU-R M</w:t>
      </w:r>
      <w:proofErr w:type="gramStart"/>
      <w:r w:rsidRPr="00FD3E20">
        <w:rPr>
          <w:szCs w:val="24"/>
          <w:lang w:val="en-US"/>
        </w:rPr>
        <w:t>.[</w:t>
      </w:r>
      <w:proofErr w:type="gramEnd"/>
      <w:r w:rsidRPr="00FD3E20">
        <w:rPr>
          <w:szCs w:val="24"/>
          <w:lang w:val="en-US"/>
        </w:rPr>
        <w:t>UA-AIRBORNE-DAA], “</w:t>
      </w:r>
      <w:r w:rsidRPr="00FD3E20">
        <w:rPr>
          <w:lang w:val="en-US"/>
        </w:rPr>
        <w:t>Guidance on suitable frequency</w:t>
      </w:r>
      <w:r w:rsidRPr="00FD3E20">
        <w:rPr>
          <w:szCs w:val="24"/>
          <w:lang w:val="en-US"/>
        </w:rPr>
        <w:t xml:space="preserve"> bands and services to be used by airborne unmanned aircraft detect-and-avoid non-cooperative systems”.</w:t>
      </w:r>
    </w:p>
  </w:footnote>
  <w:footnote w:id="3">
    <w:p w14:paraId="636F7D68" w14:textId="77777777" w:rsidR="0097376B" w:rsidRPr="001D2822" w:rsidRDefault="0097376B" w:rsidP="004C7D4D">
      <w:pPr>
        <w:pStyle w:val="FootnoteText"/>
      </w:pPr>
      <w:r w:rsidRPr="001D2822">
        <w:rPr>
          <w:rStyle w:val="FootnoteReference"/>
        </w:rPr>
        <w:t>*</w:t>
      </w:r>
      <w:r w:rsidRPr="001D2822">
        <w:t xml:space="preserve"> </w:t>
      </w:r>
      <w:r w:rsidRPr="001D2822">
        <w:tab/>
      </w:r>
      <w:r w:rsidRPr="001D2822">
        <w:rPr>
          <w:lang w:val="en-AU"/>
        </w:rPr>
        <w:t>This provision was previously numbered as No</w:t>
      </w:r>
      <w:r w:rsidRPr="00D87604">
        <w:rPr>
          <w:b/>
          <w:bCs/>
          <w:lang w:val="en-AU"/>
        </w:rPr>
        <w:t>. 5.347A</w:t>
      </w:r>
      <w:r w:rsidRPr="001D2822">
        <w:rPr>
          <w:lang w:val="en-AU"/>
        </w:rPr>
        <w:t>.  It was renumbered to preserve the sequential order.</w:t>
      </w:r>
    </w:p>
  </w:footnote>
  <w:footnote w:id="4">
    <w:p w14:paraId="472AFB9D" w14:textId="77777777" w:rsidR="0097376B" w:rsidRPr="001D2822" w:rsidRDefault="0097376B" w:rsidP="004C7D4D">
      <w:pPr>
        <w:pStyle w:val="FootnoteText"/>
        <w:rPr>
          <w:lang w:val="en-US"/>
        </w:rPr>
      </w:pPr>
      <w:r w:rsidRPr="001D2822">
        <w:rPr>
          <w:rStyle w:val="FootnoteReference"/>
        </w:rPr>
        <w:t>*</w:t>
      </w:r>
      <w:r w:rsidRPr="001D2822">
        <w:t xml:space="preserve"> </w:t>
      </w:r>
      <w:r w:rsidRPr="001D2822">
        <w:rPr>
          <w:i/>
          <w:iCs/>
          <w:lang w:val="en-US"/>
        </w:rPr>
        <w:t xml:space="preserve">Note by the Secretariat: </w:t>
      </w:r>
      <w:r w:rsidRPr="001D2822">
        <w:rPr>
          <w:lang w:val="en-US"/>
        </w:rPr>
        <w:t>This Resolution was revised by WRC-15.</w:t>
      </w:r>
    </w:p>
  </w:footnote>
  <w:footnote w:id="5">
    <w:p w14:paraId="5703810A" w14:textId="77777777" w:rsidR="0097376B" w:rsidRPr="00F517AB" w:rsidRDefault="0097376B" w:rsidP="004C7D4D">
      <w:pPr>
        <w:pStyle w:val="FootnoteText"/>
        <w:rPr>
          <w:lang w:val="en-US"/>
        </w:rPr>
      </w:pPr>
      <w:r w:rsidRPr="001D2822">
        <w:rPr>
          <w:rStyle w:val="FootnoteReference"/>
        </w:rPr>
        <w:t>**</w:t>
      </w:r>
      <w:r w:rsidRPr="001D2822">
        <w:t xml:space="preserve"> </w:t>
      </w:r>
      <w:r w:rsidRPr="001D2822">
        <w:rPr>
          <w:lang w:val="en-US"/>
        </w:rPr>
        <w:tab/>
      </w:r>
      <w:r w:rsidRPr="001D2822">
        <w:rPr>
          <w:i/>
          <w:iCs/>
          <w:lang w:val="en-US"/>
        </w:rPr>
        <w:t xml:space="preserve">Note by the Secretariat: </w:t>
      </w:r>
      <w:r w:rsidRPr="001D2822">
        <w:rPr>
          <w:lang w:val="en-US"/>
        </w:rPr>
        <w:t>This Resolution was revised by WRC-12.</w:t>
      </w:r>
    </w:p>
  </w:footnote>
  <w:footnote w:id="6">
    <w:p w14:paraId="3C7A2FA7" w14:textId="60AE17FE" w:rsidR="0097376B" w:rsidRPr="00FB2D8E" w:rsidRDefault="0097376B" w:rsidP="00480B99">
      <w:pPr>
        <w:pStyle w:val="FootnoteText"/>
        <w:rPr>
          <w:lang w:val="en-US"/>
        </w:rPr>
      </w:pPr>
      <w:r w:rsidRPr="00FB2D8E">
        <w:rPr>
          <w:rStyle w:val="FootnoteReference"/>
        </w:rPr>
        <w:footnoteRef/>
      </w:r>
      <w:r>
        <w:tab/>
      </w:r>
      <w:r w:rsidRPr="00FB2D8E">
        <w:rPr>
          <w:lang w:val="en-US"/>
        </w:rPr>
        <w:t xml:space="preserve">Department of Transportation, Federal Aviation Administration, Aircraft Certification Service, Washington DC, Technical Standard Order </w:t>
      </w:r>
      <w:hyperlink r:id="rId1" w:history="1">
        <w:r w:rsidRPr="00FB2D8E">
          <w:rPr>
            <w:rStyle w:val="Hyperlink"/>
            <w:lang w:val="en-US"/>
          </w:rPr>
          <w:t>TSO-C</w:t>
        </w:r>
        <w:r w:rsidRPr="00FB2D8E" w:rsidDel="00693A0F">
          <w:rPr>
            <w:rStyle w:val="Hyperlink"/>
            <w:lang w:val="en-US"/>
          </w:rPr>
          <w:t>6</w:t>
        </w:r>
        <w:r w:rsidRPr="00FB2D8E">
          <w:rPr>
            <w:rStyle w:val="Hyperlink"/>
            <w:lang w:val="en-US"/>
          </w:rPr>
          <w:t>87a</w:t>
        </w:r>
      </w:hyperlink>
      <w:r w:rsidRPr="00FB2D8E">
        <w:rPr>
          <w:lang w:val="en-US"/>
        </w:rPr>
        <w:t>, Airborne Low Range Radar Altimeter,</w:t>
      </w:r>
      <w:r w:rsidRPr="00FB2D8E">
        <w:rPr>
          <w:spacing w:val="-2"/>
          <w:lang w:val="en-US"/>
        </w:rPr>
        <w:t xml:space="preserve"> 31</w:t>
      </w:r>
      <w:r>
        <w:rPr>
          <w:spacing w:val="-2"/>
          <w:lang w:val="en-US"/>
        </w:rPr>
        <w:t> </w:t>
      </w:r>
      <w:r w:rsidRPr="00FB2D8E">
        <w:rPr>
          <w:spacing w:val="-2"/>
          <w:lang w:val="en-US"/>
        </w:rPr>
        <w:t>May 2012.</w:t>
      </w:r>
    </w:p>
  </w:footnote>
  <w:footnote w:id="7">
    <w:p w14:paraId="3682FD66" w14:textId="0FDD65E9" w:rsidR="0097376B" w:rsidRPr="00E81F2D" w:rsidRDefault="0097376B" w:rsidP="004C7D4D">
      <w:pPr>
        <w:pStyle w:val="FootnoteText"/>
        <w:rPr>
          <w:lang w:val="en-US"/>
        </w:rPr>
      </w:pPr>
      <w:r w:rsidRPr="00FB2D8E">
        <w:rPr>
          <w:rStyle w:val="FootnoteReference"/>
        </w:rPr>
        <w:footnoteRef/>
      </w:r>
      <w:r>
        <w:tab/>
      </w:r>
      <w:r w:rsidRPr="00FB2D8E">
        <w:t>Department of Transportation, Federal Aviation Administration, Aircraft Certification Service, Washington DC, Technical Standard Order TSO-C92c, Airborne Ground Proximity Warning Equipment, 19 March 1996.</w:t>
      </w:r>
    </w:p>
  </w:footnote>
  <w:footnote w:id="8">
    <w:p w14:paraId="5A4002D3" w14:textId="77777777" w:rsidR="0097376B" w:rsidRPr="00656E5B" w:rsidRDefault="0097376B" w:rsidP="004C7D4D">
      <w:pPr>
        <w:pStyle w:val="FootnoteText"/>
      </w:pPr>
      <w:r w:rsidRPr="00FB2D8E">
        <w:rPr>
          <w:rStyle w:val="FootnoteReference"/>
        </w:rPr>
        <w:t>*</w:t>
      </w:r>
      <w:r w:rsidRPr="00FB2D8E">
        <w:t xml:space="preserve"> </w:t>
      </w:r>
      <w:r w:rsidRPr="00FB2D8E">
        <w:tab/>
      </w:r>
      <w:r w:rsidRPr="00FB2D8E">
        <w:rPr>
          <w:i/>
          <w:iCs/>
        </w:rPr>
        <w:t>Note</w:t>
      </w:r>
      <w:r w:rsidRPr="00FB2D8E">
        <w:rPr>
          <w:i/>
          <w:iCs/>
          <w:lang w:val="en-AU"/>
        </w:rPr>
        <w:t xml:space="preserve"> by the Secretariat:</w:t>
      </w:r>
      <w:r w:rsidRPr="00FB2D8E">
        <w:rPr>
          <w:lang w:val="en-AU"/>
        </w:rPr>
        <w:t>  This Resolution was revised by WRC-15.</w:t>
      </w:r>
    </w:p>
  </w:footnote>
  <w:footnote w:id="9">
    <w:p w14:paraId="64B95182" w14:textId="362732D2" w:rsidR="0097376B" w:rsidRPr="006F4A3A" w:rsidRDefault="0097376B" w:rsidP="004C7D4D">
      <w:pPr>
        <w:pStyle w:val="FootnoteText"/>
        <w:rPr>
          <w:lang w:val="en-US"/>
        </w:rPr>
      </w:pPr>
      <w:r w:rsidRPr="00FB2D8E">
        <w:rPr>
          <w:rStyle w:val="FootnoteReference"/>
        </w:rPr>
        <w:footnoteRef/>
      </w:r>
      <w:r>
        <w:tab/>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0">
    <w:p w14:paraId="3478E7E8" w14:textId="4DDD3F98" w:rsidR="0097376B" w:rsidRPr="00E81F2D" w:rsidRDefault="0097376B" w:rsidP="00D0149F">
      <w:pPr>
        <w:pStyle w:val="FootnoteText"/>
        <w:rPr>
          <w:lang w:val="en-US"/>
        </w:rPr>
      </w:pPr>
      <w:r w:rsidRPr="00FB2D8E">
        <w:rPr>
          <w:rStyle w:val="FootnoteReference"/>
        </w:rPr>
        <w:footnoteRef/>
      </w:r>
      <w:r>
        <w:tab/>
      </w:r>
      <w:r w:rsidRPr="00FB2D8E">
        <w:rPr>
          <w:lang w:val="en-US" w:eastAsia="zh-CN"/>
        </w:rPr>
        <w:t xml:space="preserve">Department of Transportation, Federal Aviation Administration, Aircraft Certification Service, Washington </w:t>
      </w:r>
      <w:r w:rsidRPr="00D0149F">
        <w:t>DC</w:t>
      </w:r>
      <w:r w:rsidRPr="00FB2D8E">
        <w:rPr>
          <w:lang w:val="en-US" w:eastAsia="zh-CN"/>
        </w:rPr>
        <w:t>, Technical Standard Order TSO-C63c, Airborne Weather and Ground Mapping Pulsed Radars, 18 August 1983.</w:t>
      </w:r>
    </w:p>
  </w:footnote>
  <w:footnote w:id="11">
    <w:p w14:paraId="1D65768A" w14:textId="3A789EDB" w:rsidR="0097376B" w:rsidRPr="00FB2D8E" w:rsidRDefault="0097376B" w:rsidP="00D0149F">
      <w:pPr>
        <w:pStyle w:val="FootnoteText"/>
        <w:rPr>
          <w:lang w:val="en-US"/>
        </w:rPr>
      </w:pPr>
      <w:r w:rsidRPr="00FB2D8E">
        <w:rPr>
          <w:rStyle w:val="FootnoteReference"/>
        </w:rPr>
        <w:footnoteRef/>
      </w:r>
      <w:r>
        <w:tab/>
      </w:r>
      <w:r w:rsidRPr="00D0149F">
        <w:t>Department</w:t>
      </w:r>
      <w:r w:rsidRPr="00FB2D8E">
        <w:t xml:space="preserve"> of Transportation, Federal Aviation Administration, Aircraft Certification Service, Washington DC, Technical Standard Order TSO-C212, Air-to-Air Radar (ATAR) for Traffic Surveillance, 22, September 2017.</w:t>
      </w:r>
    </w:p>
  </w:footnote>
  <w:footnote w:id="12">
    <w:p w14:paraId="58815C01" w14:textId="1B1E7455" w:rsidR="0097376B" w:rsidRPr="00E81F2D" w:rsidRDefault="0097376B" w:rsidP="00D0149F">
      <w:pPr>
        <w:pStyle w:val="FootnoteText"/>
        <w:rPr>
          <w:lang w:val="en-US"/>
        </w:rPr>
      </w:pPr>
      <w:r w:rsidRPr="00FB2D8E">
        <w:rPr>
          <w:rStyle w:val="FootnoteReference"/>
        </w:rPr>
        <w:footnoteRef/>
      </w:r>
      <w:r>
        <w:tab/>
      </w:r>
      <w:r w:rsidRPr="00FB2D8E">
        <w:rPr>
          <w:lang w:val="en-US" w:eastAsia="zh-CN"/>
        </w:rPr>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3">
    <w:p w14:paraId="75B38454" w14:textId="625849F3" w:rsidR="0097376B" w:rsidRPr="00900647" w:rsidRDefault="0097376B" w:rsidP="004C7D4D">
      <w:pPr>
        <w:pStyle w:val="FootnoteText"/>
        <w:rPr>
          <w:lang w:val="en-US"/>
        </w:rPr>
      </w:pPr>
      <w:r w:rsidRPr="00900647">
        <w:rPr>
          <w:rStyle w:val="FootnoteReference"/>
        </w:rPr>
        <w:footnoteRef/>
      </w:r>
      <w:r>
        <w:tab/>
      </w:r>
      <w:r w:rsidRPr="00900647">
        <w:rPr>
          <w:szCs w:val="24"/>
        </w:rPr>
        <w:t>Department of Transportation, Federal Aviation Administration, Aircraft Certification Service, Washington DC, Technical Standard Order TSO-C212, Air-to-Air Radar (ATAR) for Traffic Surveillance, 22, September 2017.</w:t>
      </w:r>
    </w:p>
  </w:footnote>
  <w:footnote w:id="14">
    <w:p w14:paraId="02E86EEC" w14:textId="2BFFAAA3" w:rsidR="0097376B" w:rsidRPr="002343F9" w:rsidRDefault="0097376B" w:rsidP="00C23AE1">
      <w:pPr>
        <w:pStyle w:val="FootnoteText"/>
        <w:rPr>
          <w:lang w:val="en-US"/>
        </w:rPr>
      </w:pPr>
      <w:r w:rsidRPr="00900647">
        <w:rPr>
          <w:rStyle w:val="FootnoteReference"/>
        </w:rPr>
        <w:footnoteRef/>
      </w:r>
      <w:r>
        <w:tab/>
      </w:r>
      <w:r w:rsidRPr="00900647">
        <w:rPr>
          <w:lang w:val="en-US" w:eastAsia="zh-CN"/>
        </w:rPr>
        <w:t>Department of Transportation, Federal Aviation Administration, Aircraft Certification Service, Washington DC, Technical Standard Order TSO-C63c, Airborne Weather and Ground Mapping Pulsed Radars, 18 August 1983.</w:t>
      </w:r>
    </w:p>
  </w:footnote>
  <w:footnote w:id="15">
    <w:p w14:paraId="29F4167F" w14:textId="77777777" w:rsidR="0097376B" w:rsidRPr="00D17FB1" w:rsidRDefault="0097376B" w:rsidP="004C7D4D">
      <w:pPr>
        <w:pStyle w:val="FootnoteText"/>
        <w:rPr>
          <w:lang w:val="en-US"/>
        </w:rPr>
      </w:pPr>
      <w:r w:rsidRPr="00FB2D8E">
        <w:rPr>
          <w:rStyle w:val="FootnoteReference"/>
        </w:rPr>
        <w:footnoteRef/>
      </w:r>
      <w:r>
        <w:tab/>
      </w:r>
      <w:r w:rsidRPr="00FB2D8E">
        <w:rPr>
          <w:szCs w:val="24"/>
        </w:rPr>
        <w:t>Department of Transportation, Federal Aviation Administration, Aircraft Certification Service, Washington DC, Technical Standard Order TSO-C212, Air-to-Air Radar (ATAR) for Traffic Surveillance, 22, September 2017.</w:t>
      </w:r>
    </w:p>
  </w:footnote>
  <w:footnote w:id="16">
    <w:p w14:paraId="140FD9E9" w14:textId="5F8A987F" w:rsidR="0097376B" w:rsidRPr="00C8453F" w:rsidRDefault="0097376B" w:rsidP="004C7D4D">
      <w:pPr>
        <w:pStyle w:val="FootnoteText"/>
        <w:rPr>
          <w:lang w:val="en-US"/>
        </w:rPr>
      </w:pPr>
      <w:r w:rsidRPr="00FB2D8E">
        <w:rPr>
          <w:rStyle w:val="FootnoteReference"/>
        </w:rPr>
        <w:footnoteRef/>
      </w:r>
      <w:r>
        <w:tab/>
      </w:r>
      <w:r w:rsidRPr="00FB2D8E">
        <w:rPr>
          <w:szCs w:val="24"/>
        </w:rPr>
        <w:t>Department of Transportation, Federal Aviation Administration, Aircraft Certification Service, Washington DC, Technical Standard Order TSO-C65aTSO-C65a, Airborne Doppler Radar Ground Speed and/or Drift Angle Measuring Equipment (for Air Carrier Aircraft), 18 August 1983. Note:</w:t>
      </w:r>
      <w:r>
        <w:rPr>
          <w:szCs w:val="24"/>
        </w:rPr>
        <w:t> </w:t>
      </w:r>
      <w:r w:rsidRPr="00FB2D8E">
        <w:rPr>
          <w:szCs w:val="24"/>
        </w:rPr>
        <w:t>This TSO has been cancelled. Equipment that has be</w:t>
      </w:r>
      <w:r w:rsidRPr="006D0E44">
        <w:rPr>
          <w:szCs w:val="24"/>
        </w:rPr>
        <w:t>en previously approved under this TSO may continue to be produced and installed on aircraft.</w:t>
      </w:r>
    </w:p>
  </w:footnote>
  <w:footnote w:id="17">
    <w:p w14:paraId="3F278CF9" w14:textId="600EFE15" w:rsidR="0097376B" w:rsidRPr="006D0E44" w:rsidRDefault="0097376B" w:rsidP="004C7D4D">
      <w:pPr>
        <w:pStyle w:val="FootnoteText"/>
        <w:rPr>
          <w:lang w:val="en-US"/>
        </w:rPr>
      </w:pPr>
      <w:r w:rsidRPr="006D0E44">
        <w:rPr>
          <w:rStyle w:val="FootnoteReference"/>
        </w:rPr>
        <w:footnoteRef/>
      </w:r>
      <w:r>
        <w:tab/>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18">
    <w:p w14:paraId="6B57F150" w14:textId="19F6E9ED" w:rsidR="0097376B" w:rsidRPr="00A05599" w:rsidRDefault="0097376B" w:rsidP="00A05599">
      <w:pPr>
        <w:pStyle w:val="FootnoteText"/>
      </w:pPr>
      <w:r w:rsidRPr="00A05599">
        <w:rPr>
          <w:rStyle w:val="FootnoteReference"/>
        </w:rPr>
        <w:footnoteRef/>
      </w:r>
      <w:r>
        <w:tab/>
      </w:r>
      <w:r w:rsidRPr="00A05599">
        <w:t>Department of Transportation, Federal Aviation Administration, Aircraft Certification Service, Washington DC, Technical Standard Order TSO-C65a, Airborne Doppler Radar Ground Speed and/or Drift Angle Measuring Equipment (for Air Carrier Aircraft), 18 August 1983.</w:t>
      </w:r>
    </w:p>
  </w:footnote>
  <w:footnote w:id="19">
    <w:p w14:paraId="27D1877F" w14:textId="5D1A5ECB" w:rsidR="0097376B" w:rsidRPr="009B3E74" w:rsidRDefault="0097376B" w:rsidP="004C7D4D">
      <w:pPr>
        <w:pStyle w:val="FootnoteText"/>
        <w:rPr>
          <w:lang w:val="en-US"/>
        </w:rPr>
      </w:pPr>
      <w:r w:rsidRPr="006D0E44">
        <w:rPr>
          <w:rStyle w:val="FootnoteReference"/>
        </w:rPr>
        <w:footnoteRef/>
      </w:r>
      <w:r>
        <w:rPr>
          <w:szCs w:val="24"/>
        </w:rPr>
        <w:tab/>
      </w:r>
      <w:r w:rsidRPr="006D0E44">
        <w:rPr>
          <w:szCs w:val="24"/>
        </w:rPr>
        <w:t>Department of Transportation, Federal Aviation Administration, Aircraft Certification Service, Washington DC, Technical Standard Order TSO-C212, Air-to-Air Radar (ATAR) for Traffic Surveillance, 22, September 2017.</w:t>
      </w:r>
    </w:p>
  </w:footnote>
  <w:footnote w:id="20">
    <w:p w14:paraId="2C47C950" w14:textId="77777777" w:rsidR="0097376B" w:rsidRPr="00AA0DD9" w:rsidRDefault="0097376B" w:rsidP="004C7D4D">
      <w:pPr>
        <w:pStyle w:val="FootnoteText"/>
        <w:keepLines w:val="0"/>
      </w:pPr>
      <w:r>
        <w:rPr>
          <w:rStyle w:val="FootnoteReference"/>
        </w:rPr>
        <w:t>*</w:t>
      </w:r>
      <w:r>
        <w:t xml:space="preserve"> </w:t>
      </w:r>
      <w:r>
        <w:tab/>
      </w:r>
      <w:r w:rsidRPr="00DC54F9">
        <w:rPr>
          <w:i/>
          <w:iCs/>
        </w:rPr>
        <w:t>Note</w:t>
      </w:r>
      <w:r w:rsidRPr="00DC54F9">
        <w:rPr>
          <w:i/>
          <w:iCs/>
          <w:lang w:val="en-AU"/>
        </w:rPr>
        <w:t xml:space="preserve"> by</w:t>
      </w:r>
      <w:r>
        <w:rPr>
          <w:i/>
          <w:iCs/>
          <w:lang w:val="en-AU"/>
        </w:rPr>
        <w:t xml:space="preserve"> the Secretariat:</w:t>
      </w:r>
      <w:r>
        <w:rPr>
          <w:lang w:val="en-AU"/>
        </w:rPr>
        <w:t>  This Resolution was revised by WRC-12.</w:t>
      </w:r>
    </w:p>
  </w:footnote>
  <w:footnote w:id="21">
    <w:p w14:paraId="5902C20D" w14:textId="77777777" w:rsidR="0097376B" w:rsidRPr="00485C6C" w:rsidRDefault="0097376B" w:rsidP="004C7D4D">
      <w:pPr>
        <w:pStyle w:val="FootnoteText"/>
        <w:rPr>
          <w:highlight w:val="cyan"/>
          <w:lang w:val="en-US"/>
        </w:rPr>
      </w:pPr>
      <w:r w:rsidRPr="002343F9">
        <w:rPr>
          <w:rStyle w:val="FootnoteReference"/>
        </w:rPr>
        <w:footnoteRef/>
      </w:r>
      <w:r w:rsidRPr="002343F9">
        <w:t xml:space="preserve"> </w:t>
      </w:r>
      <w:r w:rsidRPr="002343F9">
        <w:rPr>
          <w:szCs w:val="24"/>
        </w:rPr>
        <w:t>Department of Transportation, Federal Aviation Administration, Aircraft Certification Service, Washington DC, Technical Standard Order TSO-C212, Air-to-Air Radar (ATAR) for Traffic Surveillance, 22, September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FCC1" w14:textId="41F5C377" w:rsidR="0097376B" w:rsidRDefault="0097376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C10245">
      <w:rPr>
        <w:rStyle w:val="PageNumber"/>
        <w:noProof/>
      </w:rPr>
      <w:t>35</w:t>
    </w:r>
    <w:r>
      <w:rPr>
        <w:rStyle w:val="PageNumber"/>
      </w:rPr>
      <w:fldChar w:fldCharType="end"/>
    </w:r>
    <w:r>
      <w:rPr>
        <w:rStyle w:val="PageNumber"/>
      </w:rPr>
      <w:t xml:space="preserve"> -</w:t>
    </w:r>
  </w:p>
  <w:p w14:paraId="4E077385" w14:textId="34C7E5B8" w:rsidR="0097376B" w:rsidRDefault="0097376B">
    <w:pPr>
      <w:pStyle w:val="Header"/>
      <w:rPr>
        <w:lang w:val="en-US"/>
      </w:rPr>
    </w:pPr>
    <w:r>
      <w:rPr>
        <w:lang w:val="en-US"/>
      </w:rPr>
      <w:t>5B/225 (Annex 33)-E</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hman, Mohammed (FAA)">
    <w15:presenceInfo w15:providerId="AD" w15:userId="S-1-5-21-3215564045-1863808890-1157122868-2340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CH" w:vendorID="64" w:dllVersion="0" w:nlCheck="1" w:checkStyle="0"/>
  <w:activeWritingStyle w:appName="MSWord" w:lang="en-AU"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758"/>
    <w:rsid w:val="000069D4"/>
    <w:rsid w:val="000174AD"/>
    <w:rsid w:val="000319E1"/>
    <w:rsid w:val="000356AB"/>
    <w:rsid w:val="00047A1D"/>
    <w:rsid w:val="000604B9"/>
    <w:rsid w:val="00085628"/>
    <w:rsid w:val="000A7D55"/>
    <w:rsid w:val="000C12C8"/>
    <w:rsid w:val="000C2E8E"/>
    <w:rsid w:val="000D5700"/>
    <w:rsid w:val="000E0E7C"/>
    <w:rsid w:val="000F1B4B"/>
    <w:rsid w:val="0012744F"/>
    <w:rsid w:val="00131178"/>
    <w:rsid w:val="00156F66"/>
    <w:rsid w:val="00163271"/>
    <w:rsid w:val="001717B1"/>
    <w:rsid w:val="00172122"/>
    <w:rsid w:val="00182528"/>
    <w:rsid w:val="0018500B"/>
    <w:rsid w:val="00196A19"/>
    <w:rsid w:val="001A3074"/>
    <w:rsid w:val="001C0CF5"/>
    <w:rsid w:val="001E74CE"/>
    <w:rsid w:val="002010F2"/>
    <w:rsid w:val="00202DC1"/>
    <w:rsid w:val="002116EE"/>
    <w:rsid w:val="002309D8"/>
    <w:rsid w:val="00292C59"/>
    <w:rsid w:val="002A7FE2"/>
    <w:rsid w:val="002B0BE3"/>
    <w:rsid w:val="002C0722"/>
    <w:rsid w:val="002D0BF7"/>
    <w:rsid w:val="002E1B4F"/>
    <w:rsid w:val="002E71D7"/>
    <w:rsid w:val="002F2E67"/>
    <w:rsid w:val="002F7CB3"/>
    <w:rsid w:val="00315546"/>
    <w:rsid w:val="00330567"/>
    <w:rsid w:val="003753F0"/>
    <w:rsid w:val="00386A9D"/>
    <w:rsid w:val="00391081"/>
    <w:rsid w:val="003B2789"/>
    <w:rsid w:val="003C13CE"/>
    <w:rsid w:val="003C5317"/>
    <w:rsid w:val="003C697E"/>
    <w:rsid w:val="003E2518"/>
    <w:rsid w:val="003E3933"/>
    <w:rsid w:val="003E7CEF"/>
    <w:rsid w:val="003F0D77"/>
    <w:rsid w:val="003F119A"/>
    <w:rsid w:val="003F1B78"/>
    <w:rsid w:val="003F4C7E"/>
    <w:rsid w:val="00403135"/>
    <w:rsid w:val="00480B99"/>
    <w:rsid w:val="004A0D69"/>
    <w:rsid w:val="004A169A"/>
    <w:rsid w:val="004B1EF7"/>
    <w:rsid w:val="004B3FAD"/>
    <w:rsid w:val="004C5749"/>
    <w:rsid w:val="004C7D4D"/>
    <w:rsid w:val="00501DCA"/>
    <w:rsid w:val="00513A47"/>
    <w:rsid w:val="00525994"/>
    <w:rsid w:val="005408DF"/>
    <w:rsid w:val="00573344"/>
    <w:rsid w:val="00583F9B"/>
    <w:rsid w:val="005B0D29"/>
    <w:rsid w:val="005E5C10"/>
    <w:rsid w:val="005F2C78"/>
    <w:rsid w:val="006144E4"/>
    <w:rsid w:val="00650299"/>
    <w:rsid w:val="00655DDA"/>
    <w:rsid w:val="00655FC5"/>
    <w:rsid w:val="00675902"/>
    <w:rsid w:val="006C4F19"/>
    <w:rsid w:val="006E4962"/>
    <w:rsid w:val="007424FF"/>
    <w:rsid w:val="007466F2"/>
    <w:rsid w:val="00767EEF"/>
    <w:rsid w:val="00795317"/>
    <w:rsid w:val="007A0912"/>
    <w:rsid w:val="007A2D6D"/>
    <w:rsid w:val="007E3014"/>
    <w:rsid w:val="0080538C"/>
    <w:rsid w:val="008148A8"/>
    <w:rsid w:val="00814E0A"/>
    <w:rsid w:val="00822581"/>
    <w:rsid w:val="008309DD"/>
    <w:rsid w:val="0083227A"/>
    <w:rsid w:val="00833C1F"/>
    <w:rsid w:val="008374F7"/>
    <w:rsid w:val="00863ACE"/>
    <w:rsid w:val="00866900"/>
    <w:rsid w:val="0087093D"/>
    <w:rsid w:val="00876A8A"/>
    <w:rsid w:val="00881BA1"/>
    <w:rsid w:val="00884C73"/>
    <w:rsid w:val="008C2302"/>
    <w:rsid w:val="008C26B8"/>
    <w:rsid w:val="008C46A9"/>
    <w:rsid w:val="008D0AAB"/>
    <w:rsid w:val="008F208F"/>
    <w:rsid w:val="00905EF3"/>
    <w:rsid w:val="00967412"/>
    <w:rsid w:val="00971DEF"/>
    <w:rsid w:val="0097376B"/>
    <w:rsid w:val="00982084"/>
    <w:rsid w:val="00995963"/>
    <w:rsid w:val="009A3D29"/>
    <w:rsid w:val="009B61EB"/>
    <w:rsid w:val="009C2064"/>
    <w:rsid w:val="009D1697"/>
    <w:rsid w:val="009E166C"/>
    <w:rsid w:val="009E5799"/>
    <w:rsid w:val="009F3A46"/>
    <w:rsid w:val="009F6520"/>
    <w:rsid w:val="009F66CC"/>
    <w:rsid w:val="00A014F8"/>
    <w:rsid w:val="00A05599"/>
    <w:rsid w:val="00A07758"/>
    <w:rsid w:val="00A5173C"/>
    <w:rsid w:val="00A61AEF"/>
    <w:rsid w:val="00A67A88"/>
    <w:rsid w:val="00A76461"/>
    <w:rsid w:val="00A83224"/>
    <w:rsid w:val="00A8378B"/>
    <w:rsid w:val="00AA78FC"/>
    <w:rsid w:val="00AC172A"/>
    <w:rsid w:val="00AD2345"/>
    <w:rsid w:val="00AF173A"/>
    <w:rsid w:val="00B066A4"/>
    <w:rsid w:val="00B07A13"/>
    <w:rsid w:val="00B21AE2"/>
    <w:rsid w:val="00B40999"/>
    <w:rsid w:val="00B4279B"/>
    <w:rsid w:val="00B45FC9"/>
    <w:rsid w:val="00B613EF"/>
    <w:rsid w:val="00B663FC"/>
    <w:rsid w:val="00B76F35"/>
    <w:rsid w:val="00B81138"/>
    <w:rsid w:val="00BC7CCF"/>
    <w:rsid w:val="00BE470B"/>
    <w:rsid w:val="00BF4E1B"/>
    <w:rsid w:val="00C10245"/>
    <w:rsid w:val="00C23AE1"/>
    <w:rsid w:val="00C249EA"/>
    <w:rsid w:val="00C57A91"/>
    <w:rsid w:val="00CA6AB3"/>
    <w:rsid w:val="00CC01C2"/>
    <w:rsid w:val="00CF21F2"/>
    <w:rsid w:val="00CF2FCB"/>
    <w:rsid w:val="00D0149F"/>
    <w:rsid w:val="00D02712"/>
    <w:rsid w:val="00D046A7"/>
    <w:rsid w:val="00D13012"/>
    <w:rsid w:val="00D214D0"/>
    <w:rsid w:val="00D6546B"/>
    <w:rsid w:val="00D7649F"/>
    <w:rsid w:val="00DB178B"/>
    <w:rsid w:val="00DC17D3"/>
    <w:rsid w:val="00DD4BED"/>
    <w:rsid w:val="00DE39F0"/>
    <w:rsid w:val="00DF0AF3"/>
    <w:rsid w:val="00DF7E9F"/>
    <w:rsid w:val="00E050F1"/>
    <w:rsid w:val="00E27D7E"/>
    <w:rsid w:val="00E42E13"/>
    <w:rsid w:val="00E56D5C"/>
    <w:rsid w:val="00E6257C"/>
    <w:rsid w:val="00E63C59"/>
    <w:rsid w:val="00ED7D06"/>
    <w:rsid w:val="00EE76EC"/>
    <w:rsid w:val="00F02335"/>
    <w:rsid w:val="00F067ED"/>
    <w:rsid w:val="00F24A74"/>
    <w:rsid w:val="00F25662"/>
    <w:rsid w:val="00F33E26"/>
    <w:rsid w:val="00F75ECE"/>
    <w:rsid w:val="00F8403A"/>
    <w:rsid w:val="00F9770A"/>
    <w:rsid w:val="00FA124A"/>
    <w:rsid w:val="00FC08DD"/>
    <w:rsid w:val="00FC2316"/>
    <w:rsid w:val="00FC2CFD"/>
    <w:rsid w:val="00FD161E"/>
    <w:rsid w:val="00FD6700"/>
    <w:rsid w:val="00FE4274"/>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876B45"/>
  <w15:docId w15:val="{05ED8FFB-A8C7-4FAC-837E-3076B955B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767EEF"/>
    <w:pPr>
      <w:spacing w:after="120"/>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F75ECE"/>
    <w:pPr>
      <w:tabs>
        <w:tab w:val="left" w:pos="284"/>
      </w:tabs>
      <w:spacing w:before="80"/>
    </w:pPr>
    <w:rPr>
      <w:sz w:val="22"/>
    </w:r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next w:val="Normal"/>
    <w:qFormat/>
    <w:rsid w:val="00403135"/>
    <w:pPr>
      <w:tabs>
        <w:tab w:val="clear" w:pos="1134"/>
        <w:tab w:val="clear" w:pos="1871"/>
        <w:tab w:val="clear" w:pos="2268"/>
      </w:tabs>
      <w:overflowPunct/>
      <w:autoSpaceDE/>
      <w:autoSpaceDN/>
      <w:adjustRightInd/>
      <w:textAlignment w:val="auto"/>
    </w:pPr>
    <w:rPr>
      <w:lang w:val="en-GB" w:eastAsia="zh-CN"/>
    </w:rPr>
  </w:style>
  <w:style w:type="paragraph" w:customStyle="1" w:styleId="Tablefin">
    <w:name w:val="Table_fin"/>
    <w:basedOn w:val="Normalaftertitle"/>
    <w:rsid w:val="00EE76EC"/>
    <w:pPr>
      <w:tabs>
        <w:tab w:val="clear" w:pos="1134"/>
        <w:tab w:val="clear" w:pos="1871"/>
        <w:tab w:val="clear" w:pos="2268"/>
      </w:tabs>
      <w:spacing w:before="0"/>
    </w:pPr>
    <w:rPr>
      <w:sz w:val="20"/>
      <w:lang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paragraph" w:styleId="Signature">
    <w:name w:val="Signature"/>
    <w:basedOn w:val="Normal"/>
    <w:link w:val="SignatureChar"/>
    <w:unhideWhenUsed/>
    <w:rsid w:val="00655DDA"/>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655DDA"/>
    <w:rPr>
      <w:rFonts w:ascii="Times New Roman" w:hAnsi="Times New Roman"/>
      <w:sz w:val="24"/>
      <w:lang w:val="en-GB" w:eastAsia="en-US"/>
    </w:rPr>
  </w:style>
  <w:style w:type="character" w:styleId="Hyperlink">
    <w:name w:val="Hyperlink"/>
    <w:basedOn w:val="DefaultParagraphFont"/>
    <w:uiPriority w:val="99"/>
    <w:unhideWhenUsed/>
    <w:qFormat/>
    <w:rsid w:val="00A07758"/>
    <w:rPr>
      <w:color w:val="0000FF" w:themeColor="hyperlink"/>
      <w:u w:val="single"/>
    </w:rPr>
  </w:style>
  <w:style w:type="character" w:customStyle="1" w:styleId="UnresolvedMention">
    <w:name w:val="Unresolved Mention"/>
    <w:basedOn w:val="DefaultParagraphFont"/>
    <w:uiPriority w:val="99"/>
    <w:semiHidden/>
    <w:unhideWhenUsed/>
    <w:rsid w:val="00A07758"/>
    <w:rPr>
      <w:color w:val="605E5C"/>
      <w:shd w:val="clear" w:color="auto" w:fill="E1DFDD"/>
    </w:rPr>
  </w:style>
  <w:style w:type="character" w:customStyle="1" w:styleId="Heading4Char">
    <w:name w:val="Heading 4 Char"/>
    <w:basedOn w:val="DefaultParagraphFont"/>
    <w:link w:val="Heading4"/>
    <w:rsid w:val="00767EEF"/>
    <w:rPr>
      <w:rFonts w:ascii="Times New Roman" w:hAnsi="Times New Roman"/>
      <w:b/>
      <w:sz w:val="24"/>
      <w:lang w:val="en-GB" w:eastAsia="en-US"/>
    </w:rPr>
  </w:style>
  <w:style w:type="character" w:customStyle="1" w:styleId="enumlev1Char">
    <w:name w:val="enumlev1 Char"/>
    <w:basedOn w:val="DefaultParagraphFont"/>
    <w:link w:val="enumlev1"/>
    <w:locked/>
    <w:rsid w:val="00A07758"/>
    <w:rPr>
      <w:rFonts w:ascii="Times New Roman" w:hAnsi="Times New Roman"/>
      <w:sz w:val="24"/>
      <w:lang w:val="en-GB" w:eastAsia="en-US"/>
    </w:rPr>
  </w:style>
  <w:style w:type="character" w:customStyle="1" w:styleId="NoteChar">
    <w:name w:val="Note Char"/>
    <w:basedOn w:val="DefaultParagraphFont"/>
    <w:link w:val="Note"/>
    <w:locked/>
    <w:rsid w:val="00A07758"/>
    <w:rPr>
      <w:rFonts w:ascii="Times New Roman" w:hAnsi="Times New Roman"/>
      <w:sz w:val="22"/>
      <w:lang w:val="en-GB" w:eastAsia="en-US"/>
    </w:rPr>
  </w:style>
  <w:style w:type="character" w:customStyle="1" w:styleId="TableheadChar">
    <w:name w:val="Table_head Char"/>
    <w:basedOn w:val="DefaultParagraphFont"/>
    <w:link w:val="Tablehead"/>
    <w:locked/>
    <w:rsid w:val="00A07758"/>
    <w:rPr>
      <w:rFonts w:ascii="Times New Roman Bold" w:hAnsi="Times New Roman Bold" w:cs="Times New Roman Bold"/>
      <w:b/>
      <w:lang w:val="en-GB" w:eastAsia="en-US"/>
    </w:rPr>
  </w:style>
  <w:style w:type="character" w:customStyle="1" w:styleId="BalloonTextChar">
    <w:name w:val="Balloon Text Char"/>
    <w:basedOn w:val="DefaultParagraphFont"/>
    <w:link w:val="BalloonText"/>
    <w:semiHidden/>
    <w:rsid w:val="00A07758"/>
    <w:rPr>
      <w:rFonts w:ascii="Segoe UI" w:hAnsi="Segoe UI" w:cs="Segoe UI"/>
      <w:sz w:val="18"/>
      <w:szCs w:val="18"/>
      <w:lang w:val="en-GB" w:eastAsia="en-US"/>
    </w:rPr>
  </w:style>
  <w:style w:type="paragraph" w:styleId="BalloonText">
    <w:name w:val="Balloon Text"/>
    <w:basedOn w:val="Normal"/>
    <w:link w:val="BalloonTextChar"/>
    <w:semiHidden/>
    <w:unhideWhenUsed/>
    <w:rsid w:val="00A07758"/>
    <w:pPr>
      <w:spacing w:before="0"/>
    </w:pPr>
    <w:rPr>
      <w:rFonts w:ascii="Segoe UI" w:hAnsi="Segoe UI" w:cs="Segoe UI"/>
      <w:sz w:val="18"/>
      <w:szCs w:val="18"/>
    </w:rPr>
  </w:style>
  <w:style w:type="character" w:customStyle="1" w:styleId="BalloonTextChar1">
    <w:name w:val="Balloon Text Char1"/>
    <w:basedOn w:val="DefaultParagraphFont"/>
    <w:semiHidden/>
    <w:rsid w:val="00A07758"/>
    <w:rPr>
      <w:rFonts w:ascii="Segoe UI" w:hAnsi="Segoe UI" w:cs="Segoe UI"/>
      <w:sz w:val="18"/>
      <w:szCs w:val="18"/>
      <w:lang w:val="en-GB" w:eastAsia="en-US"/>
    </w:rPr>
  </w:style>
  <w:style w:type="character" w:customStyle="1" w:styleId="BodyTextIndentChar">
    <w:name w:val="Body Text Indent Char"/>
    <w:basedOn w:val="DefaultParagraphFont"/>
    <w:link w:val="BodyTextIndent"/>
    <w:semiHidden/>
    <w:rsid w:val="00A07758"/>
    <w:rPr>
      <w:sz w:val="24"/>
      <w:lang w:val="en-GB" w:eastAsia="en-US"/>
    </w:rPr>
  </w:style>
  <w:style w:type="paragraph" w:styleId="BodyTextIndent">
    <w:name w:val="Body Text Indent"/>
    <w:basedOn w:val="Normal"/>
    <w:link w:val="BodyTextIndentChar"/>
    <w:semiHidden/>
    <w:unhideWhenUsed/>
    <w:rsid w:val="00A07758"/>
    <w:pPr>
      <w:tabs>
        <w:tab w:val="clear" w:pos="1134"/>
        <w:tab w:val="clear" w:pos="1871"/>
        <w:tab w:val="clear" w:pos="2268"/>
        <w:tab w:val="left" w:pos="794"/>
        <w:tab w:val="left" w:pos="1191"/>
        <w:tab w:val="left" w:pos="1588"/>
        <w:tab w:val="left" w:pos="1985"/>
      </w:tabs>
      <w:spacing w:after="120"/>
      <w:ind w:left="360"/>
      <w:textAlignment w:val="auto"/>
    </w:pPr>
    <w:rPr>
      <w:rFonts w:ascii="CG Times" w:hAnsi="CG Times"/>
    </w:rPr>
  </w:style>
  <w:style w:type="character" w:customStyle="1" w:styleId="BodyTextIndentChar1">
    <w:name w:val="Body Text Indent Char1"/>
    <w:basedOn w:val="DefaultParagraphFont"/>
    <w:semiHidden/>
    <w:rsid w:val="00A07758"/>
    <w:rPr>
      <w:rFonts w:ascii="Times New Roman" w:hAnsi="Times New Roman"/>
      <w:sz w:val="24"/>
      <w:lang w:val="en-GB" w:eastAsia="en-US"/>
    </w:rPr>
  </w:style>
  <w:style w:type="character" w:customStyle="1" w:styleId="UnresolvedMention1">
    <w:name w:val="Unresolved Mention1"/>
    <w:basedOn w:val="DefaultParagraphFont"/>
    <w:uiPriority w:val="99"/>
    <w:semiHidden/>
    <w:unhideWhenUsed/>
    <w:rsid w:val="00A07758"/>
    <w:rPr>
      <w:color w:val="605E5C"/>
      <w:shd w:val="clear" w:color="auto" w:fill="E1DFDD"/>
    </w:rPr>
  </w:style>
  <w:style w:type="table" w:styleId="TableGrid">
    <w:name w:val="Table Grid"/>
    <w:basedOn w:val="TableNormal"/>
    <w:rsid w:val="00B21A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tu.int/rec/R-REC-M.2007/en"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rgl.faa.gov/Regulatory_and_Guidance_Library/rgTSO.nsf/0/3e13da064e29a5f586257a1b005889a8/$FILE/TSO-C87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49</TotalTime>
  <Pages>35</Pages>
  <Words>12745</Words>
  <Characters>72651</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Rahman, Mohammed (FAA)</cp:lastModifiedBy>
  <cp:revision>8</cp:revision>
  <cp:lastPrinted>2008-02-21T14:04:00Z</cp:lastPrinted>
  <dcterms:created xsi:type="dcterms:W3CDTF">2021-03-24T16:32:00Z</dcterms:created>
  <dcterms:modified xsi:type="dcterms:W3CDTF">2021-03-24T18:49:00Z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