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DC2262">
        <w:trPr>
          <w:trHeight w:val="566"/>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4113AB50"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Pr>
                <w:rFonts w:ascii="Times New Roman" w:hAnsi="Times New Roman" w:cs="Times New Roman"/>
                <w:sz w:val="24"/>
                <w:szCs w:val="24"/>
              </w:rPr>
              <w:t xml:space="preserve"> USWP5B-2</w:t>
            </w:r>
            <w:r w:rsidR="00250474">
              <w:rPr>
                <w:rFonts w:ascii="Times New Roman" w:hAnsi="Times New Roman" w:cs="Times New Roman"/>
                <w:sz w:val="24"/>
                <w:szCs w:val="24"/>
              </w:rPr>
              <w:t>6</w:t>
            </w:r>
            <w:r>
              <w:rPr>
                <w:rFonts w:ascii="Times New Roman" w:hAnsi="Times New Roman" w:cs="Times New Roman"/>
                <w:sz w:val="24"/>
                <w:szCs w:val="24"/>
              </w:rPr>
              <w:t>/</w:t>
            </w:r>
            <w:del w:id="0" w:author="TK1" w:date="2021-03-03T11:57:00Z">
              <w:r w:rsidDel="00F94BA2">
                <w:rPr>
                  <w:rFonts w:ascii="Times New Roman" w:hAnsi="Times New Roman" w:cs="Times New Roman"/>
                  <w:sz w:val="24"/>
                  <w:szCs w:val="24"/>
                </w:rPr>
                <w:delText>XX</w:delText>
              </w:r>
            </w:del>
            <w:ins w:id="1" w:author="TK1" w:date="2021-03-03T11:57:00Z">
              <w:r w:rsidR="00F94BA2">
                <w:rPr>
                  <w:rFonts w:ascii="Times New Roman" w:hAnsi="Times New Roman" w:cs="Times New Roman"/>
                  <w:sz w:val="24"/>
                  <w:szCs w:val="24"/>
                </w:rPr>
                <w:t>6</w:t>
              </w:r>
            </w:ins>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15002CA0"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Reference: </w:t>
            </w:r>
            <w:r>
              <w:rPr>
                <w:rFonts w:ascii="Times New Roman" w:hAnsi="Times New Roman" w:cs="Times New Roman"/>
                <w:sz w:val="24"/>
                <w:szCs w:val="24"/>
              </w:rPr>
              <w:t>WRC-23 AI 1.1</w:t>
            </w:r>
            <w:r w:rsidR="00250474">
              <w:rPr>
                <w:rFonts w:ascii="Times New Roman" w:hAnsi="Times New Roman" w:cs="Times New Roman"/>
                <w:sz w:val="24"/>
                <w:szCs w:val="24"/>
              </w:rPr>
              <w:t>; 5B/225; 5B/17</w:t>
            </w:r>
          </w:p>
        </w:tc>
        <w:tc>
          <w:tcPr>
            <w:tcW w:w="4930" w:type="dxa"/>
            <w:tcBorders>
              <w:top w:val="single" w:sz="4" w:space="0" w:color="auto"/>
              <w:left w:val="single" w:sz="4" w:space="0" w:color="auto"/>
              <w:bottom w:val="single" w:sz="4" w:space="0" w:color="auto"/>
              <w:right w:val="single" w:sz="4" w:space="0" w:color="auto"/>
            </w:tcBorders>
            <w:hideMark/>
          </w:tcPr>
          <w:p w14:paraId="585DE37B" w14:textId="01FD167A"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sidR="00250474">
              <w:rPr>
                <w:rFonts w:ascii="Times New Roman" w:hAnsi="Times New Roman" w:cs="Times New Roman"/>
                <w:bCs/>
                <w:sz w:val="24"/>
                <w:szCs w:val="24"/>
              </w:rPr>
              <w:t>1</w:t>
            </w:r>
            <w:r>
              <w:rPr>
                <w:rFonts w:ascii="Times New Roman" w:hAnsi="Times New Roman" w:cs="Times New Roman"/>
                <w:bCs/>
                <w:sz w:val="24"/>
                <w:szCs w:val="24"/>
              </w:rPr>
              <w:t xml:space="preserve"> </w:t>
            </w:r>
            <w:r w:rsidR="00250474">
              <w:rPr>
                <w:rFonts w:ascii="Times New Roman" w:hAnsi="Times New Roman" w:cs="Times New Roman"/>
                <w:bCs/>
                <w:sz w:val="24"/>
                <w:szCs w:val="24"/>
              </w:rPr>
              <w:t>February</w:t>
            </w:r>
            <w:r>
              <w:rPr>
                <w:rFonts w:ascii="Times New Roman" w:hAnsi="Times New Roman" w:cs="Times New Roman"/>
                <w:sz w:val="24"/>
                <w:szCs w:val="24"/>
              </w:rPr>
              <w:t xml:space="preserve"> 202</w:t>
            </w:r>
            <w:r w:rsidR="00250474">
              <w:rPr>
                <w:rFonts w:ascii="Times New Roman" w:hAnsi="Times New Roman" w:cs="Times New Roman"/>
                <w:sz w:val="24"/>
                <w:szCs w:val="24"/>
              </w:rPr>
              <w:t>1</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6E6BD689"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EC058F">
              <w:rPr>
                <w:rFonts w:ascii="Times New Roman" w:hAnsi="Times New Roman" w:cs="Times New Roman"/>
                <w:bCs/>
                <w:sz w:val="24"/>
                <w:szCs w:val="24"/>
              </w:rPr>
              <w:t xml:space="preserve">Proposed Reply Liaison Statement to WP 5D </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5A1906D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32EF7989" w14:textId="13E9F505" w:rsidR="00DC2262" w:rsidRDefault="00DC2262">
            <w:pPr>
              <w:spacing w:line="240" w:lineRule="auto"/>
              <w:jc w:val="left"/>
              <w:rPr>
                <w:rFonts w:ascii="Times New Roman" w:hAnsi="Times New Roman" w:cs="Times New Roman"/>
                <w:bCs/>
                <w:sz w:val="24"/>
                <w:szCs w:val="24"/>
              </w:rPr>
            </w:pPr>
          </w:p>
          <w:p w14:paraId="149C7E8F"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52B0009A" w14:textId="22924D62"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w:t>
            </w:r>
            <w:r w:rsidR="002579A1">
              <w:rPr>
                <w:rFonts w:ascii="Times New Roman" w:hAnsi="Times New Roman" w:cs="Times New Roman"/>
                <w:bCs/>
                <w:sz w:val="24"/>
                <w:szCs w:val="24"/>
              </w:rPr>
              <w:t>N</w:t>
            </w:r>
            <w:r>
              <w:rPr>
                <w:rFonts w:ascii="Times New Roman" w:hAnsi="Times New Roman" w:cs="Times New Roman"/>
                <w:bCs/>
                <w:sz w:val="24"/>
                <w:szCs w:val="24"/>
              </w:rPr>
              <w:t xml:space="preserve"> CIO</w:t>
            </w:r>
          </w:p>
          <w:p w14:paraId="4513E6D1" w14:textId="77777777" w:rsidR="00BD2968" w:rsidRDefault="00BD2968" w:rsidP="00BD2968">
            <w:pPr>
              <w:spacing w:line="240" w:lineRule="auto"/>
              <w:jc w:val="left"/>
              <w:rPr>
                <w:rFonts w:ascii="Times New Roman" w:hAnsi="Times New Roman" w:cs="Times New Roman"/>
                <w:bCs/>
                <w:sz w:val="24"/>
                <w:szCs w:val="24"/>
              </w:rPr>
            </w:pPr>
          </w:p>
          <w:p w14:paraId="278AB5B8"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0F6A2CDD" w14:textId="206091F2"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w:t>
            </w:r>
            <w:r w:rsidR="002579A1">
              <w:rPr>
                <w:rFonts w:ascii="Times New Roman" w:hAnsi="Times New Roman" w:cs="Times New Roman"/>
                <w:bCs/>
                <w:sz w:val="24"/>
                <w:szCs w:val="24"/>
              </w:rPr>
              <w:t>N</w:t>
            </w:r>
            <w:r>
              <w:rPr>
                <w:rFonts w:ascii="Times New Roman" w:hAnsi="Times New Roman" w:cs="Times New Roman"/>
                <w:bCs/>
                <w:sz w:val="24"/>
                <w:szCs w:val="24"/>
              </w:rPr>
              <w:t xml:space="preserve"> CIO</w:t>
            </w: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765006B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9B6B64">
              <w:rPr>
                <w:rFonts w:ascii="Times New Roman" w:hAnsi="Times New Roman" w:cs="Times New Roman"/>
                <w:bCs/>
                <w:sz w:val="24"/>
                <w:szCs w:val="28"/>
              </w:rPr>
              <w:t>571-521-9295</w:t>
            </w:r>
          </w:p>
          <w:p w14:paraId="7055D12A" w14:textId="54984E0E"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fumie.wingo@navy.mil </w:t>
            </w:r>
          </w:p>
          <w:p w14:paraId="27461E63" w14:textId="77777777" w:rsidR="00DC2262" w:rsidRDefault="00DC2262">
            <w:pPr>
              <w:spacing w:line="240" w:lineRule="auto"/>
              <w:jc w:val="left"/>
              <w:rPr>
                <w:rFonts w:ascii="Times New Roman" w:hAnsi="Times New Roman" w:cs="Times New Roman"/>
                <w:bCs/>
                <w:sz w:val="24"/>
                <w:szCs w:val="24"/>
              </w:rPr>
            </w:pPr>
          </w:p>
          <w:p w14:paraId="3CE95FF4"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6012EB3B"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taylor.king@aces-inc.com </w:t>
            </w:r>
          </w:p>
          <w:p w14:paraId="50D71D3C" w14:textId="77777777" w:rsidR="00BD2968" w:rsidRDefault="00BD2968" w:rsidP="00BD2968">
            <w:pPr>
              <w:spacing w:line="240" w:lineRule="auto"/>
              <w:jc w:val="left"/>
              <w:rPr>
                <w:rFonts w:ascii="Times New Roman" w:hAnsi="Times New Roman" w:cs="Times New Roman"/>
                <w:b/>
                <w:sz w:val="24"/>
                <w:szCs w:val="24"/>
              </w:rPr>
            </w:pPr>
          </w:p>
          <w:p w14:paraId="678968BA"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571-521-9295</w:t>
            </w:r>
          </w:p>
          <w:p w14:paraId="1D8390EC"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carmelo.rivera@aces-inc.com </w:t>
            </w:r>
          </w:p>
          <w:p w14:paraId="5B5B700B" w14:textId="77777777" w:rsidR="00BD2968" w:rsidRDefault="00BD2968" w:rsidP="00BD2968">
            <w:pPr>
              <w:spacing w:line="240" w:lineRule="auto"/>
              <w:jc w:val="left"/>
              <w:rPr>
                <w:rFonts w:ascii="Times New Roman" w:hAnsi="Times New Roman" w:cs="Times New Roman"/>
                <w:b/>
                <w:sz w:val="24"/>
                <w:szCs w:val="24"/>
              </w:rPr>
            </w:pPr>
          </w:p>
          <w:p w14:paraId="78A521E9" w14:textId="141F228A" w:rsidR="00DC2262" w:rsidRDefault="00DC2262" w:rsidP="00BD2968">
            <w:pPr>
              <w:spacing w:line="240" w:lineRule="auto"/>
              <w:jc w:val="left"/>
              <w:rPr>
                <w:rFonts w:ascii="Times New Roman" w:hAnsi="Times New Roman" w:cs="Times New Roman"/>
                <w:b/>
                <w:sz w:val="24"/>
                <w:szCs w:val="24"/>
              </w:rPr>
            </w:pP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14C113D0"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 xml:space="preserve">The purpose of this document is to propose a </w:t>
            </w:r>
            <w:r w:rsidR="00EC058F">
              <w:rPr>
                <w:rFonts w:ascii="Times New Roman" w:hAnsi="Times New Roman" w:cs="Times New Roman"/>
                <w:bCs/>
                <w:sz w:val="24"/>
                <w:szCs w:val="24"/>
              </w:rPr>
              <w:t xml:space="preserve">Liaison Statement to WP 5D regarding system characteristics for AI </w:t>
            </w:r>
            <w:r w:rsidR="00250474">
              <w:rPr>
                <w:rFonts w:ascii="Times New Roman" w:hAnsi="Times New Roman" w:cs="Times New Roman"/>
                <w:bCs/>
                <w:sz w:val="24"/>
                <w:szCs w:val="24"/>
              </w:rPr>
              <w:t>1.1.</w:t>
            </w:r>
          </w:p>
          <w:p w14:paraId="2F5B0CF3" w14:textId="77777777" w:rsidR="00DC2262" w:rsidRDefault="00DC2262">
            <w:pPr>
              <w:spacing w:line="240" w:lineRule="auto"/>
              <w:jc w:val="left"/>
              <w:rPr>
                <w:rFonts w:ascii="Times New Roman" w:hAnsi="Times New Roman" w:cs="Times New Roman"/>
                <w:sz w:val="24"/>
                <w:szCs w:val="24"/>
              </w:rPr>
            </w:pP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2596383F" w14:textId="7534D2E4" w:rsidR="002C5E4D" w:rsidRDefault="00DC2262" w:rsidP="002C5E4D">
            <w:pPr>
              <w:spacing w:line="240" w:lineRule="auto"/>
              <w:jc w:val="left"/>
              <w:rPr>
                <w:rFonts w:ascii="Times New Roman" w:hAnsi="Times New Roman" w:cs="Times New Roman"/>
                <w:sz w:val="24"/>
                <w:szCs w:val="24"/>
              </w:rPr>
            </w:pPr>
            <w:r>
              <w:rPr>
                <w:rFonts w:ascii="Times New Roman" w:hAnsi="Times New Roman" w:cs="Times New Roman"/>
                <w:b/>
                <w:sz w:val="24"/>
                <w:szCs w:val="24"/>
              </w:rPr>
              <w:t xml:space="preserve">Abstract: </w:t>
            </w:r>
            <w:r w:rsidR="00BD2968">
              <w:rPr>
                <w:rFonts w:ascii="Times New Roman" w:hAnsi="Times New Roman" w:cs="Times New Roman"/>
                <w:bCs/>
                <w:sz w:val="24"/>
                <w:szCs w:val="24"/>
              </w:rPr>
              <w:t xml:space="preserve">In document 5B/17 </w:t>
            </w:r>
            <w:r w:rsidR="00EC058F">
              <w:rPr>
                <w:rFonts w:ascii="Times New Roman" w:hAnsi="Times New Roman" w:cs="Times New Roman"/>
                <w:bCs/>
                <w:sz w:val="24"/>
                <w:szCs w:val="24"/>
              </w:rPr>
              <w:t xml:space="preserve">WP 5D called for aeronautical </w:t>
            </w:r>
            <w:r w:rsidR="00BD2968">
              <w:rPr>
                <w:rFonts w:ascii="Times New Roman" w:hAnsi="Times New Roman" w:cs="Times New Roman"/>
                <w:bCs/>
                <w:sz w:val="24"/>
                <w:szCs w:val="24"/>
              </w:rPr>
              <w:t xml:space="preserve">mobile service </w:t>
            </w:r>
            <w:r w:rsidR="00EC058F">
              <w:rPr>
                <w:rFonts w:ascii="Times New Roman" w:hAnsi="Times New Roman" w:cs="Times New Roman"/>
                <w:bCs/>
                <w:sz w:val="24"/>
                <w:szCs w:val="24"/>
              </w:rPr>
              <w:t xml:space="preserve">and maritime </w:t>
            </w:r>
            <w:r w:rsidR="00BD2968">
              <w:rPr>
                <w:rFonts w:ascii="Times New Roman" w:hAnsi="Times New Roman" w:cs="Times New Roman"/>
                <w:bCs/>
                <w:sz w:val="24"/>
                <w:szCs w:val="24"/>
              </w:rPr>
              <w:t xml:space="preserve">mobile service </w:t>
            </w:r>
            <w:r w:rsidR="00EC058F">
              <w:rPr>
                <w:rFonts w:ascii="Times New Roman" w:hAnsi="Times New Roman" w:cs="Times New Roman"/>
                <w:bCs/>
                <w:sz w:val="24"/>
                <w:szCs w:val="24"/>
              </w:rPr>
              <w:t xml:space="preserve">characteristics to be used in studies for Agenda Item 1.1. During the previous </w:t>
            </w:r>
            <w:r w:rsidR="00250474">
              <w:rPr>
                <w:rFonts w:ascii="Times New Roman" w:hAnsi="Times New Roman" w:cs="Times New Roman"/>
                <w:bCs/>
                <w:sz w:val="24"/>
                <w:szCs w:val="24"/>
              </w:rPr>
              <w:t xml:space="preserve">two </w:t>
            </w:r>
            <w:r w:rsidR="00EC058F">
              <w:rPr>
                <w:rFonts w:ascii="Times New Roman" w:hAnsi="Times New Roman" w:cs="Times New Roman"/>
                <w:bCs/>
                <w:sz w:val="24"/>
                <w:szCs w:val="24"/>
              </w:rPr>
              <w:t xml:space="preserve">WP 5B meeting, multiple draft liaison statements were drafted and discussed amongst the participants. The </w:t>
            </w:r>
            <w:r w:rsidR="0079421D">
              <w:rPr>
                <w:rFonts w:ascii="Times New Roman" w:hAnsi="Times New Roman" w:cs="Times New Roman"/>
                <w:bCs/>
                <w:sz w:val="24"/>
                <w:szCs w:val="24"/>
              </w:rPr>
              <w:t xml:space="preserve">overall </w:t>
            </w:r>
            <w:r w:rsidR="00EC058F">
              <w:rPr>
                <w:rFonts w:ascii="Times New Roman" w:hAnsi="Times New Roman" w:cs="Times New Roman"/>
                <w:bCs/>
                <w:sz w:val="24"/>
                <w:szCs w:val="24"/>
              </w:rPr>
              <w:t>discussion could not reach consensu</w:t>
            </w:r>
            <w:r w:rsidR="0079421D">
              <w:rPr>
                <w:rFonts w:ascii="Times New Roman" w:hAnsi="Times New Roman" w:cs="Times New Roman"/>
                <w:bCs/>
                <w:sz w:val="24"/>
                <w:szCs w:val="24"/>
              </w:rPr>
              <w:t>s, however the meeting agreed to send a LS to WP 5D (5D/399) pointing to the two attachments in the chairman’s report (Annexes 35 &amp; 36) regarding the work being done for this topic</w:t>
            </w:r>
            <w:r w:rsidR="00EC058F">
              <w:rPr>
                <w:rFonts w:ascii="Times New Roman" w:hAnsi="Times New Roman" w:cs="Times New Roman"/>
                <w:bCs/>
                <w:sz w:val="24"/>
                <w:szCs w:val="24"/>
              </w:rPr>
              <w:t xml:space="preserve">. This contribution seeks to </w:t>
            </w:r>
            <w:r w:rsidR="00250474">
              <w:rPr>
                <w:rFonts w:ascii="Times New Roman" w:hAnsi="Times New Roman" w:cs="Times New Roman"/>
                <w:bCs/>
                <w:sz w:val="24"/>
                <w:szCs w:val="24"/>
              </w:rPr>
              <w:t>send a</w:t>
            </w:r>
            <w:r w:rsidR="0079421D">
              <w:rPr>
                <w:rFonts w:ascii="Times New Roman" w:hAnsi="Times New Roman" w:cs="Times New Roman"/>
                <w:bCs/>
                <w:sz w:val="24"/>
                <w:szCs w:val="24"/>
              </w:rPr>
              <w:t>n updated</w:t>
            </w:r>
            <w:r w:rsidR="00250474">
              <w:rPr>
                <w:rFonts w:ascii="Times New Roman" w:hAnsi="Times New Roman" w:cs="Times New Roman"/>
                <w:bCs/>
                <w:sz w:val="24"/>
                <w:szCs w:val="24"/>
              </w:rPr>
              <w:t xml:space="preserve"> response to WP 5D for use in studies under Agenda Item 1.1. </w:t>
            </w:r>
            <w:r w:rsidR="00EC058F">
              <w:rPr>
                <w:rFonts w:ascii="Times New Roman" w:hAnsi="Times New Roman" w:cs="Times New Roman"/>
                <w:bCs/>
                <w:sz w:val="24"/>
                <w:szCs w:val="24"/>
              </w:rPr>
              <w:t xml:space="preserve"> </w:t>
            </w:r>
          </w:p>
          <w:p w14:paraId="0D26EDF9" w14:textId="0EF89E9C" w:rsidR="00DC2262" w:rsidRDefault="00DC2262">
            <w:pPr>
              <w:spacing w:line="240" w:lineRule="auto"/>
              <w:jc w:val="left"/>
              <w:rPr>
                <w:rFonts w:ascii="Times New Roman" w:hAnsi="Times New Roman" w:cs="Times New Roman"/>
                <w:sz w:val="24"/>
                <w:szCs w:val="24"/>
              </w:rPr>
            </w:pPr>
          </w:p>
          <w:p w14:paraId="2984143E" w14:textId="77777777" w:rsidR="00DC2262" w:rsidRDefault="00DC2262">
            <w:pPr>
              <w:spacing w:line="240" w:lineRule="auto"/>
              <w:jc w:val="left"/>
              <w:rPr>
                <w:rFonts w:ascii="Times New Roman" w:hAnsi="Times New Roman" w:cs="Times New Roman"/>
                <w:sz w:val="24"/>
                <w:szCs w:val="24"/>
              </w:rPr>
            </w:pPr>
          </w:p>
          <w:p w14:paraId="4B095D7F" w14:textId="77777777" w:rsidR="00DC2262" w:rsidRDefault="00DC2262">
            <w:pPr>
              <w:spacing w:line="240" w:lineRule="auto"/>
              <w:jc w:val="left"/>
              <w:rPr>
                <w:rFonts w:ascii="Times New Roman" w:hAnsi="Times New Roman" w:cs="Times New Roman"/>
                <w:b/>
                <w:sz w:val="24"/>
                <w:szCs w:val="24"/>
              </w:rPr>
            </w:pP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1A84582D" w:rsidR="00DC2262" w:rsidRPr="001A0A5E"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1A0A5E">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30605CD3" w14:textId="77777777" w:rsidR="00DC2262" w:rsidRDefault="00DC2262" w:rsidP="00DC2262">
      <w:pPr>
        <w:spacing w:line="240" w:lineRule="auto"/>
        <w:jc w:val="both"/>
        <w:rPr>
          <w:rFonts w:ascii="Times New Roman" w:hAnsi="Times New Roman" w:cs="Times New Roman"/>
          <w:sz w:val="24"/>
          <w:szCs w:val="24"/>
        </w:rPr>
      </w:pPr>
    </w:p>
    <w:p w14:paraId="7BD5CE62" w14:textId="77777777" w:rsidR="00DC2262" w:rsidRDefault="00DC2262" w:rsidP="00DC2262">
      <w:pPr>
        <w:jc w:val="both"/>
        <w:rPr>
          <w:rFonts w:ascii="Times New Roman" w:hAnsi="Times New Roman" w:cs="Times New Roman"/>
          <w:sz w:val="24"/>
          <w:szCs w:val="24"/>
        </w:rPr>
      </w:pPr>
    </w:p>
    <w:p w14:paraId="336DEC57" w14:textId="14BD0320" w:rsidR="009D234F" w:rsidRDefault="009D234F">
      <w:pPr>
        <w:spacing w:after="160" w:line="259" w:lineRule="auto"/>
        <w:jc w:val="left"/>
      </w:pPr>
      <w: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9D234F" w:rsidRPr="009D234F" w14:paraId="6C4C6CCD" w14:textId="77777777" w:rsidTr="009D234F">
        <w:trPr>
          <w:cantSplit/>
        </w:trPr>
        <w:tc>
          <w:tcPr>
            <w:tcW w:w="6484" w:type="dxa"/>
            <w:vAlign w:val="center"/>
            <w:hideMark/>
          </w:tcPr>
          <w:p w14:paraId="4E4483EC" w14:textId="77777777" w:rsidR="009D234F" w:rsidRPr="009D234F" w:rsidRDefault="009D234F" w:rsidP="009D234F">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9D234F">
              <w:rPr>
                <w:rFonts w:ascii="Verdana" w:eastAsia="Times New Roman" w:hAnsi="Verdana" w:cs="Times New Roman Bold"/>
                <w:b/>
                <w:bCs/>
                <w:sz w:val="26"/>
                <w:szCs w:val="26"/>
                <w:lang w:val="en-GB" w:eastAsia="zh-CN"/>
              </w:rPr>
              <w:lastRenderedPageBreak/>
              <w:t>Radiocommunication Study Groups</w:t>
            </w:r>
          </w:p>
        </w:tc>
        <w:tc>
          <w:tcPr>
            <w:tcW w:w="3401" w:type="dxa"/>
            <w:hideMark/>
          </w:tcPr>
          <w:p w14:paraId="3585E26E" w14:textId="77777777" w:rsidR="009D234F" w:rsidRPr="009D234F" w:rsidRDefault="009D234F" w:rsidP="009D234F">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2" w:name="ditulogo"/>
            <w:bookmarkEnd w:id="2"/>
            <w:r w:rsidRPr="009D234F">
              <w:rPr>
                <w:rFonts w:ascii="Times New Roman" w:eastAsia="Times New Roman" w:hAnsi="Times New Roman" w:cs="Times New Roman"/>
                <w:noProof/>
                <w:sz w:val="24"/>
                <w:szCs w:val="20"/>
                <w:lang w:val="en-GB" w:eastAsia="en-GB"/>
              </w:rPr>
              <w:drawing>
                <wp:inline distT="0" distB="0" distL="0" distR="0" wp14:anchorId="33857265" wp14:editId="21824A96">
                  <wp:extent cx="762000" cy="7620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9D234F" w:rsidRPr="009D234F" w14:paraId="6913CA3C" w14:textId="77777777" w:rsidTr="009D234F">
        <w:trPr>
          <w:cantSplit/>
        </w:trPr>
        <w:tc>
          <w:tcPr>
            <w:tcW w:w="6484" w:type="dxa"/>
            <w:tcBorders>
              <w:top w:val="nil"/>
              <w:left w:val="nil"/>
              <w:bottom w:val="single" w:sz="12" w:space="0" w:color="auto"/>
              <w:right w:val="nil"/>
            </w:tcBorders>
          </w:tcPr>
          <w:p w14:paraId="4AF6E251" w14:textId="77777777" w:rsidR="009D234F" w:rsidRPr="009D234F" w:rsidRDefault="009D234F" w:rsidP="009D234F">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1" w:type="dxa"/>
            <w:tcBorders>
              <w:top w:val="nil"/>
              <w:left w:val="nil"/>
              <w:bottom w:val="single" w:sz="12" w:space="0" w:color="auto"/>
              <w:right w:val="nil"/>
            </w:tcBorders>
          </w:tcPr>
          <w:p w14:paraId="7C55225A" w14:textId="77777777" w:rsidR="009D234F" w:rsidRPr="009D234F" w:rsidRDefault="009D234F" w:rsidP="009D234F">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eastAsia="zh-CN"/>
              </w:rPr>
            </w:pPr>
          </w:p>
        </w:tc>
      </w:tr>
      <w:tr w:rsidR="009D234F" w:rsidRPr="009D234F" w14:paraId="7A31FF9A" w14:textId="77777777" w:rsidTr="009D234F">
        <w:trPr>
          <w:cantSplit/>
        </w:trPr>
        <w:tc>
          <w:tcPr>
            <w:tcW w:w="6484" w:type="dxa"/>
            <w:tcBorders>
              <w:top w:val="single" w:sz="12" w:space="0" w:color="auto"/>
              <w:left w:val="nil"/>
              <w:bottom w:val="nil"/>
              <w:right w:val="nil"/>
            </w:tcBorders>
          </w:tcPr>
          <w:p w14:paraId="37423D3C" w14:textId="77777777" w:rsidR="009D234F" w:rsidRPr="009D234F" w:rsidRDefault="009D234F" w:rsidP="009D234F">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1" w:type="dxa"/>
            <w:tcBorders>
              <w:top w:val="single" w:sz="12" w:space="0" w:color="auto"/>
              <w:left w:val="nil"/>
              <w:bottom w:val="nil"/>
              <w:right w:val="nil"/>
            </w:tcBorders>
          </w:tcPr>
          <w:p w14:paraId="0333EDAF" w14:textId="77777777" w:rsidR="009D234F" w:rsidRPr="009D234F" w:rsidRDefault="009D234F" w:rsidP="009D234F">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eastAsia="zh-CN"/>
              </w:rPr>
            </w:pPr>
          </w:p>
        </w:tc>
      </w:tr>
      <w:tr w:rsidR="009D234F" w:rsidRPr="009D234F" w14:paraId="37B2694D" w14:textId="77777777" w:rsidTr="009D234F">
        <w:trPr>
          <w:cantSplit/>
        </w:trPr>
        <w:tc>
          <w:tcPr>
            <w:tcW w:w="6484" w:type="dxa"/>
            <w:vMerge w:val="restart"/>
            <w:hideMark/>
          </w:tcPr>
          <w:p w14:paraId="6E9E6A8F" w14:textId="259D3461" w:rsidR="009D234F" w:rsidRPr="009D234F" w:rsidRDefault="009D234F" w:rsidP="009D234F">
            <w:pPr>
              <w:shd w:val="solid" w:color="FFFFFF" w:fill="FFFFFF"/>
              <w:tabs>
                <w:tab w:val="left" w:pos="720"/>
                <w:tab w:val="left" w:pos="1134"/>
                <w:tab w:val="left" w:pos="1871"/>
                <w:tab w:val="left" w:pos="2268"/>
              </w:tabs>
              <w:overflowPunct w:val="0"/>
              <w:autoSpaceDE w:val="0"/>
              <w:autoSpaceDN w:val="0"/>
              <w:adjustRightInd w:val="0"/>
              <w:spacing w:before="120" w:after="240" w:line="240" w:lineRule="auto"/>
              <w:ind w:left="1134" w:hanging="1134"/>
              <w:jc w:val="both"/>
              <w:rPr>
                <w:rFonts w:ascii="Verdana" w:eastAsia="Times New Roman" w:hAnsi="Verdana" w:cs="Times New Roman"/>
                <w:b/>
                <w:sz w:val="20"/>
                <w:szCs w:val="20"/>
                <w:lang w:val="en-GB" w:eastAsia="zh-CN"/>
              </w:rPr>
            </w:pPr>
            <w:bookmarkStart w:id="3" w:name="recibido"/>
            <w:bookmarkStart w:id="4" w:name="dnum" w:colFirst="1" w:colLast="1"/>
            <w:bookmarkEnd w:id="3"/>
            <w:r w:rsidRPr="009D234F">
              <w:rPr>
                <w:rFonts w:ascii="Verdana" w:eastAsia="Times New Roman" w:hAnsi="Verdana" w:cs="Times New Roman"/>
                <w:sz w:val="20"/>
                <w:szCs w:val="20"/>
                <w:lang w:val="en-GB" w:eastAsia="zh-CN"/>
              </w:rPr>
              <w:t>Source:</w:t>
            </w:r>
            <w:r w:rsidRPr="009D234F">
              <w:rPr>
                <w:rFonts w:ascii="Verdana" w:eastAsia="Times New Roman" w:hAnsi="Verdana" w:cs="Times New Roman"/>
                <w:sz w:val="20"/>
                <w:szCs w:val="20"/>
                <w:lang w:val="en-GB" w:eastAsia="zh-CN"/>
              </w:rPr>
              <w:tab/>
              <w:t>Documents 5B/</w:t>
            </w:r>
            <w:r w:rsidR="00F94BA2">
              <w:rPr>
                <w:rFonts w:ascii="Verdana" w:eastAsia="Times New Roman" w:hAnsi="Verdana" w:cs="Times New Roman"/>
                <w:sz w:val="20"/>
                <w:szCs w:val="20"/>
                <w:lang w:val="en-GB" w:eastAsia="zh-CN"/>
              </w:rPr>
              <w:t>225</w:t>
            </w:r>
            <w:r w:rsidRPr="009D234F">
              <w:rPr>
                <w:rFonts w:ascii="Verdana" w:eastAsia="Times New Roman" w:hAnsi="Verdana" w:cs="Times New Roman"/>
                <w:sz w:val="20"/>
                <w:szCs w:val="20"/>
                <w:lang w:val="en-GB" w:eastAsia="zh-CN"/>
              </w:rPr>
              <w:t xml:space="preserve"> Annex </w:t>
            </w:r>
            <w:r w:rsidR="00F94BA2">
              <w:rPr>
                <w:rFonts w:ascii="Verdana" w:eastAsia="Times New Roman" w:hAnsi="Verdana" w:cs="Times New Roman"/>
                <w:sz w:val="20"/>
                <w:szCs w:val="20"/>
                <w:lang w:val="en-GB" w:eastAsia="zh-CN"/>
              </w:rPr>
              <w:t>35 &amp; 36</w:t>
            </w:r>
          </w:p>
          <w:p w14:paraId="4E6AE8A8" w14:textId="77777777" w:rsidR="009D234F" w:rsidRPr="009D234F" w:rsidRDefault="009D234F" w:rsidP="009D234F">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proofErr w:type="spellStart"/>
            <w:r w:rsidRPr="009D234F">
              <w:rPr>
                <w:rFonts w:ascii="Verdana" w:eastAsia="Times New Roman" w:hAnsi="Verdana" w:cs="Times New Roman"/>
                <w:sz w:val="20"/>
                <w:szCs w:val="20"/>
                <w:lang w:val="fr-FR" w:eastAsia="zh-CN"/>
              </w:rPr>
              <w:t>Subject</w:t>
            </w:r>
            <w:proofErr w:type="spellEnd"/>
            <w:r w:rsidRPr="009D234F">
              <w:rPr>
                <w:rFonts w:ascii="Verdana" w:eastAsia="Times New Roman" w:hAnsi="Verdana" w:cs="Times New Roman"/>
                <w:sz w:val="20"/>
                <w:szCs w:val="20"/>
                <w:lang w:val="fr-FR" w:eastAsia="zh-CN"/>
              </w:rPr>
              <w:t>:</w:t>
            </w:r>
            <w:r w:rsidRPr="009D234F">
              <w:rPr>
                <w:rFonts w:ascii="Verdana" w:eastAsia="Times New Roman" w:hAnsi="Verdana" w:cs="Times New Roman"/>
                <w:sz w:val="20"/>
                <w:szCs w:val="20"/>
                <w:lang w:val="fr-FR" w:eastAsia="zh-CN"/>
              </w:rPr>
              <w:tab/>
              <w:t>WRC-23 agenda item 1.1</w:t>
            </w:r>
          </w:p>
        </w:tc>
        <w:tc>
          <w:tcPr>
            <w:tcW w:w="3401" w:type="dxa"/>
            <w:hideMark/>
          </w:tcPr>
          <w:p w14:paraId="766C66D8" w14:textId="19D1F837" w:rsidR="009D234F" w:rsidRPr="009D234F" w:rsidRDefault="009D234F" w:rsidP="009D234F">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9D234F">
              <w:rPr>
                <w:rFonts w:ascii="Verdana" w:eastAsia="Times New Roman" w:hAnsi="Verdana" w:cs="Times New Roman"/>
                <w:b/>
                <w:sz w:val="20"/>
                <w:szCs w:val="20"/>
                <w:lang w:val="en-GB" w:eastAsia="zh-CN"/>
              </w:rPr>
              <w:t>Document 5B/</w:t>
            </w:r>
            <w:r w:rsidR="007E5831">
              <w:rPr>
                <w:rFonts w:ascii="Verdana" w:eastAsia="Times New Roman" w:hAnsi="Verdana" w:cs="Times New Roman"/>
                <w:b/>
                <w:sz w:val="20"/>
                <w:szCs w:val="20"/>
                <w:lang w:val="en-GB" w:eastAsia="zh-CN"/>
              </w:rPr>
              <w:t>XX</w:t>
            </w:r>
            <w:r w:rsidRPr="009D234F">
              <w:rPr>
                <w:rFonts w:ascii="Verdana" w:eastAsia="Times New Roman" w:hAnsi="Verdana" w:cs="Times New Roman"/>
                <w:b/>
                <w:sz w:val="20"/>
                <w:szCs w:val="20"/>
                <w:lang w:val="en-GB" w:eastAsia="zh-CN"/>
              </w:rPr>
              <w:t>-E</w:t>
            </w:r>
          </w:p>
        </w:tc>
      </w:tr>
      <w:tr w:rsidR="009D234F" w:rsidRPr="009D234F" w14:paraId="3B76759E" w14:textId="77777777" w:rsidTr="009D234F">
        <w:trPr>
          <w:cantSplit/>
        </w:trPr>
        <w:tc>
          <w:tcPr>
            <w:tcW w:w="6484" w:type="dxa"/>
            <w:vMerge/>
            <w:vAlign w:val="center"/>
            <w:hideMark/>
          </w:tcPr>
          <w:p w14:paraId="527E7A20" w14:textId="77777777" w:rsidR="009D234F" w:rsidRPr="009D234F" w:rsidRDefault="009D234F" w:rsidP="009D234F">
            <w:pPr>
              <w:spacing w:line="240" w:lineRule="auto"/>
              <w:jc w:val="left"/>
              <w:rPr>
                <w:rFonts w:ascii="Verdana" w:eastAsia="Times New Roman" w:hAnsi="Verdana" w:cs="Times New Roman"/>
                <w:sz w:val="20"/>
                <w:szCs w:val="20"/>
                <w:lang w:val="en-GB" w:eastAsia="zh-CN"/>
              </w:rPr>
            </w:pPr>
            <w:bookmarkStart w:id="5" w:name="ddate" w:colFirst="1" w:colLast="1"/>
            <w:bookmarkEnd w:id="4"/>
          </w:p>
        </w:tc>
        <w:tc>
          <w:tcPr>
            <w:tcW w:w="3401" w:type="dxa"/>
            <w:hideMark/>
          </w:tcPr>
          <w:p w14:paraId="591FFE95" w14:textId="07BB3DB9" w:rsidR="009D234F" w:rsidRPr="009D234F" w:rsidRDefault="007E5831" w:rsidP="009D234F">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Pr>
                <w:rFonts w:ascii="Verdana" w:eastAsia="Times New Roman" w:hAnsi="Verdana" w:cs="Times New Roman"/>
                <w:b/>
                <w:sz w:val="20"/>
                <w:szCs w:val="20"/>
                <w:lang w:val="en-GB" w:eastAsia="zh-CN"/>
              </w:rPr>
              <w:t>XX</w:t>
            </w:r>
            <w:r w:rsidR="009D234F" w:rsidRPr="009D234F">
              <w:rPr>
                <w:rFonts w:ascii="Verdana" w:eastAsia="Times New Roman" w:hAnsi="Verdana" w:cs="Times New Roman"/>
                <w:b/>
                <w:sz w:val="20"/>
                <w:szCs w:val="20"/>
                <w:lang w:val="en-GB" w:eastAsia="zh-CN"/>
              </w:rPr>
              <w:t xml:space="preserve"> </w:t>
            </w:r>
            <w:r>
              <w:rPr>
                <w:rFonts w:ascii="Verdana" w:eastAsia="Times New Roman" w:hAnsi="Verdana" w:cs="Times New Roman"/>
                <w:b/>
                <w:sz w:val="20"/>
                <w:szCs w:val="20"/>
                <w:lang w:val="en-GB" w:eastAsia="zh-CN"/>
              </w:rPr>
              <w:t>May</w:t>
            </w:r>
            <w:r w:rsidR="009D234F" w:rsidRPr="009D234F">
              <w:rPr>
                <w:rFonts w:ascii="Verdana" w:eastAsia="Times New Roman" w:hAnsi="Verdana" w:cs="Times New Roman"/>
                <w:b/>
                <w:sz w:val="20"/>
                <w:szCs w:val="20"/>
                <w:lang w:val="en-GB" w:eastAsia="zh-CN"/>
              </w:rPr>
              <w:t xml:space="preserve"> 202</w:t>
            </w:r>
            <w:r>
              <w:rPr>
                <w:rFonts w:ascii="Verdana" w:eastAsia="Times New Roman" w:hAnsi="Verdana" w:cs="Times New Roman"/>
                <w:b/>
                <w:sz w:val="20"/>
                <w:szCs w:val="20"/>
                <w:lang w:val="en-GB" w:eastAsia="zh-CN"/>
              </w:rPr>
              <w:t>1</w:t>
            </w:r>
          </w:p>
        </w:tc>
      </w:tr>
      <w:tr w:rsidR="009D234F" w:rsidRPr="009D234F" w14:paraId="080E23E9" w14:textId="77777777" w:rsidTr="009D234F">
        <w:trPr>
          <w:cantSplit/>
        </w:trPr>
        <w:tc>
          <w:tcPr>
            <w:tcW w:w="6484" w:type="dxa"/>
            <w:vMerge/>
            <w:vAlign w:val="center"/>
            <w:hideMark/>
          </w:tcPr>
          <w:p w14:paraId="4A8AFFEC" w14:textId="77777777" w:rsidR="009D234F" w:rsidRPr="009D234F" w:rsidRDefault="009D234F" w:rsidP="009D234F">
            <w:pPr>
              <w:spacing w:line="240" w:lineRule="auto"/>
              <w:jc w:val="left"/>
              <w:rPr>
                <w:rFonts w:ascii="Verdana" w:eastAsia="Times New Roman" w:hAnsi="Verdana" w:cs="Times New Roman"/>
                <w:sz w:val="20"/>
                <w:szCs w:val="20"/>
                <w:lang w:val="en-GB" w:eastAsia="zh-CN"/>
              </w:rPr>
            </w:pPr>
            <w:bookmarkStart w:id="6" w:name="dorlang" w:colFirst="1" w:colLast="1"/>
            <w:bookmarkEnd w:id="5"/>
          </w:p>
        </w:tc>
        <w:tc>
          <w:tcPr>
            <w:tcW w:w="3401" w:type="dxa"/>
            <w:hideMark/>
          </w:tcPr>
          <w:p w14:paraId="5188CC30" w14:textId="77777777" w:rsidR="009D234F" w:rsidRPr="009D234F" w:rsidRDefault="009D234F" w:rsidP="009D234F">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9D234F">
              <w:rPr>
                <w:rFonts w:ascii="Verdana" w:eastAsia="SimSun" w:hAnsi="Verdana" w:cs="Times New Roman"/>
                <w:b/>
                <w:sz w:val="20"/>
                <w:szCs w:val="20"/>
                <w:lang w:val="en-GB" w:eastAsia="zh-CN"/>
              </w:rPr>
              <w:t>English only</w:t>
            </w:r>
          </w:p>
        </w:tc>
      </w:tr>
      <w:tr w:rsidR="009D234F" w:rsidRPr="009D234F" w14:paraId="6A89318A" w14:textId="77777777" w:rsidTr="009D234F">
        <w:trPr>
          <w:cantSplit/>
        </w:trPr>
        <w:tc>
          <w:tcPr>
            <w:tcW w:w="9885" w:type="dxa"/>
            <w:gridSpan w:val="2"/>
            <w:hideMark/>
          </w:tcPr>
          <w:p w14:paraId="21844649" w14:textId="77777777" w:rsidR="009D234F" w:rsidRPr="009D234F" w:rsidRDefault="009D234F" w:rsidP="009D234F">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0"/>
                <w:lang w:val="en-GB" w:eastAsia="zh-CN"/>
              </w:rPr>
            </w:pPr>
            <w:bookmarkStart w:id="7" w:name="dsource"/>
            <w:bookmarkEnd w:id="6"/>
            <w:r w:rsidRPr="009D234F">
              <w:rPr>
                <w:rFonts w:ascii="Times New Roman" w:eastAsia="Times New Roman" w:hAnsi="Times New Roman" w:cs="Times New Roman"/>
                <w:b/>
                <w:sz w:val="28"/>
                <w:szCs w:val="20"/>
                <w:lang w:val="en-GB" w:eastAsia="zh-CN"/>
              </w:rPr>
              <w:t>United States of America</w:t>
            </w:r>
          </w:p>
        </w:tc>
        <w:bookmarkEnd w:id="7"/>
      </w:tr>
      <w:tr w:rsidR="009D234F" w:rsidRPr="009D234F" w14:paraId="6FCA150E" w14:textId="77777777" w:rsidTr="009D234F">
        <w:trPr>
          <w:cantSplit/>
        </w:trPr>
        <w:tc>
          <w:tcPr>
            <w:tcW w:w="9885" w:type="dxa"/>
            <w:gridSpan w:val="2"/>
            <w:hideMark/>
          </w:tcPr>
          <w:p w14:paraId="2C3E5EDD" w14:textId="77777777" w:rsidR="009D234F" w:rsidRPr="009D234F" w:rsidRDefault="009D234F" w:rsidP="009D234F">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Times New Roman" w:hAnsi="Times New Roman" w:cs="Times New Roman"/>
                <w:caps/>
                <w:sz w:val="28"/>
                <w:szCs w:val="20"/>
                <w:lang w:val="en-GB" w:eastAsia="zh-CN"/>
              </w:rPr>
            </w:pPr>
            <w:bookmarkStart w:id="8" w:name="drec"/>
            <w:r w:rsidRPr="009D234F">
              <w:rPr>
                <w:rFonts w:ascii="Times New Roman" w:eastAsia="Times New Roman" w:hAnsi="Times New Roman" w:cs="Times New Roman"/>
                <w:caps/>
                <w:sz w:val="28"/>
                <w:szCs w:val="20"/>
                <w:lang w:val="en-GB" w:eastAsia="zh-CN"/>
              </w:rPr>
              <w:t xml:space="preserve">draft REPLY liaison statement to working party 5D </w:t>
            </w:r>
            <w:r w:rsidRPr="009D234F">
              <w:rPr>
                <w:rFonts w:ascii="Times New Roman" w:eastAsia="Times New Roman" w:hAnsi="Times New Roman" w:cs="Times New Roman"/>
                <w:caps/>
                <w:sz w:val="28"/>
                <w:szCs w:val="20"/>
                <w:lang w:val="en-GB" w:eastAsia="zh-CN"/>
              </w:rPr>
              <w:br/>
              <w:t>WRC-23 AGENDA ITEM 1.1</w:t>
            </w:r>
          </w:p>
        </w:tc>
        <w:bookmarkEnd w:id="8"/>
      </w:tr>
      <w:tr w:rsidR="009D234F" w:rsidRPr="009D234F" w14:paraId="4E5BC74E" w14:textId="77777777" w:rsidTr="009D234F">
        <w:trPr>
          <w:cantSplit/>
        </w:trPr>
        <w:tc>
          <w:tcPr>
            <w:tcW w:w="9885" w:type="dxa"/>
            <w:gridSpan w:val="2"/>
            <w:hideMark/>
          </w:tcPr>
          <w:p w14:paraId="3696B2F2" w14:textId="77777777" w:rsidR="009D234F" w:rsidRPr="009D234F" w:rsidRDefault="009D234F" w:rsidP="009D234F">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Times New Roman" w:hAnsi="Times New Roman" w:cs="Times New Roman"/>
                <w:caps/>
                <w:sz w:val="28"/>
                <w:szCs w:val="20"/>
                <w:lang w:val="en-GB" w:eastAsia="zh-CN"/>
              </w:rPr>
            </w:pPr>
            <w:bookmarkStart w:id="9" w:name="dtitle1"/>
            <w:r w:rsidRPr="009D234F">
              <w:rPr>
                <w:rFonts w:ascii="Times New Roman" w:eastAsia="Times New Roman" w:hAnsi="Times New Roman" w:cs="Times New Roman"/>
                <w:b/>
                <w:caps/>
                <w:sz w:val="28"/>
                <w:szCs w:val="20"/>
                <w:lang w:val="en-GB" w:eastAsia="zh-CN"/>
              </w:rPr>
              <w:t>Characteristics of aeronautical systems and maritime systems operating in or adjacent to the</w:t>
            </w:r>
            <w:r w:rsidRPr="009D234F">
              <w:rPr>
                <w:rFonts w:ascii="Times New Roman" w:eastAsia="Times New Roman" w:hAnsi="Times New Roman" w:cs="Times New Roman"/>
                <w:b/>
                <w:caps/>
                <w:sz w:val="28"/>
                <w:szCs w:val="20"/>
                <w:lang w:val="en-GB" w:eastAsia="zh-CN"/>
              </w:rPr>
              <w:br/>
              <w:t>frequency band 4 800-4 990 MHz</w:t>
            </w:r>
          </w:p>
        </w:tc>
      </w:tr>
    </w:tbl>
    <w:p w14:paraId="5C13EDAE" w14:textId="77777777" w:rsidR="009D234F" w:rsidRDefault="009D234F" w:rsidP="009D234F">
      <w:pPr>
        <w:tabs>
          <w:tab w:val="left" w:pos="1134"/>
          <w:tab w:val="left" w:pos="1871"/>
          <w:tab w:val="left" w:pos="2268"/>
        </w:tabs>
        <w:overflowPunct w:val="0"/>
        <w:autoSpaceDE w:val="0"/>
        <w:autoSpaceDN w:val="0"/>
        <w:adjustRightInd w:val="0"/>
        <w:spacing w:before="360" w:line="240" w:lineRule="auto"/>
        <w:contextualSpacing/>
        <w:jc w:val="left"/>
        <w:rPr>
          <w:rFonts w:ascii="Times New Roman" w:hAnsi="Times New Roman" w:cs="Times New Roman"/>
          <w:b/>
          <w:sz w:val="24"/>
          <w:szCs w:val="24"/>
        </w:rPr>
      </w:pPr>
      <w:bookmarkStart w:id="10" w:name="dbreak"/>
      <w:bookmarkEnd w:id="9"/>
      <w:bookmarkEnd w:id="10"/>
    </w:p>
    <w:p w14:paraId="024B1D55" w14:textId="11D60F41" w:rsidR="009D234F" w:rsidRPr="009D234F" w:rsidRDefault="009D234F" w:rsidP="009D234F">
      <w:pPr>
        <w:tabs>
          <w:tab w:val="left" w:pos="1134"/>
          <w:tab w:val="left" w:pos="1871"/>
          <w:tab w:val="left" w:pos="2268"/>
        </w:tabs>
        <w:overflowPunct w:val="0"/>
        <w:autoSpaceDE w:val="0"/>
        <w:autoSpaceDN w:val="0"/>
        <w:adjustRightInd w:val="0"/>
        <w:spacing w:before="360" w:line="240" w:lineRule="auto"/>
        <w:contextualSpacing/>
        <w:jc w:val="left"/>
        <w:rPr>
          <w:rFonts w:ascii="Times New Roman" w:hAnsi="Times New Roman" w:cs="Times New Roman"/>
          <w:b/>
          <w:sz w:val="24"/>
          <w:szCs w:val="24"/>
        </w:rPr>
      </w:pPr>
      <w:r>
        <w:rPr>
          <w:rFonts w:ascii="Times New Roman" w:hAnsi="Times New Roman" w:cs="Times New Roman"/>
          <w:b/>
          <w:sz w:val="24"/>
          <w:szCs w:val="24"/>
        </w:rPr>
        <w:t>Introduction:</w:t>
      </w:r>
    </w:p>
    <w:p w14:paraId="58E076DD" w14:textId="56F06FAE" w:rsidR="009D234F" w:rsidRPr="009D234F" w:rsidRDefault="009D234F" w:rsidP="009D234F">
      <w:pPr>
        <w:tabs>
          <w:tab w:val="left" w:pos="1134"/>
          <w:tab w:val="left" w:pos="1871"/>
          <w:tab w:val="left" w:pos="2268"/>
        </w:tabs>
        <w:overflowPunct w:val="0"/>
        <w:autoSpaceDE w:val="0"/>
        <w:autoSpaceDN w:val="0"/>
        <w:adjustRightInd w:val="0"/>
        <w:spacing w:before="360" w:line="240" w:lineRule="auto"/>
        <w:contextualSpacing/>
        <w:jc w:val="left"/>
        <w:rPr>
          <w:rFonts w:ascii="Times New Roman" w:hAnsi="Times New Roman" w:cs="Times New Roman"/>
          <w:bCs/>
          <w:sz w:val="24"/>
          <w:szCs w:val="24"/>
        </w:rPr>
      </w:pPr>
      <w:r>
        <w:rPr>
          <w:rFonts w:ascii="Times New Roman" w:hAnsi="Times New Roman" w:cs="Times New Roman"/>
          <w:bCs/>
          <w:sz w:val="24"/>
          <w:szCs w:val="24"/>
        </w:rPr>
        <w:t>In document 5B/17 WP 5D called for aeronautical mobile service and maritime mobile service characteristics to be used in studies for Agenda Item 1.1. During the previous two WP 5B meeting, multiple draft liaison statements were drafted and discussed amongst the participants. The overall discussion could not reach consensus, however the meeting agreed to send a LS to WP 5D (5D/399) pointing to the two attachments in the chairman’s report (Annexes 35 &amp; 36) regarding the work being done for this topic. In this LS it was noted that “</w:t>
      </w:r>
      <w:r w:rsidRPr="009D234F">
        <w:rPr>
          <w:rFonts w:ascii="Times New Roman" w:hAnsi="Times New Roman" w:cs="Times New Roman"/>
          <w:bCs/>
          <w:sz w:val="24"/>
          <w:szCs w:val="24"/>
          <w:lang w:val="en-GB"/>
        </w:rPr>
        <w:t>WP 5B intends to submit the final characteristics of these systems at its next meeting scheduled before June 2021.</w:t>
      </w:r>
      <w:r>
        <w:rPr>
          <w:rFonts w:ascii="Times New Roman" w:hAnsi="Times New Roman" w:cs="Times New Roman"/>
          <w:bCs/>
          <w:sz w:val="24"/>
          <w:szCs w:val="24"/>
          <w:lang w:val="en-GB"/>
        </w:rPr>
        <w:t>” WP 5B should follow up with another LS confirming what systems they would like to be considered for studies under agenda item 1.1.</w:t>
      </w:r>
    </w:p>
    <w:p w14:paraId="7B3F2C84" w14:textId="363CD321" w:rsidR="009D234F" w:rsidRDefault="009D234F" w:rsidP="009D234F">
      <w:pPr>
        <w:tabs>
          <w:tab w:val="left" w:pos="1134"/>
          <w:tab w:val="left" w:pos="1871"/>
          <w:tab w:val="left" w:pos="2268"/>
        </w:tabs>
        <w:overflowPunct w:val="0"/>
        <w:autoSpaceDE w:val="0"/>
        <w:autoSpaceDN w:val="0"/>
        <w:adjustRightInd w:val="0"/>
        <w:spacing w:before="360" w:line="240" w:lineRule="auto"/>
        <w:contextualSpacing/>
        <w:jc w:val="left"/>
        <w:rPr>
          <w:rFonts w:ascii="Times New Roman" w:hAnsi="Times New Roman" w:cs="Times New Roman"/>
          <w:bCs/>
          <w:sz w:val="24"/>
          <w:szCs w:val="24"/>
        </w:rPr>
      </w:pPr>
    </w:p>
    <w:p w14:paraId="542275B5" w14:textId="77777777" w:rsidR="009D234F" w:rsidRDefault="009D234F" w:rsidP="009D234F">
      <w:pPr>
        <w:tabs>
          <w:tab w:val="left" w:pos="1134"/>
          <w:tab w:val="left" w:pos="1871"/>
          <w:tab w:val="left" w:pos="2268"/>
        </w:tabs>
        <w:overflowPunct w:val="0"/>
        <w:autoSpaceDE w:val="0"/>
        <w:autoSpaceDN w:val="0"/>
        <w:adjustRightInd w:val="0"/>
        <w:spacing w:before="360" w:line="240" w:lineRule="auto"/>
        <w:contextualSpacing/>
        <w:jc w:val="left"/>
        <w:rPr>
          <w:rFonts w:ascii="Times New Roman" w:hAnsi="Times New Roman" w:cs="Times New Roman"/>
          <w:bCs/>
          <w:sz w:val="24"/>
          <w:szCs w:val="24"/>
        </w:rPr>
      </w:pPr>
    </w:p>
    <w:p w14:paraId="0F7C0763" w14:textId="424A9A81" w:rsidR="009D234F" w:rsidRPr="009D234F" w:rsidRDefault="009D234F" w:rsidP="009D234F">
      <w:pPr>
        <w:tabs>
          <w:tab w:val="left" w:pos="1134"/>
          <w:tab w:val="left" w:pos="1871"/>
          <w:tab w:val="left" w:pos="2268"/>
        </w:tabs>
        <w:overflowPunct w:val="0"/>
        <w:autoSpaceDE w:val="0"/>
        <w:autoSpaceDN w:val="0"/>
        <w:adjustRightInd w:val="0"/>
        <w:spacing w:before="360" w:line="240" w:lineRule="auto"/>
        <w:contextualSpacing/>
        <w:jc w:val="left"/>
        <w:rPr>
          <w:rFonts w:ascii="Times New Roman" w:hAnsi="Times New Roman" w:cs="Times New Roman"/>
          <w:b/>
          <w:sz w:val="24"/>
          <w:szCs w:val="24"/>
        </w:rPr>
      </w:pPr>
      <w:r>
        <w:rPr>
          <w:rFonts w:ascii="Times New Roman" w:hAnsi="Times New Roman" w:cs="Times New Roman"/>
          <w:b/>
          <w:sz w:val="24"/>
          <w:szCs w:val="24"/>
        </w:rPr>
        <w:t>Proposal:</w:t>
      </w:r>
    </w:p>
    <w:p w14:paraId="31F9C990" w14:textId="27F4B83D" w:rsidR="009D234F" w:rsidRPr="009D234F" w:rsidRDefault="009D234F" w:rsidP="009D234F">
      <w:pPr>
        <w:tabs>
          <w:tab w:val="left" w:pos="1134"/>
          <w:tab w:val="left" w:pos="1871"/>
          <w:tab w:val="left" w:pos="2268"/>
        </w:tabs>
        <w:overflowPunct w:val="0"/>
        <w:autoSpaceDE w:val="0"/>
        <w:autoSpaceDN w:val="0"/>
        <w:adjustRightInd w:val="0"/>
        <w:spacing w:before="360" w:line="240" w:lineRule="auto"/>
        <w:contextualSpacing/>
        <w:jc w:val="left"/>
        <w:rPr>
          <w:rFonts w:ascii="Times New Roman" w:eastAsia="Times New Roman" w:hAnsi="Times New Roman" w:cs="Times New Roman"/>
          <w:spacing w:val="-2"/>
          <w:sz w:val="24"/>
          <w:szCs w:val="20"/>
          <w:lang w:val="en-GB" w:eastAsia="zh-CN"/>
        </w:rPr>
      </w:pPr>
      <w:r w:rsidRPr="009D234F">
        <w:rPr>
          <w:rFonts w:ascii="Times New Roman" w:eastAsia="Times New Roman" w:hAnsi="Times New Roman" w:cs="Times New Roman"/>
          <w:spacing w:val="-2"/>
          <w:sz w:val="24"/>
          <w:szCs w:val="20"/>
          <w:lang w:val="en-GB" w:eastAsia="zh-CN"/>
        </w:rPr>
        <w:t xml:space="preserve">The United States proposes that </w:t>
      </w:r>
      <w:r w:rsidRPr="009D234F">
        <w:rPr>
          <w:rFonts w:ascii="Times New Roman" w:eastAsia="Times New Roman" w:hAnsi="Times New Roman" w:cs="Times New Roman"/>
          <w:i/>
          <w:spacing w:val="-2"/>
          <w:sz w:val="24"/>
          <w:szCs w:val="20"/>
          <w:lang w:val="en-GB" w:eastAsia="zh-CN"/>
        </w:rPr>
        <w:t>ITU-R</w:t>
      </w:r>
      <w:r w:rsidRPr="009D234F">
        <w:rPr>
          <w:rFonts w:ascii="Times New Roman" w:eastAsia="Times New Roman" w:hAnsi="Times New Roman" w:cs="Times New Roman"/>
          <w:spacing w:val="-2"/>
          <w:sz w:val="24"/>
          <w:szCs w:val="20"/>
          <w:lang w:val="en-GB" w:eastAsia="zh-CN"/>
        </w:rPr>
        <w:t xml:space="preserve"> WP 5B consider the attached proposed draft liaison statement be sent to </w:t>
      </w:r>
      <w:r w:rsidRPr="009D234F">
        <w:rPr>
          <w:rFonts w:ascii="Times New Roman" w:eastAsia="Times New Roman" w:hAnsi="Times New Roman" w:cs="Times New Roman"/>
          <w:i/>
          <w:iCs/>
          <w:spacing w:val="-2"/>
          <w:sz w:val="24"/>
          <w:szCs w:val="20"/>
          <w:lang w:val="en-GB" w:eastAsia="zh-CN"/>
        </w:rPr>
        <w:t xml:space="preserve">ITU-R </w:t>
      </w:r>
      <w:r w:rsidRPr="009D234F">
        <w:rPr>
          <w:rFonts w:ascii="Times New Roman" w:eastAsia="Times New Roman" w:hAnsi="Times New Roman" w:cs="Times New Roman"/>
          <w:spacing w:val="-2"/>
          <w:sz w:val="24"/>
          <w:szCs w:val="20"/>
          <w:lang w:val="en-GB" w:eastAsia="zh-CN"/>
        </w:rPr>
        <w:t>WP 5D</w:t>
      </w:r>
      <w:r>
        <w:rPr>
          <w:rFonts w:ascii="Times New Roman" w:eastAsia="Times New Roman" w:hAnsi="Times New Roman" w:cs="Times New Roman"/>
          <w:spacing w:val="-2"/>
          <w:sz w:val="24"/>
          <w:szCs w:val="20"/>
          <w:lang w:val="en-GB" w:eastAsia="zh-CN"/>
        </w:rPr>
        <w:t xml:space="preserve"> confirming the information sent in the previous </w:t>
      </w:r>
      <w:r w:rsidR="007E5831">
        <w:rPr>
          <w:rFonts w:ascii="Times New Roman" w:eastAsia="Times New Roman" w:hAnsi="Times New Roman" w:cs="Times New Roman"/>
          <w:spacing w:val="-2"/>
          <w:sz w:val="24"/>
          <w:szCs w:val="20"/>
          <w:lang w:val="en-GB" w:eastAsia="zh-CN"/>
        </w:rPr>
        <w:t>liaison statement (5D/399).</w:t>
      </w:r>
      <w:r w:rsidRPr="009D234F">
        <w:rPr>
          <w:rFonts w:ascii="Times New Roman" w:eastAsia="Times New Roman" w:hAnsi="Times New Roman" w:cs="Times New Roman"/>
          <w:spacing w:val="-2"/>
          <w:sz w:val="24"/>
          <w:szCs w:val="20"/>
          <w:lang w:val="en-GB" w:eastAsia="zh-CN"/>
        </w:rPr>
        <w:t xml:space="preserve"> </w:t>
      </w:r>
    </w:p>
    <w:p w14:paraId="56B66510" w14:textId="77777777" w:rsidR="009D234F" w:rsidRPr="009D234F" w:rsidRDefault="009D234F" w:rsidP="009D234F">
      <w:pPr>
        <w:tabs>
          <w:tab w:val="left" w:pos="794"/>
          <w:tab w:val="left" w:pos="1134"/>
          <w:tab w:val="left" w:pos="1191"/>
          <w:tab w:val="left" w:pos="1588"/>
          <w:tab w:val="left" w:pos="1871"/>
          <w:tab w:val="left" w:pos="1985"/>
          <w:tab w:val="left" w:pos="2268"/>
        </w:tabs>
        <w:overflowPunct w:val="0"/>
        <w:autoSpaceDE w:val="0"/>
        <w:autoSpaceDN w:val="0"/>
        <w:adjustRightInd w:val="0"/>
        <w:spacing w:before="720" w:line="240" w:lineRule="auto"/>
        <w:jc w:val="left"/>
        <w:rPr>
          <w:rFonts w:ascii="Times New Roman" w:eastAsia="MS Mincho" w:hAnsi="Times New Roman" w:cs="Times New Roman"/>
          <w:sz w:val="24"/>
          <w:szCs w:val="20"/>
          <w:lang w:val="en-GB" w:eastAsia="zh-CN"/>
        </w:rPr>
      </w:pPr>
      <w:r w:rsidRPr="009D234F">
        <w:rPr>
          <w:rFonts w:ascii="Times New Roman" w:eastAsia="MS Mincho" w:hAnsi="Times New Roman" w:cs="Times New Roman"/>
          <w:b/>
          <w:bCs/>
          <w:sz w:val="24"/>
          <w:szCs w:val="20"/>
          <w:lang w:val="en-GB" w:eastAsia="zh-CN"/>
        </w:rPr>
        <w:t>Attachments:</w:t>
      </w:r>
      <w:r w:rsidRPr="009D234F">
        <w:rPr>
          <w:rFonts w:ascii="Times New Roman" w:eastAsia="MS Mincho" w:hAnsi="Times New Roman" w:cs="Times New Roman"/>
          <w:sz w:val="24"/>
          <w:szCs w:val="20"/>
          <w:lang w:val="en-GB" w:eastAsia="zh-CN"/>
        </w:rPr>
        <w:t xml:space="preserve"> </w:t>
      </w:r>
      <w:r w:rsidRPr="009D234F">
        <w:rPr>
          <w:rFonts w:ascii="Times New Roman" w:eastAsia="MS Mincho" w:hAnsi="Times New Roman" w:cs="Times New Roman"/>
          <w:sz w:val="24"/>
          <w:szCs w:val="20"/>
          <w:lang w:val="en-GB" w:eastAsia="zh-CN"/>
        </w:rPr>
        <w:tab/>
        <w:t>1</w:t>
      </w:r>
    </w:p>
    <w:p w14:paraId="2E500928" w14:textId="77777777" w:rsidR="009D234F" w:rsidRPr="009D234F" w:rsidRDefault="009D234F" w:rsidP="009D234F">
      <w:pPr>
        <w:tabs>
          <w:tab w:val="left" w:pos="1134"/>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Batang" w:hAnsi="Times New Roman" w:cs="Times New Roman"/>
          <w:sz w:val="24"/>
          <w:szCs w:val="20"/>
          <w:lang w:val="en-GB"/>
        </w:rPr>
      </w:pPr>
    </w:p>
    <w:p w14:paraId="4F7BFE0D" w14:textId="77777777" w:rsidR="009D234F" w:rsidRPr="009D234F" w:rsidRDefault="009D234F" w:rsidP="009D234F">
      <w:pPr>
        <w:tabs>
          <w:tab w:val="left" w:pos="1134"/>
          <w:tab w:val="left" w:pos="1871"/>
          <w:tab w:val="left" w:pos="2268"/>
        </w:tabs>
        <w:overflowPunct w:val="0"/>
        <w:autoSpaceDE w:val="0"/>
        <w:autoSpaceDN w:val="0"/>
        <w:adjustRightInd w:val="0"/>
        <w:spacing w:before="120" w:after="160" w:line="256" w:lineRule="auto"/>
        <w:jc w:val="left"/>
        <w:rPr>
          <w:rFonts w:ascii="Times New Roman" w:eastAsia="Times New Roman" w:hAnsi="Times New Roman" w:cs="Times New Roman"/>
          <w:sz w:val="24"/>
          <w:szCs w:val="20"/>
          <w:lang w:val="en-GB"/>
        </w:rPr>
      </w:pPr>
      <w:r w:rsidRPr="009D234F">
        <w:rPr>
          <w:rFonts w:ascii="Times New Roman" w:eastAsia="Times New Roman" w:hAnsi="Times New Roman" w:cs="Times New Roman"/>
          <w:sz w:val="24"/>
          <w:szCs w:val="20"/>
          <w:lang w:val="en-GB"/>
        </w:rPr>
        <w:br w:type="page"/>
      </w:r>
    </w:p>
    <w:p w14:paraId="62CE0D3D" w14:textId="77777777" w:rsidR="009D234F" w:rsidRPr="009D234F" w:rsidRDefault="009D234F" w:rsidP="009D234F">
      <w:pPr>
        <w:keepNext/>
        <w:keepLines/>
        <w:tabs>
          <w:tab w:val="left" w:pos="1134"/>
          <w:tab w:val="left" w:pos="1871"/>
          <w:tab w:val="left" w:pos="2268"/>
        </w:tabs>
        <w:overflowPunct w:val="0"/>
        <w:autoSpaceDE w:val="0"/>
        <w:autoSpaceDN w:val="0"/>
        <w:adjustRightInd w:val="0"/>
        <w:spacing w:before="480" w:after="80" w:line="240" w:lineRule="auto"/>
        <w:rPr>
          <w:rFonts w:ascii="Times New Roman" w:eastAsia="Times New Roman" w:hAnsi="Times New Roman" w:cs="Times New Roman"/>
          <w:caps/>
          <w:sz w:val="28"/>
          <w:szCs w:val="20"/>
          <w:lang w:val="en-GB" w:eastAsia="zh-CN"/>
        </w:rPr>
      </w:pPr>
      <w:r w:rsidRPr="009D234F">
        <w:rPr>
          <w:rFonts w:ascii="Times New Roman" w:eastAsia="Times New Roman" w:hAnsi="Times New Roman" w:cs="Times New Roman"/>
          <w:caps/>
          <w:sz w:val="28"/>
          <w:szCs w:val="20"/>
          <w:lang w:val="en-GB" w:eastAsia="zh-CN"/>
        </w:rPr>
        <w:lastRenderedPageBreak/>
        <w:t>ATTACHMENT</w:t>
      </w:r>
    </w:p>
    <w:p w14:paraId="15DED92B" w14:textId="77777777" w:rsidR="009D234F" w:rsidRPr="009D234F" w:rsidRDefault="009D234F" w:rsidP="009D234F">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Times New Roman" w:hAnsi="Times New Roman" w:cs="Times New Roman"/>
          <w:caps/>
          <w:sz w:val="28"/>
          <w:szCs w:val="20"/>
          <w:lang w:val="en-GB" w:eastAsia="zh-CN"/>
        </w:rPr>
      </w:pPr>
      <w:r w:rsidRPr="009D234F">
        <w:rPr>
          <w:rFonts w:ascii="Times New Roman" w:eastAsia="Times New Roman" w:hAnsi="Times New Roman" w:cs="Times New Roman"/>
          <w:caps/>
          <w:sz w:val="28"/>
          <w:szCs w:val="20"/>
          <w:lang w:val="en-GB" w:eastAsia="zh-CN"/>
        </w:rPr>
        <w:t xml:space="preserve">draft REPLY liaison statement to working party 5D </w:t>
      </w:r>
      <w:r w:rsidRPr="009D234F">
        <w:rPr>
          <w:rFonts w:ascii="Times New Roman" w:eastAsia="Times New Roman" w:hAnsi="Times New Roman" w:cs="Times New Roman"/>
          <w:caps/>
          <w:sz w:val="28"/>
          <w:szCs w:val="20"/>
          <w:lang w:val="en-GB" w:eastAsia="zh-CN"/>
        </w:rPr>
        <w:br/>
        <w:t>WRC-23 AGENDA ITEM 1.1</w:t>
      </w:r>
    </w:p>
    <w:p w14:paraId="213E11B4" w14:textId="77777777" w:rsidR="009D234F" w:rsidRPr="009D234F" w:rsidRDefault="009D234F" w:rsidP="009D234F">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r w:rsidRPr="009D234F">
        <w:rPr>
          <w:rFonts w:ascii="Times New Roman" w:eastAsia="Times New Roman" w:hAnsi="Times New Roman" w:cs="Times New Roman"/>
          <w:b/>
          <w:sz w:val="28"/>
          <w:szCs w:val="20"/>
          <w:lang w:val="en-GB" w:eastAsia="zh-CN"/>
        </w:rPr>
        <w:t>Characteristics of aeronautical systems and maritime systems operating in or adjacent to the frequency band 4 800-4 990 MHz</w:t>
      </w:r>
    </w:p>
    <w:p w14:paraId="2265043F" w14:textId="7C546A7F" w:rsidR="003341AC" w:rsidRDefault="003341AC" w:rsidP="009D234F">
      <w:pPr>
        <w:tabs>
          <w:tab w:val="left" w:pos="1134"/>
          <w:tab w:val="left" w:pos="1871"/>
          <w:tab w:val="left" w:pos="2268"/>
        </w:tabs>
        <w:overflowPunct w:val="0"/>
        <w:autoSpaceDE w:val="0"/>
        <w:autoSpaceDN w:val="0"/>
        <w:adjustRightInd w:val="0"/>
        <w:spacing w:before="360" w:line="240" w:lineRule="auto"/>
        <w:jc w:val="left"/>
        <w:rPr>
          <w:rFonts w:ascii="Times New Roman" w:eastAsia="Times New Roman" w:hAnsi="Times New Roman" w:cs="Times New Roman"/>
          <w:sz w:val="24"/>
          <w:szCs w:val="20"/>
          <w:lang w:val="en-GB" w:eastAsia="zh-CN"/>
        </w:rPr>
      </w:pPr>
      <w:del w:id="11" w:author="TK" w:date="2021-03-23T11:23:00Z">
        <w:r w:rsidDel="00CF36F3">
          <w:rPr>
            <w:rFonts w:ascii="Times New Roman" w:eastAsia="Times New Roman" w:hAnsi="Times New Roman" w:cs="Times New Roman"/>
            <w:sz w:val="24"/>
            <w:szCs w:val="20"/>
            <w:lang w:val="en-GB" w:eastAsia="zh-CN"/>
          </w:rPr>
          <w:delText>[</w:delText>
        </w:r>
      </w:del>
      <w:r w:rsidR="009D234F" w:rsidRPr="009D234F">
        <w:rPr>
          <w:rFonts w:ascii="Times New Roman" w:eastAsia="Times New Roman" w:hAnsi="Times New Roman" w:cs="Times New Roman"/>
          <w:sz w:val="24"/>
          <w:szCs w:val="20"/>
          <w:lang w:val="en-GB" w:eastAsia="zh-CN"/>
        </w:rPr>
        <w:t xml:space="preserve">Working Party (WP) 5B </w:t>
      </w:r>
      <w:r w:rsidR="007E5831">
        <w:rPr>
          <w:rFonts w:ascii="Times New Roman" w:eastAsia="Times New Roman" w:hAnsi="Times New Roman" w:cs="Times New Roman"/>
          <w:sz w:val="24"/>
          <w:szCs w:val="20"/>
          <w:lang w:val="en-GB" w:eastAsia="zh-CN"/>
        </w:rPr>
        <w:t xml:space="preserve">would like </w:t>
      </w:r>
      <w:r>
        <w:rPr>
          <w:rFonts w:ascii="Times New Roman" w:eastAsia="Times New Roman" w:hAnsi="Times New Roman" w:cs="Times New Roman"/>
          <w:sz w:val="24"/>
          <w:szCs w:val="20"/>
          <w:lang w:val="en-GB" w:eastAsia="zh-CN"/>
        </w:rPr>
        <w:t xml:space="preserve">thank WP </w:t>
      </w:r>
      <w:r w:rsidR="009448E3">
        <w:rPr>
          <w:rFonts w:ascii="Times New Roman" w:eastAsia="Times New Roman" w:hAnsi="Times New Roman" w:cs="Times New Roman"/>
          <w:sz w:val="24"/>
          <w:szCs w:val="20"/>
          <w:lang w:val="en-GB" w:eastAsia="zh-CN"/>
        </w:rPr>
        <w:t xml:space="preserve">5D </w:t>
      </w:r>
      <w:r>
        <w:rPr>
          <w:rFonts w:ascii="Times New Roman" w:eastAsia="Times New Roman" w:hAnsi="Times New Roman" w:cs="Times New Roman"/>
          <w:sz w:val="24"/>
          <w:szCs w:val="20"/>
          <w:lang w:val="en-GB" w:eastAsia="zh-CN"/>
        </w:rPr>
        <w:t>for its LS (</w:t>
      </w:r>
      <w:del w:id="12" w:author="TK" w:date="2021-03-23T11:29:00Z">
        <w:r w:rsidDel="00CF36F3">
          <w:rPr>
            <w:rFonts w:ascii="Times New Roman" w:eastAsia="Times New Roman" w:hAnsi="Times New Roman" w:cs="Times New Roman"/>
            <w:sz w:val="24"/>
            <w:szCs w:val="20"/>
            <w:lang w:val="en-GB" w:eastAsia="zh-CN"/>
          </w:rPr>
          <w:delText xml:space="preserve">document </w:delText>
        </w:r>
      </w:del>
      <w:ins w:id="13" w:author="TK" w:date="2021-03-23T11:29:00Z">
        <w:r w:rsidR="00CF36F3">
          <w:rPr>
            <w:rFonts w:ascii="Times New Roman" w:eastAsia="Times New Roman" w:hAnsi="Times New Roman" w:cs="Times New Roman"/>
            <w:sz w:val="24"/>
            <w:szCs w:val="20"/>
            <w:lang w:val="en-GB" w:eastAsia="zh-CN"/>
          </w:rPr>
          <w:t xml:space="preserve">Document </w:t>
        </w:r>
      </w:ins>
      <w:r>
        <w:rPr>
          <w:rFonts w:ascii="Times New Roman" w:eastAsia="Times New Roman" w:hAnsi="Times New Roman" w:cs="Times New Roman"/>
          <w:sz w:val="24"/>
          <w:szCs w:val="20"/>
          <w:lang w:val="en-GB" w:eastAsia="zh-CN"/>
        </w:rPr>
        <w:t>5B/</w:t>
      </w:r>
      <w:del w:id="14" w:author="TK" w:date="2021-03-23T11:56:00Z">
        <w:r w:rsidDel="00E94729">
          <w:rPr>
            <w:rFonts w:ascii="Times New Roman" w:eastAsia="Times New Roman" w:hAnsi="Times New Roman" w:cs="Times New Roman"/>
            <w:sz w:val="24"/>
            <w:szCs w:val="20"/>
            <w:lang w:val="en-GB" w:eastAsia="zh-CN"/>
          </w:rPr>
          <w:delText>XX</w:delText>
        </w:r>
      </w:del>
      <w:ins w:id="15" w:author="TK" w:date="2021-03-23T11:56:00Z">
        <w:r w:rsidR="00E94729">
          <w:rPr>
            <w:rFonts w:ascii="Times New Roman" w:eastAsia="Times New Roman" w:hAnsi="Times New Roman" w:cs="Times New Roman"/>
            <w:sz w:val="24"/>
            <w:szCs w:val="20"/>
            <w:lang w:val="en-GB" w:eastAsia="zh-CN"/>
          </w:rPr>
          <w:t>248</w:t>
        </w:r>
      </w:ins>
      <w:r>
        <w:rPr>
          <w:rFonts w:ascii="Times New Roman" w:eastAsia="Times New Roman" w:hAnsi="Times New Roman" w:cs="Times New Roman"/>
          <w:sz w:val="24"/>
          <w:szCs w:val="20"/>
          <w:lang w:val="en-GB" w:eastAsia="zh-CN"/>
        </w:rPr>
        <w:t xml:space="preserve">). WP 5B appreciates being kept informed of the progress made with regards to the Working Document Towards a Preliminary Draft New Report ITU-R M.[CONDITIONS 1.1]. WP 5B has reviewed the content of this LS and </w:t>
      </w:r>
      <w:del w:id="16" w:author="TK" w:date="2021-03-23T11:21:00Z">
        <w:r w:rsidDel="00CF36F3">
          <w:rPr>
            <w:rFonts w:ascii="Times New Roman" w:eastAsia="Times New Roman" w:hAnsi="Times New Roman" w:cs="Times New Roman"/>
            <w:sz w:val="24"/>
            <w:szCs w:val="20"/>
            <w:lang w:val="en-GB" w:eastAsia="zh-CN"/>
          </w:rPr>
          <w:delText>offers the following comments in Attachment 1.]</w:delText>
        </w:r>
      </w:del>
      <w:ins w:id="17" w:author="TK" w:date="2021-03-23T11:21:00Z">
        <w:r w:rsidR="00CF36F3">
          <w:rPr>
            <w:rFonts w:ascii="Times New Roman" w:eastAsia="Times New Roman" w:hAnsi="Times New Roman" w:cs="Times New Roman"/>
            <w:sz w:val="24"/>
            <w:szCs w:val="20"/>
            <w:lang w:val="en-GB" w:eastAsia="zh-CN"/>
          </w:rPr>
          <w:t>will seek to provide comments at a later date. I</w:t>
        </w:r>
      </w:ins>
      <w:ins w:id="18" w:author="TK" w:date="2021-03-23T11:22:00Z">
        <w:r w:rsidR="00CF36F3">
          <w:rPr>
            <w:rFonts w:ascii="Times New Roman" w:eastAsia="Times New Roman" w:hAnsi="Times New Roman" w:cs="Times New Roman"/>
            <w:sz w:val="24"/>
            <w:szCs w:val="20"/>
            <w:lang w:val="en-GB" w:eastAsia="zh-CN"/>
          </w:rPr>
          <w:t xml:space="preserve">f further progress is made </w:t>
        </w:r>
      </w:ins>
      <w:ins w:id="19" w:author="TK" w:date="2021-03-23T11:31:00Z">
        <w:r w:rsidR="001915E9">
          <w:rPr>
            <w:rFonts w:ascii="Times New Roman" w:eastAsia="Times New Roman" w:hAnsi="Times New Roman" w:cs="Times New Roman"/>
            <w:sz w:val="24"/>
            <w:szCs w:val="20"/>
            <w:lang w:val="en-GB" w:eastAsia="zh-CN"/>
          </w:rPr>
          <w:t xml:space="preserve">on this </w:t>
        </w:r>
      </w:ins>
      <w:ins w:id="20" w:author="TK" w:date="2021-03-23T11:32:00Z">
        <w:r w:rsidR="001915E9">
          <w:rPr>
            <w:rFonts w:ascii="Times New Roman" w:eastAsia="Times New Roman" w:hAnsi="Times New Roman" w:cs="Times New Roman"/>
            <w:sz w:val="24"/>
            <w:szCs w:val="20"/>
            <w:lang w:val="en-GB" w:eastAsia="zh-CN"/>
          </w:rPr>
          <w:t xml:space="preserve">Working Document </w:t>
        </w:r>
      </w:ins>
      <w:ins w:id="21" w:author="TK" w:date="2021-03-23T11:22:00Z">
        <w:r w:rsidR="00CF36F3">
          <w:rPr>
            <w:rFonts w:ascii="Times New Roman" w:eastAsia="Times New Roman" w:hAnsi="Times New Roman" w:cs="Times New Roman"/>
            <w:sz w:val="24"/>
            <w:szCs w:val="20"/>
            <w:lang w:val="en-GB" w:eastAsia="zh-CN"/>
          </w:rPr>
          <w:t xml:space="preserve">in the </w:t>
        </w:r>
      </w:ins>
      <w:ins w:id="22" w:author="TK" w:date="2021-03-23T11:24:00Z">
        <w:r w:rsidR="00CF36F3">
          <w:rPr>
            <w:rFonts w:ascii="Times New Roman" w:eastAsia="Times New Roman" w:hAnsi="Times New Roman" w:cs="Times New Roman"/>
            <w:sz w:val="24"/>
            <w:szCs w:val="20"/>
            <w:lang w:val="en-GB" w:eastAsia="zh-CN"/>
          </w:rPr>
          <w:t>future,</w:t>
        </w:r>
      </w:ins>
      <w:ins w:id="23" w:author="TK" w:date="2021-03-23T11:22:00Z">
        <w:r w:rsidR="00CF36F3">
          <w:rPr>
            <w:rFonts w:ascii="Times New Roman" w:eastAsia="Times New Roman" w:hAnsi="Times New Roman" w:cs="Times New Roman"/>
            <w:sz w:val="24"/>
            <w:szCs w:val="20"/>
            <w:lang w:val="en-GB" w:eastAsia="zh-CN"/>
          </w:rPr>
          <w:t xml:space="preserve"> then WP 5B would appreciate being kept informed and </w:t>
        </w:r>
      </w:ins>
      <w:ins w:id="24" w:author="TK" w:date="2021-03-23T11:24:00Z">
        <w:r w:rsidR="00CF36F3">
          <w:rPr>
            <w:rFonts w:ascii="Times New Roman" w:eastAsia="Times New Roman" w:hAnsi="Times New Roman" w:cs="Times New Roman"/>
            <w:sz w:val="24"/>
            <w:szCs w:val="20"/>
            <w:lang w:val="en-GB" w:eastAsia="zh-CN"/>
          </w:rPr>
          <w:t xml:space="preserve">will </w:t>
        </w:r>
      </w:ins>
      <w:ins w:id="25" w:author="TK" w:date="2021-03-23T11:22:00Z">
        <w:r w:rsidR="00CF36F3">
          <w:rPr>
            <w:rFonts w:ascii="Times New Roman" w:eastAsia="Times New Roman" w:hAnsi="Times New Roman" w:cs="Times New Roman"/>
            <w:sz w:val="24"/>
            <w:szCs w:val="20"/>
            <w:lang w:val="en-GB" w:eastAsia="zh-CN"/>
          </w:rPr>
          <w:t>take such information in</w:t>
        </w:r>
      </w:ins>
      <w:ins w:id="26" w:author="TK" w:date="2021-03-23T11:23:00Z">
        <w:r w:rsidR="00CF36F3">
          <w:rPr>
            <w:rFonts w:ascii="Times New Roman" w:eastAsia="Times New Roman" w:hAnsi="Times New Roman" w:cs="Times New Roman"/>
            <w:sz w:val="24"/>
            <w:szCs w:val="20"/>
            <w:lang w:val="en-GB" w:eastAsia="zh-CN"/>
          </w:rPr>
          <w:t>to consideration.</w:t>
        </w:r>
      </w:ins>
    </w:p>
    <w:p w14:paraId="64EB2DA4" w14:textId="5FA792C3" w:rsidR="003341AC" w:rsidRDefault="003341AC" w:rsidP="009D234F">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del w:id="27" w:author="TK" w:date="2021-03-23T11:24:00Z">
        <w:r w:rsidDel="00CF36F3">
          <w:rPr>
            <w:rFonts w:ascii="Times New Roman" w:eastAsia="Times New Roman" w:hAnsi="Times New Roman" w:cs="Times New Roman"/>
            <w:sz w:val="24"/>
            <w:szCs w:val="20"/>
            <w:lang w:val="en-GB" w:eastAsia="zh-CN"/>
          </w:rPr>
          <w:delText>[</w:delText>
        </w:r>
      </w:del>
      <w:r>
        <w:rPr>
          <w:rFonts w:ascii="Times New Roman" w:eastAsia="Times New Roman" w:hAnsi="Times New Roman" w:cs="Times New Roman"/>
          <w:sz w:val="24"/>
          <w:szCs w:val="20"/>
          <w:lang w:val="en-GB" w:eastAsia="zh-CN"/>
        </w:rPr>
        <w:t>In addition,</w:t>
      </w:r>
      <w:del w:id="28" w:author="TK" w:date="2021-03-23T11:24:00Z">
        <w:r w:rsidDel="00CF36F3">
          <w:rPr>
            <w:rFonts w:ascii="Times New Roman" w:eastAsia="Times New Roman" w:hAnsi="Times New Roman" w:cs="Times New Roman"/>
            <w:sz w:val="24"/>
            <w:szCs w:val="20"/>
            <w:lang w:val="en-GB" w:eastAsia="zh-CN"/>
          </w:rPr>
          <w:delText>]</w:delText>
        </w:r>
      </w:del>
      <w:r>
        <w:rPr>
          <w:rFonts w:ascii="Times New Roman" w:eastAsia="Times New Roman" w:hAnsi="Times New Roman" w:cs="Times New Roman"/>
          <w:sz w:val="24"/>
          <w:szCs w:val="20"/>
          <w:lang w:val="en-GB" w:eastAsia="zh-CN"/>
        </w:rPr>
        <w:t xml:space="preserve"> WP 5B notes that in a previous liaison statement (</w:t>
      </w:r>
      <w:ins w:id="29" w:author="TK" w:date="2021-03-23T11:28:00Z">
        <w:r w:rsidR="00CF36F3">
          <w:rPr>
            <w:rFonts w:ascii="Times New Roman" w:eastAsia="Times New Roman" w:hAnsi="Times New Roman" w:cs="Times New Roman"/>
            <w:sz w:val="24"/>
            <w:szCs w:val="20"/>
            <w:lang w:val="en-GB" w:eastAsia="zh-CN"/>
          </w:rPr>
          <w:t xml:space="preserve">Document </w:t>
        </w:r>
      </w:ins>
      <w:r>
        <w:rPr>
          <w:rFonts w:ascii="Times New Roman" w:eastAsia="Times New Roman" w:hAnsi="Times New Roman" w:cs="Times New Roman"/>
          <w:sz w:val="24"/>
          <w:szCs w:val="20"/>
          <w:lang w:val="en-GB" w:eastAsia="zh-CN"/>
        </w:rPr>
        <w:t>5D/399) sent to WP 5D a follow up reply regarding characteristics and protection criteria</w:t>
      </w:r>
      <w:r w:rsidRPr="009D234F">
        <w:rPr>
          <w:rFonts w:ascii="Times New Roman" w:eastAsia="Times New Roman" w:hAnsi="Times New Roman" w:cs="Times New Roman"/>
          <w:sz w:val="24"/>
          <w:szCs w:val="20"/>
          <w:lang w:val="en-GB" w:eastAsia="zh-CN"/>
        </w:rPr>
        <w:t xml:space="preserve"> </w:t>
      </w:r>
      <w:r>
        <w:rPr>
          <w:rFonts w:ascii="Times New Roman" w:eastAsia="Times New Roman" w:hAnsi="Times New Roman" w:cs="Times New Roman"/>
          <w:sz w:val="24"/>
          <w:szCs w:val="20"/>
          <w:lang w:val="en-GB" w:eastAsia="zh-CN"/>
        </w:rPr>
        <w:t xml:space="preserve">was warranted with regards to the June 2021 deadline. </w:t>
      </w:r>
    </w:p>
    <w:p w14:paraId="01E09F3D" w14:textId="370F66E5" w:rsidR="009D234F" w:rsidRPr="009D234F" w:rsidRDefault="009D234F" w:rsidP="009D234F">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9D234F">
        <w:rPr>
          <w:rFonts w:ascii="Times New Roman" w:eastAsia="Times New Roman" w:hAnsi="Times New Roman" w:cs="Times New Roman"/>
          <w:sz w:val="24"/>
          <w:szCs w:val="20"/>
          <w:lang w:val="en-GB" w:eastAsia="zh-CN"/>
        </w:rPr>
        <w:t xml:space="preserve">WP 5B would like to bring to the attention to WP 5D that Recommendation ITU-R </w:t>
      </w:r>
      <w:bookmarkStart w:id="30" w:name="_Hlk51857767"/>
      <w:r w:rsidRPr="009D234F">
        <w:rPr>
          <w:rFonts w:ascii="Times New Roman" w:eastAsia="Times New Roman" w:hAnsi="Times New Roman" w:cs="Times New Roman"/>
          <w:sz w:val="24"/>
          <w:szCs w:val="20"/>
          <w:lang w:val="en-GB"/>
        </w:rPr>
        <w:fldChar w:fldCharType="begin"/>
      </w:r>
      <w:r w:rsidRPr="009D234F">
        <w:rPr>
          <w:rFonts w:ascii="Times New Roman" w:eastAsia="Times New Roman" w:hAnsi="Times New Roman" w:cs="Times New Roman"/>
          <w:sz w:val="24"/>
          <w:szCs w:val="20"/>
          <w:lang w:val="en-GB"/>
        </w:rPr>
        <w:instrText xml:space="preserve"> HYPERLINK "https://www.itu.int/rec/R-REC-M.2116-0-201801-I/en" </w:instrText>
      </w:r>
      <w:r w:rsidRPr="009D234F">
        <w:rPr>
          <w:rFonts w:ascii="Times New Roman" w:eastAsia="Times New Roman" w:hAnsi="Times New Roman" w:cs="Times New Roman"/>
          <w:sz w:val="24"/>
          <w:szCs w:val="20"/>
          <w:lang w:val="en-GB"/>
        </w:rPr>
        <w:fldChar w:fldCharType="separate"/>
      </w:r>
      <w:r w:rsidRPr="009D234F">
        <w:rPr>
          <w:rFonts w:ascii="Times New Roman" w:eastAsia="Times New Roman" w:hAnsi="Times New Roman" w:cs="Times New Roman"/>
          <w:color w:val="0000FF"/>
          <w:sz w:val="24"/>
          <w:szCs w:val="20"/>
          <w:u w:val="single"/>
          <w:lang w:val="en-GB" w:eastAsia="zh-CN"/>
        </w:rPr>
        <w:t>M.2116-0</w:t>
      </w:r>
      <w:r w:rsidRPr="009D234F">
        <w:rPr>
          <w:rFonts w:ascii="Times New Roman" w:eastAsia="Times New Roman" w:hAnsi="Times New Roman" w:cs="Times New Roman"/>
          <w:sz w:val="24"/>
          <w:szCs w:val="20"/>
          <w:lang w:val="en-GB"/>
        </w:rPr>
        <w:fldChar w:fldCharType="end"/>
      </w:r>
      <w:bookmarkEnd w:id="30"/>
      <w:r w:rsidRPr="009D234F">
        <w:rPr>
          <w:rFonts w:ascii="Times New Roman" w:eastAsia="Times New Roman" w:hAnsi="Times New Roman" w:cs="Times New Roman"/>
          <w:sz w:val="24"/>
          <w:szCs w:val="20"/>
          <w:lang w:val="en-GB" w:eastAsia="zh-CN"/>
        </w:rPr>
        <w:t xml:space="preserve"> contains certain technical and operational characteristics as well as protection criteria for systems in the aeronautical mobile service in the frequency band 4 800- 4 990 </w:t>
      </w:r>
      <w:proofErr w:type="spellStart"/>
      <w:r w:rsidRPr="009D234F">
        <w:rPr>
          <w:rFonts w:ascii="Times New Roman" w:eastAsia="Times New Roman" w:hAnsi="Times New Roman" w:cs="Times New Roman"/>
          <w:sz w:val="24"/>
          <w:szCs w:val="20"/>
          <w:lang w:val="en-GB" w:eastAsia="zh-CN"/>
        </w:rPr>
        <w:t>MHz.</w:t>
      </w:r>
      <w:proofErr w:type="spellEnd"/>
      <w:r w:rsidRPr="009D234F">
        <w:rPr>
          <w:rFonts w:ascii="Times New Roman" w:eastAsia="Times New Roman" w:hAnsi="Times New Roman" w:cs="Times New Roman"/>
          <w:sz w:val="24"/>
          <w:szCs w:val="20"/>
          <w:lang w:val="en-GB" w:eastAsia="zh-CN"/>
        </w:rPr>
        <w:t xml:space="preserve"> </w:t>
      </w:r>
    </w:p>
    <w:p w14:paraId="1F1D3822" w14:textId="1E613AF1" w:rsidR="009D234F" w:rsidRPr="009D234F" w:rsidRDefault="009D234F" w:rsidP="009D234F">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9D234F">
        <w:rPr>
          <w:rFonts w:ascii="Times New Roman" w:eastAsia="Times New Roman" w:hAnsi="Times New Roman" w:cs="Times New Roman"/>
          <w:sz w:val="24"/>
          <w:szCs w:val="20"/>
          <w:lang w:val="en-GB" w:eastAsia="zh-CN"/>
        </w:rPr>
        <w:t>Without prejudging regulatory conditions in the band 4 800-4 990 MHz for AMS stations located in the international airspace, technical characteristics in the above-mentioned document may be used for sharing studies</w:t>
      </w:r>
      <w:ins w:id="31" w:author="TK" w:date="2021-03-23T12:03:00Z">
        <w:r w:rsidR="00F3457E">
          <w:rPr>
            <w:rFonts w:ascii="Times New Roman" w:eastAsia="Times New Roman" w:hAnsi="Times New Roman" w:cs="Times New Roman"/>
            <w:sz w:val="24"/>
            <w:szCs w:val="20"/>
            <w:lang w:val="en-GB" w:eastAsia="zh-CN"/>
          </w:rPr>
          <w:t>,</w:t>
        </w:r>
      </w:ins>
      <w:r w:rsidRPr="009D234F">
        <w:rPr>
          <w:rFonts w:ascii="Times New Roman" w:eastAsia="Times New Roman" w:hAnsi="Times New Roman" w:cs="Times New Roman"/>
          <w:sz w:val="24"/>
          <w:szCs w:val="20"/>
          <w:lang w:val="en-GB" w:eastAsia="zh-CN"/>
        </w:rPr>
        <w:t xml:space="preserve"> </w:t>
      </w:r>
      <w:proofErr w:type="gramStart"/>
      <w:r w:rsidRPr="009D234F">
        <w:rPr>
          <w:rFonts w:ascii="Times New Roman" w:eastAsia="Times New Roman" w:hAnsi="Times New Roman" w:cs="Times New Roman"/>
          <w:sz w:val="24"/>
          <w:szCs w:val="20"/>
          <w:lang w:val="en-GB" w:eastAsia="zh-CN"/>
        </w:rPr>
        <w:t>taking into account</w:t>
      </w:r>
      <w:proofErr w:type="gramEnd"/>
      <w:r w:rsidRPr="009D234F">
        <w:rPr>
          <w:rFonts w:ascii="Times New Roman" w:eastAsia="Times New Roman" w:hAnsi="Times New Roman" w:cs="Times New Roman"/>
          <w:sz w:val="24"/>
          <w:szCs w:val="20"/>
          <w:lang w:val="en-GB" w:eastAsia="zh-CN"/>
        </w:rPr>
        <w:t xml:space="preserve"> that </w:t>
      </w:r>
      <w:ins w:id="32" w:author="TK" w:date="2021-03-23T12:03:00Z">
        <w:r w:rsidR="00F3457E">
          <w:rPr>
            <w:rFonts w:ascii="Times New Roman" w:eastAsia="Times New Roman" w:hAnsi="Times New Roman" w:cs="Times New Roman"/>
            <w:sz w:val="24"/>
            <w:szCs w:val="20"/>
            <w:lang w:val="en-GB" w:eastAsia="zh-CN"/>
          </w:rPr>
          <w:t xml:space="preserve">the </w:t>
        </w:r>
      </w:ins>
      <w:r w:rsidRPr="009D234F">
        <w:rPr>
          <w:rFonts w:ascii="Times New Roman" w:eastAsia="Times New Roman" w:hAnsi="Times New Roman" w:cs="Times New Roman"/>
          <w:sz w:val="24"/>
          <w:szCs w:val="20"/>
          <w:lang w:val="en-GB" w:eastAsia="zh-CN"/>
        </w:rPr>
        <w:t xml:space="preserve">frequency band 4 800-4 990 MHz </w:t>
      </w:r>
      <w:del w:id="33" w:author="TK" w:date="2021-03-23T12:03:00Z">
        <w:r w:rsidRPr="009D234F" w:rsidDel="00F3457E">
          <w:rPr>
            <w:rFonts w:ascii="Times New Roman" w:eastAsia="Times New Roman" w:hAnsi="Times New Roman" w:cs="Times New Roman"/>
            <w:sz w:val="24"/>
            <w:szCs w:val="20"/>
            <w:lang w:val="en-GB" w:eastAsia="zh-CN"/>
          </w:rPr>
          <w:delText xml:space="preserve">that </w:delText>
        </w:r>
      </w:del>
      <w:r w:rsidRPr="009D234F">
        <w:rPr>
          <w:rFonts w:ascii="Times New Roman" w:eastAsia="Times New Roman" w:hAnsi="Times New Roman" w:cs="Times New Roman"/>
          <w:sz w:val="24"/>
          <w:szCs w:val="20"/>
          <w:lang w:val="en-GB" w:eastAsia="zh-CN"/>
        </w:rPr>
        <w:t xml:space="preserve">is a part of the tuning range 4 400-4 990 MHz for the AMS stations and is subject to RR No. </w:t>
      </w:r>
      <w:r w:rsidRPr="009D234F">
        <w:rPr>
          <w:rFonts w:ascii="Times New Roman" w:eastAsia="Times New Roman" w:hAnsi="Times New Roman" w:cs="Times New Roman"/>
          <w:b/>
          <w:bCs/>
          <w:sz w:val="24"/>
          <w:szCs w:val="20"/>
          <w:lang w:val="en-GB" w:eastAsia="zh-CN"/>
        </w:rPr>
        <w:t>5.442</w:t>
      </w:r>
      <w:r w:rsidRPr="009D234F">
        <w:rPr>
          <w:rFonts w:ascii="Times New Roman" w:eastAsia="Times New Roman" w:hAnsi="Times New Roman" w:cs="Times New Roman"/>
          <w:sz w:val="24"/>
          <w:szCs w:val="20"/>
          <w:lang w:val="en-GB" w:eastAsia="zh-CN"/>
        </w:rPr>
        <w:t>.</w:t>
      </w:r>
    </w:p>
    <w:p w14:paraId="3EFF3AFB" w14:textId="4C29B992" w:rsidR="009D234F" w:rsidRDefault="009D234F" w:rsidP="009D234F">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9D234F">
        <w:rPr>
          <w:rFonts w:ascii="Times New Roman" w:eastAsia="Times New Roman" w:hAnsi="Times New Roman" w:cs="Times New Roman"/>
          <w:sz w:val="24"/>
          <w:szCs w:val="20"/>
          <w:lang w:val="en-GB" w:eastAsia="zh-CN"/>
        </w:rPr>
        <w:t xml:space="preserve">The current version of Recommendation ITU-R </w:t>
      </w:r>
      <w:hyperlink r:id="rId5" w:history="1">
        <w:r w:rsidRPr="009D234F">
          <w:rPr>
            <w:rFonts w:ascii="Times New Roman" w:eastAsia="Times New Roman" w:hAnsi="Times New Roman" w:cs="Times New Roman"/>
            <w:color w:val="0000FF"/>
            <w:sz w:val="24"/>
            <w:szCs w:val="20"/>
            <w:u w:val="single"/>
            <w:lang w:val="en-GB" w:eastAsia="zh-CN"/>
          </w:rPr>
          <w:t>M.2116-0</w:t>
        </w:r>
      </w:hyperlink>
      <w:r w:rsidRPr="009D234F">
        <w:rPr>
          <w:rFonts w:ascii="Times New Roman" w:eastAsia="Times New Roman" w:hAnsi="Times New Roman" w:cs="Times New Roman"/>
          <w:sz w:val="24"/>
          <w:szCs w:val="20"/>
          <w:lang w:val="en-GB" w:eastAsia="zh-CN"/>
        </w:rPr>
        <w:t xml:space="preserve"> only contains characteristics for aeronautical mobile service systems, however WP 5B is </w:t>
      </w:r>
      <w:del w:id="34" w:author="TK" w:date="2021-03-23T11:26:00Z">
        <w:r w:rsidRPr="009D234F" w:rsidDel="00CF36F3">
          <w:rPr>
            <w:rFonts w:ascii="Times New Roman" w:eastAsia="Times New Roman" w:hAnsi="Times New Roman" w:cs="Times New Roman"/>
            <w:sz w:val="24"/>
            <w:szCs w:val="20"/>
            <w:lang w:val="en-GB" w:eastAsia="zh-CN"/>
          </w:rPr>
          <w:delText>considering a possible</w:delText>
        </w:r>
      </w:del>
      <w:ins w:id="35" w:author="TK" w:date="2021-03-23T11:26:00Z">
        <w:r w:rsidR="00CF36F3">
          <w:rPr>
            <w:rFonts w:ascii="Times New Roman" w:eastAsia="Times New Roman" w:hAnsi="Times New Roman" w:cs="Times New Roman"/>
            <w:sz w:val="24"/>
            <w:szCs w:val="20"/>
            <w:lang w:val="en-GB" w:eastAsia="zh-CN"/>
          </w:rPr>
          <w:t>currently</w:t>
        </w:r>
      </w:ins>
      <w:r w:rsidRPr="009D234F">
        <w:rPr>
          <w:rFonts w:ascii="Times New Roman" w:eastAsia="Times New Roman" w:hAnsi="Times New Roman" w:cs="Times New Roman"/>
          <w:sz w:val="24"/>
          <w:szCs w:val="20"/>
          <w:lang w:val="en-GB" w:eastAsia="zh-CN"/>
        </w:rPr>
        <w:t xml:space="preserve"> updat</w:t>
      </w:r>
      <w:del w:id="36" w:author="TK" w:date="2021-03-23T11:26:00Z">
        <w:r w:rsidRPr="009D234F" w:rsidDel="00CF36F3">
          <w:rPr>
            <w:rFonts w:ascii="Times New Roman" w:eastAsia="Times New Roman" w:hAnsi="Times New Roman" w:cs="Times New Roman"/>
            <w:sz w:val="24"/>
            <w:szCs w:val="20"/>
            <w:lang w:val="en-GB" w:eastAsia="zh-CN"/>
          </w:rPr>
          <w:delText>e</w:delText>
        </w:r>
      </w:del>
      <w:ins w:id="37" w:author="TK" w:date="2021-03-23T11:26:00Z">
        <w:r w:rsidR="00CF36F3">
          <w:rPr>
            <w:rFonts w:ascii="Times New Roman" w:eastAsia="Times New Roman" w:hAnsi="Times New Roman" w:cs="Times New Roman"/>
            <w:sz w:val="24"/>
            <w:szCs w:val="20"/>
            <w:lang w:val="en-GB" w:eastAsia="zh-CN"/>
          </w:rPr>
          <w:t>ing</w:t>
        </w:r>
      </w:ins>
      <w:del w:id="38" w:author="TK" w:date="2021-03-23T11:26:00Z">
        <w:r w:rsidRPr="009D234F" w:rsidDel="00CF36F3">
          <w:rPr>
            <w:rFonts w:ascii="Times New Roman" w:eastAsia="Times New Roman" w:hAnsi="Times New Roman" w:cs="Times New Roman"/>
            <w:sz w:val="24"/>
            <w:szCs w:val="20"/>
            <w:lang w:val="en-GB" w:eastAsia="zh-CN"/>
          </w:rPr>
          <w:delText xml:space="preserve"> to</w:delText>
        </w:r>
      </w:del>
      <w:r w:rsidRPr="009D234F">
        <w:rPr>
          <w:rFonts w:ascii="Times New Roman" w:eastAsia="Times New Roman" w:hAnsi="Times New Roman" w:cs="Times New Roman"/>
          <w:sz w:val="24"/>
          <w:szCs w:val="20"/>
          <w:lang w:val="en-GB" w:eastAsia="zh-CN"/>
        </w:rPr>
        <w:t xml:space="preserve"> Recommendation </w:t>
      </w:r>
      <w:r w:rsidRPr="009D234F">
        <w:rPr>
          <w:rFonts w:ascii="Times New Roman" w:eastAsia="Times New Roman" w:hAnsi="Times New Roman" w:cs="Times New Roman"/>
          <w:color w:val="0000FF"/>
          <w:sz w:val="24"/>
          <w:szCs w:val="20"/>
          <w:u w:val="single"/>
          <w:lang w:val="en-GB"/>
        </w:rPr>
        <w:t>ITU-R M.2116-0</w:t>
      </w:r>
      <w:r w:rsidRPr="009D234F">
        <w:rPr>
          <w:rFonts w:ascii="Times New Roman" w:eastAsia="Times New Roman" w:hAnsi="Times New Roman" w:cs="Times New Roman"/>
          <w:sz w:val="24"/>
          <w:szCs w:val="20"/>
          <w:lang w:val="en-GB" w:eastAsia="zh-CN"/>
        </w:rPr>
        <w:t xml:space="preserve"> to include characteristics of additional existing systems for aeronautical mobile as well as maritime mobile systems operating under the same Mobile service allocation. </w:t>
      </w:r>
      <w:ins w:id="39" w:author="TK" w:date="2021-03-23T11:26:00Z">
        <w:r w:rsidR="00CF36F3">
          <w:rPr>
            <w:rFonts w:ascii="Times New Roman" w:eastAsia="Times New Roman" w:hAnsi="Times New Roman" w:cs="Times New Roman"/>
            <w:sz w:val="24"/>
            <w:szCs w:val="20"/>
            <w:lang w:val="en-GB" w:eastAsia="zh-CN"/>
          </w:rPr>
          <w:t xml:space="preserve">This information can be found in Annex XX of WP 5B Chairman’s Report </w:t>
        </w:r>
      </w:ins>
      <w:ins w:id="40" w:author="TK" w:date="2021-03-23T11:29:00Z">
        <w:r w:rsidR="00CF36F3">
          <w:rPr>
            <w:rFonts w:ascii="Times New Roman" w:eastAsia="Times New Roman" w:hAnsi="Times New Roman" w:cs="Times New Roman"/>
            <w:sz w:val="24"/>
            <w:szCs w:val="20"/>
            <w:lang w:val="en-GB" w:eastAsia="zh-CN"/>
          </w:rPr>
          <w:t xml:space="preserve">(Document </w:t>
        </w:r>
      </w:ins>
      <w:ins w:id="41" w:author="TK" w:date="2021-03-23T11:26:00Z">
        <w:r w:rsidR="00CF36F3">
          <w:rPr>
            <w:rFonts w:ascii="Times New Roman" w:eastAsia="Times New Roman" w:hAnsi="Times New Roman" w:cs="Times New Roman"/>
            <w:sz w:val="24"/>
            <w:szCs w:val="20"/>
            <w:lang w:val="en-GB" w:eastAsia="zh-CN"/>
          </w:rPr>
          <w:t>5B/YY</w:t>
        </w:r>
      </w:ins>
      <w:ins w:id="42" w:author="TK" w:date="2021-03-23T11:54:00Z">
        <w:r w:rsidR="00B903CC">
          <w:rPr>
            <w:rFonts w:ascii="Times New Roman" w:eastAsia="Times New Roman" w:hAnsi="Times New Roman" w:cs="Times New Roman"/>
            <w:sz w:val="24"/>
            <w:szCs w:val="20"/>
            <w:lang w:val="en-GB" w:eastAsia="zh-CN"/>
          </w:rPr>
          <w:t>)</w:t>
        </w:r>
      </w:ins>
      <w:ins w:id="43" w:author="TK" w:date="2021-03-23T11:27:00Z">
        <w:r w:rsidR="00CF36F3">
          <w:rPr>
            <w:rFonts w:ascii="Times New Roman" w:eastAsia="Times New Roman" w:hAnsi="Times New Roman" w:cs="Times New Roman"/>
            <w:sz w:val="24"/>
            <w:szCs w:val="20"/>
            <w:lang w:val="en-GB" w:eastAsia="zh-CN"/>
          </w:rPr>
          <w:t>.</w:t>
        </w:r>
      </w:ins>
    </w:p>
    <w:p w14:paraId="1F66925D" w14:textId="5AE5596A" w:rsidR="009D234F" w:rsidRPr="009D234F" w:rsidRDefault="009D234F" w:rsidP="009D234F">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9D234F">
        <w:rPr>
          <w:rFonts w:ascii="Times New Roman" w:eastAsia="Times New Roman" w:hAnsi="Times New Roman" w:cs="Times New Roman"/>
          <w:sz w:val="24"/>
          <w:szCs w:val="20"/>
          <w:lang w:val="en-GB" w:eastAsia="zh-CN"/>
        </w:rPr>
        <w:t xml:space="preserve">WP 5B looks forward to continued collaboration with WP 5D on the progress of WRC-23 agenda item 1.1. </w:t>
      </w:r>
    </w:p>
    <w:p w14:paraId="38DB22E8" w14:textId="77777777" w:rsidR="009D234F" w:rsidRPr="009D234F" w:rsidRDefault="009D234F" w:rsidP="009D234F">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p>
    <w:tbl>
      <w:tblPr>
        <w:tblStyle w:val="Grilledutableau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9D234F" w:rsidRPr="009D234F" w14:paraId="56AED24C" w14:textId="77777777" w:rsidTr="009D234F">
        <w:tc>
          <w:tcPr>
            <w:tcW w:w="9360" w:type="dxa"/>
            <w:gridSpan w:val="2"/>
            <w:hideMark/>
          </w:tcPr>
          <w:p w14:paraId="49D6F62C" w14:textId="77777777" w:rsidR="009D234F" w:rsidRPr="009D234F" w:rsidRDefault="009D234F" w:rsidP="009D234F">
            <w:pPr>
              <w:tabs>
                <w:tab w:val="left" w:pos="1134"/>
                <w:tab w:val="left" w:pos="1871"/>
                <w:tab w:val="left" w:pos="2268"/>
              </w:tabs>
              <w:overflowPunct w:val="0"/>
              <w:autoSpaceDE w:val="0"/>
              <w:autoSpaceDN w:val="0"/>
              <w:adjustRightInd w:val="0"/>
              <w:spacing w:before="120" w:line="240" w:lineRule="auto"/>
              <w:jc w:val="left"/>
              <w:rPr>
                <w:rFonts w:ascii="CG Times" w:hAnsi="CG Times" w:cs="Times New Roman"/>
                <w:b/>
                <w:sz w:val="20"/>
                <w:szCs w:val="20"/>
                <w:lang w:val="en-GB"/>
              </w:rPr>
            </w:pPr>
            <w:r w:rsidRPr="009D234F">
              <w:rPr>
                <w:rFonts w:ascii="CG Times" w:hAnsi="CG Times" w:cs="Times New Roman"/>
                <w:b/>
                <w:sz w:val="20"/>
                <w:szCs w:val="20"/>
                <w:lang w:val="en-GB"/>
              </w:rPr>
              <w:t>Status:</w:t>
            </w:r>
            <w:r w:rsidRPr="009D234F">
              <w:rPr>
                <w:rFonts w:ascii="CG Times" w:hAnsi="CG Times" w:cs="Times New Roman"/>
                <w:sz w:val="20"/>
                <w:szCs w:val="20"/>
                <w:lang w:val="en-GB"/>
              </w:rPr>
              <w:tab/>
              <w:t>For action</w:t>
            </w:r>
          </w:p>
        </w:tc>
      </w:tr>
      <w:tr w:rsidR="009D234F" w:rsidRPr="009D234F" w14:paraId="590526EF" w14:textId="77777777" w:rsidTr="009D234F">
        <w:tc>
          <w:tcPr>
            <w:tcW w:w="9360" w:type="dxa"/>
            <w:gridSpan w:val="2"/>
            <w:hideMark/>
          </w:tcPr>
          <w:p w14:paraId="0BC67F0F" w14:textId="77777777" w:rsidR="009D234F" w:rsidRPr="009D234F" w:rsidRDefault="009D234F" w:rsidP="009D234F">
            <w:pPr>
              <w:tabs>
                <w:tab w:val="left" w:pos="1134"/>
                <w:tab w:val="left" w:pos="1871"/>
                <w:tab w:val="left" w:pos="2268"/>
              </w:tabs>
              <w:overflowPunct w:val="0"/>
              <w:autoSpaceDE w:val="0"/>
              <w:autoSpaceDN w:val="0"/>
              <w:adjustRightInd w:val="0"/>
              <w:spacing w:before="120" w:line="240" w:lineRule="auto"/>
              <w:jc w:val="left"/>
              <w:rPr>
                <w:rFonts w:ascii="CG Times" w:hAnsi="CG Times" w:cs="Times New Roman"/>
                <w:b/>
                <w:sz w:val="20"/>
                <w:szCs w:val="20"/>
                <w:lang w:val="en-GB"/>
              </w:rPr>
            </w:pPr>
            <w:r w:rsidRPr="009D234F">
              <w:rPr>
                <w:rFonts w:ascii="CG Times" w:hAnsi="CG Times" w:cs="Times New Roman"/>
                <w:b/>
                <w:bCs/>
                <w:sz w:val="20"/>
                <w:szCs w:val="20"/>
                <w:lang w:val="en-GB"/>
              </w:rPr>
              <w:t>Deadline:</w:t>
            </w:r>
            <w:r w:rsidRPr="009D234F">
              <w:rPr>
                <w:rFonts w:ascii="CG Times" w:hAnsi="CG Times" w:cs="Times New Roman"/>
                <w:bCs/>
                <w:sz w:val="20"/>
                <w:szCs w:val="20"/>
                <w:lang w:val="en-GB"/>
              </w:rPr>
              <w:tab/>
              <w:t>[Date]</w:t>
            </w:r>
          </w:p>
        </w:tc>
      </w:tr>
      <w:tr w:rsidR="009D234F" w:rsidRPr="009D234F" w14:paraId="2769EF42" w14:textId="77777777" w:rsidTr="009D234F">
        <w:tc>
          <w:tcPr>
            <w:tcW w:w="4680" w:type="dxa"/>
            <w:hideMark/>
          </w:tcPr>
          <w:p w14:paraId="35B3796A" w14:textId="77777777" w:rsidR="009D234F" w:rsidRPr="009D234F" w:rsidRDefault="009D234F" w:rsidP="009D234F">
            <w:pPr>
              <w:tabs>
                <w:tab w:val="left" w:pos="1134"/>
                <w:tab w:val="left" w:pos="1871"/>
                <w:tab w:val="left" w:pos="2268"/>
              </w:tabs>
              <w:overflowPunct w:val="0"/>
              <w:autoSpaceDE w:val="0"/>
              <w:autoSpaceDN w:val="0"/>
              <w:adjustRightInd w:val="0"/>
              <w:spacing w:before="120" w:line="240" w:lineRule="auto"/>
              <w:jc w:val="left"/>
              <w:rPr>
                <w:rFonts w:ascii="CG Times" w:hAnsi="CG Times" w:cs="Times New Roman"/>
                <w:b/>
                <w:sz w:val="20"/>
                <w:szCs w:val="20"/>
                <w:lang w:val="en-GB"/>
              </w:rPr>
            </w:pPr>
            <w:r w:rsidRPr="009D234F">
              <w:rPr>
                <w:rFonts w:ascii="CG Times" w:hAnsi="CG Times" w:cs="Times New Roman"/>
                <w:b/>
                <w:bCs/>
                <w:sz w:val="20"/>
                <w:szCs w:val="20"/>
                <w:lang w:val="en-GB"/>
              </w:rPr>
              <w:t>Contact:</w:t>
            </w:r>
            <w:r w:rsidRPr="009D234F">
              <w:rPr>
                <w:rFonts w:ascii="CG Times" w:hAnsi="CG Times" w:cs="Times New Roman"/>
                <w:sz w:val="20"/>
                <w:szCs w:val="20"/>
                <w:lang w:val="en-GB"/>
              </w:rPr>
              <w:tab/>
              <w:t>[TBD]</w:t>
            </w:r>
          </w:p>
        </w:tc>
        <w:tc>
          <w:tcPr>
            <w:tcW w:w="4680" w:type="dxa"/>
            <w:hideMark/>
          </w:tcPr>
          <w:p w14:paraId="4145A223" w14:textId="77777777" w:rsidR="009D234F" w:rsidRPr="009D234F" w:rsidRDefault="009D234F" w:rsidP="009D234F">
            <w:pPr>
              <w:tabs>
                <w:tab w:val="left" w:pos="1134"/>
                <w:tab w:val="left" w:pos="1871"/>
                <w:tab w:val="left" w:pos="2268"/>
              </w:tabs>
              <w:overflowPunct w:val="0"/>
              <w:autoSpaceDE w:val="0"/>
              <w:autoSpaceDN w:val="0"/>
              <w:adjustRightInd w:val="0"/>
              <w:spacing w:before="120" w:line="240" w:lineRule="auto"/>
              <w:jc w:val="left"/>
              <w:rPr>
                <w:rFonts w:ascii="CG Times" w:hAnsi="CG Times" w:cs="Times New Roman"/>
                <w:b/>
                <w:sz w:val="20"/>
                <w:szCs w:val="20"/>
                <w:lang w:val="en-GB"/>
              </w:rPr>
            </w:pPr>
            <w:r w:rsidRPr="009D234F">
              <w:rPr>
                <w:rFonts w:ascii="CG Times" w:hAnsi="CG Times" w:cs="Times New Roman"/>
                <w:b/>
                <w:sz w:val="20"/>
                <w:szCs w:val="20"/>
                <w:lang w:val="en-GB"/>
              </w:rPr>
              <w:t>E-mail:</w:t>
            </w:r>
            <w:r w:rsidRPr="009D234F">
              <w:rPr>
                <w:rFonts w:ascii="CG Times" w:hAnsi="CG Times" w:cs="Times New Roman"/>
                <w:b/>
                <w:sz w:val="20"/>
                <w:szCs w:val="20"/>
                <w:lang w:val="en-GB"/>
              </w:rPr>
              <w:tab/>
            </w:r>
            <w:r w:rsidRPr="009D234F">
              <w:rPr>
                <w:rFonts w:ascii="CG Times" w:hAnsi="CG Times" w:cs="Times New Roman"/>
                <w:sz w:val="20"/>
                <w:szCs w:val="20"/>
                <w:lang w:val="en-GB"/>
              </w:rPr>
              <w:t>[TBD]</w:t>
            </w:r>
          </w:p>
        </w:tc>
      </w:tr>
    </w:tbl>
    <w:p w14:paraId="260C88F3" w14:textId="77777777" w:rsidR="009D234F" w:rsidRPr="009D234F" w:rsidRDefault="009D234F" w:rsidP="009D234F">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eastAsia="zh-CN"/>
        </w:rPr>
      </w:pPr>
    </w:p>
    <w:p w14:paraId="49EEA12D" w14:textId="77777777" w:rsidR="009D234F" w:rsidRPr="009D234F" w:rsidRDefault="009D234F" w:rsidP="009D234F">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p>
    <w:p w14:paraId="62AA1F73" w14:textId="77777777" w:rsidR="009D234F" w:rsidRPr="009D234F" w:rsidRDefault="009D234F" w:rsidP="009D234F">
      <w:pPr>
        <w:tabs>
          <w:tab w:val="left" w:pos="1134"/>
          <w:tab w:val="left" w:pos="1871"/>
          <w:tab w:val="left" w:pos="2268"/>
        </w:tabs>
        <w:overflowPunct w:val="0"/>
        <w:autoSpaceDE w:val="0"/>
        <w:autoSpaceDN w:val="0"/>
        <w:adjustRightInd w:val="0"/>
        <w:spacing w:before="120" w:line="240" w:lineRule="auto"/>
        <w:rPr>
          <w:rFonts w:ascii="Times New Roman" w:eastAsia="Times New Roman" w:hAnsi="Times New Roman" w:cs="Times New Roman"/>
          <w:sz w:val="24"/>
          <w:szCs w:val="20"/>
          <w:lang w:val="en-GB" w:eastAsia="zh-CN"/>
        </w:rPr>
      </w:pPr>
      <w:r w:rsidRPr="009D234F">
        <w:rPr>
          <w:rFonts w:ascii="Times New Roman" w:eastAsia="Times New Roman" w:hAnsi="Times New Roman" w:cs="Times New Roman"/>
          <w:sz w:val="24"/>
          <w:szCs w:val="20"/>
          <w:lang w:val="en-GB" w:eastAsia="zh-CN"/>
        </w:rPr>
        <w:t>_______________</w:t>
      </w:r>
    </w:p>
    <w:p w14:paraId="322D9594" w14:textId="77777777" w:rsidR="002B7FC9" w:rsidRDefault="002B7FC9" w:rsidP="00DC2262">
      <w:pPr>
        <w:jc w:val="both"/>
      </w:pPr>
    </w:p>
    <w:sectPr w:rsidR="002B7F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K1">
    <w15:presenceInfo w15:providerId="None" w15:userId="TK1"/>
  </w15:person>
  <w15:person w15:author="TK">
    <w15:presenceInfo w15:providerId="None" w15:userId="T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262"/>
    <w:rsid w:val="001915E9"/>
    <w:rsid w:val="001A0A5E"/>
    <w:rsid w:val="001A5EB1"/>
    <w:rsid w:val="00250474"/>
    <w:rsid w:val="002579A1"/>
    <w:rsid w:val="002B7FC9"/>
    <w:rsid w:val="002C5E4D"/>
    <w:rsid w:val="003341AC"/>
    <w:rsid w:val="00421A52"/>
    <w:rsid w:val="0079421D"/>
    <w:rsid w:val="007E5831"/>
    <w:rsid w:val="009448E3"/>
    <w:rsid w:val="009B6B64"/>
    <w:rsid w:val="009D234F"/>
    <w:rsid w:val="00A3326A"/>
    <w:rsid w:val="00B00ECE"/>
    <w:rsid w:val="00B14A03"/>
    <w:rsid w:val="00B903CC"/>
    <w:rsid w:val="00BD2968"/>
    <w:rsid w:val="00CF36F3"/>
    <w:rsid w:val="00DC2262"/>
    <w:rsid w:val="00DE19FC"/>
    <w:rsid w:val="00E94729"/>
    <w:rsid w:val="00EC058F"/>
    <w:rsid w:val="00ED6C15"/>
    <w:rsid w:val="00F3457E"/>
    <w:rsid w:val="00F94B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Normal"/>
    <w:rsid w:val="009D234F"/>
    <w:pPr>
      <w:spacing w:after="0" w:line="240" w:lineRule="auto"/>
    </w:pPr>
    <w:rPr>
      <w:rFonts w:ascii="CG Times" w:eastAsia="Times New Roman" w:hAnsi="CG Times"/>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291903">
      <w:bodyDiv w:val="1"/>
      <w:marLeft w:val="0"/>
      <w:marRight w:val="0"/>
      <w:marTop w:val="0"/>
      <w:marBottom w:val="0"/>
      <w:divBdr>
        <w:top w:val="none" w:sz="0" w:space="0" w:color="auto"/>
        <w:left w:val="none" w:sz="0" w:space="0" w:color="auto"/>
        <w:bottom w:val="none" w:sz="0" w:space="0" w:color="auto"/>
        <w:right w:val="none" w:sz="0" w:space="0" w:color="auto"/>
      </w:divBdr>
    </w:div>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1105155497">
      <w:bodyDiv w:val="1"/>
      <w:marLeft w:val="0"/>
      <w:marRight w:val="0"/>
      <w:marTop w:val="0"/>
      <w:marBottom w:val="0"/>
      <w:divBdr>
        <w:top w:val="none" w:sz="0" w:space="0" w:color="auto"/>
        <w:left w:val="none" w:sz="0" w:space="0" w:color="auto"/>
        <w:bottom w:val="none" w:sz="0" w:space="0" w:color="auto"/>
        <w:right w:val="none" w:sz="0" w:space="0" w:color="auto"/>
      </w:divBdr>
    </w:div>
    <w:div w:id="1105538296">
      <w:bodyDiv w:val="1"/>
      <w:marLeft w:val="0"/>
      <w:marRight w:val="0"/>
      <w:marTop w:val="0"/>
      <w:marBottom w:val="0"/>
      <w:divBdr>
        <w:top w:val="none" w:sz="0" w:space="0" w:color="auto"/>
        <w:left w:val="none" w:sz="0" w:space="0" w:color="auto"/>
        <w:bottom w:val="none" w:sz="0" w:space="0" w:color="auto"/>
        <w:right w:val="none" w:sz="0" w:space="0" w:color="auto"/>
      </w:divBdr>
    </w:div>
    <w:div w:id="1120882836">
      <w:bodyDiv w:val="1"/>
      <w:marLeft w:val="0"/>
      <w:marRight w:val="0"/>
      <w:marTop w:val="0"/>
      <w:marBottom w:val="0"/>
      <w:divBdr>
        <w:top w:val="none" w:sz="0" w:space="0" w:color="auto"/>
        <w:left w:val="none" w:sz="0" w:space="0" w:color="auto"/>
        <w:bottom w:val="none" w:sz="0" w:space="0" w:color="auto"/>
        <w:right w:val="none" w:sz="0" w:space="0" w:color="auto"/>
      </w:divBdr>
    </w:div>
    <w:div w:id="1177889964">
      <w:bodyDiv w:val="1"/>
      <w:marLeft w:val="0"/>
      <w:marRight w:val="0"/>
      <w:marTop w:val="0"/>
      <w:marBottom w:val="0"/>
      <w:divBdr>
        <w:top w:val="none" w:sz="0" w:space="0" w:color="auto"/>
        <w:left w:val="none" w:sz="0" w:space="0" w:color="auto"/>
        <w:bottom w:val="none" w:sz="0" w:space="0" w:color="auto"/>
        <w:right w:val="none" w:sz="0" w:space="0" w:color="auto"/>
      </w:divBdr>
    </w:div>
    <w:div w:id="1256593869">
      <w:bodyDiv w:val="1"/>
      <w:marLeft w:val="0"/>
      <w:marRight w:val="0"/>
      <w:marTop w:val="0"/>
      <w:marBottom w:val="0"/>
      <w:divBdr>
        <w:top w:val="none" w:sz="0" w:space="0" w:color="auto"/>
        <w:left w:val="none" w:sz="0" w:space="0" w:color="auto"/>
        <w:bottom w:val="none" w:sz="0" w:space="0" w:color="auto"/>
        <w:right w:val="none" w:sz="0" w:space="0" w:color="auto"/>
      </w:divBdr>
    </w:div>
    <w:div w:id="1788811321">
      <w:bodyDiv w:val="1"/>
      <w:marLeft w:val="0"/>
      <w:marRight w:val="0"/>
      <w:marTop w:val="0"/>
      <w:marBottom w:val="0"/>
      <w:divBdr>
        <w:top w:val="none" w:sz="0" w:space="0" w:color="auto"/>
        <w:left w:val="none" w:sz="0" w:space="0" w:color="auto"/>
        <w:bottom w:val="none" w:sz="0" w:space="0" w:color="auto"/>
        <w:right w:val="none" w:sz="0" w:space="0" w:color="auto"/>
      </w:divBdr>
    </w:div>
    <w:div w:id="184065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itu.int/rec/R-REC-M.2116-0-201801-I/en"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766</Words>
  <Characters>4368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TK</cp:lastModifiedBy>
  <cp:revision>2</cp:revision>
  <dcterms:created xsi:type="dcterms:W3CDTF">2021-03-24T17:56:00Z</dcterms:created>
  <dcterms:modified xsi:type="dcterms:W3CDTF">2021-03-24T17:56:00Z</dcterms:modified>
</cp:coreProperties>
</file>