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51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931"/>
        <w:gridCol w:w="775"/>
        <w:gridCol w:w="1025"/>
        <w:gridCol w:w="3420"/>
      </w:tblGrid>
      <w:tr w:rsidR="006148A0" w:rsidRPr="006148A0" w14:paraId="23E736ED" w14:textId="77777777" w:rsidTr="003A467D">
        <w:trPr>
          <w:tblHeader/>
          <w:jc w:val="center"/>
        </w:trPr>
        <w:tc>
          <w:tcPr>
            <w:tcW w:w="9151" w:type="dxa"/>
            <w:gridSpan w:val="4"/>
            <w:tcBorders>
              <w:top w:val="double" w:sz="6" w:space="0" w:color="000000"/>
              <w:right w:val="double" w:sz="6" w:space="0" w:color="000000"/>
            </w:tcBorders>
            <w:shd w:val="pct5" w:color="000000" w:fill="FFFFFF"/>
          </w:tcPr>
          <w:p w14:paraId="185AE5E9" w14:textId="77777777" w:rsidR="006148A0" w:rsidRPr="006148A0" w:rsidRDefault="006148A0" w:rsidP="006148A0">
            <w:pPr>
              <w:tabs>
                <w:tab w:val="center" w:pos="2085"/>
              </w:tabs>
              <w:jc w:val="center"/>
              <w:rPr>
                <w:b/>
              </w:rPr>
            </w:pPr>
            <w:r w:rsidRPr="006148A0">
              <w:rPr>
                <w:b/>
              </w:rPr>
              <w:t xml:space="preserve">US Radiocommunication Sector </w:t>
            </w:r>
          </w:p>
          <w:p w14:paraId="7232DA22" w14:textId="77777777" w:rsidR="006148A0" w:rsidRPr="006148A0" w:rsidRDefault="006148A0" w:rsidP="006148A0">
            <w:pPr>
              <w:tabs>
                <w:tab w:val="center" w:pos="2085"/>
              </w:tabs>
              <w:spacing w:after="58"/>
              <w:jc w:val="center"/>
              <w:rPr>
                <w:b/>
              </w:rPr>
            </w:pPr>
            <w:r w:rsidRPr="006148A0">
              <w:rPr>
                <w:b/>
              </w:rPr>
              <w:t>FACT SHEET</w:t>
            </w:r>
          </w:p>
        </w:tc>
      </w:tr>
      <w:tr w:rsidR="006148A0" w:rsidRPr="006148A0" w14:paraId="1DB8A059" w14:textId="77777777" w:rsidTr="003A467D">
        <w:trPr>
          <w:jc w:val="center"/>
        </w:trPr>
        <w:tc>
          <w:tcPr>
            <w:tcW w:w="4706" w:type="dxa"/>
            <w:gridSpan w:val="2"/>
          </w:tcPr>
          <w:p w14:paraId="7832DD37" w14:textId="77777777" w:rsidR="006148A0" w:rsidRPr="006148A0" w:rsidRDefault="006148A0" w:rsidP="006148A0">
            <w:pPr>
              <w:spacing w:line="120" w:lineRule="exact"/>
              <w:jc w:val="left"/>
            </w:pPr>
          </w:p>
          <w:p w14:paraId="525D6CE2" w14:textId="77777777" w:rsidR="006148A0" w:rsidRPr="006148A0" w:rsidRDefault="006148A0" w:rsidP="006148A0">
            <w:pPr>
              <w:spacing w:after="58"/>
              <w:jc w:val="left"/>
            </w:pPr>
            <w:r w:rsidRPr="006148A0">
              <w:rPr>
                <w:b/>
              </w:rPr>
              <w:t>Study Group:</w:t>
            </w:r>
            <w:r w:rsidRPr="006148A0">
              <w:t xml:space="preserve"> USWP 5B</w:t>
            </w:r>
          </w:p>
        </w:tc>
        <w:tc>
          <w:tcPr>
            <w:tcW w:w="4445" w:type="dxa"/>
            <w:gridSpan w:val="2"/>
          </w:tcPr>
          <w:p w14:paraId="6526F523" w14:textId="77777777" w:rsidR="006148A0" w:rsidRPr="006148A0" w:rsidRDefault="006148A0" w:rsidP="006148A0">
            <w:pPr>
              <w:spacing w:line="120" w:lineRule="exact"/>
              <w:jc w:val="left"/>
            </w:pPr>
          </w:p>
          <w:p w14:paraId="22973428" w14:textId="40BD1084" w:rsidR="006148A0" w:rsidRPr="006148A0" w:rsidRDefault="006148A0" w:rsidP="00C40E23">
            <w:pPr>
              <w:spacing w:after="58"/>
              <w:jc w:val="left"/>
            </w:pPr>
            <w:r w:rsidRPr="006148A0">
              <w:rPr>
                <w:b/>
              </w:rPr>
              <w:t xml:space="preserve">Document No: </w:t>
            </w:r>
            <w:r w:rsidRPr="006148A0">
              <w:t xml:space="preserve">US </w:t>
            </w:r>
            <w:r>
              <w:t>WP 5B/8A-R</w:t>
            </w:r>
            <w:r w:rsidR="00C40E23">
              <w:t>1</w:t>
            </w:r>
          </w:p>
        </w:tc>
      </w:tr>
      <w:tr w:rsidR="006148A0" w:rsidRPr="006148A0" w14:paraId="6CF4E3C1" w14:textId="77777777" w:rsidTr="003A467D">
        <w:trPr>
          <w:jc w:val="center"/>
        </w:trPr>
        <w:tc>
          <w:tcPr>
            <w:tcW w:w="4706" w:type="dxa"/>
            <w:gridSpan w:val="2"/>
          </w:tcPr>
          <w:p w14:paraId="4EEC4A8D" w14:textId="77777777" w:rsidR="006148A0" w:rsidRPr="006148A0" w:rsidRDefault="006148A0" w:rsidP="006148A0">
            <w:pPr>
              <w:spacing w:line="120" w:lineRule="exact"/>
              <w:jc w:val="left"/>
            </w:pPr>
          </w:p>
          <w:p w14:paraId="59F4E35B" w14:textId="77777777" w:rsidR="006148A0" w:rsidRPr="006148A0" w:rsidRDefault="006148A0" w:rsidP="006148A0">
            <w:pPr>
              <w:spacing w:after="58"/>
              <w:jc w:val="left"/>
            </w:pPr>
            <w:r w:rsidRPr="006148A0">
              <w:rPr>
                <w:b/>
              </w:rPr>
              <w:t>Reference:</w:t>
            </w:r>
            <w:r w:rsidRPr="006148A0">
              <w:t xml:space="preserve"> Rec. ITU-R M.1849, WRC-23 Agenda Item 1.4</w:t>
            </w:r>
          </w:p>
          <w:p w14:paraId="22C2F5A0" w14:textId="77777777" w:rsidR="006148A0" w:rsidRPr="006148A0" w:rsidRDefault="006148A0" w:rsidP="006148A0">
            <w:pPr>
              <w:spacing w:after="58"/>
              <w:jc w:val="left"/>
            </w:pPr>
          </w:p>
        </w:tc>
        <w:tc>
          <w:tcPr>
            <w:tcW w:w="4445" w:type="dxa"/>
            <w:gridSpan w:val="2"/>
          </w:tcPr>
          <w:p w14:paraId="2C55AD41" w14:textId="77777777" w:rsidR="006148A0" w:rsidRPr="006148A0" w:rsidRDefault="006148A0" w:rsidP="006148A0">
            <w:pPr>
              <w:spacing w:line="120" w:lineRule="exact"/>
              <w:jc w:val="left"/>
            </w:pPr>
          </w:p>
          <w:p w14:paraId="6DE45DF1" w14:textId="13850012" w:rsidR="006148A0" w:rsidRPr="006148A0" w:rsidRDefault="006148A0" w:rsidP="00C40E23">
            <w:pPr>
              <w:spacing w:after="58"/>
              <w:jc w:val="left"/>
            </w:pPr>
            <w:r w:rsidRPr="006148A0">
              <w:rPr>
                <w:b/>
              </w:rPr>
              <w:t xml:space="preserve">Date: </w:t>
            </w:r>
            <w:r w:rsidR="00C40E23">
              <w:rPr>
                <w:b/>
              </w:rPr>
              <w:t>23</w:t>
            </w:r>
            <w:r w:rsidRPr="006148A0">
              <w:rPr>
                <w:b/>
              </w:rPr>
              <w:t xml:space="preserve"> </w:t>
            </w:r>
            <w:r>
              <w:rPr>
                <w:b/>
              </w:rPr>
              <w:t>March</w:t>
            </w:r>
            <w:r w:rsidRPr="006148A0">
              <w:rPr>
                <w:b/>
              </w:rPr>
              <w:t xml:space="preserve"> 2021</w:t>
            </w:r>
          </w:p>
        </w:tc>
      </w:tr>
      <w:tr w:rsidR="006148A0" w:rsidRPr="006148A0" w14:paraId="562D6C99" w14:textId="77777777" w:rsidTr="003A467D">
        <w:trPr>
          <w:jc w:val="center"/>
        </w:trPr>
        <w:tc>
          <w:tcPr>
            <w:tcW w:w="9151" w:type="dxa"/>
            <w:gridSpan w:val="4"/>
            <w:tcBorders>
              <w:bottom w:val="nil"/>
              <w:right w:val="double" w:sz="6" w:space="0" w:color="000000"/>
            </w:tcBorders>
          </w:tcPr>
          <w:p w14:paraId="09D25109" w14:textId="77777777" w:rsidR="006148A0" w:rsidRPr="006148A0" w:rsidRDefault="006148A0" w:rsidP="006148A0">
            <w:pPr>
              <w:jc w:val="left"/>
              <w:rPr>
                <w:b/>
              </w:rPr>
            </w:pPr>
          </w:p>
          <w:p w14:paraId="647B8BBA" w14:textId="77777777" w:rsidR="006148A0" w:rsidRPr="006148A0" w:rsidRDefault="006148A0" w:rsidP="006148A0">
            <w:pPr>
              <w:keepNext/>
              <w:keepLines/>
              <w:ind w:left="1138" w:hanging="1138"/>
              <w:jc w:val="left"/>
            </w:pPr>
            <w:r w:rsidRPr="006148A0">
              <w:rPr>
                <w:b/>
              </w:rPr>
              <w:t>Document Title:</w:t>
            </w:r>
            <w:r w:rsidRPr="006148A0">
              <w:t xml:space="preserve"> Proposed Liaison Statement to Working Party 5D Regarding Minor Updates to Recommendation ITU-R M.1849</w:t>
            </w:r>
          </w:p>
          <w:p w14:paraId="72AC4705" w14:textId="77777777" w:rsidR="006148A0" w:rsidRPr="006148A0" w:rsidRDefault="006148A0" w:rsidP="006148A0">
            <w:pPr>
              <w:jc w:val="left"/>
            </w:pPr>
          </w:p>
        </w:tc>
      </w:tr>
      <w:tr w:rsidR="006148A0" w:rsidRPr="006148A0" w14:paraId="29C8912C" w14:textId="77777777" w:rsidTr="003A467D">
        <w:trPr>
          <w:cantSplit/>
          <w:trHeight w:val="259"/>
          <w:jc w:val="center"/>
        </w:trPr>
        <w:tc>
          <w:tcPr>
            <w:tcW w:w="3931" w:type="dxa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</w:tcPr>
          <w:p w14:paraId="27AC0512" w14:textId="77777777" w:rsidR="006148A0" w:rsidRPr="006148A0" w:rsidRDefault="006148A0" w:rsidP="006148A0">
            <w:pPr>
              <w:spacing w:before="60" w:after="60"/>
              <w:jc w:val="left"/>
              <w:rPr>
                <w:b/>
              </w:rPr>
            </w:pPr>
            <w:r w:rsidRPr="006148A0">
              <w:rPr>
                <w:b/>
              </w:rPr>
              <w:t>Authors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D4B5511" w14:textId="77777777" w:rsidR="006148A0" w:rsidRPr="006148A0" w:rsidRDefault="006148A0" w:rsidP="006148A0">
            <w:pPr>
              <w:spacing w:before="60" w:after="60"/>
              <w:jc w:val="left"/>
              <w:rPr>
                <w:b/>
              </w:rPr>
            </w:pPr>
            <w:r w:rsidRPr="006148A0">
              <w:rPr>
                <w:b/>
              </w:rPr>
              <w:t>Telephone</w:t>
            </w:r>
          </w:p>
        </w:tc>
        <w:tc>
          <w:tcPr>
            <w:tcW w:w="3420" w:type="dxa"/>
            <w:tcBorders>
              <w:top w:val="single" w:sz="6" w:space="0" w:color="auto"/>
              <w:left w:val="nil"/>
              <w:bottom w:val="nil"/>
              <w:right w:val="double" w:sz="6" w:space="0" w:color="000000"/>
            </w:tcBorders>
          </w:tcPr>
          <w:p w14:paraId="1E0B1245" w14:textId="77777777" w:rsidR="006148A0" w:rsidRPr="006148A0" w:rsidRDefault="006148A0" w:rsidP="006148A0">
            <w:pPr>
              <w:spacing w:before="60" w:after="60"/>
              <w:jc w:val="left"/>
              <w:rPr>
                <w:b/>
              </w:rPr>
            </w:pPr>
            <w:r w:rsidRPr="006148A0">
              <w:rPr>
                <w:b/>
              </w:rPr>
              <w:t>E-Mail</w:t>
            </w:r>
          </w:p>
        </w:tc>
      </w:tr>
      <w:tr w:rsidR="006148A0" w:rsidRPr="006148A0" w14:paraId="60A3CAE6" w14:textId="77777777" w:rsidTr="003A467D">
        <w:trPr>
          <w:cantSplit/>
          <w:trHeight w:val="256"/>
          <w:jc w:val="center"/>
        </w:trPr>
        <w:tc>
          <w:tcPr>
            <w:tcW w:w="3931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14:paraId="0E760FFE" w14:textId="77777777" w:rsidR="006148A0" w:rsidRPr="006148A0" w:rsidRDefault="006148A0" w:rsidP="006148A0">
            <w:pPr>
              <w:ind w:right="144"/>
              <w:jc w:val="left"/>
              <w:rPr>
                <w:szCs w:val="24"/>
              </w:rPr>
            </w:pPr>
            <w:r w:rsidRPr="006148A0">
              <w:rPr>
                <w:szCs w:val="24"/>
              </w:rPr>
              <w:t>Jeffery Devereux RFMD/NOAA</w:t>
            </w:r>
          </w:p>
          <w:p w14:paraId="62502FEE" w14:textId="77777777" w:rsidR="006148A0" w:rsidRPr="006148A0" w:rsidRDefault="006148A0" w:rsidP="006148A0">
            <w:pPr>
              <w:keepLines/>
              <w:tabs>
                <w:tab w:val="left" w:pos="255"/>
              </w:tabs>
              <w:spacing w:before="60" w:after="60"/>
              <w:jc w:val="left"/>
            </w:pPr>
            <w:r w:rsidRPr="006148A0">
              <w:rPr>
                <w:szCs w:val="24"/>
              </w:rPr>
              <w:t>Department of Commerce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4BA131" w14:textId="77777777" w:rsidR="006148A0" w:rsidRPr="006148A0" w:rsidRDefault="006148A0" w:rsidP="006148A0">
            <w:pPr>
              <w:spacing w:before="60" w:after="60"/>
              <w:jc w:val="left"/>
              <w:rPr>
                <w:szCs w:val="24"/>
              </w:rPr>
            </w:pPr>
            <w:r w:rsidRPr="006148A0">
              <w:rPr>
                <w:szCs w:val="24"/>
              </w:rPr>
              <w:t>301-628-5936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double" w:sz="6" w:space="0" w:color="000000"/>
            </w:tcBorders>
          </w:tcPr>
          <w:p w14:paraId="2573A593" w14:textId="77777777" w:rsidR="006148A0" w:rsidRPr="006148A0" w:rsidRDefault="00D16AE7" w:rsidP="006148A0">
            <w:pPr>
              <w:spacing w:before="60" w:after="60"/>
              <w:jc w:val="left"/>
              <w:rPr>
                <w:sz w:val="20"/>
              </w:rPr>
            </w:pPr>
            <w:hyperlink r:id="rId8" w:history="1">
              <w:r w:rsidR="006148A0" w:rsidRPr="006148A0">
                <w:rPr>
                  <w:color w:val="0000FF" w:themeColor="hyperlink"/>
                  <w:u w:val="single"/>
                </w:rPr>
                <w:t>jeffery.devereux@noaa.gov</w:t>
              </w:r>
            </w:hyperlink>
          </w:p>
        </w:tc>
      </w:tr>
      <w:tr w:rsidR="006148A0" w:rsidRPr="006148A0" w14:paraId="1CD77328" w14:textId="77777777" w:rsidTr="003A467D">
        <w:trPr>
          <w:cantSplit/>
          <w:trHeight w:val="256"/>
          <w:jc w:val="center"/>
        </w:trPr>
        <w:tc>
          <w:tcPr>
            <w:tcW w:w="3931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14:paraId="06ABB2DF" w14:textId="77777777" w:rsidR="006148A0" w:rsidRPr="006148A0" w:rsidRDefault="006148A0" w:rsidP="006148A0">
            <w:pPr>
              <w:keepLines/>
              <w:tabs>
                <w:tab w:val="left" w:pos="255"/>
              </w:tabs>
              <w:spacing w:before="60" w:after="60"/>
              <w:jc w:val="left"/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F9DC46" w14:textId="77777777" w:rsidR="006148A0" w:rsidRPr="006148A0" w:rsidRDefault="006148A0" w:rsidP="006148A0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Times" w:hAnsi="Times"/>
                <w:szCs w:val="24"/>
                <w:lang w:val="en-US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double" w:sz="6" w:space="0" w:color="000000"/>
            </w:tcBorders>
          </w:tcPr>
          <w:p w14:paraId="238412F1" w14:textId="77777777" w:rsidR="006148A0" w:rsidRPr="006148A0" w:rsidRDefault="006148A0" w:rsidP="006148A0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Cs w:val="24"/>
                <w:lang w:val="en-US"/>
              </w:rPr>
            </w:pPr>
          </w:p>
        </w:tc>
      </w:tr>
      <w:tr w:rsidR="006148A0" w:rsidRPr="006148A0" w14:paraId="258D4DAB" w14:textId="77777777" w:rsidTr="003A467D">
        <w:trPr>
          <w:cantSplit/>
          <w:trHeight w:val="256"/>
          <w:jc w:val="center"/>
        </w:trPr>
        <w:tc>
          <w:tcPr>
            <w:tcW w:w="3931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14:paraId="10698393" w14:textId="77777777" w:rsidR="006148A0" w:rsidRPr="006148A0" w:rsidRDefault="006148A0" w:rsidP="006148A0">
            <w:pPr>
              <w:keepLines/>
              <w:tabs>
                <w:tab w:val="left" w:pos="255"/>
              </w:tabs>
              <w:spacing w:before="60" w:after="60"/>
              <w:jc w:val="left"/>
            </w:pPr>
            <w:r w:rsidRPr="006148A0">
              <w:t>David Franc</w:t>
            </w:r>
          </w:p>
          <w:p w14:paraId="3AE9612A" w14:textId="77777777" w:rsidR="006148A0" w:rsidRPr="006148A0" w:rsidRDefault="006148A0" w:rsidP="006148A0">
            <w:pPr>
              <w:keepLines/>
              <w:tabs>
                <w:tab w:val="left" w:pos="255"/>
              </w:tabs>
              <w:spacing w:before="60" w:after="60"/>
              <w:jc w:val="left"/>
            </w:pPr>
            <w:r w:rsidRPr="006148A0">
              <w:t>Department of Commerce RFMD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415C08" w14:textId="77777777" w:rsidR="006148A0" w:rsidRPr="006148A0" w:rsidRDefault="006148A0" w:rsidP="006148A0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Times" w:hAnsi="Times"/>
                <w:sz w:val="20"/>
                <w:lang w:val="en-US"/>
              </w:rPr>
            </w:pPr>
            <w:r w:rsidRPr="006148A0">
              <w:rPr>
                <w:rFonts w:ascii="Times" w:hAnsi="Times"/>
                <w:szCs w:val="24"/>
                <w:lang w:val="en-US"/>
              </w:rPr>
              <w:t>301-628-5647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double" w:sz="6" w:space="0" w:color="000000"/>
            </w:tcBorders>
          </w:tcPr>
          <w:p w14:paraId="3474553B" w14:textId="77777777" w:rsidR="006148A0" w:rsidRPr="006148A0" w:rsidRDefault="00D16AE7" w:rsidP="006148A0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Cs w:val="24"/>
                <w:lang w:val="en-US"/>
              </w:rPr>
            </w:pPr>
            <w:hyperlink r:id="rId9" w:history="1">
              <w:r w:rsidR="006148A0" w:rsidRPr="006148A0">
                <w:rPr>
                  <w:color w:val="0000FF" w:themeColor="hyperlink"/>
                  <w:szCs w:val="24"/>
                  <w:u w:val="single"/>
                  <w:lang w:val="en-US"/>
                </w:rPr>
                <w:t>david.franc@noaa.gov</w:t>
              </w:r>
            </w:hyperlink>
          </w:p>
          <w:p w14:paraId="6DF6865B" w14:textId="77777777" w:rsidR="006148A0" w:rsidRPr="006148A0" w:rsidRDefault="006148A0" w:rsidP="006148A0">
            <w:pPr>
              <w:spacing w:before="60" w:after="60"/>
              <w:jc w:val="left"/>
              <w:rPr>
                <w:sz w:val="20"/>
              </w:rPr>
            </w:pPr>
          </w:p>
        </w:tc>
      </w:tr>
      <w:tr w:rsidR="006148A0" w:rsidRPr="006148A0" w14:paraId="7B6989E2" w14:textId="77777777" w:rsidTr="003A467D">
        <w:trPr>
          <w:cantSplit/>
          <w:trHeight w:val="256"/>
          <w:jc w:val="center"/>
        </w:trPr>
        <w:tc>
          <w:tcPr>
            <w:tcW w:w="3931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14:paraId="38E94F4C" w14:textId="77777777" w:rsidR="006148A0" w:rsidRPr="006148A0" w:rsidRDefault="006148A0" w:rsidP="006148A0">
            <w:pPr>
              <w:keepLines/>
              <w:tabs>
                <w:tab w:val="left" w:pos="255"/>
              </w:tabs>
              <w:spacing w:before="60" w:after="60"/>
              <w:jc w:val="left"/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93D699" w14:textId="77777777" w:rsidR="006148A0" w:rsidRPr="006148A0" w:rsidRDefault="006148A0" w:rsidP="006148A0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Times" w:hAnsi="Times"/>
                <w:sz w:val="20"/>
                <w:lang w:val="en-US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double" w:sz="6" w:space="0" w:color="000000"/>
            </w:tcBorders>
          </w:tcPr>
          <w:p w14:paraId="679C8A11" w14:textId="77777777" w:rsidR="006148A0" w:rsidRPr="006148A0" w:rsidRDefault="006148A0" w:rsidP="006148A0">
            <w:pPr>
              <w:spacing w:before="60" w:after="60"/>
              <w:jc w:val="left"/>
              <w:rPr>
                <w:sz w:val="20"/>
              </w:rPr>
            </w:pPr>
          </w:p>
        </w:tc>
      </w:tr>
      <w:tr w:rsidR="006148A0" w:rsidRPr="006148A0" w14:paraId="4F42B89E" w14:textId="77777777" w:rsidTr="003A467D">
        <w:trPr>
          <w:jc w:val="center"/>
        </w:trPr>
        <w:tc>
          <w:tcPr>
            <w:tcW w:w="9151" w:type="dxa"/>
            <w:gridSpan w:val="4"/>
            <w:tcBorders>
              <w:right w:val="double" w:sz="6" w:space="0" w:color="000000"/>
            </w:tcBorders>
          </w:tcPr>
          <w:p w14:paraId="1ADBAFE5" w14:textId="77777777" w:rsidR="006148A0" w:rsidRPr="006148A0" w:rsidRDefault="006148A0" w:rsidP="006148A0">
            <w:pPr>
              <w:spacing w:line="120" w:lineRule="exact"/>
              <w:jc w:val="left"/>
            </w:pPr>
          </w:p>
          <w:p w14:paraId="78F7A35A" w14:textId="77777777" w:rsidR="006148A0" w:rsidRPr="006148A0" w:rsidRDefault="006148A0" w:rsidP="006148A0">
            <w:pPr>
              <w:spacing w:before="60" w:after="60"/>
            </w:pPr>
            <w:r w:rsidRPr="006148A0">
              <w:rPr>
                <w:b/>
              </w:rPr>
              <w:t>Purpose/Objective</w:t>
            </w:r>
            <w:r w:rsidRPr="006148A0">
              <w:t>:  Provide Working Party 5D the minor updates proposed to Recommendation ITU-R M.1849 so that WP 5D has the latest information for use under Agenda Item 1.4.</w:t>
            </w:r>
          </w:p>
        </w:tc>
      </w:tr>
      <w:tr w:rsidR="006148A0" w:rsidRPr="006148A0" w14:paraId="5418581F" w14:textId="77777777" w:rsidTr="003A467D">
        <w:trPr>
          <w:jc w:val="center"/>
        </w:trPr>
        <w:tc>
          <w:tcPr>
            <w:tcW w:w="9151" w:type="dxa"/>
            <w:gridSpan w:val="4"/>
            <w:tcBorders>
              <w:right w:val="double" w:sz="6" w:space="0" w:color="000000"/>
            </w:tcBorders>
          </w:tcPr>
          <w:p w14:paraId="4DB1683A" w14:textId="77777777" w:rsidR="006148A0" w:rsidRPr="006148A0" w:rsidRDefault="006148A0" w:rsidP="006148A0">
            <w:pPr>
              <w:spacing w:before="60" w:after="60"/>
              <w:jc w:val="left"/>
            </w:pPr>
            <w:r w:rsidRPr="006148A0">
              <w:rPr>
                <w:b/>
              </w:rPr>
              <w:t>Abstract</w:t>
            </w:r>
            <w:r w:rsidRPr="006148A0">
              <w:t xml:space="preserve">:  </w:t>
            </w:r>
          </w:p>
          <w:p w14:paraId="29F86951" w14:textId="77777777" w:rsidR="006148A0" w:rsidRPr="006148A0" w:rsidRDefault="006148A0" w:rsidP="006148A0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 w:val="22"/>
                <w:lang w:val="en-US"/>
              </w:rPr>
            </w:pPr>
          </w:p>
          <w:p w14:paraId="39ECFFA6" w14:textId="77777777" w:rsidR="006148A0" w:rsidRPr="006148A0" w:rsidRDefault="006148A0" w:rsidP="006148A0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 w:val="22"/>
                <w:lang w:val="en-US"/>
              </w:rPr>
            </w:pPr>
          </w:p>
        </w:tc>
      </w:tr>
      <w:tr w:rsidR="006148A0" w:rsidRPr="006148A0" w14:paraId="34E74940" w14:textId="77777777" w:rsidTr="003A467D">
        <w:trPr>
          <w:jc w:val="center"/>
        </w:trPr>
        <w:tc>
          <w:tcPr>
            <w:tcW w:w="9151" w:type="dxa"/>
            <w:gridSpan w:val="4"/>
            <w:tcBorders>
              <w:bottom w:val="double" w:sz="6" w:space="0" w:color="000000"/>
              <w:right w:val="double" w:sz="6" w:space="0" w:color="000000"/>
            </w:tcBorders>
          </w:tcPr>
          <w:p w14:paraId="44F98EC7" w14:textId="77777777" w:rsidR="006148A0" w:rsidRPr="006148A0" w:rsidRDefault="006148A0" w:rsidP="006148A0">
            <w:pPr>
              <w:tabs>
                <w:tab w:val="left" w:pos="2857"/>
              </w:tabs>
              <w:spacing w:before="60" w:after="60"/>
              <w:jc w:val="left"/>
              <w:rPr>
                <w:b/>
              </w:rPr>
            </w:pPr>
            <w:r w:rsidRPr="006148A0">
              <w:rPr>
                <w:b/>
              </w:rPr>
              <w:t>Fact Sheet Preparer:</w:t>
            </w:r>
            <w:r w:rsidRPr="006148A0">
              <w:t xml:space="preserve"> </w:t>
            </w:r>
            <w:r w:rsidRPr="006148A0">
              <w:tab/>
              <w:t>David Franc</w:t>
            </w:r>
          </w:p>
        </w:tc>
      </w:tr>
    </w:tbl>
    <w:p w14:paraId="4FF45DBB" w14:textId="77777777" w:rsidR="006148A0" w:rsidRDefault="006148A0">
      <w: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6520" w:rsidRPr="00757609" w14:paraId="41343434" w14:textId="77777777" w:rsidTr="00876A8A">
        <w:trPr>
          <w:cantSplit/>
        </w:trPr>
        <w:tc>
          <w:tcPr>
            <w:tcW w:w="6487" w:type="dxa"/>
            <w:vAlign w:val="center"/>
          </w:tcPr>
          <w:p w14:paraId="7455AFD3" w14:textId="4A26DCE0" w:rsidR="009F6520" w:rsidRPr="00757609" w:rsidRDefault="009F6520" w:rsidP="009F6520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 w:rsidRPr="00757609"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16471D1A" w14:textId="77777777" w:rsidR="009F6520" w:rsidRPr="00757609" w:rsidRDefault="008614B2" w:rsidP="008614B2">
            <w:pPr>
              <w:shd w:val="solid" w:color="FFFFFF" w:fill="FFFFFF"/>
              <w:spacing w:before="0" w:line="240" w:lineRule="atLeast"/>
            </w:pPr>
            <w:bookmarkStart w:id="0" w:name="ditulogo"/>
            <w:bookmarkEnd w:id="0"/>
            <w:r w:rsidRPr="00757609">
              <w:rPr>
                <w:noProof/>
                <w:lang w:val="en-US"/>
              </w:rPr>
              <w:drawing>
                <wp:inline distT="0" distB="0" distL="0" distR="0" wp14:anchorId="145444AC" wp14:editId="7FDB2976">
                  <wp:extent cx="765175" cy="765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757609" w14:paraId="00F2B6B0" w14:textId="77777777" w:rsidTr="00876A8A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0AC38CDB" w14:textId="22E2A613" w:rsidR="000069D4" w:rsidRPr="00757609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0AFF587F" w14:textId="77777777" w:rsidR="000069D4" w:rsidRPr="00757609" w:rsidRDefault="000069D4" w:rsidP="00A517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</w:rPr>
            </w:pPr>
          </w:p>
        </w:tc>
      </w:tr>
      <w:tr w:rsidR="000069D4" w:rsidRPr="00757609" w14:paraId="64DD4984" w14:textId="77777777" w:rsidTr="00876A8A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7A573A67" w14:textId="77777777" w:rsidR="000069D4" w:rsidRPr="00757609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7F6871A8" w14:textId="77777777" w:rsidR="000069D4" w:rsidRPr="00757609" w:rsidRDefault="000069D4" w:rsidP="00A5173C">
            <w:pPr>
              <w:shd w:val="solid" w:color="FFFFFF" w:fill="FFFFFF"/>
              <w:spacing w:before="0" w:after="48" w:line="240" w:lineRule="atLeast"/>
            </w:pPr>
          </w:p>
        </w:tc>
      </w:tr>
      <w:tr w:rsidR="000069D4" w:rsidRPr="00757609" w14:paraId="4C56ED29" w14:textId="77777777" w:rsidTr="00876A8A">
        <w:trPr>
          <w:cantSplit/>
        </w:trPr>
        <w:tc>
          <w:tcPr>
            <w:tcW w:w="6487" w:type="dxa"/>
            <w:vMerge w:val="restart"/>
          </w:tcPr>
          <w:p w14:paraId="185A472A" w14:textId="56F622E6" w:rsidR="000069D4" w:rsidRPr="00757609" w:rsidRDefault="004B4B9B" w:rsidP="008614B2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1" w:name="recibido"/>
            <w:bookmarkStart w:id="2" w:name="dnum" w:colFirst="1" w:colLast="1"/>
            <w:bookmarkEnd w:id="1"/>
            <w:r w:rsidRPr="00757609">
              <w:rPr>
                <w:rFonts w:ascii="Verdana" w:hAnsi="Verdana"/>
                <w:sz w:val="20"/>
              </w:rPr>
              <w:t>Source</w:t>
            </w:r>
            <w:r w:rsidR="008614B2" w:rsidRPr="00757609">
              <w:rPr>
                <w:rFonts w:ascii="Verdana" w:hAnsi="Verdana"/>
                <w:sz w:val="20"/>
              </w:rPr>
              <w:t>:</w:t>
            </w:r>
            <w:r w:rsidR="008614B2" w:rsidRPr="00757609">
              <w:rPr>
                <w:rFonts w:ascii="Verdana" w:hAnsi="Verdana"/>
                <w:sz w:val="20"/>
              </w:rPr>
              <w:tab/>
            </w:r>
          </w:p>
          <w:p w14:paraId="5A68D38C" w14:textId="0D84A882" w:rsidR="008614B2" w:rsidRPr="00757609" w:rsidRDefault="008614B2" w:rsidP="001D039A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jc w:val="left"/>
              <w:rPr>
                <w:rFonts w:ascii="Verdana" w:hAnsi="Verdana"/>
                <w:sz w:val="20"/>
              </w:rPr>
            </w:pPr>
            <w:r w:rsidRPr="00757609">
              <w:rPr>
                <w:rFonts w:ascii="Verdana" w:hAnsi="Verdana"/>
                <w:sz w:val="20"/>
              </w:rPr>
              <w:t>Subject:</w:t>
            </w:r>
            <w:r w:rsidRPr="00757609">
              <w:rPr>
                <w:rFonts w:ascii="Verdana" w:hAnsi="Verdana"/>
                <w:sz w:val="20"/>
              </w:rPr>
              <w:tab/>
            </w:r>
            <w:r w:rsidR="007C24AE" w:rsidRPr="00757609">
              <w:rPr>
                <w:rFonts w:ascii="Verdana" w:hAnsi="Verdana"/>
                <w:sz w:val="20"/>
              </w:rPr>
              <w:t>WRC-23 a</w:t>
            </w:r>
            <w:r w:rsidR="00765633" w:rsidRPr="00757609">
              <w:rPr>
                <w:rFonts w:ascii="Verdana" w:hAnsi="Verdana"/>
                <w:sz w:val="20"/>
              </w:rPr>
              <w:t xml:space="preserve">genda item </w:t>
            </w:r>
            <w:r w:rsidR="0052100B" w:rsidRPr="00757609">
              <w:rPr>
                <w:rFonts w:ascii="Verdana" w:hAnsi="Verdana"/>
                <w:sz w:val="20"/>
              </w:rPr>
              <w:t>1.4</w:t>
            </w:r>
          </w:p>
        </w:tc>
        <w:tc>
          <w:tcPr>
            <w:tcW w:w="3402" w:type="dxa"/>
          </w:tcPr>
          <w:p w14:paraId="02889208" w14:textId="6B769712" w:rsidR="000069D4" w:rsidRPr="00757609" w:rsidRDefault="00053700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 w:rsidRPr="00757609">
              <w:rPr>
                <w:rFonts w:ascii="Verdana" w:hAnsi="Verdana"/>
                <w:b/>
                <w:sz w:val="20"/>
                <w:lang w:eastAsia="zh-CN"/>
              </w:rPr>
              <w:t xml:space="preserve">Document </w:t>
            </w:r>
            <w:r w:rsidR="006148A0">
              <w:rPr>
                <w:rFonts w:ascii="Verdana" w:hAnsi="Verdana"/>
                <w:b/>
                <w:sz w:val="20"/>
                <w:lang w:eastAsia="zh-CN"/>
              </w:rPr>
              <w:t>5B</w:t>
            </w:r>
            <w:r w:rsidR="00DF39E4" w:rsidRPr="00757609">
              <w:rPr>
                <w:rFonts w:ascii="Verdana" w:hAnsi="Verdana"/>
                <w:b/>
                <w:sz w:val="20"/>
                <w:lang w:eastAsia="zh-CN"/>
              </w:rPr>
              <w:t>/</w:t>
            </w:r>
            <w:r w:rsidR="006148A0">
              <w:rPr>
                <w:rFonts w:ascii="Verdana" w:hAnsi="Verdana"/>
                <w:b/>
                <w:sz w:val="20"/>
                <w:lang w:eastAsia="zh-CN"/>
              </w:rPr>
              <w:t>XXX</w:t>
            </w:r>
            <w:r w:rsidR="00DF39E4" w:rsidRPr="00757609">
              <w:rPr>
                <w:rFonts w:ascii="Verdana" w:hAnsi="Verdana"/>
                <w:b/>
                <w:sz w:val="20"/>
                <w:lang w:eastAsia="zh-CN"/>
              </w:rPr>
              <w:t>-E</w:t>
            </w:r>
          </w:p>
        </w:tc>
      </w:tr>
      <w:tr w:rsidR="000069D4" w:rsidRPr="00757609" w14:paraId="6E137D17" w14:textId="77777777" w:rsidTr="00876A8A">
        <w:trPr>
          <w:cantSplit/>
        </w:trPr>
        <w:tc>
          <w:tcPr>
            <w:tcW w:w="6487" w:type="dxa"/>
            <w:vMerge/>
          </w:tcPr>
          <w:p w14:paraId="3DD516D6" w14:textId="77777777" w:rsidR="000069D4" w:rsidRPr="00757609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3" w:name="ddate" w:colFirst="1" w:colLast="1"/>
            <w:bookmarkEnd w:id="2"/>
          </w:p>
        </w:tc>
        <w:tc>
          <w:tcPr>
            <w:tcW w:w="3402" w:type="dxa"/>
          </w:tcPr>
          <w:p w14:paraId="32D9F186" w14:textId="5681B685" w:rsidR="000069D4" w:rsidRPr="00757609" w:rsidRDefault="006148A0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iCs/>
                <w:sz w:val="20"/>
                <w:lang w:eastAsia="zh-CN"/>
              </w:rPr>
            </w:pPr>
            <w:r>
              <w:rPr>
                <w:rFonts w:ascii="Verdana" w:hAnsi="Verdana"/>
                <w:b/>
                <w:iCs/>
                <w:sz w:val="20"/>
                <w:lang w:eastAsia="zh-CN"/>
              </w:rPr>
              <w:t>YY May</w:t>
            </w:r>
            <w:r w:rsidR="00765633" w:rsidRPr="00757609">
              <w:rPr>
                <w:rFonts w:ascii="Verdana" w:hAnsi="Verdana"/>
                <w:b/>
                <w:iCs/>
                <w:sz w:val="20"/>
                <w:lang w:eastAsia="zh-CN"/>
              </w:rPr>
              <w:t xml:space="preserve"> </w:t>
            </w:r>
            <w:r>
              <w:rPr>
                <w:rFonts w:ascii="Verdana" w:hAnsi="Verdana"/>
                <w:b/>
                <w:iCs/>
                <w:sz w:val="20"/>
                <w:lang w:eastAsia="zh-CN"/>
              </w:rPr>
              <w:t>2021</w:t>
            </w:r>
          </w:p>
        </w:tc>
      </w:tr>
      <w:tr w:rsidR="000069D4" w:rsidRPr="00757609" w14:paraId="04F30168" w14:textId="77777777" w:rsidTr="00876A8A">
        <w:trPr>
          <w:cantSplit/>
        </w:trPr>
        <w:tc>
          <w:tcPr>
            <w:tcW w:w="6487" w:type="dxa"/>
            <w:vMerge/>
          </w:tcPr>
          <w:p w14:paraId="7CB2CC45" w14:textId="77777777" w:rsidR="000069D4" w:rsidRPr="00757609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orlang" w:colFirst="1" w:colLast="1"/>
            <w:bookmarkEnd w:id="3"/>
          </w:p>
        </w:tc>
        <w:tc>
          <w:tcPr>
            <w:tcW w:w="3402" w:type="dxa"/>
          </w:tcPr>
          <w:p w14:paraId="72536913" w14:textId="3F5873B8" w:rsidR="00D7261C" w:rsidRPr="00757609" w:rsidRDefault="002C5E14" w:rsidP="00A517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b/>
                <w:sz w:val="20"/>
                <w:lang w:eastAsia="zh-CN"/>
              </w:rPr>
            </w:pPr>
            <w:r w:rsidRPr="00757609">
              <w:rPr>
                <w:rFonts w:ascii="Verdana" w:eastAsia="SimSun" w:hAnsi="Verdana"/>
                <w:b/>
                <w:sz w:val="20"/>
                <w:lang w:eastAsia="zh-CN"/>
              </w:rPr>
              <w:t>English</w:t>
            </w:r>
            <w:r w:rsidR="007C24AE" w:rsidRPr="00757609">
              <w:rPr>
                <w:rFonts w:ascii="Verdana" w:eastAsia="SimSun" w:hAnsi="Verdana"/>
                <w:b/>
                <w:sz w:val="20"/>
                <w:lang w:eastAsia="zh-CN"/>
              </w:rPr>
              <w:t xml:space="preserve"> only</w:t>
            </w:r>
          </w:p>
        </w:tc>
      </w:tr>
      <w:tr w:rsidR="006C0CFB" w:rsidRPr="00757609" w14:paraId="4FB1A9EB" w14:textId="77777777" w:rsidTr="006C0CFB">
        <w:trPr>
          <w:cantSplit/>
        </w:trPr>
        <w:tc>
          <w:tcPr>
            <w:tcW w:w="6487" w:type="dxa"/>
          </w:tcPr>
          <w:p w14:paraId="50069CB1" w14:textId="77777777" w:rsidR="006C0CFB" w:rsidRDefault="006C0CFB" w:rsidP="006C0CFB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/>
              <w:ind w:left="1134" w:hanging="1134"/>
              <w:jc w:val="left"/>
              <w:rPr>
                <w:rFonts w:ascii="Verdana" w:hAnsi="Verdana"/>
                <w:sz w:val="20"/>
              </w:rPr>
            </w:pPr>
          </w:p>
          <w:p w14:paraId="6E2CEE05" w14:textId="77777777" w:rsidR="003353BF" w:rsidRDefault="003353BF" w:rsidP="006C0CFB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/>
              <w:ind w:left="1134" w:hanging="1134"/>
              <w:jc w:val="left"/>
              <w:rPr>
                <w:rFonts w:ascii="Verdana" w:hAnsi="Verdana"/>
                <w:sz w:val="20"/>
              </w:rPr>
            </w:pPr>
          </w:p>
          <w:p w14:paraId="358C91F7" w14:textId="77777777" w:rsidR="003353BF" w:rsidRDefault="003353BF" w:rsidP="006C0CFB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/>
              <w:ind w:left="1134" w:hanging="1134"/>
              <w:jc w:val="left"/>
              <w:rPr>
                <w:rFonts w:ascii="Verdana" w:hAnsi="Verdana"/>
                <w:sz w:val="20"/>
              </w:rPr>
            </w:pPr>
          </w:p>
          <w:p w14:paraId="222D9952" w14:textId="18474D63" w:rsidR="003353BF" w:rsidRPr="00757609" w:rsidRDefault="003353BF" w:rsidP="003353BF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  <w:tab w:val="left" w:pos="3600"/>
              </w:tabs>
              <w:spacing w:before="0"/>
              <w:ind w:left="1134" w:hanging="1134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ab/>
            </w:r>
          </w:p>
        </w:tc>
        <w:tc>
          <w:tcPr>
            <w:tcW w:w="3402" w:type="dxa"/>
            <w:vAlign w:val="bottom"/>
          </w:tcPr>
          <w:p w14:paraId="4A5F93B0" w14:textId="3BA5C193" w:rsidR="006C0CFB" w:rsidRPr="00757609" w:rsidRDefault="006C0CFB" w:rsidP="006C0CFB">
            <w:pPr>
              <w:shd w:val="solid" w:color="FFFFFF" w:fill="FFFFFF"/>
              <w:spacing w:before="0" w:line="240" w:lineRule="atLeast"/>
              <w:jc w:val="left"/>
              <w:rPr>
                <w:rFonts w:ascii="Verdana" w:eastAsia="SimSun" w:hAnsi="Verdana"/>
                <w:b/>
                <w:sz w:val="20"/>
                <w:lang w:eastAsia="zh-CN"/>
              </w:rPr>
            </w:pPr>
          </w:p>
        </w:tc>
      </w:tr>
      <w:bookmarkEnd w:id="4"/>
      <w:tr w:rsidR="003353BF" w:rsidRPr="00757609" w14:paraId="43993FF5" w14:textId="77777777" w:rsidTr="008B40CC">
        <w:trPr>
          <w:cantSplit/>
        </w:trPr>
        <w:tc>
          <w:tcPr>
            <w:tcW w:w="9889" w:type="dxa"/>
            <w:gridSpan w:val="2"/>
          </w:tcPr>
          <w:p w14:paraId="00F49F8B" w14:textId="74F7027C" w:rsidR="003353BF" w:rsidRPr="00757609" w:rsidRDefault="003353BF" w:rsidP="008B40CC">
            <w:pPr>
              <w:pStyle w:val="Source"/>
              <w:rPr>
                <w:lang w:eastAsia="zh-CN"/>
              </w:rPr>
            </w:pPr>
            <w:r>
              <w:rPr>
                <w:lang w:eastAsia="zh-CN"/>
              </w:rPr>
              <w:t>United States of America</w:t>
            </w:r>
          </w:p>
        </w:tc>
      </w:tr>
      <w:tr w:rsidR="003353BF" w:rsidRPr="00757609" w14:paraId="0FE27CEB" w14:textId="77777777" w:rsidTr="008B40CC">
        <w:trPr>
          <w:cantSplit/>
        </w:trPr>
        <w:tc>
          <w:tcPr>
            <w:tcW w:w="9889" w:type="dxa"/>
            <w:gridSpan w:val="2"/>
          </w:tcPr>
          <w:p w14:paraId="69377724" w14:textId="0ECD840E" w:rsidR="003353BF" w:rsidRPr="00757609" w:rsidRDefault="003353BF" w:rsidP="008B40CC">
            <w:pPr>
              <w:pStyle w:val="Title1"/>
            </w:pPr>
            <w:r>
              <w:t xml:space="preserve">Proposed </w:t>
            </w:r>
            <w:r w:rsidRPr="00757609">
              <w:t>liaison statement to Working Party 5D</w:t>
            </w:r>
            <w:r w:rsidRPr="00757609">
              <w:br/>
            </w:r>
            <w:r w:rsidRPr="00757609">
              <w:br/>
            </w:r>
            <w:r>
              <w:t xml:space="preserve">Updated Information for </w:t>
            </w:r>
            <w:r w:rsidRPr="00757609">
              <w:t>Preparations for WRC-23 agenda item 1.4</w:t>
            </w:r>
          </w:p>
        </w:tc>
      </w:tr>
      <w:tr w:rsidR="003353BF" w:rsidRPr="00757609" w14:paraId="4AFE5103" w14:textId="77777777" w:rsidTr="008B40CC">
        <w:trPr>
          <w:cantSplit/>
        </w:trPr>
        <w:tc>
          <w:tcPr>
            <w:tcW w:w="9889" w:type="dxa"/>
            <w:gridSpan w:val="2"/>
          </w:tcPr>
          <w:p w14:paraId="7EDEF8DE" w14:textId="336DA1B0" w:rsidR="003353BF" w:rsidRPr="00757609" w:rsidRDefault="003353BF" w:rsidP="003353BF">
            <w:pPr>
              <w:pStyle w:val="Title4"/>
              <w:rPr>
                <w:lang w:eastAsia="zh-CN"/>
              </w:rPr>
            </w:pPr>
            <w:r w:rsidRPr="00757609">
              <w:rPr>
                <w:lang w:eastAsia="zh-CN"/>
              </w:rPr>
              <w:t xml:space="preserve">Characteristics of </w:t>
            </w:r>
            <w:r>
              <w:rPr>
                <w:lang w:eastAsia="zh-CN"/>
              </w:rPr>
              <w:t>meteorological radars contained in Recommendation</w:t>
            </w:r>
            <w:r w:rsidR="00711EA4">
              <w:rPr>
                <w:lang w:eastAsia="zh-CN"/>
              </w:rPr>
              <w:t xml:space="preserve"> ITU-R M.1849</w:t>
            </w:r>
          </w:p>
        </w:tc>
      </w:tr>
    </w:tbl>
    <w:p w14:paraId="3838CBD0" w14:textId="77777777" w:rsidR="00F66A9F" w:rsidRDefault="00F66A9F">
      <w:pPr>
        <w:rPr>
          <w:b/>
        </w:rPr>
      </w:pPr>
    </w:p>
    <w:p w14:paraId="07A533BE" w14:textId="77777777" w:rsidR="00F66A9F" w:rsidRDefault="00F66A9F">
      <w:pPr>
        <w:rPr>
          <w:b/>
        </w:rPr>
      </w:pPr>
    </w:p>
    <w:p w14:paraId="68A7EA6A" w14:textId="77777777" w:rsidR="00F66A9F" w:rsidRDefault="00F66A9F">
      <w:r>
        <w:t>The United States of America proposes a liaison statement for the purpose of providing Working Party 5D the updated information contained in the Working Document Towards a Preliminary Draft Revised Recommendation ITU-R M.1849.</w:t>
      </w:r>
    </w:p>
    <w:p w14:paraId="746F7274" w14:textId="77777777" w:rsidR="00F66A9F" w:rsidRDefault="00F66A9F"/>
    <w:p w14:paraId="6EDE086D" w14:textId="1E9C5813" w:rsidR="006148A0" w:rsidRDefault="00F66A9F">
      <w:r>
        <w:t>Attachment.</w:t>
      </w:r>
      <w:r w:rsidR="006148A0">
        <w:rPr>
          <w:b/>
        </w:rP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257E21" w:rsidRPr="00757609" w14:paraId="6E88506E" w14:textId="77777777" w:rsidTr="005A7B27">
        <w:trPr>
          <w:cantSplit/>
        </w:trPr>
        <w:tc>
          <w:tcPr>
            <w:tcW w:w="9889" w:type="dxa"/>
          </w:tcPr>
          <w:p w14:paraId="601F226C" w14:textId="1397CDD5" w:rsidR="00F66A9F" w:rsidRDefault="00F66A9F" w:rsidP="005A7B27">
            <w:pPr>
              <w:pStyle w:val="Source"/>
              <w:rPr>
                <w:lang w:eastAsia="zh-CN"/>
              </w:rPr>
            </w:pPr>
            <w:r>
              <w:rPr>
                <w:lang w:eastAsia="zh-CN"/>
              </w:rPr>
              <w:lastRenderedPageBreak/>
              <w:t>ATTACHMENT</w:t>
            </w:r>
          </w:p>
          <w:p w14:paraId="582A6C44" w14:textId="6EEB9E27" w:rsidR="00257E21" w:rsidRPr="00757609" w:rsidRDefault="00257E21" w:rsidP="005A7B27">
            <w:pPr>
              <w:pStyle w:val="Source"/>
              <w:rPr>
                <w:lang w:eastAsia="zh-CN"/>
              </w:rPr>
            </w:pPr>
            <w:r w:rsidRPr="00757609">
              <w:rPr>
                <w:lang w:eastAsia="zh-CN"/>
              </w:rPr>
              <w:t>Working Party 5B</w:t>
            </w:r>
          </w:p>
        </w:tc>
      </w:tr>
      <w:tr w:rsidR="00257E21" w:rsidRPr="00757609" w14:paraId="6FEC28BA" w14:textId="77777777" w:rsidTr="005A7B27">
        <w:trPr>
          <w:cantSplit/>
        </w:trPr>
        <w:tc>
          <w:tcPr>
            <w:tcW w:w="9889" w:type="dxa"/>
          </w:tcPr>
          <w:p w14:paraId="7E828318" w14:textId="753FCE42" w:rsidR="00257E21" w:rsidRPr="00757609" w:rsidRDefault="003353BF" w:rsidP="00257E21">
            <w:pPr>
              <w:pStyle w:val="Title1"/>
            </w:pPr>
            <w:del w:id="5" w:author="Author">
              <w:r w:rsidDel="00913972">
                <w:delText xml:space="preserve">Proposed </w:delText>
              </w:r>
            </w:del>
            <w:ins w:id="6" w:author="Author">
              <w:r w:rsidR="00913972">
                <w:t xml:space="preserve">draft </w:t>
              </w:r>
            </w:ins>
            <w:r w:rsidR="00257E21" w:rsidRPr="00757609">
              <w:t>liaison statement to Working Party 5D</w:t>
            </w:r>
            <w:r w:rsidR="00257E21" w:rsidRPr="00757609">
              <w:br/>
            </w:r>
            <w:r w:rsidR="00257E21" w:rsidRPr="00757609">
              <w:br/>
            </w:r>
            <w:r w:rsidR="00711EA4">
              <w:t xml:space="preserve">Updated Information </w:t>
            </w:r>
            <w:del w:id="7" w:author="Author">
              <w:r w:rsidR="00711EA4" w:rsidDel="00913972">
                <w:delText xml:space="preserve">for </w:delText>
              </w:r>
              <w:r w:rsidR="00257E21" w:rsidRPr="00757609" w:rsidDel="00913972">
                <w:delText xml:space="preserve">Preparations </w:delText>
              </w:r>
            </w:del>
            <w:r w:rsidR="00257E21" w:rsidRPr="00757609">
              <w:t>for WRC-23 agenda item 1.4</w:t>
            </w:r>
          </w:p>
        </w:tc>
      </w:tr>
      <w:tr w:rsidR="00257E21" w:rsidRPr="00757609" w14:paraId="1856939E" w14:textId="77777777" w:rsidTr="005A7B27">
        <w:trPr>
          <w:cantSplit/>
        </w:trPr>
        <w:tc>
          <w:tcPr>
            <w:tcW w:w="9889" w:type="dxa"/>
          </w:tcPr>
          <w:p w14:paraId="51E34EE5" w14:textId="03B8E536" w:rsidR="00257E21" w:rsidRPr="00757609" w:rsidRDefault="00711EA4" w:rsidP="005A7B27">
            <w:pPr>
              <w:pStyle w:val="Title4"/>
              <w:rPr>
                <w:lang w:eastAsia="zh-CN"/>
              </w:rPr>
            </w:pPr>
            <w:r w:rsidRPr="00757609">
              <w:rPr>
                <w:lang w:eastAsia="zh-CN"/>
              </w:rPr>
              <w:t xml:space="preserve">Characteristics of </w:t>
            </w:r>
            <w:r>
              <w:rPr>
                <w:lang w:eastAsia="zh-CN"/>
              </w:rPr>
              <w:t>meteorological radars contained in Recommendation ITU-R M.1849</w:t>
            </w:r>
          </w:p>
        </w:tc>
      </w:tr>
    </w:tbl>
    <w:p w14:paraId="6E88CD3F" w14:textId="767C99CF" w:rsidR="000A034B" w:rsidRPr="00DD49D6" w:rsidRDefault="00CC341E" w:rsidP="00E923FD">
      <w:pPr>
        <w:pStyle w:val="Normalaftertitle"/>
        <w:jc w:val="left"/>
        <w:rPr>
          <w:spacing w:val="-2"/>
          <w:lang w:eastAsia="zh-CN"/>
        </w:rPr>
      </w:pPr>
      <w:r w:rsidRPr="00757609">
        <w:rPr>
          <w:lang w:eastAsia="zh-CN"/>
        </w:rPr>
        <w:t>W</w:t>
      </w:r>
      <w:r w:rsidR="007C24AE" w:rsidRPr="00757609">
        <w:rPr>
          <w:lang w:eastAsia="zh-CN"/>
        </w:rPr>
        <w:t xml:space="preserve">orking </w:t>
      </w:r>
      <w:r w:rsidRPr="00757609">
        <w:rPr>
          <w:lang w:eastAsia="zh-CN"/>
        </w:rPr>
        <w:t>P</w:t>
      </w:r>
      <w:r w:rsidR="007C24AE" w:rsidRPr="00757609">
        <w:rPr>
          <w:lang w:eastAsia="zh-CN"/>
        </w:rPr>
        <w:t>arty (WP)</w:t>
      </w:r>
      <w:r w:rsidR="00725EB4" w:rsidRPr="00757609">
        <w:rPr>
          <w:lang w:eastAsia="zh-CN"/>
        </w:rPr>
        <w:t xml:space="preserve"> </w:t>
      </w:r>
      <w:r w:rsidRPr="00757609">
        <w:rPr>
          <w:lang w:eastAsia="zh-CN"/>
        </w:rPr>
        <w:t xml:space="preserve">5B </w:t>
      </w:r>
      <w:r w:rsidR="00711EA4">
        <w:rPr>
          <w:lang w:eastAsia="zh-CN"/>
        </w:rPr>
        <w:t>previously sent</w:t>
      </w:r>
      <w:r w:rsidRPr="00757609">
        <w:rPr>
          <w:lang w:eastAsia="zh-CN"/>
        </w:rPr>
        <w:t xml:space="preserve"> WP</w:t>
      </w:r>
      <w:r w:rsidR="00725EB4" w:rsidRPr="00757609">
        <w:rPr>
          <w:lang w:eastAsia="zh-CN"/>
        </w:rPr>
        <w:t xml:space="preserve"> </w:t>
      </w:r>
      <w:r w:rsidRPr="00757609">
        <w:rPr>
          <w:lang w:eastAsia="zh-CN"/>
        </w:rPr>
        <w:t xml:space="preserve">5D </w:t>
      </w:r>
      <w:r w:rsidR="00711EA4">
        <w:rPr>
          <w:lang w:eastAsia="zh-CN"/>
        </w:rPr>
        <w:t xml:space="preserve">a </w:t>
      </w:r>
      <w:r w:rsidRPr="00757609">
        <w:rPr>
          <w:lang w:eastAsia="zh-CN"/>
        </w:rPr>
        <w:t xml:space="preserve">liaison statement </w:t>
      </w:r>
      <w:r w:rsidR="00711EA4">
        <w:rPr>
          <w:lang w:eastAsia="zh-CN"/>
        </w:rPr>
        <w:t xml:space="preserve">(5D/241) </w:t>
      </w:r>
      <w:r w:rsidR="00A516EF" w:rsidRPr="00757609">
        <w:rPr>
          <w:lang w:eastAsia="zh-CN"/>
        </w:rPr>
        <w:t>contain</w:t>
      </w:r>
      <w:r w:rsidR="00711EA4">
        <w:rPr>
          <w:lang w:eastAsia="zh-CN"/>
        </w:rPr>
        <w:t xml:space="preserve">ing </w:t>
      </w:r>
      <w:r w:rsidR="00E923FD">
        <w:rPr>
          <w:lang w:eastAsia="zh-CN"/>
        </w:rPr>
        <w:t>characteristics of</w:t>
      </w:r>
      <w:r w:rsidR="00711EA4">
        <w:rPr>
          <w:lang w:eastAsia="zh-CN"/>
        </w:rPr>
        <w:t xml:space="preserve"> systems under the purview of WP 5B</w:t>
      </w:r>
      <w:r w:rsidRPr="00757609">
        <w:rPr>
          <w:spacing w:val="-2"/>
          <w:lang w:eastAsia="zh-CN"/>
        </w:rPr>
        <w:t xml:space="preserve"> </w:t>
      </w:r>
      <w:r w:rsidR="00711EA4">
        <w:rPr>
          <w:spacing w:val="-2"/>
          <w:lang w:eastAsia="zh-CN"/>
        </w:rPr>
        <w:t>for use in sharing and compatibility studies under Agenda Item 1.4.</w:t>
      </w:r>
      <w:r w:rsidR="00E923FD">
        <w:rPr>
          <w:spacing w:val="-2"/>
          <w:lang w:eastAsia="zh-CN"/>
        </w:rPr>
        <w:t xml:space="preserve">  That </w:t>
      </w:r>
      <w:del w:id="8" w:author="Author">
        <w:r w:rsidR="00E923FD" w:rsidDel="00913972">
          <w:rPr>
            <w:spacing w:val="-2"/>
            <w:lang w:eastAsia="zh-CN"/>
          </w:rPr>
          <w:delText>liaison statement</w:delText>
        </w:r>
      </w:del>
      <w:ins w:id="9" w:author="Author">
        <w:r w:rsidR="00913972">
          <w:rPr>
            <w:spacing w:val="-2"/>
            <w:lang w:eastAsia="zh-CN"/>
          </w:rPr>
          <w:t>information</w:t>
        </w:r>
      </w:ins>
      <w:r w:rsidR="00E923FD">
        <w:rPr>
          <w:spacing w:val="-2"/>
          <w:lang w:eastAsia="zh-CN"/>
        </w:rPr>
        <w:t xml:space="preserve"> included </w:t>
      </w:r>
      <w:ins w:id="10" w:author="Author">
        <w:r w:rsidR="00913972">
          <w:rPr>
            <w:spacing w:val="-2"/>
            <w:lang w:eastAsia="zh-CN"/>
          </w:rPr>
          <w:t xml:space="preserve">a reference to the characteristics of systems contained in </w:t>
        </w:r>
      </w:ins>
      <w:r w:rsidR="00E923FD">
        <w:rPr>
          <w:spacing w:val="-2"/>
          <w:lang w:eastAsia="zh-CN"/>
        </w:rPr>
        <w:t xml:space="preserve">Recommendation ITU-R M.1849 </w:t>
      </w:r>
      <w:del w:id="11" w:author="Author">
        <w:r w:rsidR="00E923FD" w:rsidDel="00913972">
          <w:rPr>
            <w:spacing w:val="-2"/>
            <w:lang w:eastAsia="zh-CN"/>
          </w:rPr>
          <w:delText xml:space="preserve">as one of the relevant documents </w:delText>
        </w:r>
      </w:del>
      <w:r w:rsidR="00E923FD">
        <w:rPr>
          <w:spacing w:val="-2"/>
          <w:lang w:eastAsia="zh-CN"/>
        </w:rPr>
        <w:t>for consideration by WP 5D.</w:t>
      </w:r>
      <w:bookmarkStart w:id="12" w:name="_Hlk45700444"/>
      <w:r w:rsidR="00E923FD">
        <w:rPr>
          <w:spacing w:val="-2"/>
          <w:lang w:eastAsia="zh-CN"/>
        </w:rPr>
        <w:t xml:space="preserve">  </w:t>
      </w:r>
      <w:r w:rsidR="004B4B9B" w:rsidRPr="00DD49D6">
        <w:rPr>
          <w:spacing w:val="-2"/>
          <w:lang w:eastAsia="zh-CN"/>
        </w:rPr>
        <w:t xml:space="preserve">WP 5B would </w:t>
      </w:r>
      <w:r w:rsidR="00F66A9F">
        <w:rPr>
          <w:spacing w:val="-2"/>
          <w:lang w:eastAsia="zh-CN"/>
        </w:rPr>
        <w:t xml:space="preserve">like to </w:t>
      </w:r>
      <w:r w:rsidR="004B4B9B" w:rsidRPr="00DD49D6">
        <w:rPr>
          <w:spacing w:val="-2"/>
          <w:lang w:eastAsia="zh-CN"/>
        </w:rPr>
        <w:t>bring to the attention of WP 5</w:t>
      </w:r>
      <w:r w:rsidR="008E065B" w:rsidRPr="00DD49D6">
        <w:rPr>
          <w:spacing w:val="-2"/>
          <w:lang w:eastAsia="zh-CN"/>
        </w:rPr>
        <w:t>D</w:t>
      </w:r>
      <w:r w:rsidR="004B4B9B" w:rsidRPr="00DD49D6">
        <w:rPr>
          <w:spacing w:val="-2"/>
          <w:lang w:eastAsia="zh-CN"/>
        </w:rPr>
        <w:t xml:space="preserve"> </w:t>
      </w:r>
      <w:bookmarkEnd w:id="12"/>
      <w:r w:rsidR="00711EA4">
        <w:rPr>
          <w:spacing w:val="-2"/>
          <w:lang w:eastAsia="zh-CN"/>
        </w:rPr>
        <w:t xml:space="preserve">that updates have been made to </w:t>
      </w:r>
      <w:del w:id="13" w:author="Author">
        <w:r w:rsidR="00711EA4" w:rsidDel="00913972">
          <w:rPr>
            <w:spacing w:val="-2"/>
            <w:lang w:eastAsia="zh-CN"/>
          </w:rPr>
          <w:delText xml:space="preserve">a </w:delText>
        </w:r>
      </w:del>
      <w:ins w:id="14" w:author="Author">
        <w:r w:rsidR="00913972">
          <w:rPr>
            <w:spacing w:val="-2"/>
            <w:lang w:eastAsia="zh-CN"/>
          </w:rPr>
          <w:t xml:space="preserve">one </w:t>
        </w:r>
      </w:ins>
      <w:r w:rsidR="00711EA4">
        <w:rPr>
          <w:spacing w:val="-2"/>
          <w:lang w:eastAsia="zh-CN"/>
        </w:rPr>
        <w:t>radar</w:t>
      </w:r>
      <w:r w:rsidR="00C40E23">
        <w:rPr>
          <w:spacing w:val="-2"/>
          <w:lang w:eastAsia="zh-CN"/>
        </w:rPr>
        <w:t xml:space="preserve"> </w:t>
      </w:r>
      <w:r w:rsidR="00711EA4">
        <w:rPr>
          <w:spacing w:val="-2"/>
          <w:lang w:eastAsia="zh-CN"/>
        </w:rPr>
        <w:t xml:space="preserve"> in Recommendation ITU-R M.1849</w:t>
      </w:r>
      <w:ins w:id="15" w:author="Author">
        <w:r w:rsidR="00C40E23">
          <w:rPr>
            <w:spacing w:val="-2"/>
            <w:lang w:eastAsia="zh-CN"/>
          </w:rPr>
          <w:t xml:space="preserve"> </w:t>
        </w:r>
        <w:r w:rsidR="00C40E23">
          <w:rPr>
            <w:spacing w:val="-2"/>
            <w:lang w:eastAsia="zh-CN"/>
          </w:rPr>
          <w:t>(Radar 1 of Table 6)</w:t>
        </w:r>
      </w:ins>
      <w:r w:rsidR="00E923FD">
        <w:rPr>
          <w:spacing w:val="-2"/>
          <w:lang w:eastAsia="zh-CN"/>
        </w:rPr>
        <w:t>, and this information is</w:t>
      </w:r>
      <w:r w:rsidR="00711EA4">
        <w:rPr>
          <w:spacing w:val="-2"/>
          <w:lang w:eastAsia="zh-CN"/>
        </w:rPr>
        <w:t xml:space="preserve"> </w:t>
      </w:r>
      <w:del w:id="16" w:author="Author">
        <w:r w:rsidR="00711EA4" w:rsidDel="00913972">
          <w:rPr>
            <w:spacing w:val="-2"/>
            <w:lang w:eastAsia="zh-CN"/>
          </w:rPr>
          <w:delText xml:space="preserve">relevant </w:delText>
        </w:r>
      </w:del>
      <w:ins w:id="17" w:author="Author">
        <w:r w:rsidR="00913972">
          <w:rPr>
            <w:spacing w:val="-2"/>
            <w:lang w:eastAsia="zh-CN"/>
          </w:rPr>
          <w:t xml:space="preserve">provided </w:t>
        </w:r>
      </w:ins>
      <w:r w:rsidR="00711EA4">
        <w:rPr>
          <w:spacing w:val="-2"/>
          <w:lang w:eastAsia="zh-CN"/>
        </w:rPr>
        <w:t xml:space="preserve">for studies under Agenda Item 1.4.  The </w:t>
      </w:r>
      <w:del w:id="18" w:author="Author">
        <w:r w:rsidR="00711EA4" w:rsidDel="00913972">
          <w:rPr>
            <w:spacing w:val="-2"/>
            <w:lang w:eastAsia="zh-CN"/>
          </w:rPr>
          <w:delText xml:space="preserve">revised </w:delText>
        </w:r>
      </w:del>
      <w:ins w:id="19" w:author="Author">
        <w:r w:rsidR="00913972">
          <w:rPr>
            <w:spacing w:val="-2"/>
            <w:lang w:eastAsia="zh-CN"/>
          </w:rPr>
          <w:t xml:space="preserve">most recent </w:t>
        </w:r>
      </w:ins>
      <w:r w:rsidR="00711EA4">
        <w:rPr>
          <w:spacing w:val="-2"/>
          <w:lang w:eastAsia="zh-CN"/>
        </w:rPr>
        <w:t>version of the</w:t>
      </w:r>
      <w:bookmarkStart w:id="20" w:name="_GoBack"/>
      <w:bookmarkEnd w:id="20"/>
      <w:r w:rsidR="00711EA4">
        <w:rPr>
          <w:spacing w:val="-2"/>
          <w:lang w:eastAsia="zh-CN"/>
        </w:rPr>
        <w:t xml:space="preserve"> Recommendation</w:t>
      </w:r>
      <w:ins w:id="21" w:author="Author">
        <w:r w:rsidR="00913972">
          <w:rPr>
            <w:spacing w:val="-2"/>
            <w:lang w:eastAsia="zh-CN"/>
          </w:rPr>
          <w:t xml:space="preserve"> under revision by WP 5B</w:t>
        </w:r>
      </w:ins>
      <w:r w:rsidR="00711EA4">
        <w:rPr>
          <w:spacing w:val="-2"/>
          <w:lang w:eastAsia="zh-CN"/>
        </w:rPr>
        <w:t xml:space="preserve"> is attached </w:t>
      </w:r>
      <w:del w:id="22" w:author="Author">
        <w:r w:rsidR="00711EA4" w:rsidDel="00913972">
          <w:rPr>
            <w:spacing w:val="-2"/>
            <w:lang w:eastAsia="zh-CN"/>
          </w:rPr>
          <w:delText xml:space="preserve">to the WP 5B Chairman’s Report as </w:delText>
        </w:r>
      </w:del>
      <w:r w:rsidR="00711EA4">
        <w:rPr>
          <w:spacing w:val="-2"/>
          <w:lang w:eastAsia="zh-CN"/>
        </w:rPr>
        <w:t>[TBD- Insert number and hyperlink].</w:t>
      </w:r>
      <w:r w:rsidR="00C40E23">
        <w:rPr>
          <w:spacing w:val="-2"/>
          <w:lang w:eastAsia="zh-CN"/>
        </w:rPr>
        <w:t xml:space="preserve">  </w:t>
      </w:r>
      <w:ins w:id="23" w:author="Author">
        <w:r w:rsidR="00C40E23">
          <w:rPr>
            <w:color w:val="000000"/>
            <w:shd w:val="clear" w:color="auto" w:fill="FFFFFF"/>
          </w:rPr>
          <w:t>WP 5B would also note that Report ITU-R M.2316 may contain some information on previous studies that considered the unwanted emissions interference situation from broadband systems (i.e. WiMAX) into adjacent band meteorological radar systems.</w:t>
        </w:r>
      </w:ins>
    </w:p>
    <w:p w14:paraId="7D4D1012" w14:textId="49B06929" w:rsidR="008062D5" w:rsidRPr="00757609" w:rsidRDefault="00BF6F96" w:rsidP="00732834">
      <w:pPr>
        <w:pStyle w:val="Normalaftertitle"/>
        <w:spacing w:after="240"/>
        <w:jc w:val="left"/>
        <w:rPr>
          <w:lang w:eastAsia="zh-CN"/>
        </w:rPr>
      </w:pPr>
      <w:del w:id="24" w:author="Author">
        <w:r w:rsidRPr="006D21A0" w:rsidDel="00913972">
          <w:rPr>
            <w:lang w:eastAsia="zh-CN"/>
          </w:rPr>
          <w:delText>WP </w:delText>
        </w:r>
        <w:r w:rsidR="00CA5F81" w:rsidRPr="006D21A0" w:rsidDel="00913972">
          <w:rPr>
            <w:lang w:eastAsia="zh-CN"/>
          </w:rPr>
          <w:delText>5B will bring any additional information that becomes available to the attention of WP</w:delText>
        </w:r>
        <w:r w:rsidRPr="006D21A0" w:rsidDel="00913972">
          <w:rPr>
            <w:lang w:eastAsia="zh-CN"/>
          </w:rPr>
          <w:delText> </w:delText>
        </w:r>
        <w:r w:rsidR="00CA5F81" w:rsidRPr="006D21A0" w:rsidDel="00913972">
          <w:rPr>
            <w:lang w:eastAsia="zh-CN"/>
          </w:rPr>
          <w:delText xml:space="preserve">5D. </w:delText>
        </w:r>
      </w:del>
      <w:r w:rsidR="00CA5F81" w:rsidRPr="006D21A0">
        <w:rPr>
          <w:lang w:eastAsia="zh-CN"/>
        </w:rPr>
        <w:t>WP</w:t>
      </w:r>
      <w:r w:rsidRPr="006D21A0">
        <w:rPr>
          <w:lang w:eastAsia="zh-CN"/>
        </w:rPr>
        <w:t> </w:t>
      </w:r>
      <w:r w:rsidR="00CA5F81" w:rsidRPr="006D21A0">
        <w:rPr>
          <w:lang w:eastAsia="zh-CN"/>
        </w:rPr>
        <w:t xml:space="preserve">5B </w:t>
      </w:r>
      <w:ins w:id="25" w:author="Author">
        <w:r w:rsidR="00A32555">
          <w:rPr>
            <w:lang w:eastAsia="zh-CN"/>
          </w:rPr>
          <w:t xml:space="preserve">will keep WP 5D updated on the completion of revision to </w:t>
        </w:r>
        <w:r w:rsidR="00A32555">
          <w:rPr>
            <w:spacing w:val="-2"/>
            <w:lang w:eastAsia="zh-CN"/>
          </w:rPr>
          <w:t xml:space="preserve">Recommendation ITU-R M.1849 and </w:t>
        </w:r>
      </w:ins>
      <w:r w:rsidR="00CA5F81" w:rsidRPr="006D21A0">
        <w:rPr>
          <w:lang w:eastAsia="zh-CN"/>
        </w:rPr>
        <w:t>looks forward to continued collaboration with WP 5D on the progress of WRC-23 agenda item 1.4</w:t>
      </w:r>
      <w:r w:rsidR="00C66453" w:rsidRPr="006D21A0">
        <w:rPr>
          <w:lang w:eastAsia="zh-CN"/>
        </w:rPr>
        <w:t>.</w:t>
      </w:r>
    </w:p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540"/>
      </w:tblGrid>
      <w:tr w:rsidR="000A034B" w:rsidRPr="00757609" w14:paraId="65EB9816" w14:textId="77777777" w:rsidTr="006342DA">
        <w:tc>
          <w:tcPr>
            <w:tcW w:w="9360" w:type="dxa"/>
            <w:gridSpan w:val="2"/>
          </w:tcPr>
          <w:p w14:paraId="78EE381D" w14:textId="6F858CB1" w:rsidR="000A034B" w:rsidRPr="00757609" w:rsidRDefault="000A034B" w:rsidP="00732834">
            <w:pPr>
              <w:spacing w:after="120"/>
              <w:rPr>
                <w:b/>
                <w:szCs w:val="24"/>
              </w:rPr>
            </w:pPr>
            <w:r w:rsidRPr="00757609">
              <w:rPr>
                <w:b/>
                <w:szCs w:val="24"/>
              </w:rPr>
              <w:t>Status:</w:t>
            </w:r>
            <w:r w:rsidRPr="00757609">
              <w:rPr>
                <w:szCs w:val="24"/>
              </w:rPr>
              <w:tab/>
              <w:t xml:space="preserve">For </w:t>
            </w:r>
            <w:r w:rsidR="00251A0B" w:rsidRPr="00757609">
              <w:rPr>
                <w:szCs w:val="24"/>
              </w:rPr>
              <w:t>information</w:t>
            </w:r>
            <w:r w:rsidR="006148A0">
              <w:rPr>
                <w:szCs w:val="24"/>
              </w:rPr>
              <w:t xml:space="preserve"> and action as appropriate</w:t>
            </w:r>
          </w:p>
        </w:tc>
      </w:tr>
      <w:tr w:rsidR="000A034B" w:rsidRPr="00757609" w14:paraId="6DA5127E" w14:textId="77777777" w:rsidTr="00732834">
        <w:tc>
          <w:tcPr>
            <w:tcW w:w="4820" w:type="dxa"/>
          </w:tcPr>
          <w:p w14:paraId="1D1C185D" w14:textId="7025B836" w:rsidR="000A034B" w:rsidRPr="00757609" w:rsidRDefault="000A034B" w:rsidP="00E923FD">
            <w:pPr>
              <w:rPr>
                <w:b/>
                <w:szCs w:val="24"/>
              </w:rPr>
            </w:pPr>
            <w:r w:rsidRPr="00757609">
              <w:rPr>
                <w:b/>
                <w:bCs/>
                <w:szCs w:val="24"/>
              </w:rPr>
              <w:t>Contact:</w:t>
            </w:r>
            <w:r w:rsidRPr="00757609">
              <w:rPr>
                <w:szCs w:val="24"/>
              </w:rPr>
              <w:tab/>
            </w:r>
            <w:r w:rsidR="00E923FD">
              <w:rPr>
                <w:szCs w:val="24"/>
              </w:rPr>
              <w:t>[TBD]</w:t>
            </w:r>
          </w:p>
        </w:tc>
        <w:tc>
          <w:tcPr>
            <w:tcW w:w="4540" w:type="dxa"/>
          </w:tcPr>
          <w:p w14:paraId="59DF7C01" w14:textId="249DB418" w:rsidR="000A034B" w:rsidRPr="00757609" w:rsidRDefault="000A034B" w:rsidP="00E923FD">
            <w:pPr>
              <w:pStyle w:val="PlainText"/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5760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E-mail:</w:t>
            </w:r>
            <w:r w:rsidR="00732834">
              <w:rPr>
                <w:lang w:val="en-GB"/>
              </w:rPr>
              <w:tab/>
            </w:r>
            <w:r w:rsidR="00E923FD">
              <w:rPr>
                <w:lang w:val="en-GB"/>
              </w:rPr>
              <w:t>[TBD]</w:t>
            </w:r>
            <w:r w:rsidR="00DF39E4" w:rsidRPr="00757609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</w:tbl>
    <w:p w14:paraId="70C36DB2" w14:textId="3A20FF8F" w:rsidR="000069D4" w:rsidRPr="00757609" w:rsidRDefault="000069D4" w:rsidP="00DD4BED">
      <w:pPr>
        <w:rPr>
          <w:lang w:eastAsia="zh-CN"/>
        </w:rPr>
      </w:pPr>
    </w:p>
    <w:p w14:paraId="1EF8D1D7" w14:textId="0880A22C" w:rsidR="00765633" w:rsidRPr="00757609" w:rsidRDefault="00765633" w:rsidP="00765633">
      <w:pPr>
        <w:jc w:val="center"/>
      </w:pPr>
      <w:r w:rsidRPr="00757609">
        <w:t>______________</w:t>
      </w:r>
    </w:p>
    <w:sectPr w:rsidR="00765633" w:rsidRPr="00757609" w:rsidSect="00D0271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45A4AE" w14:textId="77777777" w:rsidR="00D16AE7" w:rsidRDefault="00D16AE7">
      <w:r>
        <w:separator/>
      </w:r>
    </w:p>
  </w:endnote>
  <w:endnote w:type="continuationSeparator" w:id="0">
    <w:p w14:paraId="46A98FCE" w14:textId="77777777" w:rsidR="00D16AE7" w:rsidRDefault="00D16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62F89B" w14:textId="77777777" w:rsidR="00CD6A43" w:rsidRDefault="00CD6A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45609" w14:textId="77777777" w:rsidR="00CD6A43" w:rsidRDefault="00CD6A4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48A725" w14:textId="77777777" w:rsidR="00CD6A43" w:rsidRDefault="00CD6A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787120" w14:textId="77777777" w:rsidR="00D16AE7" w:rsidRDefault="00D16AE7">
      <w:r>
        <w:t>____________________</w:t>
      </w:r>
    </w:p>
  </w:footnote>
  <w:footnote w:type="continuationSeparator" w:id="0">
    <w:p w14:paraId="1FB4DAD9" w14:textId="77777777" w:rsidR="00D16AE7" w:rsidRDefault="00D16A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CB9951" w14:textId="77777777" w:rsidR="00CD6A43" w:rsidRDefault="00CD6A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94CB1" w14:textId="77777777" w:rsidR="00CD6A43" w:rsidRDefault="00CD6A4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87782F" w14:textId="711E3218" w:rsidR="006148A0" w:rsidRDefault="006148A0">
    <w:pPr>
      <w:pStyle w:val="Header"/>
    </w:pPr>
    <w:r w:rsidRPr="00E17829">
      <w:t>THIS DRAFT DOCUMENT IS NOT NECESSARILY A U.S. POSITION AND IS SUBJECT TO CHANGE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C9AE3C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65A7A6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5F050E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85CCE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674C1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74C35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C8F3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238C93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CC67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C8CFE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B457A5B"/>
    <w:multiLevelType w:val="hybridMultilevel"/>
    <w:tmpl w:val="70000B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B2"/>
    <w:rsid w:val="000069D4"/>
    <w:rsid w:val="00010621"/>
    <w:rsid w:val="000174AD"/>
    <w:rsid w:val="00037BC4"/>
    <w:rsid w:val="00047A1D"/>
    <w:rsid w:val="000509AF"/>
    <w:rsid w:val="00051B66"/>
    <w:rsid w:val="00053700"/>
    <w:rsid w:val="000604B9"/>
    <w:rsid w:val="00096150"/>
    <w:rsid w:val="000A034B"/>
    <w:rsid w:val="000A7D55"/>
    <w:rsid w:val="000C12C8"/>
    <w:rsid w:val="000C2E8E"/>
    <w:rsid w:val="000E0E7C"/>
    <w:rsid w:val="000F1B4B"/>
    <w:rsid w:val="00100833"/>
    <w:rsid w:val="00120343"/>
    <w:rsid w:val="0012744F"/>
    <w:rsid w:val="00131178"/>
    <w:rsid w:val="00147A60"/>
    <w:rsid w:val="00156F66"/>
    <w:rsid w:val="00163271"/>
    <w:rsid w:val="00172122"/>
    <w:rsid w:val="00182528"/>
    <w:rsid w:val="0018500B"/>
    <w:rsid w:val="00196A19"/>
    <w:rsid w:val="001A2A25"/>
    <w:rsid w:val="001D039A"/>
    <w:rsid w:val="001D443A"/>
    <w:rsid w:val="001F2135"/>
    <w:rsid w:val="00202DC1"/>
    <w:rsid w:val="002116EE"/>
    <w:rsid w:val="002176C3"/>
    <w:rsid w:val="002309D8"/>
    <w:rsid w:val="00236181"/>
    <w:rsid w:val="00237732"/>
    <w:rsid w:val="00251A0B"/>
    <w:rsid w:val="00257E21"/>
    <w:rsid w:val="002637A8"/>
    <w:rsid w:val="0027094D"/>
    <w:rsid w:val="002A639C"/>
    <w:rsid w:val="002A7FE2"/>
    <w:rsid w:val="002C2032"/>
    <w:rsid w:val="002C5E14"/>
    <w:rsid w:val="002D4CB4"/>
    <w:rsid w:val="002E1B4F"/>
    <w:rsid w:val="002F2E67"/>
    <w:rsid w:val="002F7CB3"/>
    <w:rsid w:val="0030535D"/>
    <w:rsid w:val="00315546"/>
    <w:rsid w:val="00330567"/>
    <w:rsid w:val="003353BF"/>
    <w:rsid w:val="00360E0E"/>
    <w:rsid w:val="00373663"/>
    <w:rsid w:val="00386A9D"/>
    <w:rsid w:val="00391081"/>
    <w:rsid w:val="00393887"/>
    <w:rsid w:val="00395567"/>
    <w:rsid w:val="003B2789"/>
    <w:rsid w:val="003C13CE"/>
    <w:rsid w:val="003C350C"/>
    <w:rsid w:val="003C3AE1"/>
    <w:rsid w:val="003C697E"/>
    <w:rsid w:val="003E2518"/>
    <w:rsid w:val="003E7CEF"/>
    <w:rsid w:val="00412F34"/>
    <w:rsid w:val="00457E81"/>
    <w:rsid w:val="00470D09"/>
    <w:rsid w:val="00491BAB"/>
    <w:rsid w:val="004B1EF7"/>
    <w:rsid w:val="004B3FAD"/>
    <w:rsid w:val="004B4B9B"/>
    <w:rsid w:val="004C5749"/>
    <w:rsid w:val="00501DCA"/>
    <w:rsid w:val="005121F1"/>
    <w:rsid w:val="00513A47"/>
    <w:rsid w:val="0052100B"/>
    <w:rsid w:val="005408DF"/>
    <w:rsid w:val="0054475B"/>
    <w:rsid w:val="00573344"/>
    <w:rsid w:val="00583F9B"/>
    <w:rsid w:val="005B0D29"/>
    <w:rsid w:val="005C1A89"/>
    <w:rsid w:val="005E5C10"/>
    <w:rsid w:val="005F2C78"/>
    <w:rsid w:val="006144E4"/>
    <w:rsid w:val="006148A0"/>
    <w:rsid w:val="00621265"/>
    <w:rsid w:val="00650299"/>
    <w:rsid w:val="00655FC5"/>
    <w:rsid w:val="0065672C"/>
    <w:rsid w:val="00683BB2"/>
    <w:rsid w:val="006851CC"/>
    <w:rsid w:val="006B559A"/>
    <w:rsid w:val="006B71DA"/>
    <w:rsid w:val="006C0CFB"/>
    <w:rsid w:val="006D21A0"/>
    <w:rsid w:val="006E56CC"/>
    <w:rsid w:val="00711EA4"/>
    <w:rsid w:val="00724C58"/>
    <w:rsid w:val="00725EB4"/>
    <w:rsid w:val="00732834"/>
    <w:rsid w:val="00756BCE"/>
    <w:rsid w:val="00757609"/>
    <w:rsid w:val="00765633"/>
    <w:rsid w:val="00767313"/>
    <w:rsid w:val="00785F8C"/>
    <w:rsid w:val="00793354"/>
    <w:rsid w:val="007C24AE"/>
    <w:rsid w:val="0080538C"/>
    <w:rsid w:val="008062D5"/>
    <w:rsid w:val="00814E0A"/>
    <w:rsid w:val="00822581"/>
    <w:rsid w:val="008309DD"/>
    <w:rsid w:val="0083227A"/>
    <w:rsid w:val="00843AAD"/>
    <w:rsid w:val="00856AD3"/>
    <w:rsid w:val="008614B2"/>
    <w:rsid w:val="00866900"/>
    <w:rsid w:val="008676E8"/>
    <w:rsid w:val="00870BD3"/>
    <w:rsid w:val="00873F9A"/>
    <w:rsid w:val="00876A8A"/>
    <w:rsid w:val="00881BA1"/>
    <w:rsid w:val="008C0D53"/>
    <w:rsid w:val="008C2302"/>
    <w:rsid w:val="008C26B8"/>
    <w:rsid w:val="008D42F9"/>
    <w:rsid w:val="008E065B"/>
    <w:rsid w:val="008E42F4"/>
    <w:rsid w:val="008F208F"/>
    <w:rsid w:val="008F6B79"/>
    <w:rsid w:val="00913972"/>
    <w:rsid w:val="00945088"/>
    <w:rsid w:val="00955468"/>
    <w:rsid w:val="009645BF"/>
    <w:rsid w:val="0097214A"/>
    <w:rsid w:val="00982084"/>
    <w:rsid w:val="00995963"/>
    <w:rsid w:val="009B61EB"/>
    <w:rsid w:val="009C2064"/>
    <w:rsid w:val="009D1697"/>
    <w:rsid w:val="009F3A46"/>
    <w:rsid w:val="009F6520"/>
    <w:rsid w:val="00A014F8"/>
    <w:rsid w:val="00A265BC"/>
    <w:rsid w:val="00A32555"/>
    <w:rsid w:val="00A516EF"/>
    <w:rsid w:val="00A5173C"/>
    <w:rsid w:val="00A61AEF"/>
    <w:rsid w:val="00A90355"/>
    <w:rsid w:val="00AB289C"/>
    <w:rsid w:val="00AD2345"/>
    <w:rsid w:val="00AF173A"/>
    <w:rsid w:val="00AF6220"/>
    <w:rsid w:val="00B00159"/>
    <w:rsid w:val="00B066A4"/>
    <w:rsid w:val="00B07A13"/>
    <w:rsid w:val="00B4279B"/>
    <w:rsid w:val="00B45FC9"/>
    <w:rsid w:val="00B55432"/>
    <w:rsid w:val="00B57427"/>
    <w:rsid w:val="00B576E1"/>
    <w:rsid w:val="00B76F35"/>
    <w:rsid w:val="00B81138"/>
    <w:rsid w:val="00BC3A79"/>
    <w:rsid w:val="00BC7CCF"/>
    <w:rsid w:val="00BE470B"/>
    <w:rsid w:val="00BF6757"/>
    <w:rsid w:val="00BF6F96"/>
    <w:rsid w:val="00C40E23"/>
    <w:rsid w:val="00C479DC"/>
    <w:rsid w:val="00C50E90"/>
    <w:rsid w:val="00C56D10"/>
    <w:rsid w:val="00C57A91"/>
    <w:rsid w:val="00C66453"/>
    <w:rsid w:val="00CA5F81"/>
    <w:rsid w:val="00CC01C2"/>
    <w:rsid w:val="00CC341E"/>
    <w:rsid w:val="00CD2236"/>
    <w:rsid w:val="00CD643B"/>
    <w:rsid w:val="00CD6A43"/>
    <w:rsid w:val="00CF21F2"/>
    <w:rsid w:val="00D02712"/>
    <w:rsid w:val="00D046A7"/>
    <w:rsid w:val="00D16AE7"/>
    <w:rsid w:val="00D214D0"/>
    <w:rsid w:val="00D6546B"/>
    <w:rsid w:val="00D7261C"/>
    <w:rsid w:val="00DB178B"/>
    <w:rsid w:val="00DC17D3"/>
    <w:rsid w:val="00DD49D6"/>
    <w:rsid w:val="00DD4BED"/>
    <w:rsid w:val="00DE39F0"/>
    <w:rsid w:val="00DF0AF3"/>
    <w:rsid w:val="00DF39E4"/>
    <w:rsid w:val="00DF7E9F"/>
    <w:rsid w:val="00E220C9"/>
    <w:rsid w:val="00E27D7E"/>
    <w:rsid w:val="00E41538"/>
    <w:rsid w:val="00E42E13"/>
    <w:rsid w:val="00E547EF"/>
    <w:rsid w:val="00E56D5C"/>
    <w:rsid w:val="00E6257C"/>
    <w:rsid w:val="00E63C59"/>
    <w:rsid w:val="00E923FD"/>
    <w:rsid w:val="00EA4F29"/>
    <w:rsid w:val="00ED54D0"/>
    <w:rsid w:val="00EE2641"/>
    <w:rsid w:val="00F2330B"/>
    <w:rsid w:val="00F25662"/>
    <w:rsid w:val="00F40C79"/>
    <w:rsid w:val="00F666A2"/>
    <w:rsid w:val="00F66A9F"/>
    <w:rsid w:val="00F8282B"/>
    <w:rsid w:val="00F9215F"/>
    <w:rsid w:val="00FA124A"/>
    <w:rsid w:val="00FC08DD"/>
    <w:rsid w:val="00FC2316"/>
    <w:rsid w:val="00FC2CFD"/>
    <w:rsid w:val="00FD5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E3796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2032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8F208F"/>
    <w:pPr>
      <w:outlineLvl w:val="3"/>
    </w:pPr>
  </w:style>
  <w:style w:type="paragraph" w:styleId="Heading5">
    <w:name w:val="heading 5"/>
    <w:basedOn w:val="Heading4"/>
    <w:next w:val="Normal"/>
    <w:qFormat/>
    <w:rsid w:val="008F208F"/>
    <w:pPr>
      <w:outlineLvl w:val="4"/>
    </w:pPr>
  </w:style>
  <w:style w:type="paragraph" w:styleId="Heading6">
    <w:name w:val="heading 6"/>
    <w:basedOn w:val="Heading4"/>
    <w:next w:val="Normal"/>
    <w:qFormat/>
    <w:rsid w:val="008F208F"/>
    <w:pPr>
      <w:outlineLvl w:val="5"/>
    </w:pPr>
  </w:style>
  <w:style w:type="paragraph" w:styleId="Heading7">
    <w:name w:val="heading 7"/>
    <w:basedOn w:val="Heading6"/>
    <w:next w:val="Normal"/>
    <w:qFormat/>
    <w:rsid w:val="008F208F"/>
    <w:pPr>
      <w:outlineLvl w:val="6"/>
    </w:pPr>
  </w:style>
  <w:style w:type="paragraph" w:styleId="Heading8">
    <w:name w:val="heading 8"/>
    <w:basedOn w:val="Heading6"/>
    <w:next w:val="Normal"/>
    <w:qFormat/>
    <w:rsid w:val="008F208F"/>
    <w:pPr>
      <w:outlineLvl w:val="7"/>
    </w:pPr>
  </w:style>
  <w:style w:type="paragraph" w:styleId="Heading9">
    <w:name w:val="heading 9"/>
    <w:basedOn w:val="Heading6"/>
    <w:next w:val="Normal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</w:pPr>
    <w:rPr>
      <w:caps w:val="0"/>
      <w:noProof w:val="0"/>
    </w:rPr>
  </w:style>
  <w:style w:type="paragraph" w:customStyle="1" w:styleId="Tablehead">
    <w:name w:val="Table_head"/>
    <w:basedOn w:val="Normal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8F208F"/>
    <w:rPr>
      <w:sz w:val="20"/>
    </w:rPr>
  </w:style>
  <w:style w:type="paragraph" w:customStyle="1" w:styleId="TableNo">
    <w:name w:val="Table_No"/>
    <w:basedOn w:val="Normal"/>
    <w:next w:val="Normal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3C697E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paragraph" w:customStyle="1" w:styleId="Methodheading1">
    <w:name w:val="Method_heading1"/>
    <w:basedOn w:val="Heading1"/>
    <w:next w:val="Normal"/>
    <w:qFormat/>
    <w:rsid w:val="005B0D29"/>
  </w:style>
  <w:style w:type="paragraph" w:customStyle="1" w:styleId="Methodheading2">
    <w:name w:val="Method_heading2"/>
    <w:basedOn w:val="Heading2"/>
    <w:next w:val="Normal"/>
    <w:qFormat/>
    <w:rsid w:val="005B0D29"/>
  </w:style>
  <w:style w:type="paragraph" w:customStyle="1" w:styleId="Methodheading3">
    <w:name w:val="Method_heading3"/>
    <w:basedOn w:val="Heading3"/>
    <w:next w:val="Normal"/>
    <w:qFormat/>
    <w:rsid w:val="005B0D29"/>
  </w:style>
  <w:style w:type="paragraph" w:customStyle="1" w:styleId="Methodheading4">
    <w:name w:val="Method_heading4"/>
    <w:basedOn w:val="Heading4"/>
    <w:next w:val="Normal"/>
    <w:qFormat/>
    <w:rsid w:val="005B0D29"/>
  </w:style>
  <w:style w:type="paragraph" w:customStyle="1" w:styleId="MethodHeadingb">
    <w:name w:val="Method_Headingb"/>
    <w:basedOn w:val="Headingb"/>
    <w:qFormat/>
    <w:rsid w:val="005B0D29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styleId="BalloonText">
    <w:name w:val="Balloon Text"/>
    <w:basedOn w:val="Normal"/>
    <w:link w:val="BalloonTextChar"/>
    <w:semiHidden/>
    <w:unhideWhenUsed/>
    <w:rsid w:val="00C479DC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C479DC"/>
    <w:rPr>
      <w:rFonts w:ascii="Tahoma" w:hAnsi="Tahoma" w:cs="Tahoma"/>
      <w:sz w:val="16"/>
      <w:szCs w:val="16"/>
      <w:lang w:val="en-GB" w:eastAsia="en-US"/>
    </w:rPr>
  </w:style>
  <w:style w:type="table" w:customStyle="1" w:styleId="Grilledutableau1">
    <w:name w:val="Grille du tableau1"/>
    <w:basedOn w:val="TableNormal"/>
    <w:next w:val="TableGrid"/>
    <w:rsid w:val="008062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8062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A034B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79335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93354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793354"/>
    <w:rPr>
      <w:rFonts w:ascii="Times New Roman" w:hAnsi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933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93354"/>
    <w:rPr>
      <w:rFonts w:ascii="Times New Roman" w:hAnsi="Times New Roman"/>
      <w:b/>
      <w:bCs/>
      <w:lang w:val="en-GB" w:eastAsia="en-US"/>
    </w:rPr>
  </w:style>
  <w:style w:type="character" w:styleId="Hyperlink">
    <w:name w:val="Hyperlink"/>
    <w:basedOn w:val="DefaultParagraphFont"/>
    <w:unhideWhenUsed/>
    <w:rsid w:val="004B4B9B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B4B9B"/>
    <w:rPr>
      <w:color w:val="605E5C"/>
      <w:shd w:val="clear" w:color="auto" w:fill="E1DFDD"/>
    </w:rPr>
  </w:style>
  <w:style w:type="paragraph" w:styleId="PlainText">
    <w:name w:val="Plain Text"/>
    <w:basedOn w:val="Normal"/>
    <w:link w:val="PlainTextChar"/>
    <w:uiPriority w:val="99"/>
    <w:unhideWhenUsed/>
    <w:rsid w:val="008D42F9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left"/>
      <w:textAlignment w:val="auto"/>
    </w:pPr>
    <w:rPr>
      <w:rFonts w:ascii="Arial" w:eastAsiaTheme="minorHAnsi" w:hAnsi="Arial" w:cstheme="minorBidi"/>
      <w:sz w:val="22"/>
      <w:szCs w:val="21"/>
      <w:lang w:val="de-DE"/>
    </w:rPr>
  </w:style>
  <w:style w:type="character" w:customStyle="1" w:styleId="PlainTextChar">
    <w:name w:val="Plain Text Char"/>
    <w:basedOn w:val="DefaultParagraphFont"/>
    <w:link w:val="PlainText"/>
    <w:uiPriority w:val="99"/>
    <w:rsid w:val="008D42F9"/>
    <w:rPr>
      <w:rFonts w:ascii="Arial" w:eastAsiaTheme="minorHAnsi" w:hAnsi="Arial" w:cstheme="minorBidi"/>
      <w:sz w:val="22"/>
      <w:szCs w:val="21"/>
      <w:lang w:val="de-DE"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09615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DF39E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ffery.devereux@noaa.gov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mailto:david.franc@noaa.gov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711D05DC-386B-4796-A22D-613A05C20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2021-03-23T21:49:00Z</dcterms:created>
  <dcterms:modified xsi:type="dcterms:W3CDTF">2021-03-23T21:49:00Z</dcterms:modified>
</cp:coreProperties>
</file>