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margin" w:tblpY="805"/>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027"/>
        <w:gridCol w:w="5366"/>
      </w:tblGrid>
      <w:tr w:rsidR="003D2FF8" w:rsidRPr="00542C37" w14:paraId="35B9ADBB" w14:textId="77777777" w:rsidTr="003D2FF8">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454D229" w14:textId="77777777" w:rsidR="003D2FF8" w:rsidRPr="00542C37" w:rsidRDefault="003D2FF8" w:rsidP="003D2FF8">
            <w:pPr>
              <w:pStyle w:val="TabletitleBR"/>
              <w:keepNext w:val="0"/>
              <w:keepLines w:val="0"/>
              <w:tabs>
                <w:tab w:val="center" w:pos="4680"/>
              </w:tabs>
              <w:suppressAutoHyphens/>
              <w:spacing w:after="0"/>
              <w:rPr>
                <w:spacing w:val="-3"/>
                <w:szCs w:val="24"/>
              </w:rPr>
            </w:pPr>
            <w:r w:rsidRPr="00542C37">
              <w:rPr>
                <w:spacing w:val="-3"/>
                <w:szCs w:val="24"/>
              </w:rPr>
              <w:t>U.S. Radiocommunications Sector</w:t>
            </w:r>
          </w:p>
          <w:p w14:paraId="050F443E" w14:textId="77777777" w:rsidR="003D2FF8" w:rsidRPr="00542C37" w:rsidRDefault="003D2FF8" w:rsidP="003D2FF8">
            <w:pPr>
              <w:pStyle w:val="TabletitleBR"/>
              <w:rPr>
                <w:spacing w:val="-3"/>
                <w:szCs w:val="24"/>
              </w:rPr>
            </w:pPr>
            <w:r w:rsidRPr="00542C37">
              <w:rPr>
                <w:spacing w:val="-3"/>
                <w:szCs w:val="24"/>
              </w:rPr>
              <w:t>Fact Sheet</w:t>
            </w:r>
          </w:p>
        </w:tc>
      </w:tr>
      <w:tr w:rsidR="003D2FF8" w:rsidRPr="00542C37" w14:paraId="6FDFDA0A" w14:textId="77777777" w:rsidTr="003D2FF8">
        <w:trPr>
          <w:trHeight w:val="367"/>
        </w:trPr>
        <w:tc>
          <w:tcPr>
            <w:tcW w:w="4027" w:type="dxa"/>
            <w:tcBorders>
              <w:left w:val="double" w:sz="6" w:space="0" w:color="auto"/>
            </w:tcBorders>
          </w:tcPr>
          <w:p w14:paraId="2F4AA30B" w14:textId="77777777" w:rsidR="003D2FF8" w:rsidRPr="00542C37" w:rsidRDefault="003D2FF8" w:rsidP="003D2FF8">
            <w:pPr>
              <w:spacing w:after="120"/>
              <w:ind w:left="900" w:right="144" w:hanging="756"/>
              <w:rPr>
                <w:szCs w:val="24"/>
              </w:rPr>
            </w:pPr>
            <w:r w:rsidRPr="00542C37">
              <w:rPr>
                <w:b/>
                <w:szCs w:val="24"/>
              </w:rPr>
              <w:t>Working Party:</w:t>
            </w:r>
            <w:r w:rsidRPr="00542C37">
              <w:rPr>
                <w:szCs w:val="24"/>
              </w:rPr>
              <w:t xml:space="preserve">  US WP 5</w:t>
            </w:r>
            <w:r>
              <w:rPr>
                <w:szCs w:val="24"/>
              </w:rPr>
              <w:t>B</w:t>
            </w:r>
          </w:p>
        </w:tc>
        <w:tc>
          <w:tcPr>
            <w:tcW w:w="5366" w:type="dxa"/>
            <w:tcBorders>
              <w:right w:val="double" w:sz="6" w:space="0" w:color="auto"/>
            </w:tcBorders>
          </w:tcPr>
          <w:p w14:paraId="5D5DBB1B" w14:textId="15A8F477" w:rsidR="003D2FF8" w:rsidRPr="00542C37" w:rsidRDefault="003D2FF8" w:rsidP="003D2FF8">
            <w:pPr>
              <w:spacing w:after="120"/>
              <w:ind w:left="144" w:right="144"/>
              <w:rPr>
                <w:szCs w:val="24"/>
              </w:rPr>
            </w:pPr>
            <w:r w:rsidRPr="00542C37">
              <w:rPr>
                <w:b/>
                <w:szCs w:val="24"/>
              </w:rPr>
              <w:t>Document No:</w:t>
            </w:r>
            <w:r w:rsidRPr="00542C37">
              <w:rPr>
                <w:szCs w:val="24"/>
              </w:rPr>
              <w:t xml:space="preserve">  </w:t>
            </w:r>
            <w:r w:rsidRPr="00542C37">
              <w:rPr>
                <w:szCs w:val="24"/>
                <w:lang w:val="en-US"/>
              </w:rPr>
              <w:t>USWP5B26-</w:t>
            </w:r>
            <w:r w:rsidR="00E22205">
              <w:rPr>
                <w:szCs w:val="24"/>
                <w:lang w:val="en-US"/>
              </w:rPr>
              <w:t>20</w:t>
            </w:r>
          </w:p>
        </w:tc>
      </w:tr>
      <w:tr w:rsidR="003D2FF8" w:rsidRPr="00542C37" w14:paraId="5DFC6142" w14:textId="77777777" w:rsidTr="003D2FF8">
        <w:trPr>
          <w:trHeight w:val="378"/>
        </w:trPr>
        <w:tc>
          <w:tcPr>
            <w:tcW w:w="4027" w:type="dxa"/>
            <w:tcBorders>
              <w:left w:val="double" w:sz="6" w:space="0" w:color="auto"/>
            </w:tcBorders>
          </w:tcPr>
          <w:p w14:paraId="79BCACA9" w14:textId="77777777" w:rsidR="003D2FF8" w:rsidRPr="00542C37" w:rsidRDefault="003D2FF8" w:rsidP="003D2FF8">
            <w:pPr>
              <w:spacing w:before="0"/>
              <w:ind w:left="144" w:right="144"/>
              <w:rPr>
                <w:szCs w:val="24"/>
                <w:lang w:val="pt-BR"/>
              </w:rPr>
            </w:pPr>
            <w:r w:rsidRPr="00542C37">
              <w:rPr>
                <w:b/>
                <w:szCs w:val="24"/>
                <w:lang w:val="pt-BR"/>
              </w:rPr>
              <w:t xml:space="preserve">Ref: </w:t>
            </w:r>
            <w:r w:rsidRPr="00542C37">
              <w:rPr>
                <w:szCs w:val="24"/>
                <w:lang w:val="pt-BR"/>
              </w:rPr>
              <w:t>5B/225 Annex 12</w:t>
            </w:r>
          </w:p>
        </w:tc>
        <w:tc>
          <w:tcPr>
            <w:tcW w:w="5366" w:type="dxa"/>
            <w:tcBorders>
              <w:right w:val="double" w:sz="6" w:space="0" w:color="auto"/>
            </w:tcBorders>
          </w:tcPr>
          <w:p w14:paraId="5638D97D" w14:textId="33F49C72" w:rsidR="003D2FF8" w:rsidRPr="00542C37" w:rsidRDefault="003D2FF8" w:rsidP="003D2FF8">
            <w:pPr>
              <w:tabs>
                <w:tab w:val="left" w:pos="162"/>
              </w:tabs>
              <w:spacing w:before="0"/>
              <w:ind w:left="612" w:right="144" w:hanging="468"/>
              <w:rPr>
                <w:szCs w:val="24"/>
              </w:rPr>
            </w:pPr>
            <w:r w:rsidRPr="00542C37">
              <w:rPr>
                <w:b/>
                <w:szCs w:val="24"/>
              </w:rPr>
              <w:t>Date:</w:t>
            </w:r>
            <w:r w:rsidRPr="00542C37">
              <w:rPr>
                <w:szCs w:val="24"/>
              </w:rPr>
              <w:t xml:space="preserve">  </w:t>
            </w:r>
            <w:ins w:id="0" w:author="AFSMO" w:date="2021-03-09T18:06:00Z">
              <w:r w:rsidR="00B65174">
                <w:rPr>
                  <w:szCs w:val="24"/>
                </w:rPr>
                <w:t>30</w:t>
              </w:r>
            </w:ins>
            <w:del w:id="1" w:author="AFSMO" w:date="2021-03-09T18:06:00Z">
              <w:r w:rsidDel="00B65174">
                <w:rPr>
                  <w:szCs w:val="24"/>
                </w:rPr>
                <w:delText>9</w:delText>
              </w:r>
            </w:del>
            <w:r>
              <w:rPr>
                <w:szCs w:val="24"/>
              </w:rPr>
              <w:t xml:space="preserve"> </w:t>
            </w:r>
            <w:r w:rsidR="00BA4424">
              <w:rPr>
                <w:szCs w:val="24"/>
              </w:rPr>
              <w:t>March</w:t>
            </w:r>
            <w:r>
              <w:rPr>
                <w:szCs w:val="24"/>
              </w:rPr>
              <w:t xml:space="preserve"> </w:t>
            </w:r>
            <w:r w:rsidRPr="00542C37">
              <w:rPr>
                <w:szCs w:val="24"/>
              </w:rPr>
              <w:t>2021</w:t>
            </w:r>
          </w:p>
        </w:tc>
      </w:tr>
      <w:tr w:rsidR="003D2FF8" w:rsidRPr="00542C37" w14:paraId="5033963E" w14:textId="77777777" w:rsidTr="003D2FF8">
        <w:trPr>
          <w:trHeight w:val="799"/>
        </w:trPr>
        <w:tc>
          <w:tcPr>
            <w:tcW w:w="9393" w:type="dxa"/>
            <w:gridSpan w:val="2"/>
            <w:tcBorders>
              <w:left w:val="double" w:sz="6" w:space="0" w:color="auto"/>
              <w:right w:val="double" w:sz="6" w:space="0" w:color="auto"/>
            </w:tcBorders>
          </w:tcPr>
          <w:p w14:paraId="362BFA71" w14:textId="77777777" w:rsidR="003D2FF8" w:rsidRPr="00542C37" w:rsidRDefault="003D2FF8" w:rsidP="003D2FF8">
            <w:pPr>
              <w:shd w:val="clear" w:color="auto" w:fill="FFFFFF"/>
              <w:overflowPunct/>
              <w:autoSpaceDE/>
              <w:autoSpaceDN/>
              <w:adjustRightInd/>
              <w:spacing w:before="0"/>
              <w:textAlignment w:val="auto"/>
              <w:rPr>
                <w:szCs w:val="24"/>
                <w:lang w:val="pt-BR"/>
              </w:rPr>
            </w:pPr>
            <w:r w:rsidRPr="00542C37">
              <w:rPr>
                <w:b/>
                <w:bCs/>
                <w:szCs w:val="24"/>
              </w:rPr>
              <w:t>Document Title:</w:t>
            </w:r>
            <w:r w:rsidRPr="00542C37">
              <w:rPr>
                <w:bCs/>
                <w:szCs w:val="24"/>
              </w:rPr>
              <w:t xml:space="preserve"> Draft Revision of Recommendation ITU-R M.1465-3, “</w:t>
            </w:r>
            <w:r w:rsidRPr="00542C37">
              <w:rPr>
                <w:szCs w:val="24"/>
                <w:lang w:val="pt-BR"/>
              </w:rPr>
              <w:t>Characteristics of and protection criteria for terrestrial radars operating in the radiodetermination service in the frequency band 3 100-3 700 MHz”</w:t>
            </w:r>
          </w:p>
        </w:tc>
      </w:tr>
      <w:tr w:rsidR="003D2FF8" w:rsidRPr="00542C37" w14:paraId="305702AA" w14:textId="77777777" w:rsidTr="003D2FF8">
        <w:trPr>
          <w:trHeight w:val="1960"/>
        </w:trPr>
        <w:tc>
          <w:tcPr>
            <w:tcW w:w="4027" w:type="dxa"/>
            <w:tcBorders>
              <w:left w:val="double" w:sz="6" w:space="0" w:color="auto"/>
            </w:tcBorders>
          </w:tcPr>
          <w:p w14:paraId="6617B684" w14:textId="77777777" w:rsidR="003D2FF8" w:rsidRPr="00542C37" w:rsidRDefault="003D2FF8" w:rsidP="003D2FF8">
            <w:pPr>
              <w:ind w:right="144"/>
              <w:rPr>
                <w:b/>
                <w:szCs w:val="24"/>
              </w:rPr>
            </w:pPr>
            <w:r w:rsidRPr="00542C37">
              <w:rPr>
                <w:b/>
                <w:szCs w:val="24"/>
              </w:rPr>
              <w:t>Author(s)/Contributors(s):</w:t>
            </w:r>
          </w:p>
          <w:p w14:paraId="36C1D8AB" w14:textId="77777777" w:rsidR="003D2FF8" w:rsidRPr="00542C37" w:rsidRDefault="003D2FF8" w:rsidP="003D2FF8">
            <w:pPr>
              <w:spacing w:before="0"/>
              <w:ind w:right="144"/>
              <w:rPr>
                <w:bCs/>
                <w:iCs/>
                <w:szCs w:val="24"/>
                <w:lang w:val="en-US"/>
              </w:rPr>
            </w:pPr>
            <w:r w:rsidRPr="00542C37">
              <w:rPr>
                <w:bCs/>
                <w:iCs/>
                <w:szCs w:val="24"/>
                <w:lang w:val="en-US"/>
              </w:rPr>
              <w:t>Andrew Meadows</w:t>
            </w:r>
          </w:p>
          <w:p w14:paraId="45A1F57B" w14:textId="77777777" w:rsidR="003D2FF8" w:rsidRDefault="003D2FF8" w:rsidP="003D2FF8">
            <w:pPr>
              <w:spacing w:before="0"/>
              <w:ind w:right="144"/>
              <w:rPr>
                <w:bCs/>
                <w:iCs/>
                <w:szCs w:val="24"/>
                <w:lang w:val="en-US"/>
              </w:rPr>
            </w:pPr>
            <w:r w:rsidRPr="00542C37">
              <w:rPr>
                <w:bCs/>
                <w:iCs/>
                <w:szCs w:val="24"/>
                <w:lang w:val="en-US"/>
              </w:rPr>
              <w:t>AFSMO</w:t>
            </w:r>
          </w:p>
          <w:p w14:paraId="232C5CE1" w14:textId="77777777" w:rsidR="003D2FF8" w:rsidRDefault="003D2FF8" w:rsidP="003D2FF8">
            <w:pPr>
              <w:spacing w:before="0"/>
              <w:ind w:right="144"/>
              <w:rPr>
                <w:bCs/>
                <w:color w:val="000000"/>
                <w:szCs w:val="24"/>
              </w:rPr>
            </w:pPr>
          </w:p>
          <w:p w14:paraId="77F3E659" w14:textId="77777777" w:rsidR="003D2FF8" w:rsidRPr="00542C37" w:rsidRDefault="003D2FF8" w:rsidP="003D2FF8">
            <w:pPr>
              <w:spacing w:before="0"/>
              <w:ind w:right="144"/>
              <w:rPr>
                <w:bCs/>
                <w:iCs/>
                <w:szCs w:val="24"/>
                <w:lang w:val="en-US"/>
              </w:rPr>
            </w:pPr>
            <w:r w:rsidRPr="00542C37">
              <w:rPr>
                <w:bCs/>
                <w:color w:val="000000"/>
                <w:szCs w:val="24"/>
              </w:rPr>
              <w:t>Tan Ly</w:t>
            </w:r>
          </w:p>
          <w:p w14:paraId="62D8D087" w14:textId="77777777" w:rsidR="003D2FF8" w:rsidRPr="00542C37" w:rsidRDefault="003D2FF8" w:rsidP="003D2FF8">
            <w:pPr>
              <w:spacing w:before="0"/>
              <w:ind w:right="144"/>
              <w:rPr>
                <w:bCs/>
                <w:color w:val="000000"/>
                <w:szCs w:val="24"/>
              </w:rPr>
            </w:pPr>
            <w:r w:rsidRPr="00542C37">
              <w:rPr>
                <w:bCs/>
                <w:color w:val="000000"/>
                <w:szCs w:val="24"/>
              </w:rPr>
              <w:t>ASMO</w:t>
            </w:r>
          </w:p>
          <w:p w14:paraId="32C4AFF9" w14:textId="77777777" w:rsidR="003D2FF8" w:rsidRPr="00542C37" w:rsidRDefault="003D2FF8" w:rsidP="003D2FF8">
            <w:pPr>
              <w:spacing w:before="0"/>
              <w:ind w:right="144"/>
              <w:rPr>
                <w:bCs/>
                <w:color w:val="000000"/>
                <w:szCs w:val="24"/>
              </w:rPr>
            </w:pPr>
          </w:p>
          <w:p w14:paraId="3E9FB0A2" w14:textId="77777777" w:rsidR="003D2FF8" w:rsidRPr="00542C37" w:rsidRDefault="003D2FF8" w:rsidP="003D2FF8">
            <w:pPr>
              <w:spacing w:before="0"/>
              <w:ind w:right="144"/>
              <w:rPr>
                <w:bCs/>
                <w:color w:val="000000"/>
                <w:szCs w:val="24"/>
              </w:rPr>
            </w:pPr>
            <w:r w:rsidRPr="00542C37">
              <w:rPr>
                <w:bCs/>
                <w:color w:val="000000"/>
                <w:szCs w:val="24"/>
              </w:rPr>
              <w:t>Fumie Nakahara Wingo</w:t>
            </w:r>
          </w:p>
          <w:p w14:paraId="0F481424" w14:textId="77777777" w:rsidR="003D2FF8" w:rsidRPr="00542C37" w:rsidRDefault="003D2FF8" w:rsidP="003D2FF8">
            <w:pPr>
              <w:spacing w:before="0"/>
              <w:ind w:right="144"/>
              <w:rPr>
                <w:bCs/>
                <w:color w:val="000000"/>
                <w:szCs w:val="24"/>
              </w:rPr>
            </w:pPr>
            <w:r w:rsidRPr="00542C37">
              <w:rPr>
                <w:bCs/>
                <w:color w:val="000000"/>
                <w:szCs w:val="24"/>
              </w:rPr>
              <w:t>DON CIO</w:t>
            </w:r>
          </w:p>
          <w:p w14:paraId="5B396206" w14:textId="77777777" w:rsidR="003D2FF8" w:rsidRPr="00542C37" w:rsidRDefault="003D2FF8" w:rsidP="003D2FF8">
            <w:pPr>
              <w:spacing w:before="0"/>
              <w:ind w:right="144"/>
              <w:rPr>
                <w:bCs/>
                <w:iCs/>
                <w:szCs w:val="24"/>
                <w:lang w:val="en-US"/>
              </w:rPr>
            </w:pPr>
          </w:p>
          <w:p w14:paraId="43725BD1" w14:textId="77777777" w:rsidR="003D2FF8" w:rsidRPr="00542C37" w:rsidRDefault="003D2FF8" w:rsidP="003D2FF8">
            <w:pPr>
              <w:spacing w:before="0"/>
              <w:ind w:right="144"/>
              <w:rPr>
                <w:bCs/>
                <w:iCs/>
                <w:szCs w:val="24"/>
                <w:lang w:val="en-US"/>
              </w:rPr>
            </w:pPr>
            <w:r w:rsidRPr="00542C37">
              <w:rPr>
                <w:bCs/>
                <w:iCs/>
                <w:szCs w:val="24"/>
                <w:lang w:val="en-US"/>
              </w:rPr>
              <w:t>Tito Alvarez</w:t>
            </w:r>
          </w:p>
          <w:p w14:paraId="15394063" w14:textId="4C526ED3" w:rsidR="003D2FF8" w:rsidRPr="00542C37" w:rsidRDefault="003D2FF8" w:rsidP="003D2FF8">
            <w:pPr>
              <w:spacing w:before="0"/>
              <w:ind w:right="144"/>
              <w:rPr>
                <w:bCs/>
                <w:iCs/>
                <w:szCs w:val="24"/>
                <w:lang w:val="en-US"/>
              </w:rPr>
            </w:pPr>
            <w:r w:rsidRPr="00542C37">
              <w:rPr>
                <w:bCs/>
                <w:iCs/>
                <w:szCs w:val="24"/>
                <w:lang w:val="en-US"/>
              </w:rPr>
              <w:t>MITRE for A</w:t>
            </w:r>
            <w:r w:rsidR="008E4F38">
              <w:rPr>
                <w:bCs/>
                <w:iCs/>
                <w:szCs w:val="24"/>
                <w:lang w:val="en-US"/>
              </w:rPr>
              <w:t>SMO</w:t>
            </w:r>
          </w:p>
          <w:p w14:paraId="5067D92D" w14:textId="77777777" w:rsidR="003D2FF8" w:rsidRPr="00542C37" w:rsidRDefault="003D2FF8" w:rsidP="003D2FF8">
            <w:pPr>
              <w:spacing w:before="0"/>
              <w:ind w:right="144"/>
              <w:rPr>
                <w:bCs/>
                <w:iCs/>
                <w:szCs w:val="24"/>
                <w:lang w:val="en-US"/>
              </w:rPr>
            </w:pPr>
          </w:p>
          <w:p w14:paraId="3B036A91" w14:textId="77777777" w:rsidR="003D2FF8" w:rsidRPr="00542C37" w:rsidRDefault="003D2FF8" w:rsidP="003D2FF8">
            <w:pPr>
              <w:spacing w:before="0"/>
              <w:ind w:right="144"/>
              <w:rPr>
                <w:bCs/>
                <w:color w:val="000000"/>
                <w:szCs w:val="24"/>
              </w:rPr>
            </w:pPr>
            <w:r w:rsidRPr="00542C37">
              <w:rPr>
                <w:bCs/>
                <w:color w:val="000000"/>
                <w:szCs w:val="24"/>
              </w:rPr>
              <w:t>Dominic Nguyen</w:t>
            </w:r>
          </w:p>
          <w:p w14:paraId="0D1C00A4" w14:textId="77777777" w:rsidR="003D2FF8" w:rsidRDefault="003D2FF8" w:rsidP="003D2FF8">
            <w:pPr>
              <w:spacing w:before="0"/>
              <w:ind w:right="144"/>
              <w:rPr>
                <w:bCs/>
                <w:color w:val="000000"/>
                <w:szCs w:val="24"/>
              </w:rPr>
            </w:pPr>
            <w:r w:rsidRPr="00542C37">
              <w:rPr>
                <w:bCs/>
                <w:color w:val="000000"/>
                <w:szCs w:val="24"/>
              </w:rPr>
              <w:t>eSimplicity for AFSMO</w:t>
            </w:r>
          </w:p>
          <w:p w14:paraId="045C24B8" w14:textId="77777777" w:rsidR="003D2FF8" w:rsidRPr="00542C37" w:rsidRDefault="003D2FF8" w:rsidP="003D2FF8">
            <w:pPr>
              <w:spacing w:before="0"/>
              <w:ind w:right="144"/>
              <w:rPr>
                <w:bCs/>
                <w:color w:val="000000"/>
                <w:szCs w:val="24"/>
              </w:rPr>
            </w:pPr>
          </w:p>
          <w:p w14:paraId="5DF96C87" w14:textId="77777777" w:rsidR="003D2FF8" w:rsidRPr="00542C37" w:rsidRDefault="003D2FF8" w:rsidP="003D2FF8">
            <w:pPr>
              <w:spacing w:before="0"/>
              <w:ind w:right="144"/>
              <w:rPr>
                <w:bCs/>
                <w:color w:val="000000"/>
                <w:szCs w:val="24"/>
              </w:rPr>
            </w:pPr>
            <w:r w:rsidRPr="00542C37">
              <w:rPr>
                <w:bCs/>
                <w:color w:val="000000"/>
                <w:szCs w:val="24"/>
              </w:rPr>
              <w:t>Kellen Gibson</w:t>
            </w:r>
          </w:p>
          <w:p w14:paraId="44C54E09" w14:textId="77777777" w:rsidR="003D2FF8" w:rsidRPr="00542C37" w:rsidRDefault="003D2FF8" w:rsidP="003D2FF8">
            <w:pPr>
              <w:spacing w:before="0"/>
              <w:ind w:right="144"/>
              <w:rPr>
                <w:bCs/>
                <w:color w:val="000000"/>
                <w:szCs w:val="24"/>
              </w:rPr>
            </w:pPr>
            <w:r w:rsidRPr="00542C37">
              <w:rPr>
                <w:bCs/>
                <w:color w:val="000000"/>
                <w:szCs w:val="24"/>
                <w:lang w:val="en-US"/>
              </w:rPr>
              <w:t>DSO</w:t>
            </w:r>
          </w:p>
          <w:p w14:paraId="604F84B0" w14:textId="77777777" w:rsidR="003D2FF8" w:rsidRPr="00542C37" w:rsidRDefault="003D2FF8" w:rsidP="003D2FF8">
            <w:pPr>
              <w:spacing w:before="0"/>
              <w:ind w:right="144"/>
              <w:rPr>
                <w:bCs/>
                <w:iCs/>
                <w:szCs w:val="24"/>
                <w:lang w:val="en-US"/>
              </w:rPr>
            </w:pPr>
          </w:p>
          <w:p w14:paraId="65A23079" w14:textId="77777777" w:rsidR="003D2FF8" w:rsidRPr="00542C37" w:rsidRDefault="003D2FF8" w:rsidP="003D2FF8">
            <w:pPr>
              <w:spacing w:before="0"/>
              <w:ind w:right="144"/>
              <w:rPr>
                <w:bCs/>
                <w:iCs/>
                <w:szCs w:val="24"/>
                <w:lang w:val="en-US"/>
              </w:rPr>
            </w:pPr>
            <w:r w:rsidRPr="00542C37">
              <w:rPr>
                <w:bCs/>
                <w:iCs/>
                <w:szCs w:val="24"/>
                <w:lang w:val="en-US"/>
              </w:rPr>
              <w:t>John Ashley</w:t>
            </w:r>
          </w:p>
          <w:p w14:paraId="1A2A7850" w14:textId="77777777" w:rsidR="003D2FF8" w:rsidRDefault="003D2FF8" w:rsidP="003D2FF8">
            <w:pPr>
              <w:spacing w:before="0"/>
              <w:ind w:right="144"/>
              <w:rPr>
                <w:bCs/>
                <w:iCs/>
                <w:szCs w:val="24"/>
                <w:lang w:val="en-US"/>
              </w:rPr>
            </w:pPr>
            <w:r w:rsidRPr="00542C37">
              <w:rPr>
                <w:bCs/>
                <w:iCs/>
                <w:szCs w:val="24"/>
                <w:lang w:val="en-US"/>
              </w:rPr>
              <w:t>MITRE for DSO</w:t>
            </w:r>
          </w:p>
          <w:p w14:paraId="6A564D2E" w14:textId="77777777" w:rsidR="003D2FF8" w:rsidRDefault="003D2FF8" w:rsidP="003D2FF8">
            <w:pPr>
              <w:spacing w:before="0"/>
              <w:ind w:right="144"/>
              <w:rPr>
                <w:bCs/>
                <w:iCs/>
                <w:szCs w:val="24"/>
                <w:lang w:val="en-US"/>
              </w:rPr>
            </w:pPr>
          </w:p>
          <w:p w14:paraId="0BDBDFCA" w14:textId="77777777" w:rsidR="003D2FF8" w:rsidRDefault="003D2FF8" w:rsidP="003D2FF8">
            <w:pPr>
              <w:spacing w:before="0"/>
              <w:ind w:right="144"/>
              <w:rPr>
                <w:bCs/>
                <w:iCs/>
                <w:szCs w:val="24"/>
                <w:lang w:val="en-US"/>
              </w:rPr>
            </w:pPr>
            <w:r>
              <w:rPr>
                <w:bCs/>
                <w:iCs/>
                <w:szCs w:val="24"/>
                <w:lang w:val="en-US"/>
              </w:rPr>
              <w:t>Frank Box</w:t>
            </w:r>
          </w:p>
          <w:p w14:paraId="0D250873" w14:textId="5E52A7DB" w:rsidR="003D2FF8" w:rsidRPr="00542C37" w:rsidRDefault="003D2FF8" w:rsidP="003D2FF8">
            <w:pPr>
              <w:spacing w:before="0"/>
              <w:ind w:right="144"/>
              <w:rPr>
                <w:bCs/>
                <w:iCs/>
                <w:szCs w:val="24"/>
                <w:lang w:val="en-US"/>
              </w:rPr>
            </w:pPr>
            <w:r>
              <w:rPr>
                <w:bCs/>
                <w:iCs/>
                <w:szCs w:val="24"/>
                <w:lang w:val="en-US"/>
              </w:rPr>
              <w:t>MITRE for A</w:t>
            </w:r>
            <w:r w:rsidR="008E4F38">
              <w:rPr>
                <w:bCs/>
                <w:iCs/>
                <w:szCs w:val="24"/>
                <w:lang w:val="en-US"/>
              </w:rPr>
              <w:t>SMO</w:t>
            </w:r>
          </w:p>
        </w:tc>
        <w:tc>
          <w:tcPr>
            <w:tcW w:w="5366" w:type="dxa"/>
            <w:tcBorders>
              <w:right w:val="double" w:sz="6" w:space="0" w:color="auto"/>
            </w:tcBorders>
          </w:tcPr>
          <w:p w14:paraId="60C1E2DE" w14:textId="77777777" w:rsidR="003D2FF8" w:rsidRPr="00542C37" w:rsidRDefault="003D2FF8" w:rsidP="003D2FF8">
            <w:pPr>
              <w:spacing w:before="0"/>
              <w:ind w:right="144"/>
              <w:rPr>
                <w:bCs/>
                <w:szCs w:val="24"/>
              </w:rPr>
            </w:pPr>
          </w:p>
          <w:p w14:paraId="0929363E" w14:textId="77777777" w:rsidR="003D2FF8" w:rsidRPr="00542C37" w:rsidRDefault="003D2FF8" w:rsidP="003D2FF8">
            <w:pPr>
              <w:spacing w:before="0"/>
              <w:ind w:right="144"/>
              <w:rPr>
                <w:bCs/>
                <w:color w:val="000000"/>
                <w:szCs w:val="24"/>
                <w:lang w:val="fr-CH"/>
              </w:rPr>
            </w:pPr>
            <w:proofErr w:type="gramStart"/>
            <w:r w:rsidRPr="00542C37">
              <w:rPr>
                <w:bCs/>
                <w:color w:val="000000"/>
                <w:szCs w:val="24"/>
                <w:lang w:val="fr-CH"/>
              </w:rPr>
              <w:t>Phone:</w:t>
            </w:r>
            <w:proofErr w:type="gramEnd"/>
            <w:r w:rsidRPr="00542C37">
              <w:rPr>
                <w:bCs/>
                <w:color w:val="000000"/>
                <w:szCs w:val="24"/>
                <w:lang w:val="fr-CH"/>
              </w:rPr>
              <w:t xml:space="preserve"> (</w:t>
            </w:r>
            <w:r w:rsidRPr="00C54796">
              <w:rPr>
                <w:bCs/>
                <w:color w:val="000000"/>
                <w:szCs w:val="24"/>
                <w:lang w:val="fr-CH"/>
              </w:rPr>
              <w:t>334</w:t>
            </w:r>
            <w:r>
              <w:rPr>
                <w:bCs/>
                <w:color w:val="000000"/>
                <w:szCs w:val="24"/>
                <w:lang w:val="fr-CH"/>
              </w:rPr>
              <w:t xml:space="preserve">) </w:t>
            </w:r>
            <w:r w:rsidRPr="00C54796">
              <w:rPr>
                <w:bCs/>
                <w:color w:val="000000"/>
                <w:szCs w:val="24"/>
                <w:lang w:val="fr-CH"/>
              </w:rPr>
              <w:t>467-4720</w:t>
            </w:r>
          </w:p>
          <w:p w14:paraId="0D12A8F7" w14:textId="77777777" w:rsidR="003D2FF8" w:rsidRDefault="003D2FF8" w:rsidP="003D2FF8">
            <w:pPr>
              <w:spacing w:before="0"/>
              <w:ind w:right="144"/>
              <w:rPr>
                <w:rStyle w:val="Hyperlink"/>
                <w:szCs w:val="24"/>
              </w:rPr>
            </w:pPr>
            <w:proofErr w:type="gramStart"/>
            <w:r w:rsidRPr="00542C37">
              <w:rPr>
                <w:bCs/>
                <w:color w:val="000000"/>
                <w:szCs w:val="24"/>
                <w:lang w:val="fr-CH"/>
              </w:rPr>
              <w:t>E-mail:</w:t>
            </w:r>
            <w:proofErr w:type="gramEnd"/>
            <w:r w:rsidRPr="00542C37">
              <w:rPr>
                <w:bCs/>
                <w:color w:val="000000"/>
                <w:szCs w:val="24"/>
                <w:lang w:val="fr-CH"/>
              </w:rPr>
              <w:t xml:space="preserve"> </w:t>
            </w:r>
            <w:hyperlink r:id="rId8" w:history="1">
              <w:r w:rsidRPr="00083F9F">
                <w:rPr>
                  <w:rStyle w:val="Hyperlink"/>
                  <w:szCs w:val="24"/>
                </w:rPr>
                <w:t>andrew.meadows.1@us.af.mil</w:t>
              </w:r>
            </w:hyperlink>
          </w:p>
          <w:p w14:paraId="43FB3589" w14:textId="77777777" w:rsidR="003D2FF8" w:rsidRDefault="003D2FF8" w:rsidP="003D2FF8">
            <w:pPr>
              <w:spacing w:before="0"/>
              <w:ind w:right="144"/>
              <w:rPr>
                <w:bCs/>
                <w:color w:val="000000"/>
                <w:szCs w:val="24"/>
              </w:rPr>
            </w:pPr>
          </w:p>
          <w:p w14:paraId="174197D2" w14:textId="77777777" w:rsidR="003D2FF8" w:rsidRPr="00542C37" w:rsidRDefault="003D2FF8" w:rsidP="003D2FF8">
            <w:pPr>
              <w:spacing w:before="0"/>
              <w:ind w:right="144"/>
              <w:rPr>
                <w:bCs/>
                <w:color w:val="000000"/>
                <w:szCs w:val="24"/>
              </w:rPr>
            </w:pPr>
            <w:r w:rsidRPr="00542C37">
              <w:rPr>
                <w:bCs/>
                <w:color w:val="000000"/>
                <w:szCs w:val="24"/>
              </w:rPr>
              <w:t>Phone: (301) 225-379</w:t>
            </w:r>
            <w:r>
              <w:rPr>
                <w:bCs/>
                <w:color w:val="000000"/>
                <w:szCs w:val="24"/>
              </w:rPr>
              <w:t>8</w:t>
            </w:r>
          </w:p>
          <w:p w14:paraId="4A6A1EF7" w14:textId="77777777" w:rsidR="003D2FF8" w:rsidRPr="00542C37" w:rsidRDefault="003D2FF8" w:rsidP="003D2FF8">
            <w:pPr>
              <w:spacing w:before="0"/>
              <w:ind w:right="144"/>
              <w:rPr>
                <w:rStyle w:val="Hyperlink"/>
                <w:bCs/>
                <w:szCs w:val="24"/>
              </w:rPr>
            </w:pPr>
            <w:r w:rsidRPr="00542C37">
              <w:rPr>
                <w:bCs/>
                <w:color w:val="000000"/>
                <w:szCs w:val="24"/>
              </w:rPr>
              <w:t>E</w:t>
            </w:r>
            <w:r>
              <w:rPr>
                <w:bCs/>
                <w:color w:val="000000"/>
                <w:szCs w:val="24"/>
              </w:rPr>
              <w:t>-</w:t>
            </w:r>
            <w:r w:rsidRPr="00542C37">
              <w:rPr>
                <w:bCs/>
                <w:color w:val="000000"/>
                <w:szCs w:val="24"/>
              </w:rPr>
              <w:t xml:space="preserve">mail: </w:t>
            </w:r>
            <w:hyperlink r:id="rId9" w:history="1">
              <w:r w:rsidRPr="00542C37">
                <w:rPr>
                  <w:rStyle w:val="Hyperlink"/>
                  <w:bCs/>
                  <w:szCs w:val="24"/>
                </w:rPr>
                <w:t>tan.m.ly.civ@mail.mil</w:t>
              </w:r>
            </w:hyperlink>
          </w:p>
          <w:p w14:paraId="6432D51A" w14:textId="77777777" w:rsidR="003D2FF8" w:rsidRPr="00542C37" w:rsidRDefault="003D2FF8" w:rsidP="003D2FF8">
            <w:pPr>
              <w:spacing w:before="0"/>
              <w:ind w:right="144"/>
              <w:rPr>
                <w:bCs/>
                <w:color w:val="000000"/>
                <w:szCs w:val="24"/>
              </w:rPr>
            </w:pPr>
          </w:p>
          <w:p w14:paraId="0D262B74" w14:textId="77777777" w:rsidR="003D2FF8" w:rsidRPr="00542C37" w:rsidRDefault="003D2FF8" w:rsidP="003D2FF8">
            <w:pPr>
              <w:spacing w:before="0"/>
              <w:ind w:right="144"/>
              <w:rPr>
                <w:bCs/>
                <w:color w:val="000000"/>
                <w:szCs w:val="24"/>
              </w:rPr>
            </w:pPr>
            <w:r w:rsidRPr="00542C37">
              <w:rPr>
                <w:bCs/>
                <w:color w:val="000000"/>
                <w:szCs w:val="24"/>
              </w:rPr>
              <w:t>Phone: (703) 697-0066</w:t>
            </w:r>
          </w:p>
          <w:p w14:paraId="0C5DAEED" w14:textId="77777777" w:rsidR="003D2FF8" w:rsidRPr="00542C37" w:rsidRDefault="003D2FF8" w:rsidP="003D2FF8">
            <w:pPr>
              <w:spacing w:before="0"/>
              <w:ind w:right="144"/>
              <w:rPr>
                <w:bCs/>
                <w:color w:val="000000"/>
                <w:szCs w:val="24"/>
              </w:rPr>
            </w:pPr>
            <w:r w:rsidRPr="00542C37">
              <w:rPr>
                <w:bCs/>
                <w:color w:val="000000"/>
                <w:szCs w:val="24"/>
              </w:rPr>
              <w:t xml:space="preserve">E-mail: </w:t>
            </w:r>
            <w:hyperlink r:id="rId10" w:history="1">
              <w:r w:rsidRPr="00083F9F">
                <w:rPr>
                  <w:rStyle w:val="Hyperlink"/>
                  <w:szCs w:val="24"/>
                </w:rPr>
                <w:t>fumie.wingo@navy.mil</w:t>
              </w:r>
            </w:hyperlink>
          </w:p>
          <w:p w14:paraId="010C6CE7" w14:textId="77777777" w:rsidR="003D2FF8" w:rsidRPr="00542C37" w:rsidRDefault="003D2FF8" w:rsidP="003D2FF8">
            <w:pPr>
              <w:spacing w:before="0"/>
              <w:ind w:right="144"/>
              <w:rPr>
                <w:bCs/>
                <w:color w:val="000000"/>
                <w:szCs w:val="24"/>
              </w:rPr>
            </w:pPr>
          </w:p>
          <w:p w14:paraId="54BA933D" w14:textId="77777777" w:rsidR="003D2FF8" w:rsidRPr="00542C37" w:rsidRDefault="003D2FF8" w:rsidP="003D2FF8">
            <w:pPr>
              <w:spacing w:before="0"/>
              <w:ind w:right="144"/>
              <w:rPr>
                <w:szCs w:val="24"/>
              </w:rPr>
            </w:pPr>
            <w:r w:rsidRPr="00542C37">
              <w:rPr>
                <w:bCs/>
                <w:color w:val="000000"/>
                <w:szCs w:val="24"/>
              </w:rPr>
              <w:t>Phone: (</w:t>
            </w:r>
            <w:r w:rsidRPr="00542C37">
              <w:rPr>
                <w:szCs w:val="24"/>
              </w:rPr>
              <w:t>703) 983-3839</w:t>
            </w:r>
          </w:p>
          <w:p w14:paraId="14AF6348" w14:textId="77777777" w:rsidR="003D2FF8" w:rsidRPr="00542C37" w:rsidRDefault="003D2FF8" w:rsidP="003D2FF8">
            <w:pPr>
              <w:spacing w:before="0"/>
              <w:ind w:right="144"/>
              <w:rPr>
                <w:bCs/>
                <w:color w:val="000000"/>
                <w:szCs w:val="24"/>
              </w:rPr>
            </w:pPr>
            <w:r w:rsidRPr="00542C37">
              <w:rPr>
                <w:szCs w:val="24"/>
              </w:rPr>
              <w:t xml:space="preserve">E-mail: </w:t>
            </w:r>
            <w:hyperlink r:id="rId11" w:history="1">
              <w:r w:rsidRPr="00083F9F">
                <w:rPr>
                  <w:rStyle w:val="Hyperlink"/>
                  <w:szCs w:val="24"/>
                </w:rPr>
                <w:t>talvarez@mitre.org</w:t>
              </w:r>
            </w:hyperlink>
          </w:p>
          <w:p w14:paraId="2780711D" w14:textId="77777777" w:rsidR="003D2FF8" w:rsidRPr="00542C37" w:rsidRDefault="003D2FF8" w:rsidP="003D2FF8">
            <w:pPr>
              <w:spacing w:before="0"/>
              <w:ind w:right="144"/>
              <w:rPr>
                <w:bCs/>
                <w:color w:val="000000"/>
                <w:szCs w:val="24"/>
              </w:rPr>
            </w:pPr>
          </w:p>
          <w:p w14:paraId="0580229B" w14:textId="77777777" w:rsidR="003D2FF8" w:rsidRPr="00542C37" w:rsidRDefault="003D2FF8" w:rsidP="003D2FF8">
            <w:pPr>
              <w:spacing w:before="0"/>
              <w:ind w:right="144"/>
              <w:rPr>
                <w:bCs/>
                <w:color w:val="000000"/>
                <w:szCs w:val="24"/>
              </w:rPr>
            </w:pPr>
            <w:r w:rsidRPr="00542C37">
              <w:rPr>
                <w:bCs/>
                <w:color w:val="000000"/>
                <w:szCs w:val="24"/>
              </w:rPr>
              <w:t>Phone: (703) 606-7394</w:t>
            </w:r>
          </w:p>
          <w:p w14:paraId="1FBC4936" w14:textId="77777777" w:rsidR="003D2FF8" w:rsidRPr="00542C37" w:rsidRDefault="003D2FF8" w:rsidP="003D2FF8">
            <w:pPr>
              <w:spacing w:before="0"/>
              <w:ind w:right="144"/>
              <w:rPr>
                <w:bCs/>
                <w:color w:val="000000"/>
                <w:szCs w:val="24"/>
              </w:rPr>
            </w:pPr>
            <w:r w:rsidRPr="00542C37">
              <w:rPr>
                <w:bCs/>
                <w:color w:val="000000"/>
                <w:szCs w:val="24"/>
              </w:rPr>
              <w:t xml:space="preserve">E-mail: </w:t>
            </w:r>
            <w:hyperlink r:id="rId12" w:history="1">
              <w:r w:rsidRPr="00083F9F">
                <w:rPr>
                  <w:rStyle w:val="Hyperlink"/>
                  <w:szCs w:val="24"/>
                </w:rPr>
                <w:t>dominic.nguyen@esimplicity.com</w:t>
              </w:r>
            </w:hyperlink>
          </w:p>
          <w:p w14:paraId="7D7CC4E1" w14:textId="77777777" w:rsidR="003D2FF8" w:rsidRDefault="003D2FF8" w:rsidP="003D2FF8">
            <w:pPr>
              <w:spacing w:before="0"/>
              <w:ind w:right="144"/>
              <w:rPr>
                <w:bCs/>
                <w:color w:val="000000"/>
                <w:szCs w:val="24"/>
              </w:rPr>
            </w:pPr>
          </w:p>
          <w:p w14:paraId="3699DD2E" w14:textId="77777777" w:rsidR="003D2FF8" w:rsidRPr="00542C37" w:rsidRDefault="003D2FF8" w:rsidP="003D2FF8">
            <w:pPr>
              <w:spacing w:before="0"/>
              <w:ind w:right="144"/>
              <w:rPr>
                <w:bCs/>
                <w:color w:val="000000"/>
                <w:szCs w:val="24"/>
              </w:rPr>
            </w:pPr>
            <w:r w:rsidRPr="00542C37">
              <w:rPr>
                <w:bCs/>
                <w:color w:val="000000"/>
                <w:szCs w:val="24"/>
              </w:rPr>
              <w:t xml:space="preserve">Phone: (301) 225-3794   </w:t>
            </w:r>
          </w:p>
          <w:p w14:paraId="47C707D9" w14:textId="77777777" w:rsidR="003D2FF8" w:rsidRPr="00542C37" w:rsidRDefault="003D2FF8" w:rsidP="003D2FF8">
            <w:pPr>
              <w:spacing w:before="0"/>
              <w:ind w:right="144"/>
              <w:rPr>
                <w:bCs/>
                <w:color w:val="000000"/>
                <w:szCs w:val="24"/>
              </w:rPr>
            </w:pPr>
            <w:r w:rsidRPr="00542C37">
              <w:rPr>
                <w:bCs/>
                <w:color w:val="000000"/>
                <w:szCs w:val="24"/>
              </w:rPr>
              <w:t>E</w:t>
            </w:r>
            <w:r>
              <w:rPr>
                <w:bCs/>
                <w:color w:val="000000"/>
                <w:szCs w:val="24"/>
              </w:rPr>
              <w:t>-</w:t>
            </w:r>
            <w:r w:rsidRPr="00542C37">
              <w:rPr>
                <w:bCs/>
                <w:color w:val="000000"/>
                <w:szCs w:val="24"/>
              </w:rPr>
              <w:t xml:space="preserve">mail: </w:t>
            </w:r>
            <w:hyperlink r:id="rId13" w:history="1">
              <w:r w:rsidRPr="00542C37">
                <w:rPr>
                  <w:rStyle w:val="Hyperlink"/>
                  <w:bCs/>
                  <w:szCs w:val="24"/>
                </w:rPr>
                <w:t>kellen.k.gibson.civ@mail.mil</w:t>
              </w:r>
            </w:hyperlink>
            <w:r w:rsidRPr="00542C37">
              <w:rPr>
                <w:bCs/>
                <w:color w:val="000000"/>
                <w:szCs w:val="24"/>
              </w:rPr>
              <w:t xml:space="preserve"> </w:t>
            </w:r>
          </w:p>
          <w:p w14:paraId="3984FD61" w14:textId="77777777" w:rsidR="003D2FF8" w:rsidRPr="00542C37" w:rsidRDefault="003D2FF8" w:rsidP="003D2FF8">
            <w:pPr>
              <w:spacing w:before="0"/>
              <w:ind w:right="144"/>
              <w:rPr>
                <w:bCs/>
                <w:color w:val="000000"/>
                <w:szCs w:val="24"/>
              </w:rPr>
            </w:pPr>
            <w:r w:rsidRPr="00542C37">
              <w:rPr>
                <w:bCs/>
                <w:color w:val="000000"/>
                <w:szCs w:val="24"/>
              </w:rPr>
              <w:t xml:space="preserve">  </w:t>
            </w:r>
          </w:p>
          <w:p w14:paraId="3DF93B25" w14:textId="77777777" w:rsidR="003D2FF8" w:rsidRPr="00542C37" w:rsidRDefault="003D2FF8" w:rsidP="003D2FF8">
            <w:pPr>
              <w:spacing w:before="0"/>
              <w:ind w:right="144"/>
              <w:textAlignment w:val="auto"/>
              <w:rPr>
                <w:bCs/>
                <w:color w:val="000000"/>
                <w:szCs w:val="24"/>
                <w:lang w:eastAsia="zh-CN"/>
              </w:rPr>
            </w:pPr>
            <w:r w:rsidRPr="00542C37">
              <w:rPr>
                <w:bCs/>
                <w:color w:val="000000"/>
                <w:szCs w:val="24"/>
                <w:lang w:eastAsia="zh-CN"/>
              </w:rPr>
              <w:t>Phone: (</w:t>
            </w:r>
            <w:r w:rsidRPr="00542C37">
              <w:rPr>
                <w:szCs w:val="24"/>
              </w:rPr>
              <w:t>703) 983-6544</w:t>
            </w:r>
          </w:p>
          <w:p w14:paraId="1D5ECA2B" w14:textId="77777777" w:rsidR="003D2FF8" w:rsidRDefault="003D2FF8" w:rsidP="003D2FF8">
            <w:pPr>
              <w:spacing w:before="0"/>
              <w:ind w:right="144"/>
              <w:textAlignment w:val="auto"/>
              <w:rPr>
                <w:rStyle w:val="Hyperlink"/>
                <w:rFonts w:eastAsia="MS Mincho"/>
                <w:bCs/>
                <w:szCs w:val="24"/>
                <w:lang w:eastAsia="zh-CN"/>
              </w:rPr>
            </w:pPr>
            <w:r w:rsidRPr="00542C37">
              <w:rPr>
                <w:bCs/>
                <w:color w:val="000000"/>
                <w:szCs w:val="24"/>
                <w:lang w:eastAsia="zh-CN"/>
              </w:rPr>
              <w:t>E</w:t>
            </w:r>
            <w:r>
              <w:rPr>
                <w:bCs/>
                <w:color w:val="000000"/>
                <w:szCs w:val="24"/>
                <w:lang w:eastAsia="zh-CN"/>
              </w:rPr>
              <w:t>-</w:t>
            </w:r>
            <w:r w:rsidRPr="00542C37">
              <w:rPr>
                <w:bCs/>
                <w:color w:val="000000"/>
                <w:szCs w:val="24"/>
                <w:lang w:eastAsia="zh-CN"/>
              </w:rPr>
              <w:t xml:space="preserve">mail:  </w:t>
            </w:r>
            <w:hyperlink r:id="rId14" w:history="1">
              <w:r w:rsidRPr="00542C37">
                <w:rPr>
                  <w:rStyle w:val="Hyperlink"/>
                  <w:rFonts w:eastAsia="MS Mincho"/>
                  <w:bCs/>
                  <w:szCs w:val="24"/>
                  <w:lang w:eastAsia="zh-CN"/>
                </w:rPr>
                <w:t>jashley@mitre.org</w:t>
              </w:r>
            </w:hyperlink>
          </w:p>
          <w:p w14:paraId="587E9149" w14:textId="77777777" w:rsidR="003D2FF8" w:rsidRDefault="003D2FF8" w:rsidP="003D2FF8">
            <w:pPr>
              <w:spacing w:before="0"/>
              <w:ind w:right="144"/>
              <w:textAlignment w:val="auto"/>
              <w:rPr>
                <w:rStyle w:val="Hyperlink"/>
                <w:rFonts w:eastAsia="MS Mincho"/>
                <w:bCs/>
                <w:szCs w:val="24"/>
                <w:lang w:eastAsia="zh-CN"/>
              </w:rPr>
            </w:pPr>
          </w:p>
          <w:p w14:paraId="0A988A2B" w14:textId="77777777" w:rsidR="003D2FF8" w:rsidRPr="002F74AF" w:rsidRDefault="003D2FF8" w:rsidP="003D2FF8">
            <w:pPr>
              <w:spacing w:before="0"/>
              <w:ind w:right="144"/>
              <w:rPr>
                <w:szCs w:val="24"/>
              </w:rPr>
            </w:pPr>
            <w:r w:rsidRPr="002F74AF">
              <w:rPr>
                <w:bCs/>
                <w:color w:val="000000"/>
                <w:szCs w:val="24"/>
              </w:rPr>
              <w:t xml:space="preserve">Phone: </w:t>
            </w:r>
            <w:r>
              <w:rPr>
                <w:bCs/>
                <w:color w:val="000000"/>
                <w:szCs w:val="24"/>
              </w:rPr>
              <w:t>(</w:t>
            </w:r>
            <w:r w:rsidRPr="002F74AF">
              <w:rPr>
                <w:szCs w:val="24"/>
              </w:rPr>
              <w:t>703</w:t>
            </w:r>
            <w:r>
              <w:rPr>
                <w:szCs w:val="24"/>
              </w:rPr>
              <w:t xml:space="preserve">) </w:t>
            </w:r>
            <w:r w:rsidRPr="002F74AF">
              <w:rPr>
                <w:szCs w:val="24"/>
              </w:rPr>
              <w:t>983-6283</w:t>
            </w:r>
          </w:p>
          <w:p w14:paraId="18F955A3" w14:textId="77777777" w:rsidR="003D2FF8" w:rsidRPr="00542C37" w:rsidRDefault="003D2FF8" w:rsidP="003D2FF8">
            <w:pPr>
              <w:spacing w:before="0"/>
              <w:ind w:right="144"/>
              <w:textAlignment w:val="auto"/>
              <w:rPr>
                <w:bCs/>
                <w:color w:val="000000"/>
                <w:szCs w:val="24"/>
                <w:lang w:eastAsia="zh-CN"/>
              </w:rPr>
            </w:pPr>
            <w:r w:rsidRPr="002F74AF">
              <w:rPr>
                <w:szCs w:val="24"/>
              </w:rPr>
              <w:t xml:space="preserve">E-mail: </w:t>
            </w:r>
            <w:hyperlink r:id="rId15" w:history="1">
              <w:r w:rsidRPr="00B72492">
                <w:rPr>
                  <w:rStyle w:val="Hyperlink"/>
                  <w:szCs w:val="24"/>
                </w:rPr>
                <w:t>fbox@mitre.org</w:t>
              </w:r>
            </w:hyperlink>
          </w:p>
        </w:tc>
      </w:tr>
      <w:tr w:rsidR="003D2FF8" w:rsidRPr="00542C37" w14:paraId="5806EE6D" w14:textId="77777777" w:rsidTr="003D2FF8">
        <w:trPr>
          <w:trHeight w:val="541"/>
        </w:trPr>
        <w:tc>
          <w:tcPr>
            <w:tcW w:w="9393" w:type="dxa"/>
            <w:gridSpan w:val="2"/>
            <w:tcBorders>
              <w:left w:val="double" w:sz="6" w:space="0" w:color="auto"/>
              <w:right w:val="double" w:sz="6" w:space="0" w:color="auto"/>
            </w:tcBorders>
          </w:tcPr>
          <w:p w14:paraId="150E134B" w14:textId="77777777" w:rsidR="003D2FF8" w:rsidRPr="00542C37" w:rsidRDefault="003D2FF8" w:rsidP="003D2FF8">
            <w:pPr>
              <w:shd w:val="clear" w:color="auto" w:fill="FFFFFF"/>
              <w:overflowPunct/>
              <w:autoSpaceDE/>
              <w:autoSpaceDN/>
              <w:adjustRightInd/>
              <w:spacing w:before="0"/>
              <w:textAlignment w:val="auto"/>
              <w:rPr>
                <w:szCs w:val="24"/>
                <w:lang w:val="pt-BR"/>
              </w:rPr>
            </w:pPr>
            <w:r w:rsidRPr="00542C37">
              <w:rPr>
                <w:b/>
                <w:szCs w:val="24"/>
              </w:rPr>
              <w:t>Purpose/Objective:</w:t>
            </w:r>
            <w:r w:rsidRPr="00542C37">
              <w:rPr>
                <w:bCs/>
                <w:szCs w:val="24"/>
              </w:rPr>
              <w:t xml:space="preserve">  </w:t>
            </w:r>
            <w:r w:rsidRPr="00542C37">
              <w:rPr>
                <w:szCs w:val="24"/>
                <w:lang w:val="en-US"/>
              </w:rPr>
              <w:t>This contribution proposes a</w:t>
            </w:r>
            <w:r w:rsidRPr="00542C37">
              <w:rPr>
                <w:szCs w:val="24"/>
              </w:rPr>
              <w:t xml:space="preserve"> Draft Revision </w:t>
            </w:r>
            <w:r w:rsidRPr="00542C37">
              <w:rPr>
                <w:szCs w:val="24"/>
                <w:lang w:val="en-US"/>
              </w:rPr>
              <w:t xml:space="preserve">of Recommendation ITU-R </w:t>
            </w:r>
            <w:r w:rsidRPr="00542C37">
              <w:rPr>
                <w:bCs/>
                <w:szCs w:val="24"/>
              </w:rPr>
              <w:t>M.1465-3, “</w:t>
            </w:r>
            <w:r w:rsidRPr="00542C37">
              <w:rPr>
                <w:szCs w:val="24"/>
                <w:lang w:val="pt-BR"/>
              </w:rPr>
              <w:t>Characteristics of and protection criteria for terrestrial radars operating in the radiodetermination service in the frequency band 3 100-3 700 MHz”</w:t>
            </w:r>
          </w:p>
        </w:tc>
      </w:tr>
      <w:tr w:rsidR="003D2FF8" w:rsidRPr="00542C37" w14:paraId="15D5D700" w14:textId="77777777" w:rsidTr="003D2FF8">
        <w:trPr>
          <w:trHeight w:val="1380"/>
        </w:trPr>
        <w:tc>
          <w:tcPr>
            <w:tcW w:w="9393" w:type="dxa"/>
            <w:gridSpan w:val="2"/>
            <w:tcBorders>
              <w:left w:val="double" w:sz="6" w:space="0" w:color="auto"/>
              <w:right w:val="double" w:sz="6" w:space="0" w:color="auto"/>
            </w:tcBorders>
          </w:tcPr>
          <w:p w14:paraId="1CF59EB2" w14:textId="77777777" w:rsidR="003D2FF8" w:rsidRPr="00542C37" w:rsidRDefault="003D2FF8" w:rsidP="003D2FF8">
            <w:pPr>
              <w:ind w:right="144"/>
              <w:rPr>
                <w:bCs/>
                <w:szCs w:val="24"/>
              </w:rPr>
            </w:pPr>
            <w:r w:rsidRPr="00542C37">
              <w:rPr>
                <w:b/>
                <w:szCs w:val="24"/>
              </w:rPr>
              <w:t>Abstract:</w:t>
            </w:r>
            <w:r w:rsidRPr="00542C37">
              <w:rPr>
                <w:bCs/>
                <w:szCs w:val="24"/>
              </w:rPr>
              <w:t xml:space="preserve">  WRC-23 Agenda Item (AI) 1.2 </w:t>
            </w:r>
            <w:r w:rsidRPr="00542C37">
              <w:rPr>
                <w:szCs w:val="24"/>
              </w:rPr>
              <w:t xml:space="preserve">is considering an International Mobile Telecommunications (IMT) identification in the 3 300 - 3 400 </w:t>
            </w:r>
            <w:r>
              <w:rPr>
                <w:szCs w:val="24"/>
              </w:rPr>
              <w:t>M</w:t>
            </w:r>
            <w:r w:rsidRPr="00542C37">
              <w:rPr>
                <w:szCs w:val="24"/>
              </w:rPr>
              <w:t xml:space="preserve">Hz frequency band. </w:t>
            </w:r>
            <w:r w:rsidRPr="00542C37">
              <w:rPr>
                <w:szCs w:val="24"/>
                <w:lang w:val="en-US"/>
              </w:rPr>
              <w:t>T</w:t>
            </w:r>
            <w:r w:rsidRPr="00542C37">
              <w:rPr>
                <w:szCs w:val="24"/>
              </w:rPr>
              <w:t xml:space="preserve">he </w:t>
            </w:r>
            <w:r>
              <w:rPr>
                <w:szCs w:val="24"/>
              </w:rPr>
              <w:t>Recommendation ITU-R M.1465-3</w:t>
            </w:r>
            <w:r w:rsidRPr="00542C37">
              <w:rPr>
                <w:szCs w:val="24"/>
              </w:rPr>
              <w:t xml:space="preserve"> was updated in 2018. Information contained in the reference document requires some updates to keep pace with the evolution of radar technology and usage. </w:t>
            </w:r>
            <w:r>
              <w:rPr>
                <w:szCs w:val="24"/>
              </w:rPr>
              <w:t>During the</w:t>
            </w:r>
            <w:r w:rsidRPr="00542C37">
              <w:rPr>
                <w:szCs w:val="24"/>
              </w:rPr>
              <w:t xml:space="preserve"> November </w:t>
            </w:r>
            <w:r>
              <w:rPr>
                <w:szCs w:val="24"/>
              </w:rPr>
              <w:t xml:space="preserve">2020 </w:t>
            </w:r>
            <w:r w:rsidRPr="00542C37">
              <w:rPr>
                <w:szCs w:val="24"/>
              </w:rPr>
              <w:t xml:space="preserve">meeting, WP 5B approved a </w:t>
            </w:r>
            <w:r>
              <w:rPr>
                <w:szCs w:val="24"/>
              </w:rPr>
              <w:t>P</w:t>
            </w:r>
            <w:r w:rsidRPr="00542C37">
              <w:rPr>
                <w:szCs w:val="24"/>
              </w:rPr>
              <w:t xml:space="preserve">reliminary </w:t>
            </w:r>
            <w:r>
              <w:rPr>
                <w:szCs w:val="24"/>
              </w:rPr>
              <w:t>D</w:t>
            </w:r>
            <w:r w:rsidRPr="00542C37">
              <w:rPr>
                <w:szCs w:val="24"/>
              </w:rPr>
              <w:t xml:space="preserve">raft </w:t>
            </w:r>
            <w:r>
              <w:rPr>
                <w:szCs w:val="24"/>
              </w:rPr>
              <w:t>R</w:t>
            </w:r>
            <w:r w:rsidRPr="00542C37">
              <w:rPr>
                <w:szCs w:val="24"/>
              </w:rPr>
              <w:t xml:space="preserve">evision of Recommendation </w:t>
            </w:r>
            <w:r>
              <w:rPr>
                <w:szCs w:val="24"/>
              </w:rPr>
              <w:t xml:space="preserve">ITU-R </w:t>
            </w:r>
            <w:r w:rsidRPr="00542C37">
              <w:rPr>
                <w:szCs w:val="24"/>
              </w:rPr>
              <w:t>M.1465-3.</w:t>
            </w:r>
            <w:r>
              <w:rPr>
                <w:szCs w:val="24"/>
              </w:rPr>
              <w:t xml:space="preserve"> This contribution </w:t>
            </w:r>
            <w:r w:rsidRPr="00542C37">
              <w:rPr>
                <w:szCs w:val="24"/>
              </w:rPr>
              <w:t>proposes</w:t>
            </w:r>
            <w:r>
              <w:rPr>
                <w:szCs w:val="24"/>
              </w:rPr>
              <w:t xml:space="preserve"> some minor updates on system A-A and</w:t>
            </w:r>
            <w:r w:rsidRPr="00542C37">
              <w:rPr>
                <w:szCs w:val="24"/>
              </w:rPr>
              <w:t xml:space="preserve"> an elevation for this Recommendation to become a </w:t>
            </w:r>
            <w:r>
              <w:rPr>
                <w:szCs w:val="24"/>
              </w:rPr>
              <w:t>D</w:t>
            </w:r>
            <w:r w:rsidRPr="00542C37">
              <w:rPr>
                <w:szCs w:val="24"/>
              </w:rPr>
              <w:t xml:space="preserve">raft </w:t>
            </w:r>
            <w:r>
              <w:rPr>
                <w:szCs w:val="24"/>
              </w:rPr>
              <w:t>R</w:t>
            </w:r>
            <w:r w:rsidRPr="00542C37">
              <w:rPr>
                <w:szCs w:val="24"/>
              </w:rPr>
              <w:t>evision of Recommendation ITU-R M.1465-3.</w:t>
            </w:r>
          </w:p>
        </w:tc>
      </w:tr>
      <w:tr w:rsidR="003D2FF8" w:rsidRPr="00542C37" w14:paraId="42B4C48A" w14:textId="77777777" w:rsidTr="003D2FF8">
        <w:trPr>
          <w:trHeight w:val="435"/>
        </w:trPr>
        <w:tc>
          <w:tcPr>
            <w:tcW w:w="9393" w:type="dxa"/>
            <w:gridSpan w:val="2"/>
            <w:tcBorders>
              <w:left w:val="double" w:sz="6" w:space="0" w:color="auto"/>
              <w:right w:val="double" w:sz="6" w:space="0" w:color="auto"/>
            </w:tcBorders>
          </w:tcPr>
          <w:p w14:paraId="47A5E7A7" w14:textId="77777777" w:rsidR="003D2FF8" w:rsidRPr="00542C37" w:rsidRDefault="003D2FF8" w:rsidP="003D2FF8">
            <w:pPr>
              <w:ind w:right="144"/>
              <w:rPr>
                <w:b/>
                <w:szCs w:val="24"/>
              </w:rPr>
            </w:pPr>
            <w:r w:rsidRPr="00542C37">
              <w:rPr>
                <w:b/>
                <w:szCs w:val="24"/>
                <w:lang w:val="en-US"/>
              </w:rPr>
              <w:t xml:space="preserve">Fact Sheet preparer: </w:t>
            </w:r>
            <w:r w:rsidRPr="00542C37">
              <w:rPr>
                <w:bCs/>
                <w:szCs w:val="24"/>
                <w:lang w:val="en-US"/>
              </w:rPr>
              <w:t>Dominic Nguyen</w:t>
            </w:r>
          </w:p>
        </w:tc>
      </w:tr>
    </w:tbl>
    <w:p w14:paraId="57E122B6" w14:textId="47A1CBD4" w:rsidR="00BD3914" w:rsidRDefault="00BD3914"/>
    <w:p w14:paraId="535D2B4C" w14:textId="5198C6CD" w:rsidR="00BD3914" w:rsidRDefault="00BD3914"/>
    <w:p w14:paraId="6D0F985C" w14:textId="0A550539" w:rsidR="003D2FF8" w:rsidRDefault="003D2FF8"/>
    <w:p w14:paraId="7AB622A9" w14:textId="385CAE1F" w:rsidR="003D2FF8" w:rsidRDefault="003D2FF8">
      <w:pPr>
        <w:tabs>
          <w:tab w:val="clear" w:pos="1134"/>
          <w:tab w:val="clear" w:pos="1871"/>
          <w:tab w:val="clear" w:pos="2268"/>
        </w:tabs>
        <w:overflowPunct/>
        <w:autoSpaceDE/>
        <w:autoSpaceDN/>
        <w:adjustRightInd/>
        <w:spacing w:before="0"/>
        <w:textAlignment w:val="auto"/>
      </w:pPr>
      <w:r>
        <w:br w:type="page"/>
      </w:r>
    </w:p>
    <w:p w14:paraId="5690B77F" w14:textId="77777777" w:rsidR="003D2FF8" w:rsidRDefault="003D2FF8"/>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AF6BF6" w14:paraId="53544F4A" w14:textId="77777777" w:rsidTr="00876A8A">
        <w:trPr>
          <w:cantSplit/>
        </w:trPr>
        <w:tc>
          <w:tcPr>
            <w:tcW w:w="6487" w:type="dxa"/>
            <w:vAlign w:val="center"/>
          </w:tcPr>
          <w:p w14:paraId="582E8CDB" w14:textId="382A8C82" w:rsidR="009F6520" w:rsidRPr="00AF6BF6" w:rsidRDefault="009F6520" w:rsidP="009F6520">
            <w:pPr>
              <w:shd w:val="solid" w:color="FFFFFF" w:fill="FFFFFF"/>
              <w:spacing w:before="0"/>
              <w:rPr>
                <w:rFonts w:ascii="Verdana" w:hAnsi="Verdana" w:cs="Times New Roman Bold"/>
                <w:b/>
                <w:bCs/>
                <w:sz w:val="26"/>
                <w:szCs w:val="26"/>
              </w:rPr>
            </w:pPr>
            <w:r w:rsidRPr="00AF6BF6">
              <w:rPr>
                <w:rFonts w:ascii="Verdana" w:hAnsi="Verdana" w:cs="Times New Roman Bold"/>
                <w:b/>
                <w:bCs/>
                <w:sz w:val="26"/>
                <w:szCs w:val="26"/>
              </w:rPr>
              <w:t>Radiocommunication Study Groups</w:t>
            </w:r>
          </w:p>
        </w:tc>
        <w:tc>
          <w:tcPr>
            <w:tcW w:w="3402" w:type="dxa"/>
          </w:tcPr>
          <w:p w14:paraId="0CDE9DB1" w14:textId="09446B1F" w:rsidR="009F6520" w:rsidRPr="00AF6BF6" w:rsidRDefault="00364C14" w:rsidP="00364C14">
            <w:pPr>
              <w:shd w:val="solid" w:color="FFFFFF" w:fill="FFFFFF"/>
              <w:spacing w:before="0" w:line="240" w:lineRule="atLeast"/>
            </w:pPr>
            <w:bookmarkStart w:id="2" w:name="ditulogo"/>
            <w:bookmarkEnd w:id="2"/>
            <w:r w:rsidRPr="00AF6BF6">
              <w:rPr>
                <w:noProof/>
                <w:lang w:eastAsia="en-GB"/>
              </w:rPr>
              <w:drawing>
                <wp:inline distT="0" distB="0" distL="0" distR="0" wp14:anchorId="20CE320C" wp14:editId="2162A92A">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AF6BF6" w14:paraId="4FCB5359" w14:textId="77777777" w:rsidTr="00876A8A">
        <w:trPr>
          <w:cantSplit/>
        </w:trPr>
        <w:tc>
          <w:tcPr>
            <w:tcW w:w="6487" w:type="dxa"/>
            <w:tcBorders>
              <w:bottom w:val="single" w:sz="12" w:space="0" w:color="auto"/>
            </w:tcBorders>
          </w:tcPr>
          <w:p w14:paraId="6472A85E" w14:textId="77777777" w:rsidR="000069D4" w:rsidRPr="00AF6BF6"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DB1F9DD" w14:textId="77777777" w:rsidR="000069D4" w:rsidRPr="00AF6BF6" w:rsidRDefault="000069D4" w:rsidP="00A5173C">
            <w:pPr>
              <w:shd w:val="solid" w:color="FFFFFF" w:fill="FFFFFF"/>
              <w:spacing w:before="0" w:after="48" w:line="240" w:lineRule="atLeast"/>
              <w:rPr>
                <w:sz w:val="22"/>
                <w:szCs w:val="22"/>
              </w:rPr>
            </w:pPr>
          </w:p>
        </w:tc>
      </w:tr>
      <w:tr w:rsidR="000069D4" w:rsidRPr="00AF6BF6" w14:paraId="553B9779" w14:textId="77777777" w:rsidTr="00876A8A">
        <w:trPr>
          <w:cantSplit/>
        </w:trPr>
        <w:tc>
          <w:tcPr>
            <w:tcW w:w="6487" w:type="dxa"/>
            <w:tcBorders>
              <w:top w:val="single" w:sz="12" w:space="0" w:color="auto"/>
            </w:tcBorders>
          </w:tcPr>
          <w:p w14:paraId="464962C9" w14:textId="77777777" w:rsidR="000069D4" w:rsidRPr="00AF6BF6"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085F909D" w14:textId="77777777" w:rsidR="000069D4" w:rsidRPr="00AF6BF6" w:rsidRDefault="000069D4" w:rsidP="00A5173C">
            <w:pPr>
              <w:shd w:val="solid" w:color="FFFFFF" w:fill="FFFFFF"/>
              <w:spacing w:before="0" w:after="48" w:line="240" w:lineRule="atLeast"/>
            </w:pPr>
          </w:p>
        </w:tc>
      </w:tr>
      <w:tr w:rsidR="000069D4" w:rsidRPr="00AF6BF6" w14:paraId="0D187B3E" w14:textId="77777777" w:rsidTr="00876A8A">
        <w:trPr>
          <w:cantSplit/>
        </w:trPr>
        <w:tc>
          <w:tcPr>
            <w:tcW w:w="6487" w:type="dxa"/>
            <w:vMerge w:val="restart"/>
          </w:tcPr>
          <w:p w14:paraId="2B980627" w14:textId="7A86183B" w:rsidR="00364C14" w:rsidRDefault="00364C14" w:rsidP="00364C14">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sidRPr="00AF6BF6">
              <w:rPr>
                <w:rFonts w:ascii="Verdana" w:hAnsi="Verdana"/>
                <w:sz w:val="20"/>
              </w:rPr>
              <w:t>Reference:</w:t>
            </w:r>
            <w:r w:rsidR="009A1887" w:rsidRPr="00AF6BF6">
              <w:rPr>
                <w:rFonts w:ascii="Verdana" w:hAnsi="Verdana"/>
                <w:sz w:val="20"/>
              </w:rPr>
              <w:tab/>
            </w:r>
            <w:r w:rsidR="005F228B" w:rsidRPr="00AF6BF6">
              <w:rPr>
                <w:rFonts w:ascii="Verdana" w:hAnsi="Verdana"/>
                <w:sz w:val="20"/>
              </w:rPr>
              <w:t>Document</w:t>
            </w:r>
            <w:r w:rsidR="00A27C71">
              <w:rPr>
                <w:rFonts w:ascii="Verdana" w:hAnsi="Verdana"/>
                <w:sz w:val="20"/>
              </w:rPr>
              <w:t xml:space="preserve"> 5B/225 Annex 12 Revision 1</w:t>
            </w:r>
          </w:p>
          <w:p w14:paraId="055C8FF1" w14:textId="35BF4AC7" w:rsidR="006F0B21" w:rsidRPr="00AF6BF6" w:rsidRDefault="006F0B21" w:rsidP="00364C14">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Received: XX May 2021</w:t>
            </w:r>
          </w:p>
          <w:p w14:paraId="6A2EDEE3" w14:textId="2F353AF4" w:rsidR="00364C14" w:rsidRPr="00AF6BF6" w:rsidRDefault="00364C14" w:rsidP="00364C14">
            <w:pPr>
              <w:shd w:val="solid" w:color="FFFFFF" w:fill="FFFFFF"/>
              <w:tabs>
                <w:tab w:val="clear" w:pos="1134"/>
                <w:tab w:val="clear" w:pos="1871"/>
                <w:tab w:val="clear" w:pos="2268"/>
              </w:tabs>
              <w:spacing w:before="0" w:after="240"/>
              <w:ind w:left="1134" w:hanging="1134"/>
              <w:rPr>
                <w:rFonts w:ascii="Verdana" w:hAnsi="Verdana"/>
                <w:sz w:val="20"/>
              </w:rPr>
            </w:pPr>
            <w:r w:rsidRPr="00AF6BF6">
              <w:rPr>
                <w:rFonts w:ascii="Verdana" w:hAnsi="Verdana"/>
                <w:sz w:val="20"/>
              </w:rPr>
              <w:t>Subject:</w:t>
            </w:r>
            <w:r w:rsidRPr="00AF6BF6">
              <w:rPr>
                <w:rFonts w:ascii="Verdana" w:hAnsi="Verdana"/>
                <w:sz w:val="20"/>
              </w:rPr>
              <w:tab/>
              <w:t>Revision to Rec</w:t>
            </w:r>
            <w:r w:rsidR="005F228B" w:rsidRPr="00AF6BF6">
              <w:rPr>
                <w:rFonts w:ascii="Verdana" w:hAnsi="Verdana"/>
                <w:sz w:val="20"/>
              </w:rPr>
              <w:t>ommendation</w:t>
            </w:r>
            <w:r w:rsidRPr="00AF6BF6">
              <w:rPr>
                <w:rFonts w:ascii="Verdana" w:hAnsi="Verdana"/>
                <w:sz w:val="20"/>
              </w:rPr>
              <w:t xml:space="preserve"> </w:t>
            </w:r>
            <w:r w:rsidRPr="00AF6BF6">
              <w:rPr>
                <w:rStyle w:val="Hyperlink"/>
                <w:rFonts w:ascii="Verdana" w:hAnsi="Verdana"/>
                <w:sz w:val="20"/>
              </w:rPr>
              <w:t xml:space="preserve">ITU-R </w:t>
            </w:r>
            <w:hyperlink r:id="rId17" w:history="1">
              <w:r w:rsidRPr="00AF6BF6">
                <w:rPr>
                  <w:rStyle w:val="Hyperlink"/>
                  <w:rFonts w:ascii="Verdana" w:hAnsi="Verdana"/>
                  <w:sz w:val="20"/>
                </w:rPr>
                <w:t>M.1465-3</w:t>
              </w:r>
            </w:hyperlink>
          </w:p>
        </w:tc>
        <w:tc>
          <w:tcPr>
            <w:tcW w:w="3402" w:type="dxa"/>
          </w:tcPr>
          <w:p w14:paraId="232993D1" w14:textId="41197B74" w:rsidR="000069D4" w:rsidRPr="00AF6BF6" w:rsidRDefault="00364C14" w:rsidP="00A5173C">
            <w:pPr>
              <w:shd w:val="solid" w:color="FFFFFF" w:fill="FFFFFF"/>
              <w:spacing w:before="0" w:line="240" w:lineRule="atLeast"/>
              <w:rPr>
                <w:rFonts w:ascii="Verdana" w:hAnsi="Verdana"/>
                <w:sz w:val="20"/>
                <w:lang w:eastAsia="zh-CN"/>
              </w:rPr>
            </w:pPr>
            <w:r w:rsidRPr="00AF6BF6">
              <w:rPr>
                <w:rFonts w:ascii="Verdana" w:hAnsi="Verdana"/>
                <w:b/>
                <w:sz w:val="20"/>
                <w:lang w:eastAsia="zh-CN"/>
              </w:rPr>
              <w:t>Document 5B</w:t>
            </w:r>
            <w:r w:rsidR="00A27C71">
              <w:rPr>
                <w:rFonts w:ascii="Verdana" w:hAnsi="Verdana"/>
                <w:b/>
                <w:sz w:val="20"/>
                <w:lang w:eastAsia="zh-CN"/>
              </w:rPr>
              <w:t>/</w:t>
            </w:r>
          </w:p>
        </w:tc>
      </w:tr>
      <w:tr w:rsidR="000069D4" w:rsidRPr="00AF6BF6" w14:paraId="6642D9D5" w14:textId="77777777" w:rsidTr="00876A8A">
        <w:trPr>
          <w:cantSplit/>
        </w:trPr>
        <w:tc>
          <w:tcPr>
            <w:tcW w:w="6487" w:type="dxa"/>
            <w:vMerge/>
          </w:tcPr>
          <w:p w14:paraId="7F3CA37B" w14:textId="77777777" w:rsidR="000069D4" w:rsidRPr="00AF6BF6" w:rsidRDefault="000069D4" w:rsidP="00A5173C">
            <w:pPr>
              <w:spacing w:before="60"/>
              <w:jc w:val="center"/>
              <w:rPr>
                <w:b/>
                <w:smallCaps/>
                <w:sz w:val="32"/>
                <w:lang w:eastAsia="zh-CN"/>
              </w:rPr>
            </w:pPr>
            <w:bookmarkStart w:id="5" w:name="ddate" w:colFirst="1" w:colLast="1"/>
            <w:bookmarkEnd w:id="4"/>
          </w:p>
        </w:tc>
        <w:tc>
          <w:tcPr>
            <w:tcW w:w="3402" w:type="dxa"/>
          </w:tcPr>
          <w:p w14:paraId="54589B18" w14:textId="252E4126" w:rsidR="000069D4" w:rsidRPr="00AF6BF6" w:rsidRDefault="00A27C71"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XX </w:t>
            </w:r>
            <w:r w:rsidR="006F0B21">
              <w:rPr>
                <w:rFonts w:ascii="Verdana" w:hAnsi="Verdana"/>
                <w:b/>
                <w:sz w:val="20"/>
                <w:lang w:eastAsia="zh-CN"/>
              </w:rPr>
              <w:t>May</w:t>
            </w:r>
            <w:r w:rsidR="00364C14" w:rsidRPr="00AF6BF6">
              <w:rPr>
                <w:rFonts w:ascii="Verdana" w:hAnsi="Verdana"/>
                <w:b/>
                <w:sz w:val="20"/>
                <w:lang w:eastAsia="zh-CN"/>
              </w:rPr>
              <w:t xml:space="preserve"> 202</w:t>
            </w:r>
            <w:r>
              <w:rPr>
                <w:rFonts w:ascii="Verdana" w:hAnsi="Verdana"/>
                <w:b/>
                <w:sz w:val="20"/>
                <w:lang w:eastAsia="zh-CN"/>
              </w:rPr>
              <w:t>1</w:t>
            </w:r>
          </w:p>
        </w:tc>
      </w:tr>
      <w:tr w:rsidR="000069D4" w:rsidRPr="00AF6BF6" w14:paraId="66253D16" w14:textId="77777777" w:rsidTr="00876A8A">
        <w:trPr>
          <w:cantSplit/>
        </w:trPr>
        <w:tc>
          <w:tcPr>
            <w:tcW w:w="6487" w:type="dxa"/>
            <w:vMerge/>
          </w:tcPr>
          <w:p w14:paraId="2DABB2B9" w14:textId="77777777" w:rsidR="000069D4" w:rsidRPr="00AF6BF6" w:rsidRDefault="000069D4" w:rsidP="00A5173C">
            <w:pPr>
              <w:spacing w:before="60"/>
              <w:jc w:val="center"/>
              <w:rPr>
                <w:b/>
                <w:smallCaps/>
                <w:sz w:val="32"/>
                <w:lang w:eastAsia="zh-CN"/>
              </w:rPr>
            </w:pPr>
            <w:bookmarkStart w:id="6" w:name="dorlang" w:colFirst="1" w:colLast="1"/>
            <w:bookmarkEnd w:id="5"/>
          </w:p>
        </w:tc>
        <w:tc>
          <w:tcPr>
            <w:tcW w:w="3402" w:type="dxa"/>
          </w:tcPr>
          <w:p w14:paraId="2EF41DBA" w14:textId="777CEAF4" w:rsidR="000069D4" w:rsidRPr="00AF6BF6" w:rsidRDefault="00364C14" w:rsidP="00A5173C">
            <w:pPr>
              <w:shd w:val="solid" w:color="FFFFFF" w:fill="FFFFFF"/>
              <w:spacing w:before="0" w:line="240" w:lineRule="atLeast"/>
              <w:rPr>
                <w:rFonts w:ascii="Verdana" w:eastAsia="SimSun" w:hAnsi="Verdana"/>
                <w:sz w:val="20"/>
                <w:lang w:eastAsia="zh-CN"/>
              </w:rPr>
            </w:pPr>
            <w:r w:rsidRPr="00AF6BF6">
              <w:rPr>
                <w:rFonts w:ascii="Verdana" w:eastAsia="SimSun" w:hAnsi="Verdana"/>
                <w:b/>
                <w:sz w:val="20"/>
                <w:lang w:eastAsia="zh-CN"/>
              </w:rPr>
              <w:t>English only</w:t>
            </w:r>
          </w:p>
        </w:tc>
      </w:tr>
      <w:tr w:rsidR="000069D4" w:rsidRPr="00AF6BF6" w14:paraId="0EECD815" w14:textId="77777777" w:rsidTr="00D046A7">
        <w:trPr>
          <w:cantSplit/>
        </w:trPr>
        <w:tc>
          <w:tcPr>
            <w:tcW w:w="9889" w:type="dxa"/>
            <w:gridSpan w:val="2"/>
          </w:tcPr>
          <w:p w14:paraId="3DA57100" w14:textId="7CCA7420" w:rsidR="000069D4" w:rsidRPr="00F37425" w:rsidRDefault="006F0B21" w:rsidP="00F37425">
            <w:pPr>
              <w:pStyle w:val="Source"/>
              <w:rPr>
                <w:bCs/>
                <w:lang w:eastAsia="zh-CN"/>
              </w:rPr>
            </w:pPr>
            <w:bookmarkStart w:id="7" w:name="dsource" w:colFirst="0" w:colLast="0"/>
            <w:bookmarkEnd w:id="6"/>
            <w:r w:rsidRPr="006F0B21">
              <w:rPr>
                <w:bCs/>
                <w:lang w:eastAsia="zh-CN"/>
              </w:rPr>
              <w:t>United States of Americ</w:t>
            </w:r>
            <w:r>
              <w:rPr>
                <w:bCs/>
                <w:lang w:eastAsia="zh-CN"/>
              </w:rPr>
              <w:t>a</w:t>
            </w:r>
          </w:p>
        </w:tc>
      </w:tr>
      <w:tr w:rsidR="007229DB" w:rsidRPr="00AF6BF6" w14:paraId="50CB9ED2" w14:textId="77777777" w:rsidTr="00D046A7">
        <w:trPr>
          <w:cantSplit/>
        </w:trPr>
        <w:tc>
          <w:tcPr>
            <w:tcW w:w="9889" w:type="dxa"/>
            <w:gridSpan w:val="2"/>
          </w:tcPr>
          <w:p w14:paraId="19CFB7D1" w14:textId="6E3D1ECC" w:rsidR="007229DB" w:rsidRPr="00AF6BF6" w:rsidRDefault="007229DB" w:rsidP="007229DB">
            <w:pPr>
              <w:pStyle w:val="Title1"/>
              <w:rPr>
                <w:bCs/>
                <w:lang w:eastAsia="zh-CN"/>
              </w:rPr>
            </w:pPr>
            <w:bookmarkStart w:id="8" w:name="_Hlk57130481"/>
            <w:r w:rsidRPr="00AF6BF6">
              <w:t xml:space="preserve">draft revision of RECOMMENDATION </w:t>
            </w:r>
            <w:r w:rsidRPr="00AF6BF6">
              <w:rPr>
                <w:rStyle w:val="href"/>
              </w:rPr>
              <w:t>ITU-R M.1465-3</w:t>
            </w:r>
            <w:bookmarkEnd w:id="8"/>
          </w:p>
        </w:tc>
      </w:tr>
    </w:tbl>
    <w:p w14:paraId="7C415CB8" w14:textId="77777777" w:rsidR="006F0B21" w:rsidRDefault="006F0B21" w:rsidP="006F0B21">
      <w:pPr>
        <w:keepNext/>
        <w:keepLines/>
        <w:spacing w:after="120"/>
        <w:outlineLvl w:val="0"/>
        <w:rPr>
          <w:b/>
          <w:sz w:val="28"/>
        </w:rPr>
      </w:pPr>
      <w:bookmarkStart w:id="9" w:name="_Hlk57130499"/>
    </w:p>
    <w:p w14:paraId="1D5EC46E" w14:textId="1742E469" w:rsidR="006F0B21" w:rsidRPr="00CB095D" w:rsidRDefault="006F0B21" w:rsidP="006F0B21">
      <w:pPr>
        <w:keepNext/>
        <w:keepLines/>
        <w:spacing w:after="120"/>
        <w:outlineLvl w:val="0"/>
        <w:rPr>
          <w:b/>
          <w:sz w:val="28"/>
        </w:rPr>
      </w:pPr>
      <w:r w:rsidRPr="00CB095D">
        <w:rPr>
          <w:b/>
          <w:sz w:val="28"/>
        </w:rPr>
        <w:t>1</w:t>
      </w:r>
      <w:r w:rsidRPr="00CB095D">
        <w:rPr>
          <w:b/>
          <w:sz w:val="28"/>
        </w:rPr>
        <w:tab/>
        <w:t>Introduction</w:t>
      </w:r>
    </w:p>
    <w:p w14:paraId="57A26861" w14:textId="77777777" w:rsidR="006F0B21" w:rsidRDefault="006F0B21" w:rsidP="006F0B21"/>
    <w:p w14:paraId="0C8B48D4" w14:textId="4327FE4C" w:rsidR="006F0B21" w:rsidRPr="00D70FEF" w:rsidRDefault="000C2F6E" w:rsidP="006F0B21">
      <w:pPr>
        <w:shd w:val="clear" w:color="auto" w:fill="FFFFFF"/>
        <w:overflowPunct/>
        <w:autoSpaceDE/>
        <w:autoSpaceDN/>
        <w:adjustRightInd/>
        <w:spacing w:before="0"/>
        <w:textAlignment w:val="auto"/>
        <w:rPr>
          <w:szCs w:val="24"/>
          <w:lang w:val="pt-BR"/>
        </w:rPr>
      </w:pPr>
      <w:r>
        <w:rPr>
          <w:szCs w:val="24"/>
        </w:rPr>
        <w:t>The United States of America would like to elevate this document to</w:t>
      </w:r>
      <w:r w:rsidR="006F0B21">
        <w:rPr>
          <w:bCs/>
          <w:szCs w:val="24"/>
        </w:rPr>
        <w:t xml:space="preserve"> Draft Revision (DR) of ITU-R Recommendation M.</w:t>
      </w:r>
      <w:r w:rsidR="006F0B21">
        <w:rPr>
          <w:szCs w:val="24"/>
          <w:lang w:val="pt-BR"/>
        </w:rPr>
        <w:t xml:space="preserve">1465-3 </w:t>
      </w:r>
      <w:r w:rsidR="006F0B21">
        <w:rPr>
          <w:bCs/>
          <w:szCs w:val="24"/>
        </w:rPr>
        <w:t>“</w:t>
      </w:r>
      <w:r w:rsidR="006F0B21" w:rsidRPr="00BA0493">
        <w:rPr>
          <w:szCs w:val="24"/>
          <w:lang w:val="pt-BR"/>
        </w:rPr>
        <w:t>Characteristics of and protection criteria for</w:t>
      </w:r>
      <w:r w:rsidR="006F0B21">
        <w:rPr>
          <w:szCs w:val="24"/>
          <w:lang w:val="pt-BR"/>
        </w:rPr>
        <w:t xml:space="preserve"> </w:t>
      </w:r>
      <w:r w:rsidR="006F0B21" w:rsidRPr="00BA0493">
        <w:rPr>
          <w:szCs w:val="24"/>
          <w:lang w:val="pt-BR"/>
        </w:rPr>
        <w:t>radars operating in the</w:t>
      </w:r>
      <w:r w:rsidR="006F0B21">
        <w:rPr>
          <w:szCs w:val="24"/>
          <w:lang w:val="pt-BR"/>
        </w:rPr>
        <w:t xml:space="preserve"> </w:t>
      </w:r>
      <w:r w:rsidR="006F0B21" w:rsidRPr="00BA0493">
        <w:rPr>
          <w:szCs w:val="24"/>
          <w:lang w:val="pt-BR"/>
        </w:rPr>
        <w:t>radiodetermination service in the</w:t>
      </w:r>
      <w:r w:rsidR="006F0B21">
        <w:rPr>
          <w:szCs w:val="24"/>
          <w:lang w:val="pt-BR"/>
        </w:rPr>
        <w:t xml:space="preserve"> </w:t>
      </w:r>
      <w:r w:rsidR="006F0B21" w:rsidRPr="00BA0493">
        <w:rPr>
          <w:szCs w:val="24"/>
          <w:lang w:val="pt-BR"/>
        </w:rPr>
        <w:t xml:space="preserve">frequency band </w:t>
      </w:r>
      <w:r w:rsidR="006F0B21">
        <w:rPr>
          <w:szCs w:val="24"/>
          <w:lang w:val="pt-BR"/>
        </w:rPr>
        <w:t>3 100 – 3 700</w:t>
      </w:r>
      <w:r w:rsidR="006F0B21" w:rsidRPr="00BA0493">
        <w:rPr>
          <w:szCs w:val="24"/>
          <w:lang w:val="pt-BR"/>
        </w:rPr>
        <w:t xml:space="preserve"> MHz</w:t>
      </w:r>
      <w:r w:rsidR="006F0B21">
        <w:rPr>
          <w:szCs w:val="24"/>
          <w:lang w:val="pt-BR"/>
        </w:rPr>
        <w:t xml:space="preserve">” </w:t>
      </w:r>
      <w:r w:rsidR="006F0B21">
        <w:rPr>
          <w:szCs w:val="24"/>
        </w:rPr>
        <w:t xml:space="preserve">to update the use of the band with the latest </w:t>
      </w:r>
      <w:r w:rsidR="006F0B21">
        <w:rPr>
          <w:szCs w:val="24"/>
          <w:lang w:val="en-US"/>
        </w:rPr>
        <w:t>radar technical characteristics</w:t>
      </w:r>
      <w:r w:rsidR="006F0B21">
        <w:rPr>
          <w:szCs w:val="24"/>
        </w:rPr>
        <w:t>.</w:t>
      </w:r>
    </w:p>
    <w:p w14:paraId="56759C98" w14:textId="6F186F9B" w:rsidR="006F0B21" w:rsidRDefault="00FF43A0" w:rsidP="006F0B21">
      <w:pPr>
        <w:rPr>
          <w:szCs w:val="24"/>
          <w:lang w:eastAsia="zh-CN"/>
        </w:rPr>
      </w:pPr>
      <w:r>
        <w:rPr>
          <w:szCs w:val="24"/>
          <w:lang w:eastAsia="zh-CN"/>
        </w:rPr>
        <w:t xml:space="preserve">The United States </w:t>
      </w:r>
      <w:r w:rsidR="00C2528E">
        <w:rPr>
          <w:szCs w:val="24"/>
          <w:lang w:eastAsia="zh-CN"/>
        </w:rPr>
        <w:t xml:space="preserve">made minor </w:t>
      </w:r>
      <w:r>
        <w:rPr>
          <w:szCs w:val="24"/>
          <w:lang w:eastAsia="zh-CN"/>
        </w:rPr>
        <w:t>change</w:t>
      </w:r>
      <w:r w:rsidR="00C2528E">
        <w:rPr>
          <w:szCs w:val="24"/>
          <w:lang w:eastAsia="zh-CN"/>
        </w:rPr>
        <w:t>s to clarify the antenna pattern of the airborne system which are</w:t>
      </w:r>
      <w:r>
        <w:rPr>
          <w:szCs w:val="24"/>
          <w:lang w:eastAsia="zh-CN"/>
        </w:rPr>
        <w:t xml:space="preserve"> highlighted in </w:t>
      </w:r>
      <w:r w:rsidR="00C432B5" w:rsidRPr="00C432B5">
        <w:rPr>
          <w:szCs w:val="24"/>
          <w:highlight w:val="yellow"/>
          <w:lang w:eastAsia="zh-CN"/>
        </w:rPr>
        <w:t>yellow</w:t>
      </w:r>
      <w:r>
        <w:rPr>
          <w:szCs w:val="24"/>
          <w:lang w:eastAsia="zh-CN"/>
        </w:rPr>
        <w:t>.</w:t>
      </w:r>
      <w:r w:rsidR="00C432B5">
        <w:rPr>
          <w:szCs w:val="24"/>
          <w:lang w:eastAsia="zh-CN"/>
        </w:rPr>
        <w:t xml:space="preserve"> </w:t>
      </w:r>
    </w:p>
    <w:p w14:paraId="79055A2B" w14:textId="77777777" w:rsidR="006F0B21" w:rsidRPr="00CB095D" w:rsidRDefault="006F0B21" w:rsidP="006F0B21">
      <w:pPr>
        <w:rPr>
          <w:szCs w:val="24"/>
          <w:lang w:eastAsia="zh-CN"/>
        </w:rPr>
      </w:pPr>
    </w:p>
    <w:p w14:paraId="5D61137D" w14:textId="77777777" w:rsidR="006F0B21" w:rsidRDefault="006F0B21" w:rsidP="006F0B21">
      <w:pPr>
        <w:rPr>
          <w:szCs w:val="24"/>
          <w:lang w:eastAsia="zh-CN"/>
        </w:rPr>
      </w:pPr>
      <w:r>
        <w:rPr>
          <w:szCs w:val="24"/>
          <w:lang w:eastAsia="zh-CN"/>
        </w:rPr>
        <w:t>Attachment revisions are presented for consideration.</w:t>
      </w:r>
    </w:p>
    <w:p w14:paraId="08CD5CB8" w14:textId="496AB2EB" w:rsidR="006F0B21" w:rsidRPr="006F0B21" w:rsidRDefault="006F0B21">
      <w:pPr>
        <w:rPr>
          <w:b/>
        </w:rPr>
      </w:pPr>
      <w:r>
        <w:rPr>
          <w:b/>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7229DB" w:rsidRPr="00AF6BF6" w14:paraId="14FC77FD" w14:textId="77777777" w:rsidTr="00D046A7">
        <w:trPr>
          <w:cantSplit/>
        </w:trPr>
        <w:tc>
          <w:tcPr>
            <w:tcW w:w="9889" w:type="dxa"/>
          </w:tcPr>
          <w:p w14:paraId="01925E42" w14:textId="056E330D" w:rsidR="006F0B21" w:rsidRDefault="006F0B21" w:rsidP="007229DB">
            <w:pPr>
              <w:pStyle w:val="Title4"/>
            </w:pPr>
            <w:r>
              <w:lastRenderedPageBreak/>
              <w:t>Recommendation ITU-R M.1465</w:t>
            </w:r>
          </w:p>
          <w:p w14:paraId="3280DF1F" w14:textId="0596B45F" w:rsidR="007229DB" w:rsidRPr="00AF6BF6" w:rsidRDefault="007229DB" w:rsidP="007229DB">
            <w:pPr>
              <w:pStyle w:val="Title4"/>
              <w:rPr>
                <w:bCs/>
                <w:lang w:eastAsia="zh-CN"/>
              </w:rPr>
            </w:pPr>
            <w:r w:rsidRPr="00AF6BF6">
              <w:t>Characteristics of and protection criteria for radars operating in the radiodetermination service in the frequency range 3 100-3 700 MHz</w:t>
            </w:r>
            <w:bookmarkEnd w:id="9"/>
          </w:p>
        </w:tc>
      </w:tr>
    </w:tbl>
    <w:bookmarkEnd w:id="7"/>
    <w:p w14:paraId="183C77EF" w14:textId="1CA6103D" w:rsidR="005F228B" w:rsidRPr="00AF6BF6" w:rsidRDefault="005F228B" w:rsidP="005F228B">
      <w:pPr>
        <w:pStyle w:val="Recdate"/>
      </w:pPr>
      <w:r w:rsidRPr="00AF6BF6">
        <w:t>(2000-2007-2015-2018</w:t>
      </w:r>
      <w:ins w:id="10" w:author="Chair" w:date="2020-11-24T12:29:00Z">
        <w:r w:rsidRPr="00AF6BF6">
          <w:t>-202X</w:t>
        </w:r>
      </w:ins>
      <w:r w:rsidRPr="00AF6BF6">
        <w:t>)</w:t>
      </w:r>
    </w:p>
    <w:p w14:paraId="62D1CCC9" w14:textId="77777777" w:rsidR="005F228B" w:rsidRPr="00AF6BF6" w:rsidRDefault="005F228B" w:rsidP="009A1887">
      <w:pPr>
        <w:pStyle w:val="Headingb"/>
        <w:rPr>
          <w:ins w:id="11" w:author="Chair" w:date="2020-11-24T12:30:00Z"/>
          <w:lang w:val="en-GB"/>
        </w:rPr>
      </w:pPr>
      <w:ins w:id="12" w:author="Chair" w:date="2020-11-24T12:29:00Z">
        <w:r w:rsidRPr="00AF6BF6">
          <w:rPr>
            <w:lang w:val="en-GB"/>
          </w:rPr>
          <w:t>Summary of revisions</w:t>
        </w:r>
      </w:ins>
    </w:p>
    <w:p w14:paraId="25AA275E" w14:textId="77777777" w:rsidR="005F228B" w:rsidRPr="0019530D" w:rsidRDefault="005F228B">
      <w:pPr>
        <w:rPr>
          <w:ins w:id="13" w:author="Chair" w:date="2020-11-24T12:29:00Z"/>
        </w:rPr>
        <w:pPrChange w:id="14" w:author="Chair" w:date="2020-11-24T12:30:00Z">
          <w:pPr>
            <w:pStyle w:val="HeadingSum"/>
          </w:pPr>
        </w:pPrChange>
      </w:pPr>
      <w:ins w:id="15" w:author="Chair" w:date="2020-11-24T12:30:00Z">
        <w:r w:rsidRPr="00AF6BF6">
          <w:t>[TBD]</w:t>
        </w:r>
      </w:ins>
    </w:p>
    <w:p w14:paraId="0BB50DA7" w14:textId="77777777" w:rsidR="005F228B" w:rsidRPr="00AF6BF6" w:rsidRDefault="005F228B" w:rsidP="009A1887">
      <w:pPr>
        <w:pStyle w:val="HeadingSum"/>
        <w:rPr>
          <w:lang w:val="en-GB"/>
        </w:rPr>
      </w:pPr>
      <w:r w:rsidRPr="00AF6BF6">
        <w:rPr>
          <w:lang w:val="en-GB"/>
        </w:rPr>
        <w:t>Scope</w:t>
      </w:r>
    </w:p>
    <w:p w14:paraId="3BD9849A" w14:textId="77777777" w:rsidR="005F228B" w:rsidRPr="00AF6BF6" w:rsidRDefault="005F228B" w:rsidP="005F228B">
      <w:pPr>
        <w:pStyle w:val="Summary"/>
      </w:pPr>
      <w:r w:rsidRPr="00AF6BF6">
        <w:rPr>
          <w:szCs w:val="22"/>
        </w:rPr>
        <w:t>This Recommendation</w:t>
      </w:r>
      <w:r w:rsidRPr="00AF6BF6">
        <w:t xml:space="preserve"> provides technical and operational characteristics, as well as protection criteria, of operational land/ship/</w:t>
      </w:r>
      <w:proofErr w:type="gramStart"/>
      <w:r w:rsidRPr="00AF6BF6">
        <w:t>air based</w:t>
      </w:r>
      <w:proofErr w:type="gramEnd"/>
      <w:r w:rsidRPr="00AF6BF6">
        <w:t xml:space="preserve"> radars in the frequency range 3 100-3 700 MHz</w:t>
      </w:r>
      <w:r w:rsidRPr="00AF6BF6">
        <w:rPr>
          <w:rStyle w:val="FootnoteReference"/>
        </w:rPr>
        <w:footnoteReference w:id="1"/>
      </w:r>
      <w:r w:rsidRPr="00AF6BF6">
        <w:t xml:space="preserve">. The Recommendation includes representative characteristics </w:t>
      </w:r>
      <w:del w:id="16" w:author="Chair" w:date="2020-11-24T12:30:00Z">
        <w:r w:rsidRPr="00AF6BF6" w:rsidDel="004D2B41">
          <w:delText xml:space="preserve">on </w:delText>
        </w:r>
      </w:del>
      <w:ins w:id="17" w:author="Chair" w:date="2020-11-24T12:30:00Z">
        <w:r w:rsidRPr="00AF6BF6">
          <w:t xml:space="preserve">of </w:t>
        </w:r>
      </w:ins>
      <w:r w:rsidRPr="00AF6BF6">
        <w:t>the transmitter, receiver, and antenna components, as well as deployment information, of these radars.</w:t>
      </w:r>
    </w:p>
    <w:p w14:paraId="22C0E5FC" w14:textId="77777777" w:rsidR="005F228B" w:rsidRPr="00AF6BF6" w:rsidRDefault="005F228B" w:rsidP="009A1887">
      <w:pPr>
        <w:pStyle w:val="Headingb"/>
        <w:rPr>
          <w:lang w:val="en-GB"/>
        </w:rPr>
      </w:pPr>
      <w:r w:rsidRPr="00AF6BF6">
        <w:rPr>
          <w:lang w:val="en-GB"/>
        </w:rPr>
        <w:t>Keywords</w:t>
      </w:r>
    </w:p>
    <w:p w14:paraId="5D43A673" w14:textId="77777777" w:rsidR="005F228B" w:rsidRPr="00AF6BF6" w:rsidRDefault="005F228B" w:rsidP="005F228B">
      <w:r w:rsidRPr="00AF6BF6">
        <w:t>Characteristics, protection criteria, ship radar, ground-based radar, airborne radar</w:t>
      </w:r>
    </w:p>
    <w:p w14:paraId="07556292" w14:textId="77777777" w:rsidR="005F228B" w:rsidRPr="00AF6BF6" w:rsidRDefault="005F228B" w:rsidP="009A1887">
      <w:pPr>
        <w:pStyle w:val="Headingb"/>
        <w:rPr>
          <w:lang w:val="en-GB"/>
        </w:rPr>
      </w:pPr>
      <w:r w:rsidRPr="00AF6BF6">
        <w:rPr>
          <w:lang w:val="en-GB"/>
        </w:rPr>
        <w:t>Abbreviations/Glossary</w:t>
      </w:r>
    </w:p>
    <w:p w14:paraId="71B337E1" w14:textId="77777777" w:rsidR="005F228B" w:rsidRPr="00AF6BF6" w:rsidRDefault="005F228B" w:rsidP="005F228B">
      <w:r w:rsidRPr="00AF6BF6">
        <w:t>AMSL</w:t>
      </w:r>
      <w:r w:rsidRPr="00AF6BF6">
        <w:tab/>
        <w:t>Above mean sea level</w:t>
      </w:r>
    </w:p>
    <w:p w14:paraId="03739F77" w14:textId="77777777" w:rsidR="005F228B" w:rsidRPr="00AF6BF6" w:rsidRDefault="005F228B" w:rsidP="005F228B">
      <w:r w:rsidRPr="00AF6BF6">
        <w:t>ATC</w:t>
      </w:r>
      <w:r w:rsidRPr="00AF6BF6">
        <w:tab/>
        <w:t>Air traffic control</w:t>
      </w:r>
    </w:p>
    <w:p w14:paraId="05B93AED" w14:textId="77777777" w:rsidR="005F228B" w:rsidRPr="00AF6BF6" w:rsidRDefault="005F228B" w:rsidP="005F228B">
      <w:r w:rsidRPr="00AF6BF6">
        <w:t>CPFSK</w:t>
      </w:r>
      <w:r w:rsidRPr="00AF6BF6">
        <w:tab/>
        <w:t>Continuous-phase frequency shift keying</w:t>
      </w:r>
    </w:p>
    <w:p w14:paraId="2E164D65" w14:textId="77777777" w:rsidR="005F228B" w:rsidRPr="00AF6BF6" w:rsidRDefault="005F228B" w:rsidP="005F228B">
      <w:r w:rsidRPr="00AF6BF6">
        <w:t>MTI</w:t>
      </w:r>
      <w:r w:rsidRPr="00AF6BF6">
        <w:tab/>
        <w:t xml:space="preserve">Moving target </w:t>
      </w:r>
      <w:proofErr w:type="gramStart"/>
      <w:r w:rsidRPr="00AF6BF6">
        <w:t>indication</w:t>
      </w:r>
      <w:proofErr w:type="gramEnd"/>
    </w:p>
    <w:p w14:paraId="28A3F77B" w14:textId="77777777" w:rsidR="005F228B" w:rsidRPr="00AF6BF6" w:rsidRDefault="005F228B" w:rsidP="005F228B">
      <w:del w:id="18" w:author="AFSMO" w:date="2021-03-23T16:00:00Z">
        <w:r w:rsidRPr="000D3ED6" w:rsidDel="000D3ED6">
          <w:rPr>
            <w:highlight w:val="yellow"/>
          </w:rPr>
          <w:delText>PA</w:delText>
        </w:r>
        <w:r w:rsidRPr="000D3ED6" w:rsidDel="000D3ED6">
          <w:rPr>
            <w:highlight w:val="yellow"/>
          </w:rPr>
          <w:tab/>
          <w:delText>Phased array</w:delText>
        </w:r>
      </w:del>
    </w:p>
    <w:p w14:paraId="3559F0B7" w14:textId="77777777" w:rsidR="005F228B" w:rsidRPr="00AF6BF6" w:rsidRDefault="005F228B" w:rsidP="005F228B">
      <w:r w:rsidRPr="00AF6BF6">
        <w:t>SWA</w:t>
      </w:r>
      <w:r w:rsidRPr="00AF6BF6">
        <w:tab/>
        <w:t>Slotted waveguide array</w:t>
      </w:r>
    </w:p>
    <w:p w14:paraId="56747DD0" w14:textId="77777777" w:rsidR="005F228B" w:rsidRPr="00AF6BF6" w:rsidRDefault="005F228B" w:rsidP="009A1887">
      <w:pPr>
        <w:pStyle w:val="Headingb"/>
        <w:rPr>
          <w:rFonts w:eastAsia="SimSun"/>
          <w:lang w:val="en-GB"/>
        </w:rPr>
      </w:pPr>
      <w:r w:rsidRPr="00AF6BF6">
        <w:rPr>
          <w:rFonts w:eastAsia="SimSun"/>
          <w:lang w:val="en-GB"/>
        </w:rPr>
        <w:t>Related ITU Recommendations, Reports</w:t>
      </w:r>
    </w:p>
    <w:p w14:paraId="4E0B6C87" w14:textId="77777777" w:rsidR="005F228B" w:rsidRPr="00AF6BF6" w:rsidRDefault="005F228B">
      <w:pPr>
        <w:pStyle w:val="Reftext"/>
        <w:ind w:left="794" w:hanging="794"/>
        <w:rPr>
          <w:ins w:id="19" w:author="Chair" w:date="2020-11-24T12:30:00Z"/>
          <w:rFonts w:eastAsia="SimSun"/>
          <w:bCs/>
          <w:i/>
          <w:iCs/>
        </w:rPr>
        <w:pPrChange w:id="20" w:author="Chair" w:date="2020-11-24T12:31:00Z">
          <w:pPr>
            <w:pStyle w:val="Reftext"/>
            <w:ind w:left="3472" w:hanging="3472"/>
          </w:pPr>
        </w:pPrChange>
      </w:pPr>
      <w:ins w:id="21" w:author="Chair" w:date="2020-11-24T12:30:00Z">
        <w:r w:rsidRPr="00AF6BF6">
          <w:rPr>
            <w:rFonts w:eastAsia="SimSun"/>
            <w:bCs/>
          </w:rPr>
          <w:t xml:space="preserve">Recommendation ITU-R M.1372 – </w:t>
        </w:r>
        <w:r w:rsidRPr="00AF6BF6">
          <w:rPr>
            <w:rFonts w:eastAsia="SimSun"/>
            <w:bCs/>
            <w:i/>
            <w:iCs/>
          </w:rPr>
          <w:t>Efficient use of the radio spectrum by radar stations in the radiodetermination service</w:t>
        </w:r>
      </w:ins>
    </w:p>
    <w:p w14:paraId="274F5A53" w14:textId="77777777" w:rsidR="005F228B" w:rsidRPr="00AF6BF6" w:rsidRDefault="005F228B" w:rsidP="005F228B">
      <w:pPr>
        <w:pStyle w:val="Reftext"/>
        <w:rPr>
          <w:rFonts w:eastAsia="SimSun"/>
        </w:rPr>
      </w:pPr>
      <w:r w:rsidRPr="00AF6BF6">
        <w:rPr>
          <w:rFonts w:eastAsia="SimSun"/>
          <w:bCs/>
        </w:rPr>
        <w:t xml:space="preserve">Recommendation </w:t>
      </w:r>
      <w:r w:rsidRPr="00AF6BF6">
        <w:t xml:space="preserve">ITU-R M.1460 ‒ </w:t>
      </w:r>
      <w:r w:rsidRPr="00AF6BF6">
        <w:rPr>
          <w:i/>
          <w:iCs/>
        </w:rPr>
        <w:t>Technical and operational characteristics and protection criteria of radiodetermination radars in the frequency band 2 900-3 100 MHz</w:t>
      </w:r>
    </w:p>
    <w:p w14:paraId="2A48EF7B" w14:textId="77777777" w:rsidR="005F228B" w:rsidRPr="00AF6BF6" w:rsidRDefault="005F228B" w:rsidP="005F228B">
      <w:pPr>
        <w:pStyle w:val="Reftext"/>
        <w:rPr>
          <w:rFonts w:eastAsia="SimSun"/>
        </w:rPr>
      </w:pPr>
      <w:r w:rsidRPr="00AF6BF6">
        <w:rPr>
          <w:rFonts w:eastAsia="SimSun"/>
          <w:bCs/>
        </w:rPr>
        <w:t>Recommendation</w:t>
      </w:r>
      <w:r w:rsidRPr="00AF6BF6">
        <w:t xml:space="preserve"> ITU-R M.1461 ‒ </w:t>
      </w:r>
      <w:r w:rsidRPr="00AF6BF6">
        <w:rPr>
          <w:i/>
          <w:iCs/>
        </w:rPr>
        <w:t xml:space="preserve">Procedures for determining the potential for interference between radars operating in the radiodetermination service and systems in other </w:t>
      </w:r>
      <w:proofErr w:type="gramStart"/>
      <w:r w:rsidRPr="00AF6BF6">
        <w:rPr>
          <w:i/>
          <w:iCs/>
        </w:rPr>
        <w:t>services</w:t>
      </w:r>
      <w:proofErr w:type="gramEnd"/>
    </w:p>
    <w:p w14:paraId="4B18068B" w14:textId="77777777" w:rsidR="005F228B" w:rsidRPr="00AF6BF6" w:rsidRDefault="005F228B" w:rsidP="005F228B">
      <w:pPr>
        <w:pStyle w:val="Reftext"/>
        <w:rPr>
          <w:rFonts w:eastAsia="SimSun"/>
          <w:i/>
          <w:iCs/>
        </w:rPr>
      </w:pPr>
      <w:r w:rsidRPr="00AF6BF6">
        <w:rPr>
          <w:rFonts w:eastAsia="SimSun"/>
          <w:bCs/>
        </w:rPr>
        <w:t>Recommendation</w:t>
      </w:r>
      <w:r w:rsidRPr="00AF6BF6">
        <w:t xml:space="preserve"> ITU-R M.1464 ‒ </w:t>
      </w:r>
      <w:r w:rsidRPr="00AF6BF6">
        <w:rPr>
          <w:i/>
          <w:iCs/>
        </w:rPr>
        <w:t>Characteristics of radiolocation radars, and characteristics and protection criteria for sharing studies for aeronautical radionavigation and meteorological radars in the radiodetermination service operating in the frequency band 2 700</w:t>
      </w:r>
      <w:r w:rsidRPr="00AF6BF6">
        <w:rPr>
          <w:i/>
          <w:iCs/>
        </w:rPr>
        <w:noBreakHyphen/>
        <w:t>2 900 </w:t>
      </w:r>
      <w:proofErr w:type="gramStart"/>
      <w:r w:rsidRPr="00AF6BF6">
        <w:rPr>
          <w:i/>
          <w:iCs/>
        </w:rPr>
        <w:t>MHz</w:t>
      </w:r>
      <w:proofErr w:type="gramEnd"/>
    </w:p>
    <w:p w14:paraId="73BFD98F" w14:textId="77777777" w:rsidR="005F228B" w:rsidRPr="00AF6BF6" w:rsidRDefault="005F228B" w:rsidP="005F228B">
      <w:pPr>
        <w:pStyle w:val="Normalaftertitle"/>
      </w:pPr>
      <w:r w:rsidRPr="00AF6BF6">
        <w:t>The ITU Radiocommunication Assembly,</w:t>
      </w:r>
    </w:p>
    <w:p w14:paraId="220A45B4" w14:textId="77777777" w:rsidR="005F228B" w:rsidRPr="00AF6BF6" w:rsidRDefault="005F228B" w:rsidP="005F228B">
      <w:pPr>
        <w:pStyle w:val="Call"/>
      </w:pPr>
      <w:r w:rsidRPr="00AF6BF6">
        <w:t>considering</w:t>
      </w:r>
    </w:p>
    <w:p w14:paraId="7F20BC84" w14:textId="77777777" w:rsidR="005F228B" w:rsidRPr="00AF6BF6" w:rsidRDefault="005F228B" w:rsidP="005F228B">
      <w:r w:rsidRPr="00AF6BF6">
        <w:rPr>
          <w:i/>
          <w:iCs/>
        </w:rPr>
        <w:t>a)</w:t>
      </w:r>
      <w:r w:rsidRPr="00AF6BF6">
        <w:tab/>
        <w:t xml:space="preserve">that antenna, signal propagation, target detection, and large necessary bandwidth characteristics of radar to achieve their functions are optimum in certain frequency </w:t>
      </w:r>
      <w:proofErr w:type="gramStart"/>
      <w:r w:rsidRPr="00AF6BF6">
        <w:t>bands;</w:t>
      </w:r>
      <w:proofErr w:type="gramEnd"/>
    </w:p>
    <w:p w14:paraId="25ED01A6" w14:textId="77777777" w:rsidR="005F228B" w:rsidRPr="00AF6BF6" w:rsidRDefault="005F228B" w:rsidP="005F228B">
      <w:r w:rsidRPr="00AF6BF6">
        <w:rPr>
          <w:i/>
          <w:iCs/>
        </w:rPr>
        <w:lastRenderedPageBreak/>
        <w:t>b)</w:t>
      </w:r>
      <w:r w:rsidRPr="00AF6BF6">
        <w:tab/>
        <w:t xml:space="preserve">that the technical characteristics of radars operating in the radiodetermination service are determined by the mission of the system and vary widely even within a frequency </w:t>
      </w:r>
      <w:proofErr w:type="gramStart"/>
      <w:r w:rsidRPr="00AF6BF6">
        <w:t>band;</w:t>
      </w:r>
      <w:proofErr w:type="gramEnd"/>
    </w:p>
    <w:p w14:paraId="10651426" w14:textId="77777777" w:rsidR="005F228B" w:rsidRPr="00AF6BF6" w:rsidRDefault="005F228B" w:rsidP="005F228B">
      <w:r w:rsidRPr="00AF6BF6">
        <w:rPr>
          <w:i/>
          <w:iCs/>
        </w:rPr>
        <w:t>c)</w:t>
      </w:r>
      <w:r w:rsidRPr="00AF6BF6">
        <w:tab/>
        <w:t xml:space="preserve">that the radionavigation service is a safety service as specified by No. </w:t>
      </w:r>
      <w:r w:rsidRPr="00AF6BF6">
        <w:rPr>
          <w:b/>
          <w:bCs/>
        </w:rPr>
        <w:t>4.10</w:t>
      </w:r>
      <w:r w:rsidRPr="00AF6BF6">
        <w:t xml:space="preserve"> of the Radio Regulations (RR) and harmful interference to it cannot be </w:t>
      </w:r>
      <w:proofErr w:type="gramStart"/>
      <w:r w:rsidRPr="00AF6BF6">
        <w:t>accepted;</w:t>
      </w:r>
      <w:proofErr w:type="gramEnd"/>
    </w:p>
    <w:p w14:paraId="10C2BD4A" w14:textId="77777777" w:rsidR="005F228B" w:rsidRPr="00AF6BF6" w:rsidRDefault="005F228B" w:rsidP="005F228B">
      <w:r w:rsidRPr="00AF6BF6">
        <w:rPr>
          <w:i/>
          <w:iCs/>
        </w:rPr>
        <w:t>d)</w:t>
      </w:r>
      <w:r w:rsidRPr="00AF6BF6">
        <w:tab/>
        <w:t xml:space="preserve">that representative technical and operational characteristics of systems operating in frequency bands allocated to the radiodetermination service are required to determine the feasibility of introducing new types of </w:t>
      </w:r>
      <w:proofErr w:type="gramStart"/>
      <w:r w:rsidRPr="00AF6BF6">
        <w:t>systems;</w:t>
      </w:r>
      <w:proofErr w:type="gramEnd"/>
      <w:r w:rsidRPr="00AF6BF6">
        <w:t xml:space="preserve"> </w:t>
      </w:r>
    </w:p>
    <w:p w14:paraId="19E47E4D" w14:textId="77777777" w:rsidR="005F228B" w:rsidRPr="00AF6BF6" w:rsidRDefault="005F228B" w:rsidP="005F228B">
      <w:r w:rsidRPr="00AF6BF6">
        <w:rPr>
          <w:i/>
          <w:iCs/>
        </w:rPr>
        <w:t>e)</w:t>
      </w:r>
      <w:r w:rsidRPr="00AF6BF6">
        <w:tab/>
        <w:t xml:space="preserve">that procedures and methodologies are needed to analyse compatibility between radars operating in the radiodetermination service and systems in other </w:t>
      </w:r>
      <w:proofErr w:type="gramStart"/>
      <w:r w:rsidRPr="00AF6BF6">
        <w:t>services;</w:t>
      </w:r>
      <w:proofErr w:type="gramEnd"/>
    </w:p>
    <w:p w14:paraId="6DCE0F36" w14:textId="77777777" w:rsidR="005F228B" w:rsidRPr="00AF6BF6" w:rsidRDefault="005F228B" w:rsidP="005F228B">
      <w:r w:rsidRPr="00AF6BF6">
        <w:rPr>
          <w:i/>
          <w:iCs/>
        </w:rPr>
        <w:t>f)</w:t>
      </w:r>
      <w:r w:rsidRPr="00AF6BF6">
        <w:tab/>
        <w:t xml:space="preserve">that the frequency band 3 100-3 400 MHz is allocated to the radiolocation service on a primary basis in all three </w:t>
      </w:r>
      <w:proofErr w:type="gramStart"/>
      <w:r w:rsidRPr="00AF6BF6">
        <w:t>Regions;</w:t>
      </w:r>
      <w:proofErr w:type="gramEnd"/>
    </w:p>
    <w:p w14:paraId="152A7026" w14:textId="77777777" w:rsidR="005F228B" w:rsidRPr="00AF6BF6" w:rsidRDefault="005F228B" w:rsidP="005F228B">
      <w:r w:rsidRPr="00AF6BF6">
        <w:rPr>
          <w:i/>
          <w:iCs/>
        </w:rPr>
        <w:t>g)</w:t>
      </w:r>
      <w:r w:rsidRPr="00AF6BF6">
        <w:tab/>
        <w:t xml:space="preserve">that the frequency band 3 400-3 600 MHz is allocated to the radiolocation service on a secondary basis in Region </w:t>
      </w:r>
      <w:proofErr w:type="gramStart"/>
      <w:r w:rsidRPr="00AF6BF6">
        <w:t>1;</w:t>
      </w:r>
      <w:proofErr w:type="gramEnd"/>
    </w:p>
    <w:p w14:paraId="181D1A14" w14:textId="77777777" w:rsidR="005F228B" w:rsidRPr="00AF6BF6" w:rsidRDefault="005F228B" w:rsidP="005F228B">
      <w:r w:rsidRPr="00AF6BF6">
        <w:rPr>
          <w:i/>
          <w:iCs/>
        </w:rPr>
        <w:t>h)</w:t>
      </w:r>
      <w:r w:rsidRPr="00AF6BF6">
        <w:tab/>
        <w:t xml:space="preserve">that the frequency band 3 400-3 600 MHz is allocated to the radiolocation service on a primary basis in Regions 2 and 3 under No. </w:t>
      </w:r>
      <w:r w:rsidRPr="00AF6BF6">
        <w:rPr>
          <w:b/>
          <w:bCs/>
        </w:rPr>
        <w:t xml:space="preserve">5.433 </w:t>
      </w:r>
      <w:r w:rsidRPr="00AF6BF6">
        <w:rPr>
          <w:bCs/>
        </w:rPr>
        <w:t>of the RR</w:t>
      </w:r>
      <w:ins w:id="22" w:author="Chair" w:date="2020-11-24T12:31:00Z">
        <w:r w:rsidRPr="00AF6BF6">
          <w:rPr>
            <w:bCs/>
          </w:rPr>
          <w:t>,</w:t>
        </w:r>
      </w:ins>
      <w:ins w:id="23" w:author="Chair" w:date="2020-11-24T12:32:00Z">
        <w:r w:rsidRPr="00AF6BF6">
          <w:rPr>
            <w:bCs/>
          </w:rPr>
          <w:t xml:space="preserve"> however, all administrations operating radiolocation systems in this band are urged to cease operations by 1985. Thereafter, administrations shall take all practicable steps to protect the fixed-satellite service and coordination requirements shall not be imposed on the fixed-satellite </w:t>
        </w:r>
        <w:proofErr w:type="gramStart"/>
        <w:r w:rsidRPr="00AF6BF6">
          <w:rPr>
            <w:bCs/>
          </w:rPr>
          <w:t>service</w:t>
        </w:r>
      </w:ins>
      <w:r w:rsidRPr="00AF6BF6">
        <w:t>;</w:t>
      </w:r>
      <w:proofErr w:type="gramEnd"/>
    </w:p>
    <w:p w14:paraId="2F7E348D" w14:textId="77777777" w:rsidR="005F228B" w:rsidRPr="00AF6BF6" w:rsidRDefault="005F228B" w:rsidP="005F228B">
      <w:proofErr w:type="spellStart"/>
      <w:r w:rsidRPr="00AF6BF6">
        <w:rPr>
          <w:i/>
          <w:iCs/>
        </w:rPr>
        <w:t>i</w:t>
      </w:r>
      <w:proofErr w:type="spellEnd"/>
      <w:r w:rsidRPr="00AF6BF6">
        <w:rPr>
          <w:i/>
          <w:iCs/>
        </w:rPr>
        <w:t>)</w:t>
      </w:r>
      <w:r w:rsidRPr="00AF6BF6">
        <w:tab/>
        <w:t>that the frequency band 3 600-3 700 MHz is allocated to the radiolocation service on a secondary basis in Regions 2 and </w:t>
      </w:r>
      <w:proofErr w:type="gramStart"/>
      <w:r w:rsidRPr="00AF6BF6">
        <w:t>3;</w:t>
      </w:r>
      <w:proofErr w:type="gramEnd"/>
    </w:p>
    <w:p w14:paraId="17B2E369" w14:textId="77777777" w:rsidR="005F228B" w:rsidRPr="00AF6BF6" w:rsidRDefault="005F228B" w:rsidP="005F228B">
      <w:r w:rsidRPr="00AF6BF6">
        <w:rPr>
          <w:i/>
          <w:iCs/>
        </w:rPr>
        <w:t>j)</w:t>
      </w:r>
      <w:r w:rsidRPr="00AF6BF6">
        <w:tab/>
        <w:t>that the frequency band 3 100-3 300 MHz is also allocated to the radionavigation service on a primary basis in the countries listed in No. </w:t>
      </w:r>
      <w:r w:rsidRPr="00AF6BF6">
        <w:rPr>
          <w:b/>
          <w:bCs/>
        </w:rPr>
        <w:t>5.428</w:t>
      </w:r>
      <w:r w:rsidRPr="00AF6BF6">
        <w:t xml:space="preserve"> of the </w:t>
      </w:r>
      <w:proofErr w:type="gramStart"/>
      <w:r w:rsidRPr="00AF6BF6">
        <w:t>RR;</w:t>
      </w:r>
      <w:proofErr w:type="gramEnd"/>
    </w:p>
    <w:p w14:paraId="44CAF2FC" w14:textId="77777777" w:rsidR="005F228B" w:rsidRPr="00AF6BF6" w:rsidRDefault="005F228B" w:rsidP="005F228B">
      <w:r w:rsidRPr="00AF6BF6">
        <w:rPr>
          <w:i/>
        </w:rPr>
        <w:t>k)</w:t>
      </w:r>
      <w:r w:rsidRPr="00AF6BF6">
        <w:tab/>
        <w:t xml:space="preserve">that Recommendation ITU-R M.1464 contains characteristics of some systems operating in the frequency range 2 700-3 400 MHz, </w:t>
      </w:r>
    </w:p>
    <w:p w14:paraId="38D87E18" w14:textId="77777777" w:rsidR="005F228B" w:rsidRPr="00AF6BF6" w:rsidRDefault="005F228B" w:rsidP="005F228B">
      <w:pPr>
        <w:pStyle w:val="Call"/>
      </w:pPr>
      <w:r w:rsidRPr="00AF6BF6">
        <w:t>recognizing</w:t>
      </w:r>
    </w:p>
    <w:p w14:paraId="646A42AC" w14:textId="77777777" w:rsidR="005F228B" w:rsidRPr="00AF6BF6" w:rsidRDefault="005F228B" w:rsidP="005F228B">
      <w:r w:rsidRPr="00AF6BF6">
        <w:t xml:space="preserve">that RR Nos. </w:t>
      </w:r>
      <w:r w:rsidRPr="00AF6BF6">
        <w:rPr>
          <w:b/>
          <w:bCs/>
        </w:rPr>
        <w:t>5.433</w:t>
      </w:r>
      <w:r w:rsidRPr="00AF6BF6">
        <w:t>,</w:t>
      </w:r>
      <w:r w:rsidRPr="00AF6BF6">
        <w:rPr>
          <w:b/>
          <w:bCs/>
        </w:rPr>
        <w:t xml:space="preserve"> 5.429</w:t>
      </w:r>
      <w:r w:rsidRPr="00AF6BF6">
        <w:t>,</w:t>
      </w:r>
      <w:r w:rsidRPr="00AF6BF6">
        <w:rPr>
          <w:b/>
          <w:bCs/>
        </w:rPr>
        <w:t xml:space="preserve"> 5.429A</w:t>
      </w:r>
      <w:r w:rsidRPr="00AF6BF6">
        <w:t>,</w:t>
      </w:r>
      <w:r w:rsidRPr="00AF6BF6">
        <w:rPr>
          <w:b/>
          <w:bCs/>
        </w:rPr>
        <w:t xml:space="preserve"> 5.429B</w:t>
      </w:r>
      <w:r w:rsidRPr="00AF6BF6">
        <w:t xml:space="preserve">, </w:t>
      </w:r>
      <w:r w:rsidRPr="00AF6BF6">
        <w:rPr>
          <w:b/>
          <w:bCs/>
        </w:rPr>
        <w:t>5.429C</w:t>
      </w:r>
      <w:r w:rsidRPr="00AF6BF6">
        <w:t xml:space="preserve">, </w:t>
      </w:r>
      <w:r w:rsidRPr="00AF6BF6">
        <w:rPr>
          <w:b/>
          <w:bCs/>
        </w:rPr>
        <w:t>5.429D</w:t>
      </w:r>
      <w:r w:rsidRPr="00AF6BF6">
        <w:t xml:space="preserve">, </w:t>
      </w:r>
      <w:r w:rsidRPr="00AF6BF6">
        <w:rPr>
          <w:b/>
          <w:bCs/>
        </w:rPr>
        <w:t xml:space="preserve">5.429E </w:t>
      </w:r>
      <w:r w:rsidRPr="00AF6BF6">
        <w:t>and</w:t>
      </w:r>
      <w:r w:rsidRPr="00AF6BF6">
        <w:rPr>
          <w:b/>
          <w:bCs/>
        </w:rPr>
        <w:t xml:space="preserve"> 5.429F</w:t>
      </w:r>
      <w:r w:rsidRPr="00AF6BF6">
        <w:t xml:space="preserve"> apply,</w:t>
      </w:r>
    </w:p>
    <w:p w14:paraId="5B8CA629" w14:textId="77777777" w:rsidR="005F228B" w:rsidRPr="00AF6BF6" w:rsidRDefault="005F228B" w:rsidP="005F228B">
      <w:pPr>
        <w:pStyle w:val="Call"/>
      </w:pPr>
      <w:r w:rsidRPr="00AF6BF6">
        <w:t>recommends</w:t>
      </w:r>
    </w:p>
    <w:p w14:paraId="3DCF5F64" w14:textId="77777777" w:rsidR="005F228B" w:rsidRPr="00AF6BF6" w:rsidRDefault="005F228B" w:rsidP="005F228B">
      <w:r w:rsidRPr="00AF6BF6">
        <w:t>1</w:t>
      </w:r>
      <w:r w:rsidRPr="00AF6BF6">
        <w:tab/>
        <w:t>that the technical and operational characteristics of the radiolocation radars described in Annex 1 should be considered representative of those operating in the frequency range 3 100</w:t>
      </w:r>
      <w:r w:rsidRPr="00AF6BF6">
        <w:noBreakHyphen/>
        <w:t>3 700 </w:t>
      </w:r>
      <w:proofErr w:type="gramStart"/>
      <w:r w:rsidRPr="00AF6BF6">
        <w:t>MHz;</w:t>
      </w:r>
      <w:proofErr w:type="gramEnd"/>
    </w:p>
    <w:p w14:paraId="578B59C4" w14:textId="77777777" w:rsidR="005F228B" w:rsidRPr="00AF6BF6" w:rsidRDefault="005F228B" w:rsidP="005F228B">
      <w:r w:rsidRPr="00AF6BF6">
        <w:t>2</w:t>
      </w:r>
      <w:r w:rsidRPr="00AF6BF6">
        <w:rPr>
          <w:b/>
        </w:rPr>
        <w:tab/>
      </w:r>
      <w:r w:rsidRPr="00AF6BF6">
        <w:t xml:space="preserve">that Recommendation ITU-R M.1461 should be considered in analysing compatibility between radars operating in the radiodetermination service with systems in other </w:t>
      </w:r>
      <w:proofErr w:type="gramStart"/>
      <w:r w:rsidRPr="00AF6BF6">
        <w:t>services;</w:t>
      </w:r>
      <w:proofErr w:type="gramEnd"/>
    </w:p>
    <w:p w14:paraId="17FF9743" w14:textId="0BAD8A9A" w:rsidR="005F228B" w:rsidRPr="00AF6BF6" w:rsidRDefault="005F228B" w:rsidP="005F228B">
      <w:r w:rsidRPr="00AF6BF6">
        <w:t>3</w:t>
      </w:r>
      <w:r w:rsidRPr="00AF6BF6">
        <w:tab/>
        <w:t xml:space="preserve">that the criterion of interfering signal power to radar receiver noise power level, </w:t>
      </w:r>
      <w:r w:rsidRPr="00AF6BF6">
        <w:rPr>
          <w:i/>
          <w:iCs/>
        </w:rPr>
        <w:t>I</w:t>
      </w:r>
      <w:r w:rsidRPr="00AF6BF6">
        <w:t>/</w:t>
      </w:r>
      <w:r w:rsidRPr="00AF6BF6">
        <w:rPr>
          <w:i/>
          <w:iCs/>
        </w:rPr>
        <w:t>N</w:t>
      </w:r>
      <w:r w:rsidRPr="00AF6BF6">
        <w:t>, of −6 dB should be used as the required protection level for the radiolocation systems, and that this represents the net protection level if multiple interferers are present</w:t>
      </w:r>
      <w:del w:id="24" w:author="- I.T.U. -" w:date="2020-12-18T11:12:00Z">
        <w:r w:rsidRPr="00AF6BF6" w:rsidDel="009A1887">
          <w:delText>.</w:delText>
        </w:r>
      </w:del>
      <w:ins w:id="25" w:author="- I.T.U. -" w:date="2020-12-18T11:12:00Z">
        <w:r w:rsidR="009A1887" w:rsidRPr="00AF6BF6">
          <w:t>;</w:t>
        </w:r>
      </w:ins>
    </w:p>
    <w:p w14:paraId="435A9DC3" w14:textId="1BAADCB0" w:rsidR="005F228B" w:rsidRPr="00AF6BF6" w:rsidRDefault="005F228B" w:rsidP="005F228B">
      <w:pPr>
        <w:rPr>
          <w:ins w:id="26" w:author="Chair" w:date="2020-11-24T12:32:00Z"/>
          <w:bCs/>
          <w:szCs w:val="24"/>
        </w:rPr>
      </w:pPr>
      <w:ins w:id="27" w:author="Chair" w:date="2020-11-24T12:32:00Z">
        <w:r w:rsidRPr="00AF6BF6">
          <w:rPr>
            <w:bCs/>
            <w:szCs w:val="24"/>
          </w:rPr>
          <w:t>4</w:t>
        </w:r>
        <w:r w:rsidRPr="00AF6BF6">
          <w:rPr>
            <w:bCs/>
            <w:szCs w:val="24"/>
          </w:rPr>
          <w:tab/>
          <w:t>that the characteristics in Table 1 be used for sharing and compatibility studies with radar systems operating in 3.1-3.7 GHz</w:t>
        </w:r>
      </w:ins>
      <w:ins w:id="28" w:author="- I.T.U. -" w:date="2020-12-18T11:13:00Z">
        <w:r w:rsidR="009A1887" w:rsidRPr="00AF6BF6">
          <w:rPr>
            <w:bCs/>
            <w:szCs w:val="24"/>
          </w:rPr>
          <w:t>.</w:t>
        </w:r>
      </w:ins>
    </w:p>
    <w:p w14:paraId="06631311" w14:textId="77777777" w:rsidR="005F228B" w:rsidRPr="00AF6BF6" w:rsidRDefault="005F228B" w:rsidP="005F228B">
      <w:pPr>
        <w:rPr>
          <w:bCs/>
          <w:szCs w:val="24"/>
        </w:rPr>
      </w:pPr>
    </w:p>
    <w:p w14:paraId="21DF22C2" w14:textId="77777777" w:rsidR="005F228B" w:rsidRPr="00AF6BF6" w:rsidRDefault="005F228B" w:rsidP="005F228B">
      <w:pPr>
        <w:rPr>
          <w:bCs/>
          <w:szCs w:val="24"/>
        </w:rPr>
      </w:pPr>
    </w:p>
    <w:p w14:paraId="08452D12" w14:textId="77777777" w:rsidR="005F228B" w:rsidRPr="00AF6BF6" w:rsidRDefault="005F228B" w:rsidP="005F228B">
      <w:pPr>
        <w:pStyle w:val="AnnexNoTitle"/>
        <w:rPr>
          <w:lang w:val="en-GB"/>
        </w:rPr>
      </w:pPr>
      <w:r w:rsidRPr="00AF6BF6">
        <w:rPr>
          <w:lang w:val="en-GB"/>
        </w:rPr>
        <w:lastRenderedPageBreak/>
        <w:t>Annex 1</w:t>
      </w:r>
      <w:r w:rsidRPr="00AF6BF6">
        <w:rPr>
          <w:lang w:val="en-GB"/>
        </w:rPr>
        <w:br/>
      </w:r>
      <w:r w:rsidRPr="00AF6BF6">
        <w:rPr>
          <w:lang w:val="en-GB"/>
        </w:rPr>
        <w:br/>
        <w:t xml:space="preserve">Technical and operational characteristics of radiolocation radars </w:t>
      </w:r>
      <w:r w:rsidRPr="00AF6BF6">
        <w:rPr>
          <w:lang w:val="en-GB"/>
        </w:rPr>
        <w:br/>
        <w:t xml:space="preserve">operating in the frequency range 3 100-3 700 </w:t>
      </w:r>
      <w:proofErr w:type="gramStart"/>
      <w:r w:rsidRPr="00AF6BF6">
        <w:rPr>
          <w:lang w:val="en-GB"/>
        </w:rPr>
        <w:t>MHz</w:t>
      </w:r>
      <w:proofErr w:type="gramEnd"/>
    </w:p>
    <w:p w14:paraId="60DEAEAE" w14:textId="77777777" w:rsidR="005F228B" w:rsidRPr="00AF6BF6" w:rsidRDefault="005F228B" w:rsidP="005F228B">
      <w:pPr>
        <w:pStyle w:val="Heading1"/>
      </w:pPr>
      <w:r w:rsidRPr="00AF6BF6">
        <w:t>1</w:t>
      </w:r>
      <w:r w:rsidRPr="00AF6BF6">
        <w:tab/>
        <w:t>Introduction</w:t>
      </w:r>
    </w:p>
    <w:p w14:paraId="59E02A51" w14:textId="04E0FBE5" w:rsidR="005F228B" w:rsidRPr="00AF6BF6" w:rsidRDefault="005F228B" w:rsidP="005F228B">
      <w:r w:rsidRPr="00AF6BF6">
        <w:t>The characteristics of radiolocation radars operating in the frequency range 3 100</w:t>
      </w:r>
      <w:r w:rsidRPr="00AF6BF6">
        <w:noBreakHyphen/>
        <w:t>3 700 MHz are presented in Table 1</w:t>
      </w:r>
      <w:del w:id="29" w:author="- I.T.U. -" w:date="2020-12-18T11:13:00Z">
        <w:r w:rsidRPr="00AF6BF6" w:rsidDel="009A1887">
          <w:delText>,</w:delText>
        </w:r>
      </w:del>
      <w:r w:rsidRPr="00AF6BF6">
        <w:t xml:space="preserve"> and are discussed further in the following paragraphs.</w:t>
      </w:r>
    </w:p>
    <w:p w14:paraId="07C44EDB" w14:textId="77777777" w:rsidR="005F228B" w:rsidRPr="00AF6BF6" w:rsidRDefault="005F228B" w:rsidP="005F228B">
      <w:pPr>
        <w:overflowPunct/>
        <w:autoSpaceDE/>
        <w:autoSpaceDN/>
        <w:adjustRightInd/>
        <w:spacing w:before="0"/>
        <w:textAlignment w:val="auto"/>
        <w:rPr>
          <w:caps/>
          <w:sz w:val="20"/>
        </w:rPr>
      </w:pPr>
    </w:p>
    <w:p w14:paraId="1111CA7A" w14:textId="77777777" w:rsidR="005F228B" w:rsidRPr="00AF6BF6" w:rsidRDefault="005F228B" w:rsidP="005F228B">
      <w:pPr>
        <w:overflowPunct/>
        <w:autoSpaceDE/>
        <w:autoSpaceDN/>
        <w:adjustRightInd/>
        <w:spacing w:before="0"/>
        <w:textAlignment w:val="auto"/>
        <w:rPr>
          <w:caps/>
          <w:sz w:val="20"/>
        </w:rPr>
        <w:sectPr w:rsidR="005F228B" w:rsidRPr="00AF6BF6" w:rsidSect="00787D7F">
          <w:headerReference w:type="default" r:id="rId18"/>
          <w:pgSz w:w="11907" w:h="16834" w:code="9"/>
          <w:pgMar w:top="1418" w:right="1134" w:bottom="1134" w:left="1134" w:header="720" w:footer="567" w:gutter="0"/>
          <w:paperSrc w:first="15" w:other="15"/>
          <w:pgNumType w:start="1"/>
          <w:cols w:space="720"/>
          <w:titlePg/>
          <w:docGrid w:linePitch="326"/>
        </w:sectPr>
      </w:pPr>
    </w:p>
    <w:p w14:paraId="72917685" w14:textId="77777777" w:rsidR="005F228B" w:rsidRPr="00AF6BF6" w:rsidRDefault="005F228B" w:rsidP="004F6A91">
      <w:pPr>
        <w:pStyle w:val="TableNo"/>
        <w:spacing w:before="0"/>
      </w:pPr>
      <w:r w:rsidRPr="00AF6BF6">
        <w:lastRenderedPageBreak/>
        <w:t>TABLE 1</w:t>
      </w:r>
    </w:p>
    <w:p w14:paraId="517CC21A" w14:textId="77777777" w:rsidR="005F228B" w:rsidRPr="00AF6BF6" w:rsidRDefault="005F228B" w:rsidP="005F228B">
      <w:pPr>
        <w:pStyle w:val="Tabletitle"/>
      </w:pPr>
      <w:r w:rsidRPr="00AF6BF6">
        <w:t>Table of characteristics of radiolocation systems in the frequency range 3 100-3 700 MHz</w:t>
      </w:r>
      <w:r w:rsidRPr="00F000B0">
        <w:rPr>
          <w:rStyle w:val="FootnoteReference"/>
          <w:sz w:val="14"/>
          <w:szCs w:val="14"/>
        </w:rPr>
        <w:footnoteReference w:id="2"/>
      </w:r>
      <w:r w:rsidRPr="00F000B0">
        <w:rPr>
          <w:rStyle w:val="FootnoteReference"/>
          <w:sz w:val="14"/>
          <w:szCs w:val="14"/>
        </w:rPr>
        <w:t>,</w:t>
      </w:r>
      <w:r w:rsidRPr="00F000B0">
        <w:rPr>
          <w:sz w:val="14"/>
          <w:szCs w:val="14"/>
          <w:vertAlign w:val="superscript"/>
        </w:rPr>
        <w:t xml:space="preserve"> </w:t>
      </w:r>
      <w:r w:rsidRPr="00F000B0">
        <w:rPr>
          <w:rStyle w:val="FootnoteReference"/>
          <w:sz w:val="14"/>
          <w:szCs w:val="14"/>
        </w:rPr>
        <w:footnoteReference w:id="3"/>
      </w:r>
    </w:p>
    <w:tbl>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30" w:author="Chair" w:date="2020-11-24T12:48:00Z">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1271"/>
        <w:gridCol w:w="567"/>
        <w:gridCol w:w="992"/>
        <w:gridCol w:w="1134"/>
        <w:gridCol w:w="1134"/>
        <w:gridCol w:w="1276"/>
        <w:gridCol w:w="1134"/>
        <w:gridCol w:w="1134"/>
        <w:gridCol w:w="1276"/>
        <w:gridCol w:w="1276"/>
        <w:gridCol w:w="1134"/>
        <w:gridCol w:w="992"/>
        <w:gridCol w:w="1134"/>
        <w:gridCol w:w="1134"/>
        <w:tblGridChange w:id="31">
          <w:tblGrid>
            <w:gridCol w:w="1129"/>
            <w:gridCol w:w="142"/>
            <w:gridCol w:w="567"/>
            <w:gridCol w:w="992"/>
            <w:gridCol w:w="1134"/>
            <w:gridCol w:w="1134"/>
            <w:gridCol w:w="1276"/>
            <w:gridCol w:w="1134"/>
            <w:gridCol w:w="992"/>
            <w:gridCol w:w="142"/>
            <w:gridCol w:w="1276"/>
            <w:gridCol w:w="1276"/>
            <w:gridCol w:w="425"/>
            <w:gridCol w:w="709"/>
            <w:gridCol w:w="992"/>
            <w:gridCol w:w="1134"/>
            <w:gridCol w:w="284"/>
            <w:gridCol w:w="850"/>
          </w:tblGrid>
        </w:tblGridChange>
      </w:tblGrid>
      <w:tr w:rsidR="005F228B" w:rsidRPr="00AF6BF6" w14:paraId="7003BBC3" w14:textId="77777777" w:rsidTr="003D735F">
        <w:trPr>
          <w:trHeight w:val="413"/>
          <w:tblHeader/>
          <w:jc w:val="center"/>
          <w:trPrChange w:id="32" w:author="Chair" w:date="2020-11-24T12:48:00Z">
            <w:trPr>
              <w:trHeight w:val="413"/>
              <w:tblHeader/>
              <w:jc w:val="center"/>
            </w:trPr>
          </w:trPrChange>
        </w:trPr>
        <w:tc>
          <w:tcPr>
            <w:tcW w:w="1271" w:type="dxa"/>
            <w:vMerge w:val="restart"/>
            <w:tcMar>
              <w:left w:w="57" w:type="dxa"/>
              <w:right w:w="57" w:type="dxa"/>
            </w:tcMar>
            <w:vAlign w:val="center"/>
            <w:tcPrChange w:id="33" w:author="Chair" w:date="2020-11-24T12:48:00Z">
              <w:tcPr>
                <w:tcW w:w="1129" w:type="dxa"/>
                <w:vMerge w:val="restart"/>
                <w:tcMar>
                  <w:left w:w="57" w:type="dxa"/>
                  <w:right w:w="57" w:type="dxa"/>
                </w:tcMar>
                <w:vAlign w:val="center"/>
              </w:tcPr>
            </w:tcPrChange>
          </w:tcPr>
          <w:p w14:paraId="3A2F4DF7" w14:textId="77777777" w:rsidR="005F228B" w:rsidRPr="00AF6BF6" w:rsidRDefault="005F228B" w:rsidP="003D735F">
            <w:pPr>
              <w:pStyle w:val="Tablehead"/>
              <w:spacing w:before="40" w:after="40"/>
            </w:pPr>
            <w:r w:rsidRPr="00AF6BF6">
              <w:t>Parameter</w:t>
            </w:r>
          </w:p>
        </w:tc>
        <w:tc>
          <w:tcPr>
            <w:tcW w:w="567" w:type="dxa"/>
            <w:vMerge w:val="restart"/>
            <w:tcMar>
              <w:left w:w="57" w:type="dxa"/>
              <w:right w:w="57" w:type="dxa"/>
            </w:tcMar>
            <w:vAlign w:val="center"/>
            <w:tcPrChange w:id="34" w:author="Chair" w:date="2020-11-24T12:48:00Z">
              <w:tcPr>
                <w:tcW w:w="709" w:type="dxa"/>
                <w:gridSpan w:val="2"/>
                <w:vMerge w:val="restart"/>
                <w:tcMar>
                  <w:left w:w="57" w:type="dxa"/>
                  <w:right w:w="57" w:type="dxa"/>
                </w:tcMar>
                <w:vAlign w:val="center"/>
              </w:tcPr>
            </w:tcPrChange>
          </w:tcPr>
          <w:p w14:paraId="43CED37F" w14:textId="77777777" w:rsidR="005F228B" w:rsidRPr="00AF6BF6" w:rsidRDefault="005F228B" w:rsidP="003D735F">
            <w:pPr>
              <w:pStyle w:val="Tablehead"/>
              <w:spacing w:before="40" w:after="40"/>
            </w:pPr>
            <w:r w:rsidRPr="00AF6BF6">
              <w:t>Units</w:t>
            </w:r>
          </w:p>
        </w:tc>
        <w:tc>
          <w:tcPr>
            <w:tcW w:w="8080" w:type="dxa"/>
            <w:gridSpan w:val="7"/>
            <w:tcMar>
              <w:left w:w="57" w:type="dxa"/>
              <w:right w:w="57" w:type="dxa"/>
            </w:tcMar>
            <w:vAlign w:val="center"/>
            <w:tcPrChange w:id="35" w:author="Chair" w:date="2020-11-24T12:48:00Z">
              <w:tcPr>
                <w:tcW w:w="9781" w:type="dxa"/>
                <w:gridSpan w:val="10"/>
                <w:tcMar>
                  <w:left w:w="57" w:type="dxa"/>
                  <w:right w:w="57" w:type="dxa"/>
                </w:tcMar>
                <w:vAlign w:val="center"/>
              </w:tcPr>
            </w:tcPrChange>
          </w:tcPr>
          <w:p w14:paraId="70949603" w14:textId="77777777" w:rsidR="005F228B" w:rsidRPr="00AF6BF6" w:rsidRDefault="005F228B" w:rsidP="003D735F">
            <w:pPr>
              <w:pStyle w:val="Tablehead"/>
              <w:spacing w:before="40" w:after="40"/>
              <w:rPr>
                <w:ins w:id="36" w:author="Chair" w:date="2020-11-24T12:42:00Z"/>
              </w:rPr>
            </w:pPr>
            <w:r w:rsidRPr="00AF6BF6">
              <w:t>Land-based systems</w:t>
            </w:r>
          </w:p>
        </w:tc>
        <w:tc>
          <w:tcPr>
            <w:tcW w:w="4536" w:type="dxa"/>
            <w:gridSpan w:val="4"/>
            <w:tcMar>
              <w:left w:w="57" w:type="dxa"/>
              <w:right w:w="57" w:type="dxa"/>
            </w:tcMar>
            <w:vAlign w:val="center"/>
            <w:tcPrChange w:id="37" w:author="Chair" w:date="2020-11-24T12:48:00Z">
              <w:tcPr>
                <w:tcW w:w="3119" w:type="dxa"/>
                <w:gridSpan w:val="4"/>
                <w:tcMar>
                  <w:left w:w="57" w:type="dxa"/>
                  <w:right w:w="57" w:type="dxa"/>
                </w:tcMar>
                <w:vAlign w:val="center"/>
              </w:tcPr>
            </w:tcPrChange>
          </w:tcPr>
          <w:p w14:paraId="0F4BD9FE" w14:textId="77777777" w:rsidR="005F228B" w:rsidRPr="00AF6BF6" w:rsidRDefault="005F228B" w:rsidP="003D735F">
            <w:pPr>
              <w:pStyle w:val="Tablehead"/>
              <w:spacing w:before="40" w:after="40"/>
            </w:pPr>
            <w:r w:rsidRPr="00AF6BF6">
              <w:t>Ship systems</w:t>
            </w:r>
          </w:p>
        </w:tc>
        <w:tc>
          <w:tcPr>
            <w:tcW w:w="1134" w:type="dxa"/>
            <w:tcMar>
              <w:left w:w="57" w:type="dxa"/>
              <w:right w:w="57" w:type="dxa"/>
            </w:tcMar>
            <w:vAlign w:val="center"/>
            <w:tcPrChange w:id="38" w:author="Chair" w:date="2020-11-24T12:48:00Z">
              <w:tcPr>
                <w:tcW w:w="850" w:type="dxa"/>
                <w:tcMar>
                  <w:left w:w="57" w:type="dxa"/>
                  <w:right w:w="57" w:type="dxa"/>
                </w:tcMar>
                <w:vAlign w:val="center"/>
              </w:tcPr>
            </w:tcPrChange>
          </w:tcPr>
          <w:p w14:paraId="6BF6A423" w14:textId="77777777" w:rsidR="005F228B" w:rsidRPr="00AF6BF6" w:rsidRDefault="005F228B" w:rsidP="003D735F">
            <w:pPr>
              <w:pStyle w:val="Tablehead"/>
              <w:spacing w:before="40" w:after="40"/>
            </w:pPr>
            <w:r w:rsidRPr="00AF6BF6">
              <w:t>Airborne system</w:t>
            </w:r>
          </w:p>
        </w:tc>
      </w:tr>
      <w:tr w:rsidR="005F228B" w:rsidRPr="00AF6BF6" w14:paraId="7FCBAD67" w14:textId="77777777" w:rsidTr="003D735F">
        <w:trPr>
          <w:trHeight w:val="131"/>
          <w:tblHeader/>
          <w:jc w:val="center"/>
        </w:trPr>
        <w:tc>
          <w:tcPr>
            <w:tcW w:w="1271" w:type="dxa"/>
            <w:vMerge/>
            <w:tcMar>
              <w:left w:w="57" w:type="dxa"/>
              <w:right w:w="57" w:type="dxa"/>
            </w:tcMar>
          </w:tcPr>
          <w:p w14:paraId="5A471B27" w14:textId="77777777" w:rsidR="005F228B" w:rsidRPr="00AF6BF6" w:rsidRDefault="005F228B" w:rsidP="003D735F">
            <w:pPr>
              <w:pStyle w:val="Tablehead"/>
              <w:spacing w:before="40" w:after="40"/>
            </w:pPr>
          </w:p>
        </w:tc>
        <w:tc>
          <w:tcPr>
            <w:tcW w:w="567" w:type="dxa"/>
            <w:vMerge/>
            <w:tcMar>
              <w:left w:w="57" w:type="dxa"/>
              <w:right w:w="57" w:type="dxa"/>
            </w:tcMar>
          </w:tcPr>
          <w:p w14:paraId="74E995FC" w14:textId="77777777" w:rsidR="005F228B" w:rsidRPr="00AF6BF6" w:rsidRDefault="005F228B" w:rsidP="003D735F">
            <w:pPr>
              <w:pStyle w:val="Tablehead"/>
              <w:spacing w:before="40" w:after="40"/>
            </w:pPr>
          </w:p>
        </w:tc>
        <w:tc>
          <w:tcPr>
            <w:tcW w:w="992" w:type="dxa"/>
            <w:tcMar>
              <w:left w:w="57" w:type="dxa"/>
              <w:right w:w="57" w:type="dxa"/>
            </w:tcMar>
            <w:vAlign w:val="center"/>
          </w:tcPr>
          <w:p w14:paraId="402BD730" w14:textId="77777777" w:rsidR="005F228B" w:rsidRPr="00AF6BF6" w:rsidRDefault="005F228B" w:rsidP="003D735F">
            <w:pPr>
              <w:pStyle w:val="Tablehead"/>
              <w:spacing w:before="40" w:after="40"/>
            </w:pPr>
            <w:r w:rsidRPr="00AF6BF6">
              <w:t>L-A</w:t>
            </w:r>
          </w:p>
        </w:tc>
        <w:tc>
          <w:tcPr>
            <w:tcW w:w="1134" w:type="dxa"/>
            <w:tcMar>
              <w:left w:w="57" w:type="dxa"/>
              <w:right w:w="57" w:type="dxa"/>
            </w:tcMar>
            <w:vAlign w:val="center"/>
          </w:tcPr>
          <w:p w14:paraId="6CEB22FA" w14:textId="77777777" w:rsidR="005F228B" w:rsidRPr="00AF6BF6" w:rsidRDefault="005F228B" w:rsidP="003D735F">
            <w:pPr>
              <w:pStyle w:val="Tablehead"/>
              <w:spacing w:before="40" w:after="40"/>
            </w:pPr>
            <w:r w:rsidRPr="00AF6BF6">
              <w:t>L-B</w:t>
            </w:r>
          </w:p>
        </w:tc>
        <w:tc>
          <w:tcPr>
            <w:tcW w:w="1134" w:type="dxa"/>
          </w:tcPr>
          <w:p w14:paraId="13A9C928" w14:textId="77777777" w:rsidR="005F228B" w:rsidRPr="00AF6BF6" w:rsidRDefault="005F228B" w:rsidP="003D735F">
            <w:pPr>
              <w:pStyle w:val="Tablehead"/>
              <w:spacing w:before="40" w:after="40"/>
            </w:pPr>
            <w:r w:rsidRPr="00AF6BF6">
              <w:t>L-C</w:t>
            </w:r>
          </w:p>
        </w:tc>
        <w:tc>
          <w:tcPr>
            <w:tcW w:w="1276" w:type="dxa"/>
          </w:tcPr>
          <w:p w14:paraId="7396D294" w14:textId="77777777" w:rsidR="005F228B" w:rsidRPr="00AF6BF6" w:rsidRDefault="005F228B" w:rsidP="003D735F">
            <w:pPr>
              <w:pStyle w:val="Tablehead"/>
              <w:spacing w:before="40" w:after="40"/>
            </w:pPr>
            <w:r w:rsidRPr="00AF6BF6">
              <w:t>L-D</w:t>
            </w:r>
          </w:p>
        </w:tc>
        <w:tc>
          <w:tcPr>
            <w:tcW w:w="1134" w:type="dxa"/>
          </w:tcPr>
          <w:p w14:paraId="7C1969CE" w14:textId="77777777" w:rsidR="005F228B" w:rsidRPr="00AF6BF6" w:rsidRDefault="005F228B" w:rsidP="003D735F">
            <w:pPr>
              <w:pStyle w:val="Tablehead"/>
              <w:spacing w:before="40" w:after="40"/>
            </w:pPr>
            <w:r w:rsidRPr="00AF6BF6">
              <w:t>L-E</w:t>
            </w:r>
          </w:p>
        </w:tc>
        <w:tc>
          <w:tcPr>
            <w:tcW w:w="1134" w:type="dxa"/>
          </w:tcPr>
          <w:p w14:paraId="75FCEF5B" w14:textId="77777777" w:rsidR="005F228B" w:rsidRPr="00AF6BF6" w:rsidRDefault="005F228B" w:rsidP="003D735F">
            <w:pPr>
              <w:pStyle w:val="Tablehead"/>
              <w:spacing w:before="40" w:after="40"/>
              <w:rPr>
                <w:ins w:id="39" w:author="Chair" w:date="2020-11-24T12:41:00Z"/>
              </w:rPr>
            </w:pPr>
            <w:ins w:id="40" w:author="Chair" w:date="2020-11-24T12:43:00Z">
              <w:r w:rsidRPr="00AF6BF6">
                <w:rPr>
                  <w:rPrChange w:id="41" w:author="Chair" w:date="2020-11-24T12:44:00Z">
                    <w:rPr>
                      <w:highlight w:val="cyan"/>
                    </w:rPr>
                  </w:rPrChange>
                </w:rPr>
                <w:t>L-F</w:t>
              </w:r>
            </w:ins>
          </w:p>
        </w:tc>
        <w:tc>
          <w:tcPr>
            <w:tcW w:w="1276" w:type="dxa"/>
          </w:tcPr>
          <w:p w14:paraId="03776914" w14:textId="77777777" w:rsidR="005F228B" w:rsidRPr="00AF6BF6" w:rsidRDefault="005F228B" w:rsidP="003D735F">
            <w:pPr>
              <w:pStyle w:val="Tablehead"/>
              <w:spacing w:before="40" w:after="40"/>
              <w:rPr>
                <w:ins w:id="42" w:author="Chair" w:date="2020-11-24T12:42:00Z"/>
              </w:rPr>
            </w:pPr>
            <w:ins w:id="43" w:author="Chair" w:date="2020-11-24T12:43:00Z">
              <w:r w:rsidRPr="00AF6BF6">
                <w:rPr>
                  <w:rPrChange w:id="44" w:author="Chair" w:date="2020-11-24T12:44:00Z">
                    <w:rPr>
                      <w:highlight w:val="cyan"/>
                    </w:rPr>
                  </w:rPrChange>
                </w:rPr>
                <w:t>L-G</w:t>
              </w:r>
            </w:ins>
          </w:p>
        </w:tc>
        <w:tc>
          <w:tcPr>
            <w:tcW w:w="1276" w:type="dxa"/>
            <w:tcMar>
              <w:left w:w="57" w:type="dxa"/>
              <w:right w:w="57" w:type="dxa"/>
            </w:tcMar>
            <w:vAlign w:val="center"/>
          </w:tcPr>
          <w:p w14:paraId="1706D0DA" w14:textId="77777777" w:rsidR="005F228B" w:rsidRPr="00AF6BF6" w:rsidRDefault="005F228B" w:rsidP="003D735F">
            <w:pPr>
              <w:pStyle w:val="Tablehead"/>
              <w:spacing w:before="40" w:after="40"/>
            </w:pPr>
            <w:r w:rsidRPr="00AF6BF6">
              <w:t>S-A</w:t>
            </w:r>
          </w:p>
        </w:tc>
        <w:tc>
          <w:tcPr>
            <w:tcW w:w="1134" w:type="dxa"/>
            <w:tcMar>
              <w:left w:w="57" w:type="dxa"/>
              <w:right w:w="57" w:type="dxa"/>
            </w:tcMar>
            <w:vAlign w:val="center"/>
          </w:tcPr>
          <w:p w14:paraId="7B86F197" w14:textId="77777777" w:rsidR="005F228B" w:rsidRPr="00AF6BF6" w:rsidRDefault="005F228B" w:rsidP="003D735F">
            <w:pPr>
              <w:pStyle w:val="Tablehead"/>
              <w:spacing w:before="40" w:after="40"/>
            </w:pPr>
            <w:r w:rsidRPr="00AF6BF6">
              <w:t>S-B</w:t>
            </w:r>
          </w:p>
        </w:tc>
        <w:tc>
          <w:tcPr>
            <w:tcW w:w="992" w:type="dxa"/>
            <w:tcMar>
              <w:left w:w="57" w:type="dxa"/>
              <w:right w:w="57" w:type="dxa"/>
            </w:tcMar>
            <w:vAlign w:val="center"/>
          </w:tcPr>
          <w:p w14:paraId="02EF291E" w14:textId="77777777" w:rsidR="005F228B" w:rsidRPr="00AF6BF6" w:rsidRDefault="005F228B" w:rsidP="003D735F">
            <w:pPr>
              <w:pStyle w:val="Tablehead"/>
              <w:spacing w:before="40" w:after="40"/>
            </w:pPr>
            <w:r w:rsidRPr="00AF6BF6">
              <w:t>S-C</w:t>
            </w:r>
          </w:p>
        </w:tc>
        <w:tc>
          <w:tcPr>
            <w:tcW w:w="1134" w:type="dxa"/>
            <w:vAlign w:val="center"/>
          </w:tcPr>
          <w:p w14:paraId="2C090FBC" w14:textId="77777777" w:rsidR="005F228B" w:rsidRPr="00AF6BF6" w:rsidRDefault="005F228B" w:rsidP="003D735F">
            <w:pPr>
              <w:pStyle w:val="Tablehead"/>
              <w:spacing w:before="40" w:after="40"/>
            </w:pPr>
            <w:r w:rsidRPr="00AF6BF6">
              <w:t>S-D</w:t>
            </w:r>
          </w:p>
        </w:tc>
        <w:tc>
          <w:tcPr>
            <w:tcW w:w="1134" w:type="dxa"/>
            <w:tcMar>
              <w:left w:w="57" w:type="dxa"/>
              <w:right w:w="57" w:type="dxa"/>
            </w:tcMar>
            <w:vAlign w:val="center"/>
          </w:tcPr>
          <w:p w14:paraId="72AD5CBD" w14:textId="77777777" w:rsidR="005F228B" w:rsidRPr="00AF6BF6" w:rsidRDefault="005F228B" w:rsidP="003D735F">
            <w:pPr>
              <w:pStyle w:val="Tablehead"/>
              <w:spacing w:before="40" w:after="40"/>
            </w:pPr>
            <w:r w:rsidRPr="00AF6BF6">
              <w:t>A-A</w:t>
            </w:r>
          </w:p>
        </w:tc>
      </w:tr>
      <w:tr w:rsidR="005F228B" w:rsidRPr="00AF6BF6" w14:paraId="2CA43DD7" w14:textId="77777777" w:rsidTr="003D735F">
        <w:tblPrEx>
          <w:tblPrExChange w:id="45" w:author="Chair" w:date="2020-11-24T12:48:00Z">
            <w:tblPrEx>
              <w:tblW w:w="12469" w:type="dxa"/>
            </w:tblPrEx>
          </w:tblPrExChange>
        </w:tblPrEx>
        <w:trPr>
          <w:trHeight w:val="537"/>
          <w:jc w:val="center"/>
          <w:trPrChange w:id="46" w:author="Chair" w:date="2020-11-24T12:48:00Z">
            <w:trPr>
              <w:trHeight w:val="537"/>
              <w:jc w:val="center"/>
            </w:trPr>
          </w:trPrChange>
        </w:trPr>
        <w:tc>
          <w:tcPr>
            <w:tcW w:w="1271" w:type="dxa"/>
            <w:tcMar>
              <w:left w:w="57" w:type="dxa"/>
              <w:right w:w="57" w:type="dxa"/>
            </w:tcMar>
            <w:tcPrChange w:id="47" w:author="Chair" w:date="2020-11-24T12:48:00Z">
              <w:tcPr>
                <w:tcW w:w="1129" w:type="dxa"/>
                <w:tcMar>
                  <w:left w:w="57" w:type="dxa"/>
                  <w:right w:w="57" w:type="dxa"/>
                </w:tcMar>
              </w:tcPr>
            </w:tcPrChange>
          </w:tcPr>
          <w:p w14:paraId="43C8343D" w14:textId="77777777" w:rsidR="005F228B" w:rsidRPr="00AF6BF6" w:rsidRDefault="005F228B" w:rsidP="003D735F">
            <w:pPr>
              <w:pStyle w:val="Tabletext"/>
            </w:pPr>
            <w:r w:rsidRPr="00AF6BF6">
              <w:t>Use</w:t>
            </w:r>
          </w:p>
        </w:tc>
        <w:tc>
          <w:tcPr>
            <w:tcW w:w="567" w:type="dxa"/>
            <w:tcMar>
              <w:left w:w="57" w:type="dxa"/>
              <w:right w:w="57" w:type="dxa"/>
            </w:tcMar>
            <w:tcPrChange w:id="48" w:author="Chair" w:date="2020-11-24T12:48:00Z">
              <w:tcPr>
                <w:tcW w:w="709" w:type="dxa"/>
                <w:gridSpan w:val="2"/>
                <w:tcMar>
                  <w:left w:w="57" w:type="dxa"/>
                  <w:right w:w="57" w:type="dxa"/>
                </w:tcMar>
              </w:tcPr>
            </w:tcPrChange>
          </w:tcPr>
          <w:p w14:paraId="7288F0AF" w14:textId="77777777" w:rsidR="005F228B" w:rsidRPr="00AF6BF6" w:rsidRDefault="005F228B" w:rsidP="003D735F">
            <w:pPr>
              <w:pStyle w:val="Tabletext"/>
              <w:jc w:val="center"/>
            </w:pPr>
          </w:p>
        </w:tc>
        <w:tc>
          <w:tcPr>
            <w:tcW w:w="992" w:type="dxa"/>
            <w:tcMar>
              <w:left w:w="57" w:type="dxa"/>
              <w:right w:w="57" w:type="dxa"/>
            </w:tcMar>
            <w:tcPrChange w:id="49" w:author="Chair" w:date="2020-11-24T12:48:00Z">
              <w:tcPr>
                <w:tcW w:w="992" w:type="dxa"/>
                <w:tcMar>
                  <w:left w:w="57" w:type="dxa"/>
                  <w:right w:w="57" w:type="dxa"/>
                </w:tcMar>
              </w:tcPr>
            </w:tcPrChange>
          </w:tcPr>
          <w:p w14:paraId="0A865254" w14:textId="77777777" w:rsidR="005F228B" w:rsidRPr="00AF6BF6" w:rsidRDefault="005F228B" w:rsidP="003D735F">
            <w:pPr>
              <w:pStyle w:val="Tabletext"/>
              <w:jc w:val="center"/>
            </w:pPr>
            <w:r w:rsidRPr="00AF6BF6">
              <w:t>Surface and air search</w:t>
            </w:r>
          </w:p>
        </w:tc>
        <w:tc>
          <w:tcPr>
            <w:tcW w:w="1134" w:type="dxa"/>
            <w:tcMar>
              <w:left w:w="57" w:type="dxa"/>
              <w:right w:w="57" w:type="dxa"/>
            </w:tcMar>
            <w:tcPrChange w:id="50" w:author="Chair" w:date="2020-11-24T12:48:00Z">
              <w:tcPr>
                <w:tcW w:w="1134" w:type="dxa"/>
                <w:tcMar>
                  <w:left w:w="57" w:type="dxa"/>
                  <w:right w:w="57" w:type="dxa"/>
                </w:tcMar>
              </w:tcPr>
            </w:tcPrChange>
          </w:tcPr>
          <w:p w14:paraId="5E111198" w14:textId="77777777" w:rsidR="005F228B" w:rsidRPr="00AF6BF6" w:rsidRDefault="005F228B" w:rsidP="003D735F">
            <w:pPr>
              <w:pStyle w:val="Tabletext"/>
              <w:jc w:val="center"/>
            </w:pPr>
            <w:r w:rsidRPr="00AF6BF6">
              <w:t>Surface search</w:t>
            </w:r>
          </w:p>
        </w:tc>
        <w:tc>
          <w:tcPr>
            <w:tcW w:w="1134" w:type="dxa"/>
            <w:tcPrChange w:id="51" w:author="Chair" w:date="2020-11-24T12:48:00Z">
              <w:tcPr>
                <w:tcW w:w="1134" w:type="dxa"/>
              </w:tcPr>
            </w:tcPrChange>
          </w:tcPr>
          <w:p w14:paraId="4FDCCD15" w14:textId="77777777" w:rsidR="005F228B" w:rsidRPr="00AF6BF6" w:rsidRDefault="005F228B" w:rsidP="003D735F">
            <w:pPr>
              <w:pStyle w:val="Tabletext"/>
              <w:jc w:val="center"/>
            </w:pPr>
            <w:r w:rsidRPr="00AF6BF6">
              <w:t>Multi-function Surface and air search</w:t>
            </w:r>
          </w:p>
        </w:tc>
        <w:tc>
          <w:tcPr>
            <w:tcW w:w="1276" w:type="dxa"/>
            <w:tcPrChange w:id="52" w:author="Chair" w:date="2020-11-24T12:48:00Z">
              <w:tcPr>
                <w:tcW w:w="1276" w:type="dxa"/>
              </w:tcPr>
            </w:tcPrChange>
          </w:tcPr>
          <w:p w14:paraId="64B488CD" w14:textId="77777777" w:rsidR="005F228B" w:rsidRPr="00AF6BF6" w:rsidRDefault="005F228B" w:rsidP="003D735F">
            <w:pPr>
              <w:pStyle w:val="Tabletext"/>
              <w:jc w:val="center"/>
            </w:pPr>
            <w:r w:rsidRPr="00AF6BF6">
              <w:t>Multi-function surface and air search</w:t>
            </w:r>
          </w:p>
        </w:tc>
        <w:tc>
          <w:tcPr>
            <w:tcW w:w="1134" w:type="dxa"/>
            <w:tcPrChange w:id="53" w:author="Chair" w:date="2020-11-24T12:48:00Z">
              <w:tcPr>
                <w:tcW w:w="1134" w:type="dxa"/>
              </w:tcPr>
            </w:tcPrChange>
          </w:tcPr>
          <w:p w14:paraId="7CF10912" w14:textId="77777777" w:rsidR="005F228B" w:rsidRPr="00AF6BF6" w:rsidRDefault="005F228B" w:rsidP="003D735F">
            <w:pPr>
              <w:pStyle w:val="Tabletext"/>
              <w:jc w:val="center"/>
            </w:pPr>
            <w:r w:rsidRPr="00AF6BF6">
              <w:t>Multi-function surface and air search</w:t>
            </w:r>
          </w:p>
        </w:tc>
        <w:tc>
          <w:tcPr>
            <w:tcW w:w="1134" w:type="dxa"/>
            <w:tcPrChange w:id="54" w:author="Chair" w:date="2020-11-24T12:48:00Z">
              <w:tcPr>
                <w:tcW w:w="992" w:type="dxa"/>
              </w:tcPr>
            </w:tcPrChange>
          </w:tcPr>
          <w:p w14:paraId="45F5E742" w14:textId="77777777" w:rsidR="005F228B" w:rsidRPr="00AF6BF6" w:rsidRDefault="005F228B" w:rsidP="003D735F">
            <w:pPr>
              <w:pStyle w:val="Tabletext"/>
              <w:jc w:val="center"/>
              <w:rPr>
                <w:ins w:id="55" w:author="Chair" w:date="2020-11-24T12:41:00Z"/>
              </w:rPr>
            </w:pPr>
            <w:ins w:id="56" w:author="Chair" w:date="2020-11-24T12:43:00Z">
              <w:r w:rsidRPr="00AF6BF6">
                <w:rPr>
                  <w:rPrChange w:id="57" w:author="Chair" w:date="2020-11-24T12:44:00Z">
                    <w:rPr>
                      <w:highlight w:val="cyan"/>
                    </w:rPr>
                  </w:rPrChange>
                </w:rPr>
                <w:t>Multi-function surface and air search</w:t>
              </w:r>
            </w:ins>
          </w:p>
        </w:tc>
        <w:tc>
          <w:tcPr>
            <w:tcW w:w="1276" w:type="dxa"/>
            <w:tcPrChange w:id="58" w:author="Chair" w:date="2020-11-24T12:48:00Z">
              <w:tcPr>
                <w:tcW w:w="3119" w:type="dxa"/>
                <w:gridSpan w:val="4"/>
              </w:tcPr>
            </w:tcPrChange>
          </w:tcPr>
          <w:p w14:paraId="05B5A23A" w14:textId="77777777" w:rsidR="005F228B" w:rsidRPr="00AF6BF6" w:rsidRDefault="005F228B" w:rsidP="003D735F">
            <w:pPr>
              <w:pStyle w:val="Tabletext"/>
              <w:jc w:val="center"/>
              <w:rPr>
                <w:ins w:id="59" w:author="Chair" w:date="2020-11-24T12:42:00Z"/>
              </w:rPr>
            </w:pPr>
            <w:ins w:id="60" w:author="Chair" w:date="2020-11-24T12:43:00Z">
              <w:r w:rsidRPr="00AF6BF6">
                <w:rPr>
                  <w:rPrChange w:id="61" w:author="Chair" w:date="2020-11-24T12:44:00Z">
                    <w:rPr>
                      <w:highlight w:val="cyan"/>
                    </w:rPr>
                  </w:rPrChange>
                </w:rPr>
                <w:t>Multi-function surface and air search</w:t>
              </w:r>
            </w:ins>
          </w:p>
        </w:tc>
        <w:tc>
          <w:tcPr>
            <w:tcW w:w="4536" w:type="dxa"/>
            <w:gridSpan w:val="4"/>
            <w:tcMar>
              <w:left w:w="57" w:type="dxa"/>
              <w:right w:w="57" w:type="dxa"/>
            </w:tcMar>
            <w:tcPrChange w:id="62" w:author="Chair" w:date="2020-11-24T12:48:00Z">
              <w:tcPr>
                <w:tcW w:w="3119" w:type="dxa"/>
                <w:gridSpan w:val="4"/>
                <w:tcMar>
                  <w:left w:w="57" w:type="dxa"/>
                  <w:right w:w="57" w:type="dxa"/>
                </w:tcMar>
              </w:tcPr>
            </w:tcPrChange>
          </w:tcPr>
          <w:p w14:paraId="241D36FB" w14:textId="77777777" w:rsidR="005F228B" w:rsidRPr="00AF6BF6" w:rsidRDefault="005F228B" w:rsidP="003D735F">
            <w:pPr>
              <w:pStyle w:val="Tabletext"/>
              <w:jc w:val="center"/>
            </w:pPr>
            <w:r w:rsidRPr="00AF6BF6">
              <w:t>Surface and air search</w:t>
            </w:r>
          </w:p>
        </w:tc>
        <w:tc>
          <w:tcPr>
            <w:tcW w:w="1134" w:type="dxa"/>
            <w:tcMar>
              <w:left w:w="57" w:type="dxa"/>
              <w:right w:w="57" w:type="dxa"/>
            </w:tcMar>
            <w:tcPrChange w:id="63" w:author="Chair" w:date="2020-11-24T12:48:00Z">
              <w:tcPr>
                <w:tcW w:w="850" w:type="dxa"/>
                <w:tcMar>
                  <w:left w:w="57" w:type="dxa"/>
                  <w:right w:w="57" w:type="dxa"/>
                </w:tcMar>
              </w:tcPr>
            </w:tcPrChange>
          </w:tcPr>
          <w:p w14:paraId="0FD2FF99" w14:textId="77777777" w:rsidR="005F228B" w:rsidRPr="00AF6BF6" w:rsidRDefault="005F228B" w:rsidP="003D735F">
            <w:pPr>
              <w:pStyle w:val="Tabletext"/>
              <w:jc w:val="center"/>
            </w:pPr>
            <w:r w:rsidRPr="00AF6BF6">
              <w:t>Surface and air search</w:t>
            </w:r>
          </w:p>
        </w:tc>
      </w:tr>
      <w:tr w:rsidR="005F228B" w:rsidRPr="00AF6BF6" w14:paraId="7FC7FFF6" w14:textId="77777777" w:rsidTr="003D735F">
        <w:trPr>
          <w:trHeight w:val="343"/>
          <w:jc w:val="center"/>
        </w:trPr>
        <w:tc>
          <w:tcPr>
            <w:tcW w:w="1271" w:type="dxa"/>
            <w:tcMar>
              <w:left w:w="57" w:type="dxa"/>
              <w:right w:w="57" w:type="dxa"/>
            </w:tcMar>
          </w:tcPr>
          <w:p w14:paraId="33E52FDB" w14:textId="77777777" w:rsidR="005F228B" w:rsidRPr="00AF6BF6" w:rsidRDefault="005F228B" w:rsidP="003D735F">
            <w:pPr>
              <w:pStyle w:val="Tabletext"/>
            </w:pPr>
            <w:r w:rsidRPr="00AF6BF6">
              <w:t>Modulation</w:t>
            </w:r>
          </w:p>
        </w:tc>
        <w:tc>
          <w:tcPr>
            <w:tcW w:w="567" w:type="dxa"/>
            <w:tcMar>
              <w:left w:w="57" w:type="dxa"/>
              <w:right w:w="57" w:type="dxa"/>
            </w:tcMar>
          </w:tcPr>
          <w:p w14:paraId="7A69BAB9" w14:textId="77777777" w:rsidR="005F228B" w:rsidRPr="00AF6BF6" w:rsidRDefault="005F228B" w:rsidP="003D735F">
            <w:pPr>
              <w:pStyle w:val="Tabletext"/>
              <w:jc w:val="center"/>
            </w:pPr>
          </w:p>
        </w:tc>
        <w:tc>
          <w:tcPr>
            <w:tcW w:w="992" w:type="dxa"/>
            <w:tcMar>
              <w:left w:w="57" w:type="dxa"/>
              <w:right w:w="57" w:type="dxa"/>
            </w:tcMar>
          </w:tcPr>
          <w:p w14:paraId="452D4710" w14:textId="77777777" w:rsidR="005F228B" w:rsidRPr="00AF6BF6" w:rsidRDefault="005F228B" w:rsidP="003D735F">
            <w:pPr>
              <w:pStyle w:val="Tabletext"/>
              <w:jc w:val="center"/>
            </w:pPr>
            <w:r w:rsidRPr="00AF6BF6">
              <w:t>P0N/Q3N</w:t>
            </w:r>
          </w:p>
        </w:tc>
        <w:tc>
          <w:tcPr>
            <w:tcW w:w="1134" w:type="dxa"/>
            <w:tcMar>
              <w:left w:w="57" w:type="dxa"/>
              <w:right w:w="57" w:type="dxa"/>
            </w:tcMar>
          </w:tcPr>
          <w:p w14:paraId="750C1464" w14:textId="77777777" w:rsidR="005F228B" w:rsidRPr="00AF6BF6" w:rsidRDefault="005F228B" w:rsidP="003D735F">
            <w:pPr>
              <w:pStyle w:val="Tabletext"/>
              <w:jc w:val="center"/>
            </w:pPr>
            <w:r w:rsidRPr="00AF6BF6">
              <w:t>P0N</w:t>
            </w:r>
          </w:p>
        </w:tc>
        <w:tc>
          <w:tcPr>
            <w:tcW w:w="1134" w:type="dxa"/>
          </w:tcPr>
          <w:p w14:paraId="6B772986" w14:textId="77777777" w:rsidR="005F228B" w:rsidRPr="00AF6BF6" w:rsidRDefault="005F228B" w:rsidP="003D735F">
            <w:pPr>
              <w:pStyle w:val="Tabletext"/>
              <w:jc w:val="center"/>
            </w:pPr>
            <w:r w:rsidRPr="00AF6BF6">
              <w:t>P0N/Q7N</w:t>
            </w:r>
          </w:p>
        </w:tc>
        <w:tc>
          <w:tcPr>
            <w:tcW w:w="1276" w:type="dxa"/>
          </w:tcPr>
          <w:p w14:paraId="5580FAC8" w14:textId="77777777" w:rsidR="005F228B" w:rsidRPr="00AF6BF6" w:rsidRDefault="005F228B" w:rsidP="003D735F">
            <w:pPr>
              <w:pStyle w:val="Tabletext"/>
              <w:jc w:val="center"/>
            </w:pPr>
            <w:r w:rsidRPr="00AF6BF6">
              <w:t>P0N/Q7N</w:t>
            </w:r>
          </w:p>
        </w:tc>
        <w:tc>
          <w:tcPr>
            <w:tcW w:w="1134" w:type="dxa"/>
          </w:tcPr>
          <w:p w14:paraId="5021A34C" w14:textId="77777777" w:rsidR="005F228B" w:rsidRPr="00AF6BF6" w:rsidRDefault="005F228B" w:rsidP="003D735F">
            <w:pPr>
              <w:pStyle w:val="Tabletext"/>
              <w:jc w:val="center"/>
            </w:pPr>
            <w:r w:rsidRPr="00AF6BF6">
              <w:t>Q0N</w:t>
            </w:r>
          </w:p>
        </w:tc>
        <w:tc>
          <w:tcPr>
            <w:tcW w:w="1134" w:type="dxa"/>
          </w:tcPr>
          <w:p w14:paraId="35826FE1" w14:textId="77777777" w:rsidR="005F228B" w:rsidRPr="00AF6BF6" w:rsidRDefault="005F228B" w:rsidP="003D735F">
            <w:pPr>
              <w:pStyle w:val="Tabletext"/>
              <w:jc w:val="center"/>
              <w:rPr>
                <w:ins w:id="64" w:author="Chair" w:date="2020-11-24T12:41:00Z"/>
              </w:rPr>
            </w:pPr>
            <w:ins w:id="65" w:author="Chair" w:date="2020-11-24T12:43:00Z">
              <w:r w:rsidRPr="00AF6BF6">
                <w:rPr>
                  <w:rPrChange w:id="66" w:author="Chair" w:date="2020-11-24T12:44:00Z">
                    <w:rPr>
                      <w:highlight w:val="cyan"/>
                    </w:rPr>
                  </w:rPrChange>
                </w:rPr>
                <w:t>M1N</w:t>
              </w:r>
            </w:ins>
          </w:p>
        </w:tc>
        <w:tc>
          <w:tcPr>
            <w:tcW w:w="1276" w:type="dxa"/>
          </w:tcPr>
          <w:p w14:paraId="680AD956" w14:textId="77777777" w:rsidR="005F228B" w:rsidRPr="00AF6BF6" w:rsidRDefault="005F228B" w:rsidP="003D735F">
            <w:pPr>
              <w:pStyle w:val="Tabletext"/>
              <w:jc w:val="center"/>
              <w:rPr>
                <w:ins w:id="67" w:author="Chair" w:date="2020-11-24T12:42:00Z"/>
              </w:rPr>
            </w:pPr>
            <w:ins w:id="68" w:author="Chair" w:date="2020-11-24T12:43:00Z">
              <w:r w:rsidRPr="00AF6BF6">
                <w:rPr>
                  <w:rPrChange w:id="69" w:author="Chair" w:date="2020-11-24T12:44:00Z">
                    <w:rPr>
                      <w:highlight w:val="cyan"/>
                    </w:rPr>
                  </w:rPrChange>
                </w:rPr>
                <w:t>Q3N</w:t>
              </w:r>
            </w:ins>
          </w:p>
        </w:tc>
        <w:tc>
          <w:tcPr>
            <w:tcW w:w="1276" w:type="dxa"/>
            <w:tcMar>
              <w:left w:w="57" w:type="dxa"/>
              <w:right w:w="57" w:type="dxa"/>
            </w:tcMar>
          </w:tcPr>
          <w:p w14:paraId="0340A6D7" w14:textId="77777777" w:rsidR="005F228B" w:rsidRPr="00AF6BF6" w:rsidRDefault="005F228B" w:rsidP="003D735F">
            <w:pPr>
              <w:pStyle w:val="Tabletext"/>
              <w:jc w:val="center"/>
            </w:pPr>
            <w:r w:rsidRPr="00AF6BF6">
              <w:t>P0N</w:t>
            </w:r>
          </w:p>
        </w:tc>
        <w:tc>
          <w:tcPr>
            <w:tcW w:w="1134" w:type="dxa"/>
            <w:tcMar>
              <w:left w:w="57" w:type="dxa"/>
              <w:right w:w="57" w:type="dxa"/>
            </w:tcMar>
          </w:tcPr>
          <w:p w14:paraId="624D3D7A" w14:textId="77777777" w:rsidR="005F228B" w:rsidRPr="00AF6BF6" w:rsidRDefault="005F228B" w:rsidP="003D735F">
            <w:pPr>
              <w:pStyle w:val="Tabletext"/>
              <w:jc w:val="center"/>
            </w:pPr>
            <w:r w:rsidRPr="00AF6BF6">
              <w:t>Q7N</w:t>
            </w:r>
          </w:p>
        </w:tc>
        <w:tc>
          <w:tcPr>
            <w:tcW w:w="992" w:type="dxa"/>
            <w:tcMar>
              <w:left w:w="57" w:type="dxa"/>
              <w:right w:w="57" w:type="dxa"/>
            </w:tcMar>
          </w:tcPr>
          <w:p w14:paraId="483C5414" w14:textId="77777777" w:rsidR="005F228B" w:rsidRPr="00AF6BF6" w:rsidRDefault="005F228B" w:rsidP="003D735F">
            <w:pPr>
              <w:pStyle w:val="Tabletext"/>
              <w:jc w:val="center"/>
            </w:pPr>
            <w:r w:rsidRPr="00AF6BF6">
              <w:t>P0N/Q7N</w:t>
            </w:r>
          </w:p>
        </w:tc>
        <w:tc>
          <w:tcPr>
            <w:tcW w:w="1134" w:type="dxa"/>
          </w:tcPr>
          <w:p w14:paraId="4D725D2E" w14:textId="77777777" w:rsidR="005F228B" w:rsidRPr="00AF6BF6" w:rsidRDefault="005F228B" w:rsidP="003D735F">
            <w:pPr>
              <w:pStyle w:val="Tabletext"/>
              <w:jc w:val="center"/>
            </w:pPr>
            <w:r w:rsidRPr="00AF6BF6">
              <w:t>Q7N</w:t>
            </w:r>
          </w:p>
        </w:tc>
        <w:tc>
          <w:tcPr>
            <w:tcW w:w="1134" w:type="dxa"/>
            <w:tcMar>
              <w:left w:w="57" w:type="dxa"/>
              <w:right w:w="57" w:type="dxa"/>
            </w:tcMar>
          </w:tcPr>
          <w:p w14:paraId="376D865A" w14:textId="77777777" w:rsidR="005F228B" w:rsidRPr="00AF6BF6" w:rsidRDefault="005F228B" w:rsidP="003D735F">
            <w:pPr>
              <w:pStyle w:val="Tabletext"/>
              <w:jc w:val="center"/>
            </w:pPr>
            <w:r w:rsidRPr="00AF6BF6">
              <w:t>Q7N</w:t>
            </w:r>
          </w:p>
        </w:tc>
      </w:tr>
      <w:tr w:rsidR="005F228B" w:rsidRPr="00AF6BF6" w14:paraId="3ADD4E73" w14:textId="77777777" w:rsidTr="003D735F">
        <w:trPr>
          <w:trHeight w:val="354"/>
          <w:jc w:val="center"/>
        </w:trPr>
        <w:tc>
          <w:tcPr>
            <w:tcW w:w="1271" w:type="dxa"/>
            <w:tcMar>
              <w:left w:w="57" w:type="dxa"/>
              <w:right w:w="57" w:type="dxa"/>
            </w:tcMar>
          </w:tcPr>
          <w:p w14:paraId="36B37555" w14:textId="77777777" w:rsidR="005F228B" w:rsidRPr="00AF6BF6" w:rsidRDefault="005F228B" w:rsidP="003D735F">
            <w:pPr>
              <w:pStyle w:val="Tabletext"/>
            </w:pPr>
            <w:r w:rsidRPr="00AF6BF6">
              <w:t>Tuning range</w:t>
            </w:r>
          </w:p>
        </w:tc>
        <w:tc>
          <w:tcPr>
            <w:tcW w:w="567" w:type="dxa"/>
            <w:tcMar>
              <w:left w:w="57" w:type="dxa"/>
              <w:right w:w="57" w:type="dxa"/>
            </w:tcMar>
          </w:tcPr>
          <w:p w14:paraId="1DA90630" w14:textId="77777777" w:rsidR="005F228B" w:rsidRPr="00AF6BF6" w:rsidRDefault="005F228B" w:rsidP="003D735F">
            <w:pPr>
              <w:pStyle w:val="Tabletext"/>
              <w:jc w:val="center"/>
            </w:pPr>
            <w:r w:rsidRPr="00AF6BF6">
              <w:t>GHz</w:t>
            </w:r>
          </w:p>
        </w:tc>
        <w:tc>
          <w:tcPr>
            <w:tcW w:w="2126" w:type="dxa"/>
            <w:gridSpan w:val="2"/>
            <w:tcMar>
              <w:left w:w="57" w:type="dxa"/>
              <w:right w:w="57" w:type="dxa"/>
            </w:tcMar>
          </w:tcPr>
          <w:p w14:paraId="785F1DC6" w14:textId="77777777" w:rsidR="005F228B" w:rsidRPr="00AF6BF6" w:rsidRDefault="005F228B" w:rsidP="003D735F">
            <w:pPr>
              <w:pStyle w:val="Tabletext"/>
              <w:jc w:val="center"/>
            </w:pPr>
            <w:r w:rsidRPr="00AF6BF6">
              <w:t>3.1-3.7</w:t>
            </w:r>
          </w:p>
        </w:tc>
        <w:tc>
          <w:tcPr>
            <w:tcW w:w="1134" w:type="dxa"/>
          </w:tcPr>
          <w:p w14:paraId="740639ED" w14:textId="77777777" w:rsidR="005F228B" w:rsidRPr="00AF6BF6" w:rsidRDefault="005F228B" w:rsidP="003D735F">
            <w:pPr>
              <w:pStyle w:val="Tabletext"/>
              <w:jc w:val="center"/>
            </w:pPr>
            <w:ins w:id="70" w:author="Chair" w:date="2020-11-24T12:46:00Z">
              <w:r w:rsidRPr="00AF6BF6">
                <w:t>2.8-3.4</w:t>
              </w:r>
            </w:ins>
          </w:p>
        </w:tc>
        <w:tc>
          <w:tcPr>
            <w:tcW w:w="1276" w:type="dxa"/>
          </w:tcPr>
          <w:p w14:paraId="2DE922D3" w14:textId="22555576" w:rsidR="005F228B" w:rsidRPr="00AF6BF6" w:rsidRDefault="005F228B" w:rsidP="003D735F">
            <w:pPr>
              <w:pStyle w:val="Tabletext"/>
              <w:jc w:val="center"/>
            </w:pPr>
            <w:r w:rsidRPr="00AF6BF6">
              <w:t>2.8-3.</w:t>
            </w:r>
            <w:del w:id="71" w:author="Chair" w:date="2020-11-24T12:46:00Z">
              <w:r w:rsidRPr="00AF6BF6" w:rsidDel="006914D1">
                <w:delText>4</w:delText>
              </w:r>
            </w:del>
            <w:ins w:id="72" w:author="Chair" w:date="2020-11-24T12:46:00Z">
              <w:r w:rsidR="00F000B0" w:rsidRPr="00AF6BF6">
                <w:t>5</w:t>
              </w:r>
            </w:ins>
          </w:p>
        </w:tc>
        <w:tc>
          <w:tcPr>
            <w:tcW w:w="1134" w:type="dxa"/>
          </w:tcPr>
          <w:p w14:paraId="63E9B784" w14:textId="77777777" w:rsidR="005F228B" w:rsidRPr="00AF6BF6" w:rsidRDefault="005F228B" w:rsidP="003D735F">
            <w:pPr>
              <w:pStyle w:val="Tabletext"/>
              <w:jc w:val="center"/>
            </w:pPr>
            <w:del w:id="73" w:author="Chair" w:date="2020-11-24T12:47:00Z">
              <w:r w:rsidRPr="00AF6BF6" w:rsidDel="006914D1">
                <w:delText>2.9-3.5</w:delText>
              </w:r>
            </w:del>
            <w:ins w:id="74" w:author="Chair" w:date="2020-11-24T12:47:00Z">
              <w:r w:rsidRPr="00AF6BF6">
                <w:t>3.3-3.4</w:t>
              </w:r>
            </w:ins>
          </w:p>
        </w:tc>
        <w:tc>
          <w:tcPr>
            <w:tcW w:w="1134" w:type="dxa"/>
          </w:tcPr>
          <w:p w14:paraId="18322C01" w14:textId="77777777" w:rsidR="005F228B" w:rsidRPr="00AF6BF6" w:rsidRDefault="005F228B" w:rsidP="003D735F">
            <w:pPr>
              <w:pStyle w:val="Tabletext"/>
              <w:jc w:val="center"/>
              <w:rPr>
                <w:ins w:id="75" w:author="Chair" w:date="2020-11-24T12:41:00Z"/>
              </w:rPr>
            </w:pPr>
            <w:ins w:id="76" w:author="Chair" w:date="2020-11-24T12:45:00Z">
              <w:r w:rsidRPr="00AF6BF6">
                <w:t>3.1-3.5</w:t>
              </w:r>
            </w:ins>
          </w:p>
        </w:tc>
        <w:tc>
          <w:tcPr>
            <w:tcW w:w="1276" w:type="dxa"/>
          </w:tcPr>
          <w:p w14:paraId="57CEEF2A" w14:textId="77777777" w:rsidR="005F228B" w:rsidRPr="00AF6BF6" w:rsidRDefault="005F228B" w:rsidP="003D735F">
            <w:pPr>
              <w:pStyle w:val="Tabletext"/>
              <w:jc w:val="center"/>
              <w:rPr>
                <w:ins w:id="77" w:author="Chair" w:date="2020-11-24T12:42:00Z"/>
              </w:rPr>
            </w:pPr>
            <w:ins w:id="78" w:author="Chair" w:date="2020-11-24T12:45:00Z">
              <w:r w:rsidRPr="00AF6BF6">
                <w:t>3.1-3.5</w:t>
              </w:r>
            </w:ins>
          </w:p>
        </w:tc>
        <w:tc>
          <w:tcPr>
            <w:tcW w:w="1276" w:type="dxa"/>
            <w:tcMar>
              <w:left w:w="57" w:type="dxa"/>
              <w:right w:w="57" w:type="dxa"/>
            </w:tcMar>
          </w:tcPr>
          <w:p w14:paraId="38B9FF11" w14:textId="77777777" w:rsidR="005F228B" w:rsidRPr="00AF6BF6" w:rsidRDefault="005F228B" w:rsidP="003D735F">
            <w:pPr>
              <w:pStyle w:val="Tabletext"/>
              <w:jc w:val="center"/>
            </w:pPr>
            <w:r w:rsidRPr="00AF6BF6">
              <w:t>3.3-3.</w:t>
            </w:r>
            <w:del w:id="79" w:author="Chair" w:date="2020-11-24T12:46:00Z">
              <w:r w:rsidRPr="00AF6BF6" w:rsidDel="006914D1">
                <w:delText>4</w:delText>
              </w:r>
            </w:del>
            <w:ins w:id="80" w:author="Chair" w:date="2020-11-24T12:46:00Z">
              <w:r w:rsidRPr="00AF6BF6">
                <w:t>7</w:t>
              </w:r>
            </w:ins>
          </w:p>
        </w:tc>
        <w:tc>
          <w:tcPr>
            <w:tcW w:w="1134" w:type="dxa"/>
            <w:tcMar>
              <w:left w:w="57" w:type="dxa"/>
              <w:right w:w="57" w:type="dxa"/>
            </w:tcMar>
          </w:tcPr>
          <w:p w14:paraId="527AFCBA" w14:textId="77777777" w:rsidR="005F228B" w:rsidRPr="00AF6BF6" w:rsidRDefault="005F228B" w:rsidP="003D735F">
            <w:pPr>
              <w:pStyle w:val="Tabletext"/>
              <w:jc w:val="center"/>
            </w:pPr>
            <w:r w:rsidRPr="00AF6BF6">
              <w:t>2.9-3.7</w:t>
            </w:r>
          </w:p>
        </w:tc>
        <w:tc>
          <w:tcPr>
            <w:tcW w:w="992" w:type="dxa"/>
            <w:tcMar>
              <w:left w:w="57" w:type="dxa"/>
              <w:right w:w="57" w:type="dxa"/>
            </w:tcMar>
          </w:tcPr>
          <w:p w14:paraId="533E4555" w14:textId="77777777" w:rsidR="005F228B" w:rsidRPr="00AF6BF6" w:rsidRDefault="005F228B" w:rsidP="003D735F">
            <w:pPr>
              <w:pStyle w:val="Tabletext"/>
              <w:jc w:val="center"/>
            </w:pPr>
            <w:r w:rsidRPr="00AF6BF6">
              <w:t>3.1-3.5</w:t>
            </w:r>
          </w:p>
        </w:tc>
        <w:tc>
          <w:tcPr>
            <w:tcW w:w="1134" w:type="dxa"/>
          </w:tcPr>
          <w:p w14:paraId="16F6BEF3" w14:textId="77777777" w:rsidR="005F228B" w:rsidRPr="00AF6BF6" w:rsidRDefault="005F228B" w:rsidP="003D735F">
            <w:pPr>
              <w:pStyle w:val="Tabletext"/>
              <w:jc w:val="center"/>
            </w:pPr>
            <w:ins w:id="81" w:author="Chair" w:date="2020-11-24T12:46:00Z">
              <w:r w:rsidRPr="00AF6BF6">
                <w:t>2.9-3.5</w:t>
              </w:r>
            </w:ins>
          </w:p>
        </w:tc>
        <w:tc>
          <w:tcPr>
            <w:tcW w:w="1134" w:type="dxa"/>
            <w:tcMar>
              <w:left w:w="57" w:type="dxa"/>
              <w:right w:w="57" w:type="dxa"/>
            </w:tcMar>
          </w:tcPr>
          <w:p w14:paraId="1308276D" w14:textId="77777777" w:rsidR="005F228B" w:rsidRPr="00AF6BF6" w:rsidRDefault="005F228B" w:rsidP="003D735F">
            <w:pPr>
              <w:pStyle w:val="Tabletext"/>
              <w:jc w:val="center"/>
            </w:pPr>
            <w:r w:rsidRPr="00AF6BF6">
              <w:t>3.1-3.7</w:t>
            </w:r>
          </w:p>
        </w:tc>
      </w:tr>
      <w:tr w:rsidR="005F228B" w:rsidRPr="00AF6BF6" w14:paraId="43443830" w14:textId="77777777" w:rsidTr="003D735F">
        <w:trPr>
          <w:trHeight w:val="323"/>
          <w:jc w:val="center"/>
        </w:trPr>
        <w:tc>
          <w:tcPr>
            <w:tcW w:w="1271" w:type="dxa"/>
            <w:tcMar>
              <w:left w:w="57" w:type="dxa"/>
              <w:right w:w="57" w:type="dxa"/>
            </w:tcMar>
          </w:tcPr>
          <w:p w14:paraId="5717610D" w14:textId="77777777" w:rsidR="005F228B" w:rsidRPr="00AF6BF6" w:rsidRDefault="005F228B" w:rsidP="003D735F">
            <w:pPr>
              <w:pStyle w:val="Tabletext"/>
            </w:pPr>
            <w:r w:rsidRPr="00AF6BF6">
              <w:t>Tx power into antenna (Peak)</w:t>
            </w:r>
          </w:p>
        </w:tc>
        <w:tc>
          <w:tcPr>
            <w:tcW w:w="567" w:type="dxa"/>
            <w:tcMar>
              <w:left w:w="57" w:type="dxa"/>
              <w:right w:w="57" w:type="dxa"/>
            </w:tcMar>
          </w:tcPr>
          <w:p w14:paraId="36F3104E" w14:textId="77777777" w:rsidR="005F228B" w:rsidRPr="00AF6BF6" w:rsidRDefault="005F228B" w:rsidP="003D735F">
            <w:pPr>
              <w:pStyle w:val="Tabletext"/>
              <w:jc w:val="center"/>
            </w:pPr>
            <w:r w:rsidRPr="00AF6BF6">
              <w:t>kW</w:t>
            </w:r>
          </w:p>
        </w:tc>
        <w:tc>
          <w:tcPr>
            <w:tcW w:w="992" w:type="dxa"/>
            <w:tcMar>
              <w:left w:w="57" w:type="dxa"/>
              <w:right w:w="57" w:type="dxa"/>
            </w:tcMar>
          </w:tcPr>
          <w:p w14:paraId="25C55F59" w14:textId="77777777" w:rsidR="005F228B" w:rsidRPr="00AF6BF6" w:rsidRDefault="005F228B" w:rsidP="003D735F">
            <w:pPr>
              <w:pStyle w:val="Tabletext"/>
              <w:jc w:val="center"/>
            </w:pPr>
            <w:r w:rsidRPr="00AF6BF6">
              <w:t>640</w:t>
            </w:r>
          </w:p>
        </w:tc>
        <w:tc>
          <w:tcPr>
            <w:tcW w:w="1134" w:type="dxa"/>
            <w:tcMar>
              <w:left w:w="57" w:type="dxa"/>
              <w:right w:w="57" w:type="dxa"/>
            </w:tcMar>
          </w:tcPr>
          <w:p w14:paraId="1FE79919" w14:textId="77777777" w:rsidR="005F228B" w:rsidRPr="00AF6BF6" w:rsidRDefault="005F228B" w:rsidP="003D735F">
            <w:pPr>
              <w:pStyle w:val="Tabletext"/>
              <w:jc w:val="center"/>
            </w:pPr>
            <w:r w:rsidRPr="00AF6BF6">
              <w:t>1</w:t>
            </w:r>
            <w:r w:rsidRPr="00AF6BF6">
              <w:rPr>
                <w:rPrChange w:id="82" w:author="Chair" w:date="2020-11-24T12:33:00Z">
                  <w:rPr>
                    <w:rFonts w:ascii="Tms Rmn" w:hAnsi="Tms Rmn"/>
                    <w:sz w:val="12"/>
                  </w:rPr>
                </w:rPrChange>
              </w:rPr>
              <w:t> </w:t>
            </w:r>
            <w:r w:rsidRPr="00AF6BF6">
              <w:t>000</w:t>
            </w:r>
          </w:p>
        </w:tc>
        <w:tc>
          <w:tcPr>
            <w:tcW w:w="1134" w:type="dxa"/>
          </w:tcPr>
          <w:p w14:paraId="12E91DAA" w14:textId="77777777" w:rsidR="005F228B" w:rsidRPr="00AF6BF6" w:rsidRDefault="005F228B" w:rsidP="003D735F">
            <w:pPr>
              <w:pStyle w:val="Tabletext"/>
              <w:jc w:val="center"/>
            </w:pPr>
            <w:r w:rsidRPr="00AF6BF6">
              <w:t>200</w:t>
            </w:r>
          </w:p>
        </w:tc>
        <w:tc>
          <w:tcPr>
            <w:tcW w:w="1276" w:type="dxa"/>
          </w:tcPr>
          <w:p w14:paraId="1423C479" w14:textId="77777777" w:rsidR="005F228B" w:rsidRPr="00AF6BF6" w:rsidRDefault="005F228B" w:rsidP="003D735F">
            <w:pPr>
              <w:pStyle w:val="Tabletext"/>
              <w:jc w:val="center"/>
            </w:pPr>
            <w:r w:rsidRPr="00AF6BF6">
              <w:t>60-70</w:t>
            </w:r>
          </w:p>
        </w:tc>
        <w:tc>
          <w:tcPr>
            <w:tcW w:w="1134" w:type="dxa"/>
          </w:tcPr>
          <w:p w14:paraId="3B3514E6" w14:textId="77777777" w:rsidR="005F228B" w:rsidRPr="00AF6BF6" w:rsidRDefault="005F228B" w:rsidP="003D735F">
            <w:pPr>
              <w:pStyle w:val="Tabletext"/>
              <w:jc w:val="center"/>
            </w:pPr>
            <w:r w:rsidRPr="00AF6BF6">
              <w:t>0.33</w:t>
            </w:r>
          </w:p>
        </w:tc>
        <w:tc>
          <w:tcPr>
            <w:tcW w:w="1134" w:type="dxa"/>
          </w:tcPr>
          <w:p w14:paraId="7E6F8535" w14:textId="77777777" w:rsidR="005F228B" w:rsidRPr="00AF6BF6" w:rsidRDefault="005F228B" w:rsidP="003D735F">
            <w:pPr>
              <w:pStyle w:val="Tabletext"/>
              <w:jc w:val="center"/>
              <w:rPr>
                <w:ins w:id="83" w:author="Chair" w:date="2020-11-24T12:41:00Z"/>
              </w:rPr>
            </w:pPr>
            <w:ins w:id="84" w:author="Chair" w:date="2020-11-24T12:43:00Z">
              <w:r w:rsidRPr="00AF6BF6">
                <w:rPr>
                  <w:rPrChange w:id="85" w:author="Chair" w:date="2020-11-24T12:44:00Z">
                    <w:rPr>
                      <w:highlight w:val="cyan"/>
                    </w:rPr>
                  </w:rPrChange>
                </w:rPr>
                <w:t>500</w:t>
              </w:r>
            </w:ins>
          </w:p>
        </w:tc>
        <w:tc>
          <w:tcPr>
            <w:tcW w:w="1276" w:type="dxa"/>
          </w:tcPr>
          <w:p w14:paraId="1756314D" w14:textId="77777777" w:rsidR="005F228B" w:rsidRPr="00AF6BF6" w:rsidRDefault="005F228B" w:rsidP="003D735F">
            <w:pPr>
              <w:pStyle w:val="Tabletext"/>
              <w:jc w:val="center"/>
              <w:rPr>
                <w:ins w:id="86" w:author="Chair" w:date="2020-11-24T12:42:00Z"/>
              </w:rPr>
            </w:pPr>
            <w:ins w:id="87" w:author="Chair" w:date="2020-11-24T12:43:00Z">
              <w:r w:rsidRPr="00AF6BF6">
                <w:rPr>
                  <w:rPrChange w:id="88" w:author="Chair" w:date="2020-11-24T12:44:00Z">
                    <w:rPr>
                      <w:highlight w:val="cyan"/>
                    </w:rPr>
                  </w:rPrChange>
                </w:rPr>
                <w:t>100</w:t>
              </w:r>
            </w:ins>
          </w:p>
        </w:tc>
        <w:tc>
          <w:tcPr>
            <w:tcW w:w="1276" w:type="dxa"/>
            <w:tcMar>
              <w:left w:w="57" w:type="dxa"/>
              <w:right w:w="57" w:type="dxa"/>
            </w:tcMar>
          </w:tcPr>
          <w:p w14:paraId="60AE11F1" w14:textId="77777777" w:rsidR="005F228B" w:rsidRPr="00AF6BF6" w:rsidRDefault="005F228B" w:rsidP="003D735F">
            <w:pPr>
              <w:pStyle w:val="Tabletext"/>
              <w:jc w:val="center"/>
            </w:pPr>
            <w:r w:rsidRPr="00AF6BF6">
              <w:t>1 000</w:t>
            </w:r>
          </w:p>
        </w:tc>
        <w:tc>
          <w:tcPr>
            <w:tcW w:w="1134" w:type="dxa"/>
            <w:tcMar>
              <w:left w:w="57" w:type="dxa"/>
              <w:right w:w="57" w:type="dxa"/>
            </w:tcMar>
          </w:tcPr>
          <w:p w14:paraId="10F32285" w14:textId="77777777" w:rsidR="005F228B" w:rsidRPr="00AF6BF6" w:rsidRDefault="005F228B" w:rsidP="003D735F">
            <w:pPr>
              <w:pStyle w:val="Tabletext"/>
              <w:jc w:val="center"/>
            </w:pPr>
            <w:r w:rsidRPr="00AF6BF6">
              <w:t>4</w:t>
            </w:r>
            <w:r w:rsidRPr="00AF6BF6">
              <w:rPr>
                <w:rPrChange w:id="89" w:author="Chair" w:date="2020-11-24T12:33:00Z">
                  <w:rPr>
                    <w:rFonts w:ascii="Tms Rmn" w:hAnsi="Tms Rmn"/>
                    <w:sz w:val="12"/>
                  </w:rPr>
                </w:rPrChange>
              </w:rPr>
              <w:t> </w:t>
            </w:r>
            <w:r w:rsidRPr="00AF6BF6">
              <w:t>000-6 400</w:t>
            </w:r>
          </w:p>
        </w:tc>
        <w:tc>
          <w:tcPr>
            <w:tcW w:w="992" w:type="dxa"/>
            <w:tcMar>
              <w:left w:w="57" w:type="dxa"/>
              <w:right w:w="57" w:type="dxa"/>
            </w:tcMar>
          </w:tcPr>
          <w:p w14:paraId="5A80053B" w14:textId="77777777" w:rsidR="005F228B" w:rsidRPr="00AF6BF6" w:rsidRDefault="005F228B" w:rsidP="003D735F">
            <w:pPr>
              <w:pStyle w:val="Tabletext"/>
              <w:jc w:val="center"/>
            </w:pPr>
            <w:r w:rsidRPr="00AF6BF6">
              <w:t>60-200</w:t>
            </w:r>
          </w:p>
        </w:tc>
        <w:tc>
          <w:tcPr>
            <w:tcW w:w="1134" w:type="dxa"/>
          </w:tcPr>
          <w:p w14:paraId="7C559C1F" w14:textId="77777777" w:rsidR="005F228B" w:rsidRPr="00AF6BF6" w:rsidRDefault="005F228B" w:rsidP="003D735F">
            <w:pPr>
              <w:pStyle w:val="Tabletext"/>
              <w:jc w:val="center"/>
            </w:pPr>
            <w:r w:rsidRPr="00AF6BF6">
              <w:t>4-90</w:t>
            </w:r>
          </w:p>
        </w:tc>
        <w:tc>
          <w:tcPr>
            <w:tcW w:w="1134" w:type="dxa"/>
            <w:tcMar>
              <w:left w:w="57" w:type="dxa"/>
              <w:right w:w="57" w:type="dxa"/>
            </w:tcMar>
          </w:tcPr>
          <w:p w14:paraId="7B533C7B" w14:textId="77777777" w:rsidR="005F228B" w:rsidRPr="00AF6BF6" w:rsidRDefault="005F228B" w:rsidP="003D735F">
            <w:pPr>
              <w:pStyle w:val="Tabletext"/>
              <w:jc w:val="center"/>
            </w:pPr>
            <w:r w:rsidRPr="00AF6BF6">
              <w:t>1</w:t>
            </w:r>
            <w:r w:rsidRPr="00AF6BF6">
              <w:rPr>
                <w:rPrChange w:id="90" w:author="Chair" w:date="2020-11-24T12:33:00Z">
                  <w:rPr>
                    <w:rFonts w:ascii="Tms Rmn" w:hAnsi="Tms Rmn"/>
                    <w:sz w:val="12"/>
                  </w:rPr>
                </w:rPrChange>
              </w:rPr>
              <w:t> </w:t>
            </w:r>
            <w:r w:rsidRPr="00AF6BF6">
              <w:t>000</w:t>
            </w:r>
          </w:p>
        </w:tc>
      </w:tr>
      <w:tr w:rsidR="005F228B" w:rsidRPr="00AF6BF6" w14:paraId="683248AA" w14:textId="77777777" w:rsidTr="003D735F">
        <w:trPr>
          <w:trHeight w:val="343"/>
          <w:jc w:val="center"/>
        </w:trPr>
        <w:tc>
          <w:tcPr>
            <w:tcW w:w="1271" w:type="dxa"/>
            <w:tcMar>
              <w:left w:w="57" w:type="dxa"/>
              <w:right w:w="57" w:type="dxa"/>
            </w:tcMar>
          </w:tcPr>
          <w:p w14:paraId="2B2C6CDE" w14:textId="77777777" w:rsidR="005F228B" w:rsidRPr="00AF6BF6" w:rsidRDefault="005F228B" w:rsidP="003D735F">
            <w:pPr>
              <w:pStyle w:val="Tabletext"/>
            </w:pPr>
            <w:r w:rsidRPr="00AF6BF6">
              <w:t>Pulse width</w:t>
            </w:r>
          </w:p>
        </w:tc>
        <w:tc>
          <w:tcPr>
            <w:tcW w:w="567" w:type="dxa"/>
            <w:tcMar>
              <w:left w:w="57" w:type="dxa"/>
              <w:right w:w="57" w:type="dxa"/>
            </w:tcMar>
          </w:tcPr>
          <w:p w14:paraId="62595BE9" w14:textId="77777777" w:rsidR="005F228B" w:rsidRPr="00AF6BF6" w:rsidRDefault="005F228B" w:rsidP="003D735F">
            <w:pPr>
              <w:pStyle w:val="Tabletext"/>
              <w:jc w:val="center"/>
            </w:pPr>
            <w:r w:rsidRPr="00AF6BF6">
              <w:rPr>
                <w:rFonts w:ascii="Symbol" w:hAnsi="Symbol"/>
              </w:rPr>
              <w:t></w:t>
            </w:r>
            <w:r w:rsidRPr="00AF6BF6">
              <w:t>s</w:t>
            </w:r>
          </w:p>
        </w:tc>
        <w:tc>
          <w:tcPr>
            <w:tcW w:w="992" w:type="dxa"/>
            <w:tcMar>
              <w:left w:w="57" w:type="dxa"/>
              <w:right w:w="57" w:type="dxa"/>
            </w:tcMar>
          </w:tcPr>
          <w:p w14:paraId="1927DCA1" w14:textId="77777777" w:rsidR="005F228B" w:rsidRPr="00AF6BF6" w:rsidRDefault="005F228B" w:rsidP="003D735F">
            <w:pPr>
              <w:pStyle w:val="Tabletext"/>
              <w:jc w:val="center"/>
            </w:pPr>
            <w:r w:rsidRPr="00AF6BF6">
              <w:t>160-1</w:t>
            </w:r>
            <w:r w:rsidRPr="00AF6BF6">
              <w:rPr>
                <w:rPrChange w:id="91" w:author="Chair" w:date="2020-11-24T12:33:00Z">
                  <w:rPr>
                    <w:rFonts w:ascii="Tms Rmn" w:hAnsi="Tms Rmn"/>
                    <w:sz w:val="12"/>
                  </w:rPr>
                </w:rPrChange>
              </w:rPr>
              <w:t> </w:t>
            </w:r>
            <w:r w:rsidRPr="00AF6BF6">
              <w:t>000</w:t>
            </w:r>
          </w:p>
        </w:tc>
        <w:tc>
          <w:tcPr>
            <w:tcW w:w="1134" w:type="dxa"/>
            <w:tcMar>
              <w:left w:w="57" w:type="dxa"/>
              <w:right w:w="57" w:type="dxa"/>
            </w:tcMar>
          </w:tcPr>
          <w:p w14:paraId="2947BDF1" w14:textId="77777777" w:rsidR="005F228B" w:rsidRPr="00AF6BF6" w:rsidRDefault="005F228B" w:rsidP="003D735F">
            <w:pPr>
              <w:pStyle w:val="Tabletext"/>
              <w:jc w:val="center"/>
            </w:pPr>
            <w:r w:rsidRPr="00AF6BF6">
              <w:t>1.0-15</w:t>
            </w:r>
          </w:p>
        </w:tc>
        <w:tc>
          <w:tcPr>
            <w:tcW w:w="1134" w:type="dxa"/>
          </w:tcPr>
          <w:p w14:paraId="404E9BE5" w14:textId="77777777" w:rsidR="005F228B" w:rsidRPr="00AF6BF6" w:rsidRDefault="005F228B" w:rsidP="003D735F">
            <w:pPr>
              <w:pStyle w:val="Tabletext"/>
              <w:jc w:val="center"/>
            </w:pPr>
            <w:r w:rsidRPr="00AF6BF6">
              <w:t>50-500</w:t>
            </w:r>
          </w:p>
        </w:tc>
        <w:tc>
          <w:tcPr>
            <w:tcW w:w="1276" w:type="dxa"/>
          </w:tcPr>
          <w:p w14:paraId="22BF75C3" w14:textId="77777777" w:rsidR="005F228B" w:rsidRPr="00AF6BF6" w:rsidRDefault="005F228B" w:rsidP="003D735F">
            <w:pPr>
              <w:pStyle w:val="Tabletext"/>
              <w:jc w:val="center"/>
            </w:pPr>
            <w:r w:rsidRPr="00AF6BF6">
              <w:t>3-150</w:t>
            </w:r>
          </w:p>
        </w:tc>
        <w:tc>
          <w:tcPr>
            <w:tcW w:w="1134" w:type="dxa"/>
          </w:tcPr>
          <w:p w14:paraId="26157DF4" w14:textId="77777777" w:rsidR="005F228B" w:rsidRPr="00AF6BF6" w:rsidRDefault="005F228B" w:rsidP="003D735F">
            <w:pPr>
              <w:pStyle w:val="Tabletext"/>
              <w:jc w:val="center"/>
            </w:pPr>
            <w:r w:rsidRPr="00AF6BF6">
              <w:t>0.65</w:t>
            </w:r>
          </w:p>
        </w:tc>
        <w:tc>
          <w:tcPr>
            <w:tcW w:w="1134" w:type="dxa"/>
          </w:tcPr>
          <w:p w14:paraId="218DB164" w14:textId="2CA4254E" w:rsidR="005F228B" w:rsidRPr="00AF6BF6" w:rsidRDefault="000D3ED6" w:rsidP="003D735F">
            <w:pPr>
              <w:pStyle w:val="Tabletext"/>
              <w:jc w:val="center"/>
              <w:rPr>
                <w:ins w:id="92" w:author="Chair" w:date="2020-11-24T12:41:00Z"/>
              </w:rPr>
            </w:pPr>
            <w:ins w:id="93" w:author="AFSMO" w:date="2021-03-23T16:01:00Z">
              <w:r w:rsidRPr="000D3ED6">
                <w:rPr>
                  <w:highlight w:val="yellow"/>
                  <w:rPrChange w:id="94" w:author="AFSMO" w:date="2021-03-23T16:02:00Z">
                    <w:rPr/>
                  </w:rPrChange>
                </w:rPr>
                <w:t>0.1</w:t>
              </w:r>
            </w:ins>
            <w:ins w:id="95" w:author="Chair" w:date="2020-11-24T12:43:00Z">
              <w:del w:id="96" w:author="AFSMO" w:date="2021-03-23T16:01:00Z">
                <w:r w:rsidR="005F228B" w:rsidRPr="000D3ED6" w:rsidDel="000D3ED6">
                  <w:rPr>
                    <w:highlight w:val="yellow"/>
                    <w:rPrChange w:id="97" w:author="AFSMO" w:date="2021-03-23T16:02:00Z">
                      <w:rPr>
                        <w:highlight w:val="cyan"/>
                      </w:rPr>
                    </w:rPrChange>
                  </w:rPr>
                  <w:delText>1</w:delText>
                </w:r>
              </w:del>
              <w:r w:rsidR="005F228B" w:rsidRPr="00AF6BF6">
                <w:t>-</w:t>
              </w:r>
              <w:r w:rsidR="005F228B" w:rsidRPr="00AF6BF6">
                <w:rPr>
                  <w:rPrChange w:id="98" w:author="Chair" w:date="2020-11-24T12:44:00Z">
                    <w:rPr>
                      <w:highlight w:val="cyan"/>
                    </w:rPr>
                  </w:rPrChange>
                </w:rPr>
                <w:t>1.0</w:t>
              </w:r>
            </w:ins>
          </w:p>
        </w:tc>
        <w:tc>
          <w:tcPr>
            <w:tcW w:w="1276" w:type="dxa"/>
          </w:tcPr>
          <w:p w14:paraId="53DB0233" w14:textId="77777777" w:rsidR="005F228B" w:rsidRPr="00AF6BF6" w:rsidRDefault="005F228B" w:rsidP="003D735F">
            <w:pPr>
              <w:pStyle w:val="Tabletext"/>
              <w:jc w:val="center"/>
              <w:rPr>
                <w:ins w:id="99" w:author="Chair" w:date="2020-11-24T12:42:00Z"/>
              </w:rPr>
            </w:pPr>
            <w:ins w:id="100" w:author="Chair" w:date="2020-11-24T12:43:00Z">
              <w:r w:rsidRPr="00AF6BF6">
                <w:rPr>
                  <w:rPrChange w:id="101" w:author="Chair" w:date="2020-11-24T12:44:00Z">
                    <w:rPr>
                      <w:highlight w:val="cyan"/>
                    </w:rPr>
                  </w:rPrChange>
                </w:rPr>
                <w:t>0.5</w:t>
              </w:r>
              <w:r w:rsidRPr="00AF6BF6">
                <w:t>-</w:t>
              </w:r>
              <w:r w:rsidRPr="00AF6BF6">
                <w:rPr>
                  <w:rPrChange w:id="102" w:author="Chair" w:date="2020-11-24T12:44:00Z">
                    <w:rPr>
                      <w:highlight w:val="cyan"/>
                    </w:rPr>
                  </w:rPrChange>
                </w:rPr>
                <w:t>50</w:t>
              </w:r>
            </w:ins>
          </w:p>
        </w:tc>
        <w:tc>
          <w:tcPr>
            <w:tcW w:w="1276" w:type="dxa"/>
            <w:tcMar>
              <w:left w:w="57" w:type="dxa"/>
              <w:right w:w="57" w:type="dxa"/>
            </w:tcMar>
          </w:tcPr>
          <w:p w14:paraId="13F03333" w14:textId="77777777" w:rsidR="005F228B" w:rsidRPr="00AF6BF6" w:rsidRDefault="005F228B" w:rsidP="003D735F">
            <w:pPr>
              <w:pStyle w:val="Tabletext"/>
              <w:jc w:val="center"/>
            </w:pPr>
            <w:r w:rsidRPr="00AF6BF6">
              <w:t>0.25, 0.6</w:t>
            </w:r>
          </w:p>
        </w:tc>
        <w:tc>
          <w:tcPr>
            <w:tcW w:w="1134" w:type="dxa"/>
            <w:tcMar>
              <w:left w:w="57" w:type="dxa"/>
              <w:right w:w="57" w:type="dxa"/>
            </w:tcMar>
          </w:tcPr>
          <w:p w14:paraId="00E8E8BF" w14:textId="77777777" w:rsidR="005F228B" w:rsidRPr="00AF6BF6" w:rsidRDefault="005F228B" w:rsidP="003D735F">
            <w:pPr>
              <w:pStyle w:val="Tabletext"/>
              <w:jc w:val="center"/>
            </w:pPr>
            <w:r w:rsidRPr="00AF6BF6">
              <w:t>6.4-768</w:t>
            </w:r>
          </w:p>
        </w:tc>
        <w:tc>
          <w:tcPr>
            <w:tcW w:w="992" w:type="dxa"/>
            <w:tcMar>
              <w:left w:w="57" w:type="dxa"/>
              <w:right w:w="57" w:type="dxa"/>
            </w:tcMar>
          </w:tcPr>
          <w:p w14:paraId="0235AA3A" w14:textId="77777777" w:rsidR="005F228B" w:rsidRPr="00AF6BF6" w:rsidRDefault="005F228B" w:rsidP="003D735F">
            <w:pPr>
              <w:pStyle w:val="Tabletext"/>
              <w:jc w:val="center"/>
            </w:pPr>
            <w:r w:rsidRPr="00AF6BF6">
              <w:t>0.1-1000</w:t>
            </w:r>
          </w:p>
        </w:tc>
        <w:tc>
          <w:tcPr>
            <w:tcW w:w="1134" w:type="dxa"/>
          </w:tcPr>
          <w:p w14:paraId="5FD02772" w14:textId="77777777" w:rsidR="005F228B" w:rsidRPr="00AF6BF6" w:rsidRDefault="005F228B" w:rsidP="003D735F">
            <w:pPr>
              <w:pStyle w:val="Tabletext"/>
              <w:jc w:val="center"/>
            </w:pPr>
            <w:r w:rsidRPr="00AF6BF6">
              <w:t>0.1-100</w:t>
            </w:r>
          </w:p>
        </w:tc>
        <w:tc>
          <w:tcPr>
            <w:tcW w:w="1134" w:type="dxa"/>
            <w:tcMar>
              <w:left w:w="57" w:type="dxa"/>
              <w:right w:w="57" w:type="dxa"/>
            </w:tcMar>
          </w:tcPr>
          <w:p w14:paraId="4F86247A" w14:textId="77777777" w:rsidR="005F228B" w:rsidRPr="00AF6BF6" w:rsidRDefault="005F228B" w:rsidP="003D735F">
            <w:pPr>
              <w:pStyle w:val="Tabletext"/>
              <w:jc w:val="center"/>
            </w:pPr>
            <w:r w:rsidRPr="00AF6BF6">
              <w:t>1.25</w:t>
            </w:r>
            <w:r w:rsidRPr="00AF6BF6">
              <w:rPr>
                <w:position w:val="6"/>
                <w:rPrChange w:id="103" w:author="Chair" w:date="2020-11-24T12:33:00Z">
                  <w:rPr>
                    <w:position w:val="6"/>
                    <w:sz w:val="14"/>
                  </w:rPr>
                </w:rPrChange>
              </w:rPr>
              <w:t>(1)</w:t>
            </w:r>
          </w:p>
        </w:tc>
      </w:tr>
      <w:tr w:rsidR="005F228B" w:rsidRPr="00AF6BF6" w14:paraId="43CA7812" w14:textId="77777777" w:rsidTr="003D735F">
        <w:trPr>
          <w:trHeight w:val="354"/>
          <w:jc w:val="center"/>
        </w:trPr>
        <w:tc>
          <w:tcPr>
            <w:tcW w:w="1271" w:type="dxa"/>
            <w:tcMar>
              <w:left w:w="57" w:type="dxa"/>
              <w:right w:w="57" w:type="dxa"/>
            </w:tcMar>
          </w:tcPr>
          <w:p w14:paraId="6C1A949F" w14:textId="77777777" w:rsidR="005F228B" w:rsidRPr="00AF6BF6" w:rsidRDefault="005F228B" w:rsidP="003D735F">
            <w:pPr>
              <w:pStyle w:val="Tabletext"/>
            </w:pPr>
            <w:r w:rsidRPr="00AF6BF6">
              <w:t>Repetition rate</w:t>
            </w:r>
          </w:p>
        </w:tc>
        <w:tc>
          <w:tcPr>
            <w:tcW w:w="567" w:type="dxa"/>
            <w:tcMar>
              <w:left w:w="57" w:type="dxa"/>
              <w:right w:w="57" w:type="dxa"/>
            </w:tcMar>
          </w:tcPr>
          <w:p w14:paraId="52C4830F" w14:textId="77777777" w:rsidR="005F228B" w:rsidRPr="00AF6BF6" w:rsidRDefault="005F228B" w:rsidP="003D735F">
            <w:pPr>
              <w:pStyle w:val="Tabletext"/>
              <w:jc w:val="center"/>
            </w:pPr>
            <w:r w:rsidRPr="00AF6BF6">
              <w:t>kHz</w:t>
            </w:r>
          </w:p>
        </w:tc>
        <w:tc>
          <w:tcPr>
            <w:tcW w:w="992" w:type="dxa"/>
            <w:tcMar>
              <w:left w:w="57" w:type="dxa"/>
              <w:right w:w="57" w:type="dxa"/>
            </w:tcMar>
          </w:tcPr>
          <w:p w14:paraId="57E4B47C" w14:textId="77777777" w:rsidR="005F228B" w:rsidRPr="00AF6BF6" w:rsidRDefault="005F228B" w:rsidP="003D735F">
            <w:pPr>
              <w:pStyle w:val="Tabletext"/>
              <w:jc w:val="center"/>
            </w:pPr>
            <w:r w:rsidRPr="00AF6BF6">
              <w:t>0.020-2</w:t>
            </w:r>
          </w:p>
        </w:tc>
        <w:tc>
          <w:tcPr>
            <w:tcW w:w="1134" w:type="dxa"/>
            <w:tcMar>
              <w:left w:w="57" w:type="dxa"/>
              <w:right w:w="57" w:type="dxa"/>
            </w:tcMar>
          </w:tcPr>
          <w:p w14:paraId="7BECD14F" w14:textId="77777777" w:rsidR="005F228B" w:rsidRPr="00AF6BF6" w:rsidRDefault="005F228B" w:rsidP="003D735F">
            <w:pPr>
              <w:pStyle w:val="Tabletext"/>
              <w:jc w:val="center"/>
            </w:pPr>
            <w:r w:rsidRPr="00AF6BF6">
              <w:t>0.536</w:t>
            </w:r>
          </w:p>
        </w:tc>
        <w:tc>
          <w:tcPr>
            <w:tcW w:w="1134" w:type="dxa"/>
          </w:tcPr>
          <w:p w14:paraId="4726C2DA" w14:textId="77777777" w:rsidR="005F228B" w:rsidRPr="00AF6BF6" w:rsidRDefault="005F228B" w:rsidP="003D735F">
            <w:pPr>
              <w:pStyle w:val="Tabletext"/>
              <w:jc w:val="center"/>
            </w:pPr>
            <w:r w:rsidRPr="00AF6BF6">
              <w:t>0.2-50</w:t>
            </w:r>
          </w:p>
        </w:tc>
        <w:tc>
          <w:tcPr>
            <w:tcW w:w="1276" w:type="dxa"/>
          </w:tcPr>
          <w:p w14:paraId="350E087A" w14:textId="77777777" w:rsidR="005F228B" w:rsidRPr="00AF6BF6" w:rsidRDefault="005F228B" w:rsidP="003D735F">
            <w:pPr>
              <w:pStyle w:val="Tabletext"/>
              <w:jc w:val="center"/>
            </w:pPr>
            <w:r w:rsidRPr="00AF6BF6">
              <w:t>0.8-50</w:t>
            </w:r>
          </w:p>
        </w:tc>
        <w:tc>
          <w:tcPr>
            <w:tcW w:w="1134" w:type="dxa"/>
          </w:tcPr>
          <w:p w14:paraId="7667FDA5" w14:textId="77777777" w:rsidR="005F228B" w:rsidRPr="00AF6BF6" w:rsidRDefault="005F228B" w:rsidP="003D735F">
            <w:pPr>
              <w:pStyle w:val="Tabletext"/>
              <w:jc w:val="center"/>
            </w:pPr>
            <w:r w:rsidRPr="00AF6BF6">
              <w:t>160</w:t>
            </w:r>
          </w:p>
        </w:tc>
        <w:tc>
          <w:tcPr>
            <w:tcW w:w="1134" w:type="dxa"/>
          </w:tcPr>
          <w:p w14:paraId="0E7A8E2B" w14:textId="77777777" w:rsidR="005F228B" w:rsidRPr="00AF6BF6" w:rsidRDefault="005F228B" w:rsidP="003D735F">
            <w:pPr>
              <w:pStyle w:val="Tabletext"/>
              <w:jc w:val="center"/>
              <w:rPr>
                <w:ins w:id="104" w:author="Chair" w:date="2020-11-24T12:41:00Z"/>
              </w:rPr>
            </w:pPr>
            <w:ins w:id="105" w:author="Chair" w:date="2020-11-24T12:43:00Z">
              <w:r w:rsidRPr="00AF6BF6">
                <w:rPr>
                  <w:rPrChange w:id="106" w:author="Chair" w:date="2020-11-24T12:44:00Z">
                    <w:rPr>
                      <w:highlight w:val="cyan"/>
                    </w:rPr>
                  </w:rPrChange>
                </w:rPr>
                <w:t>50</w:t>
              </w:r>
              <w:r w:rsidRPr="00AF6BF6">
                <w:t>-</w:t>
              </w:r>
              <w:r w:rsidRPr="00AF6BF6">
                <w:rPr>
                  <w:rPrChange w:id="107" w:author="Chair" w:date="2020-11-24T12:44:00Z">
                    <w:rPr>
                      <w:highlight w:val="cyan"/>
                    </w:rPr>
                  </w:rPrChange>
                </w:rPr>
                <w:t>200</w:t>
              </w:r>
            </w:ins>
          </w:p>
        </w:tc>
        <w:tc>
          <w:tcPr>
            <w:tcW w:w="1276" w:type="dxa"/>
          </w:tcPr>
          <w:p w14:paraId="0EACB867" w14:textId="77777777" w:rsidR="005F228B" w:rsidRPr="00AF6BF6" w:rsidRDefault="005F228B" w:rsidP="003D735F">
            <w:pPr>
              <w:pStyle w:val="Tabletext"/>
              <w:jc w:val="center"/>
              <w:rPr>
                <w:ins w:id="108" w:author="Chair" w:date="2020-11-24T12:42:00Z"/>
              </w:rPr>
            </w:pPr>
            <w:ins w:id="109" w:author="Chair" w:date="2020-11-24T12:43:00Z">
              <w:r w:rsidRPr="00AF6BF6">
                <w:rPr>
                  <w:rPrChange w:id="110" w:author="Chair" w:date="2020-11-24T12:44:00Z">
                    <w:rPr>
                      <w:highlight w:val="cyan"/>
                    </w:rPr>
                  </w:rPrChange>
                </w:rPr>
                <w:t>1.0</w:t>
              </w:r>
              <w:r w:rsidRPr="00AF6BF6">
                <w:t>-</w:t>
              </w:r>
              <w:r w:rsidRPr="00AF6BF6">
                <w:rPr>
                  <w:rPrChange w:id="111" w:author="Chair" w:date="2020-11-24T12:44:00Z">
                    <w:rPr>
                      <w:highlight w:val="cyan"/>
                    </w:rPr>
                  </w:rPrChange>
                </w:rPr>
                <w:t>20.0</w:t>
              </w:r>
            </w:ins>
          </w:p>
        </w:tc>
        <w:tc>
          <w:tcPr>
            <w:tcW w:w="1276" w:type="dxa"/>
            <w:tcMar>
              <w:left w:w="57" w:type="dxa"/>
              <w:right w:w="57" w:type="dxa"/>
            </w:tcMar>
          </w:tcPr>
          <w:p w14:paraId="132B046A" w14:textId="77777777" w:rsidR="005F228B" w:rsidRPr="00AF6BF6" w:rsidRDefault="005F228B" w:rsidP="003D735F">
            <w:pPr>
              <w:pStyle w:val="Tabletext"/>
              <w:jc w:val="center"/>
            </w:pPr>
            <w:r w:rsidRPr="00AF6BF6">
              <w:t>1.125</w:t>
            </w:r>
          </w:p>
        </w:tc>
        <w:tc>
          <w:tcPr>
            <w:tcW w:w="1134" w:type="dxa"/>
            <w:tcMar>
              <w:left w:w="57" w:type="dxa"/>
              <w:right w:w="57" w:type="dxa"/>
            </w:tcMar>
          </w:tcPr>
          <w:p w14:paraId="74550470" w14:textId="77777777" w:rsidR="005F228B" w:rsidRPr="00AF6BF6" w:rsidRDefault="005F228B" w:rsidP="003D735F">
            <w:pPr>
              <w:pStyle w:val="Tabletext"/>
              <w:jc w:val="center"/>
            </w:pPr>
            <w:r w:rsidRPr="00AF6BF6">
              <w:t>0.152-6.0</w:t>
            </w:r>
          </w:p>
        </w:tc>
        <w:tc>
          <w:tcPr>
            <w:tcW w:w="992" w:type="dxa"/>
            <w:tcMar>
              <w:left w:w="57" w:type="dxa"/>
              <w:right w:w="57" w:type="dxa"/>
            </w:tcMar>
          </w:tcPr>
          <w:p w14:paraId="7C9823C9" w14:textId="77777777" w:rsidR="005F228B" w:rsidRPr="00AF6BF6" w:rsidRDefault="005F228B" w:rsidP="003D735F">
            <w:pPr>
              <w:pStyle w:val="Tabletext"/>
              <w:jc w:val="center"/>
            </w:pPr>
            <w:r w:rsidRPr="00AF6BF6">
              <w:t>0.3-10</w:t>
            </w:r>
          </w:p>
        </w:tc>
        <w:tc>
          <w:tcPr>
            <w:tcW w:w="1134" w:type="dxa"/>
          </w:tcPr>
          <w:p w14:paraId="73A1D3D2" w14:textId="77777777" w:rsidR="005F228B" w:rsidRPr="00AF6BF6" w:rsidRDefault="005F228B" w:rsidP="003D735F">
            <w:pPr>
              <w:pStyle w:val="Tabletext"/>
              <w:jc w:val="center"/>
            </w:pPr>
            <w:r w:rsidRPr="00AF6BF6">
              <w:t>0.5-10</w:t>
            </w:r>
          </w:p>
        </w:tc>
        <w:tc>
          <w:tcPr>
            <w:tcW w:w="1134" w:type="dxa"/>
            <w:tcMar>
              <w:left w:w="57" w:type="dxa"/>
              <w:right w:w="57" w:type="dxa"/>
            </w:tcMar>
          </w:tcPr>
          <w:p w14:paraId="22481E98" w14:textId="77777777" w:rsidR="005F228B" w:rsidRPr="00AF6BF6" w:rsidRDefault="005F228B" w:rsidP="003D735F">
            <w:pPr>
              <w:pStyle w:val="Tabletext"/>
              <w:jc w:val="center"/>
            </w:pPr>
            <w:r w:rsidRPr="00AF6BF6">
              <w:t>2</w:t>
            </w:r>
          </w:p>
        </w:tc>
      </w:tr>
      <w:tr w:rsidR="005F228B" w:rsidRPr="00AF6BF6" w14:paraId="76C2E513" w14:textId="77777777" w:rsidTr="003D735F">
        <w:trPr>
          <w:trHeight w:val="354"/>
          <w:jc w:val="center"/>
        </w:trPr>
        <w:tc>
          <w:tcPr>
            <w:tcW w:w="1271" w:type="dxa"/>
            <w:tcMar>
              <w:left w:w="57" w:type="dxa"/>
              <w:right w:w="57" w:type="dxa"/>
            </w:tcMar>
          </w:tcPr>
          <w:p w14:paraId="496D35FC" w14:textId="77777777" w:rsidR="005F228B" w:rsidRPr="00AF6BF6" w:rsidRDefault="005F228B" w:rsidP="003D735F">
            <w:pPr>
              <w:pStyle w:val="Tabletext"/>
            </w:pPr>
            <w:r w:rsidRPr="00AF6BF6">
              <w:t>Compression ratio</w:t>
            </w:r>
          </w:p>
        </w:tc>
        <w:tc>
          <w:tcPr>
            <w:tcW w:w="567" w:type="dxa"/>
            <w:tcMar>
              <w:left w:w="57" w:type="dxa"/>
              <w:right w:w="57" w:type="dxa"/>
            </w:tcMar>
          </w:tcPr>
          <w:p w14:paraId="7DBCF084" w14:textId="77777777" w:rsidR="005F228B" w:rsidRPr="00AF6BF6" w:rsidRDefault="005F228B" w:rsidP="003D735F">
            <w:pPr>
              <w:pStyle w:val="Tabletext"/>
              <w:jc w:val="center"/>
            </w:pPr>
          </w:p>
        </w:tc>
        <w:tc>
          <w:tcPr>
            <w:tcW w:w="992" w:type="dxa"/>
            <w:tcMar>
              <w:left w:w="57" w:type="dxa"/>
              <w:right w:w="57" w:type="dxa"/>
            </w:tcMar>
          </w:tcPr>
          <w:p w14:paraId="5463EE57" w14:textId="77777777" w:rsidR="005F228B" w:rsidRPr="00AF6BF6" w:rsidRDefault="005F228B" w:rsidP="003D735F">
            <w:pPr>
              <w:pStyle w:val="Tabletext"/>
              <w:jc w:val="center"/>
            </w:pPr>
            <w:r w:rsidRPr="00AF6BF6">
              <w:t>48</w:t>
            </w:r>
            <w:r w:rsidRPr="00AF6BF6">
              <w:rPr>
                <w:rPrChange w:id="112" w:author="Chair" w:date="2020-11-24T12:33:00Z">
                  <w:rPr>
                    <w:rFonts w:ascii="Tms Rmn" w:hAnsi="Tms Rmn"/>
                    <w:sz w:val="12"/>
                  </w:rPr>
                </w:rPrChange>
              </w:rPr>
              <w:t> </w:t>
            </w:r>
            <w:r w:rsidRPr="00AF6BF6">
              <w:t>000</w:t>
            </w:r>
          </w:p>
        </w:tc>
        <w:tc>
          <w:tcPr>
            <w:tcW w:w="1134" w:type="dxa"/>
            <w:tcMar>
              <w:left w:w="57" w:type="dxa"/>
              <w:right w:w="57" w:type="dxa"/>
            </w:tcMar>
          </w:tcPr>
          <w:p w14:paraId="18BB5926" w14:textId="77777777" w:rsidR="005F228B" w:rsidRPr="00AF6BF6" w:rsidRDefault="005F228B" w:rsidP="003D735F">
            <w:pPr>
              <w:pStyle w:val="Tabletext"/>
              <w:jc w:val="center"/>
            </w:pPr>
            <w:r w:rsidRPr="00AF6BF6">
              <w:t>Not applicable</w:t>
            </w:r>
          </w:p>
        </w:tc>
        <w:tc>
          <w:tcPr>
            <w:tcW w:w="1134" w:type="dxa"/>
          </w:tcPr>
          <w:p w14:paraId="6657BC9A" w14:textId="77777777" w:rsidR="005F228B" w:rsidRPr="00AF6BF6" w:rsidRDefault="005F228B" w:rsidP="003D735F">
            <w:pPr>
              <w:pStyle w:val="Tabletext"/>
              <w:jc w:val="center"/>
            </w:pPr>
            <w:r w:rsidRPr="00AF6BF6">
              <w:t>Up to 1 000</w:t>
            </w:r>
          </w:p>
        </w:tc>
        <w:tc>
          <w:tcPr>
            <w:tcW w:w="1276" w:type="dxa"/>
          </w:tcPr>
          <w:p w14:paraId="4EEB49D2" w14:textId="77777777" w:rsidR="005F228B" w:rsidRPr="00AF6BF6" w:rsidRDefault="005F228B" w:rsidP="003D735F">
            <w:pPr>
              <w:pStyle w:val="Tabletext"/>
              <w:jc w:val="center"/>
            </w:pPr>
            <w:r w:rsidRPr="00AF6BF6">
              <w:t>Up to 2 000</w:t>
            </w:r>
          </w:p>
        </w:tc>
        <w:tc>
          <w:tcPr>
            <w:tcW w:w="1134" w:type="dxa"/>
          </w:tcPr>
          <w:p w14:paraId="337BCA04" w14:textId="77777777" w:rsidR="005F228B" w:rsidRPr="00AF6BF6" w:rsidRDefault="005F228B" w:rsidP="003D735F">
            <w:pPr>
              <w:pStyle w:val="Tabletext"/>
              <w:jc w:val="center"/>
            </w:pPr>
            <w:r w:rsidRPr="00AF6BF6">
              <w:t>26</w:t>
            </w:r>
          </w:p>
        </w:tc>
        <w:tc>
          <w:tcPr>
            <w:tcW w:w="1134" w:type="dxa"/>
          </w:tcPr>
          <w:p w14:paraId="2F01D54B" w14:textId="77777777" w:rsidR="005F228B" w:rsidRPr="00AF6BF6" w:rsidRDefault="005F228B" w:rsidP="003D735F">
            <w:pPr>
              <w:pStyle w:val="Tabletext"/>
              <w:jc w:val="center"/>
              <w:rPr>
                <w:ins w:id="113" w:author="Chair" w:date="2020-11-24T12:41:00Z"/>
              </w:rPr>
            </w:pPr>
            <w:ins w:id="114" w:author="Chair" w:date="2020-11-24T12:43:00Z">
              <w:r w:rsidRPr="00AF6BF6">
                <w:rPr>
                  <w:rPrChange w:id="115" w:author="Chair" w:date="2020-11-24T12:44:00Z">
                    <w:rPr>
                      <w:highlight w:val="cyan"/>
                    </w:rPr>
                  </w:rPrChange>
                </w:rPr>
                <w:t>Not Applicable</w:t>
              </w:r>
            </w:ins>
          </w:p>
        </w:tc>
        <w:tc>
          <w:tcPr>
            <w:tcW w:w="1276" w:type="dxa"/>
          </w:tcPr>
          <w:p w14:paraId="74606FEA" w14:textId="77777777" w:rsidR="005F228B" w:rsidRPr="00AF6BF6" w:rsidRDefault="005F228B" w:rsidP="003D735F">
            <w:pPr>
              <w:pStyle w:val="Tabletext"/>
              <w:jc w:val="center"/>
              <w:rPr>
                <w:ins w:id="116" w:author="Chair" w:date="2020-11-24T12:42:00Z"/>
              </w:rPr>
            </w:pPr>
            <w:ins w:id="117" w:author="Chair" w:date="2020-11-24T12:43:00Z">
              <w:r w:rsidRPr="00AF6BF6">
                <w:rPr>
                  <w:rPrChange w:id="118" w:author="Chair" w:date="2020-11-24T12:44:00Z">
                    <w:rPr>
                      <w:highlight w:val="cyan"/>
                    </w:rPr>
                  </w:rPrChange>
                </w:rPr>
                <w:t>Not Applicable</w:t>
              </w:r>
            </w:ins>
          </w:p>
        </w:tc>
        <w:tc>
          <w:tcPr>
            <w:tcW w:w="1276" w:type="dxa"/>
            <w:tcMar>
              <w:left w:w="57" w:type="dxa"/>
              <w:right w:w="57" w:type="dxa"/>
            </w:tcMar>
          </w:tcPr>
          <w:p w14:paraId="32B263C3" w14:textId="77777777" w:rsidR="005F228B" w:rsidRPr="00AF6BF6" w:rsidRDefault="005F228B" w:rsidP="003D735F">
            <w:pPr>
              <w:pStyle w:val="Tabletext"/>
              <w:jc w:val="center"/>
            </w:pPr>
            <w:r w:rsidRPr="00AF6BF6">
              <w:t>Not applicable</w:t>
            </w:r>
          </w:p>
        </w:tc>
        <w:tc>
          <w:tcPr>
            <w:tcW w:w="1134" w:type="dxa"/>
            <w:tcMar>
              <w:left w:w="57" w:type="dxa"/>
              <w:right w:w="57" w:type="dxa"/>
            </w:tcMar>
          </w:tcPr>
          <w:p w14:paraId="00A9FE25" w14:textId="77777777" w:rsidR="005F228B" w:rsidRPr="00AF6BF6" w:rsidRDefault="005F228B" w:rsidP="003D735F">
            <w:pPr>
              <w:pStyle w:val="Tabletext"/>
              <w:jc w:val="center"/>
            </w:pPr>
            <w:r w:rsidRPr="00AF6BF6">
              <w:t>64-512</w:t>
            </w:r>
          </w:p>
        </w:tc>
        <w:tc>
          <w:tcPr>
            <w:tcW w:w="992" w:type="dxa"/>
            <w:tcMar>
              <w:left w:w="57" w:type="dxa"/>
              <w:right w:w="57" w:type="dxa"/>
            </w:tcMar>
          </w:tcPr>
          <w:p w14:paraId="14877DCD" w14:textId="77777777" w:rsidR="005F228B" w:rsidRPr="00AF6BF6" w:rsidRDefault="005F228B" w:rsidP="003D735F">
            <w:pPr>
              <w:pStyle w:val="Tabletext"/>
              <w:jc w:val="center"/>
            </w:pPr>
            <w:r w:rsidRPr="00AF6BF6">
              <w:t>Up to 20 000</w:t>
            </w:r>
          </w:p>
        </w:tc>
        <w:tc>
          <w:tcPr>
            <w:tcW w:w="1134" w:type="dxa"/>
          </w:tcPr>
          <w:p w14:paraId="2CF1E955" w14:textId="77777777" w:rsidR="005F228B" w:rsidRPr="00AF6BF6" w:rsidRDefault="005F228B" w:rsidP="003D735F">
            <w:pPr>
              <w:pStyle w:val="Tabletext"/>
              <w:jc w:val="center"/>
            </w:pPr>
            <w:r w:rsidRPr="00AF6BF6">
              <w:t>Up to 400</w:t>
            </w:r>
          </w:p>
        </w:tc>
        <w:tc>
          <w:tcPr>
            <w:tcW w:w="1134" w:type="dxa"/>
            <w:tcMar>
              <w:left w:w="57" w:type="dxa"/>
              <w:right w:w="57" w:type="dxa"/>
            </w:tcMar>
          </w:tcPr>
          <w:p w14:paraId="57912846" w14:textId="77777777" w:rsidR="005F228B" w:rsidRPr="00AF6BF6" w:rsidRDefault="005F228B" w:rsidP="003D735F">
            <w:pPr>
              <w:pStyle w:val="Tabletext"/>
              <w:jc w:val="center"/>
            </w:pPr>
            <w:del w:id="119" w:author="Chair" w:date="2020-11-24T12:47:00Z">
              <w:r w:rsidRPr="00AF6BF6" w:rsidDel="006914D1">
                <w:delText>250</w:delText>
              </w:r>
            </w:del>
            <w:ins w:id="120" w:author="Chair" w:date="2020-11-24T12:47:00Z">
              <w:r w:rsidRPr="00AF6BF6">
                <w:t>&lt;10</w:t>
              </w:r>
            </w:ins>
          </w:p>
        </w:tc>
      </w:tr>
      <w:tr w:rsidR="005F228B" w:rsidRPr="00AF6BF6" w14:paraId="2951F9D7" w14:textId="77777777" w:rsidTr="003D735F">
        <w:trPr>
          <w:trHeight w:val="354"/>
          <w:jc w:val="center"/>
        </w:trPr>
        <w:tc>
          <w:tcPr>
            <w:tcW w:w="1271" w:type="dxa"/>
            <w:tcMar>
              <w:left w:w="57" w:type="dxa"/>
              <w:right w:w="57" w:type="dxa"/>
            </w:tcMar>
          </w:tcPr>
          <w:p w14:paraId="2DDAF1C1" w14:textId="77777777" w:rsidR="005F228B" w:rsidRPr="00AF6BF6" w:rsidRDefault="005F228B" w:rsidP="003D735F">
            <w:pPr>
              <w:pStyle w:val="Tabletext"/>
            </w:pPr>
            <w:r w:rsidRPr="00AF6BF6">
              <w:t>Type of compression</w:t>
            </w:r>
          </w:p>
        </w:tc>
        <w:tc>
          <w:tcPr>
            <w:tcW w:w="567" w:type="dxa"/>
            <w:tcMar>
              <w:left w:w="57" w:type="dxa"/>
              <w:right w:w="57" w:type="dxa"/>
            </w:tcMar>
          </w:tcPr>
          <w:p w14:paraId="437949A9" w14:textId="77777777" w:rsidR="005F228B" w:rsidRPr="00AF6BF6" w:rsidRDefault="005F228B" w:rsidP="003D735F">
            <w:pPr>
              <w:pStyle w:val="Tabletext"/>
              <w:jc w:val="center"/>
            </w:pPr>
          </w:p>
        </w:tc>
        <w:tc>
          <w:tcPr>
            <w:tcW w:w="992" w:type="dxa"/>
            <w:tcMar>
              <w:left w:w="57" w:type="dxa"/>
              <w:right w:w="57" w:type="dxa"/>
            </w:tcMar>
          </w:tcPr>
          <w:p w14:paraId="1F0BBC5A" w14:textId="77777777" w:rsidR="005F228B" w:rsidRPr="00AF6BF6" w:rsidRDefault="005F228B" w:rsidP="003D735F">
            <w:pPr>
              <w:pStyle w:val="Tabletext"/>
              <w:jc w:val="center"/>
            </w:pPr>
            <w:r w:rsidRPr="00AF6BF6">
              <w:t>Not available</w:t>
            </w:r>
          </w:p>
        </w:tc>
        <w:tc>
          <w:tcPr>
            <w:tcW w:w="1134" w:type="dxa"/>
            <w:tcMar>
              <w:left w:w="57" w:type="dxa"/>
              <w:right w:w="57" w:type="dxa"/>
            </w:tcMar>
          </w:tcPr>
          <w:p w14:paraId="20458803" w14:textId="77777777" w:rsidR="005F228B" w:rsidRPr="00AF6BF6" w:rsidRDefault="005F228B" w:rsidP="003D735F">
            <w:pPr>
              <w:pStyle w:val="Tabletext"/>
              <w:jc w:val="center"/>
            </w:pPr>
            <w:r w:rsidRPr="00AF6BF6">
              <w:t>Not applicable</w:t>
            </w:r>
          </w:p>
        </w:tc>
        <w:tc>
          <w:tcPr>
            <w:tcW w:w="1134" w:type="dxa"/>
          </w:tcPr>
          <w:p w14:paraId="267FA13A" w14:textId="77777777" w:rsidR="005F228B" w:rsidRPr="00AF6BF6" w:rsidRDefault="005F228B" w:rsidP="003D735F">
            <w:pPr>
              <w:pStyle w:val="Tabletext"/>
              <w:jc w:val="center"/>
            </w:pPr>
            <w:r w:rsidRPr="00AF6BF6">
              <w:t>LFM &amp; NLFM</w:t>
            </w:r>
          </w:p>
        </w:tc>
        <w:tc>
          <w:tcPr>
            <w:tcW w:w="1276" w:type="dxa"/>
          </w:tcPr>
          <w:p w14:paraId="0958E226" w14:textId="77777777" w:rsidR="005F228B" w:rsidRPr="00AF6BF6" w:rsidRDefault="005F228B" w:rsidP="003D735F">
            <w:pPr>
              <w:pStyle w:val="Tabletext"/>
              <w:jc w:val="center"/>
            </w:pPr>
            <w:r w:rsidRPr="00AF6BF6">
              <w:t>LFM &amp; NLFM</w:t>
            </w:r>
          </w:p>
        </w:tc>
        <w:tc>
          <w:tcPr>
            <w:tcW w:w="1134" w:type="dxa"/>
          </w:tcPr>
          <w:p w14:paraId="31E8887F" w14:textId="77777777" w:rsidR="005F228B" w:rsidRPr="00AF6BF6" w:rsidRDefault="005F228B" w:rsidP="003D735F">
            <w:pPr>
              <w:pStyle w:val="Tabletext"/>
              <w:jc w:val="center"/>
            </w:pPr>
            <w:r w:rsidRPr="00AF6BF6">
              <w:t>Not applicable</w:t>
            </w:r>
          </w:p>
        </w:tc>
        <w:tc>
          <w:tcPr>
            <w:tcW w:w="1134" w:type="dxa"/>
          </w:tcPr>
          <w:p w14:paraId="40C94EEC" w14:textId="77777777" w:rsidR="005F228B" w:rsidRPr="00AF6BF6" w:rsidRDefault="005F228B" w:rsidP="003D735F">
            <w:pPr>
              <w:pStyle w:val="Tabletext"/>
              <w:jc w:val="center"/>
              <w:rPr>
                <w:ins w:id="121" w:author="Chair" w:date="2020-11-24T12:41:00Z"/>
              </w:rPr>
            </w:pPr>
            <w:ins w:id="122" w:author="Chair" w:date="2020-11-24T12:43:00Z">
              <w:r w:rsidRPr="00AF6BF6">
                <w:rPr>
                  <w:rPrChange w:id="123" w:author="Chair" w:date="2020-11-24T12:44:00Z">
                    <w:rPr>
                      <w:highlight w:val="cyan"/>
                    </w:rPr>
                  </w:rPrChange>
                </w:rPr>
                <w:t>Not Applicable</w:t>
              </w:r>
            </w:ins>
          </w:p>
        </w:tc>
        <w:tc>
          <w:tcPr>
            <w:tcW w:w="1276" w:type="dxa"/>
          </w:tcPr>
          <w:p w14:paraId="05E584F6" w14:textId="77777777" w:rsidR="005F228B" w:rsidRPr="00AF6BF6" w:rsidRDefault="005F228B" w:rsidP="003D735F">
            <w:pPr>
              <w:pStyle w:val="Tabletext"/>
              <w:jc w:val="center"/>
              <w:rPr>
                <w:ins w:id="124" w:author="Chair" w:date="2020-11-24T12:42:00Z"/>
              </w:rPr>
            </w:pPr>
            <w:ins w:id="125" w:author="Chair" w:date="2020-11-24T12:43:00Z">
              <w:r w:rsidRPr="00AF6BF6">
                <w:rPr>
                  <w:rPrChange w:id="126" w:author="Chair" w:date="2020-11-24T12:44:00Z">
                    <w:rPr>
                      <w:highlight w:val="cyan"/>
                    </w:rPr>
                  </w:rPrChange>
                </w:rPr>
                <w:t>Not Applicable</w:t>
              </w:r>
            </w:ins>
          </w:p>
        </w:tc>
        <w:tc>
          <w:tcPr>
            <w:tcW w:w="1276" w:type="dxa"/>
            <w:tcMar>
              <w:left w:w="57" w:type="dxa"/>
              <w:right w:w="57" w:type="dxa"/>
            </w:tcMar>
          </w:tcPr>
          <w:p w14:paraId="512A80F2" w14:textId="77777777" w:rsidR="005F228B" w:rsidRPr="00AF6BF6" w:rsidRDefault="005F228B" w:rsidP="003D735F">
            <w:pPr>
              <w:pStyle w:val="Tabletext"/>
              <w:jc w:val="center"/>
            </w:pPr>
            <w:r w:rsidRPr="00AF6BF6">
              <w:t>Not applicable</w:t>
            </w:r>
          </w:p>
        </w:tc>
        <w:tc>
          <w:tcPr>
            <w:tcW w:w="1134" w:type="dxa"/>
            <w:tcMar>
              <w:left w:w="57" w:type="dxa"/>
              <w:right w:w="57" w:type="dxa"/>
            </w:tcMar>
          </w:tcPr>
          <w:p w14:paraId="66A1AADD" w14:textId="77777777" w:rsidR="005F228B" w:rsidRPr="00AF6BF6" w:rsidRDefault="005F228B" w:rsidP="003D735F">
            <w:pPr>
              <w:pStyle w:val="Tabletext"/>
              <w:jc w:val="center"/>
            </w:pPr>
            <w:r w:rsidRPr="00AF6BF6">
              <w:t>CPFSK</w:t>
            </w:r>
          </w:p>
        </w:tc>
        <w:tc>
          <w:tcPr>
            <w:tcW w:w="992" w:type="dxa"/>
            <w:tcMar>
              <w:left w:w="57" w:type="dxa"/>
              <w:right w:w="57" w:type="dxa"/>
            </w:tcMar>
          </w:tcPr>
          <w:p w14:paraId="6324D027" w14:textId="77777777" w:rsidR="005F228B" w:rsidRPr="00AF6BF6" w:rsidRDefault="005F228B" w:rsidP="003D735F">
            <w:pPr>
              <w:pStyle w:val="Tabletext"/>
              <w:jc w:val="center"/>
            </w:pPr>
            <w:r w:rsidRPr="00AF6BF6">
              <w:t>Not available</w:t>
            </w:r>
          </w:p>
        </w:tc>
        <w:tc>
          <w:tcPr>
            <w:tcW w:w="1134" w:type="dxa"/>
          </w:tcPr>
          <w:p w14:paraId="16524947" w14:textId="77777777" w:rsidR="005F228B" w:rsidRPr="00AF6BF6" w:rsidRDefault="005F228B" w:rsidP="003D735F">
            <w:pPr>
              <w:pStyle w:val="Tabletext"/>
              <w:jc w:val="center"/>
            </w:pPr>
            <w:r w:rsidRPr="00AF6BF6">
              <w:t>Not available</w:t>
            </w:r>
          </w:p>
        </w:tc>
        <w:tc>
          <w:tcPr>
            <w:tcW w:w="1134" w:type="dxa"/>
            <w:tcMar>
              <w:left w:w="57" w:type="dxa"/>
              <w:right w:w="57" w:type="dxa"/>
            </w:tcMar>
          </w:tcPr>
          <w:p w14:paraId="6DD1EBDA" w14:textId="77777777" w:rsidR="005F228B" w:rsidRPr="00AF6BF6" w:rsidRDefault="005F228B" w:rsidP="003D735F">
            <w:pPr>
              <w:pStyle w:val="Tabletext"/>
              <w:jc w:val="center"/>
            </w:pPr>
            <w:del w:id="127" w:author="Chair" w:date="2020-11-24T12:47:00Z">
              <w:r w:rsidRPr="00AF6BF6" w:rsidDel="006914D1">
                <w:delText>Not available</w:delText>
              </w:r>
            </w:del>
            <w:ins w:id="128" w:author="Chair" w:date="2020-11-24T12:47:00Z">
              <w:r w:rsidRPr="00AF6BF6">
                <w:t>LFM &amp; NLFM</w:t>
              </w:r>
            </w:ins>
          </w:p>
        </w:tc>
      </w:tr>
      <w:tr w:rsidR="005F228B" w:rsidRPr="00AF6BF6" w14:paraId="5EE8F127" w14:textId="77777777" w:rsidTr="003D735F">
        <w:trPr>
          <w:trHeight w:val="354"/>
          <w:jc w:val="center"/>
        </w:trPr>
        <w:tc>
          <w:tcPr>
            <w:tcW w:w="1271" w:type="dxa"/>
            <w:tcMar>
              <w:left w:w="57" w:type="dxa"/>
              <w:right w:w="57" w:type="dxa"/>
            </w:tcMar>
          </w:tcPr>
          <w:p w14:paraId="48EA7975" w14:textId="77777777" w:rsidR="005F228B" w:rsidRPr="00AF6BF6" w:rsidRDefault="005F228B" w:rsidP="003D735F">
            <w:pPr>
              <w:pStyle w:val="Tabletext"/>
            </w:pPr>
            <w:r w:rsidRPr="00AF6BF6">
              <w:t>Duty cycle</w:t>
            </w:r>
          </w:p>
        </w:tc>
        <w:tc>
          <w:tcPr>
            <w:tcW w:w="567" w:type="dxa"/>
            <w:tcMar>
              <w:left w:w="57" w:type="dxa"/>
              <w:right w:w="57" w:type="dxa"/>
            </w:tcMar>
          </w:tcPr>
          <w:p w14:paraId="66425ADD" w14:textId="77777777" w:rsidR="005F228B" w:rsidRPr="00AF6BF6" w:rsidRDefault="005F228B" w:rsidP="003D735F">
            <w:pPr>
              <w:pStyle w:val="Tabletext"/>
              <w:jc w:val="center"/>
            </w:pPr>
            <w:r w:rsidRPr="00AF6BF6">
              <w:t>%</w:t>
            </w:r>
          </w:p>
        </w:tc>
        <w:tc>
          <w:tcPr>
            <w:tcW w:w="992" w:type="dxa"/>
            <w:tcMar>
              <w:left w:w="57" w:type="dxa"/>
              <w:right w:w="57" w:type="dxa"/>
            </w:tcMar>
          </w:tcPr>
          <w:p w14:paraId="1AA4B691" w14:textId="77777777" w:rsidR="005F228B" w:rsidRPr="00AF6BF6" w:rsidRDefault="005F228B" w:rsidP="003D735F">
            <w:pPr>
              <w:pStyle w:val="Tabletext"/>
              <w:jc w:val="center"/>
            </w:pPr>
            <w:r w:rsidRPr="00AF6BF6">
              <w:t>2-32</w:t>
            </w:r>
          </w:p>
        </w:tc>
        <w:tc>
          <w:tcPr>
            <w:tcW w:w="1134" w:type="dxa"/>
            <w:tcMar>
              <w:left w:w="57" w:type="dxa"/>
              <w:right w:w="57" w:type="dxa"/>
            </w:tcMar>
          </w:tcPr>
          <w:p w14:paraId="3BFC89D4" w14:textId="77777777" w:rsidR="005F228B" w:rsidRPr="00AF6BF6" w:rsidRDefault="005F228B" w:rsidP="003D735F">
            <w:pPr>
              <w:pStyle w:val="Tabletext"/>
              <w:jc w:val="center"/>
            </w:pPr>
            <w:r w:rsidRPr="00AF6BF6">
              <w:t>0.005-0.8</w:t>
            </w:r>
          </w:p>
        </w:tc>
        <w:tc>
          <w:tcPr>
            <w:tcW w:w="1134" w:type="dxa"/>
          </w:tcPr>
          <w:p w14:paraId="624069D9" w14:textId="77777777" w:rsidR="005F228B" w:rsidRPr="00AF6BF6" w:rsidRDefault="005F228B" w:rsidP="003D735F">
            <w:pPr>
              <w:pStyle w:val="Tabletext"/>
              <w:jc w:val="center"/>
            </w:pPr>
            <w:r w:rsidRPr="00AF6BF6">
              <w:t>0.2-20</w:t>
            </w:r>
          </w:p>
        </w:tc>
        <w:tc>
          <w:tcPr>
            <w:tcW w:w="1276" w:type="dxa"/>
          </w:tcPr>
          <w:p w14:paraId="5C298FE2" w14:textId="77777777" w:rsidR="005F228B" w:rsidRPr="00AF6BF6" w:rsidRDefault="005F228B" w:rsidP="003D735F">
            <w:pPr>
              <w:pStyle w:val="Tabletext"/>
              <w:jc w:val="center"/>
            </w:pPr>
            <w:r w:rsidRPr="00AF6BF6">
              <w:t>Max 12</w:t>
            </w:r>
          </w:p>
        </w:tc>
        <w:tc>
          <w:tcPr>
            <w:tcW w:w="1134" w:type="dxa"/>
          </w:tcPr>
          <w:p w14:paraId="4181BA14" w14:textId="77777777" w:rsidR="005F228B" w:rsidRPr="00AF6BF6" w:rsidRDefault="005F228B" w:rsidP="003D735F">
            <w:pPr>
              <w:pStyle w:val="Tabletext"/>
              <w:jc w:val="center"/>
            </w:pPr>
            <w:r w:rsidRPr="00AF6BF6">
              <w:t>Max 11</w:t>
            </w:r>
          </w:p>
        </w:tc>
        <w:tc>
          <w:tcPr>
            <w:tcW w:w="1134" w:type="dxa"/>
          </w:tcPr>
          <w:p w14:paraId="28CC571A" w14:textId="77777777" w:rsidR="005F228B" w:rsidRPr="00AF6BF6" w:rsidRDefault="005F228B" w:rsidP="003D735F">
            <w:pPr>
              <w:pStyle w:val="Tabletext"/>
              <w:jc w:val="center"/>
              <w:rPr>
                <w:ins w:id="129" w:author="Chair" w:date="2020-11-24T12:41:00Z"/>
              </w:rPr>
            </w:pPr>
            <w:ins w:id="130" w:author="Chair" w:date="2020-11-24T12:43:00Z">
              <w:r w:rsidRPr="00AF6BF6">
                <w:rPr>
                  <w:rPrChange w:id="131" w:author="Germany" w:date="2020-11-17T17:10:00Z">
                    <w:rPr>
                      <w:highlight w:val="cyan"/>
                    </w:rPr>
                  </w:rPrChange>
                </w:rPr>
                <w:t>2.0</w:t>
              </w:r>
              <w:r w:rsidRPr="00AF6BF6">
                <w:t>-</w:t>
              </w:r>
              <w:r w:rsidRPr="00AF6BF6">
                <w:rPr>
                  <w:rPrChange w:id="132" w:author="Germany" w:date="2020-11-17T17:10:00Z">
                    <w:rPr>
                      <w:highlight w:val="cyan"/>
                    </w:rPr>
                  </w:rPrChange>
                </w:rPr>
                <w:t>5.0</w:t>
              </w:r>
            </w:ins>
          </w:p>
        </w:tc>
        <w:tc>
          <w:tcPr>
            <w:tcW w:w="1276" w:type="dxa"/>
          </w:tcPr>
          <w:p w14:paraId="42363F03" w14:textId="77777777" w:rsidR="005F228B" w:rsidRPr="00AF6BF6" w:rsidRDefault="005F228B" w:rsidP="003D735F">
            <w:pPr>
              <w:pStyle w:val="Tabletext"/>
              <w:jc w:val="center"/>
              <w:rPr>
                <w:ins w:id="133" w:author="Chair" w:date="2020-11-24T12:42:00Z"/>
              </w:rPr>
            </w:pPr>
            <w:ins w:id="134" w:author="Chair" w:date="2020-11-24T12:43:00Z">
              <w:r w:rsidRPr="00AF6BF6">
                <w:rPr>
                  <w:rPrChange w:id="135" w:author="Germany" w:date="2020-11-17T17:10:00Z">
                    <w:rPr>
                      <w:highlight w:val="cyan"/>
                    </w:rPr>
                  </w:rPrChange>
                </w:rPr>
                <w:t>1.0</w:t>
              </w:r>
              <w:r w:rsidRPr="00AF6BF6">
                <w:t>-</w:t>
              </w:r>
              <w:r w:rsidRPr="00AF6BF6">
                <w:rPr>
                  <w:rPrChange w:id="136" w:author="Germany" w:date="2020-11-17T17:10:00Z">
                    <w:rPr>
                      <w:highlight w:val="cyan"/>
                    </w:rPr>
                  </w:rPrChange>
                </w:rPr>
                <w:t>5.0</w:t>
              </w:r>
            </w:ins>
          </w:p>
        </w:tc>
        <w:tc>
          <w:tcPr>
            <w:tcW w:w="1276" w:type="dxa"/>
            <w:tcMar>
              <w:left w:w="57" w:type="dxa"/>
              <w:right w:w="57" w:type="dxa"/>
            </w:tcMar>
          </w:tcPr>
          <w:p w14:paraId="361C2344" w14:textId="77777777" w:rsidR="005F228B" w:rsidRPr="00AF6BF6" w:rsidRDefault="005F228B" w:rsidP="003D735F">
            <w:pPr>
              <w:pStyle w:val="Tabletext"/>
              <w:jc w:val="center"/>
            </w:pPr>
            <w:r w:rsidRPr="00AF6BF6">
              <w:t>0.28, 0.67</w:t>
            </w:r>
          </w:p>
        </w:tc>
        <w:tc>
          <w:tcPr>
            <w:tcW w:w="1134" w:type="dxa"/>
            <w:tcMar>
              <w:left w:w="57" w:type="dxa"/>
              <w:right w:w="57" w:type="dxa"/>
            </w:tcMar>
          </w:tcPr>
          <w:p w14:paraId="7081C4FC" w14:textId="77777777" w:rsidR="005F228B" w:rsidRPr="00AF6BF6" w:rsidRDefault="005F228B" w:rsidP="003D735F">
            <w:pPr>
              <w:pStyle w:val="Tabletext"/>
              <w:jc w:val="center"/>
            </w:pPr>
            <w:r w:rsidRPr="00AF6BF6">
              <w:t>0.8-30.0</w:t>
            </w:r>
          </w:p>
        </w:tc>
        <w:tc>
          <w:tcPr>
            <w:tcW w:w="992" w:type="dxa"/>
            <w:tcMar>
              <w:left w:w="57" w:type="dxa"/>
              <w:right w:w="57" w:type="dxa"/>
            </w:tcMar>
          </w:tcPr>
          <w:p w14:paraId="3D6EFD38" w14:textId="77777777" w:rsidR="005F228B" w:rsidRPr="00AF6BF6" w:rsidRDefault="005F228B" w:rsidP="003D735F">
            <w:pPr>
              <w:pStyle w:val="Tabletext"/>
              <w:jc w:val="center"/>
            </w:pPr>
            <w:r w:rsidRPr="00AF6BF6">
              <w:t>Max 20</w:t>
            </w:r>
          </w:p>
        </w:tc>
        <w:tc>
          <w:tcPr>
            <w:tcW w:w="1134" w:type="dxa"/>
          </w:tcPr>
          <w:p w14:paraId="65F528FB" w14:textId="77777777" w:rsidR="005F228B" w:rsidRPr="00AF6BF6" w:rsidRDefault="005F228B" w:rsidP="003D735F">
            <w:pPr>
              <w:pStyle w:val="Tabletext"/>
              <w:jc w:val="center"/>
            </w:pPr>
            <w:r w:rsidRPr="00AF6BF6">
              <w:t>Max 20</w:t>
            </w:r>
          </w:p>
        </w:tc>
        <w:tc>
          <w:tcPr>
            <w:tcW w:w="1134" w:type="dxa"/>
            <w:tcMar>
              <w:left w:w="57" w:type="dxa"/>
              <w:right w:w="57" w:type="dxa"/>
            </w:tcMar>
          </w:tcPr>
          <w:p w14:paraId="093204A5" w14:textId="77777777" w:rsidR="005F228B" w:rsidRPr="00AF6BF6" w:rsidRDefault="005F228B" w:rsidP="003D735F">
            <w:pPr>
              <w:pStyle w:val="Tabletext"/>
              <w:jc w:val="center"/>
            </w:pPr>
            <w:r w:rsidRPr="00AF6BF6">
              <w:t>5</w:t>
            </w:r>
          </w:p>
        </w:tc>
      </w:tr>
      <w:tr w:rsidR="005F228B" w:rsidRPr="00AF6BF6" w14:paraId="05E9E86D" w14:textId="77777777" w:rsidTr="003D735F">
        <w:trPr>
          <w:trHeight w:val="297"/>
          <w:jc w:val="center"/>
        </w:trPr>
        <w:tc>
          <w:tcPr>
            <w:tcW w:w="1271" w:type="dxa"/>
            <w:tcMar>
              <w:left w:w="57" w:type="dxa"/>
              <w:right w:w="57" w:type="dxa"/>
            </w:tcMar>
          </w:tcPr>
          <w:p w14:paraId="29783C63" w14:textId="77777777" w:rsidR="005F228B" w:rsidRPr="00AF6BF6" w:rsidRDefault="005F228B" w:rsidP="003D735F">
            <w:pPr>
              <w:pStyle w:val="Tabletext"/>
            </w:pPr>
            <w:r w:rsidRPr="00AF6BF6">
              <w:t xml:space="preserve">Tx bandwidth </w:t>
            </w:r>
            <w:r w:rsidRPr="00AF6BF6">
              <w:br/>
              <w:t>(−3 dB)</w:t>
            </w:r>
          </w:p>
        </w:tc>
        <w:tc>
          <w:tcPr>
            <w:tcW w:w="567" w:type="dxa"/>
            <w:tcMar>
              <w:left w:w="57" w:type="dxa"/>
              <w:right w:w="57" w:type="dxa"/>
            </w:tcMar>
          </w:tcPr>
          <w:p w14:paraId="04B165EE" w14:textId="77777777" w:rsidR="005F228B" w:rsidRPr="00AF6BF6" w:rsidRDefault="005F228B" w:rsidP="003D735F">
            <w:pPr>
              <w:pStyle w:val="Tabletext"/>
              <w:jc w:val="center"/>
            </w:pPr>
            <w:r w:rsidRPr="00AF6BF6">
              <w:t>MHz</w:t>
            </w:r>
          </w:p>
        </w:tc>
        <w:tc>
          <w:tcPr>
            <w:tcW w:w="992" w:type="dxa"/>
            <w:tcMar>
              <w:left w:w="57" w:type="dxa"/>
              <w:right w:w="57" w:type="dxa"/>
            </w:tcMar>
          </w:tcPr>
          <w:p w14:paraId="24A00546" w14:textId="77777777" w:rsidR="005F228B" w:rsidRPr="00AF6BF6" w:rsidRDefault="005F228B" w:rsidP="003D735F">
            <w:pPr>
              <w:pStyle w:val="Tabletext"/>
              <w:jc w:val="center"/>
            </w:pPr>
            <w:r w:rsidRPr="00AF6BF6">
              <w:t>25/300</w:t>
            </w:r>
          </w:p>
        </w:tc>
        <w:tc>
          <w:tcPr>
            <w:tcW w:w="1134" w:type="dxa"/>
            <w:tcMar>
              <w:left w:w="57" w:type="dxa"/>
              <w:right w:w="57" w:type="dxa"/>
            </w:tcMar>
          </w:tcPr>
          <w:p w14:paraId="29F70F8B" w14:textId="77777777" w:rsidR="005F228B" w:rsidRPr="00AF6BF6" w:rsidRDefault="005F228B" w:rsidP="003D735F">
            <w:pPr>
              <w:pStyle w:val="Tabletext"/>
              <w:jc w:val="center"/>
            </w:pPr>
            <w:r w:rsidRPr="00AF6BF6">
              <w:t>2</w:t>
            </w:r>
          </w:p>
        </w:tc>
        <w:tc>
          <w:tcPr>
            <w:tcW w:w="1134" w:type="dxa"/>
          </w:tcPr>
          <w:p w14:paraId="061C1B6B" w14:textId="77777777" w:rsidR="005F228B" w:rsidRPr="00AF6BF6" w:rsidRDefault="005F228B" w:rsidP="003D735F">
            <w:pPr>
              <w:pStyle w:val="Tabletext"/>
              <w:jc w:val="center"/>
            </w:pPr>
            <w:r w:rsidRPr="00AF6BF6">
              <w:t>2</w:t>
            </w:r>
          </w:p>
        </w:tc>
        <w:tc>
          <w:tcPr>
            <w:tcW w:w="1276" w:type="dxa"/>
          </w:tcPr>
          <w:p w14:paraId="7F549C21" w14:textId="77777777" w:rsidR="005F228B" w:rsidRPr="00AF6BF6" w:rsidRDefault="005F228B" w:rsidP="003D735F">
            <w:pPr>
              <w:pStyle w:val="Tabletext"/>
              <w:jc w:val="center"/>
            </w:pPr>
            <w:r w:rsidRPr="00AF6BF6">
              <w:t>7-40</w:t>
            </w:r>
          </w:p>
        </w:tc>
        <w:tc>
          <w:tcPr>
            <w:tcW w:w="1134" w:type="dxa"/>
          </w:tcPr>
          <w:p w14:paraId="6BF68A08" w14:textId="77777777" w:rsidR="005F228B" w:rsidRPr="00AF6BF6" w:rsidRDefault="005F228B" w:rsidP="003D735F">
            <w:pPr>
              <w:pStyle w:val="Tabletext"/>
              <w:jc w:val="center"/>
            </w:pPr>
            <w:r w:rsidRPr="00AF6BF6">
              <w:t>1-20</w:t>
            </w:r>
          </w:p>
        </w:tc>
        <w:tc>
          <w:tcPr>
            <w:tcW w:w="1134" w:type="dxa"/>
          </w:tcPr>
          <w:p w14:paraId="6C1A5269" w14:textId="77777777" w:rsidR="005F228B" w:rsidRPr="00AF6BF6" w:rsidRDefault="005F228B" w:rsidP="003D735F">
            <w:pPr>
              <w:pStyle w:val="Tabletext"/>
              <w:jc w:val="center"/>
              <w:rPr>
                <w:ins w:id="137" w:author="Chair" w:date="2020-11-24T12:41:00Z"/>
              </w:rPr>
            </w:pPr>
            <w:ins w:id="138" w:author="Chair" w:date="2020-11-24T12:43:00Z">
              <w:r w:rsidRPr="00AF6BF6">
                <w:rPr>
                  <w:rPrChange w:id="139" w:author="Germany" w:date="2020-11-17T17:10:00Z">
                    <w:rPr>
                      <w:highlight w:val="cyan"/>
                    </w:rPr>
                  </w:rPrChange>
                </w:rPr>
                <w:t>5</w:t>
              </w:r>
            </w:ins>
          </w:p>
        </w:tc>
        <w:tc>
          <w:tcPr>
            <w:tcW w:w="1276" w:type="dxa"/>
          </w:tcPr>
          <w:p w14:paraId="48D86993" w14:textId="77777777" w:rsidR="005F228B" w:rsidRPr="00AF6BF6" w:rsidRDefault="005F228B" w:rsidP="003D735F">
            <w:pPr>
              <w:pStyle w:val="Tabletext"/>
              <w:jc w:val="center"/>
              <w:rPr>
                <w:ins w:id="140" w:author="Chair" w:date="2020-11-24T12:42:00Z"/>
              </w:rPr>
            </w:pPr>
            <w:ins w:id="141" w:author="Chair" w:date="2020-11-24T12:43:00Z">
              <w:r w:rsidRPr="00AF6BF6">
                <w:rPr>
                  <w:rPrChange w:id="142" w:author="Germany" w:date="2020-11-17T17:10:00Z">
                    <w:rPr>
                      <w:highlight w:val="cyan"/>
                    </w:rPr>
                  </w:rPrChange>
                </w:rPr>
                <w:t>1.5</w:t>
              </w:r>
            </w:ins>
          </w:p>
        </w:tc>
        <w:tc>
          <w:tcPr>
            <w:tcW w:w="1276" w:type="dxa"/>
            <w:tcMar>
              <w:left w:w="57" w:type="dxa"/>
              <w:right w:w="57" w:type="dxa"/>
            </w:tcMar>
          </w:tcPr>
          <w:p w14:paraId="315707BE" w14:textId="77777777" w:rsidR="005F228B" w:rsidRPr="00AF6BF6" w:rsidRDefault="005F228B" w:rsidP="003D735F">
            <w:pPr>
              <w:pStyle w:val="Tabletext"/>
              <w:jc w:val="center"/>
            </w:pPr>
            <w:r w:rsidRPr="00AF6BF6">
              <w:t>4, 16.6</w:t>
            </w:r>
          </w:p>
        </w:tc>
        <w:tc>
          <w:tcPr>
            <w:tcW w:w="1134" w:type="dxa"/>
            <w:tcMar>
              <w:left w:w="57" w:type="dxa"/>
              <w:right w:w="57" w:type="dxa"/>
            </w:tcMar>
          </w:tcPr>
          <w:p w14:paraId="72D0C79B" w14:textId="77777777" w:rsidR="005F228B" w:rsidRPr="00AF6BF6" w:rsidRDefault="005F228B" w:rsidP="003D735F">
            <w:pPr>
              <w:pStyle w:val="Tabletext"/>
              <w:jc w:val="center"/>
            </w:pPr>
            <w:r w:rsidRPr="00AF6BF6">
              <w:t>4-800</w:t>
            </w:r>
          </w:p>
        </w:tc>
        <w:tc>
          <w:tcPr>
            <w:tcW w:w="992" w:type="dxa"/>
            <w:tcMar>
              <w:left w:w="57" w:type="dxa"/>
              <w:right w:w="57" w:type="dxa"/>
            </w:tcMar>
          </w:tcPr>
          <w:p w14:paraId="4E867F5E" w14:textId="77777777" w:rsidR="005F228B" w:rsidRPr="00AF6BF6" w:rsidRDefault="005F228B" w:rsidP="003D735F">
            <w:pPr>
              <w:pStyle w:val="Tabletext"/>
              <w:jc w:val="center"/>
            </w:pPr>
            <w:r w:rsidRPr="00AF6BF6">
              <w:t>25</w:t>
            </w:r>
          </w:p>
        </w:tc>
        <w:tc>
          <w:tcPr>
            <w:tcW w:w="1134" w:type="dxa"/>
          </w:tcPr>
          <w:p w14:paraId="18D10EF2" w14:textId="77777777" w:rsidR="005F228B" w:rsidRPr="00AF6BF6" w:rsidRDefault="005F228B" w:rsidP="003D735F">
            <w:pPr>
              <w:pStyle w:val="Tabletext"/>
              <w:jc w:val="center"/>
            </w:pPr>
            <w:r w:rsidRPr="00AF6BF6">
              <w:t>3,15</w:t>
            </w:r>
          </w:p>
        </w:tc>
        <w:tc>
          <w:tcPr>
            <w:tcW w:w="1134" w:type="dxa"/>
            <w:tcMar>
              <w:left w:w="57" w:type="dxa"/>
              <w:right w:w="57" w:type="dxa"/>
            </w:tcMar>
          </w:tcPr>
          <w:p w14:paraId="27370C91" w14:textId="77777777" w:rsidR="005F228B" w:rsidRPr="00AF6BF6" w:rsidRDefault="005F228B" w:rsidP="003D735F">
            <w:pPr>
              <w:pStyle w:val="Tabletext"/>
              <w:jc w:val="center"/>
            </w:pPr>
            <w:r w:rsidRPr="00AF6BF6">
              <w:t>&gt; 30</w:t>
            </w:r>
          </w:p>
        </w:tc>
      </w:tr>
    </w:tbl>
    <w:p w14:paraId="79865797" w14:textId="77777777" w:rsidR="005F228B" w:rsidRPr="00AF6BF6" w:rsidRDefault="005F228B" w:rsidP="005F228B">
      <w:r w:rsidRPr="00AF6BF6">
        <w:br w:type="page"/>
      </w:r>
    </w:p>
    <w:p w14:paraId="31DB2C53" w14:textId="7AFC64C1" w:rsidR="005F228B" w:rsidRPr="00AF6BF6" w:rsidRDefault="005F228B" w:rsidP="005F228B">
      <w:pPr>
        <w:pStyle w:val="TableNo"/>
        <w:spacing w:before="120"/>
      </w:pPr>
      <w:r w:rsidRPr="00AF6BF6">
        <w:lastRenderedPageBreak/>
        <w:t>TABLE 1 (</w:t>
      </w:r>
      <w:r w:rsidR="00787D7F" w:rsidRPr="00AF6BF6">
        <w:rPr>
          <w:i/>
          <w:iCs/>
          <w:caps w:val="0"/>
        </w:rPr>
        <w:t>continued</w:t>
      </w:r>
      <w:r w:rsidRPr="00AF6BF6">
        <w:t>)</w:t>
      </w:r>
    </w:p>
    <w:tbl>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09"/>
        <w:gridCol w:w="992"/>
        <w:gridCol w:w="992"/>
        <w:gridCol w:w="1134"/>
        <w:gridCol w:w="1276"/>
        <w:gridCol w:w="992"/>
        <w:gridCol w:w="1276"/>
        <w:gridCol w:w="1276"/>
        <w:gridCol w:w="1276"/>
        <w:gridCol w:w="1134"/>
        <w:gridCol w:w="992"/>
        <w:gridCol w:w="1134"/>
        <w:gridCol w:w="1134"/>
      </w:tblGrid>
      <w:tr w:rsidR="005F228B" w:rsidRPr="00AF6BF6" w14:paraId="127A2213" w14:textId="77777777" w:rsidTr="003D735F">
        <w:trPr>
          <w:trHeight w:val="413"/>
          <w:tblHeader/>
          <w:jc w:val="center"/>
        </w:trPr>
        <w:tc>
          <w:tcPr>
            <w:tcW w:w="1271" w:type="dxa"/>
            <w:vMerge w:val="restart"/>
            <w:tcMar>
              <w:left w:w="57" w:type="dxa"/>
              <w:right w:w="57" w:type="dxa"/>
            </w:tcMar>
            <w:vAlign w:val="center"/>
          </w:tcPr>
          <w:p w14:paraId="4040385B" w14:textId="77777777" w:rsidR="005F228B" w:rsidRPr="00AF6BF6" w:rsidRDefault="005F228B" w:rsidP="003D735F">
            <w:pPr>
              <w:pStyle w:val="Tablehead"/>
              <w:spacing w:before="40" w:after="40"/>
              <w:rPr>
                <w:rFonts w:ascii="Times New Roman" w:hAnsi="Times New Roman" w:cs="Times New Roman"/>
                <w:rPrChange w:id="143" w:author="Chair" w:date="2020-11-24T12:51:00Z">
                  <w:rPr/>
                </w:rPrChange>
              </w:rPr>
            </w:pPr>
            <w:r w:rsidRPr="00AF6BF6">
              <w:rPr>
                <w:rFonts w:ascii="Times New Roman" w:hAnsi="Times New Roman" w:cs="Times New Roman"/>
                <w:rPrChange w:id="144" w:author="Chair" w:date="2020-11-24T12:51:00Z">
                  <w:rPr/>
                </w:rPrChange>
              </w:rPr>
              <w:t>Parameter</w:t>
            </w:r>
          </w:p>
        </w:tc>
        <w:tc>
          <w:tcPr>
            <w:tcW w:w="709" w:type="dxa"/>
            <w:vMerge w:val="restart"/>
            <w:tcMar>
              <w:left w:w="0" w:type="dxa"/>
              <w:right w:w="0" w:type="dxa"/>
            </w:tcMar>
            <w:vAlign w:val="center"/>
          </w:tcPr>
          <w:p w14:paraId="7ABECA7B" w14:textId="77777777" w:rsidR="005F228B" w:rsidRPr="00AF6BF6" w:rsidRDefault="005F228B" w:rsidP="003D735F">
            <w:pPr>
              <w:pStyle w:val="Tablehead"/>
              <w:spacing w:before="40" w:after="40"/>
              <w:rPr>
                <w:rFonts w:ascii="Times New Roman" w:hAnsi="Times New Roman" w:cs="Times New Roman"/>
                <w:rPrChange w:id="145" w:author="Chair" w:date="2020-11-24T12:51:00Z">
                  <w:rPr/>
                </w:rPrChange>
              </w:rPr>
            </w:pPr>
            <w:r w:rsidRPr="00AF6BF6">
              <w:rPr>
                <w:rFonts w:ascii="Times New Roman" w:hAnsi="Times New Roman" w:cs="Times New Roman"/>
                <w:rPrChange w:id="146" w:author="Chair" w:date="2020-11-24T12:51:00Z">
                  <w:rPr/>
                </w:rPrChange>
              </w:rPr>
              <w:t>Units</w:t>
            </w:r>
          </w:p>
        </w:tc>
        <w:tc>
          <w:tcPr>
            <w:tcW w:w="7938" w:type="dxa"/>
            <w:gridSpan w:val="7"/>
            <w:tcMar>
              <w:left w:w="57" w:type="dxa"/>
              <w:right w:w="57" w:type="dxa"/>
            </w:tcMar>
            <w:vAlign w:val="center"/>
          </w:tcPr>
          <w:p w14:paraId="046ABF35" w14:textId="77777777" w:rsidR="005F228B" w:rsidRPr="00AF6BF6" w:rsidRDefault="005F228B" w:rsidP="003D735F">
            <w:pPr>
              <w:pStyle w:val="Tablehead"/>
              <w:spacing w:before="40" w:after="40"/>
              <w:rPr>
                <w:ins w:id="147" w:author="Chair" w:date="2020-11-24T12:55:00Z"/>
              </w:rPr>
            </w:pPr>
            <w:r w:rsidRPr="00AF6BF6">
              <w:rPr>
                <w:rFonts w:ascii="Times New Roman" w:hAnsi="Times New Roman" w:cs="Times New Roman"/>
                <w:rPrChange w:id="148" w:author="Chair" w:date="2020-11-24T12:51:00Z">
                  <w:rPr/>
                </w:rPrChange>
              </w:rPr>
              <w:t>Land-based systems</w:t>
            </w:r>
          </w:p>
        </w:tc>
        <w:tc>
          <w:tcPr>
            <w:tcW w:w="4536" w:type="dxa"/>
            <w:gridSpan w:val="4"/>
            <w:tcMar>
              <w:left w:w="57" w:type="dxa"/>
              <w:right w:w="57" w:type="dxa"/>
            </w:tcMar>
            <w:vAlign w:val="center"/>
          </w:tcPr>
          <w:p w14:paraId="0E3604BC" w14:textId="77777777" w:rsidR="005F228B" w:rsidRPr="00AF6BF6" w:rsidRDefault="005F228B" w:rsidP="003D735F">
            <w:pPr>
              <w:pStyle w:val="Tablehead"/>
              <w:spacing w:before="40" w:after="40"/>
              <w:rPr>
                <w:rFonts w:ascii="Times New Roman" w:hAnsi="Times New Roman" w:cs="Times New Roman"/>
                <w:rPrChange w:id="149" w:author="Chair" w:date="2020-11-24T12:51:00Z">
                  <w:rPr/>
                </w:rPrChange>
              </w:rPr>
            </w:pPr>
            <w:r w:rsidRPr="00AF6BF6">
              <w:rPr>
                <w:rFonts w:ascii="Times New Roman" w:hAnsi="Times New Roman" w:cs="Times New Roman"/>
                <w:rPrChange w:id="150" w:author="Chair" w:date="2020-11-24T12:51:00Z">
                  <w:rPr/>
                </w:rPrChange>
              </w:rPr>
              <w:t>Ship systems</w:t>
            </w:r>
          </w:p>
        </w:tc>
        <w:tc>
          <w:tcPr>
            <w:tcW w:w="1134" w:type="dxa"/>
            <w:tcMar>
              <w:left w:w="57" w:type="dxa"/>
              <w:right w:w="57" w:type="dxa"/>
            </w:tcMar>
            <w:vAlign w:val="center"/>
          </w:tcPr>
          <w:p w14:paraId="496067C7" w14:textId="77777777" w:rsidR="005F228B" w:rsidRPr="00AF6BF6" w:rsidRDefault="005F228B" w:rsidP="003D735F">
            <w:pPr>
              <w:pStyle w:val="Tablehead"/>
              <w:spacing w:before="40" w:after="40"/>
              <w:rPr>
                <w:rFonts w:ascii="Times New Roman" w:hAnsi="Times New Roman" w:cs="Times New Roman"/>
                <w:rPrChange w:id="151" w:author="Chair" w:date="2020-11-24T12:51:00Z">
                  <w:rPr/>
                </w:rPrChange>
              </w:rPr>
            </w:pPr>
            <w:r w:rsidRPr="00AF6BF6">
              <w:rPr>
                <w:rFonts w:ascii="Times New Roman" w:hAnsi="Times New Roman" w:cs="Times New Roman"/>
                <w:rPrChange w:id="152" w:author="Chair" w:date="2020-11-24T12:51:00Z">
                  <w:rPr/>
                </w:rPrChange>
              </w:rPr>
              <w:t>Airborne system</w:t>
            </w:r>
          </w:p>
        </w:tc>
      </w:tr>
      <w:tr w:rsidR="005F228B" w:rsidRPr="00AF6BF6" w14:paraId="06752F6A" w14:textId="77777777" w:rsidTr="003D735F">
        <w:trPr>
          <w:trHeight w:val="131"/>
          <w:tblHeader/>
          <w:jc w:val="center"/>
        </w:trPr>
        <w:tc>
          <w:tcPr>
            <w:tcW w:w="1271" w:type="dxa"/>
            <w:vMerge/>
            <w:tcMar>
              <w:left w:w="57" w:type="dxa"/>
              <w:right w:w="57" w:type="dxa"/>
            </w:tcMar>
          </w:tcPr>
          <w:p w14:paraId="7279F224" w14:textId="77777777" w:rsidR="005F228B" w:rsidRPr="00AF6BF6" w:rsidRDefault="005F228B" w:rsidP="003D735F">
            <w:pPr>
              <w:pStyle w:val="Tablehead"/>
              <w:spacing w:before="40" w:after="40"/>
              <w:rPr>
                <w:rFonts w:ascii="Times New Roman" w:hAnsi="Times New Roman" w:cs="Times New Roman"/>
                <w:rPrChange w:id="153" w:author="Chair" w:date="2020-11-24T12:51:00Z">
                  <w:rPr/>
                </w:rPrChange>
              </w:rPr>
            </w:pPr>
          </w:p>
        </w:tc>
        <w:tc>
          <w:tcPr>
            <w:tcW w:w="709" w:type="dxa"/>
            <w:vMerge/>
            <w:tcMar>
              <w:left w:w="0" w:type="dxa"/>
              <w:right w:w="0" w:type="dxa"/>
            </w:tcMar>
          </w:tcPr>
          <w:p w14:paraId="4B4B349B" w14:textId="77777777" w:rsidR="005F228B" w:rsidRPr="00AF6BF6" w:rsidRDefault="005F228B" w:rsidP="003D735F">
            <w:pPr>
              <w:pStyle w:val="Tablehead"/>
              <w:spacing w:before="40" w:after="40"/>
              <w:rPr>
                <w:rFonts w:ascii="Times New Roman" w:hAnsi="Times New Roman" w:cs="Times New Roman"/>
                <w:rPrChange w:id="154" w:author="Chair" w:date="2020-11-24T12:51:00Z">
                  <w:rPr/>
                </w:rPrChange>
              </w:rPr>
            </w:pPr>
          </w:p>
        </w:tc>
        <w:tc>
          <w:tcPr>
            <w:tcW w:w="992" w:type="dxa"/>
            <w:tcMar>
              <w:left w:w="57" w:type="dxa"/>
              <w:right w:w="57" w:type="dxa"/>
            </w:tcMar>
            <w:vAlign w:val="center"/>
          </w:tcPr>
          <w:p w14:paraId="1F2DFCF2" w14:textId="77777777" w:rsidR="005F228B" w:rsidRPr="00AF6BF6" w:rsidRDefault="005F228B" w:rsidP="003D735F">
            <w:pPr>
              <w:pStyle w:val="Tablehead"/>
              <w:spacing w:before="40" w:after="40"/>
              <w:rPr>
                <w:rFonts w:ascii="Times New Roman" w:hAnsi="Times New Roman" w:cs="Times New Roman"/>
                <w:rPrChange w:id="155" w:author="Chair" w:date="2020-11-24T12:51:00Z">
                  <w:rPr/>
                </w:rPrChange>
              </w:rPr>
            </w:pPr>
            <w:r w:rsidRPr="00AF6BF6">
              <w:rPr>
                <w:rFonts w:ascii="Times New Roman" w:hAnsi="Times New Roman" w:cs="Times New Roman"/>
                <w:rPrChange w:id="156" w:author="Chair" w:date="2020-11-24T12:51:00Z">
                  <w:rPr/>
                </w:rPrChange>
              </w:rPr>
              <w:t>L-A</w:t>
            </w:r>
          </w:p>
        </w:tc>
        <w:tc>
          <w:tcPr>
            <w:tcW w:w="992" w:type="dxa"/>
            <w:tcMar>
              <w:left w:w="57" w:type="dxa"/>
              <w:right w:w="57" w:type="dxa"/>
            </w:tcMar>
            <w:vAlign w:val="center"/>
          </w:tcPr>
          <w:p w14:paraId="424D9333" w14:textId="77777777" w:rsidR="005F228B" w:rsidRPr="00AF6BF6" w:rsidRDefault="005F228B" w:rsidP="003D735F">
            <w:pPr>
              <w:pStyle w:val="Tablehead"/>
              <w:spacing w:before="40" w:after="40"/>
              <w:rPr>
                <w:rFonts w:ascii="Times New Roman" w:hAnsi="Times New Roman" w:cs="Times New Roman"/>
                <w:rPrChange w:id="157" w:author="Chair" w:date="2020-11-24T12:51:00Z">
                  <w:rPr/>
                </w:rPrChange>
              </w:rPr>
            </w:pPr>
            <w:r w:rsidRPr="00AF6BF6">
              <w:rPr>
                <w:rFonts w:ascii="Times New Roman" w:hAnsi="Times New Roman" w:cs="Times New Roman"/>
                <w:rPrChange w:id="158" w:author="Chair" w:date="2020-11-24T12:51:00Z">
                  <w:rPr/>
                </w:rPrChange>
              </w:rPr>
              <w:t>L-B</w:t>
            </w:r>
          </w:p>
        </w:tc>
        <w:tc>
          <w:tcPr>
            <w:tcW w:w="1134" w:type="dxa"/>
          </w:tcPr>
          <w:p w14:paraId="3514E9B7" w14:textId="77777777" w:rsidR="005F228B" w:rsidRPr="00AF6BF6" w:rsidRDefault="005F228B" w:rsidP="003D735F">
            <w:pPr>
              <w:pStyle w:val="Tablehead"/>
              <w:spacing w:before="40" w:after="40"/>
              <w:rPr>
                <w:rFonts w:ascii="Times New Roman" w:hAnsi="Times New Roman" w:cs="Times New Roman"/>
                <w:rPrChange w:id="159" w:author="Chair" w:date="2020-11-24T12:51:00Z">
                  <w:rPr/>
                </w:rPrChange>
              </w:rPr>
            </w:pPr>
            <w:r w:rsidRPr="00AF6BF6">
              <w:rPr>
                <w:rFonts w:ascii="Times New Roman" w:hAnsi="Times New Roman" w:cs="Times New Roman"/>
                <w:rPrChange w:id="160" w:author="Chair" w:date="2020-11-24T12:51:00Z">
                  <w:rPr/>
                </w:rPrChange>
              </w:rPr>
              <w:t>L-C</w:t>
            </w:r>
          </w:p>
        </w:tc>
        <w:tc>
          <w:tcPr>
            <w:tcW w:w="1276" w:type="dxa"/>
          </w:tcPr>
          <w:p w14:paraId="7E56D151" w14:textId="77777777" w:rsidR="005F228B" w:rsidRPr="00AF6BF6" w:rsidRDefault="005F228B" w:rsidP="003D735F">
            <w:pPr>
              <w:pStyle w:val="Tablehead"/>
              <w:spacing w:before="40" w:after="40"/>
              <w:rPr>
                <w:rFonts w:ascii="Times New Roman" w:hAnsi="Times New Roman" w:cs="Times New Roman"/>
                <w:rPrChange w:id="161" w:author="Chair" w:date="2020-11-24T12:51:00Z">
                  <w:rPr/>
                </w:rPrChange>
              </w:rPr>
            </w:pPr>
            <w:r w:rsidRPr="00AF6BF6">
              <w:rPr>
                <w:rFonts w:ascii="Times New Roman" w:hAnsi="Times New Roman" w:cs="Times New Roman"/>
                <w:rPrChange w:id="162" w:author="Chair" w:date="2020-11-24T12:51:00Z">
                  <w:rPr/>
                </w:rPrChange>
              </w:rPr>
              <w:t>L-D</w:t>
            </w:r>
          </w:p>
        </w:tc>
        <w:tc>
          <w:tcPr>
            <w:tcW w:w="992" w:type="dxa"/>
          </w:tcPr>
          <w:p w14:paraId="63A90756" w14:textId="77777777" w:rsidR="005F228B" w:rsidRPr="00AF6BF6" w:rsidRDefault="005F228B" w:rsidP="003D735F">
            <w:pPr>
              <w:pStyle w:val="Tablehead"/>
              <w:spacing w:before="40" w:after="40"/>
              <w:rPr>
                <w:rFonts w:ascii="Times New Roman" w:hAnsi="Times New Roman" w:cs="Times New Roman"/>
                <w:rPrChange w:id="163" w:author="Chair" w:date="2020-11-24T12:51:00Z">
                  <w:rPr/>
                </w:rPrChange>
              </w:rPr>
            </w:pPr>
            <w:r w:rsidRPr="00AF6BF6">
              <w:rPr>
                <w:rFonts w:ascii="Times New Roman" w:hAnsi="Times New Roman" w:cs="Times New Roman"/>
                <w:rPrChange w:id="164" w:author="Chair" w:date="2020-11-24T12:51:00Z">
                  <w:rPr/>
                </w:rPrChange>
              </w:rPr>
              <w:t>L-E</w:t>
            </w:r>
          </w:p>
        </w:tc>
        <w:tc>
          <w:tcPr>
            <w:tcW w:w="1276" w:type="dxa"/>
          </w:tcPr>
          <w:p w14:paraId="668B5245" w14:textId="77777777" w:rsidR="005F228B" w:rsidRPr="00AF6BF6" w:rsidRDefault="005F228B" w:rsidP="003D735F">
            <w:pPr>
              <w:pStyle w:val="Tablehead"/>
              <w:spacing w:before="40" w:after="40"/>
              <w:rPr>
                <w:ins w:id="165" w:author="Chair" w:date="2020-11-24T12:55:00Z"/>
              </w:rPr>
            </w:pPr>
            <w:ins w:id="166" w:author="Chair" w:date="2020-11-24T12:57:00Z">
              <w:r w:rsidRPr="00AF6BF6">
                <w:rPr>
                  <w:rPrChange w:id="167" w:author="Germany" w:date="2020-11-17T17:10:00Z">
                    <w:rPr>
                      <w:highlight w:val="cyan"/>
                    </w:rPr>
                  </w:rPrChange>
                </w:rPr>
                <w:t>L-F</w:t>
              </w:r>
            </w:ins>
          </w:p>
        </w:tc>
        <w:tc>
          <w:tcPr>
            <w:tcW w:w="1276" w:type="dxa"/>
          </w:tcPr>
          <w:p w14:paraId="09E00DB7" w14:textId="77777777" w:rsidR="005F228B" w:rsidRPr="00AF6BF6" w:rsidRDefault="005F228B" w:rsidP="003D735F">
            <w:pPr>
              <w:pStyle w:val="Tablehead"/>
              <w:spacing w:before="40" w:after="40"/>
              <w:rPr>
                <w:ins w:id="168" w:author="Chair" w:date="2020-11-24T12:55:00Z"/>
              </w:rPr>
            </w:pPr>
            <w:ins w:id="169" w:author="Chair" w:date="2020-11-24T12:58:00Z">
              <w:r w:rsidRPr="00AF6BF6">
                <w:rPr>
                  <w:rPrChange w:id="170" w:author="Germany" w:date="2020-11-17T17:10:00Z">
                    <w:rPr>
                      <w:highlight w:val="cyan"/>
                    </w:rPr>
                  </w:rPrChange>
                </w:rPr>
                <w:t>L-G</w:t>
              </w:r>
            </w:ins>
          </w:p>
        </w:tc>
        <w:tc>
          <w:tcPr>
            <w:tcW w:w="1276" w:type="dxa"/>
            <w:tcMar>
              <w:left w:w="57" w:type="dxa"/>
              <w:right w:w="57" w:type="dxa"/>
            </w:tcMar>
            <w:vAlign w:val="center"/>
          </w:tcPr>
          <w:p w14:paraId="737AE77D" w14:textId="77777777" w:rsidR="005F228B" w:rsidRPr="00AF6BF6" w:rsidRDefault="005F228B" w:rsidP="003D735F">
            <w:pPr>
              <w:pStyle w:val="Tablehead"/>
              <w:spacing w:before="40" w:after="40"/>
              <w:rPr>
                <w:rFonts w:ascii="Times New Roman" w:hAnsi="Times New Roman" w:cs="Times New Roman"/>
                <w:rPrChange w:id="171" w:author="Chair" w:date="2020-11-24T12:51:00Z">
                  <w:rPr/>
                </w:rPrChange>
              </w:rPr>
            </w:pPr>
            <w:r w:rsidRPr="00AF6BF6">
              <w:rPr>
                <w:rFonts w:ascii="Times New Roman" w:hAnsi="Times New Roman" w:cs="Times New Roman"/>
                <w:rPrChange w:id="172" w:author="Chair" w:date="2020-11-24T12:51:00Z">
                  <w:rPr/>
                </w:rPrChange>
              </w:rPr>
              <w:t>S-A</w:t>
            </w:r>
          </w:p>
        </w:tc>
        <w:tc>
          <w:tcPr>
            <w:tcW w:w="1134" w:type="dxa"/>
            <w:tcMar>
              <w:left w:w="57" w:type="dxa"/>
              <w:right w:w="57" w:type="dxa"/>
            </w:tcMar>
            <w:vAlign w:val="center"/>
          </w:tcPr>
          <w:p w14:paraId="4D0FA796" w14:textId="77777777" w:rsidR="005F228B" w:rsidRPr="00AF6BF6" w:rsidRDefault="005F228B" w:rsidP="003D735F">
            <w:pPr>
              <w:pStyle w:val="Tablehead"/>
              <w:spacing w:before="40" w:after="40"/>
              <w:rPr>
                <w:rFonts w:ascii="Times New Roman" w:hAnsi="Times New Roman" w:cs="Times New Roman"/>
                <w:rPrChange w:id="173" w:author="Chair" w:date="2020-11-24T12:51:00Z">
                  <w:rPr/>
                </w:rPrChange>
              </w:rPr>
            </w:pPr>
            <w:r w:rsidRPr="00AF6BF6">
              <w:rPr>
                <w:rFonts w:ascii="Times New Roman" w:hAnsi="Times New Roman" w:cs="Times New Roman"/>
                <w:rPrChange w:id="174" w:author="Chair" w:date="2020-11-24T12:51:00Z">
                  <w:rPr/>
                </w:rPrChange>
              </w:rPr>
              <w:t>S-B</w:t>
            </w:r>
          </w:p>
        </w:tc>
        <w:tc>
          <w:tcPr>
            <w:tcW w:w="992" w:type="dxa"/>
            <w:tcMar>
              <w:left w:w="57" w:type="dxa"/>
              <w:right w:w="57" w:type="dxa"/>
            </w:tcMar>
            <w:vAlign w:val="center"/>
          </w:tcPr>
          <w:p w14:paraId="6C9D0506" w14:textId="77777777" w:rsidR="005F228B" w:rsidRPr="00AF6BF6" w:rsidRDefault="005F228B" w:rsidP="003D735F">
            <w:pPr>
              <w:pStyle w:val="Tablehead"/>
              <w:spacing w:before="40" w:after="40"/>
              <w:rPr>
                <w:rFonts w:ascii="Times New Roman" w:hAnsi="Times New Roman" w:cs="Times New Roman"/>
                <w:rPrChange w:id="175" w:author="Chair" w:date="2020-11-24T12:51:00Z">
                  <w:rPr/>
                </w:rPrChange>
              </w:rPr>
            </w:pPr>
            <w:r w:rsidRPr="00AF6BF6">
              <w:rPr>
                <w:rFonts w:ascii="Times New Roman" w:hAnsi="Times New Roman" w:cs="Times New Roman"/>
                <w:rPrChange w:id="176" w:author="Chair" w:date="2020-11-24T12:51:00Z">
                  <w:rPr/>
                </w:rPrChange>
              </w:rPr>
              <w:t>S-C</w:t>
            </w:r>
          </w:p>
        </w:tc>
        <w:tc>
          <w:tcPr>
            <w:tcW w:w="1134" w:type="dxa"/>
            <w:vAlign w:val="center"/>
          </w:tcPr>
          <w:p w14:paraId="5ED6A7B8" w14:textId="77777777" w:rsidR="005F228B" w:rsidRPr="00AF6BF6" w:rsidRDefault="005F228B" w:rsidP="003D735F">
            <w:pPr>
              <w:pStyle w:val="Tablehead"/>
              <w:spacing w:before="40" w:after="40"/>
              <w:rPr>
                <w:rFonts w:ascii="Times New Roman" w:hAnsi="Times New Roman" w:cs="Times New Roman"/>
                <w:rPrChange w:id="177" w:author="Chair" w:date="2020-11-24T12:51:00Z">
                  <w:rPr/>
                </w:rPrChange>
              </w:rPr>
            </w:pPr>
            <w:r w:rsidRPr="00AF6BF6">
              <w:rPr>
                <w:rFonts w:ascii="Times New Roman" w:hAnsi="Times New Roman" w:cs="Times New Roman"/>
                <w:rPrChange w:id="178" w:author="Chair" w:date="2020-11-24T12:51:00Z">
                  <w:rPr/>
                </w:rPrChange>
              </w:rPr>
              <w:t>S-D</w:t>
            </w:r>
          </w:p>
        </w:tc>
        <w:tc>
          <w:tcPr>
            <w:tcW w:w="1134" w:type="dxa"/>
            <w:tcMar>
              <w:left w:w="57" w:type="dxa"/>
              <w:right w:w="57" w:type="dxa"/>
            </w:tcMar>
            <w:vAlign w:val="center"/>
          </w:tcPr>
          <w:p w14:paraId="6BED3773" w14:textId="77777777" w:rsidR="005F228B" w:rsidRPr="00AF6BF6" w:rsidRDefault="005F228B" w:rsidP="003D735F">
            <w:pPr>
              <w:pStyle w:val="Tablehead"/>
              <w:spacing w:before="40" w:after="40"/>
              <w:rPr>
                <w:rFonts w:ascii="Times New Roman" w:hAnsi="Times New Roman" w:cs="Times New Roman"/>
                <w:rPrChange w:id="179" w:author="Chair" w:date="2020-11-24T12:51:00Z">
                  <w:rPr/>
                </w:rPrChange>
              </w:rPr>
            </w:pPr>
            <w:r w:rsidRPr="00AF6BF6">
              <w:rPr>
                <w:rFonts w:ascii="Times New Roman" w:hAnsi="Times New Roman" w:cs="Times New Roman"/>
                <w:rPrChange w:id="180" w:author="Chair" w:date="2020-11-24T12:51:00Z">
                  <w:rPr/>
                </w:rPrChange>
              </w:rPr>
              <w:t>A-A</w:t>
            </w:r>
          </w:p>
        </w:tc>
      </w:tr>
      <w:tr w:rsidR="005F228B" w:rsidRPr="00AF6BF6" w14:paraId="1DE563BF" w14:textId="77777777" w:rsidTr="003D735F">
        <w:trPr>
          <w:trHeight w:val="354"/>
          <w:jc w:val="center"/>
        </w:trPr>
        <w:tc>
          <w:tcPr>
            <w:tcW w:w="1271" w:type="dxa"/>
            <w:tcMar>
              <w:left w:w="57" w:type="dxa"/>
              <w:right w:w="57" w:type="dxa"/>
            </w:tcMar>
          </w:tcPr>
          <w:p w14:paraId="58A8BA11" w14:textId="77777777" w:rsidR="005F228B" w:rsidRPr="00AF6BF6" w:rsidRDefault="005F228B" w:rsidP="003D735F">
            <w:pPr>
              <w:pStyle w:val="Tabletext"/>
            </w:pPr>
            <w:r w:rsidRPr="00AF6BF6">
              <w:t>Antenna gain</w:t>
            </w:r>
          </w:p>
        </w:tc>
        <w:tc>
          <w:tcPr>
            <w:tcW w:w="709" w:type="dxa"/>
            <w:tcMar>
              <w:left w:w="0" w:type="dxa"/>
              <w:right w:w="0" w:type="dxa"/>
            </w:tcMar>
          </w:tcPr>
          <w:p w14:paraId="5BF6FFBB" w14:textId="77777777" w:rsidR="005F228B" w:rsidRPr="00AF6BF6" w:rsidRDefault="005F228B" w:rsidP="003D735F">
            <w:pPr>
              <w:pStyle w:val="Tabletext"/>
              <w:jc w:val="center"/>
            </w:pPr>
            <w:proofErr w:type="spellStart"/>
            <w:r w:rsidRPr="00AF6BF6">
              <w:t>dBi</w:t>
            </w:r>
            <w:proofErr w:type="spellEnd"/>
          </w:p>
        </w:tc>
        <w:tc>
          <w:tcPr>
            <w:tcW w:w="992" w:type="dxa"/>
            <w:tcMar>
              <w:left w:w="57" w:type="dxa"/>
              <w:right w:w="57" w:type="dxa"/>
            </w:tcMar>
          </w:tcPr>
          <w:p w14:paraId="2DBD95CE" w14:textId="77777777" w:rsidR="005F228B" w:rsidRPr="00AF6BF6" w:rsidRDefault="005F228B" w:rsidP="003D735F">
            <w:pPr>
              <w:pStyle w:val="Tabletext"/>
              <w:jc w:val="center"/>
            </w:pPr>
            <w:r w:rsidRPr="00AF6BF6">
              <w:t>39</w:t>
            </w:r>
          </w:p>
        </w:tc>
        <w:tc>
          <w:tcPr>
            <w:tcW w:w="992" w:type="dxa"/>
            <w:tcMar>
              <w:left w:w="57" w:type="dxa"/>
              <w:right w:w="57" w:type="dxa"/>
            </w:tcMar>
          </w:tcPr>
          <w:p w14:paraId="5D28D6C0" w14:textId="77777777" w:rsidR="005F228B" w:rsidRPr="00AF6BF6" w:rsidRDefault="005F228B" w:rsidP="003D735F">
            <w:pPr>
              <w:pStyle w:val="Tabletext"/>
              <w:jc w:val="center"/>
            </w:pPr>
            <w:r w:rsidRPr="00AF6BF6">
              <w:t>40</w:t>
            </w:r>
          </w:p>
        </w:tc>
        <w:tc>
          <w:tcPr>
            <w:tcW w:w="1134" w:type="dxa"/>
          </w:tcPr>
          <w:p w14:paraId="02C37891" w14:textId="77777777" w:rsidR="005F228B" w:rsidRPr="00AF6BF6" w:rsidRDefault="005F228B" w:rsidP="003D735F">
            <w:pPr>
              <w:pStyle w:val="Tabletext"/>
              <w:jc w:val="center"/>
            </w:pPr>
            <w:r w:rsidRPr="00AF6BF6">
              <w:t>31</w:t>
            </w:r>
          </w:p>
        </w:tc>
        <w:tc>
          <w:tcPr>
            <w:tcW w:w="1276" w:type="dxa"/>
          </w:tcPr>
          <w:p w14:paraId="1FF50CF9" w14:textId="77777777" w:rsidR="005F228B" w:rsidRPr="00AF6BF6" w:rsidRDefault="005F228B" w:rsidP="003D735F">
            <w:pPr>
              <w:pStyle w:val="Tabletext"/>
              <w:jc w:val="center"/>
            </w:pPr>
            <w:r w:rsidRPr="00AF6BF6">
              <w:t>40</w:t>
            </w:r>
          </w:p>
        </w:tc>
        <w:tc>
          <w:tcPr>
            <w:tcW w:w="992" w:type="dxa"/>
          </w:tcPr>
          <w:p w14:paraId="16FF6C14" w14:textId="77777777" w:rsidR="005F228B" w:rsidRPr="00AF6BF6" w:rsidRDefault="005F228B" w:rsidP="003D735F">
            <w:pPr>
              <w:pStyle w:val="Tabletext"/>
              <w:jc w:val="center"/>
            </w:pPr>
            <w:r w:rsidRPr="00AF6BF6">
              <w:t>22</w:t>
            </w:r>
          </w:p>
        </w:tc>
        <w:tc>
          <w:tcPr>
            <w:tcW w:w="1276" w:type="dxa"/>
          </w:tcPr>
          <w:p w14:paraId="5FE1E78C" w14:textId="77777777" w:rsidR="005F228B" w:rsidRPr="00AF6BF6" w:rsidRDefault="005F228B" w:rsidP="003D735F">
            <w:pPr>
              <w:pStyle w:val="Tabletext"/>
              <w:jc w:val="center"/>
              <w:rPr>
                <w:ins w:id="181" w:author="Chair" w:date="2020-11-24T12:55:00Z"/>
              </w:rPr>
            </w:pPr>
            <w:ins w:id="182" w:author="Chair" w:date="2020-11-24T12:57:00Z">
              <w:r w:rsidRPr="00AF6BF6">
                <w:rPr>
                  <w:rPrChange w:id="183" w:author="Germany" w:date="2020-11-17T17:10:00Z">
                    <w:rPr>
                      <w:highlight w:val="cyan"/>
                    </w:rPr>
                  </w:rPrChange>
                </w:rPr>
                <w:t>22</w:t>
              </w:r>
            </w:ins>
          </w:p>
        </w:tc>
        <w:tc>
          <w:tcPr>
            <w:tcW w:w="1276" w:type="dxa"/>
          </w:tcPr>
          <w:p w14:paraId="787CCD1C" w14:textId="77777777" w:rsidR="005F228B" w:rsidRPr="00AF6BF6" w:rsidRDefault="005F228B" w:rsidP="003D735F">
            <w:pPr>
              <w:pStyle w:val="Tabletext"/>
              <w:jc w:val="center"/>
              <w:rPr>
                <w:ins w:id="184" w:author="Chair" w:date="2020-11-24T12:55:00Z"/>
              </w:rPr>
            </w:pPr>
            <w:ins w:id="185" w:author="Chair" w:date="2020-11-24T12:58:00Z">
              <w:r w:rsidRPr="00AF6BF6">
                <w:rPr>
                  <w:rPrChange w:id="186" w:author="Germany" w:date="2020-11-17T17:10:00Z">
                    <w:rPr>
                      <w:highlight w:val="cyan"/>
                    </w:rPr>
                  </w:rPrChange>
                </w:rPr>
                <w:t>37</w:t>
              </w:r>
            </w:ins>
          </w:p>
        </w:tc>
        <w:tc>
          <w:tcPr>
            <w:tcW w:w="1276" w:type="dxa"/>
            <w:tcMar>
              <w:left w:w="57" w:type="dxa"/>
              <w:right w:w="57" w:type="dxa"/>
            </w:tcMar>
          </w:tcPr>
          <w:p w14:paraId="66D5908C" w14:textId="77777777" w:rsidR="005F228B" w:rsidRPr="00AF6BF6" w:rsidRDefault="005F228B" w:rsidP="003D735F">
            <w:pPr>
              <w:pStyle w:val="Tabletext"/>
              <w:jc w:val="center"/>
            </w:pPr>
            <w:r w:rsidRPr="00AF6BF6">
              <w:t>32</w:t>
            </w:r>
          </w:p>
        </w:tc>
        <w:tc>
          <w:tcPr>
            <w:tcW w:w="1134" w:type="dxa"/>
            <w:tcMar>
              <w:left w:w="57" w:type="dxa"/>
              <w:right w:w="57" w:type="dxa"/>
            </w:tcMar>
          </w:tcPr>
          <w:p w14:paraId="2A1741EC" w14:textId="77777777" w:rsidR="005F228B" w:rsidRPr="00AF6BF6" w:rsidRDefault="005F228B" w:rsidP="003D735F">
            <w:pPr>
              <w:pStyle w:val="Tabletext"/>
              <w:jc w:val="center"/>
            </w:pPr>
            <w:r w:rsidRPr="00AF6BF6">
              <w:t>42</w:t>
            </w:r>
          </w:p>
        </w:tc>
        <w:tc>
          <w:tcPr>
            <w:tcW w:w="992" w:type="dxa"/>
            <w:tcMar>
              <w:left w:w="57" w:type="dxa"/>
              <w:right w:w="57" w:type="dxa"/>
            </w:tcMar>
          </w:tcPr>
          <w:p w14:paraId="5948C643" w14:textId="77777777" w:rsidR="005F228B" w:rsidRPr="00AF6BF6" w:rsidRDefault="005F228B" w:rsidP="003D735F">
            <w:pPr>
              <w:pStyle w:val="Tabletext"/>
              <w:jc w:val="center"/>
            </w:pPr>
            <w:r w:rsidRPr="00AF6BF6">
              <w:t>Up to 40</w:t>
            </w:r>
          </w:p>
        </w:tc>
        <w:tc>
          <w:tcPr>
            <w:tcW w:w="1134" w:type="dxa"/>
          </w:tcPr>
          <w:p w14:paraId="57EAD5C6" w14:textId="77777777" w:rsidR="005F228B" w:rsidRPr="00AF6BF6" w:rsidRDefault="005F228B" w:rsidP="003D735F">
            <w:pPr>
              <w:pStyle w:val="Tabletext"/>
              <w:jc w:val="center"/>
            </w:pPr>
            <w:r w:rsidRPr="00AF6BF6">
              <w:t>Up to 40</w:t>
            </w:r>
          </w:p>
        </w:tc>
        <w:tc>
          <w:tcPr>
            <w:tcW w:w="1134" w:type="dxa"/>
            <w:tcMar>
              <w:left w:w="57" w:type="dxa"/>
              <w:right w:w="57" w:type="dxa"/>
            </w:tcMar>
          </w:tcPr>
          <w:p w14:paraId="6717FA2C" w14:textId="77777777" w:rsidR="005F228B" w:rsidRPr="00AF6BF6" w:rsidRDefault="005F228B" w:rsidP="003D735F">
            <w:pPr>
              <w:pStyle w:val="Tabletext"/>
              <w:jc w:val="center"/>
            </w:pPr>
            <w:r w:rsidRPr="00AF6BF6">
              <w:t>40</w:t>
            </w:r>
          </w:p>
        </w:tc>
      </w:tr>
      <w:tr w:rsidR="005F228B" w:rsidRPr="00AF6BF6" w14:paraId="7E8AD84A" w14:textId="77777777" w:rsidTr="003D735F">
        <w:trPr>
          <w:trHeight w:val="354"/>
          <w:jc w:val="center"/>
        </w:trPr>
        <w:tc>
          <w:tcPr>
            <w:tcW w:w="1271" w:type="dxa"/>
            <w:tcMar>
              <w:left w:w="57" w:type="dxa"/>
              <w:right w:w="57" w:type="dxa"/>
            </w:tcMar>
          </w:tcPr>
          <w:p w14:paraId="0430503C" w14:textId="77777777" w:rsidR="005F228B" w:rsidRPr="00AF6BF6" w:rsidRDefault="005F228B" w:rsidP="003D735F">
            <w:pPr>
              <w:pStyle w:val="Tabletext"/>
            </w:pPr>
            <w:r w:rsidRPr="00AF6BF6">
              <w:t>Antenna type</w:t>
            </w:r>
          </w:p>
        </w:tc>
        <w:tc>
          <w:tcPr>
            <w:tcW w:w="709" w:type="dxa"/>
            <w:tcMar>
              <w:left w:w="0" w:type="dxa"/>
              <w:right w:w="0" w:type="dxa"/>
            </w:tcMar>
          </w:tcPr>
          <w:p w14:paraId="4C82C9F7" w14:textId="77777777" w:rsidR="005F228B" w:rsidRPr="00AF6BF6" w:rsidRDefault="005F228B" w:rsidP="003D735F">
            <w:pPr>
              <w:pStyle w:val="Tabletext"/>
              <w:jc w:val="center"/>
            </w:pPr>
          </w:p>
        </w:tc>
        <w:tc>
          <w:tcPr>
            <w:tcW w:w="1984" w:type="dxa"/>
            <w:gridSpan w:val="2"/>
            <w:tcMar>
              <w:left w:w="57" w:type="dxa"/>
              <w:right w:w="57" w:type="dxa"/>
            </w:tcMar>
          </w:tcPr>
          <w:p w14:paraId="508ADD19" w14:textId="77777777" w:rsidR="005F228B" w:rsidRPr="00AF6BF6" w:rsidRDefault="005F228B" w:rsidP="003D735F">
            <w:pPr>
              <w:pStyle w:val="Tabletext"/>
              <w:jc w:val="center"/>
            </w:pPr>
            <w:r w:rsidRPr="00AF6BF6">
              <w:t>Parabolic</w:t>
            </w:r>
          </w:p>
        </w:tc>
        <w:tc>
          <w:tcPr>
            <w:tcW w:w="1134" w:type="dxa"/>
          </w:tcPr>
          <w:p w14:paraId="7A50F626" w14:textId="77777777" w:rsidR="005F228B" w:rsidRPr="00AF6BF6" w:rsidRDefault="005F228B" w:rsidP="003D735F">
            <w:pPr>
              <w:pStyle w:val="Tabletext"/>
              <w:jc w:val="center"/>
            </w:pPr>
          </w:p>
        </w:tc>
        <w:tc>
          <w:tcPr>
            <w:tcW w:w="1276" w:type="dxa"/>
          </w:tcPr>
          <w:p w14:paraId="0F00097E" w14:textId="0D4FAACC" w:rsidR="005F228B" w:rsidRPr="000D3ED6" w:rsidRDefault="000D3ED6" w:rsidP="003D735F">
            <w:pPr>
              <w:pStyle w:val="Tabletext"/>
              <w:jc w:val="center"/>
              <w:rPr>
                <w:highlight w:val="yellow"/>
                <w:rPrChange w:id="187" w:author="AFSMO" w:date="2021-03-23T16:02:00Z">
                  <w:rPr/>
                </w:rPrChange>
              </w:rPr>
            </w:pPr>
            <w:ins w:id="188" w:author="AFSMO" w:date="2021-03-23T16:02:00Z">
              <w:r w:rsidRPr="000D3ED6">
                <w:rPr>
                  <w:highlight w:val="yellow"/>
                  <w:rPrChange w:id="189" w:author="AFSMO" w:date="2021-03-23T16:02:00Z">
                    <w:rPr/>
                  </w:rPrChange>
                </w:rPr>
                <w:t>Phased Array</w:t>
              </w:r>
            </w:ins>
            <w:del w:id="190" w:author="AFSMO" w:date="2021-03-23T16:02:00Z">
              <w:r w:rsidR="005F228B" w:rsidRPr="000D3ED6" w:rsidDel="000D3ED6">
                <w:rPr>
                  <w:highlight w:val="yellow"/>
                  <w:rPrChange w:id="191" w:author="AFSMO" w:date="2021-03-23T16:02:00Z">
                    <w:rPr/>
                  </w:rPrChange>
                </w:rPr>
                <w:delText>PA</w:delText>
              </w:r>
            </w:del>
          </w:p>
        </w:tc>
        <w:tc>
          <w:tcPr>
            <w:tcW w:w="992" w:type="dxa"/>
          </w:tcPr>
          <w:p w14:paraId="0F78D9A7" w14:textId="068AF8FA" w:rsidR="005F228B" w:rsidRPr="000D3ED6" w:rsidRDefault="000D3ED6" w:rsidP="003D735F">
            <w:pPr>
              <w:pStyle w:val="Tabletext"/>
              <w:jc w:val="center"/>
              <w:rPr>
                <w:highlight w:val="yellow"/>
                <w:rPrChange w:id="192" w:author="AFSMO" w:date="2021-03-23T16:02:00Z">
                  <w:rPr/>
                </w:rPrChange>
              </w:rPr>
            </w:pPr>
            <w:ins w:id="193" w:author="AFSMO" w:date="2021-03-23T16:02:00Z">
              <w:r w:rsidRPr="000D3ED6">
                <w:rPr>
                  <w:highlight w:val="yellow"/>
                  <w:rPrChange w:id="194" w:author="AFSMO" w:date="2021-03-23T16:02:00Z">
                    <w:rPr/>
                  </w:rPrChange>
                </w:rPr>
                <w:t>Phased Array</w:t>
              </w:r>
            </w:ins>
            <w:del w:id="195" w:author="AFSMO" w:date="2021-03-23T16:02:00Z">
              <w:r w:rsidR="005F228B" w:rsidRPr="000D3ED6" w:rsidDel="000D3ED6">
                <w:rPr>
                  <w:highlight w:val="yellow"/>
                  <w:rPrChange w:id="196" w:author="AFSMO" w:date="2021-03-23T16:02:00Z">
                    <w:rPr/>
                  </w:rPrChange>
                </w:rPr>
                <w:delText>PA</w:delText>
              </w:r>
            </w:del>
          </w:p>
        </w:tc>
        <w:tc>
          <w:tcPr>
            <w:tcW w:w="1276" w:type="dxa"/>
          </w:tcPr>
          <w:p w14:paraId="2A429BF5" w14:textId="33B2347C" w:rsidR="005F228B" w:rsidRPr="000D3ED6" w:rsidRDefault="000D3ED6" w:rsidP="003D735F">
            <w:pPr>
              <w:pStyle w:val="Tabletext"/>
              <w:jc w:val="center"/>
              <w:rPr>
                <w:ins w:id="197" w:author="Chair" w:date="2020-11-24T12:55:00Z"/>
                <w:highlight w:val="yellow"/>
                <w:rPrChange w:id="198" w:author="AFSMO" w:date="2021-03-23T16:02:00Z">
                  <w:rPr>
                    <w:ins w:id="199" w:author="Chair" w:date="2020-11-24T12:55:00Z"/>
                  </w:rPr>
                </w:rPrChange>
              </w:rPr>
            </w:pPr>
            <w:ins w:id="200" w:author="AFSMO" w:date="2021-03-23T16:02:00Z">
              <w:r w:rsidRPr="000D3ED6">
                <w:rPr>
                  <w:highlight w:val="yellow"/>
                  <w:rPrChange w:id="201" w:author="AFSMO" w:date="2021-03-23T16:02:00Z">
                    <w:rPr/>
                  </w:rPrChange>
                </w:rPr>
                <w:t>Phased Array</w:t>
              </w:r>
            </w:ins>
            <w:ins w:id="202" w:author="Chair" w:date="2020-11-24T12:57:00Z">
              <w:del w:id="203" w:author="AFSMO" w:date="2021-03-23T16:02:00Z">
                <w:r w:rsidR="005F228B" w:rsidRPr="000D3ED6" w:rsidDel="000D3ED6">
                  <w:rPr>
                    <w:highlight w:val="yellow"/>
                    <w:rPrChange w:id="204" w:author="AFSMO" w:date="2021-03-23T16:02:00Z">
                      <w:rPr/>
                    </w:rPrChange>
                  </w:rPr>
                  <w:delText>PA</w:delText>
                </w:r>
              </w:del>
            </w:ins>
          </w:p>
        </w:tc>
        <w:tc>
          <w:tcPr>
            <w:tcW w:w="1276" w:type="dxa"/>
          </w:tcPr>
          <w:p w14:paraId="5865D9FF" w14:textId="77777777" w:rsidR="005F228B" w:rsidRPr="00AF6BF6" w:rsidRDefault="005F228B" w:rsidP="003D735F">
            <w:pPr>
              <w:pStyle w:val="Tabletext"/>
              <w:jc w:val="center"/>
              <w:rPr>
                <w:ins w:id="205" w:author="Chair" w:date="2020-11-24T12:55:00Z"/>
              </w:rPr>
            </w:pPr>
            <w:ins w:id="206" w:author="Chair" w:date="2020-11-24T12:58:00Z">
              <w:r w:rsidRPr="00AF6BF6">
                <w:rPr>
                  <w:rPrChange w:id="207" w:author="Germany" w:date="2020-11-17T17:10:00Z">
                    <w:rPr>
                      <w:highlight w:val="cyan"/>
                    </w:rPr>
                  </w:rPrChange>
                </w:rPr>
                <w:t>Planar Array</w:t>
              </w:r>
            </w:ins>
          </w:p>
        </w:tc>
        <w:tc>
          <w:tcPr>
            <w:tcW w:w="1276" w:type="dxa"/>
            <w:tcMar>
              <w:left w:w="57" w:type="dxa"/>
              <w:right w:w="57" w:type="dxa"/>
            </w:tcMar>
          </w:tcPr>
          <w:p w14:paraId="5668FD3A" w14:textId="10781005" w:rsidR="005F228B" w:rsidRPr="000D3ED6" w:rsidRDefault="000D3ED6" w:rsidP="003D735F">
            <w:pPr>
              <w:pStyle w:val="Tabletext"/>
              <w:jc w:val="center"/>
              <w:rPr>
                <w:highlight w:val="yellow"/>
                <w:rPrChange w:id="208" w:author="AFSMO" w:date="2021-03-23T16:02:00Z">
                  <w:rPr/>
                </w:rPrChange>
              </w:rPr>
            </w:pPr>
            <w:ins w:id="209" w:author="AFSMO" w:date="2021-03-23T16:02:00Z">
              <w:r w:rsidRPr="000D3ED6">
                <w:rPr>
                  <w:highlight w:val="yellow"/>
                  <w:rPrChange w:id="210" w:author="AFSMO" w:date="2021-03-23T16:02:00Z">
                    <w:rPr/>
                  </w:rPrChange>
                </w:rPr>
                <w:t>Phased Array</w:t>
              </w:r>
            </w:ins>
            <w:del w:id="211" w:author="AFSMO" w:date="2021-03-23T16:02:00Z">
              <w:r w:rsidR="005F228B" w:rsidRPr="000D3ED6" w:rsidDel="000D3ED6">
                <w:rPr>
                  <w:highlight w:val="yellow"/>
                  <w:rPrChange w:id="212" w:author="AFSMO" w:date="2021-03-23T16:02:00Z">
                    <w:rPr/>
                  </w:rPrChange>
                </w:rPr>
                <w:delText>PA</w:delText>
              </w:r>
            </w:del>
          </w:p>
        </w:tc>
        <w:tc>
          <w:tcPr>
            <w:tcW w:w="1134" w:type="dxa"/>
            <w:tcMar>
              <w:left w:w="57" w:type="dxa"/>
              <w:right w:w="57" w:type="dxa"/>
            </w:tcMar>
          </w:tcPr>
          <w:p w14:paraId="14C78200" w14:textId="6FF0881D" w:rsidR="005F228B" w:rsidRPr="000D3ED6" w:rsidRDefault="000D3ED6" w:rsidP="003D735F">
            <w:pPr>
              <w:pStyle w:val="Tabletext"/>
              <w:jc w:val="center"/>
              <w:rPr>
                <w:highlight w:val="yellow"/>
                <w:rPrChange w:id="213" w:author="AFSMO" w:date="2021-03-23T16:02:00Z">
                  <w:rPr/>
                </w:rPrChange>
              </w:rPr>
            </w:pPr>
            <w:ins w:id="214" w:author="AFSMO" w:date="2021-03-23T16:02:00Z">
              <w:r w:rsidRPr="000D3ED6">
                <w:rPr>
                  <w:highlight w:val="yellow"/>
                  <w:rPrChange w:id="215" w:author="AFSMO" w:date="2021-03-23T16:02:00Z">
                    <w:rPr/>
                  </w:rPrChange>
                </w:rPr>
                <w:t>Phased Array</w:t>
              </w:r>
            </w:ins>
            <w:del w:id="216" w:author="AFSMO" w:date="2021-03-23T16:02:00Z">
              <w:r w:rsidR="005F228B" w:rsidRPr="000D3ED6" w:rsidDel="000D3ED6">
                <w:rPr>
                  <w:highlight w:val="yellow"/>
                  <w:rPrChange w:id="217" w:author="AFSMO" w:date="2021-03-23T16:02:00Z">
                    <w:rPr/>
                  </w:rPrChange>
                </w:rPr>
                <w:delText>PA</w:delText>
              </w:r>
            </w:del>
          </w:p>
        </w:tc>
        <w:tc>
          <w:tcPr>
            <w:tcW w:w="992" w:type="dxa"/>
            <w:tcMar>
              <w:left w:w="57" w:type="dxa"/>
              <w:right w:w="57" w:type="dxa"/>
            </w:tcMar>
          </w:tcPr>
          <w:p w14:paraId="44D2EB01" w14:textId="77777777" w:rsidR="005F228B" w:rsidRPr="00AF6BF6" w:rsidRDefault="005F228B" w:rsidP="003D735F">
            <w:pPr>
              <w:pStyle w:val="Tabletext"/>
              <w:jc w:val="center"/>
            </w:pPr>
          </w:p>
        </w:tc>
        <w:tc>
          <w:tcPr>
            <w:tcW w:w="1134" w:type="dxa"/>
          </w:tcPr>
          <w:p w14:paraId="6A8E5742" w14:textId="77777777" w:rsidR="005F228B" w:rsidRPr="00AF6BF6" w:rsidRDefault="005F228B" w:rsidP="003D735F">
            <w:pPr>
              <w:pStyle w:val="Tabletext"/>
              <w:jc w:val="center"/>
            </w:pPr>
          </w:p>
        </w:tc>
        <w:tc>
          <w:tcPr>
            <w:tcW w:w="1134" w:type="dxa"/>
            <w:tcMar>
              <w:left w:w="57" w:type="dxa"/>
              <w:right w:w="57" w:type="dxa"/>
            </w:tcMar>
          </w:tcPr>
          <w:p w14:paraId="71B66D45" w14:textId="77777777" w:rsidR="005F228B" w:rsidRPr="00AF6BF6" w:rsidRDefault="005F228B" w:rsidP="003D735F">
            <w:pPr>
              <w:pStyle w:val="Tabletext"/>
              <w:jc w:val="center"/>
            </w:pPr>
            <w:r w:rsidRPr="00AF6BF6">
              <w:t>SWA</w:t>
            </w:r>
          </w:p>
        </w:tc>
      </w:tr>
      <w:tr w:rsidR="005F228B" w:rsidRPr="00AF6BF6" w14:paraId="2BA09B40" w14:textId="77777777" w:rsidTr="003D735F">
        <w:trPr>
          <w:trHeight w:val="526"/>
          <w:jc w:val="center"/>
        </w:trPr>
        <w:tc>
          <w:tcPr>
            <w:tcW w:w="1271" w:type="dxa"/>
            <w:tcMar>
              <w:left w:w="57" w:type="dxa"/>
              <w:right w:w="57" w:type="dxa"/>
            </w:tcMar>
          </w:tcPr>
          <w:p w14:paraId="2F988233" w14:textId="77777777" w:rsidR="005F228B" w:rsidRPr="00AF6BF6" w:rsidRDefault="005F228B" w:rsidP="003D735F">
            <w:pPr>
              <w:pStyle w:val="Tabletext"/>
            </w:pPr>
            <w:r w:rsidRPr="00AF6BF6">
              <w:t>Beamwidth (</w:t>
            </w:r>
            <w:proofErr w:type="gramStart"/>
            <w:r w:rsidRPr="00AF6BF6">
              <w:t>H,V</w:t>
            </w:r>
            <w:proofErr w:type="gramEnd"/>
            <w:r w:rsidRPr="00AF6BF6">
              <w:t>)</w:t>
            </w:r>
          </w:p>
        </w:tc>
        <w:tc>
          <w:tcPr>
            <w:tcW w:w="709" w:type="dxa"/>
            <w:tcMar>
              <w:left w:w="0" w:type="dxa"/>
              <w:right w:w="0" w:type="dxa"/>
            </w:tcMar>
          </w:tcPr>
          <w:p w14:paraId="08C7A6FD" w14:textId="77777777" w:rsidR="005F228B" w:rsidRPr="00AF6BF6" w:rsidRDefault="005F228B" w:rsidP="003D735F">
            <w:pPr>
              <w:pStyle w:val="Tabletext"/>
              <w:ind w:left="-5"/>
              <w:jc w:val="center"/>
            </w:pPr>
            <w:r w:rsidRPr="00AF6BF6">
              <w:t>degrees</w:t>
            </w:r>
          </w:p>
        </w:tc>
        <w:tc>
          <w:tcPr>
            <w:tcW w:w="992" w:type="dxa"/>
            <w:tcMar>
              <w:left w:w="57" w:type="dxa"/>
              <w:right w:w="57" w:type="dxa"/>
            </w:tcMar>
          </w:tcPr>
          <w:p w14:paraId="6E5DDDD2" w14:textId="77777777" w:rsidR="005F228B" w:rsidRPr="00AF6BF6" w:rsidRDefault="005F228B" w:rsidP="003D735F">
            <w:pPr>
              <w:pStyle w:val="Tabletext"/>
              <w:jc w:val="center"/>
            </w:pPr>
            <w:r w:rsidRPr="00AF6BF6">
              <w:t>1.72</w:t>
            </w:r>
          </w:p>
        </w:tc>
        <w:tc>
          <w:tcPr>
            <w:tcW w:w="992" w:type="dxa"/>
            <w:tcMar>
              <w:left w:w="57" w:type="dxa"/>
              <w:right w:w="57" w:type="dxa"/>
            </w:tcMar>
          </w:tcPr>
          <w:p w14:paraId="2213BE0C" w14:textId="77777777" w:rsidR="005F228B" w:rsidRPr="00AF6BF6" w:rsidRDefault="005F228B" w:rsidP="003D735F">
            <w:pPr>
              <w:pStyle w:val="Tabletext"/>
              <w:jc w:val="center"/>
            </w:pPr>
            <w:r w:rsidRPr="00AF6BF6">
              <w:t>1.05, 2.2</w:t>
            </w:r>
          </w:p>
        </w:tc>
        <w:tc>
          <w:tcPr>
            <w:tcW w:w="1134" w:type="dxa"/>
          </w:tcPr>
          <w:p w14:paraId="6A6E9678" w14:textId="77777777" w:rsidR="005F228B" w:rsidRPr="00AF6BF6" w:rsidRDefault="005F228B" w:rsidP="003D735F">
            <w:pPr>
              <w:pStyle w:val="Tabletext"/>
              <w:jc w:val="center"/>
            </w:pPr>
            <w:r w:rsidRPr="00AF6BF6">
              <w:t>1.5</w:t>
            </w:r>
          </w:p>
        </w:tc>
        <w:tc>
          <w:tcPr>
            <w:tcW w:w="1276" w:type="dxa"/>
          </w:tcPr>
          <w:p w14:paraId="2F8F57B4" w14:textId="77777777" w:rsidR="005F228B" w:rsidRPr="00AF6BF6" w:rsidRDefault="005F228B" w:rsidP="003D735F">
            <w:pPr>
              <w:pStyle w:val="Tabletext"/>
              <w:jc w:val="center"/>
            </w:pPr>
            <w:r w:rsidRPr="00AF6BF6">
              <w:t>1-4.5</w:t>
            </w:r>
          </w:p>
        </w:tc>
        <w:tc>
          <w:tcPr>
            <w:tcW w:w="992" w:type="dxa"/>
          </w:tcPr>
          <w:p w14:paraId="292473A0" w14:textId="77777777" w:rsidR="005F228B" w:rsidRPr="00AF6BF6" w:rsidRDefault="005F228B" w:rsidP="003D735F">
            <w:pPr>
              <w:pStyle w:val="Tabletext"/>
              <w:jc w:val="center"/>
            </w:pPr>
            <w:r w:rsidRPr="00AF6BF6">
              <w:t>15,15</w:t>
            </w:r>
          </w:p>
        </w:tc>
        <w:tc>
          <w:tcPr>
            <w:tcW w:w="1276" w:type="dxa"/>
          </w:tcPr>
          <w:p w14:paraId="767495CA" w14:textId="77777777" w:rsidR="005F228B" w:rsidRPr="00AF6BF6" w:rsidRDefault="005F228B" w:rsidP="003D735F">
            <w:pPr>
              <w:pStyle w:val="Tabletext"/>
              <w:jc w:val="center"/>
              <w:rPr>
                <w:ins w:id="218" w:author="Chair" w:date="2020-11-24T12:55:00Z"/>
              </w:rPr>
            </w:pPr>
            <w:ins w:id="219" w:author="Chair" w:date="2020-11-24T12:57:00Z">
              <w:r w:rsidRPr="00AF6BF6">
                <w:rPr>
                  <w:rPrChange w:id="220" w:author="Germany" w:date="2020-11-17T17:10:00Z">
                    <w:rPr>
                      <w:highlight w:val="cyan"/>
                    </w:rPr>
                  </w:rPrChange>
                </w:rPr>
                <w:t>15, 15</w:t>
              </w:r>
            </w:ins>
          </w:p>
        </w:tc>
        <w:tc>
          <w:tcPr>
            <w:tcW w:w="1276" w:type="dxa"/>
          </w:tcPr>
          <w:p w14:paraId="71A37053" w14:textId="77777777" w:rsidR="005F228B" w:rsidRPr="00AF6BF6" w:rsidRDefault="005F228B" w:rsidP="003D735F">
            <w:pPr>
              <w:pStyle w:val="Tabletext"/>
              <w:jc w:val="center"/>
              <w:rPr>
                <w:ins w:id="221" w:author="Chair" w:date="2020-11-24T12:55:00Z"/>
              </w:rPr>
            </w:pPr>
            <w:ins w:id="222" w:author="Chair" w:date="2020-11-24T12:58:00Z">
              <w:r w:rsidRPr="00AF6BF6">
                <w:rPr>
                  <w:rPrChange w:id="223" w:author="Germany" w:date="2020-11-17T17:10:00Z">
                    <w:rPr>
                      <w:highlight w:val="cyan"/>
                    </w:rPr>
                  </w:rPrChange>
                </w:rPr>
                <w:t>2.5, 2.5</w:t>
              </w:r>
            </w:ins>
          </w:p>
        </w:tc>
        <w:tc>
          <w:tcPr>
            <w:tcW w:w="1276" w:type="dxa"/>
            <w:tcMar>
              <w:left w:w="57" w:type="dxa"/>
              <w:right w:w="57" w:type="dxa"/>
            </w:tcMar>
          </w:tcPr>
          <w:p w14:paraId="2619096E" w14:textId="77777777" w:rsidR="005F228B" w:rsidRPr="00AF6BF6" w:rsidRDefault="005F228B" w:rsidP="003D735F">
            <w:pPr>
              <w:pStyle w:val="Tabletext"/>
              <w:jc w:val="center"/>
            </w:pPr>
            <w:r w:rsidRPr="00AF6BF6">
              <w:t>1.75, 4.4, csc</w:t>
            </w:r>
            <w:r w:rsidRPr="00AF6BF6">
              <w:rPr>
                <w:vertAlign w:val="superscript"/>
              </w:rPr>
              <w:t>2</w:t>
            </w:r>
            <w:r w:rsidRPr="00AF6BF6">
              <w:t xml:space="preserve"> to 30</w:t>
            </w:r>
          </w:p>
        </w:tc>
        <w:tc>
          <w:tcPr>
            <w:tcW w:w="1134" w:type="dxa"/>
            <w:tcMar>
              <w:left w:w="57" w:type="dxa"/>
              <w:right w:w="57" w:type="dxa"/>
            </w:tcMar>
          </w:tcPr>
          <w:p w14:paraId="298B7C61" w14:textId="77777777" w:rsidR="005F228B" w:rsidRPr="00AF6BF6" w:rsidRDefault="005F228B" w:rsidP="003D735F">
            <w:pPr>
              <w:pStyle w:val="Tabletext"/>
              <w:jc w:val="center"/>
            </w:pPr>
            <w:r w:rsidRPr="00AF6BF6">
              <w:t>1.7, 1.7</w:t>
            </w:r>
          </w:p>
        </w:tc>
        <w:tc>
          <w:tcPr>
            <w:tcW w:w="992" w:type="dxa"/>
            <w:tcMar>
              <w:left w:w="57" w:type="dxa"/>
              <w:right w:w="57" w:type="dxa"/>
            </w:tcMar>
          </w:tcPr>
          <w:p w14:paraId="672F70A6" w14:textId="77777777" w:rsidR="005F228B" w:rsidRPr="00AF6BF6" w:rsidRDefault="005F228B" w:rsidP="003D735F">
            <w:pPr>
              <w:pStyle w:val="Tabletext"/>
              <w:jc w:val="center"/>
            </w:pPr>
            <w:r w:rsidRPr="00AF6BF6">
              <w:t>1.1-5, 1.1</w:t>
            </w:r>
            <w:r w:rsidRPr="00AF6BF6">
              <w:noBreakHyphen/>
              <w:t>5</w:t>
            </w:r>
          </w:p>
        </w:tc>
        <w:tc>
          <w:tcPr>
            <w:tcW w:w="1134" w:type="dxa"/>
          </w:tcPr>
          <w:p w14:paraId="22018139" w14:textId="77777777" w:rsidR="005F228B" w:rsidRPr="00AF6BF6" w:rsidRDefault="005F228B" w:rsidP="003D735F">
            <w:pPr>
              <w:pStyle w:val="Tabletext"/>
              <w:jc w:val="center"/>
            </w:pPr>
            <w:r w:rsidRPr="00AF6BF6">
              <w:t>1.5-6, 4</w:t>
            </w:r>
            <w:r w:rsidRPr="00AF6BF6">
              <w:noBreakHyphen/>
              <w:t>20</w:t>
            </w:r>
          </w:p>
        </w:tc>
        <w:tc>
          <w:tcPr>
            <w:tcW w:w="1134" w:type="dxa"/>
            <w:tcMar>
              <w:left w:w="57" w:type="dxa"/>
              <w:right w:w="57" w:type="dxa"/>
            </w:tcMar>
          </w:tcPr>
          <w:p w14:paraId="2EC73748" w14:textId="77777777" w:rsidR="005F228B" w:rsidRPr="00AF6BF6" w:rsidRDefault="005F228B" w:rsidP="003D735F">
            <w:pPr>
              <w:pStyle w:val="Tabletext"/>
              <w:jc w:val="center"/>
            </w:pPr>
            <w:r w:rsidRPr="00AF6BF6">
              <w:t>1.2, 6.0</w:t>
            </w:r>
          </w:p>
        </w:tc>
      </w:tr>
      <w:tr w:rsidR="005F228B" w:rsidRPr="00AF6BF6" w14:paraId="070EE27A" w14:textId="77777777" w:rsidTr="003D735F">
        <w:trPr>
          <w:trHeight w:val="377"/>
          <w:jc w:val="center"/>
        </w:trPr>
        <w:tc>
          <w:tcPr>
            <w:tcW w:w="1271" w:type="dxa"/>
            <w:tcMar>
              <w:left w:w="57" w:type="dxa"/>
              <w:right w:w="57" w:type="dxa"/>
            </w:tcMar>
          </w:tcPr>
          <w:p w14:paraId="4B70B4C6" w14:textId="77777777" w:rsidR="005F228B" w:rsidRPr="00AF6BF6" w:rsidRDefault="005F228B" w:rsidP="003D735F">
            <w:pPr>
              <w:pStyle w:val="Tabletext"/>
            </w:pPr>
            <w:r w:rsidRPr="00AF6BF6">
              <w:t>Vertical scan type</w:t>
            </w:r>
          </w:p>
        </w:tc>
        <w:tc>
          <w:tcPr>
            <w:tcW w:w="709" w:type="dxa"/>
            <w:tcMar>
              <w:left w:w="0" w:type="dxa"/>
              <w:right w:w="0" w:type="dxa"/>
            </w:tcMar>
          </w:tcPr>
          <w:p w14:paraId="3DD3F78E" w14:textId="77777777" w:rsidR="005F228B" w:rsidRPr="00AF6BF6" w:rsidRDefault="005F228B" w:rsidP="003D735F">
            <w:pPr>
              <w:pStyle w:val="Tabletext"/>
              <w:jc w:val="center"/>
            </w:pPr>
          </w:p>
        </w:tc>
        <w:tc>
          <w:tcPr>
            <w:tcW w:w="992" w:type="dxa"/>
            <w:tcMar>
              <w:left w:w="57" w:type="dxa"/>
              <w:right w:w="57" w:type="dxa"/>
            </w:tcMar>
          </w:tcPr>
          <w:p w14:paraId="07CCE472" w14:textId="77777777" w:rsidR="005F228B" w:rsidRPr="00AF6BF6" w:rsidRDefault="005F228B" w:rsidP="003D735F">
            <w:pPr>
              <w:pStyle w:val="Tabletext"/>
              <w:jc w:val="center"/>
            </w:pPr>
            <w:r w:rsidRPr="00AF6BF6">
              <w:t>Not available</w:t>
            </w:r>
          </w:p>
        </w:tc>
        <w:tc>
          <w:tcPr>
            <w:tcW w:w="992" w:type="dxa"/>
            <w:tcMar>
              <w:left w:w="57" w:type="dxa"/>
              <w:right w:w="57" w:type="dxa"/>
            </w:tcMar>
          </w:tcPr>
          <w:p w14:paraId="5A64A56E" w14:textId="77777777" w:rsidR="005F228B" w:rsidRPr="00AF6BF6" w:rsidRDefault="005F228B" w:rsidP="003D735F">
            <w:pPr>
              <w:pStyle w:val="Tabletext"/>
              <w:jc w:val="center"/>
            </w:pPr>
            <w:r w:rsidRPr="00AF6BF6">
              <w:t>Not applicable</w:t>
            </w:r>
          </w:p>
        </w:tc>
        <w:tc>
          <w:tcPr>
            <w:tcW w:w="1134" w:type="dxa"/>
          </w:tcPr>
          <w:p w14:paraId="622B59C1" w14:textId="77777777" w:rsidR="005F228B" w:rsidRPr="00AF6BF6" w:rsidRDefault="005F228B" w:rsidP="003D735F">
            <w:pPr>
              <w:pStyle w:val="Tabletext"/>
              <w:jc w:val="center"/>
            </w:pPr>
            <w:r w:rsidRPr="00AF6BF6">
              <w:t>Random</w:t>
            </w:r>
          </w:p>
        </w:tc>
        <w:tc>
          <w:tcPr>
            <w:tcW w:w="1276" w:type="dxa"/>
          </w:tcPr>
          <w:p w14:paraId="341F376D" w14:textId="77777777" w:rsidR="005F228B" w:rsidRPr="00AF6BF6" w:rsidRDefault="005F228B" w:rsidP="003D735F">
            <w:pPr>
              <w:pStyle w:val="Tabletext"/>
              <w:jc w:val="center"/>
            </w:pPr>
            <w:r w:rsidRPr="00AF6BF6">
              <w:t>Random</w:t>
            </w:r>
          </w:p>
        </w:tc>
        <w:tc>
          <w:tcPr>
            <w:tcW w:w="992" w:type="dxa"/>
          </w:tcPr>
          <w:p w14:paraId="2C9E232C" w14:textId="77777777" w:rsidR="005F228B" w:rsidRPr="00AF6BF6" w:rsidRDefault="005F228B" w:rsidP="003D735F">
            <w:pPr>
              <w:pStyle w:val="Tabletext"/>
              <w:jc w:val="center"/>
            </w:pPr>
            <w:r w:rsidRPr="00AF6BF6">
              <w:t>Random</w:t>
            </w:r>
          </w:p>
        </w:tc>
        <w:tc>
          <w:tcPr>
            <w:tcW w:w="1276" w:type="dxa"/>
          </w:tcPr>
          <w:p w14:paraId="49B808E7" w14:textId="77777777" w:rsidR="005F228B" w:rsidRPr="00AF6BF6" w:rsidRDefault="005F228B" w:rsidP="003D735F">
            <w:pPr>
              <w:pStyle w:val="Tabletext"/>
              <w:jc w:val="center"/>
              <w:rPr>
                <w:ins w:id="224" w:author="Chair" w:date="2020-11-24T12:55:00Z"/>
              </w:rPr>
            </w:pPr>
            <w:ins w:id="225" w:author="Chair" w:date="2020-11-24T12:57:00Z">
              <w:r w:rsidRPr="00AF6BF6">
                <w:rPr>
                  <w:rPrChange w:id="226" w:author="Germany" w:date="2020-11-17T17:10:00Z">
                    <w:rPr>
                      <w:highlight w:val="cyan"/>
                    </w:rPr>
                  </w:rPrChange>
                </w:rPr>
                <w:t>Electronic Scan Sector</w:t>
              </w:r>
            </w:ins>
          </w:p>
        </w:tc>
        <w:tc>
          <w:tcPr>
            <w:tcW w:w="1276" w:type="dxa"/>
          </w:tcPr>
          <w:p w14:paraId="343A6F6B" w14:textId="77777777" w:rsidR="005F228B" w:rsidRPr="00AF6BF6" w:rsidRDefault="005F228B" w:rsidP="003D735F">
            <w:pPr>
              <w:pStyle w:val="Tabletext"/>
              <w:jc w:val="center"/>
              <w:rPr>
                <w:ins w:id="227" w:author="Chair" w:date="2020-11-24T12:55:00Z"/>
              </w:rPr>
            </w:pPr>
            <w:ins w:id="228" w:author="Chair" w:date="2020-11-24T12:58:00Z">
              <w:r w:rsidRPr="00AF6BF6">
                <w:rPr>
                  <w:rPrChange w:id="229" w:author="Germany" w:date="2020-11-17T17:10:00Z">
                    <w:rPr>
                      <w:highlight w:val="cyan"/>
                    </w:rPr>
                  </w:rPrChange>
                </w:rPr>
                <w:t>Not Available</w:t>
              </w:r>
            </w:ins>
          </w:p>
        </w:tc>
        <w:tc>
          <w:tcPr>
            <w:tcW w:w="1276" w:type="dxa"/>
            <w:tcMar>
              <w:left w:w="57" w:type="dxa"/>
              <w:right w:w="57" w:type="dxa"/>
            </w:tcMar>
          </w:tcPr>
          <w:p w14:paraId="40D12C1F" w14:textId="77777777" w:rsidR="005F228B" w:rsidRPr="00AF6BF6" w:rsidRDefault="005F228B" w:rsidP="003D735F">
            <w:pPr>
              <w:pStyle w:val="Tabletext"/>
              <w:jc w:val="center"/>
            </w:pPr>
            <w:r w:rsidRPr="00AF6BF6">
              <w:t>Not applicable</w:t>
            </w:r>
          </w:p>
        </w:tc>
        <w:tc>
          <w:tcPr>
            <w:tcW w:w="1134" w:type="dxa"/>
            <w:tcMar>
              <w:left w:w="57" w:type="dxa"/>
              <w:right w:w="57" w:type="dxa"/>
            </w:tcMar>
          </w:tcPr>
          <w:p w14:paraId="33966958" w14:textId="77777777" w:rsidR="005F228B" w:rsidRPr="00AF6BF6" w:rsidRDefault="005F228B" w:rsidP="003D735F">
            <w:pPr>
              <w:pStyle w:val="Tabletext"/>
              <w:jc w:val="center"/>
            </w:pPr>
            <w:r w:rsidRPr="00AF6BF6">
              <w:t>Random</w:t>
            </w:r>
          </w:p>
        </w:tc>
        <w:tc>
          <w:tcPr>
            <w:tcW w:w="992" w:type="dxa"/>
            <w:tcMar>
              <w:left w:w="57" w:type="dxa"/>
              <w:right w:w="57" w:type="dxa"/>
            </w:tcMar>
          </w:tcPr>
          <w:p w14:paraId="2C5424C5" w14:textId="77777777" w:rsidR="005F228B" w:rsidRPr="00AF6BF6" w:rsidRDefault="005F228B" w:rsidP="003D735F">
            <w:pPr>
              <w:pStyle w:val="Tabletext"/>
              <w:jc w:val="center"/>
            </w:pPr>
            <w:r w:rsidRPr="00AF6BF6">
              <w:t>Not applicable</w:t>
            </w:r>
          </w:p>
        </w:tc>
        <w:tc>
          <w:tcPr>
            <w:tcW w:w="1134" w:type="dxa"/>
          </w:tcPr>
          <w:p w14:paraId="33135E34" w14:textId="77777777" w:rsidR="005F228B" w:rsidRPr="00AF6BF6" w:rsidRDefault="005F228B" w:rsidP="003D735F">
            <w:pPr>
              <w:pStyle w:val="Tabletext"/>
              <w:jc w:val="center"/>
            </w:pPr>
            <w:r w:rsidRPr="00AF6BF6">
              <w:t>Not applicable</w:t>
            </w:r>
          </w:p>
        </w:tc>
        <w:tc>
          <w:tcPr>
            <w:tcW w:w="1134" w:type="dxa"/>
            <w:tcMar>
              <w:left w:w="57" w:type="dxa"/>
              <w:right w:w="57" w:type="dxa"/>
            </w:tcMar>
          </w:tcPr>
          <w:p w14:paraId="0911B30E" w14:textId="77777777" w:rsidR="005F228B" w:rsidRPr="00AF6BF6" w:rsidRDefault="005F228B" w:rsidP="003D735F">
            <w:pPr>
              <w:pStyle w:val="Tabletext"/>
              <w:jc w:val="center"/>
            </w:pPr>
            <w:r w:rsidRPr="00AF6BF6">
              <w:t>Not available</w:t>
            </w:r>
          </w:p>
        </w:tc>
      </w:tr>
      <w:tr w:rsidR="00084DAA" w:rsidRPr="00AF6BF6" w14:paraId="34E01BD4" w14:textId="77777777" w:rsidTr="003D735F">
        <w:trPr>
          <w:trHeight w:val="269"/>
          <w:jc w:val="center"/>
        </w:trPr>
        <w:tc>
          <w:tcPr>
            <w:tcW w:w="1271" w:type="dxa"/>
            <w:tcMar>
              <w:left w:w="57" w:type="dxa"/>
              <w:right w:w="57" w:type="dxa"/>
            </w:tcMar>
          </w:tcPr>
          <w:p w14:paraId="6113133F" w14:textId="77777777" w:rsidR="00084DAA" w:rsidRPr="00AF6BF6" w:rsidRDefault="00084DAA" w:rsidP="00084DAA">
            <w:pPr>
              <w:pStyle w:val="Tabletext"/>
            </w:pPr>
            <w:r w:rsidRPr="00AF6BF6">
              <w:t>Maximum vertical scan</w:t>
            </w:r>
          </w:p>
        </w:tc>
        <w:tc>
          <w:tcPr>
            <w:tcW w:w="709" w:type="dxa"/>
            <w:tcMar>
              <w:left w:w="0" w:type="dxa"/>
              <w:right w:w="0" w:type="dxa"/>
            </w:tcMar>
          </w:tcPr>
          <w:p w14:paraId="33D6492E" w14:textId="77777777" w:rsidR="00084DAA" w:rsidRPr="00AF6BF6" w:rsidRDefault="00084DAA" w:rsidP="00084DAA">
            <w:pPr>
              <w:pStyle w:val="Tabletext"/>
              <w:tabs>
                <w:tab w:val="clear" w:pos="567"/>
                <w:tab w:val="left" w:pos="523"/>
              </w:tabs>
              <w:ind w:leftChars="-35" w:left="-84"/>
              <w:jc w:val="center"/>
            </w:pPr>
            <w:r w:rsidRPr="00AF6BF6">
              <w:t>degrees</w:t>
            </w:r>
          </w:p>
        </w:tc>
        <w:tc>
          <w:tcPr>
            <w:tcW w:w="992" w:type="dxa"/>
            <w:tcMar>
              <w:left w:w="57" w:type="dxa"/>
              <w:right w:w="57" w:type="dxa"/>
            </w:tcMar>
          </w:tcPr>
          <w:p w14:paraId="3EC235C3" w14:textId="77777777" w:rsidR="00084DAA" w:rsidRPr="00AF6BF6" w:rsidRDefault="00084DAA" w:rsidP="00084DAA">
            <w:pPr>
              <w:pStyle w:val="Tabletext"/>
              <w:jc w:val="center"/>
            </w:pPr>
            <w:r w:rsidRPr="00AF6BF6">
              <w:t>93.5</w:t>
            </w:r>
          </w:p>
        </w:tc>
        <w:tc>
          <w:tcPr>
            <w:tcW w:w="992" w:type="dxa"/>
            <w:tcMar>
              <w:left w:w="57" w:type="dxa"/>
              <w:right w:w="57" w:type="dxa"/>
            </w:tcMar>
          </w:tcPr>
          <w:p w14:paraId="3B9561B1" w14:textId="77777777" w:rsidR="00084DAA" w:rsidRPr="00AF6BF6" w:rsidRDefault="00084DAA" w:rsidP="00084DAA">
            <w:pPr>
              <w:pStyle w:val="Tabletext"/>
              <w:jc w:val="center"/>
            </w:pPr>
            <w:r w:rsidRPr="00AF6BF6">
              <w:t>Not applicable</w:t>
            </w:r>
          </w:p>
        </w:tc>
        <w:tc>
          <w:tcPr>
            <w:tcW w:w="1134" w:type="dxa"/>
          </w:tcPr>
          <w:p w14:paraId="6CD193B2" w14:textId="77777777" w:rsidR="00084DAA" w:rsidRPr="00AF6BF6" w:rsidRDefault="00084DAA" w:rsidP="00084DAA">
            <w:pPr>
              <w:pStyle w:val="Tabletext"/>
              <w:jc w:val="center"/>
            </w:pPr>
            <w:r w:rsidRPr="00AF6BF6">
              <w:t>90</w:t>
            </w:r>
          </w:p>
        </w:tc>
        <w:tc>
          <w:tcPr>
            <w:tcW w:w="1276" w:type="dxa"/>
          </w:tcPr>
          <w:p w14:paraId="3F1C100C" w14:textId="77777777" w:rsidR="00084DAA" w:rsidRPr="00AF6BF6" w:rsidRDefault="00084DAA" w:rsidP="00084DAA">
            <w:pPr>
              <w:pStyle w:val="Tabletext"/>
              <w:jc w:val="center"/>
            </w:pPr>
            <w:r w:rsidRPr="00AF6BF6">
              <w:t>90</w:t>
            </w:r>
          </w:p>
        </w:tc>
        <w:tc>
          <w:tcPr>
            <w:tcW w:w="992" w:type="dxa"/>
          </w:tcPr>
          <w:p w14:paraId="32A063EB" w14:textId="77777777" w:rsidR="00084DAA" w:rsidRPr="00AF6BF6" w:rsidRDefault="00084DAA" w:rsidP="00084DAA">
            <w:pPr>
              <w:pStyle w:val="Tabletext"/>
              <w:jc w:val="center"/>
            </w:pPr>
            <w:r w:rsidRPr="00AF6BF6">
              <w:t>75</w:t>
            </w:r>
          </w:p>
        </w:tc>
        <w:tc>
          <w:tcPr>
            <w:tcW w:w="1276" w:type="dxa"/>
          </w:tcPr>
          <w:p w14:paraId="4E25F3C1" w14:textId="77777777" w:rsidR="00084DAA" w:rsidRPr="00AF6BF6" w:rsidRDefault="00084DAA" w:rsidP="00084DAA">
            <w:pPr>
              <w:pStyle w:val="Tabletext"/>
              <w:jc w:val="center"/>
              <w:rPr>
                <w:ins w:id="230" w:author="Chair" w:date="2020-11-24T12:55:00Z"/>
              </w:rPr>
            </w:pPr>
            <w:ins w:id="231" w:author="Chair" w:date="2020-11-24T12:57:00Z">
              <w:r w:rsidRPr="00AF6BF6">
                <w:rPr>
                  <w:rPrChange w:id="232" w:author="Germany" w:date="2020-11-17T17:10:00Z">
                    <w:rPr>
                      <w:highlight w:val="cyan"/>
                    </w:rPr>
                  </w:rPrChange>
                </w:rPr>
                <w:t>90</w:t>
              </w:r>
            </w:ins>
          </w:p>
        </w:tc>
        <w:tc>
          <w:tcPr>
            <w:tcW w:w="1276" w:type="dxa"/>
          </w:tcPr>
          <w:p w14:paraId="21051499" w14:textId="77777777" w:rsidR="00084DAA" w:rsidRPr="00AF6BF6" w:rsidRDefault="00084DAA" w:rsidP="00084DAA">
            <w:pPr>
              <w:pStyle w:val="Tabletext"/>
              <w:jc w:val="center"/>
              <w:rPr>
                <w:ins w:id="233" w:author="Chair" w:date="2020-11-24T12:55:00Z"/>
              </w:rPr>
            </w:pPr>
            <w:ins w:id="234" w:author="Chair" w:date="2020-11-24T12:58:00Z">
              <w:r w:rsidRPr="00AF6BF6">
                <w:rPr>
                  <w:rPrChange w:id="235" w:author="Germany" w:date="2020-11-17T17:10:00Z">
                    <w:rPr>
                      <w:highlight w:val="cyan"/>
                    </w:rPr>
                  </w:rPrChange>
                </w:rPr>
                <w:t>70</w:t>
              </w:r>
            </w:ins>
          </w:p>
        </w:tc>
        <w:tc>
          <w:tcPr>
            <w:tcW w:w="1276" w:type="dxa"/>
            <w:tcMar>
              <w:left w:w="57" w:type="dxa"/>
              <w:right w:w="57" w:type="dxa"/>
            </w:tcMar>
          </w:tcPr>
          <w:p w14:paraId="5AF3F11F" w14:textId="77777777" w:rsidR="00084DAA" w:rsidRPr="00AF6BF6" w:rsidRDefault="00084DAA" w:rsidP="00084DAA">
            <w:pPr>
              <w:pStyle w:val="Tabletext"/>
              <w:jc w:val="center"/>
            </w:pPr>
            <w:r w:rsidRPr="00AF6BF6">
              <w:t>Not applicable</w:t>
            </w:r>
          </w:p>
        </w:tc>
        <w:tc>
          <w:tcPr>
            <w:tcW w:w="1134" w:type="dxa"/>
            <w:tcMar>
              <w:left w:w="57" w:type="dxa"/>
              <w:right w:w="57" w:type="dxa"/>
            </w:tcMar>
          </w:tcPr>
          <w:p w14:paraId="5B760D4C" w14:textId="77777777" w:rsidR="00084DAA" w:rsidRPr="00AF6BF6" w:rsidRDefault="00084DAA" w:rsidP="00084DAA">
            <w:pPr>
              <w:pStyle w:val="Tabletext"/>
              <w:jc w:val="center"/>
            </w:pPr>
            <w:r w:rsidRPr="00AF6BF6">
              <w:t>90</w:t>
            </w:r>
          </w:p>
        </w:tc>
        <w:tc>
          <w:tcPr>
            <w:tcW w:w="992" w:type="dxa"/>
            <w:tcMar>
              <w:left w:w="57" w:type="dxa"/>
              <w:right w:w="57" w:type="dxa"/>
            </w:tcMar>
          </w:tcPr>
          <w:p w14:paraId="5AE9110C" w14:textId="3D67F6B9" w:rsidR="00084DAA" w:rsidRPr="00AF6BF6" w:rsidRDefault="00084DAA" w:rsidP="00084DAA">
            <w:pPr>
              <w:pStyle w:val="Tabletext"/>
              <w:jc w:val="center"/>
              <w:rPr>
                <w:rPrChange w:id="236" w:author="Chair" w:date="2020-11-24T12:51:00Z">
                  <w:rPr>
                    <w:rFonts w:ascii="Symbol" w:hAnsi="Symbol"/>
                  </w:rPr>
                </w:rPrChange>
              </w:rPr>
            </w:pPr>
            <w:r w:rsidRPr="0052072A">
              <w:t>90</w:t>
            </w:r>
          </w:p>
        </w:tc>
        <w:tc>
          <w:tcPr>
            <w:tcW w:w="1134" w:type="dxa"/>
          </w:tcPr>
          <w:p w14:paraId="3A3FDD8A" w14:textId="7D66A75A" w:rsidR="00084DAA" w:rsidRPr="00AF6BF6" w:rsidRDefault="00084DAA" w:rsidP="00084DAA">
            <w:pPr>
              <w:pStyle w:val="Tabletext"/>
              <w:jc w:val="center"/>
              <w:rPr>
                <w:rPrChange w:id="237" w:author="Chair" w:date="2020-11-24T12:51:00Z">
                  <w:rPr>
                    <w:rFonts w:ascii="Symbol" w:hAnsi="Symbol"/>
                  </w:rPr>
                </w:rPrChange>
              </w:rPr>
            </w:pPr>
            <w:r w:rsidRPr="0052072A">
              <w:t>90</w:t>
            </w:r>
          </w:p>
        </w:tc>
        <w:tc>
          <w:tcPr>
            <w:tcW w:w="1134" w:type="dxa"/>
            <w:tcMar>
              <w:left w:w="57" w:type="dxa"/>
              <w:right w:w="57" w:type="dxa"/>
            </w:tcMar>
          </w:tcPr>
          <w:p w14:paraId="3F22CB5A" w14:textId="374EB494" w:rsidR="00084DAA" w:rsidRPr="00AF6BF6" w:rsidRDefault="00084DAA" w:rsidP="00084DAA">
            <w:pPr>
              <w:pStyle w:val="Tabletext"/>
              <w:jc w:val="center"/>
            </w:pPr>
            <w:r>
              <w:t>±</w:t>
            </w:r>
            <w:r w:rsidRPr="00AF6BF6">
              <w:rPr>
                <w:rPrChange w:id="238" w:author="Chair" w:date="2020-11-24T12:51:00Z">
                  <w:rPr>
                    <w:rFonts w:ascii="Tms Rmn" w:hAnsi="Tms Rmn"/>
                    <w:sz w:val="12"/>
                  </w:rPr>
                </w:rPrChange>
              </w:rPr>
              <w:t> </w:t>
            </w:r>
            <w:r w:rsidRPr="00AF6BF6">
              <w:t>60</w:t>
            </w:r>
          </w:p>
        </w:tc>
      </w:tr>
      <w:tr w:rsidR="005F228B" w:rsidRPr="00AF6BF6" w14:paraId="73B4E4FD" w14:textId="77777777" w:rsidTr="003D735F">
        <w:trPr>
          <w:trHeight w:val="271"/>
          <w:jc w:val="center"/>
        </w:trPr>
        <w:tc>
          <w:tcPr>
            <w:tcW w:w="1271" w:type="dxa"/>
            <w:tcMar>
              <w:left w:w="57" w:type="dxa"/>
              <w:right w:w="57" w:type="dxa"/>
            </w:tcMar>
          </w:tcPr>
          <w:p w14:paraId="14986F95" w14:textId="77777777" w:rsidR="005F228B" w:rsidRPr="00AF6BF6" w:rsidRDefault="005F228B" w:rsidP="003D735F">
            <w:pPr>
              <w:pStyle w:val="Tabletext"/>
            </w:pPr>
            <w:r w:rsidRPr="00AF6BF6">
              <w:t>Vertical scan rate</w:t>
            </w:r>
          </w:p>
        </w:tc>
        <w:tc>
          <w:tcPr>
            <w:tcW w:w="709" w:type="dxa"/>
            <w:tcMar>
              <w:left w:w="0" w:type="dxa"/>
              <w:right w:w="0" w:type="dxa"/>
            </w:tcMar>
          </w:tcPr>
          <w:p w14:paraId="36FD5942" w14:textId="77777777" w:rsidR="005F228B" w:rsidRPr="00AF6BF6" w:rsidRDefault="005F228B" w:rsidP="003D735F">
            <w:pPr>
              <w:pStyle w:val="Tabletext"/>
              <w:jc w:val="center"/>
              <w:rPr>
                <w:spacing w:val="-8"/>
              </w:rPr>
            </w:pPr>
            <w:r w:rsidRPr="00AF6BF6">
              <w:rPr>
                <w:spacing w:val="-8"/>
              </w:rPr>
              <w:t>degrees/s</w:t>
            </w:r>
          </w:p>
        </w:tc>
        <w:tc>
          <w:tcPr>
            <w:tcW w:w="992" w:type="dxa"/>
            <w:tcMar>
              <w:left w:w="57" w:type="dxa"/>
              <w:right w:w="57" w:type="dxa"/>
            </w:tcMar>
          </w:tcPr>
          <w:p w14:paraId="3056004F" w14:textId="77777777" w:rsidR="005F228B" w:rsidRPr="00AF6BF6" w:rsidRDefault="005F228B" w:rsidP="003D735F">
            <w:pPr>
              <w:pStyle w:val="Tabletext"/>
              <w:jc w:val="center"/>
            </w:pPr>
            <w:r w:rsidRPr="00AF6BF6">
              <w:t>15</w:t>
            </w:r>
          </w:p>
        </w:tc>
        <w:tc>
          <w:tcPr>
            <w:tcW w:w="992" w:type="dxa"/>
            <w:tcMar>
              <w:left w:w="57" w:type="dxa"/>
              <w:right w:w="57" w:type="dxa"/>
            </w:tcMar>
          </w:tcPr>
          <w:p w14:paraId="6E56AD8A" w14:textId="77777777" w:rsidR="005F228B" w:rsidRPr="00AF6BF6" w:rsidRDefault="005F228B" w:rsidP="003D735F">
            <w:pPr>
              <w:pStyle w:val="Tabletext"/>
              <w:jc w:val="center"/>
            </w:pPr>
            <w:r w:rsidRPr="00AF6BF6">
              <w:t>Not applicable</w:t>
            </w:r>
          </w:p>
        </w:tc>
        <w:tc>
          <w:tcPr>
            <w:tcW w:w="1134" w:type="dxa"/>
          </w:tcPr>
          <w:p w14:paraId="0E4C74FB" w14:textId="77777777" w:rsidR="005F228B" w:rsidRPr="00AF6BF6" w:rsidRDefault="005F228B" w:rsidP="003D735F">
            <w:pPr>
              <w:pStyle w:val="Tabletext"/>
              <w:jc w:val="center"/>
            </w:pPr>
            <w:r w:rsidRPr="00AF6BF6">
              <w:t>50</w:t>
            </w:r>
          </w:p>
        </w:tc>
        <w:tc>
          <w:tcPr>
            <w:tcW w:w="1276" w:type="dxa"/>
          </w:tcPr>
          <w:p w14:paraId="26307FC0" w14:textId="77777777" w:rsidR="005F228B" w:rsidRPr="00AF6BF6" w:rsidRDefault="005F228B" w:rsidP="003D735F">
            <w:pPr>
              <w:pStyle w:val="Tabletext"/>
              <w:jc w:val="center"/>
            </w:pPr>
            <w:r w:rsidRPr="00AF6BF6">
              <w:t>Variable</w:t>
            </w:r>
          </w:p>
        </w:tc>
        <w:tc>
          <w:tcPr>
            <w:tcW w:w="992" w:type="dxa"/>
          </w:tcPr>
          <w:p w14:paraId="2DA1B5ED" w14:textId="77777777" w:rsidR="005F228B" w:rsidRPr="00AF6BF6" w:rsidRDefault="005F228B" w:rsidP="003D735F">
            <w:pPr>
              <w:pStyle w:val="Tabletext"/>
              <w:jc w:val="center"/>
            </w:pPr>
            <w:r w:rsidRPr="00AF6BF6">
              <w:t>35</w:t>
            </w:r>
          </w:p>
        </w:tc>
        <w:tc>
          <w:tcPr>
            <w:tcW w:w="1276" w:type="dxa"/>
          </w:tcPr>
          <w:p w14:paraId="2FCD2262" w14:textId="57A99402" w:rsidR="005F228B" w:rsidRPr="00AF6BF6" w:rsidRDefault="005F228B" w:rsidP="003D735F">
            <w:pPr>
              <w:pStyle w:val="Tabletext"/>
              <w:jc w:val="center"/>
              <w:rPr>
                <w:ins w:id="239" w:author="Chair" w:date="2020-11-24T12:55:00Z"/>
              </w:rPr>
            </w:pPr>
            <w:ins w:id="240" w:author="Chair" w:date="2020-11-24T12:57:00Z">
              <w:r w:rsidRPr="00AF6BF6">
                <w:rPr>
                  <w:rPrChange w:id="241" w:author="Germany" w:date="2020-11-17T17:10:00Z">
                    <w:rPr>
                      <w:highlight w:val="cyan"/>
                    </w:rPr>
                  </w:rPrChange>
                </w:rPr>
                <w:t>10.0</w:t>
              </w:r>
            </w:ins>
            <w:ins w:id="242" w:author="- I.T.U. -" w:date="2020-12-18T11:34:00Z">
              <w:r w:rsidR="00084DAA">
                <w:t>-</w:t>
              </w:r>
            </w:ins>
            <w:ins w:id="243" w:author="Chair" w:date="2020-11-24T12:57:00Z">
              <w:r w:rsidRPr="00AF6BF6">
                <w:rPr>
                  <w:rPrChange w:id="244" w:author="Germany" w:date="2020-11-17T17:10:00Z">
                    <w:rPr>
                      <w:highlight w:val="cyan"/>
                    </w:rPr>
                  </w:rPrChange>
                </w:rPr>
                <w:t>50.0</w:t>
              </w:r>
            </w:ins>
          </w:p>
        </w:tc>
        <w:tc>
          <w:tcPr>
            <w:tcW w:w="1276" w:type="dxa"/>
          </w:tcPr>
          <w:p w14:paraId="6BACE8E8" w14:textId="77777777" w:rsidR="005F228B" w:rsidRPr="00AF6BF6" w:rsidRDefault="005F228B" w:rsidP="003D735F">
            <w:pPr>
              <w:pStyle w:val="Tabletext"/>
              <w:jc w:val="center"/>
              <w:rPr>
                <w:ins w:id="245" w:author="Chair" w:date="2020-11-24T12:55:00Z"/>
              </w:rPr>
            </w:pPr>
            <w:ins w:id="246" w:author="Chair" w:date="2020-11-24T12:58:00Z">
              <w:r w:rsidRPr="00AF6BF6">
                <w:rPr>
                  <w:rPrChange w:id="247" w:author="Germany" w:date="2020-11-17T17:10:00Z">
                    <w:rPr>
                      <w:highlight w:val="cyan"/>
                    </w:rPr>
                  </w:rPrChange>
                </w:rPr>
                <w:t>Not Applicable</w:t>
              </w:r>
            </w:ins>
          </w:p>
        </w:tc>
        <w:tc>
          <w:tcPr>
            <w:tcW w:w="2410" w:type="dxa"/>
            <w:gridSpan w:val="2"/>
            <w:tcMar>
              <w:left w:w="57" w:type="dxa"/>
              <w:right w:w="57" w:type="dxa"/>
            </w:tcMar>
          </w:tcPr>
          <w:p w14:paraId="63700E48" w14:textId="77777777" w:rsidR="005F228B" w:rsidRPr="00AF6BF6" w:rsidRDefault="005F228B" w:rsidP="003D735F">
            <w:pPr>
              <w:pStyle w:val="Tabletext"/>
              <w:jc w:val="center"/>
            </w:pPr>
            <w:r w:rsidRPr="00AF6BF6">
              <w:t>Not applicable</w:t>
            </w:r>
          </w:p>
        </w:tc>
        <w:tc>
          <w:tcPr>
            <w:tcW w:w="992" w:type="dxa"/>
            <w:tcMar>
              <w:left w:w="57" w:type="dxa"/>
              <w:right w:w="57" w:type="dxa"/>
            </w:tcMar>
          </w:tcPr>
          <w:p w14:paraId="5CE0BFB0" w14:textId="77777777" w:rsidR="005F228B" w:rsidRPr="00AF6BF6" w:rsidRDefault="005F228B" w:rsidP="003D735F">
            <w:pPr>
              <w:pStyle w:val="Tabletext"/>
              <w:jc w:val="center"/>
            </w:pPr>
            <w:r w:rsidRPr="00AF6BF6">
              <w:t>Instantaneous</w:t>
            </w:r>
          </w:p>
        </w:tc>
        <w:tc>
          <w:tcPr>
            <w:tcW w:w="1134" w:type="dxa"/>
          </w:tcPr>
          <w:p w14:paraId="3526B37B" w14:textId="77777777" w:rsidR="005F228B" w:rsidRPr="00AF6BF6" w:rsidRDefault="005F228B" w:rsidP="003D735F">
            <w:pPr>
              <w:pStyle w:val="Tabletext"/>
              <w:jc w:val="center"/>
            </w:pPr>
          </w:p>
        </w:tc>
        <w:tc>
          <w:tcPr>
            <w:tcW w:w="1134" w:type="dxa"/>
            <w:tcMar>
              <w:left w:w="57" w:type="dxa"/>
              <w:right w:w="57" w:type="dxa"/>
            </w:tcMar>
          </w:tcPr>
          <w:p w14:paraId="28C048C8" w14:textId="66366A08" w:rsidR="005F228B" w:rsidRPr="00AF6BF6" w:rsidRDefault="005F228B" w:rsidP="003D735F">
            <w:pPr>
              <w:pStyle w:val="Tabletext"/>
              <w:jc w:val="center"/>
              <w:rPr>
                <w:rPrChange w:id="248" w:author="Chair" w:date="2020-11-24T12:51:00Z">
                  <w:rPr>
                    <w:rFonts w:ascii="Symbol" w:hAnsi="Symbol"/>
                  </w:rPr>
                </w:rPrChange>
              </w:rPr>
            </w:pPr>
            <w:del w:id="249" w:author="Chair" w:date="2020-12-18T08:16:00Z">
              <w:r w:rsidRPr="00AF6BF6" w:rsidDel="00202D29">
                <w:delText>Not available</w:delText>
              </w:r>
            </w:del>
            <w:ins w:id="250" w:author="Chair" w:date="2020-12-18T08:16:00Z">
              <w:r w:rsidR="00202D29" w:rsidRPr="00AF6BF6">
                <w:t>Electronic</w:t>
              </w:r>
            </w:ins>
          </w:p>
        </w:tc>
      </w:tr>
      <w:tr w:rsidR="005F228B" w:rsidRPr="00AF6BF6" w14:paraId="37F1CD52" w14:textId="77777777" w:rsidTr="003D735F">
        <w:trPr>
          <w:trHeight w:val="526"/>
          <w:jc w:val="center"/>
        </w:trPr>
        <w:tc>
          <w:tcPr>
            <w:tcW w:w="1271" w:type="dxa"/>
            <w:tcMar>
              <w:left w:w="57" w:type="dxa"/>
              <w:right w:w="57" w:type="dxa"/>
            </w:tcMar>
          </w:tcPr>
          <w:p w14:paraId="7DC1B0EC" w14:textId="77777777" w:rsidR="005F228B" w:rsidRPr="00AF6BF6" w:rsidRDefault="005F228B" w:rsidP="003D735F">
            <w:pPr>
              <w:pStyle w:val="Tabletext"/>
            </w:pPr>
            <w:r w:rsidRPr="00AF6BF6">
              <w:t>Horizontal scan type</w:t>
            </w:r>
          </w:p>
        </w:tc>
        <w:tc>
          <w:tcPr>
            <w:tcW w:w="709" w:type="dxa"/>
            <w:tcMar>
              <w:left w:w="0" w:type="dxa"/>
              <w:right w:w="0" w:type="dxa"/>
            </w:tcMar>
          </w:tcPr>
          <w:p w14:paraId="0AAD470C" w14:textId="77777777" w:rsidR="005F228B" w:rsidRPr="00AF6BF6" w:rsidRDefault="005F228B" w:rsidP="003D735F">
            <w:pPr>
              <w:pStyle w:val="Tabletext"/>
              <w:jc w:val="center"/>
            </w:pPr>
          </w:p>
        </w:tc>
        <w:tc>
          <w:tcPr>
            <w:tcW w:w="992" w:type="dxa"/>
            <w:tcMar>
              <w:left w:w="57" w:type="dxa"/>
              <w:right w:w="57" w:type="dxa"/>
            </w:tcMar>
          </w:tcPr>
          <w:p w14:paraId="348B4DD5" w14:textId="77777777" w:rsidR="005F228B" w:rsidRPr="00AF6BF6" w:rsidRDefault="005F228B" w:rsidP="003D735F">
            <w:pPr>
              <w:pStyle w:val="Tabletext"/>
              <w:jc w:val="center"/>
            </w:pPr>
            <w:r w:rsidRPr="00AF6BF6">
              <w:t>Not applicable</w:t>
            </w:r>
          </w:p>
        </w:tc>
        <w:tc>
          <w:tcPr>
            <w:tcW w:w="992" w:type="dxa"/>
            <w:tcMar>
              <w:left w:w="57" w:type="dxa"/>
              <w:right w:w="57" w:type="dxa"/>
            </w:tcMar>
          </w:tcPr>
          <w:p w14:paraId="5F35C03D" w14:textId="77777777" w:rsidR="005F228B" w:rsidRPr="00AF6BF6" w:rsidRDefault="005F228B" w:rsidP="003D735F">
            <w:pPr>
              <w:pStyle w:val="Tabletext"/>
              <w:jc w:val="center"/>
            </w:pPr>
            <w:r w:rsidRPr="00AF6BF6">
              <w:t>Rotating</w:t>
            </w:r>
          </w:p>
        </w:tc>
        <w:tc>
          <w:tcPr>
            <w:tcW w:w="1134" w:type="dxa"/>
          </w:tcPr>
          <w:p w14:paraId="2C1CD886" w14:textId="77777777" w:rsidR="005F228B" w:rsidRPr="00AF6BF6" w:rsidRDefault="005F228B" w:rsidP="003D735F">
            <w:pPr>
              <w:pStyle w:val="Tabletext"/>
              <w:jc w:val="center"/>
            </w:pPr>
            <w:r w:rsidRPr="00AF6BF6">
              <w:t>Rotating</w:t>
            </w:r>
          </w:p>
        </w:tc>
        <w:tc>
          <w:tcPr>
            <w:tcW w:w="1276" w:type="dxa"/>
          </w:tcPr>
          <w:p w14:paraId="69AB69E3" w14:textId="77777777" w:rsidR="005F228B" w:rsidRPr="00AF6BF6" w:rsidRDefault="005F228B" w:rsidP="003D735F">
            <w:pPr>
              <w:pStyle w:val="Tabletext"/>
              <w:jc w:val="center"/>
            </w:pPr>
            <w:r w:rsidRPr="00AF6BF6">
              <w:t>Rotating</w:t>
            </w:r>
          </w:p>
        </w:tc>
        <w:tc>
          <w:tcPr>
            <w:tcW w:w="992" w:type="dxa"/>
          </w:tcPr>
          <w:p w14:paraId="700A282A" w14:textId="77777777" w:rsidR="005F228B" w:rsidRPr="00AF6BF6" w:rsidRDefault="005F228B" w:rsidP="003D735F">
            <w:pPr>
              <w:pStyle w:val="Tabletext"/>
              <w:jc w:val="center"/>
            </w:pPr>
            <w:r w:rsidRPr="00AF6BF6">
              <w:t>Random</w:t>
            </w:r>
          </w:p>
        </w:tc>
        <w:tc>
          <w:tcPr>
            <w:tcW w:w="1276" w:type="dxa"/>
          </w:tcPr>
          <w:p w14:paraId="50B3D961" w14:textId="77777777" w:rsidR="005F228B" w:rsidRPr="00AF6BF6" w:rsidRDefault="005F228B" w:rsidP="003D735F">
            <w:pPr>
              <w:pStyle w:val="Tabletext"/>
              <w:jc w:val="center"/>
              <w:rPr>
                <w:ins w:id="251" w:author="Chair" w:date="2020-11-24T12:55:00Z"/>
              </w:rPr>
            </w:pPr>
            <w:ins w:id="252" w:author="Chair" w:date="2020-11-24T12:57:00Z">
              <w:r w:rsidRPr="00AF6BF6">
                <w:rPr>
                  <w:rPrChange w:id="253" w:author="Germany" w:date="2020-11-17T17:10:00Z">
                    <w:rPr>
                      <w:highlight w:val="cyan"/>
                    </w:rPr>
                  </w:rPrChange>
                </w:rPr>
                <w:t>Not Applicable</w:t>
              </w:r>
            </w:ins>
          </w:p>
        </w:tc>
        <w:tc>
          <w:tcPr>
            <w:tcW w:w="1276" w:type="dxa"/>
          </w:tcPr>
          <w:p w14:paraId="1EA73D79" w14:textId="77777777" w:rsidR="005F228B" w:rsidRPr="00AF6BF6" w:rsidRDefault="005F228B" w:rsidP="003D735F">
            <w:pPr>
              <w:pStyle w:val="Tabletext"/>
              <w:jc w:val="center"/>
              <w:rPr>
                <w:ins w:id="254" w:author="Chair" w:date="2020-11-24T12:55:00Z"/>
              </w:rPr>
            </w:pPr>
            <w:ins w:id="255" w:author="Chair" w:date="2020-11-24T12:58:00Z">
              <w:r w:rsidRPr="00AF6BF6">
                <w:rPr>
                  <w:rPrChange w:id="256" w:author="Germany" w:date="2020-11-17T17:10:00Z">
                    <w:rPr>
                      <w:highlight w:val="cyan"/>
                    </w:rPr>
                  </w:rPrChange>
                </w:rPr>
                <w:t>Rotating</w:t>
              </w:r>
            </w:ins>
          </w:p>
        </w:tc>
        <w:tc>
          <w:tcPr>
            <w:tcW w:w="1276" w:type="dxa"/>
            <w:tcMar>
              <w:left w:w="57" w:type="dxa"/>
              <w:right w:w="57" w:type="dxa"/>
            </w:tcMar>
          </w:tcPr>
          <w:p w14:paraId="10EE1FA1" w14:textId="77777777" w:rsidR="005F228B" w:rsidRPr="00AF6BF6" w:rsidRDefault="005F228B" w:rsidP="003D735F">
            <w:pPr>
              <w:pStyle w:val="Tabletext"/>
              <w:jc w:val="center"/>
            </w:pPr>
            <w:r w:rsidRPr="00AF6BF6">
              <w:t>Rotating</w:t>
            </w:r>
          </w:p>
        </w:tc>
        <w:tc>
          <w:tcPr>
            <w:tcW w:w="1134" w:type="dxa"/>
            <w:tcMar>
              <w:left w:w="57" w:type="dxa"/>
              <w:right w:w="57" w:type="dxa"/>
            </w:tcMar>
          </w:tcPr>
          <w:p w14:paraId="1A4020B5" w14:textId="77777777" w:rsidR="005F228B" w:rsidRPr="00AF6BF6" w:rsidRDefault="005F228B" w:rsidP="003D735F">
            <w:pPr>
              <w:pStyle w:val="Tabletext"/>
              <w:jc w:val="center"/>
            </w:pPr>
            <w:r w:rsidRPr="00AF6BF6">
              <w:t>Random</w:t>
            </w:r>
          </w:p>
        </w:tc>
        <w:tc>
          <w:tcPr>
            <w:tcW w:w="992" w:type="dxa"/>
            <w:tcMar>
              <w:left w:w="57" w:type="dxa"/>
              <w:right w:w="57" w:type="dxa"/>
            </w:tcMar>
          </w:tcPr>
          <w:p w14:paraId="29338297" w14:textId="77777777" w:rsidR="005F228B" w:rsidRPr="00AF6BF6" w:rsidRDefault="005F228B" w:rsidP="003D735F">
            <w:pPr>
              <w:pStyle w:val="Tabletext"/>
              <w:jc w:val="center"/>
            </w:pPr>
            <w:r w:rsidRPr="00AF6BF6">
              <w:rPr>
                <w:spacing w:val="-8"/>
              </w:rPr>
              <w:t>Continuous</w:t>
            </w:r>
            <w:r w:rsidRPr="00AF6BF6">
              <w:t xml:space="preserve"> 360 + Sector</w:t>
            </w:r>
          </w:p>
        </w:tc>
        <w:tc>
          <w:tcPr>
            <w:tcW w:w="1134" w:type="dxa"/>
          </w:tcPr>
          <w:p w14:paraId="3825B598" w14:textId="77777777" w:rsidR="005F228B" w:rsidRPr="00AF6BF6" w:rsidRDefault="005F228B" w:rsidP="003D735F">
            <w:pPr>
              <w:pStyle w:val="Tabletext"/>
              <w:jc w:val="center"/>
            </w:pPr>
            <w:r w:rsidRPr="00AF6BF6">
              <w:rPr>
                <w:spacing w:val="-8"/>
              </w:rPr>
              <w:t>Continuous</w:t>
            </w:r>
            <w:r w:rsidRPr="00AF6BF6">
              <w:t xml:space="preserve"> 360 + Sector</w:t>
            </w:r>
          </w:p>
        </w:tc>
        <w:tc>
          <w:tcPr>
            <w:tcW w:w="1134" w:type="dxa"/>
            <w:tcMar>
              <w:left w:w="57" w:type="dxa"/>
              <w:right w:w="57" w:type="dxa"/>
            </w:tcMar>
          </w:tcPr>
          <w:p w14:paraId="19B460C9" w14:textId="77777777" w:rsidR="005F228B" w:rsidRPr="00AF6BF6" w:rsidRDefault="005F228B" w:rsidP="003D735F">
            <w:pPr>
              <w:pStyle w:val="Tabletext"/>
              <w:jc w:val="center"/>
            </w:pPr>
            <w:r w:rsidRPr="00AF6BF6">
              <w:t>Rotating</w:t>
            </w:r>
          </w:p>
        </w:tc>
      </w:tr>
      <w:tr w:rsidR="005F228B" w:rsidRPr="00AF6BF6" w14:paraId="7ED3AE40" w14:textId="77777777" w:rsidTr="003D735F">
        <w:trPr>
          <w:trHeight w:val="311"/>
          <w:jc w:val="center"/>
        </w:trPr>
        <w:tc>
          <w:tcPr>
            <w:tcW w:w="1271" w:type="dxa"/>
            <w:tcMar>
              <w:left w:w="57" w:type="dxa"/>
              <w:right w:w="57" w:type="dxa"/>
            </w:tcMar>
          </w:tcPr>
          <w:p w14:paraId="525E9582" w14:textId="77777777" w:rsidR="005F228B" w:rsidRPr="00AF6BF6" w:rsidRDefault="005F228B" w:rsidP="003D735F">
            <w:pPr>
              <w:pStyle w:val="Tabletext"/>
            </w:pPr>
            <w:r w:rsidRPr="00AF6BF6">
              <w:t>Maximum horizontal scan</w:t>
            </w:r>
          </w:p>
        </w:tc>
        <w:tc>
          <w:tcPr>
            <w:tcW w:w="709" w:type="dxa"/>
            <w:tcMar>
              <w:left w:w="0" w:type="dxa"/>
              <w:right w:w="0" w:type="dxa"/>
            </w:tcMar>
          </w:tcPr>
          <w:p w14:paraId="119A8A73" w14:textId="77777777" w:rsidR="005F228B" w:rsidRPr="00AF6BF6" w:rsidRDefault="005F228B" w:rsidP="003D735F">
            <w:pPr>
              <w:pStyle w:val="Tabletext"/>
              <w:tabs>
                <w:tab w:val="clear" w:pos="284"/>
                <w:tab w:val="clear" w:pos="567"/>
              </w:tabs>
              <w:ind w:leftChars="-29" w:left="-70" w:rightChars="-27" w:right="-65"/>
              <w:jc w:val="center"/>
            </w:pPr>
            <w:r w:rsidRPr="00AF6BF6">
              <w:t>degrees</w:t>
            </w:r>
          </w:p>
        </w:tc>
        <w:tc>
          <w:tcPr>
            <w:tcW w:w="5386" w:type="dxa"/>
            <w:gridSpan w:val="5"/>
            <w:tcMar>
              <w:left w:w="57" w:type="dxa"/>
              <w:right w:w="57" w:type="dxa"/>
            </w:tcMar>
          </w:tcPr>
          <w:p w14:paraId="70BE18AB" w14:textId="77777777" w:rsidR="005F228B" w:rsidRPr="00AF6BF6" w:rsidRDefault="005F228B" w:rsidP="003D735F">
            <w:pPr>
              <w:pStyle w:val="Tabletext"/>
              <w:jc w:val="center"/>
            </w:pPr>
            <w:r w:rsidRPr="00AF6BF6">
              <w:t>360</w:t>
            </w:r>
          </w:p>
        </w:tc>
        <w:tc>
          <w:tcPr>
            <w:tcW w:w="1276" w:type="dxa"/>
          </w:tcPr>
          <w:p w14:paraId="47C54F7B" w14:textId="77777777" w:rsidR="005F228B" w:rsidRPr="00AF6BF6" w:rsidRDefault="005F228B" w:rsidP="003D735F">
            <w:pPr>
              <w:pStyle w:val="Tabletext"/>
              <w:jc w:val="center"/>
              <w:rPr>
                <w:ins w:id="257" w:author="Chair" w:date="2020-11-24T12:55:00Z"/>
              </w:rPr>
            </w:pPr>
            <w:ins w:id="258" w:author="Chair" w:date="2020-11-24T12:57:00Z">
              <w:r w:rsidRPr="00AF6BF6">
                <w:t>360</w:t>
              </w:r>
            </w:ins>
          </w:p>
        </w:tc>
        <w:tc>
          <w:tcPr>
            <w:tcW w:w="1276" w:type="dxa"/>
          </w:tcPr>
          <w:p w14:paraId="77870928" w14:textId="77777777" w:rsidR="005F228B" w:rsidRPr="00AF6BF6" w:rsidRDefault="005F228B" w:rsidP="003D735F">
            <w:pPr>
              <w:pStyle w:val="Tabletext"/>
              <w:jc w:val="center"/>
              <w:rPr>
                <w:ins w:id="259" w:author="Chair" w:date="2020-11-24T12:55:00Z"/>
              </w:rPr>
            </w:pPr>
            <w:ins w:id="260" w:author="Chair" w:date="2020-11-24T12:58:00Z">
              <w:r w:rsidRPr="00AF6BF6">
                <w:t>360</w:t>
              </w:r>
            </w:ins>
          </w:p>
        </w:tc>
        <w:tc>
          <w:tcPr>
            <w:tcW w:w="3402" w:type="dxa"/>
            <w:gridSpan w:val="3"/>
            <w:tcMar>
              <w:left w:w="57" w:type="dxa"/>
              <w:right w:w="57" w:type="dxa"/>
            </w:tcMar>
          </w:tcPr>
          <w:p w14:paraId="12773DD1" w14:textId="77777777" w:rsidR="005F228B" w:rsidRPr="00AF6BF6" w:rsidRDefault="005F228B" w:rsidP="003D735F">
            <w:pPr>
              <w:pStyle w:val="Tabletext"/>
              <w:jc w:val="center"/>
            </w:pPr>
            <w:r w:rsidRPr="00AF6BF6">
              <w:t>360</w:t>
            </w:r>
          </w:p>
        </w:tc>
        <w:tc>
          <w:tcPr>
            <w:tcW w:w="1134" w:type="dxa"/>
          </w:tcPr>
          <w:p w14:paraId="038B3F31" w14:textId="77777777" w:rsidR="005F228B" w:rsidRPr="00AF6BF6" w:rsidRDefault="005F228B" w:rsidP="003D735F">
            <w:pPr>
              <w:pStyle w:val="Tabletext"/>
              <w:jc w:val="center"/>
            </w:pPr>
            <w:r w:rsidRPr="00AF6BF6">
              <w:t>360</w:t>
            </w:r>
          </w:p>
        </w:tc>
        <w:tc>
          <w:tcPr>
            <w:tcW w:w="1134" w:type="dxa"/>
            <w:tcMar>
              <w:left w:w="57" w:type="dxa"/>
              <w:right w:w="57" w:type="dxa"/>
            </w:tcMar>
          </w:tcPr>
          <w:p w14:paraId="1003DA20" w14:textId="77777777" w:rsidR="005F228B" w:rsidRPr="00AF6BF6" w:rsidRDefault="005F228B" w:rsidP="003D735F">
            <w:pPr>
              <w:pStyle w:val="Tabletext"/>
              <w:jc w:val="center"/>
            </w:pPr>
            <w:r w:rsidRPr="00AF6BF6">
              <w:t>360</w:t>
            </w:r>
          </w:p>
        </w:tc>
      </w:tr>
      <w:tr w:rsidR="005F228B" w:rsidRPr="00AF6BF6" w14:paraId="2D0D0BF2" w14:textId="77777777" w:rsidTr="003D735F">
        <w:trPr>
          <w:trHeight w:val="273"/>
          <w:jc w:val="center"/>
        </w:trPr>
        <w:tc>
          <w:tcPr>
            <w:tcW w:w="1271" w:type="dxa"/>
            <w:tcMar>
              <w:left w:w="57" w:type="dxa"/>
              <w:right w:w="57" w:type="dxa"/>
            </w:tcMar>
          </w:tcPr>
          <w:p w14:paraId="19D0C909" w14:textId="77777777" w:rsidR="005F228B" w:rsidRPr="00AF6BF6" w:rsidRDefault="005F228B" w:rsidP="003D735F">
            <w:pPr>
              <w:pStyle w:val="Tabletext"/>
            </w:pPr>
            <w:r w:rsidRPr="00AF6BF6">
              <w:t>Horizontal scan rate</w:t>
            </w:r>
          </w:p>
        </w:tc>
        <w:tc>
          <w:tcPr>
            <w:tcW w:w="709" w:type="dxa"/>
            <w:tcMar>
              <w:left w:w="0" w:type="dxa"/>
              <w:right w:w="0" w:type="dxa"/>
            </w:tcMar>
          </w:tcPr>
          <w:p w14:paraId="79BD1471" w14:textId="77777777" w:rsidR="005F228B" w:rsidRPr="00AF6BF6" w:rsidRDefault="005F228B" w:rsidP="003D735F">
            <w:pPr>
              <w:pStyle w:val="Tabletext"/>
              <w:jc w:val="center"/>
            </w:pPr>
            <w:r w:rsidRPr="00AF6BF6">
              <w:rPr>
                <w:spacing w:val="-8"/>
              </w:rPr>
              <w:t>degrees/s</w:t>
            </w:r>
          </w:p>
        </w:tc>
        <w:tc>
          <w:tcPr>
            <w:tcW w:w="992" w:type="dxa"/>
            <w:tcMar>
              <w:left w:w="57" w:type="dxa"/>
              <w:right w:w="57" w:type="dxa"/>
            </w:tcMar>
          </w:tcPr>
          <w:p w14:paraId="65C61967" w14:textId="77777777" w:rsidR="005F228B" w:rsidRPr="00AF6BF6" w:rsidRDefault="005F228B" w:rsidP="003D735F">
            <w:pPr>
              <w:pStyle w:val="Tabletext"/>
              <w:jc w:val="center"/>
            </w:pPr>
            <w:r w:rsidRPr="00AF6BF6">
              <w:t>15</w:t>
            </w:r>
          </w:p>
        </w:tc>
        <w:tc>
          <w:tcPr>
            <w:tcW w:w="992" w:type="dxa"/>
            <w:tcMar>
              <w:left w:w="57" w:type="dxa"/>
              <w:right w:w="57" w:type="dxa"/>
            </w:tcMar>
          </w:tcPr>
          <w:p w14:paraId="7BC9630D" w14:textId="77777777" w:rsidR="005F228B" w:rsidRPr="00AF6BF6" w:rsidRDefault="005F228B" w:rsidP="003D735F">
            <w:pPr>
              <w:pStyle w:val="Tabletext"/>
              <w:jc w:val="center"/>
            </w:pPr>
            <w:r w:rsidRPr="00AF6BF6">
              <w:t>25.7</w:t>
            </w:r>
          </w:p>
        </w:tc>
        <w:tc>
          <w:tcPr>
            <w:tcW w:w="1134" w:type="dxa"/>
          </w:tcPr>
          <w:p w14:paraId="77E9D35E" w14:textId="77777777" w:rsidR="005F228B" w:rsidRPr="00AF6BF6" w:rsidRDefault="005F228B" w:rsidP="003D735F">
            <w:pPr>
              <w:pStyle w:val="Tabletext"/>
              <w:jc w:val="center"/>
            </w:pPr>
            <w:r w:rsidRPr="00AF6BF6">
              <w:t>36</w:t>
            </w:r>
          </w:p>
        </w:tc>
        <w:tc>
          <w:tcPr>
            <w:tcW w:w="1276" w:type="dxa"/>
          </w:tcPr>
          <w:p w14:paraId="605EC1D8" w14:textId="77777777" w:rsidR="005F228B" w:rsidRPr="00AF6BF6" w:rsidRDefault="005F228B" w:rsidP="003D735F">
            <w:pPr>
              <w:pStyle w:val="Tabletext"/>
              <w:jc w:val="center"/>
            </w:pPr>
            <w:r w:rsidRPr="00AF6BF6">
              <w:t>180</w:t>
            </w:r>
          </w:p>
        </w:tc>
        <w:tc>
          <w:tcPr>
            <w:tcW w:w="992" w:type="dxa"/>
          </w:tcPr>
          <w:p w14:paraId="2E3F6FAF" w14:textId="77777777" w:rsidR="005F228B" w:rsidRPr="00AF6BF6" w:rsidRDefault="005F228B" w:rsidP="003D735F">
            <w:pPr>
              <w:pStyle w:val="Tabletext"/>
              <w:jc w:val="center"/>
            </w:pPr>
            <w:r w:rsidRPr="00AF6BF6">
              <w:t>Variable</w:t>
            </w:r>
          </w:p>
        </w:tc>
        <w:tc>
          <w:tcPr>
            <w:tcW w:w="1276" w:type="dxa"/>
          </w:tcPr>
          <w:p w14:paraId="52AC5BD9" w14:textId="77777777" w:rsidR="005F228B" w:rsidRPr="00AF6BF6" w:rsidRDefault="005F228B" w:rsidP="003D735F">
            <w:pPr>
              <w:pStyle w:val="Tabletext"/>
              <w:jc w:val="center"/>
              <w:rPr>
                <w:ins w:id="261" w:author="Chair" w:date="2020-11-24T12:55:00Z"/>
              </w:rPr>
            </w:pPr>
            <w:ins w:id="262" w:author="Chair" w:date="2020-11-24T12:57:00Z">
              <w:r w:rsidRPr="00AF6BF6">
                <w:rPr>
                  <w:rPrChange w:id="263" w:author="Germany" w:date="2020-11-17T17:10:00Z">
                    <w:rPr>
                      <w:highlight w:val="cyan"/>
                    </w:rPr>
                  </w:rPrChange>
                </w:rPr>
                <w:t>60</w:t>
              </w:r>
              <w:r w:rsidRPr="00AF6BF6">
                <w:t>-</w:t>
              </w:r>
              <w:r w:rsidRPr="00AF6BF6">
                <w:rPr>
                  <w:rPrChange w:id="264" w:author="Germany" w:date="2020-11-17T17:10:00Z">
                    <w:rPr>
                      <w:highlight w:val="cyan"/>
                    </w:rPr>
                  </w:rPrChange>
                </w:rPr>
                <w:t>100</w:t>
              </w:r>
            </w:ins>
          </w:p>
        </w:tc>
        <w:tc>
          <w:tcPr>
            <w:tcW w:w="1276" w:type="dxa"/>
          </w:tcPr>
          <w:p w14:paraId="394C746A" w14:textId="77777777" w:rsidR="005F228B" w:rsidRPr="00AF6BF6" w:rsidRDefault="005F228B" w:rsidP="003D735F">
            <w:pPr>
              <w:pStyle w:val="Tabletext"/>
              <w:jc w:val="center"/>
              <w:rPr>
                <w:ins w:id="265" w:author="Chair" w:date="2020-11-24T12:55:00Z"/>
              </w:rPr>
            </w:pPr>
            <w:ins w:id="266" w:author="Chair" w:date="2020-11-24T12:58:00Z">
              <w:r w:rsidRPr="00AF6BF6">
                <w:rPr>
                  <w:rPrChange w:id="267" w:author="Germany" w:date="2020-11-17T17:10:00Z">
                    <w:rPr>
                      <w:highlight w:val="cyan"/>
                    </w:rPr>
                  </w:rPrChange>
                </w:rPr>
                <w:t>0</w:t>
              </w:r>
            </w:ins>
          </w:p>
        </w:tc>
        <w:tc>
          <w:tcPr>
            <w:tcW w:w="1276" w:type="dxa"/>
            <w:tcMar>
              <w:left w:w="57" w:type="dxa"/>
              <w:right w:w="57" w:type="dxa"/>
            </w:tcMar>
          </w:tcPr>
          <w:p w14:paraId="451AE584" w14:textId="77777777" w:rsidR="005F228B" w:rsidRPr="00AF6BF6" w:rsidRDefault="005F228B" w:rsidP="003D735F">
            <w:pPr>
              <w:pStyle w:val="Tabletext"/>
              <w:jc w:val="center"/>
            </w:pPr>
            <w:r w:rsidRPr="00AF6BF6">
              <w:t>24</w:t>
            </w:r>
          </w:p>
        </w:tc>
        <w:tc>
          <w:tcPr>
            <w:tcW w:w="1134" w:type="dxa"/>
            <w:tcMar>
              <w:left w:w="57" w:type="dxa"/>
              <w:right w:w="57" w:type="dxa"/>
            </w:tcMar>
          </w:tcPr>
          <w:p w14:paraId="33E3DF15" w14:textId="77777777" w:rsidR="005F228B" w:rsidRPr="00AF6BF6" w:rsidRDefault="005F228B" w:rsidP="003D735F">
            <w:pPr>
              <w:pStyle w:val="Tabletext"/>
              <w:jc w:val="center"/>
            </w:pPr>
            <w:r w:rsidRPr="00AF6BF6">
              <w:t>Not applicable</w:t>
            </w:r>
          </w:p>
        </w:tc>
        <w:tc>
          <w:tcPr>
            <w:tcW w:w="992" w:type="dxa"/>
            <w:tcMar>
              <w:left w:w="57" w:type="dxa"/>
              <w:right w:w="57" w:type="dxa"/>
            </w:tcMar>
          </w:tcPr>
          <w:p w14:paraId="47F1F235" w14:textId="77777777" w:rsidR="005F228B" w:rsidRPr="00AF6BF6" w:rsidRDefault="005F228B" w:rsidP="003D735F">
            <w:pPr>
              <w:pStyle w:val="Tabletext"/>
              <w:jc w:val="center"/>
            </w:pPr>
            <w:r w:rsidRPr="00AF6BF6">
              <w:t>30-360</w:t>
            </w:r>
          </w:p>
        </w:tc>
        <w:tc>
          <w:tcPr>
            <w:tcW w:w="1134" w:type="dxa"/>
          </w:tcPr>
          <w:p w14:paraId="27E5C355" w14:textId="77777777" w:rsidR="005F228B" w:rsidRPr="00AF6BF6" w:rsidRDefault="005F228B" w:rsidP="003D735F">
            <w:pPr>
              <w:pStyle w:val="Tabletext"/>
              <w:jc w:val="center"/>
            </w:pPr>
            <w:r w:rsidRPr="00AF6BF6">
              <w:t>50-180</w:t>
            </w:r>
          </w:p>
        </w:tc>
        <w:tc>
          <w:tcPr>
            <w:tcW w:w="1134" w:type="dxa"/>
            <w:tcMar>
              <w:left w:w="57" w:type="dxa"/>
              <w:right w:w="57" w:type="dxa"/>
            </w:tcMar>
          </w:tcPr>
          <w:p w14:paraId="348352D2" w14:textId="77777777" w:rsidR="005F228B" w:rsidRPr="00AF6BF6" w:rsidRDefault="005F228B" w:rsidP="003D735F">
            <w:pPr>
              <w:pStyle w:val="Tabletext"/>
              <w:jc w:val="center"/>
            </w:pPr>
            <w:r w:rsidRPr="00AF6BF6">
              <w:t>36</w:t>
            </w:r>
          </w:p>
        </w:tc>
      </w:tr>
      <w:tr w:rsidR="005F228B" w:rsidRPr="00AF6BF6" w14:paraId="4903C59F" w14:textId="77777777" w:rsidTr="003D735F">
        <w:trPr>
          <w:trHeight w:val="354"/>
          <w:jc w:val="center"/>
        </w:trPr>
        <w:tc>
          <w:tcPr>
            <w:tcW w:w="1271" w:type="dxa"/>
            <w:tcMar>
              <w:left w:w="57" w:type="dxa"/>
              <w:right w:w="57" w:type="dxa"/>
            </w:tcMar>
          </w:tcPr>
          <w:p w14:paraId="68900B98" w14:textId="77777777" w:rsidR="005F228B" w:rsidRPr="00AF6BF6" w:rsidRDefault="005F228B" w:rsidP="003D735F">
            <w:pPr>
              <w:pStyle w:val="Tabletext"/>
            </w:pPr>
            <w:r w:rsidRPr="00AF6BF6">
              <w:t>Polarization</w:t>
            </w:r>
          </w:p>
        </w:tc>
        <w:tc>
          <w:tcPr>
            <w:tcW w:w="709" w:type="dxa"/>
            <w:tcMar>
              <w:left w:w="0" w:type="dxa"/>
              <w:right w:w="0" w:type="dxa"/>
            </w:tcMar>
          </w:tcPr>
          <w:p w14:paraId="7919A766" w14:textId="77777777" w:rsidR="005F228B" w:rsidRPr="00AF6BF6" w:rsidRDefault="005F228B" w:rsidP="003D735F">
            <w:pPr>
              <w:pStyle w:val="Tabletext"/>
              <w:jc w:val="center"/>
            </w:pPr>
          </w:p>
        </w:tc>
        <w:tc>
          <w:tcPr>
            <w:tcW w:w="992" w:type="dxa"/>
            <w:tcMar>
              <w:left w:w="57" w:type="dxa"/>
              <w:right w:w="57" w:type="dxa"/>
            </w:tcMar>
          </w:tcPr>
          <w:p w14:paraId="6837E472" w14:textId="77777777" w:rsidR="005F228B" w:rsidRPr="00AF6BF6" w:rsidRDefault="005F228B" w:rsidP="003D735F">
            <w:pPr>
              <w:pStyle w:val="Tabletext"/>
              <w:jc w:val="center"/>
            </w:pPr>
            <w:r w:rsidRPr="00AF6BF6">
              <w:t>RHCP</w:t>
            </w:r>
          </w:p>
        </w:tc>
        <w:tc>
          <w:tcPr>
            <w:tcW w:w="992" w:type="dxa"/>
            <w:tcMar>
              <w:left w:w="57" w:type="dxa"/>
              <w:right w:w="57" w:type="dxa"/>
            </w:tcMar>
          </w:tcPr>
          <w:p w14:paraId="4343D4F0" w14:textId="77777777" w:rsidR="005F228B" w:rsidRPr="00AF6BF6" w:rsidRDefault="005F228B" w:rsidP="003D735F">
            <w:pPr>
              <w:pStyle w:val="Tabletext"/>
              <w:jc w:val="center"/>
            </w:pPr>
            <w:r w:rsidRPr="00AF6BF6">
              <w:t>V</w:t>
            </w:r>
          </w:p>
        </w:tc>
        <w:tc>
          <w:tcPr>
            <w:tcW w:w="1134" w:type="dxa"/>
          </w:tcPr>
          <w:p w14:paraId="1C4CC7C4" w14:textId="77777777" w:rsidR="005F228B" w:rsidRPr="00AF6BF6" w:rsidRDefault="005F228B" w:rsidP="003D735F">
            <w:pPr>
              <w:pStyle w:val="Tabletext"/>
              <w:jc w:val="center"/>
            </w:pPr>
            <w:r w:rsidRPr="00AF6BF6">
              <w:t>Linear</w:t>
            </w:r>
          </w:p>
        </w:tc>
        <w:tc>
          <w:tcPr>
            <w:tcW w:w="1276" w:type="dxa"/>
          </w:tcPr>
          <w:p w14:paraId="4898761B" w14:textId="77777777" w:rsidR="005F228B" w:rsidRPr="00AF6BF6" w:rsidRDefault="005F228B" w:rsidP="003D735F">
            <w:pPr>
              <w:pStyle w:val="Tabletext"/>
              <w:jc w:val="center"/>
            </w:pPr>
            <w:r w:rsidRPr="00AF6BF6">
              <w:t>V</w:t>
            </w:r>
          </w:p>
        </w:tc>
        <w:tc>
          <w:tcPr>
            <w:tcW w:w="992" w:type="dxa"/>
          </w:tcPr>
          <w:p w14:paraId="1BF7C3BA" w14:textId="77777777" w:rsidR="005F228B" w:rsidRPr="00AF6BF6" w:rsidRDefault="005F228B" w:rsidP="003D735F">
            <w:pPr>
              <w:pStyle w:val="Tabletext"/>
              <w:jc w:val="center"/>
            </w:pPr>
            <w:r w:rsidRPr="00AF6BF6">
              <w:t>V</w:t>
            </w:r>
          </w:p>
        </w:tc>
        <w:tc>
          <w:tcPr>
            <w:tcW w:w="1276" w:type="dxa"/>
          </w:tcPr>
          <w:p w14:paraId="0B1C68DA" w14:textId="77777777" w:rsidR="005F228B" w:rsidRPr="00AF6BF6" w:rsidRDefault="005F228B" w:rsidP="003D735F">
            <w:pPr>
              <w:pStyle w:val="Tabletext"/>
              <w:jc w:val="center"/>
              <w:rPr>
                <w:ins w:id="268" w:author="Chair" w:date="2020-11-24T12:55:00Z"/>
              </w:rPr>
            </w:pPr>
            <w:ins w:id="269" w:author="Chair" w:date="2020-11-24T12:57:00Z">
              <w:r w:rsidRPr="00AF6BF6">
                <w:rPr>
                  <w:rPrChange w:id="270" w:author="Germany" w:date="2020-11-17T17:10:00Z">
                    <w:rPr>
                      <w:highlight w:val="cyan"/>
                    </w:rPr>
                  </w:rPrChange>
                </w:rPr>
                <w:t>Linear</w:t>
              </w:r>
            </w:ins>
          </w:p>
        </w:tc>
        <w:tc>
          <w:tcPr>
            <w:tcW w:w="1276" w:type="dxa"/>
          </w:tcPr>
          <w:p w14:paraId="5BEF2219" w14:textId="77777777" w:rsidR="005F228B" w:rsidRPr="00AF6BF6" w:rsidRDefault="005F228B" w:rsidP="003D735F">
            <w:pPr>
              <w:pStyle w:val="Tabletext"/>
              <w:jc w:val="center"/>
              <w:rPr>
                <w:ins w:id="271" w:author="Chair" w:date="2020-11-24T12:55:00Z"/>
              </w:rPr>
            </w:pPr>
            <w:ins w:id="272" w:author="Chair" w:date="2020-11-24T12:58:00Z">
              <w:r w:rsidRPr="00AF6BF6">
                <w:rPr>
                  <w:rPrChange w:id="273" w:author="Germany" w:date="2020-11-17T17:10:00Z">
                    <w:rPr>
                      <w:highlight w:val="cyan"/>
                    </w:rPr>
                  </w:rPrChange>
                </w:rPr>
                <w:t>Linear</w:t>
              </w:r>
            </w:ins>
          </w:p>
        </w:tc>
        <w:tc>
          <w:tcPr>
            <w:tcW w:w="1276" w:type="dxa"/>
            <w:tcMar>
              <w:left w:w="57" w:type="dxa"/>
              <w:right w:w="57" w:type="dxa"/>
            </w:tcMar>
          </w:tcPr>
          <w:p w14:paraId="7FFC0E0B" w14:textId="77777777" w:rsidR="005F228B" w:rsidRPr="00AF6BF6" w:rsidRDefault="005F228B" w:rsidP="003D735F">
            <w:pPr>
              <w:pStyle w:val="Tabletext"/>
              <w:jc w:val="center"/>
            </w:pPr>
            <w:r w:rsidRPr="00AF6BF6">
              <w:t>H</w:t>
            </w:r>
          </w:p>
        </w:tc>
        <w:tc>
          <w:tcPr>
            <w:tcW w:w="1134" w:type="dxa"/>
            <w:tcMar>
              <w:left w:w="57" w:type="dxa"/>
              <w:right w:w="57" w:type="dxa"/>
            </w:tcMar>
          </w:tcPr>
          <w:p w14:paraId="03B3AA98" w14:textId="77777777" w:rsidR="005F228B" w:rsidRPr="00AF6BF6" w:rsidRDefault="005F228B" w:rsidP="003D735F">
            <w:pPr>
              <w:pStyle w:val="Tabletext"/>
              <w:jc w:val="center"/>
            </w:pPr>
            <w:r w:rsidRPr="00AF6BF6">
              <w:t>V</w:t>
            </w:r>
          </w:p>
        </w:tc>
        <w:tc>
          <w:tcPr>
            <w:tcW w:w="992" w:type="dxa"/>
            <w:tcMar>
              <w:left w:w="57" w:type="dxa"/>
              <w:right w:w="57" w:type="dxa"/>
            </w:tcMar>
          </w:tcPr>
          <w:p w14:paraId="1EA44098" w14:textId="77777777" w:rsidR="005F228B" w:rsidRPr="00AF6BF6" w:rsidRDefault="005F228B" w:rsidP="003D735F">
            <w:pPr>
              <w:pStyle w:val="Tabletext"/>
              <w:jc w:val="center"/>
            </w:pPr>
            <w:r w:rsidRPr="00AF6BF6">
              <w:t>Not available</w:t>
            </w:r>
          </w:p>
        </w:tc>
        <w:tc>
          <w:tcPr>
            <w:tcW w:w="1134" w:type="dxa"/>
          </w:tcPr>
          <w:p w14:paraId="1E4EC39D" w14:textId="77777777" w:rsidR="005F228B" w:rsidRPr="00AF6BF6" w:rsidRDefault="005F228B" w:rsidP="003D735F">
            <w:pPr>
              <w:pStyle w:val="Tabletext"/>
              <w:jc w:val="center"/>
            </w:pPr>
            <w:r w:rsidRPr="00AF6BF6">
              <w:t>V</w:t>
            </w:r>
          </w:p>
        </w:tc>
        <w:tc>
          <w:tcPr>
            <w:tcW w:w="1134" w:type="dxa"/>
            <w:tcMar>
              <w:left w:w="57" w:type="dxa"/>
              <w:right w:w="57" w:type="dxa"/>
            </w:tcMar>
          </w:tcPr>
          <w:p w14:paraId="4EB320F2" w14:textId="730740EA" w:rsidR="005F228B" w:rsidRPr="00AF6BF6" w:rsidRDefault="005F228B" w:rsidP="003D735F">
            <w:pPr>
              <w:pStyle w:val="Tabletext"/>
              <w:jc w:val="center"/>
            </w:pPr>
            <w:del w:id="274" w:author="Chair" w:date="2020-12-18T08:17:00Z">
              <w:r w:rsidRPr="00AF6BF6" w:rsidDel="00202D29">
                <w:delText>Not available</w:delText>
              </w:r>
            </w:del>
            <w:ins w:id="275" w:author="Chair" w:date="2020-12-18T08:17:00Z">
              <w:r w:rsidR="00202D29" w:rsidRPr="00AF6BF6">
                <w:t>H</w:t>
              </w:r>
            </w:ins>
          </w:p>
        </w:tc>
      </w:tr>
      <w:tr w:rsidR="005F228B" w:rsidRPr="00AF6BF6" w14:paraId="557AFF12" w14:textId="77777777" w:rsidTr="003D735F">
        <w:trPr>
          <w:trHeight w:val="354"/>
          <w:jc w:val="center"/>
        </w:trPr>
        <w:tc>
          <w:tcPr>
            <w:tcW w:w="1271" w:type="dxa"/>
            <w:tcMar>
              <w:left w:w="57" w:type="dxa"/>
              <w:right w:w="57" w:type="dxa"/>
            </w:tcMar>
          </w:tcPr>
          <w:p w14:paraId="30C13935" w14:textId="77777777" w:rsidR="005F228B" w:rsidRPr="00AF6BF6" w:rsidRDefault="005F228B" w:rsidP="003D735F">
            <w:pPr>
              <w:pStyle w:val="Tabletext"/>
            </w:pPr>
            <w:r w:rsidRPr="00AF6BF6">
              <w:t>Rx sensitivity</w:t>
            </w:r>
          </w:p>
        </w:tc>
        <w:tc>
          <w:tcPr>
            <w:tcW w:w="709" w:type="dxa"/>
            <w:tcMar>
              <w:left w:w="0" w:type="dxa"/>
              <w:right w:w="0" w:type="dxa"/>
            </w:tcMar>
          </w:tcPr>
          <w:p w14:paraId="7FBC74ED" w14:textId="77777777" w:rsidR="005F228B" w:rsidRPr="00AF6BF6" w:rsidRDefault="005F228B" w:rsidP="003D735F">
            <w:pPr>
              <w:pStyle w:val="Tabletext"/>
              <w:jc w:val="center"/>
            </w:pPr>
            <w:r w:rsidRPr="00AF6BF6">
              <w:t>dBm</w:t>
            </w:r>
          </w:p>
        </w:tc>
        <w:tc>
          <w:tcPr>
            <w:tcW w:w="992" w:type="dxa"/>
            <w:tcMar>
              <w:left w:w="57" w:type="dxa"/>
              <w:right w:w="57" w:type="dxa"/>
            </w:tcMar>
          </w:tcPr>
          <w:p w14:paraId="7BDE9DA8" w14:textId="77777777" w:rsidR="005F228B" w:rsidRPr="00AF6BF6" w:rsidRDefault="005F228B" w:rsidP="003D735F">
            <w:pPr>
              <w:pStyle w:val="Tabletext"/>
              <w:jc w:val="center"/>
            </w:pPr>
            <w:r w:rsidRPr="00AF6BF6">
              <w:t>Not available</w:t>
            </w:r>
          </w:p>
        </w:tc>
        <w:tc>
          <w:tcPr>
            <w:tcW w:w="992" w:type="dxa"/>
            <w:tcMar>
              <w:left w:w="57" w:type="dxa"/>
              <w:right w:w="57" w:type="dxa"/>
            </w:tcMar>
          </w:tcPr>
          <w:p w14:paraId="26533616" w14:textId="77777777" w:rsidR="005F228B" w:rsidRPr="00AF6BF6" w:rsidRDefault="005F228B" w:rsidP="003D735F">
            <w:pPr>
              <w:pStyle w:val="Tabletext"/>
              <w:jc w:val="center"/>
            </w:pPr>
            <w:r w:rsidRPr="00AF6BF6">
              <w:t>−112</w:t>
            </w:r>
          </w:p>
        </w:tc>
        <w:tc>
          <w:tcPr>
            <w:tcW w:w="1134" w:type="dxa"/>
          </w:tcPr>
          <w:p w14:paraId="614EADCD" w14:textId="77777777" w:rsidR="005F228B" w:rsidRPr="00AF6BF6" w:rsidRDefault="005F228B" w:rsidP="003D735F">
            <w:pPr>
              <w:pStyle w:val="Tabletext"/>
              <w:jc w:val="center"/>
            </w:pPr>
            <w:r w:rsidRPr="00AF6BF6">
              <w:t>−110</w:t>
            </w:r>
          </w:p>
        </w:tc>
        <w:tc>
          <w:tcPr>
            <w:tcW w:w="1276" w:type="dxa"/>
          </w:tcPr>
          <w:p w14:paraId="226E7A13" w14:textId="77777777" w:rsidR="005F228B" w:rsidRPr="00AF6BF6" w:rsidRDefault="005F228B" w:rsidP="003D735F">
            <w:pPr>
              <w:pStyle w:val="Tabletext"/>
              <w:jc w:val="center"/>
            </w:pPr>
            <w:r w:rsidRPr="00AF6BF6">
              <w:t>−115</w:t>
            </w:r>
          </w:p>
        </w:tc>
        <w:tc>
          <w:tcPr>
            <w:tcW w:w="992" w:type="dxa"/>
          </w:tcPr>
          <w:p w14:paraId="034DF443" w14:textId="77777777" w:rsidR="005F228B" w:rsidRPr="00AF6BF6" w:rsidRDefault="005F228B" w:rsidP="003D735F">
            <w:pPr>
              <w:pStyle w:val="Tabletext"/>
              <w:jc w:val="center"/>
            </w:pPr>
            <w:r w:rsidRPr="00AF6BF6">
              <w:t>−141</w:t>
            </w:r>
          </w:p>
        </w:tc>
        <w:tc>
          <w:tcPr>
            <w:tcW w:w="1276" w:type="dxa"/>
          </w:tcPr>
          <w:p w14:paraId="60A05B25" w14:textId="77777777" w:rsidR="005F228B" w:rsidRPr="00AF6BF6" w:rsidRDefault="005F228B" w:rsidP="003D735F">
            <w:pPr>
              <w:pStyle w:val="Tabletext"/>
              <w:jc w:val="center"/>
              <w:rPr>
                <w:ins w:id="276" w:author="Chair" w:date="2020-11-24T12:55:00Z"/>
              </w:rPr>
            </w:pPr>
            <w:ins w:id="277" w:author="Chair" w:date="2020-11-24T12:58:00Z">
              <w:r w:rsidRPr="00AF6BF6">
                <w:t>–</w:t>
              </w:r>
              <w:r w:rsidRPr="00AF6BF6">
                <w:rPr>
                  <w:rPrChange w:id="278" w:author="Germany" w:date="2020-11-17T17:10:00Z">
                    <w:rPr>
                      <w:highlight w:val="cyan"/>
                    </w:rPr>
                  </w:rPrChange>
                </w:rPr>
                <w:t>114</w:t>
              </w:r>
            </w:ins>
          </w:p>
        </w:tc>
        <w:tc>
          <w:tcPr>
            <w:tcW w:w="1276" w:type="dxa"/>
          </w:tcPr>
          <w:p w14:paraId="02D58C1D" w14:textId="77777777" w:rsidR="005F228B" w:rsidRPr="00AF6BF6" w:rsidRDefault="005F228B" w:rsidP="003D735F">
            <w:pPr>
              <w:pStyle w:val="Tabletext"/>
              <w:jc w:val="center"/>
              <w:rPr>
                <w:ins w:id="279" w:author="Chair" w:date="2020-11-24T12:55:00Z"/>
              </w:rPr>
            </w:pPr>
            <w:ins w:id="280" w:author="Chair" w:date="2020-11-24T12:58:00Z">
              <w:r w:rsidRPr="00AF6BF6">
                <w:t>–</w:t>
              </w:r>
              <w:r w:rsidRPr="00AF6BF6">
                <w:rPr>
                  <w:rPrChange w:id="281" w:author="Germany" w:date="2020-11-17T17:10:00Z">
                    <w:rPr>
                      <w:highlight w:val="cyan"/>
                    </w:rPr>
                  </w:rPrChange>
                </w:rPr>
                <w:t>85</w:t>
              </w:r>
            </w:ins>
          </w:p>
        </w:tc>
        <w:tc>
          <w:tcPr>
            <w:tcW w:w="1276" w:type="dxa"/>
            <w:tcMar>
              <w:left w:w="57" w:type="dxa"/>
              <w:right w:w="57" w:type="dxa"/>
            </w:tcMar>
          </w:tcPr>
          <w:p w14:paraId="556CEDB4" w14:textId="77777777" w:rsidR="005F228B" w:rsidRPr="00AF6BF6" w:rsidRDefault="005F228B" w:rsidP="003D735F">
            <w:pPr>
              <w:pStyle w:val="Tabletext"/>
              <w:jc w:val="center"/>
            </w:pPr>
            <w:r w:rsidRPr="00AF6BF6">
              <w:t>−112</w:t>
            </w:r>
          </w:p>
        </w:tc>
        <w:tc>
          <w:tcPr>
            <w:tcW w:w="1134" w:type="dxa"/>
            <w:tcMar>
              <w:left w:w="57" w:type="dxa"/>
              <w:right w:w="57" w:type="dxa"/>
            </w:tcMar>
          </w:tcPr>
          <w:p w14:paraId="4EE802EF" w14:textId="77777777" w:rsidR="005F228B" w:rsidRPr="00AF6BF6" w:rsidRDefault="005F228B" w:rsidP="003D735F">
            <w:pPr>
              <w:pStyle w:val="Tabletext"/>
              <w:jc w:val="center"/>
            </w:pPr>
            <w:r w:rsidRPr="00AF6BF6">
              <w:t>Not available</w:t>
            </w:r>
          </w:p>
        </w:tc>
        <w:tc>
          <w:tcPr>
            <w:tcW w:w="992" w:type="dxa"/>
            <w:tcMar>
              <w:left w:w="57" w:type="dxa"/>
              <w:right w:w="57" w:type="dxa"/>
            </w:tcMar>
          </w:tcPr>
          <w:p w14:paraId="35C574EC" w14:textId="77777777" w:rsidR="005F228B" w:rsidRPr="00AF6BF6" w:rsidRDefault="005F228B" w:rsidP="003D735F">
            <w:pPr>
              <w:pStyle w:val="Tabletext"/>
              <w:jc w:val="center"/>
            </w:pPr>
            <w:r w:rsidRPr="00AF6BF6">
              <w:t>Not available</w:t>
            </w:r>
          </w:p>
        </w:tc>
        <w:tc>
          <w:tcPr>
            <w:tcW w:w="1134" w:type="dxa"/>
          </w:tcPr>
          <w:p w14:paraId="7323635D" w14:textId="77777777" w:rsidR="005F228B" w:rsidRPr="00AF6BF6" w:rsidRDefault="005F228B" w:rsidP="003D735F">
            <w:pPr>
              <w:pStyle w:val="Tabletext"/>
              <w:jc w:val="center"/>
            </w:pPr>
            <w:r w:rsidRPr="00AF6BF6">
              <w:t>Not available</w:t>
            </w:r>
          </w:p>
        </w:tc>
        <w:tc>
          <w:tcPr>
            <w:tcW w:w="1134" w:type="dxa"/>
            <w:tcMar>
              <w:left w:w="57" w:type="dxa"/>
              <w:right w:w="57" w:type="dxa"/>
            </w:tcMar>
          </w:tcPr>
          <w:p w14:paraId="2FA7DAA0" w14:textId="77777777" w:rsidR="005F228B" w:rsidRPr="00AF6BF6" w:rsidRDefault="005F228B" w:rsidP="003D735F">
            <w:pPr>
              <w:pStyle w:val="Tabletext"/>
              <w:jc w:val="center"/>
            </w:pPr>
            <w:r w:rsidRPr="00AF6BF6">
              <w:t>Not available</w:t>
            </w:r>
          </w:p>
        </w:tc>
      </w:tr>
      <w:tr w:rsidR="005F228B" w:rsidRPr="00AF6BF6" w14:paraId="5032EC16" w14:textId="77777777" w:rsidTr="003D735F">
        <w:trPr>
          <w:trHeight w:val="354"/>
          <w:jc w:val="center"/>
        </w:trPr>
        <w:tc>
          <w:tcPr>
            <w:tcW w:w="1271" w:type="dxa"/>
            <w:tcMar>
              <w:left w:w="57" w:type="dxa"/>
              <w:right w:w="57" w:type="dxa"/>
            </w:tcMar>
          </w:tcPr>
          <w:p w14:paraId="6A98324C" w14:textId="77777777" w:rsidR="005F228B" w:rsidRPr="00AF6BF6" w:rsidRDefault="005F228B" w:rsidP="003D735F">
            <w:pPr>
              <w:pStyle w:val="Tabletext"/>
            </w:pPr>
            <w:r w:rsidRPr="00AF6BF6">
              <w:t>Rx noise figure</w:t>
            </w:r>
          </w:p>
        </w:tc>
        <w:tc>
          <w:tcPr>
            <w:tcW w:w="709" w:type="dxa"/>
            <w:tcMar>
              <w:left w:w="0" w:type="dxa"/>
              <w:right w:w="0" w:type="dxa"/>
            </w:tcMar>
          </w:tcPr>
          <w:p w14:paraId="6BCE88DD" w14:textId="77777777" w:rsidR="005F228B" w:rsidRPr="00AF6BF6" w:rsidRDefault="005F228B" w:rsidP="003D735F">
            <w:pPr>
              <w:pStyle w:val="Tabletext"/>
              <w:jc w:val="center"/>
            </w:pPr>
            <w:r w:rsidRPr="00AF6BF6">
              <w:t>dB</w:t>
            </w:r>
          </w:p>
        </w:tc>
        <w:tc>
          <w:tcPr>
            <w:tcW w:w="992" w:type="dxa"/>
            <w:tcMar>
              <w:left w:w="57" w:type="dxa"/>
              <w:right w:w="57" w:type="dxa"/>
            </w:tcMar>
          </w:tcPr>
          <w:p w14:paraId="6D657EC4" w14:textId="77777777" w:rsidR="005F228B" w:rsidRPr="00AF6BF6" w:rsidRDefault="005F228B" w:rsidP="003D735F">
            <w:pPr>
              <w:pStyle w:val="Tabletext"/>
              <w:jc w:val="center"/>
            </w:pPr>
            <w:r w:rsidRPr="00AF6BF6">
              <w:t>3.1</w:t>
            </w:r>
          </w:p>
        </w:tc>
        <w:tc>
          <w:tcPr>
            <w:tcW w:w="992" w:type="dxa"/>
            <w:tcMar>
              <w:left w:w="57" w:type="dxa"/>
              <w:right w:w="57" w:type="dxa"/>
            </w:tcMar>
          </w:tcPr>
          <w:p w14:paraId="69BD2866" w14:textId="77777777" w:rsidR="005F228B" w:rsidRPr="00AF6BF6" w:rsidRDefault="005F228B" w:rsidP="003D735F">
            <w:pPr>
              <w:pStyle w:val="Tabletext"/>
              <w:jc w:val="center"/>
            </w:pPr>
            <w:r w:rsidRPr="00AF6BF6">
              <w:t>4.0</w:t>
            </w:r>
          </w:p>
        </w:tc>
        <w:tc>
          <w:tcPr>
            <w:tcW w:w="1134" w:type="dxa"/>
          </w:tcPr>
          <w:p w14:paraId="18C3D35C" w14:textId="77777777" w:rsidR="005F228B" w:rsidRPr="00AF6BF6" w:rsidRDefault="005F228B" w:rsidP="003D735F">
            <w:pPr>
              <w:pStyle w:val="Tabletext"/>
              <w:jc w:val="center"/>
            </w:pPr>
            <w:r w:rsidRPr="00AF6BF6">
              <w:t>1.5</w:t>
            </w:r>
          </w:p>
        </w:tc>
        <w:tc>
          <w:tcPr>
            <w:tcW w:w="1276" w:type="dxa"/>
          </w:tcPr>
          <w:p w14:paraId="2B901F07" w14:textId="77777777" w:rsidR="005F228B" w:rsidRPr="00AF6BF6" w:rsidRDefault="005F228B" w:rsidP="003D735F">
            <w:pPr>
              <w:pStyle w:val="Tabletext"/>
              <w:jc w:val="center"/>
            </w:pPr>
            <w:r w:rsidRPr="00AF6BF6">
              <w:t>4</w:t>
            </w:r>
          </w:p>
        </w:tc>
        <w:tc>
          <w:tcPr>
            <w:tcW w:w="992" w:type="dxa"/>
          </w:tcPr>
          <w:p w14:paraId="530328A2" w14:textId="77777777" w:rsidR="005F228B" w:rsidRPr="00AF6BF6" w:rsidRDefault="005F228B" w:rsidP="003D735F">
            <w:pPr>
              <w:pStyle w:val="Tabletext"/>
              <w:jc w:val="center"/>
            </w:pPr>
            <w:r w:rsidRPr="00AF6BF6">
              <w:t>3</w:t>
            </w:r>
          </w:p>
        </w:tc>
        <w:tc>
          <w:tcPr>
            <w:tcW w:w="1276" w:type="dxa"/>
          </w:tcPr>
          <w:p w14:paraId="3B3AA791" w14:textId="77777777" w:rsidR="005F228B" w:rsidRPr="00AF6BF6" w:rsidRDefault="005F228B" w:rsidP="003D735F">
            <w:pPr>
              <w:pStyle w:val="Tabletext"/>
              <w:jc w:val="center"/>
              <w:rPr>
                <w:ins w:id="282" w:author="Chair" w:date="2020-11-24T12:55:00Z"/>
              </w:rPr>
            </w:pPr>
            <w:ins w:id="283" w:author="Chair" w:date="2020-11-24T12:58:00Z">
              <w:r w:rsidRPr="00AF6BF6">
                <w:rPr>
                  <w:rPrChange w:id="284" w:author="Germany" w:date="2020-11-17T17:10:00Z">
                    <w:rPr>
                      <w:highlight w:val="cyan"/>
                    </w:rPr>
                  </w:rPrChange>
                </w:rPr>
                <w:t>3</w:t>
              </w:r>
            </w:ins>
          </w:p>
        </w:tc>
        <w:tc>
          <w:tcPr>
            <w:tcW w:w="1276" w:type="dxa"/>
          </w:tcPr>
          <w:p w14:paraId="543B41E9" w14:textId="77777777" w:rsidR="005F228B" w:rsidRPr="00AF6BF6" w:rsidRDefault="005F228B" w:rsidP="003D735F">
            <w:pPr>
              <w:pStyle w:val="Tabletext"/>
              <w:jc w:val="center"/>
              <w:rPr>
                <w:ins w:id="285" w:author="Chair" w:date="2020-11-24T12:55:00Z"/>
              </w:rPr>
            </w:pPr>
            <w:ins w:id="286" w:author="Chair" w:date="2020-11-24T12:58:00Z">
              <w:r w:rsidRPr="00AF6BF6">
                <w:rPr>
                  <w:rPrChange w:id="287" w:author="Germany" w:date="2020-11-17T17:10:00Z">
                    <w:rPr>
                      <w:highlight w:val="cyan"/>
                    </w:rPr>
                  </w:rPrChange>
                </w:rPr>
                <w:t>5</w:t>
              </w:r>
            </w:ins>
          </w:p>
        </w:tc>
        <w:tc>
          <w:tcPr>
            <w:tcW w:w="1276" w:type="dxa"/>
            <w:tcMar>
              <w:left w:w="57" w:type="dxa"/>
              <w:right w:w="57" w:type="dxa"/>
            </w:tcMar>
          </w:tcPr>
          <w:p w14:paraId="005C787E" w14:textId="77777777" w:rsidR="005F228B" w:rsidRPr="00AF6BF6" w:rsidRDefault="005F228B" w:rsidP="003D735F">
            <w:pPr>
              <w:pStyle w:val="Tabletext"/>
              <w:jc w:val="center"/>
            </w:pPr>
            <w:r w:rsidRPr="00AF6BF6">
              <w:t>4.8</w:t>
            </w:r>
          </w:p>
        </w:tc>
        <w:tc>
          <w:tcPr>
            <w:tcW w:w="1134" w:type="dxa"/>
            <w:tcMar>
              <w:left w:w="57" w:type="dxa"/>
              <w:right w:w="57" w:type="dxa"/>
            </w:tcMar>
          </w:tcPr>
          <w:p w14:paraId="76871C03" w14:textId="77777777" w:rsidR="005F228B" w:rsidRPr="00AF6BF6" w:rsidRDefault="005F228B" w:rsidP="003D735F">
            <w:pPr>
              <w:pStyle w:val="Tabletext"/>
              <w:jc w:val="center"/>
            </w:pPr>
            <w:r w:rsidRPr="00AF6BF6">
              <w:t>5.0</w:t>
            </w:r>
          </w:p>
        </w:tc>
        <w:tc>
          <w:tcPr>
            <w:tcW w:w="992" w:type="dxa"/>
            <w:tcMar>
              <w:left w:w="57" w:type="dxa"/>
              <w:right w:w="57" w:type="dxa"/>
            </w:tcMar>
          </w:tcPr>
          <w:p w14:paraId="384A9FAB" w14:textId="77777777" w:rsidR="005F228B" w:rsidRPr="00AF6BF6" w:rsidRDefault="005F228B" w:rsidP="003D735F">
            <w:pPr>
              <w:pStyle w:val="Tabletext"/>
              <w:jc w:val="center"/>
            </w:pPr>
            <w:r w:rsidRPr="00AF6BF6">
              <w:t>1.5</w:t>
            </w:r>
          </w:p>
        </w:tc>
        <w:tc>
          <w:tcPr>
            <w:tcW w:w="1134" w:type="dxa"/>
          </w:tcPr>
          <w:p w14:paraId="21DC3FA9" w14:textId="77777777" w:rsidR="005F228B" w:rsidRPr="00AF6BF6" w:rsidRDefault="005F228B" w:rsidP="003D735F">
            <w:pPr>
              <w:pStyle w:val="Tabletext"/>
              <w:jc w:val="center"/>
            </w:pPr>
            <w:r w:rsidRPr="00AF6BF6">
              <w:t>1.5</w:t>
            </w:r>
          </w:p>
        </w:tc>
        <w:tc>
          <w:tcPr>
            <w:tcW w:w="1134" w:type="dxa"/>
            <w:tcMar>
              <w:left w:w="57" w:type="dxa"/>
              <w:right w:w="57" w:type="dxa"/>
            </w:tcMar>
          </w:tcPr>
          <w:p w14:paraId="1982F663" w14:textId="77777777" w:rsidR="005F228B" w:rsidRPr="00AF6BF6" w:rsidRDefault="005F228B" w:rsidP="003D735F">
            <w:pPr>
              <w:pStyle w:val="Tabletext"/>
              <w:jc w:val="center"/>
            </w:pPr>
            <w:r w:rsidRPr="00AF6BF6">
              <w:t>3</w:t>
            </w:r>
          </w:p>
        </w:tc>
      </w:tr>
      <w:tr w:rsidR="005F228B" w:rsidRPr="00AF6BF6" w14:paraId="1E98E277" w14:textId="77777777" w:rsidTr="003D735F">
        <w:trPr>
          <w:trHeight w:val="227"/>
          <w:jc w:val="center"/>
        </w:trPr>
        <w:tc>
          <w:tcPr>
            <w:tcW w:w="1271" w:type="dxa"/>
            <w:tcMar>
              <w:left w:w="57" w:type="dxa"/>
              <w:right w:w="57" w:type="dxa"/>
            </w:tcMar>
          </w:tcPr>
          <w:p w14:paraId="4C97E3B4" w14:textId="77777777" w:rsidR="005F228B" w:rsidRPr="00AF6BF6" w:rsidRDefault="005F228B" w:rsidP="003D735F">
            <w:pPr>
              <w:pStyle w:val="Tabletext"/>
            </w:pPr>
            <w:r w:rsidRPr="00AF6BF6">
              <w:t xml:space="preserve">Rx RF bandwidth </w:t>
            </w:r>
            <w:r w:rsidRPr="00AF6BF6">
              <w:br/>
              <w:t>(−3 dB)</w:t>
            </w:r>
          </w:p>
        </w:tc>
        <w:tc>
          <w:tcPr>
            <w:tcW w:w="709" w:type="dxa"/>
            <w:tcMar>
              <w:left w:w="0" w:type="dxa"/>
              <w:right w:w="0" w:type="dxa"/>
            </w:tcMar>
          </w:tcPr>
          <w:p w14:paraId="7A0756D0" w14:textId="77777777" w:rsidR="005F228B" w:rsidRPr="00AF6BF6" w:rsidRDefault="005F228B" w:rsidP="003D735F">
            <w:pPr>
              <w:pStyle w:val="Tabletext"/>
              <w:jc w:val="center"/>
            </w:pPr>
            <w:r w:rsidRPr="00AF6BF6">
              <w:t>MHz</w:t>
            </w:r>
          </w:p>
        </w:tc>
        <w:tc>
          <w:tcPr>
            <w:tcW w:w="992" w:type="dxa"/>
            <w:tcMar>
              <w:left w:w="57" w:type="dxa"/>
              <w:right w:w="57" w:type="dxa"/>
            </w:tcMar>
          </w:tcPr>
          <w:p w14:paraId="069A7562" w14:textId="77777777" w:rsidR="005F228B" w:rsidRPr="00AF6BF6" w:rsidRDefault="005F228B" w:rsidP="003D735F">
            <w:pPr>
              <w:pStyle w:val="Tabletext"/>
              <w:jc w:val="center"/>
            </w:pPr>
            <w:r w:rsidRPr="00AF6BF6">
              <w:t>Not available</w:t>
            </w:r>
          </w:p>
        </w:tc>
        <w:tc>
          <w:tcPr>
            <w:tcW w:w="992" w:type="dxa"/>
            <w:tcMar>
              <w:left w:w="57" w:type="dxa"/>
              <w:right w:w="57" w:type="dxa"/>
            </w:tcMar>
          </w:tcPr>
          <w:p w14:paraId="6E95E1FA" w14:textId="77777777" w:rsidR="005F228B" w:rsidRPr="00AF6BF6" w:rsidRDefault="005F228B" w:rsidP="003D735F">
            <w:pPr>
              <w:pStyle w:val="Tabletext"/>
              <w:jc w:val="center"/>
            </w:pPr>
            <w:r w:rsidRPr="00AF6BF6">
              <w:t>2.0</w:t>
            </w:r>
          </w:p>
        </w:tc>
        <w:tc>
          <w:tcPr>
            <w:tcW w:w="1134" w:type="dxa"/>
          </w:tcPr>
          <w:p w14:paraId="070B2890" w14:textId="77777777" w:rsidR="005F228B" w:rsidRPr="00AF6BF6" w:rsidRDefault="005F228B" w:rsidP="003D735F">
            <w:pPr>
              <w:pStyle w:val="Tabletext"/>
              <w:jc w:val="center"/>
            </w:pPr>
            <w:r w:rsidRPr="00AF6BF6">
              <w:t>600</w:t>
            </w:r>
          </w:p>
        </w:tc>
        <w:tc>
          <w:tcPr>
            <w:tcW w:w="1276" w:type="dxa"/>
          </w:tcPr>
          <w:p w14:paraId="521FCFCA" w14:textId="77777777" w:rsidR="005F228B" w:rsidRPr="00AF6BF6" w:rsidRDefault="005F228B" w:rsidP="003D735F">
            <w:pPr>
              <w:pStyle w:val="Tabletext"/>
              <w:jc w:val="center"/>
            </w:pPr>
            <w:r w:rsidRPr="00AF6BF6">
              <w:t>400</w:t>
            </w:r>
          </w:p>
        </w:tc>
        <w:tc>
          <w:tcPr>
            <w:tcW w:w="992" w:type="dxa"/>
          </w:tcPr>
          <w:p w14:paraId="29734A0E" w14:textId="77777777" w:rsidR="005F228B" w:rsidRPr="00AF6BF6" w:rsidRDefault="005F228B" w:rsidP="003D735F">
            <w:pPr>
              <w:pStyle w:val="Tabletext"/>
              <w:jc w:val="center"/>
            </w:pPr>
            <w:r w:rsidRPr="00AF6BF6">
              <w:t>100</w:t>
            </w:r>
          </w:p>
        </w:tc>
        <w:tc>
          <w:tcPr>
            <w:tcW w:w="1276" w:type="dxa"/>
          </w:tcPr>
          <w:p w14:paraId="46ECD47A" w14:textId="77777777" w:rsidR="005F228B" w:rsidRPr="00AF6BF6" w:rsidRDefault="005F228B" w:rsidP="003D735F">
            <w:pPr>
              <w:pStyle w:val="Tabletext"/>
              <w:jc w:val="center"/>
              <w:rPr>
                <w:ins w:id="288" w:author="Chair" w:date="2020-11-24T12:55:00Z"/>
              </w:rPr>
            </w:pPr>
            <w:ins w:id="289" w:author="Chair" w:date="2020-11-24T12:58:00Z">
              <w:r w:rsidRPr="00AF6BF6">
                <w:rPr>
                  <w:rPrChange w:id="290" w:author="Germany" w:date="2020-11-17T17:10:00Z">
                    <w:rPr>
                      <w:highlight w:val="cyan"/>
                    </w:rPr>
                  </w:rPrChange>
                </w:rPr>
                <w:t>500</w:t>
              </w:r>
            </w:ins>
          </w:p>
        </w:tc>
        <w:tc>
          <w:tcPr>
            <w:tcW w:w="1276" w:type="dxa"/>
          </w:tcPr>
          <w:p w14:paraId="06A01A8D" w14:textId="77777777" w:rsidR="005F228B" w:rsidRPr="00AF6BF6" w:rsidRDefault="005F228B" w:rsidP="003D735F">
            <w:pPr>
              <w:pStyle w:val="Tabletext"/>
              <w:jc w:val="center"/>
              <w:rPr>
                <w:ins w:id="291" w:author="Chair" w:date="2020-11-24T12:55:00Z"/>
              </w:rPr>
            </w:pPr>
            <w:ins w:id="292" w:author="Chair" w:date="2020-11-24T12:58:00Z">
              <w:r w:rsidRPr="00AF6BF6">
                <w:rPr>
                  <w:rPrChange w:id="293" w:author="Germany" w:date="2020-11-17T17:10:00Z">
                    <w:rPr>
                      <w:highlight w:val="cyan"/>
                    </w:rPr>
                  </w:rPrChange>
                </w:rPr>
                <w:t>120</w:t>
              </w:r>
            </w:ins>
          </w:p>
        </w:tc>
        <w:tc>
          <w:tcPr>
            <w:tcW w:w="2410" w:type="dxa"/>
            <w:gridSpan w:val="2"/>
            <w:tcMar>
              <w:left w:w="57" w:type="dxa"/>
              <w:right w:w="57" w:type="dxa"/>
            </w:tcMar>
          </w:tcPr>
          <w:p w14:paraId="4727389D" w14:textId="77777777" w:rsidR="005F228B" w:rsidRPr="00AF6BF6" w:rsidRDefault="005F228B" w:rsidP="003D735F">
            <w:pPr>
              <w:pStyle w:val="Tabletext"/>
              <w:jc w:val="center"/>
            </w:pPr>
            <w:r w:rsidRPr="00AF6BF6">
              <w:t>Not available</w:t>
            </w:r>
          </w:p>
        </w:tc>
        <w:tc>
          <w:tcPr>
            <w:tcW w:w="992" w:type="dxa"/>
            <w:tcMar>
              <w:left w:w="57" w:type="dxa"/>
              <w:right w:w="57" w:type="dxa"/>
            </w:tcMar>
          </w:tcPr>
          <w:p w14:paraId="46B3AB03" w14:textId="77777777" w:rsidR="005F228B" w:rsidRPr="00AF6BF6" w:rsidRDefault="005F228B" w:rsidP="003D735F">
            <w:pPr>
              <w:pStyle w:val="Tabletext"/>
              <w:jc w:val="center"/>
            </w:pPr>
            <w:r w:rsidRPr="00AF6BF6">
              <w:t>400</w:t>
            </w:r>
          </w:p>
        </w:tc>
        <w:tc>
          <w:tcPr>
            <w:tcW w:w="1134" w:type="dxa"/>
          </w:tcPr>
          <w:p w14:paraId="75B472F8" w14:textId="77777777" w:rsidR="005F228B" w:rsidRPr="00AF6BF6" w:rsidRDefault="005F228B" w:rsidP="003D735F">
            <w:pPr>
              <w:pStyle w:val="Tabletext"/>
              <w:jc w:val="center"/>
            </w:pPr>
          </w:p>
        </w:tc>
        <w:tc>
          <w:tcPr>
            <w:tcW w:w="1134" w:type="dxa"/>
            <w:tcMar>
              <w:left w:w="57" w:type="dxa"/>
              <w:right w:w="57" w:type="dxa"/>
            </w:tcMar>
          </w:tcPr>
          <w:p w14:paraId="26AB8EFA" w14:textId="77777777" w:rsidR="005F228B" w:rsidRPr="00AF6BF6" w:rsidRDefault="005F228B" w:rsidP="003D735F">
            <w:pPr>
              <w:pStyle w:val="Tabletext"/>
              <w:jc w:val="center"/>
            </w:pPr>
            <w:r w:rsidRPr="00AF6BF6">
              <w:t>Not available</w:t>
            </w:r>
          </w:p>
        </w:tc>
      </w:tr>
    </w:tbl>
    <w:p w14:paraId="6A34BA4E" w14:textId="77777777" w:rsidR="005F228B" w:rsidRPr="00AF6BF6" w:rsidRDefault="005F228B" w:rsidP="005F228B">
      <w:r w:rsidRPr="00AF6BF6">
        <w:br w:type="page"/>
      </w:r>
    </w:p>
    <w:p w14:paraId="03DC42B1" w14:textId="04A9B2BC" w:rsidR="005F228B" w:rsidRPr="00AF6BF6" w:rsidRDefault="005F228B" w:rsidP="005F228B">
      <w:pPr>
        <w:pStyle w:val="TableNo"/>
      </w:pPr>
      <w:r w:rsidRPr="00AF6BF6">
        <w:lastRenderedPageBreak/>
        <w:t>TABLE 1 (</w:t>
      </w:r>
      <w:r w:rsidR="00787D7F" w:rsidRPr="00AF6BF6">
        <w:rPr>
          <w:i/>
          <w:iCs/>
          <w:caps w:val="0"/>
        </w:rPr>
        <w:t>end</w:t>
      </w:r>
      <w:r w:rsidRPr="00AF6BF6">
        <w:t>)</w:t>
      </w:r>
    </w:p>
    <w:tbl>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71"/>
        <w:gridCol w:w="709"/>
        <w:gridCol w:w="992"/>
        <w:gridCol w:w="992"/>
        <w:gridCol w:w="1134"/>
        <w:gridCol w:w="1276"/>
        <w:gridCol w:w="992"/>
        <w:gridCol w:w="1276"/>
        <w:gridCol w:w="1276"/>
        <w:gridCol w:w="1276"/>
        <w:gridCol w:w="1134"/>
        <w:gridCol w:w="992"/>
        <w:gridCol w:w="1134"/>
        <w:gridCol w:w="1134"/>
        <w:tblGridChange w:id="294">
          <w:tblGrid>
            <w:gridCol w:w="1271"/>
            <w:gridCol w:w="709"/>
            <w:gridCol w:w="992"/>
            <w:gridCol w:w="992"/>
            <w:gridCol w:w="1134"/>
            <w:gridCol w:w="1276"/>
            <w:gridCol w:w="1772"/>
            <w:gridCol w:w="886"/>
            <w:gridCol w:w="886"/>
            <w:gridCol w:w="1276"/>
            <w:gridCol w:w="1134"/>
            <w:gridCol w:w="992"/>
            <w:gridCol w:w="1134"/>
            <w:gridCol w:w="5"/>
            <w:gridCol w:w="1129"/>
          </w:tblGrid>
        </w:tblGridChange>
      </w:tblGrid>
      <w:tr w:rsidR="005F228B" w:rsidRPr="00AF6BF6" w14:paraId="02412809" w14:textId="77777777" w:rsidTr="000A2C14">
        <w:trPr>
          <w:cantSplit/>
          <w:tblHeader/>
          <w:jc w:val="center"/>
        </w:trPr>
        <w:tc>
          <w:tcPr>
            <w:tcW w:w="1271" w:type="dxa"/>
            <w:vMerge w:val="restart"/>
            <w:tcMar>
              <w:left w:w="57" w:type="dxa"/>
              <w:right w:w="57" w:type="dxa"/>
            </w:tcMar>
            <w:vAlign w:val="center"/>
          </w:tcPr>
          <w:p w14:paraId="33F7398C" w14:textId="77777777" w:rsidR="005F228B" w:rsidRPr="00AF6BF6" w:rsidRDefault="005F228B" w:rsidP="003D735F">
            <w:pPr>
              <w:pStyle w:val="Tablehead"/>
              <w:spacing w:before="40" w:after="40"/>
            </w:pPr>
            <w:r w:rsidRPr="00AF6BF6">
              <w:t>Parameter</w:t>
            </w:r>
          </w:p>
        </w:tc>
        <w:tc>
          <w:tcPr>
            <w:tcW w:w="709" w:type="dxa"/>
            <w:vMerge w:val="restart"/>
            <w:tcMar>
              <w:left w:w="57" w:type="dxa"/>
              <w:right w:w="57" w:type="dxa"/>
            </w:tcMar>
            <w:vAlign w:val="center"/>
          </w:tcPr>
          <w:p w14:paraId="2E678102" w14:textId="77777777" w:rsidR="005F228B" w:rsidRPr="00AF6BF6" w:rsidRDefault="005F228B" w:rsidP="003D735F">
            <w:pPr>
              <w:pStyle w:val="Tablehead"/>
              <w:spacing w:before="40" w:after="40"/>
            </w:pPr>
            <w:r w:rsidRPr="00AF6BF6">
              <w:t>Units</w:t>
            </w:r>
          </w:p>
        </w:tc>
        <w:tc>
          <w:tcPr>
            <w:tcW w:w="7938" w:type="dxa"/>
            <w:gridSpan w:val="7"/>
            <w:tcMar>
              <w:left w:w="57" w:type="dxa"/>
              <w:right w:w="57" w:type="dxa"/>
            </w:tcMar>
            <w:vAlign w:val="center"/>
          </w:tcPr>
          <w:p w14:paraId="53CCF8B3" w14:textId="77777777" w:rsidR="005F228B" w:rsidRPr="00AF6BF6" w:rsidRDefault="005F228B" w:rsidP="003D735F">
            <w:pPr>
              <w:pStyle w:val="Tablehead"/>
              <w:spacing w:before="40" w:after="40"/>
            </w:pPr>
            <w:r w:rsidRPr="00AF6BF6">
              <w:t>Land-based systems</w:t>
            </w:r>
          </w:p>
        </w:tc>
        <w:tc>
          <w:tcPr>
            <w:tcW w:w="4536" w:type="dxa"/>
            <w:gridSpan w:val="4"/>
            <w:tcMar>
              <w:left w:w="57" w:type="dxa"/>
              <w:right w:w="57" w:type="dxa"/>
            </w:tcMar>
            <w:vAlign w:val="center"/>
          </w:tcPr>
          <w:p w14:paraId="796DD619" w14:textId="77777777" w:rsidR="005F228B" w:rsidRPr="00AF6BF6" w:rsidRDefault="005F228B" w:rsidP="003D735F">
            <w:pPr>
              <w:pStyle w:val="Tablehead"/>
              <w:spacing w:before="40" w:after="40"/>
            </w:pPr>
            <w:r w:rsidRPr="00AF6BF6">
              <w:t>Ship systems</w:t>
            </w:r>
          </w:p>
        </w:tc>
        <w:tc>
          <w:tcPr>
            <w:tcW w:w="1134" w:type="dxa"/>
            <w:tcMar>
              <w:left w:w="57" w:type="dxa"/>
              <w:right w:w="57" w:type="dxa"/>
            </w:tcMar>
            <w:vAlign w:val="center"/>
          </w:tcPr>
          <w:p w14:paraId="05BB6C94" w14:textId="77777777" w:rsidR="005F228B" w:rsidRPr="00AF6BF6" w:rsidRDefault="005F228B" w:rsidP="003D735F">
            <w:pPr>
              <w:pStyle w:val="Tablehead"/>
              <w:spacing w:before="40" w:after="40"/>
            </w:pPr>
            <w:r w:rsidRPr="00AF6BF6">
              <w:t>Airborne system</w:t>
            </w:r>
          </w:p>
        </w:tc>
      </w:tr>
      <w:tr w:rsidR="005F228B" w:rsidRPr="00AF6BF6" w14:paraId="5ABD07E8" w14:textId="77777777" w:rsidTr="000A2C14">
        <w:tblPrEx>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ExChange w:id="295" w:author="Chair" w:date="2020-11-24T13:03:00Z">
            <w:tblPrEx>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Ex>
          </w:tblPrExChange>
        </w:tblPrEx>
        <w:trPr>
          <w:cantSplit/>
          <w:tblHeader/>
          <w:jc w:val="center"/>
          <w:trPrChange w:id="296" w:author="Chair" w:date="2020-11-24T13:03:00Z">
            <w:trPr>
              <w:trHeight w:val="131"/>
              <w:tblHeader/>
              <w:jc w:val="center"/>
            </w:trPr>
          </w:trPrChange>
        </w:trPr>
        <w:tc>
          <w:tcPr>
            <w:tcW w:w="1271" w:type="dxa"/>
            <w:vMerge/>
            <w:tcMar>
              <w:left w:w="57" w:type="dxa"/>
              <w:right w:w="57" w:type="dxa"/>
            </w:tcMar>
            <w:tcPrChange w:id="297" w:author="Chair" w:date="2020-11-24T13:03:00Z">
              <w:tcPr>
                <w:tcW w:w="1271" w:type="dxa"/>
                <w:vMerge/>
                <w:tcMar>
                  <w:left w:w="57" w:type="dxa"/>
                  <w:right w:w="57" w:type="dxa"/>
                </w:tcMar>
              </w:tcPr>
            </w:tcPrChange>
          </w:tcPr>
          <w:p w14:paraId="18A99293" w14:textId="77777777" w:rsidR="005F228B" w:rsidRPr="00AF6BF6" w:rsidRDefault="005F228B" w:rsidP="003D735F">
            <w:pPr>
              <w:pStyle w:val="Tablehead"/>
              <w:spacing w:before="40" w:after="40"/>
            </w:pPr>
          </w:p>
        </w:tc>
        <w:tc>
          <w:tcPr>
            <w:tcW w:w="709" w:type="dxa"/>
            <w:vMerge/>
            <w:tcMar>
              <w:left w:w="57" w:type="dxa"/>
              <w:right w:w="57" w:type="dxa"/>
            </w:tcMar>
            <w:tcPrChange w:id="298" w:author="Chair" w:date="2020-11-24T13:03:00Z">
              <w:tcPr>
                <w:tcW w:w="709" w:type="dxa"/>
                <w:vMerge/>
                <w:tcMar>
                  <w:left w:w="57" w:type="dxa"/>
                  <w:right w:w="57" w:type="dxa"/>
                </w:tcMar>
              </w:tcPr>
            </w:tcPrChange>
          </w:tcPr>
          <w:p w14:paraId="3C68D8D0" w14:textId="77777777" w:rsidR="005F228B" w:rsidRPr="00AF6BF6" w:rsidRDefault="005F228B" w:rsidP="003D735F">
            <w:pPr>
              <w:pStyle w:val="Tablehead"/>
              <w:spacing w:before="40" w:after="40"/>
            </w:pPr>
          </w:p>
        </w:tc>
        <w:tc>
          <w:tcPr>
            <w:tcW w:w="992" w:type="dxa"/>
            <w:tcMar>
              <w:left w:w="57" w:type="dxa"/>
              <w:right w:w="57" w:type="dxa"/>
            </w:tcMar>
            <w:vAlign w:val="center"/>
            <w:tcPrChange w:id="299" w:author="Chair" w:date="2020-11-24T13:03:00Z">
              <w:tcPr>
                <w:tcW w:w="992" w:type="dxa"/>
                <w:tcMar>
                  <w:left w:w="57" w:type="dxa"/>
                  <w:right w:w="57" w:type="dxa"/>
                </w:tcMar>
                <w:vAlign w:val="center"/>
              </w:tcPr>
            </w:tcPrChange>
          </w:tcPr>
          <w:p w14:paraId="1D527204" w14:textId="77777777" w:rsidR="005F228B" w:rsidRPr="00AF6BF6" w:rsidRDefault="005F228B" w:rsidP="003D735F">
            <w:pPr>
              <w:pStyle w:val="Tablehead"/>
              <w:spacing w:before="40" w:after="40"/>
            </w:pPr>
            <w:r w:rsidRPr="00AF6BF6">
              <w:t>L-A</w:t>
            </w:r>
          </w:p>
        </w:tc>
        <w:tc>
          <w:tcPr>
            <w:tcW w:w="992" w:type="dxa"/>
            <w:tcMar>
              <w:left w:w="57" w:type="dxa"/>
              <w:right w:w="57" w:type="dxa"/>
            </w:tcMar>
            <w:vAlign w:val="center"/>
            <w:tcPrChange w:id="300" w:author="Chair" w:date="2020-11-24T13:03:00Z">
              <w:tcPr>
                <w:tcW w:w="992" w:type="dxa"/>
                <w:tcMar>
                  <w:left w:w="57" w:type="dxa"/>
                  <w:right w:w="57" w:type="dxa"/>
                </w:tcMar>
                <w:vAlign w:val="center"/>
              </w:tcPr>
            </w:tcPrChange>
          </w:tcPr>
          <w:p w14:paraId="7EECBDBE" w14:textId="77777777" w:rsidR="005F228B" w:rsidRPr="00AF6BF6" w:rsidRDefault="005F228B" w:rsidP="003D735F">
            <w:pPr>
              <w:pStyle w:val="Tablehead"/>
              <w:spacing w:before="40" w:after="40"/>
            </w:pPr>
            <w:r w:rsidRPr="00AF6BF6">
              <w:t>L-B</w:t>
            </w:r>
          </w:p>
        </w:tc>
        <w:tc>
          <w:tcPr>
            <w:tcW w:w="1134" w:type="dxa"/>
            <w:tcPrChange w:id="301" w:author="Chair" w:date="2020-11-24T13:03:00Z">
              <w:tcPr>
                <w:tcW w:w="1134" w:type="dxa"/>
              </w:tcPr>
            </w:tcPrChange>
          </w:tcPr>
          <w:p w14:paraId="5B382E5D" w14:textId="77777777" w:rsidR="005F228B" w:rsidRPr="00AF6BF6" w:rsidRDefault="005F228B" w:rsidP="003D735F">
            <w:pPr>
              <w:pStyle w:val="Tablehead"/>
              <w:spacing w:before="40" w:after="40"/>
            </w:pPr>
            <w:r w:rsidRPr="00AF6BF6">
              <w:t>L-C</w:t>
            </w:r>
          </w:p>
        </w:tc>
        <w:tc>
          <w:tcPr>
            <w:tcW w:w="1276" w:type="dxa"/>
            <w:tcPrChange w:id="302" w:author="Chair" w:date="2020-11-24T13:03:00Z">
              <w:tcPr>
                <w:tcW w:w="1276" w:type="dxa"/>
              </w:tcPr>
            </w:tcPrChange>
          </w:tcPr>
          <w:p w14:paraId="155787DF" w14:textId="77777777" w:rsidR="005F228B" w:rsidRPr="00AF6BF6" w:rsidRDefault="005F228B" w:rsidP="003D735F">
            <w:pPr>
              <w:pStyle w:val="Tablehead"/>
              <w:spacing w:before="40" w:after="40"/>
            </w:pPr>
            <w:r w:rsidRPr="00AF6BF6">
              <w:t>L-D</w:t>
            </w:r>
          </w:p>
        </w:tc>
        <w:tc>
          <w:tcPr>
            <w:tcW w:w="992" w:type="dxa"/>
            <w:tcPrChange w:id="303" w:author="Chair" w:date="2020-11-24T13:03:00Z">
              <w:tcPr>
                <w:tcW w:w="1772" w:type="dxa"/>
              </w:tcPr>
            </w:tcPrChange>
          </w:tcPr>
          <w:p w14:paraId="5A042092" w14:textId="77777777" w:rsidR="005F228B" w:rsidRPr="00AF6BF6" w:rsidRDefault="005F228B" w:rsidP="003D735F">
            <w:pPr>
              <w:pStyle w:val="Tablehead"/>
              <w:spacing w:before="40" w:after="40"/>
            </w:pPr>
            <w:r w:rsidRPr="00AF6BF6">
              <w:t>L-E</w:t>
            </w:r>
          </w:p>
        </w:tc>
        <w:tc>
          <w:tcPr>
            <w:tcW w:w="1276" w:type="dxa"/>
            <w:tcPrChange w:id="304" w:author="Chair" w:date="2020-11-24T13:03:00Z">
              <w:tcPr>
                <w:tcW w:w="886" w:type="dxa"/>
              </w:tcPr>
            </w:tcPrChange>
          </w:tcPr>
          <w:p w14:paraId="6B626178" w14:textId="77777777" w:rsidR="005F228B" w:rsidRPr="00AF6BF6" w:rsidRDefault="005F228B" w:rsidP="003D735F">
            <w:pPr>
              <w:pStyle w:val="Tablehead"/>
              <w:spacing w:before="40" w:after="40"/>
            </w:pPr>
            <w:ins w:id="305" w:author="Chair" w:date="2020-11-24T13:03:00Z">
              <w:r w:rsidRPr="00AF6BF6">
                <w:rPr>
                  <w:rPrChange w:id="306" w:author="Germany" w:date="2020-11-17T17:10:00Z">
                    <w:rPr>
                      <w:highlight w:val="cyan"/>
                    </w:rPr>
                  </w:rPrChange>
                </w:rPr>
                <w:t>L-F</w:t>
              </w:r>
            </w:ins>
          </w:p>
        </w:tc>
        <w:tc>
          <w:tcPr>
            <w:tcW w:w="1276" w:type="dxa"/>
            <w:tcPrChange w:id="307" w:author="Chair" w:date="2020-11-24T13:03:00Z">
              <w:tcPr>
                <w:tcW w:w="886" w:type="dxa"/>
              </w:tcPr>
            </w:tcPrChange>
          </w:tcPr>
          <w:p w14:paraId="38423008" w14:textId="77777777" w:rsidR="005F228B" w:rsidRPr="00AF6BF6" w:rsidRDefault="005F228B" w:rsidP="003D735F">
            <w:pPr>
              <w:pStyle w:val="Tablehead"/>
              <w:spacing w:before="40" w:after="40"/>
            </w:pPr>
            <w:ins w:id="308" w:author="Chair" w:date="2020-11-24T13:03:00Z">
              <w:r w:rsidRPr="00AF6BF6">
                <w:rPr>
                  <w:rPrChange w:id="309" w:author="Germany" w:date="2020-11-17T17:10:00Z">
                    <w:rPr>
                      <w:highlight w:val="cyan"/>
                    </w:rPr>
                  </w:rPrChange>
                </w:rPr>
                <w:t>L-G</w:t>
              </w:r>
            </w:ins>
          </w:p>
        </w:tc>
        <w:tc>
          <w:tcPr>
            <w:tcW w:w="1276" w:type="dxa"/>
            <w:tcMar>
              <w:left w:w="57" w:type="dxa"/>
              <w:right w:w="57" w:type="dxa"/>
            </w:tcMar>
            <w:vAlign w:val="center"/>
            <w:tcPrChange w:id="310" w:author="Chair" w:date="2020-11-24T13:03:00Z">
              <w:tcPr>
                <w:tcW w:w="1276" w:type="dxa"/>
                <w:tcMar>
                  <w:left w:w="57" w:type="dxa"/>
                  <w:right w:w="57" w:type="dxa"/>
                </w:tcMar>
                <w:vAlign w:val="center"/>
              </w:tcPr>
            </w:tcPrChange>
          </w:tcPr>
          <w:p w14:paraId="5E396B10" w14:textId="77777777" w:rsidR="005F228B" w:rsidRPr="00AF6BF6" w:rsidRDefault="005F228B" w:rsidP="003D735F">
            <w:pPr>
              <w:pStyle w:val="Tablehead"/>
              <w:spacing w:before="40" w:after="40"/>
            </w:pPr>
            <w:r w:rsidRPr="00AF6BF6">
              <w:t>S-A</w:t>
            </w:r>
          </w:p>
        </w:tc>
        <w:tc>
          <w:tcPr>
            <w:tcW w:w="1134" w:type="dxa"/>
            <w:tcMar>
              <w:left w:w="57" w:type="dxa"/>
              <w:right w:w="57" w:type="dxa"/>
            </w:tcMar>
            <w:vAlign w:val="center"/>
            <w:tcPrChange w:id="311" w:author="Chair" w:date="2020-11-24T13:03:00Z">
              <w:tcPr>
                <w:tcW w:w="1134" w:type="dxa"/>
                <w:tcMar>
                  <w:left w:w="57" w:type="dxa"/>
                  <w:right w:w="57" w:type="dxa"/>
                </w:tcMar>
                <w:vAlign w:val="center"/>
              </w:tcPr>
            </w:tcPrChange>
          </w:tcPr>
          <w:p w14:paraId="5BCD1B94" w14:textId="77777777" w:rsidR="005F228B" w:rsidRPr="00AF6BF6" w:rsidRDefault="005F228B" w:rsidP="003D735F">
            <w:pPr>
              <w:pStyle w:val="Tablehead"/>
              <w:spacing w:before="40" w:after="40"/>
            </w:pPr>
            <w:r w:rsidRPr="00AF6BF6">
              <w:t>S-B</w:t>
            </w:r>
          </w:p>
        </w:tc>
        <w:tc>
          <w:tcPr>
            <w:tcW w:w="992" w:type="dxa"/>
            <w:tcMar>
              <w:left w:w="57" w:type="dxa"/>
              <w:right w:w="57" w:type="dxa"/>
            </w:tcMar>
            <w:vAlign w:val="center"/>
            <w:tcPrChange w:id="312" w:author="Chair" w:date="2020-11-24T13:03:00Z">
              <w:tcPr>
                <w:tcW w:w="992" w:type="dxa"/>
                <w:tcMar>
                  <w:left w:w="57" w:type="dxa"/>
                  <w:right w:w="57" w:type="dxa"/>
                </w:tcMar>
                <w:vAlign w:val="center"/>
              </w:tcPr>
            </w:tcPrChange>
          </w:tcPr>
          <w:p w14:paraId="66A7E3A4" w14:textId="77777777" w:rsidR="005F228B" w:rsidRPr="00AF6BF6" w:rsidRDefault="005F228B" w:rsidP="003D735F">
            <w:pPr>
              <w:pStyle w:val="Tablehead"/>
              <w:spacing w:before="40" w:after="40"/>
            </w:pPr>
            <w:r w:rsidRPr="00AF6BF6">
              <w:t>S-C</w:t>
            </w:r>
          </w:p>
        </w:tc>
        <w:tc>
          <w:tcPr>
            <w:tcW w:w="1134" w:type="dxa"/>
            <w:vAlign w:val="center"/>
            <w:tcPrChange w:id="313" w:author="Chair" w:date="2020-11-24T13:03:00Z">
              <w:tcPr>
                <w:tcW w:w="1134" w:type="dxa"/>
                <w:vAlign w:val="center"/>
              </w:tcPr>
            </w:tcPrChange>
          </w:tcPr>
          <w:p w14:paraId="51D4F37A" w14:textId="77777777" w:rsidR="005F228B" w:rsidRPr="00AF6BF6" w:rsidRDefault="005F228B" w:rsidP="003D735F">
            <w:pPr>
              <w:pStyle w:val="Tablehead"/>
              <w:spacing w:before="40" w:after="40"/>
            </w:pPr>
            <w:r w:rsidRPr="00AF6BF6">
              <w:t>S-D</w:t>
            </w:r>
          </w:p>
        </w:tc>
        <w:tc>
          <w:tcPr>
            <w:tcW w:w="1134" w:type="dxa"/>
            <w:tcMar>
              <w:left w:w="57" w:type="dxa"/>
              <w:right w:w="57" w:type="dxa"/>
            </w:tcMar>
            <w:vAlign w:val="center"/>
            <w:tcPrChange w:id="314" w:author="Chair" w:date="2020-11-24T13:03:00Z">
              <w:tcPr>
                <w:tcW w:w="1134" w:type="dxa"/>
                <w:gridSpan w:val="2"/>
                <w:tcMar>
                  <w:left w:w="57" w:type="dxa"/>
                  <w:right w:w="57" w:type="dxa"/>
                </w:tcMar>
                <w:vAlign w:val="center"/>
              </w:tcPr>
            </w:tcPrChange>
          </w:tcPr>
          <w:p w14:paraId="718D748C" w14:textId="77777777" w:rsidR="005F228B" w:rsidRPr="00AF6BF6" w:rsidRDefault="005F228B" w:rsidP="003D735F">
            <w:pPr>
              <w:pStyle w:val="Tablehead"/>
              <w:spacing w:before="40" w:after="40"/>
            </w:pPr>
            <w:r w:rsidRPr="00AF6BF6">
              <w:t>A-A</w:t>
            </w:r>
          </w:p>
        </w:tc>
      </w:tr>
      <w:tr w:rsidR="005F228B" w:rsidRPr="00AF6BF6" w14:paraId="67F8C801" w14:textId="77777777" w:rsidTr="000A2C14">
        <w:tblPrEx>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ExChange w:id="315" w:author="Chair" w:date="2020-11-24T13:03:00Z">
            <w:tblPrEx>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Ex>
          </w:tblPrExChange>
        </w:tblPrEx>
        <w:trPr>
          <w:cantSplit/>
          <w:jc w:val="center"/>
          <w:trPrChange w:id="316" w:author="Chair" w:date="2020-11-24T13:03:00Z">
            <w:trPr>
              <w:trHeight w:val="330"/>
              <w:jc w:val="center"/>
            </w:trPr>
          </w:trPrChange>
        </w:trPr>
        <w:tc>
          <w:tcPr>
            <w:tcW w:w="1271" w:type="dxa"/>
            <w:tcMar>
              <w:left w:w="57" w:type="dxa"/>
              <w:right w:w="57" w:type="dxa"/>
            </w:tcMar>
            <w:tcPrChange w:id="317" w:author="Chair" w:date="2020-11-24T13:03:00Z">
              <w:tcPr>
                <w:tcW w:w="1271" w:type="dxa"/>
                <w:tcMar>
                  <w:left w:w="57" w:type="dxa"/>
                  <w:right w:w="57" w:type="dxa"/>
                </w:tcMar>
              </w:tcPr>
            </w:tcPrChange>
          </w:tcPr>
          <w:p w14:paraId="20E54299" w14:textId="77777777" w:rsidR="005F228B" w:rsidRPr="00AF6BF6" w:rsidRDefault="005F228B" w:rsidP="003D735F">
            <w:pPr>
              <w:pStyle w:val="Tabletext"/>
            </w:pPr>
            <w:r w:rsidRPr="00AF6BF6">
              <w:t xml:space="preserve">Rx IF bandwidth </w:t>
            </w:r>
            <w:r w:rsidRPr="00AF6BF6">
              <w:br/>
              <w:t>(−3 dB)</w:t>
            </w:r>
          </w:p>
        </w:tc>
        <w:tc>
          <w:tcPr>
            <w:tcW w:w="709" w:type="dxa"/>
            <w:tcMar>
              <w:left w:w="57" w:type="dxa"/>
              <w:right w:w="57" w:type="dxa"/>
            </w:tcMar>
            <w:tcPrChange w:id="318" w:author="Chair" w:date="2020-11-24T13:03:00Z">
              <w:tcPr>
                <w:tcW w:w="709" w:type="dxa"/>
                <w:tcMar>
                  <w:left w:w="57" w:type="dxa"/>
                  <w:right w:w="57" w:type="dxa"/>
                </w:tcMar>
              </w:tcPr>
            </w:tcPrChange>
          </w:tcPr>
          <w:p w14:paraId="1638AFF7" w14:textId="77777777" w:rsidR="005F228B" w:rsidRPr="00AF6BF6" w:rsidRDefault="005F228B" w:rsidP="003D735F">
            <w:pPr>
              <w:pStyle w:val="Tabletext"/>
              <w:jc w:val="center"/>
            </w:pPr>
            <w:r w:rsidRPr="00AF6BF6">
              <w:t>MHz</w:t>
            </w:r>
          </w:p>
        </w:tc>
        <w:tc>
          <w:tcPr>
            <w:tcW w:w="992" w:type="dxa"/>
            <w:tcMar>
              <w:left w:w="57" w:type="dxa"/>
              <w:right w:w="57" w:type="dxa"/>
            </w:tcMar>
            <w:tcPrChange w:id="319" w:author="Chair" w:date="2020-11-24T13:03:00Z">
              <w:tcPr>
                <w:tcW w:w="992" w:type="dxa"/>
                <w:tcMar>
                  <w:left w:w="57" w:type="dxa"/>
                  <w:right w:w="57" w:type="dxa"/>
                </w:tcMar>
              </w:tcPr>
            </w:tcPrChange>
          </w:tcPr>
          <w:p w14:paraId="17C35C0B" w14:textId="77777777" w:rsidR="005F228B" w:rsidRPr="00AF6BF6" w:rsidRDefault="005F228B" w:rsidP="003D735F">
            <w:pPr>
              <w:pStyle w:val="Tabletext"/>
              <w:jc w:val="center"/>
            </w:pPr>
            <w:r w:rsidRPr="00AF6BF6">
              <w:t>380</w:t>
            </w:r>
          </w:p>
        </w:tc>
        <w:tc>
          <w:tcPr>
            <w:tcW w:w="992" w:type="dxa"/>
            <w:tcMar>
              <w:left w:w="57" w:type="dxa"/>
              <w:right w:w="57" w:type="dxa"/>
            </w:tcMar>
            <w:tcPrChange w:id="320" w:author="Chair" w:date="2020-11-24T13:03:00Z">
              <w:tcPr>
                <w:tcW w:w="992" w:type="dxa"/>
                <w:tcMar>
                  <w:left w:w="57" w:type="dxa"/>
                  <w:right w:w="57" w:type="dxa"/>
                </w:tcMar>
              </w:tcPr>
            </w:tcPrChange>
          </w:tcPr>
          <w:p w14:paraId="3CAEC626" w14:textId="77777777" w:rsidR="005F228B" w:rsidRPr="00AF6BF6" w:rsidRDefault="005F228B" w:rsidP="003D735F">
            <w:pPr>
              <w:pStyle w:val="Tabletext"/>
              <w:jc w:val="center"/>
            </w:pPr>
            <w:r w:rsidRPr="00AF6BF6">
              <w:t>0.67</w:t>
            </w:r>
          </w:p>
        </w:tc>
        <w:tc>
          <w:tcPr>
            <w:tcW w:w="1134" w:type="dxa"/>
            <w:tcPrChange w:id="321" w:author="Chair" w:date="2020-11-24T13:03:00Z">
              <w:tcPr>
                <w:tcW w:w="1134" w:type="dxa"/>
              </w:tcPr>
            </w:tcPrChange>
          </w:tcPr>
          <w:p w14:paraId="17F46378" w14:textId="77777777" w:rsidR="005F228B" w:rsidRPr="00AF6BF6" w:rsidRDefault="005F228B" w:rsidP="003D735F">
            <w:pPr>
              <w:pStyle w:val="Tabletext"/>
              <w:jc w:val="center"/>
            </w:pPr>
            <w:r w:rsidRPr="00AF6BF6">
              <w:t>2</w:t>
            </w:r>
          </w:p>
        </w:tc>
        <w:tc>
          <w:tcPr>
            <w:tcW w:w="1276" w:type="dxa"/>
            <w:tcPrChange w:id="322" w:author="Chair" w:date="2020-11-24T13:03:00Z">
              <w:tcPr>
                <w:tcW w:w="1276" w:type="dxa"/>
              </w:tcPr>
            </w:tcPrChange>
          </w:tcPr>
          <w:p w14:paraId="1598A6E6" w14:textId="77777777" w:rsidR="005F228B" w:rsidRPr="00AF6BF6" w:rsidRDefault="005F228B" w:rsidP="003D735F">
            <w:pPr>
              <w:pStyle w:val="Tabletext"/>
              <w:jc w:val="center"/>
            </w:pPr>
            <w:r w:rsidRPr="00AF6BF6">
              <w:t>30</w:t>
            </w:r>
          </w:p>
        </w:tc>
        <w:tc>
          <w:tcPr>
            <w:tcW w:w="992" w:type="dxa"/>
            <w:tcPrChange w:id="323" w:author="Chair" w:date="2020-11-24T13:03:00Z">
              <w:tcPr>
                <w:tcW w:w="1772" w:type="dxa"/>
              </w:tcPr>
            </w:tcPrChange>
          </w:tcPr>
          <w:p w14:paraId="1C4770CA" w14:textId="77777777" w:rsidR="005F228B" w:rsidRPr="00AF6BF6" w:rsidRDefault="005F228B" w:rsidP="003D735F">
            <w:pPr>
              <w:pStyle w:val="Tabletext"/>
              <w:jc w:val="center"/>
            </w:pPr>
            <w:r w:rsidRPr="00AF6BF6">
              <w:t>5,10</w:t>
            </w:r>
          </w:p>
        </w:tc>
        <w:tc>
          <w:tcPr>
            <w:tcW w:w="1276" w:type="dxa"/>
            <w:tcPrChange w:id="324" w:author="Chair" w:date="2020-11-24T13:03:00Z">
              <w:tcPr>
                <w:tcW w:w="886" w:type="dxa"/>
              </w:tcPr>
            </w:tcPrChange>
          </w:tcPr>
          <w:p w14:paraId="7BBEC7CD" w14:textId="77777777" w:rsidR="005F228B" w:rsidRPr="00AF6BF6" w:rsidRDefault="005F228B" w:rsidP="003D735F">
            <w:pPr>
              <w:pStyle w:val="Tabletext"/>
              <w:jc w:val="center"/>
            </w:pPr>
            <w:ins w:id="325" w:author="Chair" w:date="2020-11-24T13:03:00Z">
              <w:r w:rsidRPr="00AF6BF6">
                <w:rPr>
                  <w:rPrChange w:id="326" w:author="Germany" w:date="2020-11-17T17:10:00Z">
                    <w:rPr>
                      <w:highlight w:val="cyan"/>
                    </w:rPr>
                  </w:rPrChange>
                </w:rPr>
                <w:t>12</w:t>
              </w:r>
            </w:ins>
          </w:p>
        </w:tc>
        <w:tc>
          <w:tcPr>
            <w:tcW w:w="1276" w:type="dxa"/>
            <w:tcPrChange w:id="327" w:author="Chair" w:date="2020-11-24T13:03:00Z">
              <w:tcPr>
                <w:tcW w:w="886" w:type="dxa"/>
              </w:tcPr>
            </w:tcPrChange>
          </w:tcPr>
          <w:p w14:paraId="6103FC2E" w14:textId="77777777" w:rsidR="005F228B" w:rsidRPr="00AF6BF6" w:rsidRDefault="005F228B" w:rsidP="003D735F">
            <w:pPr>
              <w:pStyle w:val="Tabletext"/>
              <w:jc w:val="center"/>
            </w:pPr>
            <w:ins w:id="328" w:author="Chair" w:date="2020-11-24T13:03:00Z">
              <w:r w:rsidRPr="00AF6BF6">
                <w:rPr>
                  <w:rPrChange w:id="329" w:author="Germany" w:date="2020-11-17T17:10:00Z">
                    <w:rPr>
                      <w:highlight w:val="cyan"/>
                    </w:rPr>
                  </w:rPrChange>
                </w:rPr>
                <w:t>18</w:t>
              </w:r>
            </w:ins>
          </w:p>
        </w:tc>
        <w:tc>
          <w:tcPr>
            <w:tcW w:w="1276" w:type="dxa"/>
            <w:tcMar>
              <w:left w:w="57" w:type="dxa"/>
              <w:right w:w="57" w:type="dxa"/>
            </w:tcMar>
            <w:tcPrChange w:id="330" w:author="Chair" w:date="2020-11-24T13:03:00Z">
              <w:tcPr>
                <w:tcW w:w="1276" w:type="dxa"/>
                <w:tcMar>
                  <w:left w:w="57" w:type="dxa"/>
                  <w:right w:w="57" w:type="dxa"/>
                </w:tcMar>
              </w:tcPr>
            </w:tcPrChange>
          </w:tcPr>
          <w:p w14:paraId="70EE6286" w14:textId="77777777" w:rsidR="005F228B" w:rsidRPr="00AF6BF6" w:rsidRDefault="005F228B" w:rsidP="003D735F">
            <w:pPr>
              <w:pStyle w:val="Tabletext"/>
              <w:jc w:val="center"/>
            </w:pPr>
            <w:r w:rsidRPr="00AF6BF6">
              <w:t>8</w:t>
            </w:r>
          </w:p>
        </w:tc>
        <w:tc>
          <w:tcPr>
            <w:tcW w:w="1134" w:type="dxa"/>
            <w:tcMar>
              <w:left w:w="57" w:type="dxa"/>
              <w:right w:w="57" w:type="dxa"/>
            </w:tcMar>
            <w:tcPrChange w:id="331" w:author="Chair" w:date="2020-11-24T13:03:00Z">
              <w:tcPr>
                <w:tcW w:w="1134" w:type="dxa"/>
                <w:tcMar>
                  <w:left w:w="57" w:type="dxa"/>
                  <w:right w:w="57" w:type="dxa"/>
                </w:tcMar>
              </w:tcPr>
            </w:tcPrChange>
          </w:tcPr>
          <w:p w14:paraId="0446AB84" w14:textId="77777777" w:rsidR="005F228B" w:rsidRPr="00AF6BF6" w:rsidRDefault="005F228B" w:rsidP="003D735F">
            <w:pPr>
              <w:pStyle w:val="Tabletext"/>
              <w:jc w:val="center"/>
            </w:pPr>
            <w:r w:rsidRPr="00AF6BF6">
              <w:t>10</w:t>
            </w:r>
          </w:p>
        </w:tc>
        <w:tc>
          <w:tcPr>
            <w:tcW w:w="992" w:type="dxa"/>
            <w:tcMar>
              <w:left w:w="57" w:type="dxa"/>
              <w:right w:w="57" w:type="dxa"/>
            </w:tcMar>
            <w:tcPrChange w:id="332" w:author="Chair" w:date="2020-11-24T13:03:00Z">
              <w:tcPr>
                <w:tcW w:w="992" w:type="dxa"/>
                <w:tcMar>
                  <w:left w:w="57" w:type="dxa"/>
                  <w:right w:w="57" w:type="dxa"/>
                </w:tcMar>
              </w:tcPr>
            </w:tcPrChange>
          </w:tcPr>
          <w:p w14:paraId="262E8BBF" w14:textId="77777777" w:rsidR="005F228B" w:rsidRPr="00AF6BF6" w:rsidRDefault="005F228B" w:rsidP="003D735F">
            <w:pPr>
              <w:pStyle w:val="Tabletext"/>
              <w:jc w:val="center"/>
            </w:pPr>
            <w:r w:rsidRPr="00AF6BF6">
              <w:t>10-30</w:t>
            </w:r>
          </w:p>
        </w:tc>
        <w:tc>
          <w:tcPr>
            <w:tcW w:w="1134" w:type="dxa"/>
            <w:tcPrChange w:id="333" w:author="Chair" w:date="2020-11-24T13:03:00Z">
              <w:tcPr>
                <w:tcW w:w="1134" w:type="dxa"/>
              </w:tcPr>
            </w:tcPrChange>
          </w:tcPr>
          <w:p w14:paraId="62B3D8FB" w14:textId="77777777" w:rsidR="005F228B" w:rsidRPr="00AF6BF6" w:rsidRDefault="005F228B" w:rsidP="003D735F">
            <w:pPr>
              <w:pStyle w:val="Tabletext"/>
              <w:jc w:val="center"/>
            </w:pPr>
            <w:r w:rsidRPr="00AF6BF6">
              <w:t>2-20</w:t>
            </w:r>
          </w:p>
        </w:tc>
        <w:tc>
          <w:tcPr>
            <w:tcW w:w="1134" w:type="dxa"/>
            <w:tcMar>
              <w:left w:w="57" w:type="dxa"/>
              <w:right w:w="57" w:type="dxa"/>
            </w:tcMar>
            <w:tcPrChange w:id="334" w:author="Chair" w:date="2020-11-24T13:03:00Z">
              <w:tcPr>
                <w:tcW w:w="1134" w:type="dxa"/>
                <w:gridSpan w:val="2"/>
                <w:tcMar>
                  <w:left w:w="57" w:type="dxa"/>
                  <w:right w:w="57" w:type="dxa"/>
                </w:tcMar>
              </w:tcPr>
            </w:tcPrChange>
          </w:tcPr>
          <w:p w14:paraId="2897F0AC" w14:textId="77777777" w:rsidR="005F228B" w:rsidRPr="00AF6BF6" w:rsidRDefault="005F228B" w:rsidP="003D735F">
            <w:pPr>
              <w:pStyle w:val="Tabletext"/>
              <w:jc w:val="center"/>
            </w:pPr>
            <w:r w:rsidRPr="00AF6BF6">
              <w:t>1</w:t>
            </w:r>
          </w:p>
        </w:tc>
      </w:tr>
      <w:tr w:rsidR="005F228B" w:rsidRPr="00AF6BF6" w14:paraId="75727640" w14:textId="77777777" w:rsidTr="000A2C14">
        <w:tblPrEx>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ExChange w:id="335" w:author="Chair" w:date="2020-11-24T13:03:00Z">
            <w:tblPrEx>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Ex>
          </w:tblPrExChange>
        </w:tblPrEx>
        <w:trPr>
          <w:cantSplit/>
          <w:jc w:val="center"/>
          <w:trPrChange w:id="336" w:author="Chair" w:date="2020-11-24T13:03:00Z">
            <w:trPr>
              <w:trHeight w:val="354"/>
              <w:jc w:val="center"/>
            </w:trPr>
          </w:trPrChange>
        </w:trPr>
        <w:tc>
          <w:tcPr>
            <w:tcW w:w="1271" w:type="dxa"/>
            <w:tcMar>
              <w:left w:w="57" w:type="dxa"/>
              <w:right w:w="57" w:type="dxa"/>
            </w:tcMar>
            <w:tcPrChange w:id="337" w:author="Chair" w:date="2020-11-24T13:03:00Z">
              <w:tcPr>
                <w:tcW w:w="1271" w:type="dxa"/>
                <w:tcMar>
                  <w:left w:w="57" w:type="dxa"/>
                  <w:right w:w="57" w:type="dxa"/>
                </w:tcMar>
              </w:tcPr>
            </w:tcPrChange>
          </w:tcPr>
          <w:p w14:paraId="4E1DC02E" w14:textId="77777777" w:rsidR="005F228B" w:rsidRPr="00AF6BF6" w:rsidRDefault="005F228B" w:rsidP="003D735F">
            <w:pPr>
              <w:pStyle w:val="Tabletext"/>
            </w:pPr>
            <w:r w:rsidRPr="00AF6BF6">
              <w:t xml:space="preserve">Deployment area </w:t>
            </w:r>
          </w:p>
        </w:tc>
        <w:tc>
          <w:tcPr>
            <w:tcW w:w="709" w:type="dxa"/>
            <w:tcMar>
              <w:left w:w="57" w:type="dxa"/>
              <w:right w:w="57" w:type="dxa"/>
            </w:tcMar>
            <w:tcPrChange w:id="338" w:author="Chair" w:date="2020-11-24T13:03:00Z">
              <w:tcPr>
                <w:tcW w:w="709" w:type="dxa"/>
                <w:tcMar>
                  <w:left w:w="57" w:type="dxa"/>
                  <w:right w:w="57" w:type="dxa"/>
                </w:tcMar>
              </w:tcPr>
            </w:tcPrChange>
          </w:tcPr>
          <w:p w14:paraId="66627B2D" w14:textId="77777777" w:rsidR="005F228B" w:rsidRPr="00AF6BF6" w:rsidRDefault="005F228B" w:rsidP="003D735F">
            <w:pPr>
              <w:pStyle w:val="Tabletext"/>
              <w:jc w:val="center"/>
            </w:pPr>
          </w:p>
        </w:tc>
        <w:tc>
          <w:tcPr>
            <w:tcW w:w="992" w:type="dxa"/>
            <w:tcMar>
              <w:left w:w="57" w:type="dxa"/>
              <w:right w:w="57" w:type="dxa"/>
            </w:tcMar>
            <w:tcPrChange w:id="339" w:author="Chair" w:date="2020-11-24T13:03:00Z">
              <w:tcPr>
                <w:tcW w:w="992" w:type="dxa"/>
                <w:tcMar>
                  <w:left w:w="57" w:type="dxa"/>
                  <w:right w:w="57" w:type="dxa"/>
                </w:tcMar>
              </w:tcPr>
            </w:tcPrChange>
          </w:tcPr>
          <w:p w14:paraId="6B1C5EB6" w14:textId="77777777" w:rsidR="005F228B" w:rsidRPr="00AF6BF6" w:rsidRDefault="005F228B" w:rsidP="003D735F">
            <w:pPr>
              <w:pStyle w:val="Tabletext"/>
              <w:jc w:val="center"/>
            </w:pPr>
            <w:r w:rsidRPr="00AF6BF6">
              <w:t>Worldwide</w:t>
            </w:r>
          </w:p>
        </w:tc>
        <w:tc>
          <w:tcPr>
            <w:tcW w:w="992" w:type="dxa"/>
            <w:tcMar>
              <w:left w:w="57" w:type="dxa"/>
              <w:right w:w="57" w:type="dxa"/>
            </w:tcMar>
            <w:tcPrChange w:id="340" w:author="Chair" w:date="2020-11-24T13:03:00Z">
              <w:tcPr>
                <w:tcW w:w="992" w:type="dxa"/>
                <w:tcMar>
                  <w:left w:w="57" w:type="dxa"/>
                  <w:right w:w="57" w:type="dxa"/>
                </w:tcMar>
              </w:tcPr>
            </w:tcPrChange>
          </w:tcPr>
          <w:p w14:paraId="3A6A6580" w14:textId="77777777" w:rsidR="005F228B" w:rsidRPr="00AF6BF6" w:rsidRDefault="005F228B" w:rsidP="003D735F">
            <w:pPr>
              <w:pStyle w:val="Tabletext"/>
              <w:jc w:val="center"/>
            </w:pPr>
            <w:r w:rsidRPr="00AF6BF6">
              <w:t>Worldwide</w:t>
            </w:r>
          </w:p>
        </w:tc>
        <w:tc>
          <w:tcPr>
            <w:tcW w:w="1134" w:type="dxa"/>
            <w:tcPrChange w:id="341" w:author="Chair" w:date="2020-11-24T13:03:00Z">
              <w:tcPr>
                <w:tcW w:w="1134" w:type="dxa"/>
              </w:tcPr>
            </w:tcPrChange>
          </w:tcPr>
          <w:p w14:paraId="1EC4C33B" w14:textId="77777777" w:rsidR="005F228B" w:rsidRPr="00AF6BF6" w:rsidRDefault="005F228B" w:rsidP="003D735F">
            <w:pPr>
              <w:pStyle w:val="Tabletext"/>
              <w:jc w:val="center"/>
            </w:pPr>
            <w:r w:rsidRPr="00AF6BF6">
              <w:rPr>
                <w:spacing w:val="-8"/>
              </w:rPr>
              <w:t>Worldwide</w:t>
            </w:r>
          </w:p>
        </w:tc>
        <w:tc>
          <w:tcPr>
            <w:tcW w:w="1276" w:type="dxa"/>
            <w:tcPrChange w:id="342" w:author="Chair" w:date="2020-11-24T13:03:00Z">
              <w:tcPr>
                <w:tcW w:w="1276" w:type="dxa"/>
              </w:tcPr>
            </w:tcPrChange>
          </w:tcPr>
          <w:p w14:paraId="7D827F34" w14:textId="77777777" w:rsidR="005F228B" w:rsidRPr="00AF6BF6" w:rsidRDefault="005F228B" w:rsidP="003D735F">
            <w:pPr>
              <w:pStyle w:val="Tabletext"/>
              <w:jc w:val="center"/>
            </w:pPr>
            <w:r w:rsidRPr="00AF6BF6">
              <w:rPr>
                <w:spacing w:val="-8"/>
              </w:rPr>
              <w:t>Worldwide</w:t>
            </w:r>
          </w:p>
        </w:tc>
        <w:tc>
          <w:tcPr>
            <w:tcW w:w="992" w:type="dxa"/>
            <w:tcPrChange w:id="343" w:author="Chair" w:date="2020-11-24T13:03:00Z">
              <w:tcPr>
                <w:tcW w:w="1772" w:type="dxa"/>
              </w:tcPr>
            </w:tcPrChange>
          </w:tcPr>
          <w:p w14:paraId="1256E6C1" w14:textId="77777777" w:rsidR="005F228B" w:rsidRPr="00AF6BF6" w:rsidRDefault="005F228B" w:rsidP="003D735F">
            <w:pPr>
              <w:pStyle w:val="Tabletext"/>
              <w:jc w:val="center"/>
            </w:pPr>
            <w:r w:rsidRPr="00AF6BF6">
              <w:t>Worldwide</w:t>
            </w:r>
          </w:p>
        </w:tc>
        <w:tc>
          <w:tcPr>
            <w:tcW w:w="1276" w:type="dxa"/>
            <w:tcPrChange w:id="344" w:author="Chair" w:date="2020-11-24T13:03:00Z">
              <w:tcPr>
                <w:tcW w:w="886" w:type="dxa"/>
              </w:tcPr>
            </w:tcPrChange>
          </w:tcPr>
          <w:p w14:paraId="2ADF2D24" w14:textId="77777777" w:rsidR="005F228B" w:rsidRPr="00AF6BF6" w:rsidRDefault="005F228B" w:rsidP="003D735F">
            <w:pPr>
              <w:pStyle w:val="Tabletext"/>
              <w:jc w:val="center"/>
            </w:pPr>
            <w:ins w:id="345" w:author="Chair" w:date="2020-11-24T13:03:00Z">
              <w:r w:rsidRPr="00AF6BF6">
                <w:rPr>
                  <w:rPrChange w:id="346" w:author="Germany" w:date="2020-11-17T17:10:00Z">
                    <w:rPr>
                      <w:highlight w:val="cyan"/>
                    </w:rPr>
                  </w:rPrChange>
                </w:rPr>
                <w:t>Worldwide</w:t>
              </w:r>
            </w:ins>
          </w:p>
        </w:tc>
        <w:tc>
          <w:tcPr>
            <w:tcW w:w="1276" w:type="dxa"/>
            <w:tcPrChange w:id="347" w:author="Chair" w:date="2020-11-24T13:03:00Z">
              <w:tcPr>
                <w:tcW w:w="886" w:type="dxa"/>
              </w:tcPr>
            </w:tcPrChange>
          </w:tcPr>
          <w:p w14:paraId="4ED38C4D" w14:textId="77777777" w:rsidR="005F228B" w:rsidRPr="00AF6BF6" w:rsidRDefault="005F228B" w:rsidP="003D735F">
            <w:pPr>
              <w:pStyle w:val="Tabletext"/>
              <w:jc w:val="center"/>
            </w:pPr>
            <w:ins w:id="348" w:author="Chair" w:date="2020-11-24T13:03:00Z">
              <w:r w:rsidRPr="00AF6BF6">
                <w:rPr>
                  <w:rPrChange w:id="349" w:author="Germany" w:date="2020-11-17T17:10:00Z">
                    <w:rPr>
                      <w:highlight w:val="cyan"/>
                    </w:rPr>
                  </w:rPrChange>
                </w:rPr>
                <w:t>Worldwide</w:t>
              </w:r>
            </w:ins>
          </w:p>
        </w:tc>
        <w:tc>
          <w:tcPr>
            <w:tcW w:w="1276" w:type="dxa"/>
            <w:tcMar>
              <w:left w:w="57" w:type="dxa"/>
              <w:right w:w="57" w:type="dxa"/>
            </w:tcMar>
            <w:tcPrChange w:id="350" w:author="Chair" w:date="2020-11-24T13:03:00Z">
              <w:tcPr>
                <w:tcW w:w="1276" w:type="dxa"/>
                <w:tcMar>
                  <w:left w:w="57" w:type="dxa"/>
                  <w:right w:w="57" w:type="dxa"/>
                </w:tcMar>
              </w:tcPr>
            </w:tcPrChange>
          </w:tcPr>
          <w:p w14:paraId="24BA5817" w14:textId="77777777" w:rsidR="005F228B" w:rsidRPr="00AF6BF6" w:rsidRDefault="005F228B" w:rsidP="003D735F">
            <w:pPr>
              <w:pStyle w:val="Tabletext"/>
              <w:jc w:val="center"/>
            </w:pPr>
            <w:r w:rsidRPr="00AF6BF6">
              <w:t>Worldwide</w:t>
            </w:r>
          </w:p>
        </w:tc>
        <w:tc>
          <w:tcPr>
            <w:tcW w:w="1134" w:type="dxa"/>
            <w:tcMar>
              <w:left w:w="57" w:type="dxa"/>
              <w:right w:w="57" w:type="dxa"/>
            </w:tcMar>
            <w:tcPrChange w:id="351" w:author="Chair" w:date="2020-11-24T13:03:00Z">
              <w:tcPr>
                <w:tcW w:w="1134" w:type="dxa"/>
                <w:tcMar>
                  <w:left w:w="57" w:type="dxa"/>
                  <w:right w:w="57" w:type="dxa"/>
                </w:tcMar>
              </w:tcPr>
            </w:tcPrChange>
          </w:tcPr>
          <w:p w14:paraId="1BD23656" w14:textId="77777777" w:rsidR="005F228B" w:rsidRPr="00AF6BF6" w:rsidRDefault="005F228B" w:rsidP="003D735F">
            <w:pPr>
              <w:pStyle w:val="Tabletext"/>
              <w:jc w:val="center"/>
            </w:pPr>
            <w:r w:rsidRPr="00AF6BF6">
              <w:t>Worldwide</w:t>
            </w:r>
          </w:p>
        </w:tc>
        <w:tc>
          <w:tcPr>
            <w:tcW w:w="992" w:type="dxa"/>
            <w:tcMar>
              <w:left w:w="57" w:type="dxa"/>
              <w:right w:w="57" w:type="dxa"/>
            </w:tcMar>
            <w:tcPrChange w:id="352" w:author="Chair" w:date="2020-11-24T13:03:00Z">
              <w:tcPr>
                <w:tcW w:w="992" w:type="dxa"/>
                <w:tcMar>
                  <w:left w:w="57" w:type="dxa"/>
                  <w:right w:w="57" w:type="dxa"/>
                </w:tcMar>
              </w:tcPr>
            </w:tcPrChange>
          </w:tcPr>
          <w:p w14:paraId="6A7B3BC2" w14:textId="77777777" w:rsidR="005F228B" w:rsidRPr="00AF6BF6" w:rsidRDefault="005F228B" w:rsidP="003D735F">
            <w:pPr>
              <w:pStyle w:val="Tabletext"/>
              <w:jc w:val="center"/>
              <w:rPr>
                <w:spacing w:val="-8"/>
              </w:rPr>
            </w:pPr>
            <w:r w:rsidRPr="00AF6BF6">
              <w:rPr>
                <w:spacing w:val="-8"/>
              </w:rPr>
              <w:t>Worldwide</w:t>
            </w:r>
          </w:p>
        </w:tc>
        <w:tc>
          <w:tcPr>
            <w:tcW w:w="1134" w:type="dxa"/>
            <w:tcPrChange w:id="353" w:author="Chair" w:date="2020-11-24T13:03:00Z">
              <w:tcPr>
                <w:tcW w:w="1134" w:type="dxa"/>
              </w:tcPr>
            </w:tcPrChange>
          </w:tcPr>
          <w:p w14:paraId="14B07C5D" w14:textId="77777777" w:rsidR="005F228B" w:rsidRPr="00AF6BF6" w:rsidRDefault="005F228B" w:rsidP="003D735F">
            <w:pPr>
              <w:pStyle w:val="Tabletext"/>
              <w:jc w:val="center"/>
              <w:rPr>
                <w:spacing w:val="-8"/>
              </w:rPr>
            </w:pPr>
            <w:r w:rsidRPr="00AF6BF6">
              <w:rPr>
                <w:spacing w:val="-8"/>
              </w:rPr>
              <w:t>Worldwide</w:t>
            </w:r>
          </w:p>
        </w:tc>
        <w:tc>
          <w:tcPr>
            <w:tcW w:w="1134" w:type="dxa"/>
            <w:tcMar>
              <w:left w:w="57" w:type="dxa"/>
              <w:right w:w="57" w:type="dxa"/>
            </w:tcMar>
            <w:tcPrChange w:id="354" w:author="Chair" w:date="2020-11-24T13:03:00Z">
              <w:tcPr>
                <w:tcW w:w="1134" w:type="dxa"/>
                <w:gridSpan w:val="2"/>
                <w:tcMar>
                  <w:left w:w="57" w:type="dxa"/>
                  <w:right w:w="57" w:type="dxa"/>
                </w:tcMar>
              </w:tcPr>
            </w:tcPrChange>
          </w:tcPr>
          <w:p w14:paraId="519FAB10" w14:textId="77777777" w:rsidR="005F228B" w:rsidRPr="00AF6BF6" w:rsidRDefault="005F228B" w:rsidP="003D735F">
            <w:pPr>
              <w:pStyle w:val="Tabletext"/>
              <w:jc w:val="center"/>
            </w:pPr>
            <w:r w:rsidRPr="00AF6BF6">
              <w:t>Worldwide</w:t>
            </w:r>
          </w:p>
        </w:tc>
      </w:tr>
      <w:tr w:rsidR="005F228B" w:rsidRPr="00AF6BF6" w14:paraId="0EBF74A2" w14:textId="77777777" w:rsidTr="000A2C14">
        <w:tblPrEx>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ExChange w:id="355" w:author="Chair" w:date="2020-11-24T13:01:00Z">
            <w:tblPrEx>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Ex>
          </w:tblPrExChange>
        </w:tblPrEx>
        <w:trPr>
          <w:cantSplit/>
          <w:jc w:val="center"/>
          <w:trPrChange w:id="356" w:author="Chair" w:date="2020-11-24T13:01:00Z">
            <w:trPr>
              <w:gridAfter w:val="0"/>
              <w:trHeight w:val="757"/>
              <w:jc w:val="center"/>
            </w:trPr>
          </w:trPrChange>
        </w:trPr>
        <w:tc>
          <w:tcPr>
            <w:tcW w:w="15588" w:type="dxa"/>
            <w:gridSpan w:val="14"/>
            <w:tcBorders>
              <w:left w:val="nil"/>
              <w:bottom w:val="nil"/>
              <w:right w:val="nil"/>
            </w:tcBorders>
            <w:tcPrChange w:id="357" w:author="Chair" w:date="2020-11-24T13:01:00Z">
              <w:tcPr>
                <w:tcW w:w="14459" w:type="dxa"/>
                <w:gridSpan w:val="14"/>
                <w:tcBorders>
                  <w:left w:val="nil"/>
                  <w:bottom w:val="nil"/>
                  <w:right w:val="nil"/>
                </w:tcBorders>
              </w:tcPr>
            </w:tcPrChange>
          </w:tcPr>
          <w:p w14:paraId="432F759A" w14:textId="77777777" w:rsidR="005F228B" w:rsidRPr="00AF6BF6" w:rsidRDefault="005F228B" w:rsidP="003D735F">
            <w:pPr>
              <w:pStyle w:val="Tablelegend"/>
              <w:tabs>
                <w:tab w:val="left" w:pos="738"/>
              </w:tabs>
              <w:spacing w:beforeLines="10" w:before="24"/>
            </w:pPr>
            <w:r w:rsidRPr="00AF6BF6">
              <w:rPr>
                <w:position w:val="6"/>
                <w:sz w:val="14"/>
              </w:rPr>
              <w:t>(1)</w:t>
            </w:r>
            <w:r w:rsidRPr="00AF6BF6">
              <w:tab/>
              <w:t>100 ns compressed.</w:t>
            </w:r>
          </w:p>
        </w:tc>
      </w:tr>
    </w:tbl>
    <w:p w14:paraId="61EA1C9A" w14:textId="77777777" w:rsidR="005F228B" w:rsidRPr="00AF6BF6" w:rsidRDefault="005F228B" w:rsidP="005F228B">
      <w:pPr>
        <w:pStyle w:val="Tabletext"/>
      </w:pPr>
    </w:p>
    <w:p w14:paraId="6D583129" w14:textId="77777777" w:rsidR="005F228B" w:rsidRPr="00AF6BF6" w:rsidRDefault="005F228B" w:rsidP="005F228B">
      <w:pPr>
        <w:pStyle w:val="Heading1"/>
        <w:sectPr w:rsidR="005F228B" w:rsidRPr="00AF6BF6" w:rsidSect="00787D7F">
          <w:headerReference w:type="even" r:id="rId19"/>
          <w:pgSz w:w="16838" w:h="11906" w:orient="landscape" w:code="9"/>
          <w:pgMar w:top="1134" w:right="1418" w:bottom="1134" w:left="1134" w:header="567" w:footer="482" w:gutter="0"/>
          <w:paperSrc w:first="258" w:other="258"/>
          <w:cols w:space="720"/>
          <w:docGrid w:linePitch="326"/>
        </w:sectPr>
      </w:pPr>
    </w:p>
    <w:p w14:paraId="6B62DD57" w14:textId="59348E51" w:rsidR="005F228B" w:rsidRPr="00AF6BF6" w:rsidRDefault="005F228B" w:rsidP="00787D7F">
      <w:pPr>
        <w:pStyle w:val="EditorsNote"/>
        <w:rPr>
          <w:ins w:id="358" w:author="Chair" w:date="2020-11-24T13:03:00Z"/>
        </w:rPr>
      </w:pPr>
      <w:ins w:id="359" w:author="Chair" w:date="2020-11-24T13:03:00Z">
        <w:r w:rsidRPr="00AF6BF6">
          <w:lastRenderedPageBreak/>
          <w:t>[</w:t>
        </w:r>
        <w:r w:rsidRPr="00AF6BF6">
          <w:rPr>
            <w:rPrChange w:id="360" w:author="Germany" w:date="2020-11-17T17:11:00Z">
              <w:rPr>
                <w:b/>
                <w:bCs/>
                <w:i w:val="0"/>
                <w:iCs w:val="0"/>
                <w:highlight w:val="cyan"/>
              </w:rPr>
            </w:rPrChange>
          </w:rPr>
          <w:t xml:space="preserve">Editor’s </w:t>
        </w:r>
        <w:r w:rsidR="004F6A91" w:rsidRPr="00AF6BF6">
          <w:t>n</w:t>
        </w:r>
        <w:r w:rsidRPr="00AF6BF6">
          <w:rPr>
            <w:rPrChange w:id="361" w:author="Germany" w:date="2020-11-17T17:11:00Z">
              <w:rPr>
                <w:b/>
                <w:bCs/>
                <w:i w:val="0"/>
                <w:iCs w:val="0"/>
                <w:highlight w:val="cyan"/>
              </w:rPr>
            </w:rPrChange>
          </w:rPr>
          <w:t>otes: Section 2 of Annex 1 should be checked for consistency and updated as needed to reflect the changes introduced in Table 1]</w:t>
        </w:r>
      </w:ins>
    </w:p>
    <w:p w14:paraId="4AD23EBA" w14:textId="77777777" w:rsidR="005F228B" w:rsidRPr="00AF6BF6" w:rsidRDefault="005F228B" w:rsidP="005F228B">
      <w:pPr>
        <w:pStyle w:val="Heading1"/>
      </w:pPr>
      <w:r w:rsidRPr="00AF6BF6">
        <w:t>2</w:t>
      </w:r>
      <w:r w:rsidRPr="00AF6BF6">
        <w:tab/>
        <w:t>Technical characteristics</w:t>
      </w:r>
    </w:p>
    <w:p w14:paraId="7EBD439A" w14:textId="77777777" w:rsidR="005F228B" w:rsidRPr="00AF6BF6" w:rsidRDefault="005F228B" w:rsidP="005F228B">
      <w:r w:rsidRPr="00AF6BF6">
        <w:t>The frequency range 3 100</w:t>
      </w:r>
      <w:r w:rsidRPr="00AF6BF6">
        <w:noBreakHyphen/>
        <w:t>3 700 MHz is used by radars with installations on land, on ships and on aircraft. In general, the predominant use by mobile radars is on ships and aircraft while the fixed, land-based systems are operated at test ranges and are often deployed aboard tethered balloons for surveillance over land or coastal areas. Functions performed include search for near</w:t>
      </w:r>
      <w:r w:rsidRPr="00AF6BF6">
        <w:noBreakHyphen/>
        <w:t xml:space="preserve">surface and </w:t>
      </w:r>
      <w:proofErr w:type="gramStart"/>
      <w:r w:rsidRPr="00AF6BF6">
        <w:t>high altitude</w:t>
      </w:r>
      <w:proofErr w:type="gramEnd"/>
      <w:r w:rsidRPr="00AF6BF6">
        <w:t xml:space="preserve"> airborne objects, sea surveillance, tracking of airborne objects, and for multi-purpose test range instrumentation. Both unmodulated and angle modulated pulse modulation is employed and the typical peak transmitter power ranges from 500 kW to 6 400 kW. Duty cycles are employed for search radar functions with typical values ranging less than 1% ranging up to 32%. Receiver noise figures typically range from 1.5 dB to 5 </w:t>
      </w:r>
      <w:proofErr w:type="spellStart"/>
      <w:r w:rsidRPr="00AF6BF6">
        <w:t>dB.</w:t>
      </w:r>
      <w:proofErr w:type="spellEnd"/>
      <w:r w:rsidRPr="00AF6BF6">
        <w:t xml:space="preserve"> Table 1 contains representative characteristics for land-based radar systems, ship systems and airborne systems operating in the frequency range 3 100</w:t>
      </w:r>
      <w:r w:rsidRPr="00AF6BF6">
        <w:noBreakHyphen/>
        <w:t>3 700 </w:t>
      </w:r>
      <w:proofErr w:type="spellStart"/>
      <w:r w:rsidRPr="00AF6BF6">
        <w:t>MHz.</w:t>
      </w:r>
      <w:proofErr w:type="spellEnd"/>
    </w:p>
    <w:p w14:paraId="3DD76993" w14:textId="77777777" w:rsidR="005F228B" w:rsidRPr="00AF6BF6" w:rsidRDefault="005F228B" w:rsidP="005F228B">
      <w:pPr>
        <w:pStyle w:val="Heading2"/>
      </w:pPr>
      <w:r w:rsidRPr="00AF6BF6">
        <w:t>2.1</w:t>
      </w:r>
      <w:r w:rsidRPr="00AF6BF6">
        <w:tab/>
        <w:t>Land-based radars</w:t>
      </w:r>
    </w:p>
    <w:p w14:paraId="0BFA0559" w14:textId="77777777" w:rsidR="005F228B" w:rsidRPr="00AF6BF6" w:rsidRDefault="005F228B" w:rsidP="005F228B">
      <w:pPr>
        <w:pStyle w:val="Heading3"/>
      </w:pPr>
      <w:r w:rsidRPr="00AF6BF6">
        <w:t>2.1.1</w:t>
      </w:r>
      <w:r w:rsidRPr="00AF6BF6">
        <w:tab/>
        <w:t>Land-based radar operations</w:t>
      </w:r>
    </w:p>
    <w:p w14:paraId="11ABCBC0" w14:textId="77777777" w:rsidR="005F228B" w:rsidRPr="00AF6BF6" w:rsidRDefault="005F228B" w:rsidP="005F228B">
      <w:r w:rsidRPr="00AF6BF6">
        <w:t>Land-based radars operating in the frequency range 3 100-3 700 MHz are employed usually for test operations on and off test ranges. Many of these radars are mobile in the sense that they are often mounted on wheeled vehicles to relocate the radar to provide search and tracking functions for airborne vehicles along extended flight paths. Others are installed in fixed locations at test ranges where they also provide both search and tracking functions.</w:t>
      </w:r>
    </w:p>
    <w:p w14:paraId="06B442DF" w14:textId="77777777" w:rsidR="005F228B" w:rsidRPr="00AF6BF6" w:rsidRDefault="005F228B" w:rsidP="005F228B">
      <w:r w:rsidRPr="00AF6BF6">
        <w:t>Land-based System L-B, in Table 1, is tethered at up to 4 600 m altitude to provide extended range surveillance of up to 275 km. Land-based system L-A depicted in Table 1 operates mainly during daylight hours in good flying weather with occasional night operations while the tethered balloon borne radars operate continuously. Land-based systems L-C, L-D, L-E</w:t>
      </w:r>
      <w:ins w:id="362" w:author="Chair" w:date="2020-11-24T13:04:00Z">
        <w:r w:rsidRPr="00AF6BF6">
          <w:t>, L-F, L-G are</w:t>
        </w:r>
      </w:ins>
      <w:r w:rsidRPr="00AF6BF6">
        <w:t xml:space="preserve"> all-weather, full time and multi mission radars on mobile vehicle or stationary platform locations for air and surface search.</w:t>
      </w:r>
    </w:p>
    <w:p w14:paraId="4C760861" w14:textId="77777777" w:rsidR="005F228B" w:rsidRPr="00AF6BF6" w:rsidRDefault="005F228B" w:rsidP="005F228B">
      <w:pPr>
        <w:pStyle w:val="Heading3"/>
      </w:pPr>
      <w:r w:rsidRPr="00AF6BF6">
        <w:t>2.1.2</w:t>
      </w:r>
      <w:r w:rsidRPr="00AF6BF6">
        <w:tab/>
        <w:t>Transmitter</w:t>
      </w:r>
    </w:p>
    <w:p w14:paraId="672C40E3" w14:textId="79A2B99E" w:rsidR="005F228B" w:rsidRPr="00AF6BF6" w:rsidRDefault="005F228B" w:rsidP="005F228B">
      <w:r w:rsidRPr="00AF6BF6">
        <w:t xml:space="preserve">Transmitters are </w:t>
      </w:r>
      <w:proofErr w:type="spellStart"/>
      <w:r w:rsidRPr="00AF6BF6">
        <w:t>tunable</w:t>
      </w:r>
      <w:proofErr w:type="spellEnd"/>
      <w:r w:rsidRPr="00AF6BF6">
        <w:t xml:space="preserve"> and are subject to operating anywhere within the frequency range 3 100</w:t>
      </w:r>
      <w:r w:rsidRPr="00AF6BF6">
        <w:noBreakHyphen/>
        <w:t>3 700 </w:t>
      </w:r>
      <w:proofErr w:type="spellStart"/>
      <w:r w:rsidRPr="00AF6BF6">
        <w:t>MHz.</w:t>
      </w:r>
      <w:proofErr w:type="spellEnd"/>
      <w:r w:rsidRPr="00AF6BF6">
        <w:t xml:space="preserve"> </w:t>
      </w:r>
      <w:ins w:id="363" w:author="Chair" w:date="2020-11-24T13:04:00Z">
        <w:r w:rsidRPr="00AF6BF6">
          <w:rPr>
            <w:rPrChange w:id="364" w:author="Germany" w:date="2020-11-17T17:11:00Z">
              <w:rPr>
                <w:highlight w:val="cyan"/>
              </w:rPr>
            </w:rPrChange>
          </w:rPr>
          <w:t>Specifically, System L-F transmits in the 3 100</w:t>
        </w:r>
        <w:r w:rsidRPr="00AF6BF6">
          <w:t>-</w:t>
        </w:r>
        <w:r w:rsidRPr="00AF6BF6">
          <w:rPr>
            <w:rPrChange w:id="365" w:author="Germany" w:date="2020-11-17T17:11:00Z">
              <w:rPr>
                <w:highlight w:val="cyan"/>
              </w:rPr>
            </w:rPrChange>
          </w:rPr>
          <w:t>3 500 MHz range with a peak power of 500 kW and System L-G transmits in the 3 100</w:t>
        </w:r>
        <w:r w:rsidRPr="00AF6BF6">
          <w:t>-</w:t>
        </w:r>
        <w:r w:rsidRPr="000D3ED6">
          <w:rPr>
            <w:highlight w:val="yellow"/>
          </w:rPr>
          <w:t>3 5</w:t>
        </w:r>
        <w:del w:id="366" w:author="AFSMO" w:date="2021-03-23T16:03:00Z">
          <w:r w:rsidRPr="000D3ED6" w:rsidDel="000D3ED6">
            <w:rPr>
              <w:highlight w:val="yellow"/>
            </w:rPr>
            <w:delText>5</w:delText>
          </w:r>
        </w:del>
      </w:ins>
      <w:ins w:id="367" w:author="AFSMO" w:date="2021-03-23T16:03:00Z">
        <w:r w:rsidR="000D3ED6" w:rsidRPr="000D3ED6">
          <w:rPr>
            <w:highlight w:val="yellow"/>
          </w:rPr>
          <w:t>0</w:t>
        </w:r>
      </w:ins>
      <w:ins w:id="368" w:author="Chair" w:date="2020-11-24T13:04:00Z">
        <w:r w:rsidRPr="000D3ED6">
          <w:rPr>
            <w:highlight w:val="yellow"/>
          </w:rPr>
          <w:t>0</w:t>
        </w:r>
        <w:r w:rsidRPr="00AF6BF6">
          <w:rPr>
            <w:rPrChange w:id="369" w:author="Germany" w:date="2020-11-17T17:11:00Z">
              <w:rPr>
                <w:highlight w:val="cyan"/>
              </w:rPr>
            </w:rPrChange>
          </w:rPr>
          <w:t xml:space="preserve"> MHz range with a peak power of 100 kW.</w:t>
        </w:r>
        <w:r w:rsidRPr="00AF6BF6">
          <w:t xml:space="preserve"> </w:t>
        </w:r>
      </w:ins>
      <w:r w:rsidRPr="00AF6BF6">
        <w:t>Unmodulated pulse, single-channel angle modulated and multichannel angle</w:t>
      </w:r>
      <w:r w:rsidRPr="00AF6BF6">
        <w:noBreakHyphen/>
        <w:t>modulated modulations are employed.</w:t>
      </w:r>
      <w:ins w:id="370" w:author="Chair" w:date="2020-11-24T13:05:00Z">
        <w:r w:rsidRPr="00AF6BF6">
          <w:t xml:space="preserve"> </w:t>
        </w:r>
        <w:r w:rsidRPr="00AF6BF6">
          <w:rPr>
            <w:rPrChange w:id="371" w:author="Germany" w:date="2020-11-17T17:11:00Z">
              <w:rPr>
                <w:highlight w:val="cyan"/>
              </w:rPr>
            </w:rPrChange>
          </w:rPr>
          <w:t>Additionally, systems L-B, L-F, and L-G do not use pulse compression.</w:t>
        </w:r>
      </w:ins>
    </w:p>
    <w:p w14:paraId="27C22187" w14:textId="77777777" w:rsidR="005F228B" w:rsidRPr="00AF6BF6" w:rsidRDefault="005F228B" w:rsidP="005F228B">
      <w:pPr>
        <w:pStyle w:val="Heading3"/>
      </w:pPr>
      <w:r w:rsidRPr="00AF6BF6">
        <w:t>2.1.3</w:t>
      </w:r>
      <w:r w:rsidRPr="00AF6BF6">
        <w:tab/>
        <w:t>Receiver</w:t>
      </w:r>
    </w:p>
    <w:p w14:paraId="5D8D0272" w14:textId="77777777" w:rsidR="005F228B" w:rsidRPr="00AF6BF6" w:rsidRDefault="005F228B" w:rsidP="005F228B">
      <w:r w:rsidRPr="00AF6BF6">
        <w:t>Many of the test range radar receivers have special gating circuits for correlation of video data and data feed to various displays, operator consoles and recording devices. The video data received by the tethered balloon radar is relayed to ground operator facilities by both radio (fixed service) and wire.</w:t>
      </w:r>
    </w:p>
    <w:p w14:paraId="05A3B76B" w14:textId="77777777" w:rsidR="005F228B" w:rsidRPr="00AF6BF6" w:rsidRDefault="005F228B" w:rsidP="005F228B">
      <w:pPr>
        <w:pStyle w:val="Heading3"/>
      </w:pPr>
      <w:r w:rsidRPr="00AF6BF6">
        <w:t>2.1.4</w:t>
      </w:r>
      <w:r w:rsidRPr="00AF6BF6">
        <w:tab/>
        <w:t>Antenna</w:t>
      </w:r>
    </w:p>
    <w:p w14:paraId="74C03BD7" w14:textId="5B66C3F9" w:rsidR="005F228B" w:rsidRPr="00AF6BF6" w:rsidRDefault="005F228B" w:rsidP="005F228B">
      <w:ins w:id="372" w:author="Chair" w:date="2020-11-24T13:05:00Z">
        <w:r w:rsidRPr="00AF6BF6">
          <w:t xml:space="preserve">Systems L-A, L-B utilize parabolic dish antennas systems L-C, L-D, L-E, L-F utilize phased array antennas and L-G utilizes a planar array antenna. </w:t>
        </w:r>
      </w:ins>
      <w:ins w:id="373" w:author="AFSMO" w:date="2021-03-23T16:03:00Z">
        <w:r w:rsidR="000D3ED6" w:rsidRPr="000D3ED6">
          <w:rPr>
            <w:highlight w:val="yellow"/>
          </w:rPr>
          <w:t>Systems L-D, L-E, L-F, and L-G antenna patterns can be modelled using ITU-R Recommendation M.1851 uniform distribution.</w:t>
        </w:r>
        <w:r w:rsidR="000D3ED6" w:rsidRPr="00AF6BF6">
          <w:t xml:space="preserve"> </w:t>
        </w:r>
      </w:ins>
      <w:r w:rsidRPr="00AF6BF6">
        <w:t xml:space="preserve">Antennas are </w:t>
      </w:r>
      <w:r w:rsidRPr="00AF6BF6">
        <w:lastRenderedPageBreak/>
        <w:t>designed for their special purpose on the test range but operate with main beam gain up to 40 </w:t>
      </w:r>
      <w:proofErr w:type="spellStart"/>
      <w:r w:rsidRPr="00AF6BF6">
        <w:t>dBi</w:t>
      </w:r>
      <w:proofErr w:type="spellEnd"/>
      <w:r w:rsidRPr="00AF6BF6">
        <w:t>, are electronically steered and are usually directed skyward in random directions increasing the possibility of illuminating space borne objects and receiving energy from them. The tethered balloon radars direct their antennas at the horizon to a few degrees above it.</w:t>
      </w:r>
    </w:p>
    <w:p w14:paraId="0DC49B3F" w14:textId="77777777" w:rsidR="005F228B" w:rsidRPr="00AF6BF6" w:rsidRDefault="005F228B" w:rsidP="005F228B">
      <w:pPr>
        <w:pStyle w:val="Heading2"/>
      </w:pPr>
      <w:r w:rsidRPr="00AF6BF6">
        <w:t>2.2</w:t>
      </w:r>
      <w:r w:rsidRPr="00AF6BF6">
        <w:tab/>
        <w:t>Shipborne radar</w:t>
      </w:r>
    </w:p>
    <w:p w14:paraId="4A848858" w14:textId="77777777" w:rsidR="005F228B" w:rsidRPr="00AF6BF6" w:rsidRDefault="005F228B" w:rsidP="005F228B">
      <w:pPr>
        <w:pStyle w:val="Heading3"/>
      </w:pPr>
      <w:r w:rsidRPr="00AF6BF6">
        <w:t>2.2.1</w:t>
      </w:r>
      <w:r w:rsidRPr="00AF6BF6">
        <w:tab/>
        <w:t>Ship-based operations</w:t>
      </w:r>
    </w:p>
    <w:p w14:paraId="596F643F" w14:textId="77777777" w:rsidR="005F228B" w:rsidRPr="00AF6BF6" w:rsidRDefault="005F228B" w:rsidP="005F228B">
      <w:pPr>
        <w:keepLines/>
      </w:pPr>
      <w:r w:rsidRPr="00AF6BF6">
        <w:t>Representative types of shipboard radars operating in the frequency range 3.1</w:t>
      </w:r>
      <w:r w:rsidRPr="00AF6BF6">
        <w:noBreakHyphen/>
        <w:t>3.7 GHz are depicted in Table 1 as System S-A through S-D. System S-A is used as a primary aircraft carrier air traffic control system. System S-B is multifunction radars mainly deployed aboard escort ships. Operational areas of these shipboard radars include littoral and high seas. These radars are typically operated on a round-the-clock schedule. When providing escort for other ships, it is not uncommon to find up to ten of these radars operating simultaneously. In addition to the shipboard systems there are fixed systems on land that are used for training and testing. Also, routine maintenance and testing operations require that these radars be operated occasionally in certain port areas. System S</w:t>
      </w:r>
      <w:r w:rsidRPr="00AF6BF6">
        <w:noBreakHyphen/>
        <w:t>A equipped ship is almost always accompanied by at least one System S-B equipped ship.</w:t>
      </w:r>
    </w:p>
    <w:p w14:paraId="21659B48" w14:textId="77777777" w:rsidR="005F228B" w:rsidRPr="00AF6BF6" w:rsidRDefault="005F228B" w:rsidP="005F228B">
      <w:pPr>
        <w:pStyle w:val="Heading3"/>
      </w:pPr>
      <w:r w:rsidRPr="00AF6BF6">
        <w:t>2.2.2</w:t>
      </w:r>
      <w:r w:rsidRPr="00AF6BF6">
        <w:tab/>
        <w:t>Transmitter</w:t>
      </w:r>
    </w:p>
    <w:p w14:paraId="5202DD31" w14:textId="77777777" w:rsidR="005F228B" w:rsidRPr="00AF6BF6" w:rsidRDefault="005F228B" w:rsidP="005F228B">
      <w:r w:rsidRPr="00AF6BF6">
        <w:t>System S-A transmits in the frequency band 3 500-3 700 MHz with a peak power of 1 000 kW. System S-B transmits in the frequency range 2 900-3 700 MHz with a peak power of 6.4 MW and utilizes a combination of phase modulation and frequency hopping. Emissions are frequency agile over ten frequency bands, each 40 MHz wide, designated as frequency bands 1 through 10. The sequence of variable pulse widths is random.</w:t>
      </w:r>
    </w:p>
    <w:p w14:paraId="52EC77F1" w14:textId="77777777" w:rsidR="005F228B" w:rsidRPr="00AF6BF6" w:rsidRDefault="005F228B" w:rsidP="005F228B">
      <w:pPr>
        <w:pStyle w:val="Heading3"/>
      </w:pPr>
      <w:r w:rsidRPr="00AF6BF6">
        <w:t>2.2.3</w:t>
      </w:r>
      <w:r w:rsidRPr="00AF6BF6">
        <w:tab/>
        <w:t>Receiver</w:t>
      </w:r>
    </w:p>
    <w:p w14:paraId="54C23BE8" w14:textId="77777777" w:rsidR="005F228B" w:rsidRPr="00AF6BF6" w:rsidRDefault="005F228B" w:rsidP="005F228B">
      <w:r w:rsidRPr="00AF6BF6">
        <w:t>System S-A receivers are as described in Table 1 and have the usual features of air traffic control (ATC) systems for false target/clutter reduction, moving target indication (MTI), short/long range selection and video feed to plan position indicator scopes; its tuning range is the same as the transmitter. The System S-B receiver operates in the frequency range 2 900-3 700 </w:t>
      </w:r>
      <w:proofErr w:type="spellStart"/>
      <w:r w:rsidRPr="00AF6BF6">
        <w:t>MHz.</w:t>
      </w:r>
      <w:proofErr w:type="spellEnd"/>
      <w:r w:rsidRPr="00AF6BF6">
        <w:t xml:space="preserve"> The receiver characteristics are not available but are assumed to be modern receivers with much processing gain needed to detect multiple and varied objects at extended ranges, in heavy clutter and in adverse weather.</w:t>
      </w:r>
    </w:p>
    <w:p w14:paraId="3A810794" w14:textId="77777777" w:rsidR="005F228B" w:rsidRPr="00AF6BF6" w:rsidRDefault="005F228B" w:rsidP="005F228B">
      <w:pPr>
        <w:pStyle w:val="Heading3"/>
      </w:pPr>
      <w:r w:rsidRPr="00AF6BF6">
        <w:t>2.2.4</w:t>
      </w:r>
      <w:r w:rsidRPr="00AF6BF6">
        <w:tab/>
        <w:t>Antenna</w:t>
      </w:r>
    </w:p>
    <w:p w14:paraId="030C7982" w14:textId="5DBC2F8E" w:rsidR="005F228B" w:rsidRPr="00AF6BF6" w:rsidRDefault="005F228B" w:rsidP="005F228B">
      <w:r w:rsidRPr="00AF6BF6">
        <w:t>System S-A uses a mechanically rotating reflector type antenna with an azimuth beamwidth of 1.75</w:t>
      </w:r>
      <w:r w:rsidRPr="00AF6BF6">
        <w:rPr>
          <w:rFonts w:ascii="Symbol" w:hAnsi="Symbol"/>
        </w:rPr>
        <w:t></w:t>
      </w:r>
      <w:r w:rsidRPr="00AF6BF6">
        <w:t xml:space="preserve"> and csc</w:t>
      </w:r>
      <w:r w:rsidRPr="00AF6BF6">
        <w:rPr>
          <w:vertAlign w:val="superscript"/>
        </w:rPr>
        <w:t>2</w:t>
      </w:r>
      <w:r w:rsidRPr="00AF6BF6">
        <w:t xml:space="preserve"> beam in elevation from 4.4</w:t>
      </w:r>
      <w:r w:rsidRPr="00AF6BF6">
        <w:rPr>
          <w:rFonts w:ascii="Symbol" w:hAnsi="Symbol"/>
        </w:rPr>
        <w:t></w:t>
      </w:r>
      <w:r w:rsidRPr="00AF6BF6">
        <w:t xml:space="preserve"> to 30</w:t>
      </w:r>
      <w:r w:rsidRPr="00AF6BF6">
        <w:rPr>
          <w:rFonts w:ascii="Symbol" w:hAnsi="Symbol"/>
        </w:rPr>
        <w:t></w:t>
      </w:r>
      <w:r w:rsidRPr="00AF6BF6">
        <w:t xml:space="preserve"> with a </w:t>
      </w:r>
      <w:proofErr w:type="spellStart"/>
      <w:r w:rsidRPr="00AF6BF6">
        <w:t>mainbeam</w:t>
      </w:r>
      <w:proofErr w:type="spellEnd"/>
      <w:r w:rsidRPr="00AF6BF6">
        <w:t xml:space="preserve"> gain of 32 </w:t>
      </w:r>
      <w:proofErr w:type="spellStart"/>
      <w:r w:rsidRPr="00AF6BF6">
        <w:t>dBi</w:t>
      </w:r>
      <w:proofErr w:type="spellEnd"/>
      <w:r w:rsidRPr="00AF6BF6">
        <w:t>. The nominal antenna height is 46 m above mean sea level (AMSL). System S-B uses four planar electronically</w:t>
      </w:r>
      <w:r w:rsidRPr="00AF6BF6">
        <w:noBreakHyphen/>
        <w:t>steered phased-array antennas to provide 360</w:t>
      </w:r>
      <w:r w:rsidRPr="00AF6BF6">
        <w:rPr>
          <w:rFonts w:ascii="Symbol" w:hAnsi="Symbol"/>
        </w:rPr>
        <w:t></w:t>
      </w:r>
      <w:r w:rsidRPr="00AF6BF6">
        <w:t xml:space="preserve"> coverage with a </w:t>
      </w:r>
      <w:proofErr w:type="spellStart"/>
      <w:r w:rsidRPr="00AF6BF6">
        <w:t>mainbeam</w:t>
      </w:r>
      <w:proofErr w:type="spellEnd"/>
      <w:r w:rsidRPr="00AF6BF6">
        <w:t xml:space="preserve"> gain of 42 </w:t>
      </w:r>
      <w:proofErr w:type="spellStart"/>
      <w:r w:rsidRPr="00AF6BF6">
        <w:t>dBi</w:t>
      </w:r>
      <w:proofErr w:type="spellEnd"/>
      <w:r w:rsidRPr="00AF6BF6">
        <w:t xml:space="preserve">. </w:t>
      </w:r>
      <w:ins w:id="374" w:author="AFSMO" w:date="2021-03-23T16:04:00Z">
        <w:r w:rsidR="000D3ED6" w:rsidRPr="000D3ED6">
          <w:rPr>
            <w:highlight w:val="yellow"/>
          </w:rPr>
          <w:t>The antenna pattern for system S-B can be modelled using ITU-R Recommendation M.1851 uniform distribution.</w:t>
        </w:r>
        <w:r w:rsidR="000D3ED6" w:rsidRPr="00AF6BF6">
          <w:t xml:space="preserve"> </w:t>
        </w:r>
      </w:ins>
      <w:r w:rsidRPr="00AF6BF6">
        <w:t>The nominal height of the Radar S-B antenna is 20 m AMSL.</w:t>
      </w:r>
    </w:p>
    <w:p w14:paraId="109E214F" w14:textId="77777777" w:rsidR="005F228B" w:rsidRPr="00AF6BF6" w:rsidRDefault="005F228B" w:rsidP="005F228B">
      <w:pPr>
        <w:pStyle w:val="Heading2"/>
      </w:pPr>
      <w:r w:rsidRPr="00AF6BF6">
        <w:t>2.3</w:t>
      </w:r>
      <w:r w:rsidRPr="00AF6BF6">
        <w:tab/>
        <w:t>Airborne radar</w:t>
      </w:r>
    </w:p>
    <w:p w14:paraId="1D708635" w14:textId="05F181DE" w:rsidR="005F228B" w:rsidRPr="00AF6BF6" w:rsidRDefault="005F228B" w:rsidP="005F228B">
      <w:r w:rsidRPr="00AF6BF6">
        <w:t xml:space="preserve">Airborne radars found in this frequency band take advantage of the spectrum properties found at this wavelength to conduct long-range surveillance, target tracking and ATC. The spectrum characteristics for typical airborne radar found in this frequency band are depicted in Table 1. This system is a multifunction, phased-array radar that is deployed on surveillance aircraft of </w:t>
      </w:r>
      <w:proofErr w:type="gramStart"/>
      <w:r w:rsidRPr="00AF6BF6">
        <w:t>a number of</w:t>
      </w:r>
      <w:proofErr w:type="gramEnd"/>
      <w:r w:rsidRPr="00AF6BF6">
        <w:t xml:space="preserve"> administrations. The antenna of this system is a large, slotted waveguide array assembly mounted atop of the airframe. It provides 40 </w:t>
      </w:r>
      <w:proofErr w:type="spellStart"/>
      <w:r w:rsidRPr="00AF6BF6">
        <w:t>dBi</w:t>
      </w:r>
      <w:proofErr w:type="spellEnd"/>
      <w:r w:rsidRPr="00AF6BF6">
        <w:t xml:space="preserve"> </w:t>
      </w:r>
      <w:proofErr w:type="spellStart"/>
      <w:r w:rsidRPr="00AF6BF6">
        <w:t>mainbeam</w:t>
      </w:r>
      <w:proofErr w:type="spellEnd"/>
      <w:r w:rsidRPr="00AF6BF6">
        <w:t xml:space="preserve"> gain</w:t>
      </w:r>
      <w:ins w:id="375" w:author="AFSMO" w:date="2020-12-21T16:19:00Z">
        <w:r w:rsidR="0019530D" w:rsidRPr="00C432B5">
          <w:rPr>
            <w:highlight w:val="yellow"/>
          </w:rPr>
          <w:t xml:space="preserve">, first sidelobe at 25 </w:t>
        </w:r>
        <w:proofErr w:type="spellStart"/>
        <w:r w:rsidR="0019530D" w:rsidRPr="00C432B5">
          <w:rPr>
            <w:highlight w:val="yellow"/>
          </w:rPr>
          <w:t>dBi</w:t>
        </w:r>
        <w:proofErr w:type="spellEnd"/>
        <w:r w:rsidR="0019530D" w:rsidRPr="00C432B5">
          <w:rPr>
            <w:highlight w:val="yellow"/>
          </w:rPr>
          <w:t>,</w:t>
        </w:r>
      </w:ins>
      <w:r w:rsidRPr="00AF6BF6">
        <w:t xml:space="preserve"> and its </w:t>
      </w:r>
      <w:ins w:id="376" w:author="AFSMO" w:date="2021-01-29T10:30:00Z">
        <w:r w:rsidR="00C432B5" w:rsidRPr="00C2528E">
          <w:rPr>
            <w:highlight w:val="yellow"/>
          </w:rPr>
          <w:t>remote</w:t>
        </w:r>
        <w:r w:rsidR="00C432B5">
          <w:t xml:space="preserve"> </w:t>
        </w:r>
      </w:ins>
      <w:r w:rsidRPr="00AF6BF6">
        <w:t xml:space="preserve">sidelobe gain has been estimated to be </w:t>
      </w:r>
      <w:del w:id="377" w:author="Chair" w:date="2020-12-18T08:17:00Z">
        <w:r w:rsidRPr="00AF6BF6" w:rsidDel="00202D29">
          <w:delText>−10</w:delText>
        </w:r>
      </w:del>
      <w:ins w:id="378" w:author="Chair" w:date="2020-12-18T08:17:00Z">
        <w:r w:rsidR="00202D29" w:rsidRPr="00AF6BF6">
          <w:t>5</w:t>
        </w:r>
      </w:ins>
      <w:r w:rsidRPr="00AF6BF6">
        <w:t xml:space="preserve"> </w:t>
      </w:r>
      <w:proofErr w:type="spellStart"/>
      <w:r w:rsidRPr="00AF6BF6">
        <w:t>dBi</w:t>
      </w:r>
      <w:proofErr w:type="spellEnd"/>
      <w:r w:rsidRPr="00AF6BF6">
        <w:t>.</w:t>
      </w:r>
      <w:ins w:id="379" w:author="AFSMO" w:date="2020-12-21T16:19:00Z">
        <w:r w:rsidR="0019530D">
          <w:t xml:space="preserve"> </w:t>
        </w:r>
        <w:r w:rsidR="0019530D" w:rsidRPr="00C432B5">
          <w:rPr>
            <w:highlight w:val="yellow"/>
          </w:rPr>
          <w:t xml:space="preserve">The antenna pattern is ITU-R </w:t>
        </w:r>
      </w:ins>
      <w:ins w:id="380" w:author="AFSMO" w:date="2021-01-21T14:22:00Z">
        <w:r w:rsidR="00BD3914" w:rsidRPr="00C432B5">
          <w:rPr>
            <w:highlight w:val="yellow"/>
          </w:rPr>
          <w:lastRenderedPageBreak/>
          <w:t xml:space="preserve">Recommendation </w:t>
        </w:r>
      </w:ins>
      <w:ins w:id="381" w:author="AFSMO" w:date="2020-12-21T16:19:00Z">
        <w:r w:rsidR="0019530D" w:rsidRPr="00C432B5">
          <w:rPr>
            <w:highlight w:val="yellow"/>
          </w:rPr>
          <w:t>M.1851 uniform distribution.</w:t>
        </w:r>
      </w:ins>
      <w:r w:rsidRPr="00AF6BF6">
        <w:t xml:space="preserve"> The aircraft carrying these radars are capable of worldwide operations. In addition to their air surveillance and ATC functions they also have a sea surveillance mode. This airborne system is typically operated at about 9</w:t>
      </w:r>
      <w:r w:rsidRPr="00AF6BF6">
        <w:rPr>
          <w:rFonts w:ascii="Tms Rmn" w:hAnsi="Tms Rmn"/>
          <w:sz w:val="12"/>
        </w:rPr>
        <w:t> </w:t>
      </w:r>
      <w:r w:rsidRPr="00AF6BF6">
        <w:t>000 m in altitude and can be operated for extended hours of up to 12 h depending upon aircrew availability. In some situations</w:t>
      </w:r>
      <w:ins w:id="382" w:author="- I.T.U. -" w:date="2020-12-18T11:39:00Z">
        <w:r w:rsidR="00BF7AD7">
          <w:t>,</w:t>
        </w:r>
      </w:ins>
      <w:r w:rsidRPr="00AF6BF6">
        <w:t xml:space="preserve"> constant surveillance is maintained on a 24 h per day basis by replenishment aircraft.</w:t>
      </w:r>
    </w:p>
    <w:p w14:paraId="00D953B5" w14:textId="77777777" w:rsidR="005F228B" w:rsidRPr="00AF6BF6" w:rsidRDefault="005F228B" w:rsidP="005F228B">
      <w:pPr>
        <w:pStyle w:val="Heading1"/>
      </w:pPr>
      <w:r w:rsidRPr="00AF6BF6">
        <w:t>3</w:t>
      </w:r>
      <w:r w:rsidRPr="00AF6BF6">
        <w:tab/>
        <w:t>Protection criteria</w:t>
      </w:r>
    </w:p>
    <w:p w14:paraId="2C6CFFED" w14:textId="77777777" w:rsidR="005F228B" w:rsidRPr="00AF6BF6" w:rsidRDefault="005F228B" w:rsidP="005F228B">
      <w:r w:rsidRPr="00AF6BF6">
        <w:t xml:space="preserve">Radars are affected in fundamentally different ways by unwanted signals of different forms, and an especially sharp difference prevails between the effects of continuous noise-like energy and those of pulses. </w:t>
      </w:r>
    </w:p>
    <w:p w14:paraId="6CA2F147" w14:textId="2D8F132E" w:rsidR="005F228B" w:rsidRPr="00AF6BF6" w:rsidRDefault="005F228B" w:rsidP="005F228B">
      <w:r w:rsidRPr="00AF6BF6">
        <w:t xml:space="preserve">Systems which use pulse compression have their IF bandwidth matched to the compressed pulse and act as a matched filter for minimum </w:t>
      </w:r>
      <w:r w:rsidRPr="00AF6BF6">
        <w:rPr>
          <w:i/>
          <w:iCs/>
        </w:rPr>
        <w:t>S</w:t>
      </w:r>
      <w:r w:rsidRPr="00AF6BF6">
        <w:t>/</w:t>
      </w:r>
      <w:r w:rsidRPr="00AF6BF6">
        <w:rPr>
          <w:i/>
          <w:iCs/>
        </w:rPr>
        <w:t>N</w:t>
      </w:r>
      <w:r w:rsidRPr="00AF6BF6">
        <w:t xml:space="preserve"> degradation. Pulse compression filters may be partially matched to and hence increase the effect of noise-like interference. In that case, </w:t>
      </w:r>
      <w:proofErr w:type="spellStart"/>
      <w:r w:rsidRPr="00AF6BF6">
        <w:t>an</w:t>
      </w:r>
      <w:proofErr w:type="spellEnd"/>
      <w:r w:rsidRPr="00AF6BF6">
        <w:t xml:space="preserve"> </w:t>
      </w:r>
      <w:r w:rsidRPr="00AF6BF6">
        <w:rPr>
          <w:i/>
          <w:iCs/>
        </w:rPr>
        <w:t>I</w:t>
      </w:r>
      <w:r w:rsidRPr="00AF6BF6">
        <w:t>/</w:t>
      </w:r>
      <w:r w:rsidRPr="00AF6BF6">
        <w:rPr>
          <w:i/>
          <w:iCs/>
        </w:rPr>
        <w:t>N</w:t>
      </w:r>
      <w:r w:rsidRPr="00AF6BF6">
        <w:t xml:space="preserve"> ratio of −6 dB may not be adequate, and further studies or compatibility measurements may be necessary to assess the interference in terms of the operational impact on the radar’s performance.</w:t>
      </w:r>
    </w:p>
    <w:p w14:paraId="420F0F64" w14:textId="77777777" w:rsidR="005F228B" w:rsidRPr="00AF6BF6" w:rsidRDefault="005F228B" w:rsidP="005F228B">
      <w:r w:rsidRPr="00AF6BF6">
        <w:t xml:space="preserve">Continuous-wave interference of a noise-like type inflicts a desensitizing effect on radiodetermination radars, and that effect is predictably related to its intensity. Within any azimuth sectors in which such interference arrives, its power spectral density can, to a reasonable approximation, simply be added to the power spectral density of the radar-system thermal noise. If the power of radar-system noise in the absence of interference is denoted by </w:t>
      </w:r>
      <w:r w:rsidRPr="00AF6BF6">
        <w:rPr>
          <w:i/>
          <w:iCs/>
        </w:rPr>
        <w:t>N</w:t>
      </w:r>
      <w:r w:rsidRPr="00AF6BF6">
        <w:t xml:space="preserve"> and that of noise</w:t>
      </w:r>
      <w:r w:rsidRPr="00AF6BF6">
        <w:noBreakHyphen/>
        <w:t xml:space="preserve">like interference by </w:t>
      </w:r>
      <w:r w:rsidRPr="00AF6BF6">
        <w:rPr>
          <w:i/>
          <w:iCs/>
        </w:rPr>
        <w:t>I</w:t>
      </w:r>
      <w:r w:rsidRPr="00AF6BF6">
        <w:t xml:space="preserve">, the resultant effective noise power becomes simply </w:t>
      </w:r>
      <w:r w:rsidRPr="00AF6BF6">
        <w:rPr>
          <w:i/>
          <w:iCs/>
        </w:rPr>
        <w:t>I</w:t>
      </w:r>
      <w:r w:rsidRPr="00AF6BF6">
        <w:t xml:space="preserve"> + </w:t>
      </w:r>
      <w:r w:rsidRPr="00AF6BF6">
        <w:rPr>
          <w:i/>
          <w:iCs/>
        </w:rPr>
        <w:t>N</w:t>
      </w:r>
      <w:r w:rsidRPr="00AF6BF6">
        <w:t>.</w:t>
      </w:r>
    </w:p>
    <w:p w14:paraId="56CE426C" w14:textId="77777777" w:rsidR="005F228B" w:rsidRPr="00AF6BF6" w:rsidRDefault="005F228B" w:rsidP="005F228B">
      <w:r w:rsidRPr="00AF6BF6">
        <w:t xml:space="preserve">Given that the radar protection criteria traditionally established within ITU-R are based on the penalties incurred to maintain the target-return signal-to-noise ratio in the presence of the interference, requiring that the target-return power be raised in proportion to the increase of noise power from </w:t>
      </w:r>
      <w:r w:rsidRPr="00AF6BF6">
        <w:rPr>
          <w:i/>
          <w:iCs/>
        </w:rPr>
        <w:t>N</w:t>
      </w:r>
      <w:r w:rsidRPr="00AF6BF6">
        <w:t xml:space="preserve"> to </w:t>
      </w:r>
      <w:r w:rsidRPr="00AF6BF6">
        <w:rPr>
          <w:i/>
          <w:iCs/>
        </w:rPr>
        <w:t>I </w:t>
      </w:r>
      <w:r w:rsidRPr="00AF6BF6">
        <w:t>+ </w:t>
      </w:r>
      <w:r w:rsidRPr="00AF6BF6">
        <w:rPr>
          <w:i/>
          <w:iCs/>
        </w:rPr>
        <w:t>N</w:t>
      </w:r>
      <w:r w:rsidRPr="00AF6BF6">
        <w:t xml:space="preserve">. That can only be done by accepting shorter maximum ranges on given targets, sacrificing observation of small targets, or modifying the radar to give it a higher transmitter power or power-aperture product. (In modern radars, receiving-system noise is usually already near an irreducible minimum and </w:t>
      </w:r>
      <w:proofErr w:type="gramStart"/>
      <w:r w:rsidRPr="00AF6BF6">
        <w:t>nearly-optimum</w:t>
      </w:r>
      <w:proofErr w:type="gramEnd"/>
      <w:r w:rsidRPr="00AF6BF6">
        <w:t xml:space="preserve"> signal processing is becoming commonplace.)</w:t>
      </w:r>
    </w:p>
    <w:p w14:paraId="41D713EF" w14:textId="77777777" w:rsidR="005F228B" w:rsidRPr="00AF6BF6" w:rsidRDefault="005F228B" w:rsidP="005F228B">
      <w:r w:rsidRPr="00AF6BF6">
        <w:t>These penalties vary depending on the radar’s function and the nature of its targets. For most radar systems, an increase in the effective noise level of about 1 dB would inflict the maximum tolerable degradation on performance. In the case of a discrete target having a given average or median radar cross section (RCS), that increase would reduce the detection range by about 6% regardless of any RCS fluctuation characteristics that target might have. This effect results from the fact that the achievable free-space range is proportional to the fourth root of the resultant signal-to-noise power ratio (SNR), from the most familiar form of the radar range equation. A 1 dB increase of effective noise power is a factor of 1.26 in power, so it would, if uncompensated, require the free-space range from a given discrete target to be reduced by a factor of 1</w:t>
      </w:r>
      <w:proofErr w:type="gramStart"/>
      <w:r w:rsidRPr="00AF6BF6">
        <w:t>/(</w:t>
      </w:r>
      <w:proofErr w:type="gramEnd"/>
      <w:r w:rsidRPr="00AF6BF6">
        <w:t>(1.26)</w:t>
      </w:r>
      <w:r w:rsidRPr="00AF6BF6">
        <w:rPr>
          <w:vertAlign w:val="superscript"/>
        </w:rPr>
        <w:t>1/4</w:t>
      </w:r>
      <w:r w:rsidRPr="00AF6BF6">
        <w:t>), or 1/1.06; i.e. a range capability reduction of about 6%. In the range equation, the SNR is also directly proportional to transmitter power, to power-aperture product (for a surveillance radar), and to target radar cross section. Alternatively, therefore, the 1 dB increase of effective noise power could be compensated by forgoing detection of targets except those having an average radar cross section 1.26 times as large as the minimum-size target that could be detected in the interference-free regime or by increasing the radar transmitter power or its power-aperture product by 26%. Any of these alternatives is at the limit of acceptability in most radar missions, and the system modifications would be costly, impractical, or impossible, especially in mobile radars. For discrete targets, those performance penalties hold for any given probability of detection and false-alarm rate and any target fluctuation characteristics.</w:t>
      </w:r>
    </w:p>
    <w:sectPr w:rsidR="005F228B" w:rsidRPr="00AF6BF6" w:rsidSect="00787D7F">
      <w:footerReference w:type="first" r:id="rId20"/>
      <w:pgSz w:w="11907" w:h="16834" w:code="9"/>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5FAAD4" w14:textId="77777777" w:rsidR="005E1BEC" w:rsidRDefault="005E1BEC">
      <w:r>
        <w:separator/>
      </w:r>
    </w:p>
  </w:endnote>
  <w:endnote w:type="continuationSeparator" w:id="0">
    <w:p w14:paraId="3D242D4D" w14:textId="77777777" w:rsidR="005E1BEC" w:rsidRDefault="005E1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default"/>
    <w:sig w:usb0="00000000"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AC3E88" w14:textId="24E52E4D" w:rsidR="00C432B5" w:rsidRPr="002F7CB3" w:rsidRDefault="005E1BEC" w:rsidP="00E6257C">
    <w:pPr>
      <w:pStyle w:val="Footer"/>
      <w:rPr>
        <w:lang w:val="en-US"/>
      </w:rPr>
    </w:pPr>
    <w:r>
      <w:fldChar w:fldCharType="begin"/>
    </w:r>
    <w:r>
      <w:instrText xml:space="preserve"> FILENAME \p \* MERGEFORMAT </w:instrText>
    </w:r>
    <w:r>
      <w:fldChar w:fldCharType="separate"/>
    </w:r>
    <w:r w:rsidR="00C432B5" w:rsidRPr="007229DB">
      <w:rPr>
        <w:lang w:val="en-US"/>
      </w:rPr>
      <w:t>M</w:t>
    </w:r>
    <w:r w:rsidR="00C432B5">
      <w:t>:\BRSGD\TEXT2019\SG05\WP5B\200\225\225N12e.docx</w:t>
    </w:r>
    <w:r>
      <w:fldChar w:fldCharType="end"/>
    </w:r>
    <w:r w:rsidR="00C432B5">
      <w:t xml:space="preserve"> ( )</w:t>
    </w:r>
    <w:r w:rsidR="00C432B5" w:rsidRPr="002F7CB3">
      <w:rPr>
        <w:lang w:val="en-US"/>
      </w:rPr>
      <w:tab/>
    </w:r>
    <w:r w:rsidR="00C432B5">
      <w:fldChar w:fldCharType="begin"/>
    </w:r>
    <w:r w:rsidR="00C432B5">
      <w:instrText xml:space="preserve"> savedate \@ dd.MM.yy </w:instrText>
    </w:r>
    <w:r w:rsidR="00C432B5">
      <w:fldChar w:fldCharType="separate"/>
    </w:r>
    <w:ins w:id="383" w:author="AFSMO" w:date="2021-03-23T16:00:00Z">
      <w:r w:rsidR="000D3ED6">
        <w:t>09.03.21</w:t>
      </w:r>
    </w:ins>
    <w:del w:id="384" w:author="AFSMO" w:date="2021-03-23T16:00:00Z">
      <w:r w:rsidR="00B65174" w:rsidDel="000D3ED6">
        <w:delText>02.03.21</w:delText>
      </w:r>
    </w:del>
    <w:r w:rsidR="00C432B5">
      <w:fldChar w:fldCharType="end"/>
    </w:r>
    <w:r w:rsidR="00C432B5" w:rsidRPr="002F7CB3">
      <w:rPr>
        <w:lang w:val="en-US"/>
      </w:rPr>
      <w:tab/>
    </w:r>
    <w:r w:rsidR="00C432B5">
      <w:fldChar w:fldCharType="begin"/>
    </w:r>
    <w:r w:rsidR="00C432B5">
      <w:instrText xml:space="preserve"> printdate \@ dd.MM.yy </w:instrText>
    </w:r>
    <w:r w:rsidR="00C432B5">
      <w:fldChar w:fldCharType="separate"/>
    </w:r>
    <w:r w:rsidR="00C432B5">
      <w:t>21.02.08</w:t>
    </w:r>
    <w:r w:rsidR="00C432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9317E9" w14:textId="77777777" w:rsidR="005E1BEC" w:rsidRDefault="005E1BEC">
      <w:r>
        <w:t>____________________</w:t>
      </w:r>
    </w:p>
  </w:footnote>
  <w:footnote w:type="continuationSeparator" w:id="0">
    <w:p w14:paraId="5D962C83" w14:textId="77777777" w:rsidR="005E1BEC" w:rsidRDefault="005E1BEC">
      <w:r>
        <w:continuationSeparator/>
      </w:r>
    </w:p>
  </w:footnote>
  <w:footnote w:id="1">
    <w:p w14:paraId="5AFB0F31" w14:textId="77777777" w:rsidR="00C432B5" w:rsidRPr="00FF09E7" w:rsidRDefault="00C432B5" w:rsidP="005F228B">
      <w:pPr>
        <w:pStyle w:val="FootnoteText"/>
        <w:rPr>
          <w:lang w:val="en-US"/>
        </w:rPr>
      </w:pPr>
      <w:r>
        <w:rPr>
          <w:rStyle w:val="FootnoteReference"/>
        </w:rPr>
        <w:footnoteRef/>
      </w:r>
      <w:r w:rsidRPr="00580D3F">
        <w:t xml:space="preserve"> </w:t>
      </w:r>
      <w:r>
        <w:rPr>
          <w:lang w:val="en-US"/>
        </w:rPr>
        <w:tab/>
      </w:r>
      <w:r w:rsidRPr="00DF74D1">
        <w:rPr>
          <w:lang w:val="en-US"/>
        </w:rPr>
        <w:t xml:space="preserve">Some systems </w:t>
      </w:r>
      <w:r>
        <w:rPr>
          <w:lang w:val="en-US"/>
        </w:rPr>
        <w:t xml:space="preserve">operate in the </w:t>
      </w:r>
      <w:r w:rsidRPr="00DF74D1">
        <w:rPr>
          <w:lang w:val="en-US"/>
        </w:rPr>
        <w:t xml:space="preserve">frequency band </w:t>
      </w:r>
      <w:r>
        <w:rPr>
          <w:lang w:val="en-US"/>
        </w:rPr>
        <w:t>extending down to</w:t>
      </w:r>
      <w:r w:rsidRPr="00DF74D1">
        <w:rPr>
          <w:lang w:val="en-US"/>
        </w:rPr>
        <w:t xml:space="preserve"> 2</w:t>
      </w:r>
      <w:r>
        <w:rPr>
          <w:lang w:val="en-US"/>
        </w:rPr>
        <w:t> </w:t>
      </w:r>
      <w:r w:rsidRPr="00DF74D1">
        <w:rPr>
          <w:lang w:val="en-US"/>
        </w:rPr>
        <w:t>800</w:t>
      </w:r>
      <w:r>
        <w:rPr>
          <w:lang w:val="en-US"/>
        </w:rPr>
        <w:t> </w:t>
      </w:r>
      <w:proofErr w:type="spellStart"/>
      <w:r w:rsidRPr="00DF74D1">
        <w:rPr>
          <w:lang w:val="en-US"/>
        </w:rPr>
        <w:t>MHz</w:t>
      </w:r>
      <w:r>
        <w:rPr>
          <w:lang w:val="en-US"/>
        </w:rPr>
        <w:t>.</w:t>
      </w:r>
      <w:proofErr w:type="spellEnd"/>
    </w:p>
  </w:footnote>
  <w:footnote w:id="2">
    <w:p w14:paraId="6C82A0BE" w14:textId="77777777" w:rsidR="00C432B5" w:rsidRPr="00FF09E7" w:rsidRDefault="00C432B5" w:rsidP="005F228B">
      <w:pPr>
        <w:pStyle w:val="FootnoteText"/>
        <w:rPr>
          <w:lang w:val="en-US"/>
        </w:rPr>
      </w:pPr>
      <w:r>
        <w:rPr>
          <w:rStyle w:val="FootnoteReference"/>
        </w:rPr>
        <w:footnoteRef/>
      </w:r>
      <w:r w:rsidRPr="00580D3F">
        <w:t xml:space="preserve"> </w:t>
      </w:r>
      <w:r w:rsidRPr="00580D3F">
        <w:tab/>
      </w:r>
      <w:r w:rsidRPr="00580D3F">
        <w:rPr>
          <w:szCs w:val="22"/>
        </w:rPr>
        <w:t>Recommendations ITU-R M.1460 and ITU-R M.1464 also give characteristics of radiolocation radars operating in the frequency range 2 700</w:t>
      </w:r>
      <w:r w:rsidRPr="00580D3F">
        <w:rPr>
          <w:szCs w:val="22"/>
        </w:rPr>
        <w:noBreakHyphen/>
        <w:t>3 400 </w:t>
      </w:r>
      <w:proofErr w:type="spellStart"/>
      <w:r w:rsidRPr="00580D3F">
        <w:rPr>
          <w:szCs w:val="22"/>
        </w:rPr>
        <w:t>MHz.</w:t>
      </w:r>
      <w:proofErr w:type="spellEnd"/>
    </w:p>
  </w:footnote>
  <w:footnote w:id="3">
    <w:p w14:paraId="6A5D7FF9" w14:textId="77777777" w:rsidR="00C432B5" w:rsidRPr="00FF09E7" w:rsidRDefault="00C432B5" w:rsidP="005F228B">
      <w:pPr>
        <w:pStyle w:val="FootnoteText"/>
        <w:rPr>
          <w:lang w:val="en-US"/>
        </w:rPr>
      </w:pPr>
      <w:r>
        <w:rPr>
          <w:rStyle w:val="FootnoteReference"/>
        </w:rPr>
        <w:footnoteRef/>
      </w:r>
      <w:r w:rsidRPr="00580D3F">
        <w:t xml:space="preserve"> </w:t>
      </w:r>
      <w:r w:rsidRPr="00580D3F">
        <w:tab/>
      </w:r>
      <w:r w:rsidRPr="00580D3F">
        <w:rPr>
          <w:color w:val="000000"/>
          <w:szCs w:val="22"/>
        </w:rPr>
        <w:t>The technical characteristics for these radars apply to the full tuning range shown</w:t>
      </w:r>
      <w:r w:rsidRPr="00580D3F">
        <w:rPr>
          <w:color w:val="00000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0C0800" w14:textId="0D7A8198" w:rsidR="00C432B5" w:rsidRPr="005E546E" w:rsidRDefault="00C432B5" w:rsidP="00787D7F">
    <w:pPr>
      <w:pStyle w:val="Header"/>
      <w:spacing w:after="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2FE9F5" w14:textId="77777777" w:rsidR="00C432B5" w:rsidRPr="00580D3F" w:rsidRDefault="00C432B5" w:rsidP="003D735F">
    <w:pPr>
      <w:tabs>
        <w:tab w:val="center" w:pos="7088"/>
        <w:tab w:val="right" w:pos="13892"/>
      </w:tabs>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4</w:t>
    </w:r>
    <w:r>
      <w:rPr>
        <w:rStyle w:val="PageNumber"/>
        <w:b/>
        <w:bCs/>
      </w:rPr>
      <w:fldChar w:fldCharType="end"/>
    </w:r>
    <w:r w:rsidRPr="00FC42AF">
      <w:tab/>
    </w:r>
    <w:r w:rsidR="005E1BEC">
      <w:fldChar w:fldCharType="begin"/>
    </w:r>
    <w:r w:rsidR="005E1BEC">
      <w:instrText xml:space="preserve"> DOCPROPERTY "Header" \* MERGEFORMAT </w:instrText>
    </w:r>
    <w:r w:rsidR="005E1BEC">
      <w:fldChar w:fldCharType="separate"/>
    </w:r>
    <w:r w:rsidRPr="0030381E">
      <w:rPr>
        <w:b/>
        <w:bCs/>
      </w:rPr>
      <w:t xml:space="preserve">Rec. </w:t>
    </w:r>
    <w:r w:rsidR="005E1BEC">
      <w:rPr>
        <w:b/>
        <w:bCs/>
      </w:rPr>
      <w:fldChar w:fldCharType="end"/>
    </w:r>
    <w:r>
      <w:rPr>
        <w:b/>
        <w:bCs/>
      </w:rPr>
      <w:t xml:space="preserve"> </w:t>
    </w:r>
    <w:r>
      <w:rPr>
        <w:b/>
        <w:bCs/>
      </w:rPr>
      <w:fldChar w:fldCharType="begin"/>
    </w:r>
    <w:r w:rsidRPr="00FC42AF">
      <w:rPr>
        <w:b/>
        <w:bCs/>
      </w:rPr>
      <w:instrText>styleref href</w:instrText>
    </w:r>
    <w:r>
      <w:rPr>
        <w:b/>
        <w:bCs/>
      </w:rPr>
      <w:fldChar w:fldCharType="separate"/>
    </w:r>
    <w:r>
      <w:rPr>
        <w:b/>
        <w:bCs/>
        <w:noProof/>
      </w:rPr>
      <w:t>ITU-R  M.1465-3</w:t>
    </w:r>
    <w:r>
      <w:rPr>
        <w:b/>
        <w:bCs/>
      </w:rPr>
      <w:fldChar w:fldCharType="end"/>
    </w:r>
    <w:r>
      <w:rPr>
        <w:b/>
        <w:bC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D3483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C3A869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BBAF98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11EF08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A18A6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0C086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FDC5F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05846C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894EBA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9CAF2AA"/>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FSMO">
    <w15:presenceInfo w15:providerId="None" w15:userId="AFSMO"/>
  </w15:person>
  <w15:person w15:author="Chair">
    <w15:presenceInfo w15:providerId="None" w15:userId="Chair"/>
  </w15:person>
  <w15:person w15:author="- I.T.U. -">
    <w15:presenceInfo w15:providerId="None" w15:userId="- I.T.U. -"/>
  </w15:person>
  <w15:person w15:author="Germany">
    <w15:presenceInfo w15:providerId="None" w15:userId="German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C14"/>
    <w:rsid w:val="000069D4"/>
    <w:rsid w:val="000174AD"/>
    <w:rsid w:val="0004375F"/>
    <w:rsid w:val="00047A1D"/>
    <w:rsid w:val="000604B9"/>
    <w:rsid w:val="00084DAA"/>
    <w:rsid w:val="000A2C14"/>
    <w:rsid w:val="000A7D55"/>
    <w:rsid w:val="000C12C8"/>
    <w:rsid w:val="000C2E8E"/>
    <w:rsid w:val="000C2F6E"/>
    <w:rsid w:val="000D3ED6"/>
    <w:rsid w:val="000E0E7C"/>
    <w:rsid w:val="000F1B4B"/>
    <w:rsid w:val="00102884"/>
    <w:rsid w:val="0011156D"/>
    <w:rsid w:val="0012744F"/>
    <w:rsid w:val="00131178"/>
    <w:rsid w:val="0014282E"/>
    <w:rsid w:val="00156F66"/>
    <w:rsid w:val="00163271"/>
    <w:rsid w:val="00163F57"/>
    <w:rsid w:val="00172122"/>
    <w:rsid w:val="00182528"/>
    <w:rsid w:val="0018500B"/>
    <w:rsid w:val="0019530D"/>
    <w:rsid w:val="00196A19"/>
    <w:rsid w:val="00202D29"/>
    <w:rsid w:val="00202DC1"/>
    <w:rsid w:val="002116EE"/>
    <w:rsid w:val="002309D8"/>
    <w:rsid w:val="0024013C"/>
    <w:rsid w:val="0025757D"/>
    <w:rsid w:val="00274AB1"/>
    <w:rsid w:val="00274D00"/>
    <w:rsid w:val="002A7FE2"/>
    <w:rsid w:val="002E1B4F"/>
    <w:rsid w:val="002F2E67"/>
    <w:rsid w:val="002F7CB3"/>
    <w:rsid w:val="00315546"/>
    <w:rsid w:val="00330567"/>
    <w:rsid w:val="00331C1A"/>
    <w:rsid w:val="00364C14"/>
    <w:rsid w:val="00367878"/>
    <w:rsid w:val="00386A9D"/>
    <w:rsid w:val="00391081"/>
    <w:rsid w:val="003B2789"/>
    <w:rsid w:val="003C13CE"/>
    <w:rsid w:val="003C5749"/>
    <w:rsid w:val="003C697E"/>
    <w:rsid w:val="003D2FF8"/>
    <w:rsid w:val="003D735F"/>
    <w:rsid w:val="003E2518"/>
    <w:rsid w:val="003E7CEF"/>
    <w:rsid w:val="0045518B"/>
    <w:rsid w:val="00466827"/>
    <w:rsid w:val="004B1EF7"/>
    <w:rsid w:val="004B3FAD"/>
    <w:rsid w:val="004C5749"/>
    <w:rsid w:val="004F47F3"/>
    <w:rsid w:val="004F6A91"/>
    <w:rsid w:val="00501DCA"/>
    <w:rsid w:val="00513A47"/>
    <w:rsid w:val="00535B95"/>
    <w:rsid w:val="005408DF"/>
    <w:rsid w:val="00573344"/>
    <w:rsid w:val="00583F9B"/>
    <w:rsid w:val="005B0D29"/>
    <w:rsid w:val="005E1BEC"/>
    <w:rsid w:val="005E5C10"/>
    <w:rsid w:val="005F228B"/>
    <w:rsid w:val="005F2C78"/>
    <w:rsid w:val="00605E23"/>
    <w:rsid w:val="006144E4"/>
    <w:rsid w:val="00650299"/>
    <w:rsid w:val="00655FC5"/>
    <w:rsid w:val="0066311E"/>
    <w:rsid w:val="006F0B21"/>
    <w:rsid w:val="00700FF8"/>
    <w:rsid w:val="007229DB"/>
    <w:rsid w:val="00774723"/>
    <w:rsid w:val="00787D7F"/>
    <w:rsid w:val="0080538C"/>
    <w:rsid w:val="00814E0A"/>
    <w:rsid w:val="00822581"/>
    <w:rsid w:val="00827C0E"/>
    <w:rsid w:val="008309DD"/>
    <w:rsid w:val="0083227A"/>
    <w:rsid w:val="0083264A"/>
    <w:rsid w:val="00866900"/>
    <w:rsid w:val="00876A8A"/>
    <w:rsid w:val="00881BA1"/>
    <w:rsid w:val="008C2302"/>
    <w:rsid w:val="008C26B8"/>
    <w:rsid w:val="008E4F38"/>
    <w:rsid w:val="008F208F"/>
    <w:rsid w:val="00982084"/>
    <w:rsid w:val="00995963"/>
    <w:rsid w:val="009A1887"/>
    <w:rsid w:val="009B4B7B"/>
    <w:rsid w:val="009B61EB"/>
    <w:rsid w:val="009C2064"/>
    <w:rsid w:val="009D1697"/>
    <w:rsid w:val="009F3A46"/>
    <w:rsid w:val="009F6520"/>
    <w:rsid w:val="00A014F8"/>
    <w:rsid w:val="00A27C71"/>
    <w:rsid w:val="00A5173C"/>
    <w:rsid w:val="00A61AEF"/>
    <w:rsid w:val="00A95A29"/>
    <w:rsid w:val="00AA3193"/>
    <w:rsid w:val="00AD2345"/>
    <w:rsid w:val="00AF173A"/>
    <w:rsid w:val="00AF6BF6"/>
    <w:rsid w:val="00B066A4"/>
    <w:rsid w:val="00B07A13"/>
    <w:rsid w:val="00B4279B"/>
    <w:rsid w:val="00B45FC9"/>
    <w:rsid w:val="00B65174"/>
    <w:rsid w:val="00B76F35"/>
    <w:rsid w:val="00B81138"/>
    <w:rsid w:val="00BA4424"/>
    <w:rsid w:val="00BC7CCF"/>
    <w:rsid w:val="00BD2748"/>
    <w:rsid w:val="00BD3914"/>
    <w:rsid w:val="00BE470B"/>
    <w:rsid w:val="00BF7AD7"/>
    <w:rsid w:val="00C067FC"/>
    <w:rsid w:val="00C2528E"/>
    <w:rsid w:val="00C31CED"/>
    <w:rsid w:val="00C432B5"/>
    <w:rsid w:val="00C57A91"/>
    <w:rsid w:val="00C719D3"/>
    <w:rsid w:val="00CC01C2"/>
    <w:rsid w:val="00CF21F2"/>
    <w:rsid w:val="00D02712"/>
    <w:rsid w:val="00D046A7"/>
    <w:rsid w:val="00D1387E"/>
    <w:rsid w:val="00D214D0"/>
    <w:rsid w:val="00D6546B"/>
    <w:rsid w:val="00D851D3"/>
    <w:rsid w:val="00DB178B"/>
    <w:rsid w:val="00DC17D3"/>
    <w:rsid w:val="00DD4BED"/>
    <w:rsid w:val="00DE39F0"/>
    <w:rsid w:val="00DF0AF3"/>
    <w:rsid w:val="00DF7E9F"/>
    <w:rsid w:val="00E22205"/>
    <w:rsid w:val="00E27D7E"/>
    <w:rsid w:val="00E30BCF"/>
    <w:rsid w:val="00E42E13"/>
    <w:rsid w:val="00E56D5C"/>
    <w:rsid w:val="00E61D5B"/>
    <w:rsid w:val="00E6257C"/>
    <w:rsid w:val="00E63C59"/>
    <w:rsid w:val="00E80F65"/>
    <w:rsid w:val="00EF507B"/>
    <w:rsid w:val="00F000B0"/>
    <w:rsid w:val="00F25662"/>
    <w:rsid w:val="00F37425"/>
    <w:rsid w:val="00F406BB"/>
    <w:rsid w:val="00F50BFD"/>
    <w:rsid w:val="00FA124A"/>
    <w:rsid w:val="00FC08DD"/>
    <w:rsid w:val="00FC2316"/>
    <w:rsid w:val="00FC2CFD"/>
    <w:rsid w:val="00FC4E8C"/>
    <w:rsid w:val="00FF43A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7668C3"/>
  <w15:docId w15:val="{0958CF2C-3CA2-463C-AACE-EF66599D1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uiPriority w:val="99"/>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uiPriority w:val="99"/>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084DAA"/>
    <w:pPr>
      <w:tabs>
        <w:tab w:val="left" w:pos="284"/>
      </w:tabs>
      <w:spacing w:before="40" w:after="40"/>
    </w:pPr>
    <w:rPr>
      <w:sz w:val="18"/>
    </w:rPr>
  </w:style>
  <w:style w:type="paragraph" w:customStyle="1" w:styleId="TableNo">
    <w:name w:val="Table_No"/>
    <w:basedOn w:val="Normal"/>
    <w:next w:val="Normal"/>
    <w:link w:val="TableNoChar"/>
    <w:uiPriority w:val="99"/>
    <w:rsid w:val="008F208F"/>
    <w:pPr>
      <w:keepNext/>
      <w:spacing w:before="560" w:after="120"/>
      <w:jc w:val="center"/>
    </w:pPr>
    <w:rPr>
      <w:caps/>
      <w:sz w:val="20"/>
    </w:rPr>
  </w:style>
  <w:style w:type="paragraph" w:customStyle="1" w:styleId="Tabletitle">
    <w:name w:val="Table_title"/>
    <w:basedOn w:val="Normal"/>
    <w:next w:val="Tabletext"/>
    <w:uiPriority w:val="99"/>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9A1887"/>
    <w:pPr>
      <w:keepNext/>
      <w:keepLines/>
      <w:spacing w:before="160"/>
    </w:pPr>
    <w:rPr>
      <w:rFonts w:ascii="Times New Roman Bold" w:hAnsi="Times New Roman Bold" w:cs="Times New Roman Bold"/>
      <w:b/>
      <w:lang w:val="fr-CH"/>
    </w:rPr>
  </w:style>
  <w:style w:type="paragraph" w:customStyle="1" w:styleId="Figure">
    <w:name w:val="Figure"/>
    <w:basedOn w:val="Normal"/>
    <w:next w:val="Normal"/>
    <w:uiPriority w:val="99"/>
    <w:rsid w:val="00BD2748"/>
    <w:pPr>
      <w:spacing w:after="240"/>
      <w:jc w:val="center"/>
    </w:pPr>
  </w:style>
  <w:style w:type="character" w:styleId="PageNumber">
    <w:name w:val="page number"/>
    <w:basedOn w:val="DefaultParagraphFont"/>
    <w:uiPriority w:val="99"/>
    <w:rsid w:val="00E63C59"/>
  </w:style>
  <w:style w:type="paragraph" w:customStyle="1" w:styleId="Figuretitle">
    <w:name w:val="Figure_title"/>
    <w:basedOn w:val="Normal"/>
    <w:next w:val="Normal"/>
    <w:link w:val="FiguretitleChar"/>
    <w:rsid w:val="00BD2748"/>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customStyle="1" w:styleId="FiguretitleChar">
    <w:name w:val="Figure_title Char"/>
    <w:basedOn w:val="DefaultParagraphFont"/>
    <w:link w:val="Figuretitle"/>
    <w:rsid w:val="00BD2748"/>
    <w:rPr>
      <w:rFonts w:ascii="Times New Roman Bold" w:hAnsi="Times New Roman Bold"/>
      <w:b/>
      <w:lang w:val="en-GB" w:eastAsia="en-US"/>
    </w:rPr>
  </w:style>
  <w:style w:type="character" w:styleId="Hyperlink">
    <w:name w:val="Hyperlink"/>
    <w:basedOn w:val="DefaultParagraphFont"/>
    <w:unhideWhenUsed/>
    <w:rsid w:val="00364C14"/>
    <w:rPr>
      <w:color w:val="0000FF" w:themeColor="hyperlink"/>
      <w:u w:val="single"/>
    </w:rPr>
  </w:style>
  <w:style w:type="character" w:styleId="UnresolvedMention">
    <w:name w:val="Unresolved Mention"/>
    <w:basedOn w:val="DefaultParagraphFont"/>
    <w:uiPriority w:val="99"/>
    <w:semiHidden/>
    <w:unhideWhenUsed/>
    <w:rsid w:val="00364C14"/>
    <w:rPr>
      <w:color w:val="605E5C"/>
      <w:shd w:val="clear" w:color="auto" w:fill="E1DFDD"/>
    </w:rPr>
  </w:style>
  <w:style w:type="paragraph" w:customStyle="1" w:styleId="AnnexNoTitle">
    <w:name w:val="Annex_NoTitle"/>
    <w:basedOn w:val="Normal"/>
    <w:next w:val="Normalaftertitle"/>
    <w:rsid w:val="00364C14"/>
    <w:pPr>
      <w:keepNext/>
      <w:keepLines/>
      <w:tabs>
        <w:tab w:val="clear" w:pos="1134"/>
        <w:tab w:val="clear" w:pos="1871"/>
        <w:tab w:val="clear" w:pos="2268"/>
        <w:tab w:val="left" w:pos="794"/>
        <w:tab w:val="left" w:pos="1191"/>
        <w:tab w:val="left" w:pos="1588"/>
        <w:tab w:val="left" w:pos="1985"/>
      </w:tabs>
      <w:spacing w:before="480" w:after="80"/>
      <w:jc w:val="center"/>
      <w:outlineLvl w:val="0"/>
    </w:pPr>
    <w:rPr>
      <w:b/>
      <w:sz w:val="28"/>
      <w:lang w:val="fr-FR"/>
    </w:rPr>
  </w:style>
  <w:style w:type="paragraph" w:customStyle="1" w:styleId="Line">
    <w:name w:val="Line"/>
    <w:basedOn w:val="Normal"/>
    <w:next w:val="Normal"/>
    <w:rsid w:val="00364C14"/>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Summary">
    <w:name w:val="Summary"/>
    <w:basedOn w:val="Normal"/>
    <w:next w:val="Normalaftertitle"/>
    <w:autoRedefine/>
    <w:uiPriority w:val="99"/>
    <w:rsid w:val="00364C14"/>
    <w:pPr>
      <w:tabs>
        <w:tab w:val="clear" w:pos="1134"/>
        <w:tab w:val="clear" w:pos="1871"/>
        <w:tab w:val="clear" w:pos="2268"/>
        <w:tab w:val="left" w:pos="794"/>
        <w:tab w:val="left" w:pos="1191"/>
        <w:tab w:val="left" w:pos="1588"/>
        <w:tab w:val="left" w:pos="1985"/>
      </w:tabs>
      <w:spacing w:after="480"/>
      <w:jc w:val="both"/>
    </w:pPr>
    <w:rPr>
      <w:sz w:val="22"/>
    </w:rPr>
  </w:style>
  <w:style w:type="character" w:customStyle="1" w:styleId="TableheadChar">
    <w:name w:val="Table_head Char"/>
    <w:basedOn w:val="DefaultParagraphFont"/>
    <w:link w:val="Tablehead"/>
    <w:qFormat/>
    <w:locked/>
    <w:rsid w:val="00364C14"/>
    <w:rPr>
      <w:rFonts w:ascii="Times New Roman Bold" w:hAnsi="Times New Roman Bold" w:cs="Times New Roman Bold"/>
      <w:b/>
      <w:lang w:val="en-GB" w:eastAsia="en-US"/>
    </w:rPr>
  </w:style>
  <w:style w:type="character" w:customStyle="1" w:styleId="TabletextChar">
    <w:name w:val="Table_text Char"/>
    <w:basedOn w:val="DefaultParagraphFont"/>
    <w:link w:val="Tabletext"/>
    <w:qFormat/>
    <w:locked/>
    <w:rsid w:val="00364C14"/>
    <w:rPr>
      <w:rFonts w:ascii="Times New Roman" w:hAnsi="Times New Roman"/>
      <w:lang w:val="en-GB" w:eastAsia="en-US"/>
    </w:rPr>
  </w:style>
  <w:style w:type="character" w:customStyle="1" w:styleId="TableNoChar">
    <w:name w:val="Table_No Char"/>
    <w:basedOn w:val="DefaultParagraphFont"/>
    <w:link w:val="TableNo"/>
    <w:uiPriority w:val="99"/>
    <w:locked/>
    <w:rsid w:val="00364C14"/>
    <w:rPr>
      <w:rFonts w:ascii="Times New Roman" w:hAnsi="Times New Roman"/>
      <w:caps/>
      <w:lang w:val="en-GB" w:eastAsia="en-US"/>
    </w:rPr>
  </w:style>
  <w:style w:type="character" w:customStyle="1" w:styleId="href">
    <w:name w:val="href"/>
    <w:basedOn w:val="DefaultParagraphFont"/>
    <w:rsid w:val="005F228B"/>
  </w:style>
  <w:style w:type="paragraph" w:customStyle="1" w:styleId="HeadingSum">
    <w:name w:val="Heading_Sum"/>
    <w:basedOn w:val="Headingb"/>
    <w:next w:val="Normal"/>
    <w:autoRedefine/>
    <w:rsid w:val="005F228B"/>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EditorsNote">
    <w:name w:val="EditorsNote"/>
    <w:basedOn w:val="Normal"/>
    <w:rsid w:val="00787D7F"/>
    <w:pPr>
      <w:spacing w:before="240" w:after="240"/>
    </w:pPr>
    <w:rPr>
      <w:i/>
      <w:iCs/>
    </w:rPr>
  </w:style>
  <w:style w:type="paragraph" w:styleId="BalloonText">
    <w:name w:val="Balloon Text"/>
    <w:basedOn w:val="Normal"/>
    <w:link w:val="BalloonTextChar"/>
    <w:semiHidden/>
    <w:unhideWhenUsed/>
    <w:rsid w:val="0019530D"/>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19530D"/>
    <w:rPr>
      <w:rFonts w:ascii="Segoe UI" w:hAnsi="Segoe UI" w:cs="Segoe UI"/>
      <w:sz w:val="18"/>
      <w:szCs w:val="18"/>
      <w:lang w:val="en-GB" w:eastAsia="en-US"/>
    </w:rPr>
  </w:style>
  <w:style w:type="paragraph" w:customStyle="1" w:styleId="TabletitleBR">
    <w:name w:val="Table_title_BR"/>
    <w:basedOn w:val="Normal"/>
    <w:next w:val="Tablehead"/>
    <w:rsid w:val="00BD3914"/>
    <w:pPr>
      <w:keepNext/>
      <w:keepLines/>
      <w:tabs>
        <w:tab w:val="clear" w:pos="1134"/>
        <w:tab w:val="clear" w:pos="1871"/>
        <w:tab w:val="clear" w:pos="2268"/>
        <w:tab w:val="left" w:pos="794"/>
        <w:tab w:val="left" w:pos="1191"/>
        <w:tab w:val="left" w:pos="1588"/>
        <w:tab w:val="left" w:pos="1985"/>
      </w:tabs>
      <w:spacing w:before="0" w:after="120"/>
      <w:jc w:val="center"/>
      <w:textAlignment w:val="auto"/>
    </w:pPr>
    <w:rPr>
      <w:rFonts w:eastAsia="SimSu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drew.meadows.1@us.af.mil" TargetMode="External"/><Relationship Id="rId13" Type="http://schemas.openxmlformats.org/officeDocument/2006/relationships/hyperlink" Target="mailto:kellen.k.gibson.civ@mail.mi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dominic.nguyen@esimplicity.com" TargetMode="External"/><Relationship Id="rId17" Type="http://schemas.openxmlformats.org/officeDocument/2006/relationships/hyperlink" Target="https://www.itu.int/rec/R-REC-M.1465/en" TargetMode="Externa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lvarez@mitre.org" TargetMode="External"/><Relationship Id="rId5" Type="http://schemas.openxmlformats.org/officeDocument/2006/relationships/webSettings" Target="webSettings.xml"/><Relationship Id="rId15" Type="http://schemas.openxmlformats.org/officeDocument/2006/relationships/hyperlink" Target="mailto:fbox@mitre.org" TargetMode="External"/><Relationship Id="rId23" Type="http://schemas.openxmlformats.org/officeDocument/2006/relationships/theme" Target="theme/theme1.xml"/><Relationship Id="rId10" Type="http://schemas.openxmlformats.org/officeDocument/2006/relationships/hyperlink" Target="mailto:fumie.wingo@navy.mi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tan.m.ly.civ@mail.mil" TargetMode="External"/><Relationship Id="rId14" Type="http://schemas.openxmlformats.org/officeDocument/2006/relationships/hyperlink" Target="mailto:jashley@mitre.org" TargetMode="External"/><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A4B028-A750-4115-AA5E-DB9F68F6E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83</TotalTime>
  <Pages>11</Pages>
  <Words>3373</Words>
  <Characters>19228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Chamova, Alisa</dc:creator>
  <cp:lastModifiedBy>AFSMO</cp:lastModifiedBy>
  <cp:revision>24</cp:revision>
  <cp:lastPrinted>2008-02-21T14:04:00Z</cp:lastPrinted>
  <dcterms:created xsi:type="dcterms:W3CDTF">2020-12-18T10:13:00Z</dcterms:created>
  <dcterms:modified xsi:type="dcterms:W3CDTF">2021-03-23T20:05:00Z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