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5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75"/>
        <w:gridCol w:w="131"/>
        <w:gridCol w:w="4445"/>
      </w:tblGrid>
      <w:tr w:rsidR="00953B5F" w:rsidRPr="003D3E6F" w14:paraId="192AA46E" w14:textId="77777777" w:rsidTr="00753507">
        <w:trPr>
          <w:tblHeader/>
          <w:jc w:val="center"/>
        </w:trPr>
        <w:tc>
          <w:tcPr>
            <w:tcW w:w="9151" w:type="dxa"/>
            <w:gridSpan w:val="3"/>
            <w:tcBorders>
              <w:top w:val="double" w:sz="6" w:space="0" w:color="000000"/>
              <w:right w:val="double" w:sz="6" w:space="0" w:color="000000"/>
            </w:tcBorders>
            <w:shd w:val="pct5" w:color="000000" w:fill="FFFFFF"/>
          </w:tcPr>
          <w:p w14:paraId="5B5932D2" w14:textId="77777777" w:rsidR="00953B5F" w:rsidRPr="003D3E6F" w:rsidRDefault="00953B5F" w:rsidP="00753507">
            <w:pPr>
              <w:spacing w:line="120" w:lineRule="exact"/>
              <w:rPr>
                <w:b/>
              </w:rPr>
            </w:pPr>
            <w:bookmarkStart w:id="0" w:name="dbreak"/>
            <w:bookmarkEnd w:id="0"/>
          </w:p>
          <w:p w14:paraId="07FF7FCE" w14:textId="77777777" w:rsidR="00953B5F" w:rsidRPr="003D3E6F" w:rsidRDefault="00953B5F" w:rsidP="00753507">
            <w:pPr>
              <w:tabs>
                <w:tab w:val="center" w:pos="2085"/>
              </w:tabs>
              <w:jc w:val="center"/>
              <w:rPr>
                <w:b/>
              </w:rPr>
            </w:pPr>
            <w:r w:rsidRPr="003D3E6F">
              <w:rPr>
                <w:b/>
              </w:rPr>
              <w:t xml:space="preserve">US Radiocommunication Sector </w:t>
            </w:r>
          </w:p>
          <w:p w14:paraId="6FD6A952" w14:textId="77777777" w:rsidR="00953B5F" w:rsidRPr="003D3E6F" w:rsidRDefault="00953B5F" w:rsidP="00753507">
            <w:pPr>
              <w:tabs>
                <w:tab w:val="center" w:pos="2085"/>
              </w:tabs>
              <w:spacing w:after="58"/>
              <w:jc w:val="center"/>
              <w:rPr>
                <w:b/>
              </w:rPr>
            </w:pPr>
            <w:r w:rsidRPr="003D3E6F">
              <w:rPr>
                <w:b/>
              </w:rPr>
              <w:t>FACT SHEET</w:t>
            </w:r>
          </w:p>
        </w:tc>
      </w:tr>
      <w:tr w:rsidR="00953B5F" w:rsidRPr="003D3E6F" w14:paraId="5B97BDC0" w14:textId="77777777" w:rsidTr="00753507">
        <w:trPr>
          <w:jc w:val="center"/>
        </w:trPr>
        <w:tc>
          <w:tcPr>
            <w:tcW w:w="4706" w:type="dxa"/>
            <w:gridSpan w:val="2"/>
          </w:tcPr>
          <w:p w14:paraId="13F2CA55" w14:textId="73B0DA0C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>Study Group:</w:t>
            </w:r>
            <w:r w:rsidRPr="003D3E6F">
              <w:t xml:space="preserve"> USWP </w:t>
            </w:r>
            <w:r w:rsidR="00775647">
              <w:t>5</w:t>
            </w:r>
            <w:r w:rsidR="00105DEC">
              <w:t>B</w:t>
            </w:r>
          </w:p>
        </w:tc>
        <w:tc>
          <w:tcPr>
            <w:tcW w:w="4445" w:type="dxa"/>
          </w:tcPr>
          <w:p w14:paraId="6448E576" w14:textId="1F7A67F9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 xml:space="preserve">Document No: </w:t>
            </w:r>
            <w:r w:rsidR="00D6363C">
              <w:t>US</w:t>
            </w:r>
            <w:r w:rsidR="00714DA5">
              <w:t>WP</w:t>
            </w:r>
            <w:r w:rsidR="00775647">
              <w:t>5</w:t>
            </w:r>
            <w:r w:rsidR="00D6363C">
              <w:t>B</w:t>
            </w:r>
            <w:r w:rsidR="00775647">
              <w:t>26-</w:t>
            </w:r>
            <w:r w:rsidR="00CE2823">
              <w:t>23</w:t>
            </w:r>
          </w:p>
        </w:tc>
      </w:tr>
      <w:tr w:rsidR="00953B5F" w:rsidRPr="003D3E6F" w14:paraId="67812F15" w14:textId="77777777" w:rsidTr="00753507">
        <w:trPr>
          <w:jc w:val="center"/>
        </w:trPr>
        <w:tc>
          <w:tcPr>
            <w:tcW w:w="4706" w:type="dxa"/>
            <w:gridSpan w:val="2"/>
          </w:tcPr>
          <w:p w14:paraId="67575F71" w14:textId="1B582107" w:rsidR="00DB3AAF" w:rsidRPr="003D3E6F" w:rsidRDefault="00953B5F" w:rsidP="004B6071">
            <w:pPr>
              <w:spacing w:after="58"/>
            </w:pPr>
            <w:r w:rsidRPr="003D3E6F">
              <w:rPr>
                <w:b/>
              </w:rPr>
              <w:t>Reference:</w:t>
            </w:r>
            <w:r w:rsidRPr="003D3E6F">
              <w:t xml:space="preserve"> </w:t>
            </w:r>
            <w:hyperlink r:id="rId11" w:history="1">
              <w:r w:rsidR="005F5452" w:rsidRPr="005F5452">
                <w:rPr>
                  <w:rStyle w:val="Hyperlink"/>
                </w:rPr>
                <w:t>4C/116</w:t>
              </w:r>
            </w:hyperlink>
          </w:p>
        </w:tc>
        <w:tc>
          <w:tcPr>
            <w:tcW w:w="4445" w:type="dxa"/>
          </w:tcPr>
          <w:p w14:paraId="1DF55316" w14:textId="03CADE64" w:rsidR="00953B5F" w:rsidRPr="003D3E6F" w:rsidRDefault="00953B5F" w:rsidP="00105DEC">
            <w:pPr>
              <w:spacing w:after="58"/>
            </w:pPr>
            <w:r w:rsidRPr="003D3E6F">
              <w:rPr>
                <w:b/>
              </w:rPr>
              <w:t xml:space="preserve">Date: </w:t>
            </w:r>
            <w:ins w:id="1" w:author="AFSMO" w:date="2021-03-09T18:10:00Z">
              <w:r w:rsidR="002B7443">
                <w:rPr>
                  <w:bCs/>
                </w:rPr>
                <w:t>30</w:t>
              </w:r>
            </w:ins>
            <w:ins w:id="2" w:author="AFSMO" w:date="2021-03-10T10:11:00Z">
              <w:r w:rsidR="00DB0A1A">
                <w:rPr>
                  <w:bCs/>
                </w:rPr>
                <w:t xml:space="preserve"> Ma</w:t>
              </w:r>
            </w:ins>
            <w:ins w:id="3" w:author="AFSMO" w:date="2021-03-10T10:12:00Z">
              <w:r w:rsidR="00DB0A1A">
                <w:rPr>
                  <w:bCs/>
                </w:rPr>
                <w:t>rch</w:t>
              </w:r>
            </w:ins>
            <w:del w:id="4" w:author="AFSMO" w:date="2021-03-09T18:10:00Z">
              <w:r w:rsidR="00524CA8" w:rsidDel="002B7443">
                <w:rPr>
                  <w:bCs/>
                </w:rPr>
                <w:delText>9</w:delText>
              </w:r>
            </w:del>
            <w:del w:id="5" w:author="AFSMO" w:date="2021-03-10T10:11:00Z">
              <w:r w:rsidR="00524CA8" w:rsidDel="00DB0A1A">
                <w:rPr>
                  <w:bCs/>
                </w:rPr>
                <w:delText xml:space="preserve"> </w:delText>
              </w:r>
              <w:r w:rsidR="000F7BFE" w:rsidDel="00DB0A1A">
                <w:delText>February</w:delText>
              </w:r>
            </w:del>
            <w:r w:rsidRPr="003D3E6F">
              <w:t xml:space="preserve"> 20</w:t>
            </w:r>
            <w:r>
              <w:t>2</w:t>
            </w:r>
            <w:r w:rsidR="00775647">
              <w:t>1</w:t>
            </w:r>
          </w:p>
        </w:tc>
      </w:tr>
      <w:tr w:rsidR="00953B5F" w:rsidRPr="003D3E6F" w14:paraId="08CBEA86" w14:textId="77777777" w:rsidTr="00753507">
        <w:trPr>
          <w:jc w:val="center"/>
        </w:trPr>
        <w:tc>
          <w:tcPr>
            <w:tcW w:w="9151" w:type="dxa"/>
            <w:gridSpan w:val="3"/>
            <w:tcBorders>
              <w:bottom w:val="nil"/>
              <w:right w:val="double" w:sz="6" w:space="0" w:color="000000"/>
            </w:tcBorders>
          </w:tcPr>
          <w:p w14:paraId="61F82C64" w14:textId="7AA756F6" w:rsidR="00953B5F" w:rsidRPr="00D87B0E" w:rsidRDefault="00953B5F" w:rsidP="002F0FE9">
            <w:pPr>
              <w:spacing w:before="0" w:line="276" w:lineRule="auto"/>
              <w:rPr>
                <w:rFonts w:ascii="Times-Roman" w:hAnsi="Times-Roman" w:cs="Times-Roman"/>
                <w:szCs w:val="24"/>
              </w:rPr>
            </w:pPr>
            <w:r w:rsidRPr="003D3E6F">
              <w:rPr>
                <w:b/>
              </w:rPr>
              <w:t>Document Title:</w:t>
            </w:r>
            <w:r w:rsidRPr="003D3E6F">
              <w:t xml:space="preserve"> </w:t>
            </w:r>
            <w:r w:rsidR="00CC6C70">
              <w:t xml:space="preserve">Draft </w:t>
            </w:r>
            <w:r w:rsidR="002F0FE9" w:rsidRPr="00F663FF">
              <w:rPr>
                <w:lang w:eastAsia="zh-CN"/>
              </w:rPr>
              <w:t xml:space="preserve">Reply </w:t>
            </w:r>
            <w:r w:rsidR="00CC6C70">
              <w:rPr>
                <w:lang w:eastAsia="zh-CN"/>
              </w:rPr>
              <w:t>L</w:t>
            </w:r>
            <w:r w:rsidR="002F0FE9" w:rsidRPr="00F663FF">
              <w:rPr>
                <w:lang w:eastAsia="zh-CN"/>
              </w:rPr>
              <w:t xml:space="preserve">iaison to Working Party </w:t>
            </w:r>
            <w:r w:rsidR="004B6071">
              <w:rPr>
                <w:lang w:eastAsia="zh-CN"/>
              </w:rPr>
              <w:t>4C</w:t>
            </w:r>
            <w:r w:rsidR="002F0FE9" w:rsidRPr="00F663FF">
              <w:rPr>
                <w:lang w:eastAsia="zh-CN"/>
              </w:rPr>
              <w:t xml:space="preserve"> concerning WRC-23 </w:t>
            </w:r>
            <w:r w:rsidR="00CC6C70">
              <w:rPr>
                <w:lang w:eastAsia="zh-CN"/>
              </w:rPr>
              <w:t>A</w:t>
            </w:r>
            <w:r w:rsidR="002F0FE9" w:rsidRPr="00F663FF">
              <w:rPr>
                <w:lang w:eastAsia="zh-CN"/>
              </w:rPr>
              <w:t xml:space="preserve">genda </w:t>
            </w:r>
            <w:r w:rsidR="00CC6C70">
              <w:rPr>
                <w:lang w:eastAsia="zh-CN"/>
              </w:rPr>
              <w:t>I</w:t>
            </w:r>
            <w:r w:rsidR="002F0FE9" w:rsidRPr="00F663FF">
              <w:rPr>
                <w:lang w:eastAsia="zh-CN"/>
              </w:rPr>
              <w:t>tem 1.</w:t>
            </w:r>
            <w:r w:rsidR="004B6071">
              <w:rPr>
                <w:lang w:eastAsia="zh-CN"/>
              </w:rPr>
              <w:t>18</w:t>
            </w:r>
          </w:p>
        </w:tc>
      </w:tr>
      <w:tr w:rsidR="00775647" w:rsidRPr="003D3E6F" w14:paraId="7AF8DBF7" w14:textId="77777777" w:rsidTr="002E5F6B">
        <w:trPr>
          <w:jc w:val="center"/>
        </w:trPr>
        <w:tc>
          <w:tcPr>
            <w:tcW w:w="4575" w:type="dxa"/>
            <w:tcBorders>
              <w:bottom w:val="nil"/>
              <w:right w:val="double" w:sz="6" w:space="0" w:color="000000"/>
            </w:tcBorders>
          </w:tcPr>
          <w:p w14:paraId="10618588" w14:textId="30769216" w:rsidR="00775647" w:rsidRPr="00232B55" w:rsidRDefault="00775647" w:rsidP="006E2689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4C4D6655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6DBD23B5" w14:textId="009E19B8" w:rsidR="00775647" w:rsidRPr="005E479E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0C0FCB7F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54FE8600" w14:textId="43305F7B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08CAFDF" w14:textId="77777777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</w:rPr>
              <w:t>Tan Ly</w:t>
            </w:r>
          </w:p>
          <w:p w14:paraId="0043C460" w14:textId="00612BB1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ASMO</w:t>
            </w:r>
          </w:p>
          <w:p w14:paraId="2AD5DF5F" w14:textId="69E71095" w:rsidR="00A77516" w:rsidRDefault="00A77516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</w:p>
          <w:p w14:paraId="3ED6BF31" w14:textId="77777777" w:rsidR="00A77516" w:rsidRPr="00542C37" w:rsidRDefault="00A77516" w:rsidP="00A77516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Kellen Gibson</w:t>
            </w:r>
          </w:p>
          <w:p w14:paraId="607420E2" w14:textId="46732EB6" w:rsidR="00A77516" w:rsidRPr="00A77516" w:rsidRDefault="00A77516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  <w:lang w:val="en-US"/>
              </w:rPr>
              <w:t>DSO</w:t>
            </w:r>
          </w:p>
          <w:p w14:paraId="412DD399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61B752B" w14:textId="77777777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366AAB45" w14:textId="6EEBA5E9" w:rsidR="00775647" w:rsidRDefault="00775647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eSimplicity </w:t>
            </w:r>
            <w:r w:rsidR="00CC6C70">
              <w:rPr>
                <w:bCs/>
                <w:iCs/>
                <w:szCs w:val="24"/>
                <w:lang w:val="en-US"/>
              </w:rPr>
              <w:t>for AFSMO</w:t>
            </w:r>
          </w:p>
          <w:p w14:paraId="3B09568D" w14:textId="704A4340" w:rsidR="006E2689" w:rsidRDefault="006E2689" w:rsidP="006E2689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BC9F490" w14:textId="77777777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Tito Alvarez</w:t>
            </w:r>
          </w:p>
          <w:p w14:paraId="6DB813CC" w14:textId="79D56176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</w:t>
            </w:r>
            <w:r w:rsidR="002A086A">
              <w:rPr>
                <w:bCs/>
                <w:iCs/>
                <w:szCs w:val="24"/>
                <w:lang w:val="en-US"/>
              </w:rPr>
              <w:t>SMO</w:t>
            </w:r>
          </w:p>
          <w:p w14:paraId="49DC70FF" w14:textId="77777777" w:rsidR="006E2689" w:rsidRDefault="006E2689" w:rsidP="006E2689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28E7B217" w14:textId="195F6443" w:rsidR="006E2689" w:rsidRDefault="006E2689" w:rsidP="006E2689">
            <w:pPr>
              <w:tabs>
                <w:tab w:val="clear" w:pos="1134"/>
                <w:tab w:val="clear" w:pos="1871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Fran</w:t>
            </w:r>
            <w:r w:rsidR="00BC5A8D">
              <w:rPr>
                <w:bCs/>
                <w:iCs/>
                <w:szCs w:val="24"/>
                <w:lang w:val="en-US"/>
              </w:rPr>
              <w:t>k</w:t>
            </w:r>
            <w:r>
              <w:rPr>
                <w:bCs/>
                <w:iCs/>
                <w:szCs w:val="24"/>
                <w:lang w:val="en-US"/>
              </w:rPr>
              <w:t xml:space="preserve"> Box</w:t>
            </w:r>
          </w:p>
          <w:p w14:paraId="5BA7F2D2" w14:textId="4BD3DBA6" w:rsidR="006E2689" w:rsidRDefault="006E2689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MITRE for A</w:t>
            </w:r>
            <w:r w:rsidR="002A086A">
              <w:rPr>
                <w:bCs/>
                <w:iCs/>
                <w:szCs w:val="24"/>
                <w:lang w:val="en-US"/>
              </w:rPr>
              <w:t>SMO</w:t>
            </w:r>
          </w:p>
          <w:p w14:paraId="199E5FDA" w14:textId="6BCFDAED" w:rsidR="00A77516" w:rsidRDefault="00A77516" w:rsidP="006E2689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1FCC0910" w14:textId="77777777" w:rsidR="00A77516" w:rsidRPr="00542C37" w:rsidRDefault="00A77516" w:rsidP="00A77516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542C37">
              <w:rPr>
                <w:bCs/>
                <w:iCs/>
                <w:szCs w:val="24"/>
                <w:lang w:val="en-US"/>
              </w:rPr>
              <w:t>John Ashley</w:t>
            </w:r>
          </w:p>
          <w:p w14:paraId="5CC51307" w14:textId="396E53FA" w:rsidR="00775647" w:rsidRPr="003D3E6F" w:rsidRDefault="00A77516" w:rsidP="00A77516">
            <w:pPr>
              <w:spacing w:before="0"/>
              <w:ind w:right="144"/>
              <w:rPr>
                <w:b/>
              </w:rPr>
            </w:pPr>
            <w:r w:rsidRPr="00542C37">
              <w:rPr>
                <w:bCs/>
                <w:iCs/>
                <w:szCs w:val="24"/>
                <w:lang w:val="en-US"/>
              </w:rPr>
              <w:t>MITRE for DSO</w:t>
            </w:r>
          </w:p>
        </w:tc>
        <w:tc>
          <w:tcPr>
            <w:tcW w:w="4576" w:type="dxa"/>
            <w:gridSpan w:val="2"/>
            <w:tcBorders>
              <w:bottom w:val="nil"/>
              <w:right w:val="double" w:sz="6" w:space="0" w:color="000000"/>
            </w:tcBorders>
          </w:tcPr>
          <w:p w14:paraId="0038573B" w14:textId="77777777" w:rsidR="00775647" w:rsidRDefault="00775647" w:rsidP="002F0FE9">
            <w:pPr>
              <w:spacing w:before="0" w:line="276" w:lineRule="auto"/>
              <w:rPr>
                <w:b/>
              </w:rPr>
            </w:pPr>
          </w:p>
          <w:p w14:paraId="541574E0" w14:textId="77777777" w:rsidR="00775647" w:rsidRDefault="00775647" w:rsidP="002F0FE9">
            <w:pPr>
              <w:spacing w:before="0" w:line="276" w:lineRule="auto"/>
              <w:rPr>
                <w:b/>
              </w:rPr>
            </w:pPr>
          </w:p>
          <w:p w14:paraId="75FA3594" w14:textId="33D10DE8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Phone: </w:t>
            </w:r>
            <w:r>
              <w:rPr>
                <w:bCs/>
                <w:szCs w:val="24"/>
              </w:rPr>
              <w:t>334-467-4720</w:t>
            </w:r>
          </w:p>
          <w:p w14:paraId="1AE65BF0" w14:textId="760F4FA0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2" w:history="1">
              <w:r>
                <w:rPr>
                  <w:rStyle w:val="Hyperlink"/>
                </w:rPr>
                <w:t>a</w:t>
              </w:r>
              <w:r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1261D2B1" w14:textId="77777777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4DDC953C" w14:textId="77460EA7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>Phone: 301-225-3798</w:t>
            </w:r>
          </w:p>
          <w:p w14:paraId="2255FCD6" w14:textId="77777777" w:rsidR="006E2689" w:rsidRDefault="006E2689" w:rsidP="006E2689">
            <w:pPr>
              <w:spacing w:before="0"/>
              <w:ind w:right="144"/>
              <w:rPr>
                <w:color w:val="0000FF" w:themeColor="hyperlink"/>
                <w:u w:val="single"/>
              </w:rPr>
            </w:pPr>
            <w:r>
              <w:rPr>
                <w:bCs/>
                <w:color w:val="000000"/>
                <w:szCs w:val="24"/>
              </w:rPr>
              <w:t xml:space="preserve">E-mail: </w:t>
            </w:r>
            <w:hyperlink r:id="rId13" w:history="1">
              <w:r>
                <w:rPr>
                  <w:rStyle w:val="Hyperlink"/>
                  <w:bCs/>
                  <w:szCs w:val="24"/>
                </w:rPr>
                <w:t>tan.m.ly.civ@mail.mil</w:t>
              </w:r>
            </w:hyperlink>
          </w:p>
          <w:p w14:paraId="609CFD6F" w14:textId="0057B425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7457FEFA" w14:textId="33D55858" w:rsidR="00A77516" w:rsidRPr="00542C37" w:rsidRDefault="00A77516" w:rsidP="00A77516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Phone: 301</w:t>
            </w:r>
            <w:r>
              <w:rPr>
                <w:bCs/>
                <w:color w:val="000000"/>
                <w:szCs w:val="24"/>
              </w:rPr>
              <w:t>-</w:t>
            </w:r>
            <w:r w:rsidRPr="00542C37">
              <w:rPr>
                <w:bCs/>
                <w:color w:val="000000"/>
                <w:szCs w:val="24"/>
              </w:rPr>
              <w:t xml:space="preserve">225-3794   </w:t>
            </w:r>
          </w:p>
          <w:p w14:paraId="6EDDAC63" w14:textId="77777777" w:rsidR="00A77516" w:rsidRPr="00542C37" w:rsidRDefault="00A77516" w:rsidP="00A77516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 w:rsidRPr="00542C37">
              <w:rPr>
                <w:bCs/>
                <w:color w:val="000000"/>
                <w:szCs w:val="24"/>
              </w:rPr>
              <w:t>E</w:t>
            </w:r>
            <w:r>
              <w:rPr>
                <w:bCs/>
                <w:color w:val="000000"/>
                <w:szCs w:val="24"/>
              </w:rPr>
              <w:t>-</w:t>
            </w:r>
            <w:r w:rsidRPr="00542C37">
              <w:rPr>
                <w:bCs/>
                <w:color w:val="000000"/>
                <w:szCs w:val="24"/>
              </w:rPr>
              <w:t xml:space="preserve">mail: </w:t>
            </w:r>
            <w:hyperlink r:id="rId14" w:history="1">
              <w:r w:rsidRPr="00542C37">
                <w:rPr>
                  <w:rStyle w:val="Hyperlink"/>
                  <w:bCs/>
                  <w:szCs w:val="24"/>
                </w:rPr>
                <w:t>kellen.k.gibson.civ@mail.mil</w:t>
              </w:r>
            </w:hyperlink>
            <w:r w:rsidRPr="00542C37">
              <w:rPr>
                <w:bCs/>
                <w:color w:val="000000"/>
                <w:szCs w:val="24"/>
              </w:rPr>
              <w:t xml:space="preserve"> </w:t>
            </w:r>
          </w:p>
          <w:p w14:paraId="3FA692BC" w14:textId="77777777" w:rsidR="00A77516" w:rsidRDefault="00A77516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01B37ABF" w14:textId="194D92AC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Phone: 703-606-7396</w:t>
            </w:r>
          </w:p>
          <w:p w14:paraId="5D78A8AF" w14:textId="50009AE3" w:rsidR="006E2689" w:rsidRDefault="006E2689" w:rsidP="006E2689">
            <w:pPr>
              <w:spacing w:before="0" w:line="276" w:lineRule="auto"/>
              <w:rPr>
                <w:rStyle w:val="Hyperlink"/>
              </w:rPr>
            </w:pPr>
            <w:r>
              <w:rPr>
                <w:bCs/>
                <w:color w:val="000000"/>
                <w:szCs w:val="24"/>
                <w:lang w:val="fr-CH"/>
              </w:rPr>
              <w:t xml:space="preserve">E-mail: </w:t>
            </w:r>
            <w:hyperlink r:id="rId15" w:history="1">
              <w:r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4CC6963F" w14:textId="77777777" w:rsidR="006E2689" w:rsidRDefault="006E2689" w:rsidP="006E2689">
            <w:pPr>
              <w:spacing w:before="0"/>
              <w:ind w:right="144"/>
              <w:rPr>
                <w:rStyle w:val="Hyperlink"/>
                <w:bCs/>
                <w:szCs w:val="24"/>
              </w:rPr>
            </w:pPr>
          </w:p>
          <w:p w14:paraId="797ECDF8" w14:textId="4E05A896" w:rsidR="006E2689" w:rsidRDefault="006E2689" w:rsidP="006E2689">
            <w:pPr>
              <w:spacing w:before="0"/>
              <w:ind w:right="144"/>
              <w:rPr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703-983-3839</w:t>
            </w:r>
          </w:p>
          <w:p w14:paraId="10B09031" w14:textId="1A5D5991" w:rsidR="006E2689" w:rsidRDefault="006E2689" w:rsidP="006E2689">
            <w:pPr>
              <w:spacing w:before="0"/>
              <w:ind w:right="144"/>
              <w:rPr>
                <w:color w:val="0000FF" w:themeColor="hyperlink"/>
                <w:szCs w:val="24"/>
                <w:u w:val="single"/>
              </w:rPr>
            </w:pPr>
            <w:r>
              <w:rPr>
                <w:szCs w:val="24"/>
              </w:rPr>
              <w:t xml:space="preserve">E-mail: </w:t>
            </w:r>
            <w:hyperlink r:id="rId16" w:history="1">
              <w:r>
                <w:rPr>
                  <w:rStyle w:val="Hyperlink"/>
                  <w:szCs w:val="24"/>
                </w:rPr>
                <w:t>talvarez@mitre.org</w:t>
              </w:r>
            </w:hyperlink>
          </w:p>
          <w:p w14:paraId="60986D42" w14:textId="77777777" w:rsidR="006E2689" w:rsidRDefault="006E2689" w:rsidP="006E2689">
            <w:pPr>
              <w:spacing w:before="0"/>
              <w:ind w:right="144"/>
              <w:rPr>
                <w:b/>
              </w:rPr>
            </w:pPr>
          </w:p>
          <w:p w14:paraId="52A4656D" w14:textId="1DFD44AC" w:rsidR="006E2689" w:rsidRDefault="006E2689" w:rsidP="006E2689">
            <w:pPr>
              <w:spacing w:before="0"/>
              <w:ind w:right="144"/>
              <w:rPr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</w:rPr>
              <w:t xml:space="preserve">Phone: </w:t>
            </w:r>
            <w:r>
              <w:rPr>
                <w:szCs w:val="24"/>
              </w:rPr>
              <w:t>703-983-6283</w:t>
            </w:r>
          </w:p>
          <w:p w14:paraId="07D3E862" w14:textId="1BD97373" w:rsidR="006E2689" w:rsidRDefault="006E2689" w:rsidP="006E2689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 xml:space="preserve">E-mail: </w:t>
            </w:r>
            <w:hyperlink r:id="rId17" w:history="1">
              <w:r w:rsidRPr="00B72492">
                <w:rPr>
                  <w:rStyle w:val="Hyperlink"/>
                  <w:szCs w:val="24"/>
                </w:rPr>
                <w:t>fbox@mitre.org</w:t>
              </w:r>
            </w:hyperlink>
          </w:p>
          <w:p w14:paraId="35525FFA" w14:textId="77777777" w:rsidR="00A77516" w:rsidRDefault="00A77516" w:rsidP="00A77516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</w:p>
          <w:p w14:paraId="7D541026" w14:textId="0BCC3D25" w:rsidR="00A77516" w:rsidRPr="00542C37" w:rsidRDefault="00A77516" w:rsidP="00A77516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>Phone: (</w:t>
            </w:r>
            <w:r w:rsidRPr="00542C37">
              <w:rPr>
                <w:szCs w:val="24"/>
              </w:rPr>
              <w:t>703) 983-6544</w:t>
            </w:r>
          </w:p>
          <w:p w14:paraId="0D57C3A2" w14:textId="3438C1C1" w:rsidR="000F7BFE" w:rsidRPr="00A77516" w:rsidRDefault="00A77516" w:rsidP="00A77516">
            <w:pPr>
              <w:spacing w:before="0"/>
              <w:ind w:right="144"/>
              <w:textAlignment w:val="auto"/>
              <w:rPr>
                <w:rFonts w:eastAsia="MS Mincho"/>
                <w:bCs/>
                <w:color w:val="0000FF" w:themeColor="hyperlink"/>
                <w:szCs w:val="24"/>
                <w:u w:val="single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>E</w:t>
            </w:r>
            <w:r>
              <w:rPr>
                <w:bCs/>
                <w:color w:val="000000"/>
                <w:szCs w:val="24"/>
                <w:lang w:eastAsia="zh-CN"/>
              </w:rPr>
              <w:t>-</w:t>
            </w:r>
            <w:r w:rsidRPr="00542C37">
              <w:rPr>
                <w:bCs/>
                <w:color w:val="000000"/>
                <w:szCs w:val="24"/>
                <w:lang w:eastAsia="zh-CN"/>
              </w:rPr>
              <w:t xml:space="preserve">mail: </w:t>
            </w:r>
            <w:hyperlink r:id="rId18" w:history="1">
              <w:r w:rsidRPr="00542C37">
                <w:rPr>
                  <w:rStyle w:val="Hyperlink"/>
                  <w:rFonts w:eastAsia="MS Mincho"/>
                  <w:bCs/>
                  <w:szCs w:val="24"/>
                  <w:lang w:eastAsia="zh-CN"/>
                </w:rPr>
                <w:t>jashley@mitre.org</w:t>
              </w:r>
            </w:hyperlink>
          </w:p>
        </w:tc>
      </w:tr>
      <w:tr w:rsidR="00953B5F" w:rsidRPr="003D3E6F" w14:paraId="336141D2" w14:textId="77777777" w:rsidTr="0075350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6E0AE788" w14:textId="6703DE05" w:rsidR="00953B5F" w:rsidRPr="003D3E6F" w:rsidRDefault="00953B5F" w:rsidP="002F0FE9">
            <w:pPr>
              <w:spacing w:before="0" w:line="276" w:lineRule="auto"/>
            </w:pPr>
            <w:r w:rsidRPr="003D3E6F">
              <w:rPr>
                <w:b/>
              </w:rPr>
              <w:t>Purpose/Objective</w:t>
            </w:r>
            <w:r w:rsidRPr="003D3E6F">
              <w:t xml:space="preserve">: </w:t>
            </w:r>
            <w:r w:rsidR="00E1583E">
              <w:t xml:space="preserve">To </w:t>
            </w:r>
            <w:r w:rsidR="00DB3AAF">
              <w:t xml:space="preserve">reply to WP </w:t>
            </w:r>
            <w:r w:rsidR="004B6071">
              <w:t xml:space="preserve">4C </w:t>
            </w:r>
            <w:r w:rsidR="00DB3AAF">
              <w:t xml:space="preserve">with the </w:t>
            </w:r>
            <w:r w:rsidR="004B1857">
              <w:t>antenna patterns and percentage of time value in propagation model</w:t>
            </w:r>
            <w:r w:rsidR="00DB3AAF" w:rsidRPr="008B0B50">
              <w:t xml:space="preserve"> relati</w:t>
            </w:r>
            <w:r w:rsidR="00EB74E9">
              <w:t>ng</w:t>
            </w:r>
            <w:r w:rsidR="00DB3AAF" w:rsidRPr="008B0B50">
              <w:t xml:space="preserve"> to the required sharing and compatibility studies to be carried out under WRC-23 agenda item 1.</w:t>
            </w:r>
            <w:r w:rsidR="004B6071">
              <w:t>18</w:t>
            </w:r>
            <w:r w:rsidR="00E1583E">
              <w:t xml:space="preserve">.  </w:t>
            </w:r>
          </w:p>
        </w:tc>
      </w:tr>
      <w:tr w:rsidR="00953B5F" w:rsidRPr="003D3E6F" w14:paraId="62DAE756" w14:textId="77777777" w:rsidTr="00753507">
        <w:trPr>
          <w:jc w:val="center"/>
        </w:trPr>
        <w:tc>
          <w:tcPr>
            <w:tcW w:w="9151" w:type="dxa"/>
            <w:gridSpan w:val="3"/>
            <w:tcBorders>
              <w:right w:val="double" w:sz="6" w:space="0" w:color="000000"/>
            </w:tcBorders>
          </w:tcPr>
          <w:p w14:paraId="3526E10B" w14:textId="77777777" w:rsidR="00953B5F" w:rsidRDefault="00953B5F" w:rsidP="00F01CCA">
            <w:pPr>
              <w:spacing w:before="0" w:line="276" w:lineRule="auto"/>
            </w:pPr>
            <w:r>
              <w:rPr>
                <w:b/>
              </w:rPr>
              <w:t>Abstract</w:t>
            </w:r>
            <w:r w:rsidRPr="003D3E6F">
              <w:t xml:space="preserve">:  </w:t>
            </w:r>
          </w:p>
          <w:p w14:paraId="2F942EFA" w14:textId="583564A3" w:rsidR="00953B5F" w:rsidRPr="003D3E6F" w:rsidRDefault="00E1583E" w:rsidP="009315FA">
            <w:pPr>
              <w:spacing w:before="0" w:line="276" w:lineRule="auto"/>
              <w:rPr>
                <w:b/>
              </w:rPr>
            </w:pPr>
            <w:r w:rsidRPr="00BC6D88">
              <w:t>A</w:t>
            </w:r>
            <w:r w:rsidR="00DB3AAF" w:rsidRPr="00BC6D88">
              <w:t xml:space="preserve">t </w:t>
            </w:r>
            <w:r w:rsidR="00BC6D88">
              <w:t>the</w:t>
            </w:r>
            <w:r w:rsidR="00DB3AAF" w:rsidRPr="00BC6D88">
              <w:t xml:space="preserve"> </w:t>
            </w:r>
            <w:r w:rsidR="00CC6C70" w:rsidRPr="00BC6D88">
              <w:t>November</w:t>
            </w:r>
            <w:r w:rsidR="008033BD">
              <w:t xml:space="preserve"> 2020</w:t>
            </w:r>
            <w:r w:rsidR="00DB3AAF" w:rsidRPr="00BC6D88">
              <w:t xml:space="preserve"> meeting</w:t>
            </w:r>
            <w:r w:rsidR="004B1857" w:rsidRPr="00BC6D88">
              <w:t xml:space="preserve">, </w:t>
            </w:r>
            <w:r w:rsidR="00DB3AAF" w:rsidRPr="00BC6D88">
              <w:t xml:space="preserve">WP </w:t>
            </w:r>
            <w:r w:rsidR="004B1857" w:rsidRPr="00BC6D88">
              <w:t>5</w:t>
            </w:r>
            <w:r w:rsidR="00DB3AAF" w:rsidRPr="00BC6D88">
              <w:t xml:space="preserve">B </w:t>
            </w:r>
            <w:r w:rsidR="00BC6D88">
              <w:t xml:space="preserve">sent a reply liaison statement to WP </w:t>
            </w:r>
            <w:r w:rsidR="004B6071">
              <w:t>4C</w:t>
            </w:r>
            <w:r w:rsidR="00BC6D88">
              <w:t xml:space="preserve"> which informs </w:t>
            </w:r>
            <w:r w:rsidR="007A2B66">
              <w:t xml:space="preserve">regarding </w:t>
            </w:r>
            <w:r w:rsidR="00BC6D88">
              <w:t>an update on Recommendation ITU-R M.1465.</w:t>
            </w:r>
            <w:r w:rsidR="002F0FE9">
              <w:t xml:space="preserve"> This contribution </w:t>
            </w:r>
            <w:r w:rsidR="004B1857">
              <w:t xml:space="preserve">proposes </w:t>
            </w:r>
            <w:r w:rsidR="003571C5">
              <w:t xml:space="preserve">a further reply from WP 5B to WP </w:t>
            </w:r>
            <w:r w:rsidR="008033BD">
              <w:t>4C</w:t>
            </w:r>
            <w:r w:rsidR="003571C5">
              <w:t xml:space="preserve"> on AI 1.</w:t>
            </w:r>
            <w:r w:rsidR="004B6071">
              <w:t>18</w:t>
            </w:r>
            <w:r w:rsidR="004B1857">
              <w:t>.</w:t>
            </w:r>
          </w:p>
        </w:tc>
      </w:tr>
      <w:tr w:rsidR="00953B5F" w:rsidRPr="003D3E6F" w14:paraId="5DD5A644" w14:textId="77777777" w:rsidTr="00753507">
        <w:trPr>
          <w:jc w:val="center"/>
        </w:trPr>
        <w:tc>
          <w:tcPr>
            <w:tcW w:w="9151" w:type="dxa"/>
            <w:gridSpan w:val="3"/>
            <w:tcBorders>
              <w:bottom w:val="double" w:sz="6" w:space="0" w:color="000000"/>
              <w:right w:val="double" w:sz="6" w:space="0" w:color="000000"/>
            </w:tcBorders>
          </w:tcPr>
          <w:p w14:paraId="02E9C921" w14:textId="05BDE656" w:rsidR="00953B5F" w:rsidRPr="003D3E6F" w:rsidRDefault="00953B5F" w:rsidP="00DB3AAF">
            <w:pPr>
              <w:tabs>
                <w:tab w:val="left" w:pos="2857"/>
              </w:tabs>
              <w:spacing w:before="60" w:after="60"/>
              <w:rPr>
                <w:b/>
              </w:rPr>
            </w:pPr>
            <w:r w:rsidRPr="003D3E6F">
              <w:rPr>
                <w:b/>
              </w:rPr>
              <w:t>Fact Sheet Preparer:</w:t>
            </w:r>
            <w:r w:rsidRPr="003D3E6F">
              <w:t xml:space="preserve"> </w:t>
            </w:r>
            <w:r w:rsidRPr="003D3E6F">
              <w:tab/>
            </w:r>
            <w:r w:rsidR="00775647">
              <w:t>Dominic Nguyen</w:t>
            </w:r>
          </w:p>
        </w:tc>
      </w:tr>
    </w:tbl>
    <w:p w14:paraId="23C377E4" w14:textId="543E944B" w:rsidR="0049399E" w:rsidRDefault="0049399E" w:rsidP="00826D1A"/>
    <w:p w14:paraId="7FCBDB9B" w14:textId="77777777" w:rsidR="0049399E" w:rsidRDefault="0049399E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49399E" w14:paraId="4A8CC452" w14:textId="77777777" w:rsidTr="00CE5EDF">
        <w:trPr>
          <w:cantSplit/>
        </w:trPr>
        <w:tc>
          <w:tcPr>
            <w:tcW w:w="6487" w:type="dxa"/>
            <w:vAlign w:val="center"/>
          </w:tcPr>
          <w:p w14:paraId="4AB4CBC2" w14:textId="77777777" w:rsidR="0049399E" w:rsidRPr="00D8032B" w:rsidRDefault="0049399E" w:rsidP="00CE5EDF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4F9B476" w14:textId="77777777" w:rsidR="0049399E" w:rsidRDefault="0049399E" w:rsidP="00CE5EDF">
            <w:pPr>
              <w:shd w:val="solid" w:color="FFFFFF" w:fill="FFFFFF"/>
              <w:spacing w:before="0" w:line="240" w:lineRule="atLeast"/>
            </w:pPr>
            <w:bookmarkStart w:id="6" w:name="ditulogo"/>
            <w:bookmarkEnd w:id="6"/>
            <w:r w:rsidRPr="00E8501D">
              <w:rPr>
                <w:b/>
                <w:bCs/>
                <w:noProof/>
                <w:sz w:val="20"/>
                <w:lang w:eastAsia="zh-CN"/>
              </w:rPr>
              <w:drawing>
                <wp:inline distT="0" distB="0" distL="0" distR="0" wp14:anchorId="69D3329D" wp14:editId="6649ACF7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99E" w:rsidRPr="0051782D" w14:paraId="075D65D9" w14:textId="77777777" w:rsidTr="00CE5EDF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5545323" w14:textId="77777777" w:rsidR="0049399E" w:rsidRPr="00163271" w:rsidRDefault="0049399E" w:rsidP="00CE5EDF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5F0614EB" w14:textId="77777777" w:rsidR="0049399E" w:rsidRPr="0051782D" w:rsidRDefault="0049399E" w:rsidP="00CE5EDF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49399E" w14:paraId="0541A2AC" w14:textId="77777777" w:rsidTr="00CE5EDF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518ED95" w14:textId="77777777" w:rsidR="0049399E" w:rsidRPr="0051782D" w:rsidRDefault="0049399E" w:rsidP="00CE5EDF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85F2600" w14:textId="77777777" w:rsidR="0049399E" w:rsidRPr="00710D66" w:rsidRDefault="0049399E" w:rsidP="00CE5EDF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49399E" w14:paraId="1A7BC9C4" w14:textId="77777777" w:rsidTr="00CE5EDF">
        <w:trPr>
          <w:cantSplit/>
        </w:trPr>
        <w:tc>
          <w:tcPr>
            <w:tcW w:w="6487" w:type="dxa"/>
            <w:vMerge w:val="restart"/>
          </w:tcPr>
          <w:p w14:paraId="420A5DB3" w14:textId="35BF607C" w:rsidR="0049399E" w:rsidRPr="00767DD6" w:rsidRDefault="0049399E" w:rsidP="00CE5EDF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7" w:name="recibido"/>
            <w:bookmarkStart w:id="8" w:name="dnum" w:colFirst="1" w:colLast="1"/>
            <w:bookmarkEnd w:id="7"/>
            <w:r w:rsidRPr="00767DD6">
              <w:rPr>
                <w:rFonts w:ascii="Verdana" w:hAnsi="Verdana"/>
                <w:sz w:val="20"/>
              </w:rPr>
              <w:t xml:space="preserve">Source: </w:t>
            </w:r>
            <w:r w:rsidRPr="00767DD6"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sz w:val="20"/>
              </w:rPr>
              <w:t xml:space="preserve">WRC-23 </w:t>
            </w:r>
            <w:r w:rsidRPr="00767DD6">
              <w:rPr>
                <w:rFonts w:ascii="Verdana" w:hAnsi="Verdana"/>
                <w:sz w:val="20"/>
              </w:rPr>
              <w:t xml:space="preserve">Document </w:t>
            </w:r>
            <w:r>
              <w:rPr>
                <w:rFonts w:ascii="Verdana" w:hAnsi="Verdana"/>
                <w:sz w:val="20"/>
              </w:rPr>
              <w:t>4C</w:t>
            </w:r>
            <w:r w:rsidRPr="00767DD6">
              <w:rPr>
                <w:rFonts w:ascii="Verdana" w:hAnsi="Verdana"/>
                <w:sz w:val="20"/>
              </w:rPr>
              <w:t>/</w:t>
            </w:r>
            <w:r>
              <w:rPr>
                <w:rFonts w:ascii="Verdana" w:hAnsi="Verdana"/>
                <w:sz w:val="20"/>
              </w:rPr>
              <w:t>116</w:t>
            </w:r>
          </w:p>
          <w:p w14:paraId="22B9853B" w14:textId="7F74B9EF" w:rsidR="0049399E" w:rsidRPr="00982084" w:rsidRDefault="0049399E" w:rsidP="00CE5EDF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4" w:hanging="1134"/>
              <w:rPr>
                <w:rFonts w:ascii="Verdana" w:hAnsi="Verdana"/>
                <w:sz w:val="20"/>
              </w:rPr>
            </w:pPr>
            <w:r w:rsidRPr="00767DD6">
              <w:rPr>
                <w:rFonts w:ascii="Verdana" w:hAnsi="Verdana"/>
                <w:sz w:val="20"/>
              </w:rPr>
              <w:t>Subject:</w:t>
            </w:r>
            <w:r w:rsidRPr="00767DD6"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sz w:val="20"/>
              </w:rPr>
              <w:t>WRC-23 agenda item 1.</w:t>
            </w:r>
            <w:r w:rsidR="000344EF">
              <w:rPr>
                <w:rFonts w:ascii="Verdana" w:hAnsi="Verdana"/>
                <w:sz w:val="20"/>
              </w:rPr>
              <w:t>18</w:t>
            </w:r>
          </w:p>
        </w:tc>
        <w:tc>
          <w:tcPr>
            <w:tcW w:w="3402" w:type="dxa"/>
          </w:tcPr>
          <w:p w14:paraId="4238DCCF" w14:textId="77777777" w:rsidR="0049399E" w:rsidRPr="00304946" w:rsidRDefault="0049399E" w:rsidP="00CE5EDF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5B/XX</w:t>
            </w:r>
          </w:p>
        </w:tc>
      </w:tr>
      <w:tr w:rsidR="0049399E" w14:paraId="2A64AF5A" w14:textId="77777777" w:rsidTr="00CE5EDF">
        <w:trPr>
          <w:cantSplit/>
        </w:trPr>
        <w:tc>
          <w:tcPr>
            <w:tcW w:w="6487" w:type="dxa"/>
            <w:vMerge/>
          </w:tcPr>
          <w:p w14:paraId="19F83281" w14:textId="77777777" w:rsidR="0049399E" w:rsidRDefault="0049399E" w:rsidP="00CE5EDF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9" w:name="ddate" w:colFirst="1" w:colLast="1"/>
            <w:bookmarkEnd w:id="8"/>
          </w:p>
        </w:tc>
        <w:tc>
          <w:tcPr>
            <w:tcW w:w="3402" w:type="dxa"/>
          </w:tcPr>
          <w:p w14:paraId="61B65195" w14:textId="77777777" w:rsidR="0049399E" w:rsidRPr="00304946" w:rsidRDefault="0049399E" w:rsidP="00CE5EDF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XX May 2021</w:t>
            </w:r>
          </w:p>
        </w:tc>
      </w:tr>
      <w:tr w:rsidR="0049399E" w14:paraId="1EB339AC" w14:textId="77777777" w:rsidTr="00CE5EDF">
        <w:trPr>
          <w:cantSplit/>
        </w:trPr>
        <w:tc>
          <w:tcPr>
            <w:tcW w:w="6487" w:type="dxa"/>
            <w:vMerge/>
          </w:tcPr>
          <w:p w14:paraId="73A7CA96" w14:textId="77777777" w:rsidR="0049399E" w:rsidRDefault="0049399E" w:rsidP="00CE5EDF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10" w:name="dorlang" w:colFirst="1" w:colLast="1"/>
            <w:bookmarkEnd w:id="9"/>
          </w:p>
        </w:tc>
        <w:tc>
          <w:tcPr>
            <w:tcW w:w="3402" w:type="dxa"/>
          </w:tcPr>
          <w:p w14:paraId="0713D3DB" w14:textId="77777777" w:rsidR="0049399E" w:rsidRPr="00304946" w:rsidRDefault="0049399E" w:rsidP="00CE5EDF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49399E" w14:paraId="79C024AD" w14:textId="77777777" w:rsidTr="00CE5EDF">
        <w:trPr>
          <w:cantSplit/>
        </w:trPr>
        <w:tc>
          <w:tcPr>
            <w:tcW w:w="6487" w:type="dxa"/>
            <w:vAlign w:val="bottom"/>
          </w:tcPr>
          <w:p w14:paraId="5CB84F67" w14:textId="77777777" w:rsidR="0049399E" w:rsidRDefault="0049399E" w:rsidP="00CE5EDF">
            <w:pPr>
              <w:spacing w:before="60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  <w:vAlign w:val="bottom"/>
          </w:tcPr>
          <w:p w14:paraId="25CB0D0B" w14:textId="77777777" w:rsidR="0049399E" w:rsidRDefault="0049399E" w:rsidP="00CE5EDF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b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bCs/>
                <w:sz w:val="20"/>
                <w:lang w:eastAsia="zh-CN"/>
              </w:rPr>
              <w:t>SPECTRUM ASPECTS</w:t>
            </w:r>
          </w:p>
        </w:tc>
      </w:tr>
    </w:tbl>
    <w:p w14:paraId="5B4BFE34" w14:textId="77777777" w:rsidR="0049399E" w:rsidRDefault="0049399E" w:rsidP="0049399E">
      <w:pPr>
        <w:jc w:val="center"/>
        <w:rPr>
          <w:b/>
          <w:sz w:val="28"/>
          <w:szCs w:val="22"/>
        </w:rPr>
      </w:pPr>
      <w:bookmarkStart w:id="11" w:name="dsource" w:colFirst="0" w:colLast="0"/>
      <w:bookmarkEnd w:id="10"/>
    </w:p>
    <w:p w14:paraId="0D63E663" w14:textId="77777777" w:rsidR="0049399E" w:rsidRPr="006B7D7C" w:rsidRDefault="0049399E" w:rsidP="0049399E">
      <w:pPr>
        <w:jc w:val="center"/>
        <w:rPr>
          <w:b/>
          <w:sz w:val="28"/>
          <w:szCs w:val="22"/>
        </w:rPr>
      </w:pPr>
      <w:r w:rsidRPr="006B7D7C">
        <w:rPr>
          <w:b/>
          <w:sz w:val="28"/>
          <w:szCs w:val="22"/>
        </w:rPr>
        <w:t>United States of America</w:t>
      </w:r>
    </w:p>
    <w:p w14:paraId="4C8A211B" w14:textId="6B97A7BA" w:rsidR="0049399E" w:rsidRPr="006B7D7C" w:rsidRDefault="0049399E" w:rsidP="0049399E">
      <w:pPr>
        <w:jc w:val="center"/>
        <w:rPr>
          <w:bCs/>
          <w:sz w:val="28"/>
          <w:szCs w:val="22"/>
        </w:rPr>
      </w:pPr>
      <w:r w:rsidRPr="006B7D7C">
        <w:rPr>
          <w:bCs/>
          <w:sz w:val="28"/>
          <w:szCs w:val="22"/>
        </w:rPr>
        <w:t xml:space="preserve">REPLY LIAISON STATEMENT TO WORKING PARTY </w:t>
      </w:r>
      <w:r>
        <w:rPr>
          <w:bCs/>
          <w:sz w:val="28"/>
          <w:szCs w:val="22"/>
        </w:rPr>
        <w:t>4C</w:t>
      </w:r>
    </w:p>
    <w:p w14:paraId="6A24EB0A" w14:textId="77777777" w:rsidR="0049399E" w:rsidRDefault="0049399E" w:rsidP="0049399E">
      <w:pPr>
        <w:rPr>
          <w:b/>
        </w:rPr>
      </w:pPr>
    </w:p>
    <w:p w14:paraId="2559BD7E" w14:textId="77777777" w:rsidR="0049399E" w:rsidRPr="00CB095D" w:rsidRDefault="0049399E" w:rsidP="0049399E">
      <w:pPr>
        <w:keepNext/>
        <w:keepLines/>
        <w:spacing w:after="120"/>
        <w:outlineLvl w:val="0"/>
        <w:rPr>
          <w:b/>
          <w:sz w:val="28"/>
        </w:rPr>
      </w:pPr>
      <w:r w:rsidRPr="00CB095D">
        <w:rPr>
          <w:b/>
          <w:sz w:val="28"/>
        </w:rPr>
        <w:t>1</w:t>
      </w:r>
      <w:r w:rsidRPr="00CB095D">
        <w:rPr>
          <w:b/>
          <w:sz w:val="28"/>
        </w:rPr>
        <w:tab/>
        <w:t>Introduction</w:t>
      </w:r>
    </w:p>
    <w:p w14:paraId="7EC762F6" w14:textId="77777777" w:rsidR="0049399E" w:rsidRDefault="0049399E" w:rsidP="0049399E"/>
    <w:p w14:paraId="422C6F8D" w14:textId="0FF68D11" w:rsidR="0049399E" w:rsidRPr="00D70FEF" w:rsidRDefault="0049399E" w:rsidP="0049399E">
      <w:pPr>
        <w:shd w:val="clear" w:color="auto" w:fill="FFFFFF"/>
        <w:overflowPunct/>
        <w:autoSpaceDE/>
        <w:autoSpaceDN/>
        <w:adjustRightInd/>
        <w:spacing w:before="0"/>
        <w:textAlignment w:val="auto"/>
        <w:rPr>
          <w:szCs w:val="24"/>
          <w:lang w:val="pt-BR"/>
        </w:rPr>
      </w:pPr>
      <w:r w:rsidRPr="00935895">
        <w:rPr>
          <w:szCs w:val="24"/>
        </w:rPr>
        <w:t>The United States of America</w:t>
      </w:r>
      <w:r>
        <w:rPr>
          <w:szCs w:val="24"/>
        </w:rPr>
        <w:t xml:space="preserve"> proposes a</w:t>
      </w:r>
      <w:r w:rsidRPr="006B7D7C">
        <w:rPr>
          <w:bCs/>
          <w:szCs w:val="24"/>
        </w:rPr>
        <w:t xml:space="preserve"> further reply</w:t>
      </w:r>
      <w:r>
        <w:rPr>
          <w:bCs/>
          <w:szCs w:val="24"/>
        </w:rPr>
        <w:t xml:space="preserve"> liaison statement</w:t>
      </w:r>
      <w:r w:rsidRPr="006B7D7C">
        <w:rPr>
          <w:bCs/>
          <w:szCs w:val="24"/>
        </w:rPr>
        <w:t xml:space="preserve"> from WP 5B to WP </w:t>
      </w:r>
      <w:r>
        <w:rPr>
          <w:bCs/>
          <w:szCs w:val="24"/>
        </w:rPr>
        <w:t>4C</w:t>
      </w:r>
      <w:r w:rsidRPr="006B7D7C">
        <w:rPr>
          <w:bCs/>
          <w:szCs w:val="24"/>
        </w:rPr>
        <w:t xml:space="preserve"> on AI 1.</w:t>
      </w:r>
      <w:r>
        <w:rPr>
          <w:bCs/>
          <w:szCs w:val="24"/>
        </w:rPr>
        <w:t>18</w:t>
      </w:r>
      <w:r w:rsidRPr="006B7D7C">
        <w:rPr>
          <w:bCs/>
          <w:szCs w:val="24"/>
        </w:rPr>
        <w:t>.</w:t>
      </w:r>
    </w:p>
    <w:p w14:paraId="3DC05B8D" w14:textId="77777777" w:rsidR="0049399E" w:rsidRPr="00CB095D" w:rsidRDefault="0049399E" w:rsidP="0049399E">
      <w:pPr>
        <w:rPr>
          <w:szCs w:val="24"/>
          <w:lang w:eastAsia="zh-CN"/>
        </w:rPr>
      </w:pPr>
    </w:p>
    <w:p w14:paraId="1784F635" w14:textId="77777777" w:rsidR="0049399E" w:rsidRDefault="0049399E" w:rsidP="0049399E">
      <w:pPr>
        <w:rPr>
          <w:szCs w:val="24"/>
          <w:lang w:eastAsia="zh-CN"/>
        </w:rPr>
      </w:pPr>
      <w:r>
        <w:rPr>
          <w:szCs w:val="24"/>
          <w:lang w:eastAsia="zh-CN"/>
        </w:rPr>
        <w:t>Attachment revisions are presented for consideration.</w:t>
      </w:r>
    </w:p>
    <w:p w14:paraId="62E61BC1" w14:textId="77777777" w:rsidR="0049399E" w:rsidRDefault="0049399E" w:rsidP="0049399E">
      <w:r>
        <w:rPr>
          <w:b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49399E" w:rsidRPr="0049399E" w14:paraId="5CD3E82E" w14:textId="77777777" w:rsidTr="00CE5EDF">
        <w:trPr>
          <w:cantSplit/>
        </w:trPr>
        <w:tc>
          <w:tcPr>
            <w:tcW w:w="9889" w:type="dxa"/>
          </w:tcPr>
          <w:p w14:paraId="30C3A669" w14:textId="77777777" w:rsidR="0049399E" w:rsidRPr="0049399E" w:rsidRDefault="0049399E" w:rsidP="00CE5EDF">
            <w:pPr>
              <w:pStyle w:val="Source"/>
              <w:spacing w:before="480"/>
              <w:rPr>
                <w:lang w:eastAsia="zh-CN"/>
              </w:rPr>
            </w:pPr>
            <w:r w:rsidRPr="0049399E">
              <w:rPr>
                <w:lang w:val="en-US"/>
              </w:rPr>
              <w:lastRenderedPageBreak/>
              <w:t>Working Party 5B</w:t>
            </w:r>
          </w:p>
        </w:tc>
      </w:tr>
      <w:tr w:rsidR="0049399E" w:rsidRPr="0049399E" w14:paraId="4BEEC39C" w14:textId="77777777" w:rsidTr="00CE5EDF">
        <w:trPr>
          <w:cantSplit/>
        </w:trPr>
        <w:tc>
          <w:tcPr>
            <w:tcW w:w="9889" w:type="dxa"/>
          </w:tcPr>
          <w:p w14:paraId="487F04FA" w14:textId="2382C55F" w:rsidR="0049399E" w:rsidRPr="0049399E" w:rsidRDefault="0049399E" w:rsidP="00CE5EDF">
            <w:pPr>
              <w:pStyle w:val="Title1"/>
              <w:rPr>
                <w:lang w:eastAsia="zh-CN"/>
              </w:rPr>
            </w:pPr>
            <w:bookmarkStart w:id="12" w:name="drec" w:colFirst="0" w:colLast="0"/>
            <w:bookmarkEnd w:id="11"/>
            <w:r w:rsidRPr="0049399E">
              <w:t>REPLY LIAISON STATEMENT to working party 4C</w:t>
            </w:r>
          </w:p>
        </w:tc>
      </w:tr>
      <w:tr w:rsidR="0049399E" w:rsidRPr="0049399E" w14:paraId="3ABAF019" w14:textId="77777777" w:rsidTr="00CE5EDF">
        <w:trPr>
          <w:cantSplit/>
        </w:trPr>
        <w:tc>
          <w:tcPr>
            <w:tcW w:w="9889" w:type="dxa"/>
          </w:tcPr>
          <w:p w14:paraId="2A0B02E5" w14:textId="77777777" w:rsidR="0049399E" w:rsidRDefault="0049399E" w:rsidP="00CE5EDF">
            <w:pPr>
              <w:pStyle w:val="Title4"/>
              <w:rPr>
                <w:b w:val="0"/>
                <w:bCs/>
              </w:rPr>
            </w:pPr>
            <w:bookmarkStart w:id="13" w:name="dtitle1" w:colFirst="0" w:colLast="0"/>
            <w:bookmarkEnd w:id="12"/>
            <w:r w:rsidRPr="0049399E">
              <w:rPr>
                <w:b w:val="0"/>
                <w:bCs/>
              </w:rPr>
              <w:t xml:space="preserve">WRC-23 agenda item 1.18 </w:t>
            </w:r>
          </w:p>
          <w:p w14:paraId="21D31AE1" w14:textId="5A1A65FA" w:rsidR="0049399E" w:rsidRPr="0049399E" w:rsidRDefault="0049399E" w:rsidP="0049399E">
            <w:pPr>
              <w:pStyle w:val="Heading1"/>
              <w:jc w:val="center"/>
            </w:pPr>
            <w:r>
              <w:t>Characteristics of radiodetermination systems operating in the frequency bands 3 300-3 400 MHz</w:t>
            </w:r>
          </w:p>
        </w:tc>
      </w:tr>
    </w:tbl>
    <w:bookmarkEnd w:id="13"/>
    <w:p w14:paraId="3099B810" w14:textId="001FC681" w:rsidR="0049399E" w:rsidRPr="0049399E" w:rsidRDefault="0049399E" w:rsidP="0049399E">
      <w:pPr>
        <w:pStyle w:val="Normalaftertitle"/>
        <w:rPr>
          <w:szCs w:val="24"/>
        </w:rPr>
      </w:pPr>
      <w:r w:rsidRPr="0049399E">
        <w:rPr>
          <w:szCs w:val="24"/>
        </w:rPr>
        <w:t>Working Party (WP) 5B thanks WP 4C for the liaison statement (</w:t>
      </w:r>
      <w:hyperlink r:id="rId20" w:history="1">
        <w:r w:rsidRPr="0049399E">
          <w:rPr>
            <w:rStyle w:val="Hyperlink"/>
            <w:szCs w:val="24"/>
          </w:rPr>
          <w:t>5B/213</w:t>
        </w:r>
      </w:hyperlink>
      <w:r w:rsidRPr="0049399E">
        <w:rPr>
          <w:szCs w:val="24"/>
        </w:rPr>
        <w:t>)</w:t>
      </w:r>
      <w:r w:rsidRPr="0049399E">
        <w:rPr>
          <w:szCs w:val="24"/>
          <w:lang w:eastAsia="zh-CN"/>
        </w:rPr>
        <w:t>. In WP 5B’s previous</w:t>
      </w:r>
      <w:del w:id="14" w:author="AFSMO" w:date="2021-03-23T13:13:00Z">
        <w:r w:rsidRPr="0049399E" w:rsidDel="00057EE1">
          <w:rPr>
            <w:szCs w:val="24"/>
            <w:lang w:eastAsia="zh-CN"/>
          </w:rPr>
          <w:delText>ly</w:delText>
        </w:r>
      </w:del>
      <w:del w:id="15" w:author="AFSMO" w:date="2021-03-09T18:13:00Z">
        <w:r w:rsidRPr="0049399E" w:rsidDel="00A34940">
          <w:rPr>
            <w:szCs w:val="24"/>
            <w:lang w:eastAsia="zh-CN"/>
          </w:rPr>
          <w:delText xml:space="preserve"> provided</w:delText>
        </w:r>
      </w:del>
      <w:r w:rsidRPr="0049399E">
        <w:rPr>
          <w:szCs w:val="24"/>
          <w:lang w:eastAsia="zh-CN"/>
        </w:rPr>
        <w:t xml:space="preserve"> liaison statement (</w:t>
      </w:r>
      <w:hyperlink r:id="rId21" w:history="1">
        <w:r w:rsidRPr="0049399E">
          <w:rPr>
            <w:rStyle w:val="Hyperlink"/>
            <w:szCs w:val="24"/>
          </w:rPr>
          <w:t>4C/116</w:t>
        </w:r>
      </w:hyperlink>
      <w:r w:rsidRPr="0049399E">
        <w:rPr>
          <w:szCs w:val="24"/>
          <w:lang w:eastAsia="zh-CN"/>
        </w:rPr>
        <w:t>), WP 5B provided updates on Recommendation ITU</w:t>
      </w:r>
      <w:r w:rsidRPr="0049399E">
        <w:rPr>
          <w:szCs w:val="24"/>
          <w:lang w:eastAsia="zh-CN"/>
        </w:rPr>
        <w:noBreakHyphen/>
        <w:t>R M.1465, “Characteristics of and protection criteria for radars operating in the radiodetermination service in the frequency range 3 100-3 700 MHz.”</w:t>
      </w:r>
    </w:p>
    <w:p w14:paraId="14371482" w14:textId="38E27B04" w:rsidR="0049399E" w:rsidRPr="0049399E" w:rsidRDefault="0049399E" w:rsidP="0049399E">
      <w:pPr>
        <w:rPr>
          <w:szCs w:val="24"/>
        </w:rPr>
      </w:pPr>
      <w:r w:rsidRPr="0049399E">
        <w:rPr>
          <w:szCs w:val="24"/>
        </w:rPr>
        <w:t>WP 5B would like to provide the following guidance on future</w:t>
      </w:r>
      <w:del w:id="16" w:author="AFSMO" w:date="2021-03-09T18:14:00Z">
        <w:r w:rsidRPr="0049399E" w:rsidDel="00A34940">
          <w:rPr>
            <w:szCs w:val="24"/>
          </w:rPr>
          <w:delText xml:space="preserve"> complementary</w:delText>
        </w:r>
      </w:del>
      <w:r w:rsidRPr="0049399E">
        <w:rPr>
          <w:szCs w:val="24"/>
        </w:rPr>
        <w:t xml:space="preserve"> studies relative to sharing and compatibility between </w:t>
      </w:r>
      <w:r>
        <w:rPr>
          <w:szCs w:val="24"/>
        </w:rPr>
        <w:t>Mobile Satellite Service</w:t>
      </w:r>
      <w:r w:rsidRPr="0049399E">
        <w:rPr>
          <w:szCs w:val="24"/>
        </w:rPr>
        <w:t xml:space="preserve"> systems and radiolocation systems.</w:t>
      </w:r>
    </w:p>
    <w:p w14:paraId="201A78C6" w14:textId="77777777" w:rsidR="0049399E" w:rsidRPr="0049399E" w:rsidRDefault="0049399E" w:rsidP="0049399E">
      <w:pPr>
        <w:pStyle w:val="enumlev1"/>
        <w:numPr>
          <w:ilvl w:val="0"/>
          <w:numId w:val="18"/>
        </w:numPr>
        <w:ind w:left="1128"/>
        <w:rPr>
          <w:szCs w:val="24"/>
        </w:rPr>
      </w:pPr>
      <w:r w:rsidRPr="0049399E">
        <w:rPr>
          <w:szCs w:val="24"/>
        </w:rPr>
        <w:t>Recommendation ITU-R M.1851, “Mathematical models for radiodetermination radar systems antenna patterns for use in interference analyses” should be used as an antenna pattern reference for land-based and ship borne radars, as well as airborne radars.</w:t>
      </w:r>
    </w:p>
    <w:p w14:paraId="516D7D40" w14:textId="444C0E09" w:rsidR="0049399E" w:rsidRPr="0049399E" w:rsidRDefault="0049399E" w:rsidP="0049399E">
      <w:pPr>
        <w:pStyle w:val="Normalaftertitle"/>
        <w:keepNext/>
        <w:keepLines/>
        <w:spacing w:before="120" w:after="200"/>
        <w:rPr>
          <w:szCs w:val="24"/>
        </w:rPr>
      </w:pPr>
      <w:r w:rsidRPr="0049399E">
        <w:rPr>
          <w:szCs w:val="24"/>
        </w:rPr>
        <w:t xml:space="preserve">WP 5B looks forward to continued collaboration with WP </w:t>
      </w:r>
      <w:r>
        <w:rPr>
          <w:szCs w:val="24"/>
        </w:rPr>
        <w:t>4C</w:t>
      </w:r>
      <w:r w:rsidRPr="0049399E">
        <w:rPr>
          <w:szCs w:val="24"/>
        </w:rPr>
        <w:t xml:space="preserve"> on the progress of WRC-23 agenda item 1.</w:t>
      </w:r>
      <w:r>
        <w:rPr>
          <w:szCs w:val="24"/>
        </w:rPr>
        <w:t>18</w:t>
      </w:r>
      <w:r w:rsidRPr="0049399E">
        <w:rPr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49399E" w:rsidRPr="0049399E" w14:paraId="507C5C29" w14:textId="77777777" w:rsidTr="00CE5EDF">
        <w:tc>
          <w:tcPr>
            <w:tcW w:w="9855" w:type="dxa"/>
            <w:gridSpan w:val="2"/>
          </w:tcPr>
          <w:p w14:paraId="706AE912" w14:textId="77777777" w:rsidR="0049399E" w:rsidRPr="0049399E" w:rsidRDefault="0049399E" w:rsidP="00CE5EDF">
            <w:pPr>
              <w:spacing w:after="120"/>
            </w:pPr>
            <w:r w:rsidRPr="0049399E">
              <w:rPr>
                <w:b/>
              </w:rPr>
              <w:t>Status:</w:t>
            </w:r>
            <w:r w:rsidRPr="0049399E">
              <w:rPr>
                <w:b/>
              </w:rPr>
              <w:tab/>
            </w:r>
            <w:r w:rsidRPr="0049399E">
              <w:t>For information and action as appropriate</w:t>
            </w:r>
          </w:p>
        </w:tc>
      </w:tr>
      <w:tr w:rsidR="0049399E" w:rsidRPr="0049399E" w14:paraId="65E4B20E" w14:textId="77777777" w:rsidTr="00CE5EDF">
        <w:tc>
          <w:tcPr>
            <w:tcW w:w="4927" w:type="dxa"/>
          </w:tcPr>
          <w:p w14:paraId="4DE87E37" w14:textId="77777777" w:rsidR="0049399E" w:rsidRPr="0049399E" w:rsidRDefault="0049399E" w:rsidP="00CE5EDF">
            <w:r w:rsidRPr="0049399E">
              <w:rPr>
                <w:b/>
                <w:szCs w:val="24"/>
              </w:rPr>
              <w:t>Contact:</w:t>
            </w:r>
            <w:r w:rsidRPr="0049399E">
              <w:rPr>
                <w:szCs w:val="24"/>
              </w:rPr>
              <w:tab/>
            </w:r>
          </w:p>
        </w:tc>
        <w:tc>
          <w:tcPr>
            <w:tcW w:w="4928" w:type="dxa"/>
          </w:tcPr>
          <w:p w14:paraId="6B3EDE57" w14:textId="77777777" w:rsidR="0049399E" w:rsidRPr="0049399E" w:rsidRDefault="0049399E" w:rsidP="00CE5EDF">
            <w:r w:rsidRPr="0049399E">
              <w:rPr>
                <w:b/>
                <w:szCs w:val="24"/>
              </w:rPr>
              <w:t>E-mail:</w:t>
            </w:r>
            <w:r w:rsidRPr="0049399E">
              <w:rPr>
                <w:b/>
                <w:szCs w:val="24"/>
              </w:rPr>
              <w:tab/>
            </w:r>
            <w:hyperlink r:id="rId22" w:history="1"/>
            <w:r w:rsidRPr="0049399E" w:rsidDel="002E42CB">
              <w:t xml:space="preserve"> </w:t>
            </w:r>
          </w:p>
        </w:tc>
      </w:tr>
    </w:tbl>
    <w:p w14:paraId="118FA612" w14:textId="77777777" w:rsidR="0049399E" w:rsidRDefault="0049399E" w:rsidP="0049399E">
      <w:pPr>
        <w:pStyle w:val="Reasons"/>
      </w:pPr>
    </w:p>
    <w:p w14:paraId="1582C14E" w14:textId="0D16BC95" w:rsidR="000069D4" w:rsidRPr="00826D1A" w:rsidRDefault="0049399E" w:rsidP="0049399E">
      <w:pPr>
        <w:jc w:val="center"/>
      </w:pPr>
      <w:r>
        <w:t>______________</w:t>
      </w:r>
    </w:p>
    <w:sectPr w:rsidR="000069D4" w:rsidRPr="00826D1A" w:rsidSect="00501953"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300DB5" w14:textId="77777777" w:rsidR="001145E8" w:rsidRDefault="001145E8">
      <w:r>
        <w:separator/>
      </w:r>
    </w:p>
  </w:endnote>
  <w:endnote w:type="continuationSeparator" w:id="0">
    <w:p w14:paraId="64459F23" w14:textId="77777777" w:rsidR="001145E8" w:rsidRDefault="00114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37370" w14:textId="77777777" w:rsidR="001145E8" w:rsidRDefault="001145E8">
      <w:r>
        <w:t>____________________</w:t>
      </w:r>
    </w:p>
  </w:footnote>
  <w:footnote w:type="continuationSeparator" w:id="0">
    <w:p w14:paraId="7709FCB9" w14:textId="77777777" w:rsidR="001145E8" w:rsidRDefault="00114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alt="https://mail.google.com/mail/u/0/images/cleardot.gif" style="width:3pt;height:3pt;visibility:visible;mso-wrap-style:square" o:bullet="t">
        <v:imagedata r:id="rId1" o:title="cleardot"/>
      </v:shape>
    </w:pict>
  </w:numPicBullet>
  <w:abstractNum w:abstractNumId="0" w15:restartNumberingAfterBreak="0">
    <w:nsid w:val="FFFFFF1D"/>
    <w:multiLevelType w:val="multilevel"/>
    <w:tmpl w:val="AA38B6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2594EC1"/>
    <w:multiLevelType w:val="hybridMultilevel"/>
    <w:tmpl w:val="25D010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D13939"/>
    <w:multiLevelType w:val="hybridMultilevel"/>
    <w:tmpl w:val="FC6416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518EE"/>
    <w:multiLevelType w:val="hybridMultilevel"/>
    <w:tmpl w:val="20468C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03116"/>
    <w:multiLevelType w:val="hybridMultilevel"/>
    <w:tmpl w:val="BA8616B0"/>
    <w:lvl w:ilvl="0" w:tplc="CC3CC4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764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885E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064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AAFC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5258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16E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70AA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06B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D1C62B5"/>
    <w:multiLevelType w:val="hybridMultilevel"/>
    <w:tmpl w:val="21C879EC"/>
    <w:lvl w:ilvl="0" w:tplc="670A7CB8">
      <w:numFmt w:val="bullet"/>
      <w:lvlText w:val="-"/>
      <w:lvlJc w:val="left"/>
      <w:pPr>
        <w:tabs>
          <w:tab w:val="num" w:pos="840"/>
        </w:tabs>
        <w:ind w:left="840" w:hanging="480"/>
      </w:pPr>
      <w:rPr>
        <w:rFonts w:ascii="Arial" w:eastAsia="MS Mincho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71D17"/>
    <w:multiLevelType w:val="multilevel"/>
    <w:tmpl w:val="4322E4F6"/>
    <w:lvl w:ilvl="0">
      <w:start w:val="6"/>
      <w:numFmt w:val="decimal"/>
      <w:pStyle w:val="ListBullet3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363372E0"/>
    <w:multiLevelType w:val="multilevel"/>
    <w:tmpl w:val="B320898E"/>
    <w:lvl w:ilvl="0">
      <w:start w:val="5"/>
      <w:numFmt w:val="none"/>
      <w:lvlText w:val="1"/>
      <w:lvlJc w:val="left"/>
      <w:pPr>
        <w:tabs>
          <w:tab w:val="num" w:pos="1860"/>
        </w:tabs>
        <w:ind w:left="1860" w:hanging="420"/>
      </w:pPr>
      <w:rPr>
        <w:rFonts w:cs="Times New Roman" w:hint="default"/>
        <w:b/>
        <w:i w:val="0"/>
        <w:color w:val="auto"/>
        <w:sz w:val="22"/>
        <w:szCs w:val="22"/>
      </w:rPr>
    </w:lvl>
    <w:lvl w:ilvl="1">
      <w:start w:val="1"/>
      <w:numFmt w:val="none"/>
      <w:lvlText w:val="1.1"/>
      <w:lvlJc w:val="left"/>
      <w:pPr>
        <w:tabs>
          <w:tab w:val="num" w:pos="1860"/>
        </w:tabs>
        <w:ind w:left="1860" w:hanging="4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123"/>
      <w:lvlText w:val="1.1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9" w15:restartNumberingAfterBreak="0">
    <w:nsid w:val="43DF0864"/>
    <w:multiLevelType w:val="hybridMultilevel"/>
    <w:tmpl w:val="451A5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1930EF"/>
    <w:multiLevelType w:val="hybridMultilevel"/>
    <w:tmpl w:val="3E022F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842EE0"/>
    <w:multiLevelType w:val="hybridMultilevel"/>
    <w:tmpl w:val="00A03732"/>
    <w:lvl w:ilvl="0" w:tplc="86A849A0">
      <w:start w:val="1"/>
      <w:numFmt w:val="bullet"/>
      <w:lvlText w:val="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2" w15:restartNumberingAfterBreak="0">
    <w:nsid w:val="5F3540C1"/>
    <w:multiLevelType w:val="hybridMultilevel"/>
    <w:tmpl w:val="BF00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7A03B5"/>
    <w:multiLevelType w:val="hybridMultilevel"/>
    <w:tmpl w:val="28B40658"/>
    <w:lvl w:ilvl="0" w:tplc="FFFFFFFF">
      <w:start w:val="6"/>
      <w:numFmt w:val="decimal"/>
      <w:lvlText w:val="%1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5276A0"/>
    <w:multiLevelType w:val="hybridMultilevel"/>
    <w:tmpl w:val="6CE27AB4"/>
    <w:lvl w:ilvl="0" w:tplc="08090001">
      <w:start w:val="1"/>
      <w:numFmt w:val="bullet"/>
      <w:pStyle w:val="Discussio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64C48"/>
    <w:multiLevelType w:val="hybridMultilevel"/>
    <w:tmpl w:val="6A384C48"/>
    <w:lvl w:ilvl="0" w:tplc="A3CA0468">
      <w:start w:val="1"/>
      <w:numFmt w:val="decimal"/>
      <w:lvlText w:val="(%1)"/>
      <w:lvlJc w:val="left"/>
      <w:pPr>
        <w:ind w:left="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5" w:hanging="360"/>
      </w:pPr>
    </w:lvl>
    <w:lvl w:ilvl="2" w:tplc="0409001B" w:tentative="1">
      <w:start w:val="1"/>
      <w:numFmt w:val="lowerRoman"/>
      <w:lvlText w:val="%3."/>
      <w:lvlJc w:val="right"/>
      <w:pPr>
        <w:ind w:left="1715" w:hanging="180"/>
      </w:pPr>
    </w:lvl>
    <w:lvl w:ilvl="3" w:tplc="0409000F" w:tentative="1">
      <w:start w:val="1"/>
      <w:numFmt w:val="decimal"/>
      <w:lvlText w:val="%4."/>
      <w:lvlJc w:val="left"/>
      <w:pPr>
        <w:ind w:left="2435" w:hanging="360"/>
      </w:pPr>
    </w:lvl>
    <w:lvl w:ilvl="4" w:tplc="04090019" w:tentative="1">
      <w:start w:val="1"/>
      <w:numFmt w:val="lowerLetter"/>
      <w:lvlText w:val="%5."/>
      <w:lvlJc w:val="left"/>
      <w:pPr>
        <w:ind w:left="3155" w:hanging="360"/>
      </w:pPr>
    </w:lvl>
    <w:lvl w:ilvl="5" w:tplc="0409001B" w:tentative="1">
      <w:start w:val="1"/>
      <w:numFmt w:val="lowerRoman"/>
      <w:lvlText w:val="%6."/>
      <w:lvlJc w:val="right"/>
      <w:pPr>
        <w:ind w:left="3875" w:hanging="180"/>
      </w:pPr>
    </w:lvl>
    <w:lvl w:ilvl="6" w:tplc="0409000F" w:tentative="1">
      <w:start w:val="1"/>
      <w:numFmt w:val="decimal"/>
      <w:lvlText w:val="%7."/>
      <w:lvlJc w:val="left"/>
      <w:pPr>
        <w:ind w:left="4595" w:hanging="360"/>
      </w:pPr>
    </w:lvl>
    <w:lvl w:ilvl="7" w:tplc="04090019" w:tentative="1">
      <w:start w:val="1"/>
      <w:numFmt w:val="lowerLetter"/>
      <w:lvlText w:val="%8."/>
      <w:lvlJc w:val="left"/>
      <w:pPr>
        <w:ind w:left="5315" w:hanging="360"/>
      </w:pPr>
    </w:lvl>
    <w:lvl w:ilvl="8" w:tplc="040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16" w15:restartNumberingAfterBreak="0">
    <w:nsid w:val="7DAF686A"/>
    <w:multiLevelType w:val="hybridMultilevel"/>
    <w:tmpl w:val="CA10727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7" w15:restartNumberingAfterBreak="0">
    <w:nsid w:val="7FC46944"/>
    <w:multiLevelType w:val="hybridMultilevel"/>
    <w:tmpl w:val="35822DEE"/>
    <w:lvl w:ilvl="0" w:tplc="19FC47C2">
      <w:start w:val="1"/>
      <w:numFmt w:val="decimal"/>
      <w:lvlText w:val="%1"/>
      <w:lvlJc w:val="left"/>
      <w:pPr>
        <w:ind w:left="1488" w:hanging="1128"/>
      </w:pPr>
      <w:rPr>
        <w:rFonts w:hint="default"/>
      </w:rPr>
    </w:lvl>
    <w:lvl w:ilvl="1" w:tplc="D8B06EA0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2"/>
  </w:num>
  <w:num w:numId="8">
    <w:abstractNumId w:val="16"/>
  </w:num>
  <w:num w:numId="9">
    <w:abstractNumId w:val="9"/>
  </w:num>
  <w:num w:numId="10">
    <w:abstractNumId w:val="10"/>
  </w:num>
  <w:num w:numId="11">
    <w:abstractNumId w:val="2"/>
  </w:num>
  <w:num w:numId="12">
    <w:abstractNumId w:val="3"/>
  </w:num>
  <w:num w:numId="13">
    <w:abstractNumId w:val="13"/>
  </w:num>
  <w:num w:numId="14">
    <w:abstractNumId w:val="4"/>
  </w:num>
  <w:num w:numId="15">
    <w:abstractNumId w:val="15"/>
  </w:num>
  <w:num w:numId="16">
    <w:abstractNumId w:val="0"/>
  </w:num>
  <w:num w:numId="17">
    <w:abstractNumId w:val="5"/>
  </w:num>
  <w:num w:numId="18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FSMO">
    <w15:presenceInfo w15:providerId="None" w15:userId="AFSM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0F"/>
    <w:rsid w:val="00001BAD"/>
    <w:rsid w:val="000069D4"/>
    <w:rsid w:val="000174AD"/>
    <w:rsid w:val="00022C9B"/>
    <w:rsid w:val="000231A7"/>
    <w:rsid w:val="00031844"/>
    <w:rsid w:val="000343C8"/>
    <w:rsid w:val="000344EF"/>
    <w:rsid w:val="00047A1D"/>
    <w:rsid w:val="00051999"/>
    <w:rsid w:val="00053CF9"/>
    <w:rsid w:val="00057EE1"/>
    <w:rsid w:val="000604B9"/>
    <w:rsid w:val="00061840"/>
    <w:rsid w:val="00065D57"/>
    <w:rsid w:val="00066E93"/>
    <w:rsid w:val="000678BC"/>
    <w:rsid w:val="00097FD5"/>
    <w:rsid w:val="000A7D55"/>
    <w:rsid w:val="000B0CA7"/>
    <w:rsid w:val="000C12C8"/>
    <w:rsid w:val="000C26C8"/>
    <w:rsid w:val="000C2E8E"/>
    <w:rsid w:val="000D0A37"/>
    <w:rsid w:val="000D1B7B"/>
    <w:rsid w:val="000D6579"/>
    <w:rsid w:val="000E0E7C"/>
    <w:rsid w:val="000E1CCF"/>
    <w:rsid w:val="000E65E1"/>
    <w:rsid w:val="000F1B4B"/>
    <w:rsid w:val="000F7BFE"/>
    <w:rsid w:val="0010062D"/>
    <w:rsid w:val="00105DEC"/>
    <w:rsid w:val="00111290"/>
    <w:rsid w:val="001145E8"/>
    <w:rsid w:val="0012744F"/>
    <w:rsid w:val="00131178"/>
    <w:rsid w:val="00131610"/>
    <w:rsid w:val="001407CE"/>
    <w:rsid w:val="0015032A"/>
    <w:rsid w:val="00156F66"/>
    <w:rsid w:val="00161AA3"/>
    <w:rsid w:val="0016250A"/>
    <w:rsid w:val="00163271"/>
    <w:rsid w:val="0016552E"/>
    <w:rsid w:val="0017495F"/>
    <w:rsid w:val="00176A48"/>
    <w:rsid w:val="00182528"/>
    <w:rsid w:val="0018500B"/>
    <w:rsid w:val="0019612A"/>
    <w:rsid w:val="00196A19"/>
    <w:rsid w:val="001B0CBA"/>
    <w:rsid w:val="001C53F9"/>
    <w:rsid w:val="001C5869"/>
    <w:rsid w:val="001E298E"/>
    <w:rsid w:val="001E5D7C"/>
    <w:rsid w:val="001F291C"/>
    <w:rsid w:val="001F6294"/>
    <w:rsid w:val="00202DC1"/>
    <w:rsid w:val="002116EE"/>
    <w:rsid w:val="002165D0"/>
    <w:rsid w:val="002309D8"/>
    <w:rsid w:val="00234E14"/>
    <w:rsid w:val="00260C58"/>
    <w:rsid w:val="002776E7"/>
    <w:rsid w:val="00282AD4"/>
    <w:rsid w:val="002872C4"/>
    <w:rsid w:val="00290292"/>
    <w:rsid w:val="002920D9"/>
    <w:rsid w:val="00297C8B"/>
    <w:rsid w:val="002A065D"/>
    <w:rsid w:val="002A086A"/>
    <w:rsid w:val="002A2126"/>
    <w:rsid w:val="002A7FE2"/>
    <w:rsid w:val="002B0BDA"/>
    <w:rsid w:val="002B7443"/>
    <w:rsid w:val="002C3612"/>
    <w:rsid w:val="002C46F0"/>
    <w:rsid w:val="002D2C9B"/>
    <w:rsid w:val="002E1B4F"/>
    <w:rsid w:val="002E737A"/>
    <w:rsid w:val="002F0FE9"/>
    <w:rsid w:val="002F2E67"/>
    <w:rsid w:val="002F43E5"/>
    <w:rsid w:val="002F76FD"/>
    <w:rsid w:val="002F7CB3"/>
    <w:rsid w:val="00313910"/>
    <w:rsid w:val="00315546"/>
    <w:rsid w:val="00321830"/>
    <w:rsid w:val="00330567"/>
    <w:rsid w:val="003571C5"/>
    <w:rsid w:val="00361F63"/>
    <w:rsid w:val="00365174"/>
    <w:rsid w:val="0037074B"/>
    <w:rsid w:val="00375C66"/>
    <w:rsid w:val="00386A9D"/>
    <w:rsid w:val="00386F81"/>
    <w:rsid w:val="00391081"/>
    <w:rsid w:val="00391799"/>
    <w:rsid w:val="003A0E9F"/>
    <w:rsid w:val="003A278B"/>
    <w:rsid w:val="003A4159"/>
    <w:rsid w:val="003B12C8"/>
    <w:rsid w:val="003B1527"/>
    <w:rsid w:val="003B2789"/>
    <w:rsid w:val="003C13CE"/>
    <w:rsid w:val="003C2D33"/>
    <w:rsid w:val="003C63C9"/>
    <w:rsid w:val="003D3259"/>
    <w:rsid w:val="003D3E6F"/>
    <w:rsid w:val="003D5CC4"/>
    <w:rsid w:val="003E21E6"/>
    <w:rsid w:val="003E2518"/>
    <w:rsid w:val="003E7CEF"/>
    <w:rsid w:val="003F2A10"/>
    <w:rsid w:val="003F445A"/>
    <w:rsid w:val="003F6F3A"/>
    <w:rsid w:val="004027CD"/>
    <w:rsid w:val="00404820"/>
    <w:rsid w:val="00463446"/>
    <w:rsid w:val="00466CB6"/>
    <w:rsid w:val="00466CE0"/>
    <w:rsid w:val="004674BC"/>
    <w:rsid w:val="00485B5E"/>
    <w:rsid w:val="0049399E"/>
    <w:rsid w:val="004A7804"/>
    <w:rsid w:val="004B1857"/>
    <w:rsid w:val="004B1EF7"/>
    <w:rsid w:val="004B2EF5"/>
    <w:rsid w:val="004B3FAD"/>
    <w:rsid w:val="004B5DA8"/>
    <w:rsid w:val="004B6071"/>
    <w:rsid w:val="004C0F60"/>
    <w:rsid w:val="004C3225"/>
    <w:rsid w:val="004C5749"/>
    <w:rsid w:val="004C7A75"/>
    <w:rsid w:val="004D358F"/>
    <w:rsid w:val="004E3473"/>
    <w:rsid w:val="004F396E"/>
    <w:rsid w:val="004F78CD"/>
    <w:rsid w:val="00501953"/>
    <w:rsid w:val="00501DCA"/>
    <w:rsid w:val="00504745"/>
    <w:rsid w:val="005070F2"/>
    <w:rsid w:val="0051070F"/>
    <w:rsid w:val="00513336"/>
    <w:rsid w:val="00513A47"/>
    <w:rsid w:val="0052109F"/>
    <w:rsid w:val="00524CA8"/>
    <w:rsid w:val="00526A93"/>
    <w:rsid w:val="005408DF"/>
    <w:rsid w:val="00553423"/>
    <w:rsid w:val="00557A03"/>
    <w:rsid w:val="00564C07"/>
    <w:rsid w:val="005673B8"/>
    <w:rsid w:val="00573344"/>
    <w:rsid w:val="00583F9B"/>
    <w:rsid w:val="005843A0"/>
    <w:rsid w:val="00591B75"/>
    <w:rsid w:val="005944FE"/>
    <w:rsid w:val="005A36F8"/>
    <w:rsid w:val="005A7278"/>
    <w:rsid w:val="005B1C52"/>
    <w:rsid w:val="005C7FEC"/>
    <w:rsid w:val="005D0F2E"/>
    <w:rsid w:val="005D623E"/>
    <w:rsid w:val="005E5C10"/>
    <w:rsid w:val="005E6322"/>
    <w:rsid w:val="005F008D"/>
    <w:rsid w:val="005F085B"/>
    <w:rsid w:val="005F18DE"/>
    <w:rsid w:val="005F2021"/>
    <w:rsid w:val="005F2C78"/>
    <w:rsid w:val="005F5452"/>
    <w:rsid w:val="006107B1"/>
    <w:rsid w:val="006144E4"/>
    <w:rsid w:val="00624EBB"/>
    <w:rsid w:val="00647571"/>
    <w:rsid w:val="00650299"/>
    <w:rsid w:val="00655FC5"/>
    <w:rsid w:val="0065654F"/>
    <w:rsid w:val="00663E44"/>
    <w:rsid w:val="00685A20"/>
    <w:rsid w:val="006A1B11"/>
    <w:rsid w:val="006B0A0D"/>
    <w:rsid w:val="006B31C0"/>
    <w:rsid w:val="006C2D88"/>
    <w:rsid w:val="006C3B45"/>
    <w:rsid w:val="006D1B0D"/>
    <w:rsid w:val="006E0D21"/>
    <w:rsid w:val="006E1846"/>
    <w:rsid w:val="006E2689"/>
    <w:rsid w:val="006F0FF0"/>
    <w:rsid w:val="006F276A"/>
    <w:rsid w:val="006F76F9"/>
    <w:rsid w:val="00714DA5"/>
    <w:rsid w:val="00721B36"/>
    <w:rsid w:val="00722D97"/>
    <w:rsid w:val="00723440"/>
    <w:rsid w:val="00727B85"/>
    <w:rsid w:val="0073685A"/>
    <w:rsid w:val="00744704"/>
    <w:rsid w:val="00747F5B"/>
    <w:rsid w:val="00750877"/>
    <w:rsid w:val="0076162D"/>
    <w:rsid w:val="00770778"/>
    <w:rsid w:val="00771F52"/>
    <w:rsid w:val="00775647"/>
    <w:rsid w:val="007801BF"/>
    <w:rsid w:val="007A2B66"/>
    <w:rsid w:val="007A5054"/>
    <w:rsid w:val="007C5473"/>
    <w:rsid w:val="007E426F"/>
    <w:rsid w:val="007E6147"/>
    <w:rsid w:val="007E7413"/>
    <w:rsid w:val="008033BD"/>
    <w:rsid w:val="00814E0A"/>
    <w:rsid w:val="00820515"/>
    <w:rsid w:val="00822581"/>
    <w:rsid w:val="00826D1A"/>
    <w:rsid w:val="008309DD"/>
    <w:rsid w:val="0083227A"/>
    <w:rsid w:val="00834EF3"/>
    <w:rsid w:val="00840BD0"/>
    <w:rsid w:val="00840BDD"/>
    <w:rsid w:val="00864C88"/>
    <w:rsid w:val="00866900"/>
    <w:rsid w:val="008758C0"/>
    <w:rsid w:val="00876A8A"/>
    <w:rsid w:val="00881BA1"/>
    <w:rsid w:val="0088305E"/>
    <w:rsid w:val="0089328B"/>
    <w:rsid w:val="008A10C9"/>
    <w:rsid w:val="008A7FB6"/>
    <w:rsid w:val="008B0FBE"/>
    <w:rsid w:val="008B1AEF"/>
    <w:rsid w:val="008B420F"/>
    <w:rsid w:val="008C05F9"/>
    <w:rsid w:val="008C2302"/>
    <w:rsid w:val="008C26B8"/>
    <w:rsid w:val="008C5FE4"/>
    <w:rsid w:val="008C68FC"/>
    <w:rsid w:val="008D6059"/>
    <w:rsid w:val="008E2DD4"/>
    <w:rsid w:val="008E7280"/>
    <w:rsid w:val="008F208F"/>
    <w:rsid w:val="0091342B"/>
    <w:rsid w:val="009174CD"/>
    <w:rsid w:val="009315FA"/>
    <w:rsid w:val="009346F8"/>
    <w:rsid w:val="009406BC"/>
    <w:rsid w:val="009441F2"/>
    <w:rsid w:val="009478F1"/>
    <w:rsid w:val="00950C20"/>
    <w:rsid w:val="00953B5F"/>
    <w:rsid w:val="00960A0F"/>
    <w:rsid w:val="00970E00"/>
    <w:rsid w:val="00973A1E"/>
    <w:rsid w:val="00982084"/>
    <w:rsid w:val="00986E7B"/>
    <w:rsid w:val="00995963"/>
    <w:rsid w:val="00997755"/>
    <w:rsid w:val="009B0F39"/>
    <w:rsid w:val="009B19B9"/>
    <w:rsid w:val="009B4798"/>
    <w:rsid w:val="009B61EB"/>
    <w:rsid w:val="009C2064"/>
    <w:rsid w:val="009D1697"/>
    <w:rsid w:val="009D22D9"/>
    <w:rsid w:val="009E1BC8"/>
    <w:rsid w:val="009E7668"/>
    <w:rsid w:val="009F10D8"/>
    <w:rsid w:val="009F3A46"/>
    <w:rsid w:val="009F3C9E"/>
    <w:rsid w:val="009F6520"/>
    <w:rsid w:val="00A014F8"/>
    <w:rsid w:val="00A27A47"/>
    <w:rsid w:val="00A34940"/>
    <w:rsid w:val="00A4159A"/>
    <w:rsid w:val="00A47B54"/>
    <w:rsid w:val="00A5173C"/>
    <w:rsid w:val="00A532B1"/>
    <w:rsid w:val="00A55AFD"/>
    <w:rsid w:val="00A574B8"/>
    <w:rsid w:val="00A61AEF"/>
    <w:rsid w:val="00A7180F"/>
    <w:rsid w:val="00A74C0F"/>
    <w:rsid w:val="00A75E14"/>
    <w:rsid w:val="00A76DE3"/>
    <w:rsid w:val="00A77516"/>
    <w:rsid w:val="00A81A54"/>
    <w:rsid w:val="00A8211C"/>
    <w:rsid w:val="00A96E78"/>
    <w:rsid w:val="00AB3EE4"/>
    <w:rsid w:val="00AB6B3A"/>
    <w:rsid w:val="00AC7CE4"/>
    <w:rsid w:val="00AD2345"/>
    <w:rsid w:val="00AF173A"/>
    <w:rsid w:val="00AF1F2F"/>
    <w:rsid w:val="00AF433C"/>
    <w:rsid w:val="00B02344"/>
    <w:rsid w:val="00B066A4"/>
    <w:rsid w:val="00B07A13"/>
    <w:rsid w:val="00B1774C"/>
    <w:rsid w:val="00B20B28"/>
    <w:rsid w:val="00B24971"/>
    <w:rsid w:val="00B40B83"/>
    <w:rsid w:val="00B4279B"/>
    <w:rsid w:val="00B45FC9"/>
    <w:rsid w:val="00B50C9A"/>
    <w:rsid w:val="00B720B9"/>
    <w:rsid w:val="00B76F35"/>
    <w:rsid w:val="00B7714B"/>
    <w:rsid w:val="00B81138"/>
    <w:rsid w:val="00B932FC"/>
    <w:rsid w:val="00BA105E"/>
    <w:rsid w:val="00BB0530"/>
    <w:rsid w:val="00BB1578"/>
    <w:rsid w:val="00BB7473"/>
    <w:rsid w:val="00BC5A8D"/>
    <w:rsid w:val="00BC6D29"/>
    <w:rsid w:val="00BC6D88"/>
    <w:rsid w:val="00BC7CCF"/>
    <w:rsid w:val="00BD4AED"/>
    <w:rsid w:val="00BD6492"/>
    <w:rsid w:val="00BE470B"/>
    <w:rsid w:val="00BE4BDB"/>
    <w:rsid w:val="00BF3719"/>
    <w:rsid w:val="00BF3FCF"/>
    <w:rsid w:val="00BF6B6D"/>
    <w:rsid w:val="00BF7BAE"/>
    <w:rsid w:val="00C02C8A"/>
    <w:rsid w:val="00C03A03"/>
    <w:rsid w:val="00C11C6F"/>
    <w:rsid w:val="00C16922"/>
    <w:rsid w:val="00C22E05"/>
    <w:rsid w:val="00C276AD"/>
    <w:rsid w:val="00C3450D"/>
    <w:rsid w:val="00C3581A"/>
    <w:rsid w:val="00C42E34"/>
    <w:rsid w:val="00C432B7"/>
    <w:rsid w:val="00C47602"/>
    <w:rsid w:val="00C57A91"/>
    <w:rsid w:val="00C614A5"/>
    <w:rsid w:val="00C6190A"/>
    <w:rsid w:val="00C90659"/>
    <w:rsid w:val="00CA1163"/>
    <w:rsid w:val="00CA42FE"/>
    <w:rsid w:val="00CB6005"/>
    <w:rsid w:val="00CC01C2"/>
    <w:rsid w:val="00CC282D"/>
    <w:rsid w:val="00CC5592"/>
    <w:rsid w:val="00CC6C70"/>
    <w:rsid w:val="00CE2823"/>
    <w:rsid w:val="00CF1208"/>
    <w:rsid w:val="00CF21F2"/>
    <w:rsid w:val="00D02712"/>
    <w:rsid w:val="00D046A7"/>
    <w:rsid w:val="00D10B11"/>
    <w:rsid w:val="00D169D6"/>
    <w:rsid w:val="00D214D0"/>
    <w:rsid w:val="00D217E5"/>
    <w:rsid w:val="00D247F4"/>
    <w:rsid w:val="00D31DDA"/>
    <w:rsid w:val="00D36A3E"/>
    <w:rsid w:val="00D55808"/>
    <w:rsid w:val="00D5644C"/>
    <w:rsid w:val="00D61D3F"/>
    <w:rsid w:val="00D6218B"/>
    <w:rsid w:val="00D6363C"/>
    <w:rsid w:val="00D64941"/>
    <w:rsid w:val="00D64CCE"/>
    <w:rsid w:val="00D6546B"/>
    <w:rsid w:val="00D76210"/>
    <w:rsid w:val="00D762C2"/>
    <w:rsid w:val="00DA3453"/>
    <w:rsid w:val="00DA3921"/>
    <w:rsid w:val="00DB0A1A"/>
    <w:rsid w:val="00DB178B"/>
    <w:rsid w:val="00DB3AAF"/>
    <w:rsid w:val="00DC17D3"/>
    <w:rsid w:val="00DD37A9"/>
    <w:rsid w:val="00DD4BED"/>
    <w:rsid w:val="00DD65CF"/>
    <w:rsid w:val="00DE1798"/>
    <w:rsid w:val="00DE304A"/>
    <w:rsid w:val="00DE39F0"/>
    <w:rsid w:val="00DE5503"/>
    <w:rsid w:val="00DF05E1"/>
    <w:rsid w:val="00DF0AF3"/>
    <w:rsid w:val="00DF51A1"/>
    <w:rsid w:val="00DF5F3F"/>
    <w:rsid w:val="00DF7A8F"/>
    <w:rsid w:val="00DF7E9F"/>
    <w:rsid w:val="00E04AAE"/>
    <w:rsid w:val="00E0773D"/>
    <w:rsid w:val="00E1583E"/>
    <w:rsid w:val="00E27D7E"/>
    <w:rsid w:val="00E32F5E"/>
    <w:rsid w:val="00E3540A"/>
    <w:rsid w:val="00E37D23"/>
    <w:rsid w:val="00E4205A"/>
    <w:rsid w:val="00E42E13"/>
    <w:rsid w:val="00E54B7E"/>
    <w:rsid w:val="00E56D5C"/>
    <w:rsid w:val="00E6187F"/>
    <w:rsid w:val="00E6257C"/>
    <w:rsid w:val="00E63C59"/>
    <w:rsid w:val="00E665D4"/>
    <w:rsid w:val="00E66F5A"/>
    <w:rsid w:val="00E9211F"/>
    <w:rsid w:val="00E95883"/>
    <w:rsid w:val="00E96434"/>
    <w:rsid w:val="00EB5161"/>
    <w:rsid w:val="00EB74E9"/>
    <w:rsid w:val="00EC245B"/>
    <w:rsid w:val="00ED4AAA"/>
    <w:rsid w:val="00EF0EE2"/>
    <w:rsid w:val="00EF606D"/>
    <w:rsid w:val="00F01CCA"/>
    <w:rsid w:val="00F17246"/>
    <w:rsid w:val="00F20A41"/>
    <w:rsid w:val="00F249E8"/>
    <w:rsid w:val="00F25662"/>
    <w:rsid w:val="00F25DAA"/>
    <w:rsid w:val="00F26945"/>
    <w:rsid w:val="00F30B9E"/>
    <w:rsid w:val="00F67F35"/>
    <w:rsid w:val="00F9043D"/>
    <w:rsid w:val="00F9766A"/>
    <w:rsid w:val="00FA124A"/>
    <w:rsid w:val="00FA32E1"/>
    <w:rsid w:val="00FB771D"/>
    <w:rsid w:val="00FC08DD"/>
    <w:rsid w:val="00FC2316"/>
    <w:rsid w:val="00FC2CFD"/>
    <w:rsid w:val="00FD4E3C"/>
    <w:rsid w:val="00FE076C"/>
    <w:rsid w:val="00FE68F4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A3DAF8"/>
  <w15:docId w15:val="{00CE4D1B-23F7-48F7-ACDB-50DA47D6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X. TITRE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encabezado,he,header odd,header odd1,header odd2,header odd3,header odd4,header odd5,header odd6,header1,header2,header3,header odd11,header odd21,header odd7,header4,header odd8,header odd9,header5,header odd12,header11,h,ho,header21,first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arattere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encabezado Char,he Char,header odd Char,header odd1 Char,header odd2 Char,header odd3 Char,header odd4 Char,header odd5 Char,header odd6 Char,header1 Char,header2 Char,header3 Char,header odd11 Char,header odd21 Char,header odd7 Char,h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aliases w:val="X. TITRE Char"/>
    <w:basedOn w:val="DefaultParagraphFont"/>
    <w:link w:val="Heading1"/>
    <w:rsid w:val="001F291C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1F291C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1F291C"/>
    <w:rPr>
      <w:rFonts w:ascii="Times New Roman" w:hAnsi="Times New Roman"/>
      <w:b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1F291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291C"/>
    <w:rPr>
      <w:rFonts w:ascii="Tahoma" w:hAnsi="Tahoma" w:cs="Tahoma"/>
      <w:sz w:val="16"/>
      <w:szCs w:val="16"/>
      <w:lang w:val="en-GB" w:eastAsia="en-US"/>
    </w:rPr>
  </w:style>
  <w:style w:type="paragraph" w:styleId="BodyText">
    <w:name w:val="Body Text"/>
    <w:basedOn w:val="Normal"/>
    <w:link w:val="Body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ascii="Arial" w:hAnsi="Arial"/>
      <w:lang w:val="en-US"/>
    </w:rPr>
  </w:style>
  <w:style w:type="character" w:customStyle="1" w:styleId="BodyTextChar">
    <w:name w:val="Body Text Char"/>
    <w:basedOn w:val="DefaultParagraphFont"/>
    <w:link w:val="BodyText"/>
    <w:rsid w:val="001F291C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1F291C"/>
    <w:rPr>
      <w:color w:val="0000FF" w:themeColor="hyperlink"/>
      <w:u w:val="single"/>
    </w:rPr>
  </w:style>
  <w:style w:type="paragraph" w:customStyle="1" w:styleId="Discussion">
    <w:name w:val="Discussion"/>
    <w:basedOn w:val="Normal"/>
    <w:rsid w:val="001F291C"/>
    <w:pPr>
      <w:numPr>
        <w:numId w:val="2"/>
      </w:num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after="120"/>
      <w:jc w:val="both"/>
      <w:textAlignment w:val="auto"/>
    </w:pPr>
    <w:rPr>
      <w:rFonts w:ascii="Arial" w:hAnsi="Arial"/>
      <w:sz w:val="22"/>
      <w:szCs w:val="22"/>
    </w:rPr>
  </w:style>
  <w:style w:type="paragraph" w:styleId="ListBullet3">
    <w:name w:val="List Bullet 3"/>
    <w:basedOn w:val="Normal"/>
    <w:autoRedefine/>
    <w:rsid w:val="001F291C"/>
    <w:pPr>
      <w:numPr>
        <w:numId w:val="1"/>
      </w:numPr>
      <w:tabs>
        <w:tab w:val="clear" w:pos="1134"/>
        <w:tab w:val="clear" w:pos="1871"/>
        <w:tab w:val="clear" w:pos="2268"/>
        <w:tab w:val="num" w:pos="926"/>
      </w:tabs>
      <w:overflowPunct/>
      <w:autoSpaceDE/>
      <w:autoSpaceDN/>
      <w:adjustRightInd/>
      <w:spacing w:before="0"/>
      <w:ind w:left="926"/>
      <w:textAlignment w:val="auto"/>
    </w:pPr>
    <w:rPr>
      <w:sz w:val="20"/>
      <w:lang w:val="en-US"/>
    </w:rPr>
  </w:style>
  <w:style w:type="paragraph" w:styleId="BlockText">
    <w:name w:val="Block Text"/>
    <w:basedOn w:val="Normal"/>
    <w:rsid w:val="001F291C"/>
    <w:pPr>
      <w:tabs>
        <w:tab w:val="clear" w:pos="1134"/>
        <w:tab w:val="clear" w:pos="1871"/>
        <w:tab w:val="clear" w:pos="2268"/>
        <w:tab w:val="left" w:pos="8789"/>
      </w:tabs>
      <w:overflowPunct/>
      <w:autoSpaceDE/>
      <w:autoSpaceDN/>
      <w:adjustRightInd/>
      <w:spacing w:before="0"/>
      <w:ind w:left="851" w:right="283"/>
      <w:jc w:val="both"/>
      <w:textAlignment w:val="auto"/>
    </w:pPr>
    <w:rPr>
      <w:rFonts w:ascii="Arial" w:hAnsi="Arial" w:cs="Arial"/>
      <w:sz w:val="22"/>
      <w:szCs w:val="22"/>
      <w:lang w:eastAsia="fr-FR"/>
    </w:rPr>
  </w:style>
  <w:style w:type="paragraph" w:styleId="BodyText2">
    <w:name w:val="Body Text 2"/>
    <w:basedOn w:val="Normal"/>
    <w:link w:val="BodyText2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SimSun" w:hAnsi="Arial"/>
      <w:b/>
      <w:bCs/>
      <w:sz w:val="22"/>
      <w:szCs w:val="24"/>
      <w:lang w:val="en-US" w:eastAsia="zh-CN"/>
    </w:rPr>
  </w:style>
  <w:style w:type="character" w:customStyle="1" w:styleId="BodyText2Char">
    <w:name w:val="Body Text 2 Char"/>
    <w:basedOn w:val="DefaultParagraphFont"/>
    <w:link w:val="BodyText2"/>
    <w:rsid w:val="001F291C"/>
    <w:rPr>
      <w:rFonts w:ascii="Arial" w:eastAsia="SimSun" w:hAnsi="Arial"/>
      <w:b/>
      <w:bCs/>
      <w:sz w:val="22"/>
      <w:szCs w:val="24"/>
    </w:rPr>
  </w:style>
  <w:style w:type="paragraph" w:styleId="BodyText3">
    <w:name w:val="Body Text 3"/>
    <w:basedOn w:val="Normal"/>
    <w:link w:val="BodyText3Char"/>
    <w:rsid w:val="001F291C"/>
    <w:pPr>
      <w:tabs>
        <w:tab w:val="clear" w:pos="1134"/>
        <w:tab w:val="clear" w:pos="1871"/>
        <w:tab w:val="clear" w:pos="2268"/>
        <w:tab w:val="num" w:pos="72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SimSun" w:hAnsi="Arial"/>
      <w:sz w:val="22"/>
      <w:szCs w:val="24"/>
      <w:lang w:eastAsia="zh-CN"/>
    </w:rPr>
  </w:style>
  <w:style w:type="character" w:customStyle="1" w:styleId="BodyText3Char">
    <w:name w:val="Body Text 3 Char"/>
    <w:basedOn w:val="DefaultParagraphFont"/>
    <w:link w:val="BodyText3"/>
    <w:rsid w:val="001F291C"/>
    <w:rPr>
      <w:rFonts w:ascii="Arial" w:eastAsia="SimSun" w:hAnsi="Arial"/>
      <w:sz w:val="22"/>
      <w:szCs w:val="24"/>
      <w:lang w:val="en-GB"/>
    </w:rPr>
  </w:style>
  <w:style w:type="paragraph" w:styleId="NormalWeb">
    <w:name w:val="Normal (Web)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OmniPage257">
    <w:name w:val="OmniPage #257"/>
    <w:rsid w:val="001F291C"/>
    <w:pPr>
      <w:tabs>
        <w:tab w:val="left" w:pos="4263"/>
        <w:tab w:val="right" w:pos="7223"/>
      </w:tabs>
      <w:jc w:val="center"/>
    </w:pPr>
    <w:rPr>
      <w:rFonts w:ascii="Arial" w:hAnsi="Arial"/>
      <w:sz w:val="22"/>
      <w:szCs w:val="22"/>
      <w:lang w:eastAsia="en-US"/>
    </w:rPr>
  </w:style>
  <w:style w:type="paragraph" w:customStyle="1" w:styleId="Char1CharCharCarCar">
    <w:name w:val="Char1 Char Char Car C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CharCharChar">
    <w:name w:val="Char Char Char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paragraph" w:customStyle="1" w:styleId="Default">
    <w:name w:val="Default"/>
    <w:rsid w:val="001F291C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paragraph" w:customStyle="1" w:styleId="A-123">
    <w:name w:val="A-1.2.3"/>
    <w:basedOn w:val="A-12"/>
    <w:next w:val="BodyText"/>
    <w:autoRedefine/>
    <w:rsid w:val="001F291C"/>
    <w:pPr>
      <w:numPr>
        <w:ilvl w:val="2"/>
        <w:numId w:val="3"/>
      </w:numPr>
    </w:pPr>
  </w:style>
  <w:style w:type="paragraph" w:customStyle="1" w:styleId="A-12">
    <w:name w:val="A-1.2"/>
    <w:basedOn w:val="Normal"/>
    <w:next w:val="BlockText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Cs w:val="22"/>
      <w:lang w:eastAsia="it-IT"/>
    </w:rPr>
  </w:style>
  <w:style w:type="paragraph" w:customStyle="1" w:styleId="A-1">
    <w:name w:val="A-1"/>
    <w:basedOn w:val="Normal"/>
    <w:autoRedefine/>
    <w:rsid w:val="001F291C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after="60"/>
      <w:textAlignment w:val="auto"/>
      <w:outlineLvl w:val="1"/>
    </w:pPr>
    <w:rPr>
      <w:rFonts w:ascii="Arial Bold" w:hAnsi="Arial Bold" w:cs="Arial"/>
      <w:b/>
      <w:bCs/>
      <w:iCs/>
      <w:caps/>
      <w:sz w:val="28"/>
      <w:szCs w:val="28"/>
      <w:lang w:eastAsia="it-IT"/>
    </w:rPr>
  </w:style>
  <w:style w:type="paragraph" w:customStyle="1" w:styleId="CharCharZchnZchnCharChar1ZchnZchn">
    <w:name w:val="Char Char Zchn Zchn Char Char1 Zchn Zchn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szCs w:val="24"/>
      <w:lang w:val="pl-PL" w:eastAsia="pl-PL"/>
    </w:rPr>
  </w:style>
  <w:style w:type="table" w:styleId="TableGrid">
    <w:name w:val="Table Grid"/>
    <w:basedOn w:val="TableNormal"/>
    <w:rsid w:val="001F291C"/>
    <w:pPr>
      <w:widowControl w:val="0"/>
    </w:pPr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1F291C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sz w:val="20"/>
      <w:lang w:val="en-US" w:eastAsia="ja-JP"/>
    </w:rPr>
  </w:style>
  <w:style w:type="paragraph" w:customStyle="1" w:styleId="font6">
    <w:name w:val="font6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eastAsia="MS Mincho" w:hAnsi="Arial Narrow"/>
      <w:i/>
      <w:iCs/>
      <w:sz w:val="20"/>
      <w:lang w:val="en-US" w:eastAsia="ja-JP"/>
    </w:rPr>
  </w:style>
  <w:style w:type="paragraph" w:customStyle="1" w:styleId="xl24">
    <w:name w:val="xl24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5">
    <w:name w:val="xl25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26">
    <w:name w:val="xl26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7">
    <w:name w:val="xl27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8">
    <w:name w:val="xl28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29">
    <w:name w:val="xl2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0">
    <w:name w:val="xl30"/>
    <w:basedOn w:val="Normal"/>
    <w:rsid w:val="001F291C"/>
    <w:pPr>
      <w:pBdr>
        <w:left w:val="single" w:sz="8" w:space="0" w:color="auto"/>
        <w:righ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1">
    <w:name w:val="xl31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color w:val="333300"/>
      <w:szCs w:val="24"/>
      <w:lang w:val="en-US" w:eastAsia="ja-JP"/>
    </w:rPr>
  </w:style>
  <w:style w:type="paragraph" w:customStyle="1" w:styleId="xl32">
    <w:name w:val="xl32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3">
    <w:name w:val="xl33"/>
    <w:basedOn w:val="Normal"/>
    <w:rsid w:val="001F291C"/>
    <w:pPr>
      <w:pBdr>
        <w:top w:val="single" w:sz="8" w:space="0" w:color="auto"/>
        <w:left w:val="single" w:sz="8" w:space="0" w:color="auto"/>
      </w:pBd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eastAsia="MS Mincho" w:hAnsi="Arial Narrow"/>
      <w:b/>
      <w:bCs/>
      <w:szCs w:val="24"/>
      <w:lang w:val="en-US" w:eastAsia="ja-JP"/>
    </w:rPr>
  </w:style>
  <w:style w:type="paragraph" w:customStyle="1" w:styleId="xl34">
    <w:name w:val="xl34"/>
    <w:basedOn w:val="Normal"/>
    <w:rsid w:val="001F291C"/>
    <w:pPr>
      <w:pBdr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5">
    <w:name w:val="xl35"/>
    <w:basedOn w:val="Normal"/>
    <w:rsid w:val="001F291C"/>
    <w:pPr>
      <w:shd w:val="clear" w:color="auto" w:fill="00FFFF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6">
    <w:name w:val="xl36"/>
    <w:basedOn w:val="Normal"/>
    <w:rsid w:val="001F291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7">
    <w:name w:val="xl37"/>
    <w:basedOn w:val="Normal"/>
    <w:rsid w:val="001F291C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paragraph" w:customStyle="1" w:styleId="xl38">
    <w:name w:val="xl38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 Narrow" w:eastAsia="MS Mincho" w:hAnsi="Arial Narrow"/>
      <w:szCs w:val="24"/>
      <w:lang w:val="en-US" w:eastAsia="ja-JP"/>
    </w:rPr>
  </w:style>
  <w:style w:type="paragraph" w:customStyle="1" w:styleId="xl39">
    <w:name w:val="xl39"/>
    <w:basedOn w:val="Normal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MS Mincho"/>
      <w:szCs w:val="24"/>
      <w:lang w:val="en-US" w:eastAsia="ja-JP"/>
    </w:rPr>
  </w:style>
  <w:style w:type="character" w:customStyle="1" w:styleId="Caractresdenotedebasdepage">
    <w:name w:val="Caractères de note de bas de page"/>
    <w:basedOn w:val="DefaultParagraphFont"/>
    <w:rsid w:val="001F291C"/>
    <w:rPr>
      <w:rFonts w:cs="Times New Roman"/>
      <w:vertAlign w:val="superscript"/>
    </w:rPr>
  </w:style>
  <w:style w:type="paragraph" w:styleId="Caption">
    <w:name w:val="caption"/>
    <w:basedOn w:val="Normal"/>
    <w:next w:val="Normal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200"/>
      <w:textAlignment w:val="auto"/>
    </w:pPr>
    <w:rPr>
      <w:rFonts w:ascii="Arial" w:hAnsi="Arial"/>
      <w:b/>
      <w:bCs/>
      <w:color w:val="4F81BD"/>
      <w:sz w:val="18"/>
      <w:szCs w:val="18"/>
    </w:rPr>
  </w:style>
  <w:style w:type="paragraph" w:styleId="CommentText">
    <w:name w:val="annotation text"/>
    <w:basedOn w:val="Normal"/>
    <w:link w:val="CommentTextChar"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Arial" w:eastAsia="SimSun" w:hAnsi="Arial"/>
      <w:sz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1F291C"/>
    <w:rPr>
      <w:rFonts w:ascii="Arial" w:eastAsia="SimSun" w:hAnsi="Arial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1F2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F291C"/>
    <w:rPr>
      <w:rFonts w:ascii="Arial" w:eastAsia="SimSun" w:hAnsi="Arial"/>
      <w:b/>
      <w:bCs/>
      <w:lang w:val="en-GB" w:eastAsia="x-none"/>
    </w:rPr>
  </w:style>
  <w:style w:type="paragraph" w:styleId="ListParagraph">
    <w:name w:val="List Paragraph"/>
    <w:basedOn w:val="Normal"/>
    <w:uiPriority w:val="34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="Arial" w:hAnsi="Arial"/>
      <w:sz w:val="22"/>
      <w:szCs w:val="22"/>
    </w:rPr>
  </w:style>
  <w:style w:type="character" w:customStyle="1" w:styleId="st">
    <w:name w:val="st"/>
    <w:basedOn w:val="DefaultParagraphFont"/>
    <w:rsid w:val="001F291C"/>
  </w:style>
  <w:style w:type="character" w:styleId="Emphasis">
    <w:name w:val="Emphasis"/>
    <w:basedOn w:val="DefaultParagraphFont"/>
    <w:uiPriority w:val="20"/>
    <w:qFormat/>
    <w:rsid w:val="001F291C"/>
    <w:rPr>
      <w:i/>
      <w:iCs/>
    </w:rPr>
  </w:style>
  <w:style w:type="character" w:styleId="CommentReference">
    <w:name w:val="annotation reference"/>
    <w:basedOn w:val="DefaultParagraphFont"/>
    <w:rsid w:val="001F291C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1F291C"/>
    <w:rPr>
      <w:b/>
      <w:bCs/>
    </w:rPr>
  </w:style>
  <w:style w:type="character" w:styleId="HTMLAcronym">
    <w:name w:val="HTML Acronym"/>
    <w:basedOn w:val="DefaultParagraphFont"/>
    <w:rsid w:val="001F291C"/>
  </w:style>
  <w:style w:type="paragraph" w:styleId="Revision">
    <w:name w:val="Revision"/>
    <w:hidden/>
    <w:uiPriority w:val="71"/>
    <w:rsid w:val="001F291C"/>
    <w:rPr>
      <w:rFonts w:ascii="Times New Roman" w:hAnsi="Times New Roman"/>
      <w:sz w:val="24"/>
      <w:lang w:val="en-GB" w:eastAsia="en-US"/>
    </w:rPr>
  </w:style>
  <w:style w:type="paragraph" w:customStyle="1" w:styleId="TableText0">
    <w:name w:val="Table_Text"/>
    <w:basedOn w:val="Tablelegend"/>
    <w:rsid w:val="001F291C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00" w:after="100" w:line="190" w:lineRule="exact"/>
      <w:jc w:val="both"/>
    </w:pPr>
    <w:rPr>
      <w:rFonts w:eastAsia="Malgun Gothic"/>
      <w:sz w:val="18"/>
    </w:rPr>
  </w:style>
  <w:style w:type="character" w:customStyle="1" w:styleId="enumlev1Char">
    <w:name w:val="enumlev1 Char"/>
    <w:link w:val="enumlev1"/>
    <w:rsid w:val="001F291C"/>
    <w:rPr>
      <w:rFonts w:ascii="Times New Roman" w:hAnsi="Times New Roman"/>
      <w:sz w:val="24"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Calibri" w:eastAsiaTheme="minorEastAsia" w:hAnsi="Calibri" w:cstheme="minorBidi"/>
      <w:sz w:val="22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F291C"/>
    <w:rPr>
      <w:rFonts w:ascii="Calibri" w:eastAsiaTheme="minorEastAsia" w:hAnsi="Calibri" w:cstheme="minorBidi"/>
      <w:sz w:val="22"/>
      <w:szCs w:val="21"/>
    </w:rPr>
  </w:style>
  <w:style w:type="character" w:customStyle="1" w:styleId="href">
    <w:name w:val="href"/>
    <w:basedOn w:val="DefaultParagraphFont"/>
    <w:rsid w:val="001F291C"/>
  </w:style>
  <w:style w:type="paragraph" w:customStyle="1" w:styleId="HeadingSum">
    <w:name w:val="Heading_Sum"/>
    <w:basedOn w:val="Headingb"/>
    <w:next w:val="Normal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AnnexNoTitle">
    <w:name w:val="Annex_NoTitle"/>
    <w:basedOn w:val="Normal"/>
    <w:next w:val="Normalaftertitle"/>
    <w:rsid w:val="001F291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paragraph" w:customStyle="1" w:styleId="AppendixNoTitle">
    <w:name w:val="Appendix_NoTitle"/>
    <w:basedOn w:val="AnnexNoTitle"/>
    <w:next w:val="Normal"/>
    <w:rsid w:val="001F291C"/>
  </w:style>
  <w:style w:type="paragraph" w:customStyle="1" w:styleId="Tablefin">
    <w:name w:val="Table_fin"/>
    <w:basedOn w:val="Normal"/>
    <w:next w:val="Normal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paragraph" w:customStyle="1" w:styleId="tocpart">
    <w:name w:val="tocpart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pos="8789"/>
        <w:tab w:val="right" w:pos="9639"/>
      </w:tabs>
      <w:ind w:left="2693" w:hanging="2693"/>
      <w:jc w:val="both"/>
    </w:pPr>
    <w:rPr>
      <w:lang w:val="fr-FR"/>
    </w:rPr>
  </w:style>
  <w:style w:type="paragraph" w:customStyle="1" w:styleId="Blanc">
    <w:name w:val="Blanc"/>
    <w:basedOn w:val="Normal"/>
    <w:next w:val="Tabletext"/>
    <w:rsid w:val="001F291C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sz w:val="16"/>
    </w:rPr>
  </w:style>
  <w:style w:type="paragraph" w:customStyle="1" w:styleId="Line">
    <w:name w:val="Line"/>
    <w:basedOn w:val="Normal"/>
    <w:next w:val="Normal"/>
    <w:rsid w:val="001F291C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rsid w:val="001F291C"/>
    <w:pPr>
      <w:tabs>
        <w:tab w:val="clear" w:pos="1134"/>
        <w:tab w:val="clear" w:pos="1871"/>
        <w:tab w:val="clear" w:pos="2268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lang w:val="fr-FR"/>
    </w:rPr>
  </w:style>
  <w:style w:type="paragraph" w:customStyle="1" w:styleId="Summary">
    <w:name w:val="Summary"/>
    <w:basedOn w:val="Normal"/>
    <w:next w:val="Normalaftertitle"/>
    <w:rsid w:val="001F291C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paragraph" w:styleId="Subtitle">
    <w:name w:val="Subtitle"/>
    <w:basedOn w:val="Normal"/>
    <w:next w:val="BodyText"/>
    <w:link w:val="SubtitleChar"/>
    <w:qFormat/>
    <w:rsid w:val="001F291C"/>
    <w:pPr>
      <w:tabs>
        <w:tab w:val="clear" w:pos="1134"/>
        <w:tab w:val="clear" w:pos="1871"/>
        <w:tab w:val="clear" w:pos="2268"/>
      </w:tabs>
      <w:suppressAutoHyphens/>
      <w:spacing w:before="0"/>
    </w:pPr>
    <w:rPr>
      <w:b/>
      <w:lang w:val="en-US"/>
    </w:rPr>
  </w:style>
  <w:style w:type="character" w:customStyle="1" w:styleId="SubtitleChar">
    <w:name w:val="Subtitle Char"/>
    <w:basedOn w:val="DefaultParagraphFont"/>
    <w:link w:val="Subtitle"/>
    <w:rsid w:val="001F291C"/>
    <w:rPr>
      <w:rFonts w:ascii="Times New Roman" w:hAnsi="Times New Roman"/>
      <w:b/>
      <w:sz w:val="24"/>
      <w:lang w:eastAsia="en-US"/>
    </w:rPr>
  </w:style>
  <w:style w:type="paragraph" w:styleId="BodyTextIndent">
    <w:name w:val="Body Text Indent"/>
    <w:basedOn w:val="Normal"/>
    <w:link w:val="BodyTextIndentChar"/>
    <w:rsid w:val="001F291C"/>
    <w:pPr>
      <w:tabs>
        <w:tab w:val="clear" w:pos="1134"/>
        <w:tab w:val="clear" w:pos="1871"/>
        <w:tab w:val="clear" w:pos="2268"/>
      </w:tabs>
      <w:ind w:left="360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F291C"/>
    <w:rPr>
      <w:rFonts w:ascii="Times New Roman" w:hAnsi="Times New Roman"/>
      <w:sz w:val="24"/>
      <w:lang w:eastAsia="en-US"/>
    </w:rPr>
  </w:style>
  <w:style w:type="paragraph" w:styleId="Title">
    <w:name w:val="Title"/>
    <w:basedOn w:val="Normal"/>
    <w:link w:val="TitleChar"/>
    <w:qFormat/>
    <w:rsid w:val="001F291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center"/>
      <w:textAlignment w:val="auto"/>
    </w:pPr>
    <w:rPr>
      <w:b/>
      <w:bCs/>
      <w:sz w:val="16"/>
      <w:lang w:val="en-US"/>
    </w:rPr>
  </w:style>
  <w:style w:type="character" w:customStyle="1" w:styleId="TitleChar">
    <w:name w:val="Title Char"/>
    <w:basedOn w:val="DefaultParagraphFont"/>
    <w:link w:val="Title"/>
    <w:rsid w:val="001F291C"/>
    <w:rPr>
      <w:rFonts w:ascii="Times New Roman" w:hAnsi="Times New Roman"/>
      <w:b/>
      <w:bCs/>
      <w:sz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105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B5DA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75647"/>
    <w:rPr>
      <w:color w:val="605E5C"/>
      <w:shd w:val="clear" w:color="auto" w:fill="E1DFDD"/>
    </w:rPr>
  </w:style>
  <w:style w:type="character" w:customStyle="1" w:styleId="Title1Carattere">
    <w:name w:val="Title 1 Carattere"/>
    <w:basedOn w:val="DefaultParagraphFont"/>
    <w:link w:val="Title1"/>
    <w:locked/>
    <w:rsid w:val="0049399E"/>
    <w:rPr>
      <w:rFonts w:ascii="Times New Roman" w:hAnsi="Times New Roman"/>
      <w:caps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4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an.m.ly.civ@mail.mil" TargetMode="External"/><Relationship Id="rId18" Type="http://schemas.openxmlformats.org/officeDocument/2006/relationships/hyperlink" Target="mailto:jashley@mitre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tu.int/md/R19-WP4C-C-0116/en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andrew.meadows.1@us.af.mil" TargetMode="External"/><Relationship Id="rId17" Type="http://schemas.openxmlformats.org/officeDocument/2006/relationships/hyperlink" Target="mailto:fbox@mitre.org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talvarez@mitre.org" TargetMode="External"/><Relationship Id="rId20" Type="http://schemas.openxmlformats.org/officeDocument/2006/relationships/hyperlink" Target="https://www.itu.int/md/R19-WP5B-C-0213/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md/R19-WP4C-C-0116/en" TargetMode="Externa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mailto:dominic.nguyen@esimplicity.com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ellen.k.gibson.civ@mail.mil" TargetMode="External"/><Relationship Id="rId22" Type="http://schemas.openxmlformats.org/officeDocument/2006/relationships/hyperlink" Target="mailto: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_x0020_Date xmlns="71db92ef-6cd6-48f6-b3e7-a8fd5c259805">2020-12-04T05:00:00+00:00</Publish_x0020_Date>
    <Document_x0020_Type xmlns="71db92ef-6cd6-48f6-b3e7-a8fd5c259805">Working Document</Document_x0020_Type>
    <Approved_x0020_GUID xmlns="bda85abd-f79d-4654-9409-a381b876f834" xsi:nil="true"/>
    <Author_x0028_s_x0029_ xmlns="71db92ef-6cd6-48f6-b3e7-a8fd5c259805">
      <Value>252</Value>
      <Value>141</Value>
      <Value>56</Value>
      <Value>271</Value>
      <Value>128</Value>
    </Author_x0028_s_x0029_>
    <Document_x0020_Number xmlns="bda85abd-f79d-4654-9409-a381b876f834">REPLY liaison statement to Working Party 5D (Copy to WORKING PARTIES 3K, 3M, 4A, 4B, 4C, 5A, 5B, 5C and 7C for information) - Reply liaison  statement to Working Party 5D concerning WRC-23 agenda item 1.2</Document_x0020_Number>
    <Document_x0020_Status xmlns="71db92ef-6cd6-48f6-b3e7-a8fd5c259805">Working</Document_x0020_Status>
    <Working_x0020_Parties xmlns="71db92ef-6cd6-48f6-b3e7-a8fd5c259805">
      <Value>WP 7B</Value>
    </Working_x0020_Partie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F0C34F958F8F4280A9BCB307EAFF9D" ma:contentTypeVersion="13" ma:contentTypeDescription="Create a new document." ma:contentTypeScope="" ma:versionID="0bf6890721a3a3969ab405b027d785b5">
  <xsd:schema xmlns:xsd="http://www.w3.org/2001/XMLSchema" xmlns:xs="http://www.w3.org/2001/XMLSchema" xmlns:p="http://schemas.microsoft.com/office/2006/metadata/properties" xmlns:ns2="bda85abd-f79d-4654-9409-a381b876f834" xmlns:ns3="71db92ef-6cd6-48f6-b3e7-a8fd5c259805" targetNamespace="http://schemas.microsoft.com/office/2006/metadata/properties" ma:root="true" ma:fieldsID="5a81ce70ecdaf5428524ee01afeb2e48" ns2:_="" ns3:_="">
    <xsd:import namespace="bda85abd-f79d-4654-9409-a381b876f834"/>
    <xsd:import namespace="71db92ef-6cd6-48f6-b3e7-a8fd5c259805"/>
    <xsd:element name="properties">
      <xsd:complexType>
        <xsd:sequence>
          <xsd:element name="documentManagement">
            <xsd:complexType>
              <xsd:all>
                <xsd:element ref="ns2:Document_x0020_Number"/>
                <xsd:element ref="ns3:Publish_x0020_Date"/>
                <xsd:element ref="ns3:Document_x0020_Type" minOccurs="0"/>
                <xsd:element ref="ns3:Document_x0020_Status"/>
                <xsd:element ref="ns3:Author_x0028_s_x0029_" minOccurs="0"/>
                <xsd:element ref="ns3:Working_x0020_Parties" minOccurs="0"/>
                <xsd:element ref="ns2:Approved_x0020_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85abd-f79d-4654-9409-a381b876f834" elementFormDefault="qualified">
    <xsd:import namespace="http://schemas.microsoft.com/office/2006/documentManagement/types"/>
    <xsd:import namespace="http://schemas.microsoft.com/office/infopath/2007/PartnerControls"/>
    <xsd:element name="Document_x0020_Number" ma:index="1" ma:displayName="Document Title" ma:internalName="Document_x0020_Number">
      <xsd:simpleType>
        <xsd:restriction base="dms:Text">
          <xsd:maxLength value="255"/>
        </xsd:restriction>
      </xsd:simpleType>
    </xsd:element>
    <xsd:element name="Approved_x0020_GUID" ma:index="8" nillable="true" ma:displayName="Approved GUID" ma:internalName="Approved_x0020_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b92ef-6cd6-48f6-b3e7-a8fd5c259805" elementFormDefault="qualified">
    <xsd:import namespace="http://schemas.microsoft.com/office/2006/documentManagement/types"/>
    <xsd:import namespace="http://schemas.microsoft.com/office/infopath/2007/PartnerControls"/>
    <xsd:element name="Publish_x0020_Date" ma:index="2" ma:displayName="Publish Date" ma:default="[today]" ma:format="DateOnly" ma:internalName="Publish_x0020_Date">
      <xsd:simpleType>
        <xsd:restriction base="dms:DateTime"/>
      </xsd:simpleType>
    </xsd:element>
    <xsd:element name="Document_x0020_Type" ma:index="3" nillable="true" ma:displayName="Document Type" ma:default="Input Document" ma:format="Dropdown" ma:internalName="Document_x0020_Type">
      <xsd:simpleType>
        <xsd:restriction base="dms:Choice">
          <xsd:enumeration value="Input Document"/>
          <xsd:enumeration value="Admin Document"/>
          <xsd:enumeration value="Working Document"/>
          <xsd:enumeration value="Agenda"/>
          <xsd:enumeration value="Minutes"/>
          <xsd:enumeration value="Work Plan"/>
          <xsd:enumeration value="Member List"/>
        </xsd:restriction>
      </xsd:simpleType>
    </xsd:element>
    <xsd:element name="Document_x0020_Status" ma:index="4" ma:displayName="Document Status" ma:default="Working" ma:description="If set to Approved, this document is viewable by all visitors." ma:format="Dropdown" ma:internalName="Document_x0020_Status">
      <xsd:simpleType>
        <xsd:restriction base="dms:Choice">
          <xsd:enumeration value="Working"/>
          <xsd:enumeration value="Approved"/>
          <xsd:enumeration value="Archived"/>
        </xsd:restriction>
      </xsd:simpleType>
    </xsd:element>
    <xsd:element name="Author_x0028_s_x0029_" ma:index="5" nillable="true" ma:displayName="Author(s)" ma:list="{8aeca92e-3ed0-44da-b5c5-c6c67be4dd3b}" ma:internalName="Author_x0028_s_x0029_" ma:showField="Full_x0020_Name" ma:web="71db92ef-6cd6-48f6-b3e7-a8fd5c2598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ing_x0020_Parties" ma:index="6" nillable="true" ma:displayName="Working Parties" ma:default="US SG7" ma:internalName="Working_x0020_Parties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 SG7"/>
                    <xsd:enumeration value="WP 7A"/>
                    <xsd:enumeration value="WP 7B"/>
                    <xsd:enumeration value="WP 7C"/>
                    <xsd:enumeration value="WP 7D"/>
                  </xsd:restriction>
                </xsd:simpleType>
              </xsd:element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7" ma:displayName="Document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1F435A-F436-4E4A-A579-CD851E7753CC}">
  <ds:schemaRefs>
    <ds:schemaRef ds:uri="http://schemas.microsoft.com/office/2006/metadata/properties"/>
    <ds:schemaRef ds:uri="71db92ef-6cd6-48f6-b3e7-a8fd5c259805"/>
    <ds:schemaRef ds:uri="bda85abd-f79d-4654-9409-a381b876f834"/>
  </ds:schemaRefs>
</ds:datastoreItem>
</file>

<file path=customXml/itemProps2.xml><?xml version="1.0" encoding="utf-8"?>
<ds:datastoreItem xmlns:ds="http://schemas.openxmlformats.org/officeDocument/2006/customXml" ds:itemID="{0535D99A-8DAD-4E88-A2BD-0AB2C49CB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85abd-f79d-4654-9409-a381b876f834"/>
    <ds:schemaRef ds:uri="71db92ef-6cd6-48f6-b3e7-a8fd5c259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7BC5E-084B-4B09-A1E1-FA8A6D64F0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C5187E-B867-4077-8A48-0B948738EF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29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US7B017_FS</vt:lpstr>
    </vt:vector>
  </TitlesOfParts>
  <Company>ITU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US7B017_FS</dc:title>
  <dc:creator>Fernandez Jimenez, Virginia</dc:creator>
  <cp:lastModifiedBy>AFSMO</cp:lastModifiedBy>
  <cp:revision>23</cp:revision>
  <cp:lastPrinted>2020-10-22T05:46:00Z</cp:lastPrinted>
  <dcterms:created xsi:type="dcterms:W3CDTF">2021-01-28T17:58:00Z</dcterms:created>
  <dcterms:modified xsi:type="dcterms:W3CDTF">2021-03-23T17:13:00Z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0x010100E1F0C34F958F8F4280A9BCB307EAFF9D</vt:lpwstr>
  </property>
</Properties>
</file>