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4FD154" w14:textId="77777777" w:rsidR="006561A1" w:rsidRDefault="006561A1" w:rsidP="00C60565">
      <w:pPr>
        <w:pStyle w:val="RecNo"/>
        <w:jc w:val="both"/>
        <w:rPr>
          <w:lang w:val="en-US"/>
        </w:rPr>
      </w:pPr>
    </w:p>
    <w:tbl>
      <w:tblPr>
        <w:tblpPr w:leftFromText="180" w:rightFromText="180" w:vertAnchor="text" w:horzAnchor="margin" w:tblpXSpec="center"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6561A1" w:rsidRPr="006561A1" w14:paraId="593A3F41" w14:textId="77777777" w:rsidTr="00B94C52">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314519B" w14:textId="77777777" w:rsidR="006561A1" w:rsidRPr="006561A1" w:rsidRDefault="006561A1" w:rsidP="006561A1">
            <w:pPr>
              <w:tabs>
                <w:tab w:val="center" w:pos="4680"/>
              </w:tabs>
              <w:suppressAutoHyphens/>
              <w:spacing w:before="0"/>
              <w:jc w:val="center"/>
              <w:rPr>
                <w:b/>
                <w:spacing w:val="-3"/>
                <w:szCs w:val="24"/>
                <w:lang w:val="en-GB"/>
              </w:rPr>
            </w:pPr>
            <w:r w:rsidRPr="006561A1">
              <w:rPr>
                <w:b/>
                <w:spacing w:val="-3"/>
                <w:szCs w:val="24"/>
                <w:lang w:val="en-GB"/>
              </w:rPr>
              <w:lastRenderedPageBreak/>
              <w:t>U.S. Radiocommunications Sector</w:t>
            </w:r>
          </w:p>
          <w:p w14:paraId="2D8B6F51" w14:textId="3F052D9D" w:rsidR="006561A1" w:rsidRPr="006561A1" w:rsidRDefault="00E633CB" w:rsidP="006561A1">
            <w:pPr>
              <w:keepNext/>
              <w:keepLines/>
              <w:spacing w:before="0" w:after="120"/>
              <w:jc w:val="center"/>
              <w:rPr>
                <w:b/>
                <w:spacing w:val="-3"/>
                <w:szCs w:val="24"/>
                <w:lang w:val="en-GB"/>
              </w:rPr>
            </w:pPr>
            <w:r>
              <w:rPr>
                <w:b/>
                <w:spacing w:val="-3"/>
                <w:szCs w:val="24"/>
                <w:lang w:val="en-GB"/>
              </w:rPr>
              <w:t>F</w:t>
            </w:r>
            <w:r w:rsidR="004B2C8D">
              <w:rPr>
                <w:b/>
                <w:spacing w:val="-3"/>
                <w:szCs w:val="24"/>
                <w:lang w:val="en-GB"/>
              </w:rPr>
              <w:t>act Sheet</w:t>
            </w:r>
          </w:p>
        </w:tc>
      </w:tr>
      <w:tr w:rsidR="006561A1" w:rsidRPr="006561A1" w14:paraId="0E66CEE7" w14:textId="77777777" w:rsidTr="00B94C52">
        <w:trPr>
          <w:trHeight w:val="951"/>
        </w:trPr>
        <w:tc>
          <w:tcPr>
            <w:tcW w:w="3984" w:type="dxa"/>
            <w:tcBorders>
              <w:left w:val="double" w:sz="6" w:space="0" w:color="auto"/>
            </w:tcBorders>
          </w:tcPr>
          <w:p w14:paraId="2A998FBC" w14:textId="77777777" w:rsidR="006561A1" w:rsidRPr="006561A1" w:rsidRDefault="006561A1" w:rsidP="006561A1">
            <w:pPr>
              <w:tabs>
                <w:tab w:val="clear" w:pos="794"/>
                <w:tab w:val="clear" w:pos="1191"/>
                <w:tab w:val="clear" w:pos="1588"/>
                <w:tab w:val="clear" w:pos="1985"/>
                <w:tab w:val="left" w:pos="1134"/>
                <w:tab w:val="left" w:pos="1871"/>
                <w:tab w:val="left" w:pos="2268"/>
              </w:tabs>
              <w:spacing w:after="120"/>
              <w:ind w:left="900" w:right="144" w:hanging="756"/>
              <w:jc w:val="left"/>
              <w:rPr>
                <w:lang w:val="en-GB"/>
              </w:rPr>
            </w:pPr>
            <w:r w:rsidRPr="006561A1">
              <w:rPr>
                <w:b/>
                <w:lang w:val="en-GB"/>
              </w:rPr>
              <w:t>Working Party:</w:t>
            </w:r>
            <w:r w:rsidRPr="006561A1">
              <w:rPr>
                <w:lang w:val="en-GB"/>
              </w:rPr>
              <w:t xml:space="preserve">  ITU-R WP 5B</w:t>
            </w:r>
          </w:p>
        </w:tc>
        <w:tc>
          <w:tcPr>
            <w:tcW w:w="5409" w:type="dxa"/>
            <w:tcBorders>
              <w:right w:val="double" w:sz="6" w:space="0" w:color="auto"/>
            </w:tcBorders>
          </w:tcPr>
          <w:p w14:paraId="602BE115" w14:textId="1E4B6E61" w:rsidR="006561A1" w:rsidRPr="006561A1" w:rsidRDefault="006561A1" w:rsidP="006561A1">
            <w:pPr>
              <w:tabs>
                <w:tab w:val="clear" w:pos="794"/>
                <w:tab w:val="clear" w:pos="1191"/>
                <w:tab w:val="clear" w:pos="1588"/>
                <w:tab w:val="clear" w:pos="1985"/>
                <w:tab w:val="left" w:pos="1134"/>
                <w:tab w:val="left" w:pos="1871"/>
                <w:tab w:val="left" w:pos="2268"/>
              </w:tabs>
              <w:spacing w:after="120"/>
              <w:ind w:left="144" w:right="144"/>
              <w:jc w:val="left"/>
              <w:rPr>
                <w:lang w:val="en-GB"/>
              </w:rPr>
            </w:pPr>
            <w:r w:rsidRPr="006561A1">
              <w:rPr>
                <w:b/>
                <w:lang w:val="en-GB"/>
              </w:rPr>
              <w:t>Document No:</w:t>
            </w:r>
            <w:r w:rsidRPr="006561A1">
              <w:rPr>
                <w:lang w:val="en-GB"/>
              </w:rPr>
              <w:t xml:space="preserve">  USWP5B26-</w:t>
            </w:r>
            <w:r w:rsidR="00A73C07">
              <w:rPr>
                <w:lang w:val="en-GB"/>
              </w:rPr>
              <w:t>24</w:t>
            </w:r>
          </w:p>
        </w:tc>
      </w:tr>
      <w:tr w:rsidR="006561A1" w:rsidRPr="006561A1" w14:paraId="03A9BBD4" w14:textId="77777777" w:rsidTr="00B94C52">
        <w:trPr>
          <w:trHeight w:val="378"/>
        </w:trPr>
        <w:tc>
          <w:tcPr>
            <w:tcW w:w="3984" w:type="dxa"/>
            <w:tcBorders>
              <w:left w:val="double" w:sz="6" w:space="0" w:color="auto"/>
            </w:tcBorders>
          </w:tcPr>
          <w:p w14:paraId="191C3974" w14:textId="77777777" w:rsidR="006561A1" w:rsidRPr="006561A1" w:rsidRDefault="006561A1" w:rsidP="006561A1">
            <w:pPr>
              <w:tabs>
                <w:tab w:val="clear" w:pos="794"/>
                <w:tab w:val="clear" w:pos="1191"/>
                <w:tab w:val="clear" w:pos="1588"/>
                <w:tab w:val="clear" w:pos="1985"/>
                <w:tab w:val="left" w:pos="1134"/>
                <w:tab w:val="left" w:pos="1871"/>
                <w:tab w:val="left" w:pos="2268"/>
              </w:tabs>
              <w:ind w:left="144" w:right="144"/>
              <w:jc w:val="left"/>
              <w:rPr>
                <w:lang w:val="en-GB"/>
              </w:rPr>
            </w:pPr>
            <w:r w:rsidRPr="006561A1">
              <w:rPr>
                <w:b/>
                <w:lang w:val="en-GB"/>
              </w:rPr>
              <w:t xml:space="preserve">Ref:  </w:t>
            </w:r>
            <w:r w:rsidRPr="006561A1">
              <w:rPr>
                <w:bCs/>
                <w:lang w:val="en-GB"/>
              </w:rPr>
              <w:t>AI 1.4 of WRC-23 (Resolution 247)</w:t>
            </w:r>
          </w:p>
        </w:tc>
        <w:tc>
          <w:tcPr>
            <w:tcW w:w="5409" w:type="dxa"/>
            <w:tcBorders>
              <w:right w:val="double" w:sz="6" w:space="0" w:color="auto"/>
            </w:tcBorders>
          </w:tcPr>
          <w:p w14:paraId="6AD4E032" w14:textId="163E1947" w:rsidR="006561A1" w:rsidRPr="006561A1" w:rsidRDefault="006561A1" w:rsidP="006561A1">
            <w:pPr>
              <w:tabs>
                <w:tab w:val="clear" w:pos="794"/>
                <w:tab w:val="clear" w:pos="1191"/>
                <w:tab w:val="clear" w:pos="1588"/>
                <w:tab w:val="clear" w:pos="1985"/>
                <w:tab w:val="left" w:pos="162"/>
                <w:tab w:val="left" w:pos="1134"/>
                <w:tab w:val="left" w:pos="1871"/>
                <w:tab w:val="left" w:pos="2268"/>
              </w:tabs>
              <w:ind w:left="612" w:right="144" w:hanging="468"/>
              <w:jc w:val="left"/>
              <w:rPr>
                <w:lang w:val="en-GB"/>
              </w:rPr>
            </w:pPr>
            <w:r w:rsidRPr="006561A1">
              <w:rPr>
                <w:b/>
                <w:lang w:val="en-GB"/>
              </w:rPr>
              <w:t xml:space="preserve">Date: </w:t>
            </w:r>
            <w:ins w:id="0" w:author="AFSMO" w:date="2021-03-12T16:22:00Z">
              <w:r w:rsidR="005A0990">
                <w:rPr>
                  <w:bCs/>
                  <w:lang w:val="en-GB"/>
                </w:rPr>
                <w:t>30</w:t>
              </w:r>
            </w:ins>
            <w:del w:id="1" w:author="AFSMO" w:date="2021-03-12T16:22:00Z">
              <w:r w:rsidRPr="006561A1" w:rsidDel="005A0990">
                <w:rPr>
                  <w:bCs/>
                  <w:lang w:val="en-GB"/>
                </w:rPr>
                <w:delText>9</w:delText>
              </w:r>
            </w:del>
            <w:r w:rsidRPr="006561A1">
              <w:rPr>
                <w:bCs/>
                <w:lang w:val="en-GB"/>
              </w:rPr>
              <w:t xml:space="preserve"> </w:t>
            </w:r>
            <w:r w:rsidR="004B2C8D">
              <w:rPr>
                <w:lang w:val="en-GB"/>
              </w:rPr>
              <w:t>March</w:t>
            </w:r>
            <w:r w:rsidRPr="006561A1">
              <w:rPr>
                <w:lang w:val="en-GB"/>
              </w:rPr>
              <w:t xml:space="preserve"> 2021</w:t>
            </w:r>
          </w:p>
        </w:tc>
      </w:tr>
      <w:tr w:rsidR="006561A1" w:rsidRPr="006561A1" w14:paraId="48BA9AD3" w14:textId="77777777" w:rsidTr="00B94C52">
        <w:trPr>
          <w:trHeight w:val="459"/>
        </w:trPr>
        <w:tc>
          <w:tcPr>
            <w:tcW w:w="9393" w:type="dxa"/>
            <w:gridSpan w:val="2"/>
            <w:tcBorders>
              <w:left w:val="double" w:sz="6" w:space="0" w:color="auto"/>
              <w:right w:val="double" w:sz="6" w:space="0" w:color="auto"/>
            </w:tcBorders>
          </w:tcPr>
          <w:p w14:paraId="21976997" w14:textId="6B9DEFCC" w:rsidR="006561A1" w:rsidRPr="006561A1" w:rsidRDefault="006561A1" w:rsidP="006561A1">
            <w:pPr>
              <w:tabs>
                <w:tab w:val="clear" w:pos="794"/>
                <w:tab w:val="clear" w:pos="1191"/>
                <w:tab w:val="clear" w:pos="1588"/>
                <w:tab w:val="clear" w:pos="1985"/>
                <w:tab w:val="left" w:pos="1134"/>
                <w:tab w:val="left" w:pos="1871"/>
                <w:tab w:val="left" w:pos="2268"/>
              </w:tabs>
              <w:jc w:val="left"/>
              <w:rPr>
                <w:lang w:val="en-GB" w:eastAsia="zh-CN"/>
              </w:rPr>
            </w:pPr>
            <w:r w:rsidRPr="006561A1">
              <w:rPr>
                <w:b/>
                <w:szCs w:val="24"/>
                <w:lang w:val="en-GB"/>
              </w:rPr>
              <w:t xml:space="preserve">Document Title: </w:t>
            </w:r>
            <w:r w:rsidRPr="006561A1">
              <w:rPr>
                <w:bCs/>
                <w:szCs w:val="24"/>
                <w:lang w:val="en-GB"/>
              </w:rPr>
              <w:t>W</w:t>
            </w:r>
            <w:r w:rsidRPr="006561A1">
              <w:rPr>
                <w:lang w:val="en-GB"/>
              </w:rPr>
              <w:t>orking document toward PDN</w:t>
            </w:r>
            <w:r w:rsidRPr="006561A1">
              <w:rPr>
                <w:szCs w:val="24"/>
                <w:lang w:val="en-GB"/>
              </w:rPr>
              <w:t xml:space="preserve"> Recommendation ITU-R </w:t>
            </w:r>
            <w:proofErr w:type="gramStart"/>
            <w:r w:rsidRPr="006561A1">
              <w:rPr>
                <w:szCs w:val="24"/>
                <w:lang w:val="en-GB"/>
              </w:rPr>
              <w:t>M.[</w:t>
            </w:r>
            <w:proofErr w:type="gramEnd"/>
            <w:r w:rsidRPr="006561A1">
              <w:rPr>
                <w:szCs w:val="24"/>
                <w:lang w:val="en-GB"/>
              </w:rPr>
              <w:t>AMS-CHARACTERISTICS 1</w:t>
            </w:r>
            <w:ins w:id="2" w:author="AFSMO" w:date="2021-03-24T19:28:00Z">
              <w:r w:rsidR="008178DF">
                <w:rPr>
                  <w:szCs w:val="24"/>
                  <w:lang w:val="en-GB"/>
                </w:rPr>
                <w:t xml:space="preserve"> </w:t>
              </w:r>
            </w:ins>
            <w:r w:rsidRPr="006561A1">
              <w:rPr>
                <w:szCs w:val="24"/>
                <w:lang w:val="en-GB"/>
              </w:rPr>
              <w:t>7</w:t>
            </w:r>
            <w:ins w:id="3" w:author="AFSMO" w:date="2021-03-24T14:55:00Z">
              <w:r w:rsidR="00E91EBC">
                <w:rPr>
                  <w:szCs w:val="24"/>
                  <w:lang w:val="en-GB"/>
                </w:rPr>
                <w:t>8</w:t>
              </w:r>
            </w:ins>
            <w:ins w:id="4" w:author="AFSMO" w:date="2021-03-24T13:33:00Z">
              <w:r w:rsidR="006C7748">
                <w:rPr>
                  <w:szCs w:val="24"/>
                  <w:lang w:val="en-GB"/>
                </w:rPr>
                <w:t>0</w:t>
              </w:r>
            </w:ins>
            <w:del w:id="5" w:author="AFSMO" w:date="2021-03-24T13:33:00Z">
              <w:r w:rsidRPr="006561A1" w:rsidDel="006C7748">
                <w:rPr>
                  <w:szCs w:val="24"/>
                  <w:lang w:val="en-GB"/>
                </w:rPr>
                <w:delText>5</w:delText>
              </w:r>
            </w:del>
            <w:del w:id="6" w:author="AFSMO" w:date="2021-03-24T11:07:00Z">
              <w:r w:rsidRPr="006561A1" w:rsidDel="00B15733">
                <w:rPr>
                  <w:szCs w:val="24"/>
                  <w:lang w:val="en-GB"/>
                </w:rPr>
                <w:delText>0</w:delText>
              </w:r>
            </w:del>
            <w:r w:rsidRPr="006561A1">
              <w:rPr>
                <w:szCs w:val="24"/>
                <w:lang w:val="en-GB"/>
              </w:rPr>
              <w:t>-1</w:t>
            </w:r>
            <w:ins w:id="7" w:author="AFSMO" w:date="2021-03-24T19:28:00Z">
              <w:r w:rsidR="008178DF">
                <w:rPr>
                  <w:szCs w:val="24"/>
                  <w:lang w:val="en-GB"/>
                </w:rPr>
                <w:t xml:space="preserve"> </w:t>
              </w:r>
            </w:ins>
            <w:r w:rsidRPr="006561A1">
              <w:rPr>
                <w:szCs w:val="24"/>
                <w:lang w:val="en-GB"/>
              </w:rPr>
              <w:t>850 MHz]</w:t>
            </w:r>
          </w:p>
        </w:tc>
      </w:tr>
      <w:tr w:rsidR="006561A1" w:rsidRPr="006561A1" w14:paraId="0ACE0F33" w14:textId="77777777" w:rsidTr="00B94C52">
        <w:trPr>
          <w:trHeight w:val="1960"/>
        </w:trPr>
        <w:tc>
          <w:tcPr>
            <w:tcW w:w="3984" w:type="dxa"/>
            <w:tcBorders>
              <w:left w:val="double" w:sz="6" w:space="0" w:color="auto"/>
            </w:tcBorders>
          </w:tcPr>
          <w:p w14:paraId="39D269BE" w14:textId="77777777" w:rsidR="006561A1" w:rsidRPr="006561A1" w:rsidRDefault="006561A1" w:rsidP="00703A2A">
            <w:pPr>
              <w:spacing w:before="0"/>
              <w:jc w:val="left"/>
              <w:rPr>
                <w:b/>
                <w:szCs w:val="24"/>
                <w:lang w:val="en-GB"/>
              </w:rPr>
            </w:pPr>
            <w:r w:rsidRPr="006561A1">
              <w:rPr>
                <w:b/>
                <w:szCs w:val="24"/>
                <w:lang w:val="en-GB"/>
              </w:rPr>
              <w:t>Author(s)/Contributors(s):</w:t>
            </w:r>
          </w:p>
          <w:p w14:paraId="582F76BD" w14:textId="77777777" w:rsidR="006561A1" w:rsidRPr="006561A1" w:rsidRDefault="006561A1" w:rsidP="00703A2A">
            <w:pPr>
              <w:spacing w:before="0"/>
              <w:jc w:val="left"/>
              <w:rPr>
                <w:bCs/>
                <w:iCs/>
                <w:szCs w:val="24"/>
                <w:lang w:val="en-US"/>
              </w:rPr>
            </w:pPr>
          </w:p>
          <w:p w14:paraId="2FEB0CE6" w14:textId="77777777" w:rsidR="006561A1" w:rsidRPr="006561A1" w:rsidRDefault="006561A1" w:rsidP="00703A2A">
            <w:pPr>
              <w:tabs>
                <w:tab w:val="clear" w:pos="794"/>
                <w:tab w:val="clear" w:pos="1191"/>
                <w:tab w:val="clear" w:pos="1588"/>
                <w:tab w:val="clear" w:pos="1985"/>
                <w:tab w:val="left" w:pos="1134"/>
                <w:tab w:val="left" w:pos="1871"/>
                <w:tab w:val="left" w:pos="2268"/>
              </w:tabs>
              <w:spacing w:before="0"/>
              <w:jc w:val="left"/>
              <w:rPr>
                <w:lang w:val="en-GB"/>
              </w:rPr>
            </w:pPr>
            <w:r w:rsidRPr="006561A1">
              <w:rPr>
                <w:lang w:val="en-GB"/>
              </w:rPr>
              <w:t>Andrew Meadows</w:t>
            </w:r>
          </w:p>
          <w:p w14:paraId="675A9E08" w14:textId="77777777" w:rsidR="006561A1" w:rsidRPr="006561A1" w:rsidRDefault="006561A1" w:rsidP="00703A2A">
            <w:pPr>
              <w:tabs>
                <w:tab w:val="clear" w:pos="794"/>
                <w:tab w:val="clear" w:pos="1191"/>
                <w:tab w:val="clear" w:pos="1588"/>
                <w:tab w:val="clear" w:pos="1985"/>
                <w:tab w:val="left" w:pos="1134"/>
                <w:tab w:val="left" w:pos="1871"/>
                <w:tab w:val="left" w:pos="2268"/>
              </w:tabs>
              <w:spacing w:before="0"/>
              <w:jc w:val="left"/>
              <w:rPr>
                <w:lang w:val="en-GB"/>
              </w:rPr>
            </w:pPr>
            <w:r w:rsidRPr="006561A1">
              <w:rPr>
                <w:lang w:val="en-GB"/>
              </w:rPr>
              <w:t>AFSMO</w:t>
            </w:r>
          </w:p>
          <w:p w14:paraId="1A6D87E1" w14:textId="77777777" w:rsidR="006561A1" w:rsidRPr="006561A1" w:rsidRDefault="006561A1" w:rsidP="00703A2A">
            <w:pPr>
              <w:tabs>
                <w:tab w:val="clear" w:pos="794"/>
                <w:tab w:val="clear" w:pos="1191"/>
                <w:tab w:val="clear" w:pos="1588"/>
                <w:tab w:val="clear" w:pos="1985"/>
                <w:tab w:val="left" w:pos="1134"/>
                <w:tab w:val="left" w:pos="1871"/>
                <w:tab w:val="left" w:pos="2268"/>
              </w:tabs>
              <w:spacing w:before="0"/>
              <w:jc w:val="left"/>
              <w:rPr>
                <w:bCs/>
                <w:iCs/>
                <w:szCs w:val="24"/>
                <w:lang w:val="en-US"/>
              </w:rPr>
            </w:pPr>
            <w:r w:rsidRPr="006561A1">
              <w:rPr>
                <w:lang w:val="en-GB"/>
              </w:rPr>
              <w:t xml:space="preserve">   </w:t>
            </w:r>
          </w:p>
          <w:p w14:paraId="77027696" w14:textId="77777777" w:rsidR="006561A1" w:rsidRPr="006561A1" w:rsidRDefault="006561A1" w:rsidP="00703A2A">
            <w:pPr>
              <w:spacing w:before="0"/>
              <w:jc w:val="left"/>
              <w:rPr>
                <w:bCs/>
                <w:iCs/>
                <w:szCs w:val="24"/>
                <w:lang w:val="en-US"/>
              </w:rPr>
            </w:pPr>
            <w:r w:rsidRPr="006561A1">
              <w:rPr>
                <w:bCs/>
                <w:iCs/>
                <w:szCs w:val="24"/>
                <w:lang w:val="en-US"/>
              </w:rPr>
              <w:t>Dominic Nguyen</w:t>
            </w:r>
          </w:p>
          <w:p w14:paraId="348C4D02" w14:textId="77777777" w:rsidR="006561A1" w:rsidRPr="006561A1" w:rsidRDefault="006561A1" w:rsidP="00703A2A">
            <w:pPr>
              <w:spacing w:before="0"/>
              <w:jc w:val="left"/>
              <w:rPr>
                <w:bCs/>
                <w:iCs/>
                <w:szCs w:val="24"/>
                <w:lang w:val="en-US"/>
              </w:rPr>
            </w:pPr>
            <w:r w:rsidRPr="006561A1">
              <w:rPr>
                <w:bCs/>
                <w:iCs/>
                <w:szCs w:val="24"/>
                <w:lang w:val="en-US"/>
              </w:rPr>
              <w:t>eSimplicity for AFSMO</w:t>
            </w:r>
          </w:p>
          <w:p w14:paraId="05730A97" w14:textId="77777777" w:rsidR="006561A1" w:rsidRPr="006561A1" w:rsidRDefault="006561A1" w:rsidP="00703A2A">
            <w:pPr>
              <w:spacing w:before="0"/>
              <w:jc w:val="left"/>
              <w:rPr>
                <w:bCs/>
                <w:iCs/>
                <w:szCs w:val="24"/>
                <w:lang w:val="en-US"/>
              </w:rPr>
            </w:pPr>
          </w:p>
          <w:p w14:paraId="2969F390" w14:textId="77777777" w:rsidR="006561A1" w:rsidRPr="006561A1" w:rsidRDefault="006561A1" w:rsidP="00703A2A">
            <w:pPr>
              <w:tabs>
                <w:tab w:val="clear" w:pos="794"/>
                <w:tab w:val="clear" w:pos="1191"/>
                <w:tab w:val="clear" w:pos="1588"/>
                <w:tab w:val="clear" w:pos="1985"/>
                <w:tab w:val="left" w:pos="1134"/>
                <w:tab w:val="left" w:pos="1871"/>
                <w:tab w:val="left" w:pos="2268"/>
              </w:tabs>
              <w:spacing w:before="0"/>
              <w:jc w:val="left"/>
              <w:rPr>
                <w:bCs/>
                <w:color w:val="000000"/>
                <w:szCs w:val="24"/>
                <w:lang w:val="en-GB"/>
              </w:rPr>
            </w:pPr>
            <w:r w:rsidRPr="006561A1">
              <w:rPr>
                <w:bCs/>
                <w:color w:val="000000"/>
                <w:szCs w:val="24"/>
                <w:lang w:val="en-GB"/>
              </w:rPr>
              <w:t>Kellen Gibson</w:t>
            </w:r>
          </w:p>
          <w:p w14:paraId="60B19156" w14:textId="77777777" w:rsidR="006561A1" w:rsidRPr="006561A1" w:rsidRDefault="006561A1" w:rsidP="00703A2A">
            <w:pPr>
              <w:tabs>
                <w:tab w:val="clear" w:pos="794"/>
                <w:tab w:val="clear" w:pos="1191"/>
                <w:tab w:val="clear" w:pos="1588"/>
                <w:tab w:val="clear" w:pos="1985"/>
                <w:tab w:val="left" w:pos="1134"/>
                <w:tab w:val="left" w:pos="1871"/>
                <w:tab w:val="left" w:pos="2268"/>
              </w:tabs>
              <w:spacing w:before="0"/>
              <w:jc w:val="left"/>
              <w:rPr>
                <w:bCs/>
                <w:color w:val="000000"/>
                <w:szCs w:val="24"/>
                <w:lang w:val="en-GB"/>
              </w:rPr>
            </w:pPr>
            <w:r w:rsidRPr="006561A1">
              <w:rPr>
                <w:bCs/>
                <w:color w:val="000000"/>
                <w:szCs w:val="24"/>
                <w:lang w:val="en-US"/>
              </w:rPr>
              <w:t>DSO</w:t>
            </w:r>
          </w:p>
          <w:p w14:paraId="172168A9" w14:textId="77777777" w:rsidR="006561A1" w:rsidRPr="006561A1" w:rsidRDefault="006561A1" w:rsidP="00703A2A">
            <w:pPr>
              <w:tabs>
                <w:tab w:val="clear" w:pos="794"/>
                <w:tab w:val="clear" w:pos="1191"/>
                <w:tab w:val="clear" w:pos="1588"/>
                <w:tab w:val="clear" w:pos="1985"/>
                <w:tab w:val="left" w:pos="1134"/>
                <w:tab w:val="left" w:pos="1871"/>
                <w:tab w:val="left" w:pos="2268"/>
              </w:tabs>
              <w:spacing w:before="0"/>
              <w:jc w:val="left"/>
              <w:rPr>
                <w:bCs/>
                <w:iCs/>
                <w:szCs w:val="24"/>
                <w:lang w:val="en-US"/>
              </w:rPr>
            </w:pPr>
          </w:p>
          <w:p w14:paraId="77B8DBC1" w14:textId="77777777" w:rsidR="006561A1" w:rsidRPr="006561A1" w:rsidRDefault="006561A1" w:rsidP="00703A2A">
            <w:pPr>
              <w:tabs>
                <w:tab w:val="clear" w:pos="794"/>
                <w:tab w:val="clear" w:pos="1191"/>
                <w:tab w:val="clear" w:pos="1588"/>
                <w:tab w:val="clear" w:pos="1985"/>
                <w:tab w:val="left" w:pos="1134"/>
                <w:tab w:val="left" w:pos="1871"/>
                <w:tab w:val="left" w:pos="2268"/>
              </w:tabs>
              <w:spacing w:before="0"/>
              <w:jc w:val="left"/>
              <w:rPr>
                <w:bCs/>
                <w:iCs/>
                <w:szCs w:val="24"/>
                <w:lang w:val="en-US"/>
              </w:rPr>
            </w:pPr>
            <w:r w:rsidRPr="006561A1">
              <w:rPr>
                <w:bCs/>
                <w:iCs/>
                <w:szCs w:val="24"/>
                <w:lang w:val="en-US"/>
              </w:rPr>
              <w:t>John Ashley</w:t>
            </w:r>
          </w:p>
          <w:p w14:paraId="09D37C71" w14:textId="3330E948" w:rsidR="006561A1" w:rsidRDefault="006561A1" w:rsidP="00703A2A">
            <w:pPr>
              <w:tabs>
                <w:tab w:val="clear" w:pos="794"/>
                <w:tab w:val="clear" w:pos="1191"/>
                <w:tab w:val="clear" w:pos="1588"/>
                <w:tab w:val="clear" w:pos="1985"/>
                <w:tab w:val="left" w:pos="1134"/>
                <w:tab w:val="left" w:pos="1871"/>
                <w:tab w:val="left" w:pos="2268"/>
              </w:tabs>
              <w:spacing w:before="0"/>
              <w:jc w:val="left"/>
              <w:rPr>
                <w:ins w:id="8" w:author="AFSMO" w:date="2021-03-18T19:46:00Z"/>
                <w:bCs/>
                <w:iCs/>
                <w:szCs w:val="24"/>
                <w:lang w:val="en-US"/>
              </w:rPr>
            </w:pPr>
            <w:r w:rsidRPr="006561A1">
              <w:rPr>
                <w:bCs/>
                <w:iCs/>
                <w:szCs w:val="24"/>
                <w:lang w:val="en-US"/>
              </w:rPr>
              <w:t>MITRE for DSO</w:t>
            </w:r>
          </w:p>
          <w:p w14:paraId="767246F8" w14:textId="191993CE" w:rsidR="00BD039D" w:rsidRDefault="00BD039D" w:rsidP="00703A2A">
            <w:pPr>
              <w:tabs>
                <w:tab w:val="clear" w:pos="794"/>
                <w:tab w:val="clear" w:pos="1191"/>
                <w:tab w:val="clear" w:pos="1588"/>
                <w:tab w:val="clear" w:pos="1985"/>
                <w:tab w:val="left" w:pos="1134"/>
                <w:tab w:val="left" w:pos="1871"/>
                <w:tab w:val="left" w:pos="2268"/>
              </w:tabs>
              <w:spacing w:before="0"/>
              <w:jc w:val="left"/>
              <w:rPr>
                <w:ins w:id="9" w:author="AFSMO" w:date="2021-03-18T19:46:00Z"/>
                <w:bCs/>
                <w:iCs/>
                <w:szCs w:val="24"/>
                <w:lang w:val="en-US"/>
              </w:rPr>
            </w:pPr>
          </w:p>
          <w:p w14:paraId="6A28AA5A" w14:textId="77777777" w:rsidR="00BD039D" w:rsidRPr="00542C37" w:rsidRDefault="00BD039D" w:rsidP="00703A2A">
            <w:pPr>
              <w:spacing w:before="0"/>
              <w:rPr>
                <w:ins w:id="10" w:author="AFSMO" w:date="2021-03-18T19:46:00Z"/>
                <w:bCs/>
                <w:color w:val="000000"/>
                <w:szCs w:val="24"/>
              </w:rPr>
            </w:pPr>
            <w:proofErr w:type="spellStart"/>
            <w:ins w:id="11" w:author="AFSMO" w:date="2021-03-18T19:46:00Z">
              <w:r w:rsidRPr="00542C37">
                <w:rPr>
                  <w:bCs/>
                  <w:color w:val="000000"/>
                  <w:szCs w:val="24"/>
                </w:rPr>
                <w:t>Fumie</w:t>
              </w:r>
              <w:proofErr w:type="spellEnd"/>
              <w:r w:rsidRPr="00542C37">
                <w:rPr>
                  <w:bCs/>
                  <w:color w:val="000000"/>
                  <w:szCs w:val="24"/>
                </w:rPr>
                <w:t xml:space="preserve"> Nakahara </w:t>
              </w:r>
              <w:proofErr w:type="spellStart"/>
              <w:r w:rsidRPr="00542C37">
                <w:rPr>
                  <w:bCs/>
                  <w:color w:val="000000"/>
                  <w:szCs w:val="24"/>
                </w:rPr>
                <w:t>Wingo</w:t>
              </w:r>
              <w:proofErr w:type="spellEnd"/>
            </w:ins>
          </w:p>
          <w:p w14:paraId="351C2DBD" w14:textId="77777777" w:rsidR="00BD039D" w:rsidRPr="00542C37" w:rsidRDefault="00BD039D" w:rsidP="00703A2A">
            <w:pPr>
              <w:spacing w:before="0"/>
              <w:rPr>
                <w:ins w:id="12" w:author="AFSMO" w:date="2021-03-18T19:46:00Z"/>
                <w:bCs/>
                <w:color w:val="000000"/>
                <w:szCs w:val="24"/>
              </w:rPr>
            </w:pPr>
            <w:ins w:id="13" w:author="AFSMO" w:date="2021-03-18T19:46:00Z">
              <w:r w:rsidRPr="00542C37">
                <w:rPr>
                  <w:bCs/>
                  <w:color w:val="000000"/>
                  <w:szCs w:val="24"/>
                </w:rPr>
                <w:t>DON CIO</w:t>
              </w:r>
            </w:ins>
          </w:p>
          <w:p w14:paraId="0547F51F" w14:textId="6B41F1B8" w:rsidR="00BD039D" w:rsidRDefault="00BD039D" w:rsidP="00703A2A">
            <w:pPr>
              <w:tabs>
                <w:tab w:val="clear" w:pos="794"/>
                <w:tab w:val="clear" w:pos="1191"/>
                <w:tab w:val="clear" w:pos="1588"/>
                <w:tab w:val="clear" w:pos="1985"/>
                <w:tab w:val="left" w:pos="1134"/>
                <w:tab w:val="left" w:pos="1871"/>
                <w:tab w:val="left" w:pos="2268"/>
              </w:tabs>
              <w:spacing w:before="0"/>
              <w:jc w:val="left"/>
              <w:rPr>
                <w:ins w:id="14" w:author="AFSMO" w:date="2021-03-18T19:46:00Z"/>
                <w:bCs/>
                <w:iCs/>
                <w:szCs w:val="24"/>
                <w:lang w:val="en-US"/>
              </w:rPr>
            </w:pPr>
          </w:p>
          <w:p w14:paraId="1A74C46F" w14:textId="77777777" w:rsidR="00BD039D" w:rsidRDefault="00BD039D" w:rsidP="00703A2A">
            <w:pPr>
              <w:spacing w:before="0"/>
              <w:jc w:val="left"/>
              <w:rPr>
                <w:ins w:id="15" w:author="AFSMO" w:date="2021-03-18T19:47:00Z"/>
                <w:bCs/>
                <w:szCs w:val="24"/>
              </w:rPr>
            </w:pPr>
            <w:ins w:id="16" w:author="AFSMO" w:date="2021-03-18T19:47:00Z">
              <w:r>
                <w:rPr>
                  <w:bCs/>
                  <w:szCs w:val="24"/>
                </w:rPr>
                <w:t>Taylor King</w:t>
              </w:r>
            </w:ins>
          </w:p>
          <w:p w14:paraId="4B918AF9" w14:textId="31A9682E" w:rsidR="00BD039D" w:rsidDel="00B91A62" w:rsidRDefault="00BD039D" w:rsidP="00703A2A">
            <w:pPr>
              <w:spacing w:before="0"/>
              <w:jc w:val="left"/>
              <w:rPr>
                <w:del w:id="17" w:author="AFSMO" w:date="2021-03-18T19:47:00Z"/>
                <w:bCs/>
                <w:szCs w:val="24"/>
              </w:rPr>
            </w:pPr>
            <w:ins w:id="18" w:author="AFSMO" w:date="2021-03-18T19:47:00Z">
              <w:r>
                <w:rPr>
                  <w:bCs/>
                  <w:szCs w:val="24"/>
                </w:rPr>
                <w:t xml:space="preserve">ACES for DON CIO </w:t>
              </w:r>
            </w:ins>
          </w:p>
          <w:p w14:paraId="145417EB" w14:textId="77777777" w:rsidR="002654E5" w:rsidRDefault="002654E5" w:rsidP="00703A2A">
            <w:pPr>
              <w:spacing w:before="0"/>
              <w:jc w:val="left"/>
              <w:rPr>
                <w:bCs/>
                <w:szCs w:val="24"/>
              </w:rPr>
            </w:pPr>
          </w:p>
          <w:p w14:paraId="507BD1D8" w14:textId="77777777" w:rsidR="00106A3E" w:rsidRDefault="00106A3E" w:rsidP="00703A2A">
            <w:pPr>
              <w:spacing w:before="0"/>
              <w:jc w:val="left"/>
              <w:rPr>
                <w:ins w:id="19" w:author="AFSMO" w:date="2021-03-24T14:15:00Z"/>
                <w:bCs/>
                <w:szCs w:val="24"/>
              </w:rPr>
            </w:pPr>
          </w:p>
          <w:p w14:paraId="29A40E51" w14:textId="40993465" w:rsidR="00B91A62" w:rsidRDefault="00B91A62" w:rsidP="00703A2A">
            <w:pPr>
              <w:spacing w:before="0"/>
              <w:jc w:val="left"/>
              <w:rPr>
                <w:ins w:id="20" w:author="AFSMO" w:date="2021-03-23T15:16:00Z"/>
                <w:bCs/>
                <w:szCs w:val="24"/>
              </w:rPr>
            </w:pPr>
            <w:ins w:id="21" w:author="AFSMO" w:date="2021-03-23T15:16:00Z">
              <w:r>
                <w:rPr>
                  <w:bCs/>
                  <w:szCs w:val="24"/>
                </w:rPr>
                <w:t>Tan Ly</w:t>
              </w:r>
            </w:ins>
          </w:p>
          <w:p w14:paraId="1159C250" w14:textId="0D06FA8D" w:rsidR="006561A1" w:rsidRPr="00703A2A" w:rsidRDefault="00B91A62" w:rsidP="00703A2A">
            <w:pPr>
              <w:spacing w:before="0"/>
              <w:jc w:val="left"/>
              <w:rPr>
                <w:bCs/>
                <w:szCs w:val="24"/>
              </w:rPr>
            </w:pPr>
            <w:ins w:id="22" w:author="AFSMO" w:date="2021-03-23T15:16:00Z">
              <w:r>
                <w:rPr>
                  <w:bCs/>
                  <w:szCs w:val="24"/>
                </w:rPr>
                <w:t>ASMO</w:t>
              </w:r>
            </w:ins>
          </w:p>
        </w:tc>
        <w:tc>
          <w:tcPr>
            <w:tcW w:w="5409" w:type="dxa"/>
            <w:tcBorders>
              <w:right w:val="double" w:sz="6" w:space="0" w:color="auto"/>
            </w:tcBorders>
          </w:tcPr>
          <w:p w14:paraId="3B802093" w14:textId="77777777" w:rsidR="006561A1" w:rsidRPr="006561A1" w:rsidRDefault="006561A1" w:rsidP="00703A2A">
            <w:pPr>
              <w:tabs>
                <w:tab w:val="clear" w:pos="794"/>
                <w:tab w:val="clear" w:pos="1191"/>
                <w:tab w:val="clear" w:pos="1588"/>
                <w:tab w:val="clear" w:pos="1985"/>
                <w:tab w:val="left" w:pos="1134"/>
                <w:tab w:val="left" w:pos="1871"/>
                <w:tab w:val="left" w:pos="2268"/>
              </w:tabs>
              <w:spacing w:before="0"/>
              <w:jc w:val="left"/>
              <w:rPr>
                <w:bCs/>
                <w:color w:val="000000"/>
                <w:szCs w:val="24"/>
              </w:rPr>
            </w:pPr>
          </w:p>
          <w:p w14:paraId="3D6E7301" w14:textId="77777777" w:rsidR="006561A1" w:rsidRPr="006561A1" w:rsidRDefault="006561A1" w:rsidP="00703A2A">
            <w:pPr>
              <w:tabs>
                <w:tab w:val="clear" w:pos="794"/>
                <w:tab w:val="clear" w:pos="1191"/>
                <w:tab w:val="clear" w:pos="1588"/>
                <w:tab w:val="clear" w:pos="1985"/>
                <w:tab w:val="left" w:pos="1134"/>
                <w:tab w:val="left" w:pos="1871"/>
                <w:tab w:val="left" w:pos="2268"/>
              </w:tabs>
              <w:spacing w:before="0"/>
              <w:jc w:val="left"/>
              <w:rPr>
                <w:bCs/>
                <w:szCs w:val="24"/>
              </w:rPr>
            </w:pPr>
          </w:p>
          <w:p w14:paraId="513ED1C4" w14:textId="77777777" w:rsidR="006561A1" w:rsidRPr="006561A1" w:rsidRDefault="006561A1" w:rsidP="00703A2A">
            <w:pPr>
              <w:tabs>
                <w:tab w:val="clear" w:pos="794"/>
                <w:tab w:val="clear" w:pos="1191"/>
                <w:tab w:val="clear" w:pos="1588"/>
                <w:tab w:val="clear" w:pos="1985"/>
                <w:tab w:val="left" w:pos="1134"/>
                <w:tab w:val="left" w:pos="1871"/>
                <w:tab w:val="left" w:pos="2268"/>
              </w:tabs>
              <w:spacing w:before="0"/>
              <w:jc w:val="left"/>
              <w:rPr>
                <w:sz w:val="22"/>
                <w:lang w:val="en-US"/>
              </w:rPr>
            </w:pPr>
            <w:proofErr w:type="gramStart"/>
            <w:r w:rsidRPr="006561A1">
              <w:rPr>
                <w:bCs/>
                <w:color w:val="000000"/>
                <w:szCs w:val="24"/>
              </w:rPr>
              <w:t>Phone:</w:t>
            </w:r>
            <w:proofErr w:type="gramEnd"/>
            <w:r w:rsidRPr="006561A1">
              <w:rPr>
                <w:bCs/>
                <w:color w:val="000000"/>
                <w:szCs w:val="24"/>
              </w:rPr>
              <w:t xml:space="preserve"> </w:t>
            </w:r>
            <w:r w:rsidRPr="006561A1">
              <w:rPr>
                <w:lang w:val="en-GB"/>
              </w:rPr>
              <w:t>334-467-4720</w:t>
            </w:r>
          </w:p>
          <w:p w14:paraId="72023553" w14:textId="77777777" w:rsidR="006561A1" w:rsidRPr="006561A1" w:rsidRDefault="006561A1" w:rsidP="00703A2A">
            <w:pPr>
              <w:tabs>
                <w:tab w:val="clear" w:pos="794"/>
                <w:tab w:val="clear" w:pos="1191"/>
                <w:tab w:val="clear" w:pos="1588"/>
                <w:tab w:val="clear" w:pos="1985"/>
                <w:tab w:val="left" w:pos="1134"/>
                <w:tab w:val="left" w:pos="1871"/>
                <w:tab w:val="left" w:pos="2268"/>
              </w:tabs>
              <w:spacing w:before="0"/>
              <w:jc w:val="left"/>
              <w:rPr>
                <w:color w:val="0000FF"/>
                <w:szCs w:val="24"/>
                <w:u w:val="single"/>
                <w:lang w:val="en-GB"/>
              </w:rPr>
            </w:pPr>
            <w:proofErr w:type="gramStart"/>
            <w:r w:rsidRPr="006561A1">
              <w:rPr>
                <w:bCs/>
                <w:color w:val="000000"/>
                <w:szCs w:val="24"/>
              </w:rPr>
              <w:t>E-mail:</w:t>
            </w:r>
            <w:proofErr w:type="gramEnd"/>
            <w:r w:rsidRPr="006561A1">
              <w:rPr>
                <w:bCs/>
                <w:color w:val="000000"/>
                <w:szCs w:val="24"/>
              </w:rPr>
              <w:t xml:space="preserve"> </w:t>
            </w:r>
            <w:r w:rsidRPr="006561A1">
              <w:rPr>
                <w:color w:val="0000FF"/>
                <w:szCs w:val="24"/>
                <w:u w:val="single"/>
                <w:lang w:val="en-GB"/>
              </w:rPr>
              <w:t>andrew.meadows.1@us.af.mil</w:t>
            </w:r>
          </w:p>
          <w:p w14:paraId="59C4AB49" w14:textId="77777777" w:rsidR="006561A1" w:rsidRPr="006561A1" w:rsidRDefault="006561A1" w:rsidP="00703A2A">
            <w:pPr>
              <w:tabs>
                <w:tab w:val="clear" w:pos="794"/>
                <w:tab w:val="clear" w:pos="1191"/>
                <w:tab w:val="clear" w:pos="1588"/>
                <w:tab w:val="clear" w:pos="1985"/>
                <w:tab w:val="left" w:pos="1134"/>
                <w:tab w:val="left" w:pos="1871"/>
                <w:tab w:val="left" w:pos="2268"/>
              </w:tabs>
              <w:spacing w:before="0"/>
              <w:jc w:val="left"/>
              <w:rPr>
                <w:bCs/>
                <w:szCs w:val="24"/>
                <w:lang w:val="en-GB"/>
              </w:rPr>
            </w:pPr>
          </w:p>
          <w:p w14:paraId="68EBEC5A" w14:textId="77777777" w:rsidR="006561A1" w:rsidRPr="006561A1" w:rsidRDefault="006561A1" w:rsidP="00703A2A">
            <w:pPr>
              <w:tabs>
                <w:tab w:val="clear" w:pos="794"/>
                <w:tab w:val="clear" w:pos="1191"/>
                <w:tab w:val="clear" w:pos="1588"/>
                <w:tab w:val="clear" w:pos="1985"/>
                <w:tab w:val="left" w:pos="1134"/>
                <w:tab w:val="left" w:pos="1871"/>
                <w:tab w:val="left" w:pos="2268"/>
              </w:tabs>
              <w:spacing w:before="0"/>
              <w:jc w:val="left"/>
              <w:rPr>
                <w:bCs/>
                <w:szCs w:val="24"/>
                <w:lang w:val="en-US"/>
              </w:rPr>
            </w:pPr>
            <w:r w:rsidRPr="006561A1">
              <w:rPr>
                <w:bCs/>
                <w:szCs w:val="24"/>
                <w:lang w:val="en-GB"/>
              </w:rPr>
              <w:t>Phone: 703-606-7396</w:t>
            </w:r>
          </w:p>
          <w:p w14:paraId="3DD73AEC" w14:textId="77777777" w:rsidR="006561A1" w:rsidRPr="006561A1" w:rsidRDefault="006561A1" w:rsidP="00703A2A">
            <w:pPr>
              <w:tabs>
                <w:tab w:val="clear" w:pos="794"/>
                <w:tab w:val="clear" w:pos="1191"/>
                <w:tab w:val="clear" w:pos="1588"/>
                <w:tab w:val="clear" w:pos="1985"/>
                <w:tab w:val="left" w:pos="1134"/>
                <w:tab w:val="left" w:pos="1871"/>
                <w:tab w:val="left" w:pos="2268"/>
              </w:tabs>
              <w:spacing w:before="0"/>
              <w:jc w:val="left"/>
              <w:rPr>
                <w:color w:val="000000"/>
              </w:rPr>
            </w:pPr>
            <w:r w:rsidRPr="006561A1">
              <w:rPr>
                <w:bCs/>
                <w:szCs w:val="24"/>
                <w:lang w:val="en-GB"/>
              </w:rPr>
              <w:t xml:space="preserve">E-mail: </w:t>
            </w:r>
            <w:hyperlink r:id="rId8" w:history="1">
              <w:r w:rsidRPr="006561A1">
                <w:rPr>
                  <w:bCs/>
                  <w:color w:val="0000FF"/>
                  <w:szCs w:val="24"/>
                  <w:u w:val="single"/>
                  <w:lang w:val="en-GB"/>
                </w:rPr>
                <w:t>dominic.nguyen@esimplicity.com</w:t>
              </w:r>
            </w:hyperlink>
          </w:p>
          <w:p w14:paraId="04FC3DBD" w14:textId="77777777" w:rsidR="006561A1" w:rsidRPr="006561A1" w:rsidRDefault="006561A1" w:rsidP="00703A2A">
            <w:pPr>
              <w:tabs>
                <w:tab w:val="clear" w:pos="794"/>
                <w:tab w:val="clear" w:pos="1191"/>
                <w:tab w:val="clear" w:pos="1588"/>
                <w:tab w:val="clear" w:pos="1985"/>
                <w:tab w:val="left" w:pos="1134"/>
                <w:tab w:val="left" w:pos="1871"/>
                <w:tab w:val="left" w:pos="2268"/>
              </w:tabs>
              <w:spacing w:before="0"/>
              <w:jc w:val="left"/>
              <w:rPr>
                <w:bCs/>
                <w:color w:val="000000"/>
                <w:szCs w:val="24"/>
              </w:rPr>
            </w:pPr>
          </w:p>
          <w:p w14:paraId="5BD93282" w14:textId="77777777" w:rsidR="006561A1" w:rsidRPr="006561A1" w:rsidRDefault="006561A1" w:rsidP="00703A2A">
            <w:pPr>
              <w:tabs>
                <w:tab w:val="clear" w:pos="794"/>
                <w:tab w:val="clear" w:pos="1191"/>
                <w:tab w:val="clear" w:pos="1588"/>
                <w:tab w:val="clear" w:pos="1985"/>
                <w:tab w:val="left" w:pos="1134"/>
                <w:tab w:val="left" w:pos="1871"/>
                <w:tab w:val="left" w:pos="2268"/>
              </w:tabs>
              <w:spacing w:before="0"/>
              <w:jc w:val="left"/>
              <w:rPr>
                <w:bCs/>
                <w:color w:val="000000"/>
                <w:szCs w:val="24"/>
                <w:lang w:val="en-GB"/>
              </w:rPr>
            </w:pPr>
            <w:r w:rsidRPr="006561A1">
              <w:rPr>
                <w:bCs/>
                <w:color w:val="000000"/>
                <w:szCs w:val="24"/>
                <w:lang w:val="en-GB"/>
              </w:rPr>
              <w:t xml:space="preserve">Phone: 301-225-3794   </w:t>
            </w:r>
          </w:p>
          <w:p w14:paraId="36737D91" w14:textId="77777777" w:rsidR="006561A1" w:rsidRPr="006561A1" w:rsidRDefault="006561A1" w:rsidP="00703A2A">
            <w:pPr>
              <w:tabs>
                <w:tab w:val="clear" w:pos="794"/>
                <w:tab w:val="clear" w:pos="1191"/>
                <w:tab w:val="clear" w:pos="1588"/>
                <w:tab w:val="clear" w:pos="1985"/>
                <w:tab w:val="left" w:pos="1134"/>
                <w:tab w:val="left" w:pos="1871"/>
                <w:tab w:val="left" w:pos="2268"/>
              </w:tabs>
              <w:spacing w:before="0"/>
              <w:jc w:val="left"/>
              <w:rPr>
                <w:bCs/>
                <w:color w:val="000000"/>
                <w:szCs w:val="24"/>
                <w:lang w:val="en-GB"/>
              </w:rPr>
            </w:pPr>
            <w:r w:rsidRPr="006561A1">
              <w:rPr>
                <w:bCs/>
                <w:color w:val="000000"/>
                <w:szCs w:val="24"/>
                <w:lang w:val="en-GB"/>
              </w:rPr>
              <w:t xml:space="preserve">E-mail: </w:t>
            </w:r>
            <w:hyperlink r:id="rId9" w:history="1">
              <w:r w:rsidRPr="006561A1">
                <w:rPr>
                  <w:bCs/>
                  <w:color w:val="0000FF"/>
                  <w:szCs w:val="24"/>
                  <w:u w:val="single"/>
                  <w:lang w:val="en-GB"/>
                </w:rPr>
                <w:t>kellen.k.gibson.civ@mail.mil</w:t>
              </w:r>
            </w:hyperlink>
            <w:r w:rsidRPr="006561A1">
              <w:rPr>
                <w:bCs/>
                <w:color w:val="000000"/>
                <w:szCs w:val="24"/>
                <w:lang w:val="en-GB"/>
              </w:rPr>
              <w:t xml:space="preserve"> </w:t>
            </w:r>
          </w:p>
          <w:p w14:paraId="07A50370" w14:textId="77777777" w:rsidR="006561A1" w:rsidRPr="006561A1" w:rsidRDefault="006561A1" w:rsidP="00703A2A">
            <w:pPr>
              <w:tabs>
                <w:tab w:val="clear" w:pos="794"/>
                <w:tab w:val="clear" w:pos="1191"/>
                <w:tab w:val="clear" w:pos="1588"/>
                <w:tab w:val="clear" w:pos="1985"/>
                <w:tab w:val="left" w:pos="1134"/>
                <w:tab w:val="left" w:pos="1871"/>
                <w:tab w:val="left" w:pos="2268"/>
              </w:tabs>
              <w:spacing w:before="0"/>
              <w:jc w:val="left"/>
              <w:rPr>
                <w:bCs/>
                <w:color w:val="000000"/>
                <w:szCs w:val="24"/>
                <w:lang w:val="en-GB"/>
              </w:rPr>
            </w:pPr>
            <w:r w:rsidRPr="006561A1">
              <w:rPr>
                <w:bCs/>
                <w:color w:val="000000"/>
                <w:szCs w:val="24"/>
                <w:lang w:val="en-GB"/>
              </w:rPr>
              <w:t xml:space="preserve">  </w:t>
            </w:r>
          </w:p>
          <w:p w14:paraId="60819868" w14:textId="77777777" w:rsidR="006561A1" w:rsidRPr="006561A1" w:rsidRDefault="006561A1" w:rsidP="00703A2A">
            <w:pPr>
              <w:tabs>
                <w:tab w:val="clear" w:pos="794"/>
                <w:tab w:val="clear" w:pos="1191"/>
                <w:tab w:val="clear" w:pos="1588"/>
                <w:tab w:val="clear" w:pos="1985"/>
                <w:tab w:val="left" w:pos="1134"/>
                <w:tab w:val="left" w:pos="1871"/>
                <w:tab w:val="left" w:pos="2268"/>
              </w:tabs>
              <w:spacing w:before="0"/>
              <w:jc w:val="left"/>
              <w:textAlignment w:val="auto"/>
              <w:rPr>
                <w:bCs/>
                <w:color w:val="000000"/>
                <w:szCs w:val="24"/>
                <w:lang w:val="en-GB" w:eastAsia="zh-CN"/>
              </w:rPr>
            </w:pPr>
            <w:r w:rsidRPr="006561A1">
              <w:rPr>
                <w:bCs/>
                <w:color w:val="000000"/>
                <w:szCs w:val="24"/>
                <w:lang w:val="en-GB" w:eastAsia="zh-CN"/>
              </w:rPr>
              <w:t xml:space="preserve">Phone: </w:t>
            </w:r>
            <w:r w:rsidRPr="006561A1">
              <w:rPr>
                <w:szCs w:val="24"/>
                <w:lang w:val="en-GB"/>
              </w:rPr>
              <w:t>703-983-6544</w:t>
            </w:r>
          </w:p>
          <w:p w14:paraId="23C8AB45" w14:textId="77777777" w:rsidR="006561A1" w:rsidRDefault="006561A1" w:rsidP="00703A2A">
            <w:pPr>
              <w:tabs>
                <w:tab w:val="clear" w:pos="794"/>
                <w:tab w:val="clear" w:pos="1191"/>
                <w:tab w:val="clear" w:pos="1588"/>
                <w:tab w:val="clear" w:pos="1985"/>
                <w:tab w:val="left" w:pos="1134"/>
                <w:tab w:val="left" w:pos="1871"/>
                <w:tab w:val="left" w:pos="2268"/>
              </w:tabs>
              <w:spacing w:before="0"/>
              <w:jc w:val="left"/>
              <w:textAlignment w:val="auto"/>
              <w:rPr>
                <w:ins w:id="23" w:author="AFSMO" w:date="2021-03-18T19:46:00Z"/>
                <w:rFonts w:eastAsia="MS Mincho"/>
                <w:bCs/>
                <w:color w:val="0000FF"/>
                <w:szCs w:val="24"/>
                <w:u w:val="single"/>
                <w:lang w:val="en-GB" w:eastAsia="zh-CN"/>
              </w:rPr>
            </w:pPr>
            <w:r w:rsidRPr="006561A1">
              <w:rPr>
                <w:bCs/>
                <w:color w:val="000000"/>
                <w:szCs w:val="24"/>
                <w:lang w:val="en-GB" w:eastAsia="zh-CN"/>
              </w:rPr>
              <w:t xml:space="preserve">E-mail: </w:t>
            </w:r>
            <w:hyperlink r:id="rId10" w:history="1">
              <w:r w:rsidRPr="006561A1">
                <w:rPr>
                  <w:rFonts w:eastAsia="MS Mincho"/>
                  <w:bCs/>
                  <w:color w:val="0000FF"/>
                  <w:szCs w:val="24"/>
                  <w:u w:val="single"/>
                  <w:lang w:val="en-GB" w:eastAsia="zh-CN"/>
                </w:rPr>
                <w:t>jashley@mitre.org</w:t>
              </w:r>
            </w:hyperlink>
          </w:p>
          <w:p w14:paraId="6924133B" w14:textId="77777777" w:rsidR="00BD039D" w:rsidRDefault="00BD039D" w:rsidP="00703A2A">
            <w:pPr>
              <w:tabs>
                <w:tab w:val="clear" w:pos="794"/>
                <w:tab w:val="clear" w:pos="1191"/>
                <w:tab w:val="clear" w:pos="1588"/>
                <w:tab w:val="clear" w:pos="1985"/>
                <w:tab w:val="left" w:pos="1134"/>
                <w:tab w:val="left" w:pos="1871"/>
                <w:tab w:val="left" w:pos="2268"/>
              </w:tabs>
              <w:spacing w:before="0"/>
              <w:jc w:val="left"/>
              <w:textAlignment w:val="auto"/>
              <w:rPr>
                <w:ins w:id="24" w:author="AFSMO" w:date="2021-03-18T19:46:00Z"/>
                <w:rFonts w:eastAsia="MS Mincho"/>
                <w:bCs/>
                <w:color w:val="0000FF"/>
                <w:szCs w:val="24"/>
                <w:u w:val="single"/>
                <w:lang w:val="en-GB" w:eastAsia="zh-CN"/>
              </w:rPr>
            </w:pPr>
          </w:p>
          <w:p w14:paraId="2802BE72" w14:textId="17FC99D2" w:rsidR="00BD039D" w:rsidRPr="00542C37" w:rsidRDefault="00BD039D" w:rsidP="00703A2A">
            <w:pPr>
              <w:spacing w:before="0"/>
              <w:rPr>
                <w:ins w:id="25" w:author="AFSMO" w:date="2021-03-18T19:46:00Z"/>
                <w:bCs/>
                <w:color w:val="000000"/>
                <w:szCs w:val="24"/>
              </w:rPr>
            </w:pPr>
            <w:proofErr w:type="gramStart"/>
            <w:ins w:id="26" w:author="AFSMO" w:date="2021-03-18T19:46:00Z">
              <w:r w:rsidRPr="00542C37">
                <w:rPr>
                  <w:bCs/>
                  <w:color w:val="000000"/>
                  <w:szCs w:val="24"/>
                </w:rPr>
                <w:t>Phone:</w:t>
              </w:r>
              <w:proofErr w:type="gramEnd"/>
              <w:r w:rsidRPr="00542C37">
                <w:rPr>
                  <w:bCs/>
                  <w:color w:val="000000"/>
                  <w:szCs w:val="24"/>
                </w:rPr>
                <w:t xml:space="preserve"> 703</w:t>
              </w:r>
            </w:ins>
            <w:ins w:id="27" w:author="AFSMO" w:date="2021-03-18T19:47:00Z">
              <w:r>
                <w:rPr>
                  <w:bCs/>
                  <w:color w:val="000000"/>
                  <w:szCs w:val="24"/>
                </w:rPr>
                <w:t>-</w:t>
              </w:r>
            </w:ins>
            <w:ins w:id="28" w:author="AFSMO" w:date="2021-03-18T19:46:00Z">
              <w:r w:rsidRPr="00542C37">
                <w:rPr>
                  <w:bCs/>
                  <w:color w:val="000000"/>
                  <w:szCs w:val="24"/>
                </w:rPr>
                <w:t>697-0066</w:t>
              </w:r>
            </w:ins>
          </w:p>
          <w:p w14:paraId="0C50E73F" w14:textId="77777777" w:rsidR="00BD039D" w:rsidRPr="00542C37" w:rsidRDefault="00BD039D" w:rsidP="00703A2A">
            <w:pPr>
              <w:spacing w:before="0"/>
              <w:rPr>
                <w:ins w:id="29" w:author="AFSMO" w:date="2021-03-18T19:46:00Z"/>
                <w:bCs/>
                <w:color w:val="000000"/>
                <w:szCs w:val="24"/>
              </w:rPr>
            </w:pPr>
            <w:proofErr w:type="gramStart"/>
            <w:ins w:id="30" w:author="AFSMO" w:date="2021-03-18T19:46:00Z">
              <w:r w:rsidRPr="00542C37">
                <w:rPr>
                  <w:bCs/>
                  <w:color w:val="000000"/>
                  <w:szCs w:val="24"/>
                </w:rPr>
                <w:t>E-mail:</w:t>
              </w:r>
              <w:proofErr w:type="gramEnd"/>
              <w:r w:rsidRPr="00542C37">
                <w:rPr>
                  <w:bCs/>
                  <w:color w:val="000000"/>
                  <w:szCs w:val="24"/>
                </w:rPr>
                <w:t xml:space="preserve"> </w:t>
              </w:r>
              <w:r>
                <w:fldChar w:fldCharType="begin"/>
              </w:r>
              <w:r>
                <w:instrText xml:space="preserve"> HYPERLINK "mailto:fumie.wingo@navy.mil" </w:instrText>
              </w:r>
              <w:r>
                <w:fldChar w:fldCharType="separate"/>
              </w:r>
              <w:r w:rsidRPr="00083F9F">
                <w:rPr>
                  <w:rStyle w:val="Hyperlink"/>
                  <w:szCs w:val="24"/>
                </w:rPr>
                <w:t>fumie.wingo@navy.mil</w:t>
              </w:r>
              <w:r>
                <w:rPr>
                  <w:rStyle w:val="Hyperlink"/>
                  <w:szCs w:val="24"/>
                </w:rPr>
                <w:fldChar w:fldCharType="end"/>
              </w:r>
            </w:ins>
          </w:p>
          <w:p w14:paraId="770643D7" w14:textId="77777777" w:rsidR="00BD039D" w:rsidRDefault="00BD039D" w:rsidP="00703A2A">
            <w:pPr>
              <w:tabs>
                <w:tab w:val="clear" w:pos="794"/>
                <w:tab w:val="clear" w:pos="1191"/>
                <w:tab w:val="clear" w:pos="1588"/>
                <w:tab w:val="clear" w:pos="1985"/>
                <w:tab w:val="left" w:pos="1134"/>
                <w:tab w:val="left" w:pos="1871"/>
                <w:tab w:val="left" w:pos="2268"/>
              </w:tabs>
              <w:spacing w:before="0"/>
              <w:jc w:val="left"/>
              <w:textAlignment w:val="auto"/>
              <w:rPr>
                <w:ins w:id="31" w:author="AFSMO" w:date="2021-03-18T19:47:00Z"/>
                <w:rFonts w:eastAsia="MS Mincho"/>
                <w:bCs/>
                <w:color w:val="0000FF"/>
                <w:szCs w:val="24"/>
                <w:u w:val="single"/>
                <w:lang w:val="en-GB" w:eastAsia="zh-CN"/>
              </w:rPr>
            </w:pPr>
          </w:p>
          <w:p w14:paraId="09857CA6" w14:textId="77777777" w:rsidR="00BD039D" w:rsidRDefault="00BD039D" w:rsidP="00703A2A">
            <w:pPr>
              <w:spacing w:before="0"/>
              <w:jc w:val="left"/>
              <w:rPr>
                <w:ins w:id="32" w:author="AFSMO" w:date="2021-03-18T19:47:00Z"/>
                <w:bCs/>
                <w:szCs w:val="24"/>
              </w:rPr>
            </w:pPr>
            <w:proofErr w:type="gramStart"/>
            <w:ins w:id="33" w:author="AFSMO" w:date="2021-03-18T19:47:00Z">
              <w:r>
                <w:rPr>
                  <w:bCs/>
                  <w:szCs w:val="24"/>
                </w:rPr>
                <w:t>Phone:</w:t>
              </w:r>
              <w:proofErr w:type="gramEnd"/>
              <w:r>
                <w:rPr>
                  <w:bCs/>
                  <w:szCs w:val="24"/>
                </w:rPr>
                <w:t xml:space="preserve"> </w:t>
              </w:r>
              <w:r>
                <w:rPr>
                  <w:bCs/>
                  <w:szCs w:val="28"/>
                </w:rPr>
                <w:t>443-966-0550</w:t>
              </w:r>
            </w:ins>
          </w:p>
          <w:p w14:paraId="610B9B6F" w14:textId="48D96A84" w:rsidR="00BD039D" w:rsidRDefault="00BD039D" w:rsidP="00703A2A">
            <w:pPr>
              <w:spacing w:before="0"/>
              <w:jc w:val="left"/>
              <w:rPr>
                <w:ins w:id="34" w:author="AFSMO" w:date="2021-03-18T19:47:00Z"/>
                <w:bCs/>
                <w:szCs w:val="24"/>
              </w:rPr>
            </w:pPr>
            <w:proofErr w:type="gramStart"/>
            <w:ins w:id="35" w:author="AFSMO" w:date="2021-03-18T19:47:00Z">
              <w:r>
                <w:rPr>
                  <w:bCs/>
                  <w:szCs w:val="24"/>
                </w:rPr>
                <w:t>Email:</w:t>
              </w:r>
              <w:proofErr w:type="gramEnd"/>
              <w:r>
                <w:rPr>
                  <w:bCs/>
                  <w:szCs w:val="24"/>
                </w:rPr>
                <w:t xml:space="preserve"> </w:t>
              </w:r>
            </w:ins>
            <w:r w:rsidR="002654E5">
              <w:rPr>
                <w:bCs/>
                <w:szCs w:val="24"/>
              </w:rPr>
              <w:fldChar w:fldCharType="begin"/>
            </w:r>
            <w:r w:rsidR="002654E5">
              <w:rPr>
                <w:bCs/>
                <w:szCs w:val="24"/>
              </w:rPr>
              <w:instrText xml:space="preserve"> HYPERLINK "mailto:taylor.king@aces-inc.com" </w:instrText>
            </w:r>
            <w:r w:rsidR="002654E5">
              <w:rPr>
                <w:bCs/>
                <w:szCs w:val="24"/>
              </w:rPr>
              <w:fldChar w:fldCharType="separate"/>
            </w:r>
            <w:ins w:id="36" w:author="AFSMO" w:date="2021-03-18T19:47:00Z">
              <w:r w:rsidRPr="002654E5">
                <w:rPr>
                  <w:rStyle w:val="Hyperlink"/>
                  <w:bCs/>
                  <w:szCs w:val="24"/>
                </w:rPr>
                <w:t>taylor.king@aces-inc.com</w:t>
              </w:r>
            </w:ins>
            <w:r w:rsidR="002654E5">
              <w:rPr>
                <w:bCs/>
                <w:szCs w:val="24"/>
              </w:rPr>
              <w:fldChar w:fldCharType="end"/>
            </w:r>
            <w:ins w:id="37" w:author="AFSMO" w:date="2021-03-18T19:47:00Z">
              <w:r>
                <w:rPr>
                  <w:bCs/>
                  <w:szCs w:val="24"/>
                </w:rPr>
                <w:t xml:space="preserve"> </w:t>
              </w:r>
            </w:ins>
          </w:p>
          <w:p w14:paraId="07C37811" w14:textId="77777777" w:rsidR="00BD039D" w:rsidRDefault="00BD039D" w:rsidP="00703A2A">
            <w:pPr>
              <w:tabs>
                <w:tab w:val="clear" w:pos="794"/>
                <w:tab w:val="clear" w:pos="1191"/>
                <w:tab w:val="clear" w:pos="1588"/>
                <w:tab w:val="clear" w:pos="1985"/>
                <w:tab w:val="left" w:pos="1134"/>
                <w:tab w:val="left" w:pos="1871"/>
                <w:tab w:val="left" w:pos="2268"/>
              </w:tabs>
              <w:spacing w:before="0"/>
              <w:jc w:val="left"/>
              <w:textAlignment w:val="auto"/>
              <w:rPr>
                <w:ins w:id="38" w:author="AFSMO" w:date="2021-03-23T15:17:00Z"/>
                <w:rFonts w:eastAsia="MS Mincho"/>
                <w:bCs/>
                <w:color w:val="0000FF"/>
                <w:szCs w:val="24"/>
                <w:u w:val="single"/>
                <w:lang w:val="en-GB" w:eastAsia="zh-CN"/>
              </w:rPr>
            </w:pPr>
          </w:p>
          <w:p w14:paraId="2843A426" w14:textId="77777777" w:rsidR="00B91A62" w:rsidRDefault="00B91A62" w:rsidP="00703A2A">
            <w:pPr>
              <w:spacing w:before="0"/>
              <w:jc w:val="left"/>
              <w:rPr>
                <w:ins w:id="39" w:author="AFSMO" w:date="2021-03-23T15:17:00Z"/>
                <w:bCs/>
                <w:szCs w:val="24"/>
              </w:rPr>
            </w:pPr>
            <w:proofErr w:type="gramStart"/>
            <w:ins w:id="40" w:author="AFSMO" w:date="2021-03-23T15:17:00Z">
              <w:r>
                <w:rPr>
                  <w:bCs/>
                  <w:szCs w:val="24"/>
                </w:rPr>
                <w:t>Phone:</w:t>
              </w:r>
              <w:proofErr w:type="gramEnd"/>
              <w:r>
                <w:rPr>
                  <w:bCs/>
                  <w:szCs w:val="24"/>
                </w:rPr>
                <w:t xml:space="preserve"> </w:t>
              </w:r>
              <w:r w:rsidRPr="00542C37">
                <w:rPr>
                  <w:bCs/>
                  <w:color w:val="000000"/>
                  <w:szCs w:val="24"/>
                </w:rPr>
                <w:t>301</w:t>
              </w:r>
              <w:r>
                <w:rPr>
                  <w:bCs/>
                  <w:color w:val="000000"/>
                  <w:szCs w:val="24"/>
                </w:rPr>
                <w:t>-</w:t>
              </w:r>
              <w:r w:rsidRPr="00542C37">
                <w:rPr>
                  <w:bCs/>
                  <w:color w:val="000000"/>
                  <w:szCs w:val="24"/>
                </w:rPr>
                <w:t>225-379</w:t>
              </w:r>
              <w:r>
                <w:rPr>
                  <w:bCs/>
                  <w:color w:val="000000"/>
                  <w:szCs w:val="24"/>
                </w:rPr>
                <w:t>8</w:t>
              </w:r>
            </w:ins>
          </w:p>
          <w:p w14:paraId="45FD1468" w14:textId="53373FB3" w:rsidR="00B91A62" w:rsidRDefault="00B91A62" w:rsidP="00703A2A">
            <w:pPr>
              <w:spacing w:before="0"/>
              <w:jc w:val="left"/>
              <w:rPr>
                <w:ins w:id="41" w:author="AFSMO" w:date="2021-03-23T15:17:00Z"/>
                <w:bCs/>
                <w:szCs w:val="24"/>
              </w:rPr>
            </w:pPr>
            <w:proofErr w:type="gramStart"/>
            <w:ins w:id="42" w:author="AFSMO" w:date="2021-03-23T15:17:00Z">
              <w:r>
                <w:rPr>
                  <w:bCs/>
                  <w:szCs w:val="24"/>
                </w:rPr>
                <w:t>Email:</w:t>
              </w:r>
              <w:proofErr w:type="gramEnd"/>
              <w:r>
                <w:rPr>
                  <w:bCs/>
                  <w:szCs w:val="24"/>
                </w:rPr>
                <w:t xml:space="preserve"> </w:t>
              </w:r>
            </w:ins>
            <w:r w:rsidR="002654E5">
              <w:rPr>
                <w:bCs/>
                <w:szCs w:val="24"/>
              </w:rPr>
              <w:fldChar w:fldCharType="begin"/>
            </w:r>
            <w:r w:rsidR="002654E5">
              <w:rPr>
                <w:bCs/>
                <w:szCs w:val="24"/>
              </w:rPr>
              <w:instrText xml:space="preserve"> HYPERLINK "mailto:tan.m.ly.civ@mail.mil" </w:instrText>
            </w:r>
            <w:r w:rsidR="002654E5">
              <w:rPr>
                <w:bCs/>
                <w:szCs w:val="24"/>
              </w:rPr>
              <w:fldChar w:fldCharType="separate"/>
            </w:r>
            <w:ins w:id="43" w:author="AFSMO" w:date="2021-03-23T15:17:00Z">
              <w:r w:rsidRPr="002654E5">
                <w:rPr>
                  <w:rStyle w:val="Hyperlink"/>
                  <w:bCs/>
                  <w:szCs w:val="24"/>
                </w:rPr>
                <w:t>tan.m.ly.civ@mail.mil</w:t>
              </w:r>
            </w:ins>
            <w:r w:rsidR="002654E5">
              <w:rPr>
                <w:bCs/>
                <w:szCs w:val="24"/>
              </w:rPr>
              <w:fldChar w:fldCharType="end"/>
            </w:r>
          </w:p>
          <w:p w14:paraId="66C0BAE0" w14:textId="28D829AC" w:rsidR="00B91A62" w:rsidRPr="006561A1" w:rsidRDefault="00B91A62" w:rsidP="006561A1">
            <w:pPr>
              <w:tabs>
                <w:tab w:val="clear" w:pos="794"/>
                <w:tab w:val="clear" w:pos="1191"/>
                <w:tab w:val="clear" w:pos="1588"/>
                <w:tab w:val="clear" w:pos="1985"/>
                <w:tab w:val="left" w:pos="1134"/>
                <w:tab w:val="left" w:pos="1871"/>
                <w:tab w:val="left" w:pos="2268"/>
              </w:tabs>
              <w:spacing w:before="0"/>
              <w:ind w:right="144"/>
              <w:jc w:val="left"/>
              <w:textAlignment w:val="auto"/>
              <w:rPr>
                <w:rFonts w:eastAsia="MS Mincho"/>
                <w:bCs/>
                <w:color w:val="0000FF"/>
                <w:szCs w:val="24"/>
                <w:u w:val="single"/>
                <w:lang w:val="en-GB" w:eastAsia="zh-CN"/>
              </w:rPr>
            </w:pPr>
          </w:p>
        </w:tc>
      </w:tr>
      <w:tr w:rsidR="006561A1" w:rsidRPr="006561A1" w14:paraId="468E3DD1" w14:textId="77777777" w:rsidTr="00B94C52">
        <w:trPr>
          <w:trHeight w:val="810"/>
        </w:trPr>
        <w:tc>
          <w:tcPr>
            <w:tcW w:w="9393" w:type="dxa"/>
            <w:gridSpan w:val="2"/>
            <w:tcBorders>
              <w:left w:val="double" w:sz="6" w:space="0" w:color="auto"/>
              <w:right w:val="double" w:sz="6" w:space="0" w:color="auto"/>
            </w:tcBorders>
          </w:tcPr>
          <w:p w14:paraId="1E29D99E" w14:textId="5954B3AB" w:rsidR="006561A1" w:rsidRPr="006561A1" w:rsidRDefault="006561A1" w:rsidP="006561A1">
            <w:pPr>
              <w:tabs>
                <w:tab w:val="clear" w:pos="794"/>
                <w:tab w:val="clear" w:pos="1191"/>
                <w:tab w:val="clear" w:pos="1588"/>
                <w:tab w:val="clear" w:pos="1985"/>
                <w:tab w:val="left" w:pos="1134"/>
                <w:tab w:val="left" w:pos="1871"/>
                <w:tab w:val="left" w:pos="2268"/>
              </w:tabs>
              <w:spacing w:before="240"/>
              <w:jc w:val="left"/>
              <w:rPr>
                <w:lang w:val="en-GB"/>
              </w:rPr>
            </w:pPr>
            <w:r w:rsidRPr="006561A1">
              <w:rPr>
                <w:b/>
                <w:szCs w:val="24"/>
                <w:lang w:val="en-GB"/>
              </w:rPr>
              <w:t xml:space="preserve">Purpose: </w:t>
            </w:r>
            <w:r w:rsidRPr="006561A1">
              <w:rPr>
                <w:lang w:val="en-GB"/>
              </w:rPr>
              <w:t xml:space="preserve">To initiate work towards developing sharing characteristics for AI 1.4 studies resulting in a new </w:t>
            </w:r>
            <w:r w:rsidRPr="006561A1">
              <w:rPr>
                <w:szCs w:val="24"/>
                <w:lang w:val="en-GB"/>
              </w:rPr>
              <w:t xml:space="preserve">Recommendation ITU-R </w:t>
            </w:r>
            <w:proofErr w:type="gramStart"/>
            <w:r w:rsidRPr="006561A1">
              <w:rPr>
                <w:szCs w:val="24"/>
                <w:lang w:val="en-GB"/>
              </w:rPr>
              <w:t>M.[</w:t>
            </w:r>
            <w:proofErr w:type="gramEnd"/>
            <w:r w:rsidRPr="006561A1">
              <w:rPr>
                <w:szCs w:val="24"/>
                <w:lang w:val="en-GB"/>
              </w:rPr>
              <w:t>AMS-CHARACTERISTICS_1</w:t>
            </w:r>
            <w:ins w:id="44" w:author="AFSMO" w:date="2021-03-24T19:28:00Z">
              <w:r w:rsidR="008178DF">
                <w:rPr>
                  <w:szCs w:val="24"/>
                  <w:lang w:val="en-GB"/>
                </w:rPr>
                <w:t xml:space="preserve"> </w:t>
              </w:r>
            </w:ins>
            <w:r w:rsidRPr="006561A1">
              <w:rPr>
                <w:szCs w:val="24"/>
                <w:lang w:val="en-GB"/>
              </w:rPr>
              <w:t>7</w:t>
            </w:r>
            <w:ins w:id="45" w:author="AFSMO" w:date="2021-03-24T14:56:00Z">
              <w:r w:rsidR="00152F51">
                <w:rPr>
                  <w:szCs w:val="24"/>
                  <w:lang w:val="en-GB"/>
                </w:rPr>
                <w:t>8</w:t>
              </w:r>
            </w:ins>
            <w:ins w:id="46" w:author="AFSMO" w:date="2021-03-24T13:33:00Z">
              <w:r w:rsidR="006C7748">
                <w:rPr>
                  <w:szCs w:val="24"/>
                  <w:lang w:val="en-GB"/>
                </w:rPr>
                <w:t>0</w:t>
              </w:r>
            </w:ins>
            <w:del w:id="47" w:author="AFSMO" w:date="2021-03-24T13:33:00Z">
              <w:r w:rsidRPr="006561A1" w:rsidDel="006C7748">
                <w:rPr>
                  <w:szCs w:val="24"/>
                  <w:lang w:val="en-GB"/>
                </w:rPr>
                <w:delText>5</w:delText>
              </w:r>
            </w:del>
            <w:del w:id="48" w:author="AFSMO" w:date="2021-03-24T11:07:00Z">
              <w:r w:rsidRPr="006561A1" w:rsidDel="00B15733">
                <w:rPr>
                  <w:szCs w:val="24"/>
                  <w:lang w:val="en-GB"/>
                </w:rPr>
                <w:delText>0</w:delText>
              </w:r>
            </w:del>
            <w:r w:rsidRPr="006561A1">
              <w:rPr>
                <w:szCs w:val="24"/>
                <w:lang w:val="en-GB"/>
              </w:rPr>
              <w:t>-1</w:t>
            </w:r>
            <w:ins w:id="49" w:author="AFSMO" w:date="2021-03-24T19:28:00Z">
              <w:r w:rsidR="008178DF">
                <w:rPr>
                  <w:szCs w:val="24"/>
                  <w:lang w:val="en-GB"/>
                </w:rPr>
                <w:t xml:space="preserve"> </w:t>
              </w:r>
            </w:ins>
            <w:r w:rsidRPr="006561A1">
              <w:rPr>
                <w:szCs w:val="24"/>
                <w:lang w:val="en-GB"/>
              </w:rPr>
              <w:t>850 MHz].</w:t>
            </w:r>
          </w:p>
        </w:tc>
      </w:tr>
      <w:tr w:rsidR="006561A1" w:rsidRPr="006561A1" w14:paraId="5CB497D6" w14:textId="77777777" w:rsidTr="00B94C52">
        <w:trPr>
          <w:trHeight w:val="1380"/>
        </w:trPr>
        <w:tc>
          <w:tcPr>
            <w:tcW w:w="9393" w:type="dxa"/>
            <w:gridSpan w:val="2"/>
            <w:tcBorders>
              <w:left w:val="double" w:sz="6" w:space="0" w:color="auto"/>
              <w:right w:val="double" w:sz="6" w:space="0" w:color="auto"/>
            </w:tcBorders>
          </w:tcPr>
          <w:p w14:paraId="59E65656" w14:textId="77777777" w:rsidR="006561A1" w:rsidRPr="006561A1" w:rsidRDefault="006561A1" w:rsidP="006561A1">
            <w:pPr>
              <w:tabs>
                <w:tab w:val="left" w:pos="1134"/>
                <w:tab w:val="left" w:pos="1871"/>
                <w:tab w:val="left" w:pos="2268"/>
              </w:tabs>
              <w:suppressAutoHyphens/>
              <w:jc w:val="left"/>
              <w:rPr>
                <w:lang w:val="en-GB"/>
              </w:rPr>
            </w:pPr>
            <w:r w:rsidRPr="006561A1">
              <w:rPr>
                <w:b/>
                <w:lang w:val="en-GB"/>
              </w:rPr>
              <w:t>Abstract:</w:t>
            </w:r>
            <w:r w:rsidRPr="006561A1">
              <w:rPr>
                <w:bCs/>
                <w:lang w:val="en-GB"/>
              </w:rPr>
              <w:t xml:space="preserve">  </w:t>
            </w:r>
            <w:r w:rsidRPr="006561A1">
              <w:rPr>
                <w:lang w:val="en-GB"/>
              </w:rPr>
              <w:t xml:space="preserve"> </w:t>
            </w:r>
          </w:p>
          <w:p w14:paraId="748B1228" w14:textId="0E453220" w:rsidR="006561A1" w:rsidRPr="006561A1" w:rsidRDefault="006561A1" w:rsidP="006561A1">
            <w:pPr>
              <w:tabs>
                <w:tab w:val="clear" w:pos="794"/>
                <w:tab w:val="clear" w:pos="1191"/>
                <w:tab w:val="clear" w:pos="1588"/>
                <w:tab w:val="clear" w:pos="1985"/>
                <w:tab w:val="left" w:pos="1134"/>
                <w:tab w:val="left" w:pos="1871"/>
                <w:tab w:val="left" w:pos="2268"/>
              </w:tabs>
              <w:jc w:val="left"/>
              <w:rPr>
                <w:szCs w:val="24"/>
                <w:lang w:val="en-GB"/>
              </w:rPr>
            </w:pPr>
            <w:r w:rsidRPr="006561A1">
              <w:rPr>
                <w:szCs w:val="24"/>
                <w:lang w:val="en-GB"/>
              </w:rPr>
              <w:t xml:space="preserve">WRC-19 approved AI 1.4 for the WRC-23 agenda, which is to conduct sharing studies between High Altitude Platform Stations as IMT Base Stations (HIBS) and existing services in </w:t>
            </w:r>
            <w:proofErr w:type="gramStart"/>
            <w:r w:rsidRPr="006561A1">
              <w:rPr>
                <w:szCs w:val="24"/>
                <w:lang w:val="en-GB"/>
              </w:rPr>
              <w:t>a number of</w:t>
            </w:r>
            <w:proofErr w:type="gramEnd"/>
            <w:r w:rsidRPr="006561A1">
              <w:rPr>
                <w:szCs w:val="24"/>
                <w:lang w:val="en-GB"/>
              </w:rPr>
              <w:t xml:space="preserve"> frequency bands. Among the frequency bands under study for WRC-23 AI 1.4, there are no ITU-R Recommendations available for Aeronautical Mobile Services in </w:t>
            </w:r>
            <w:ins w:id="50" w:author="AFSMO" w:date="2021-03-23T15:16:00Z">
              <w:r w:rsidR="00B91A62">
                <w:rPr>
                  <w:szCs w:val="24"/>
                  <w:lang w:val="en-GB"/>
                </w:rPr>
                <w:t xml:space="preserve">the </w:t>
              </w:r>
            </w:ins>
            <w:r w:rsidRPr="006561A1">
              <w:rPr>
                <w:szCs w:val="24"/>
                <w:lang w:val="en-GB"/>
              </w:rPr>
              <w:t>band</w:t>
            </w:r>
            <w:del w:id="51" w:author="AFSMO" w:date="2021-03-23T15:16:00Z">
              <w:r w:rsidRPr="006561A1" w:rsidDel="00B91A62">
                <w:rPr>
                  <w:szCs w:val="24"/>
                  <w:lang w:val="en-GB"/>
                </w:rPr>
                <w:delText xml:space="preserve"> on</w:delText>
              </w:r>
            </w:del>
            <w:r w:rsidRPr="006561A1">
              <w:rPr>
                <w:szCs w:val="24"/>
                <w:lang w:val="en-GB"/>
              </w:rPr>
              <w:t xml:space="preserve"> 1</w:t>
            </w:r>
            <w:ins w:id="52" w:author="AFSMO" w:date="2021-03-24T19:28:00Z">
              <w:r w:rsidR="008178DF">
                <w:rPr>
                  <w:szCs w:val="24"/>
                  <w:lang w:val="en-GB"/>
                </w:rPr>
                <w:t xml:space="preserve"> </w:t>
              </w:r>
            </w:ins>
            <w:r w:rsidRPr="006561A1">
              <w:rPr>
                <w:szCs w:val="24"/>
                <w:lang w:val="en-GB"/>
              </w:rPr>
              <w:t>7</w:t>
            </w:r>
            <w:ins w:id="53" w:author="AFSMO" w:date="2021-03-24T14:56:00Z">
              <w:r w:rsidR="00152F51">
                <w:rPr>
                  <w:szCs w:val="24"/>
                  <w:lang w:val="en-GB"/>
                </w:rPr>
                <w:t>8</w:t>
              </w:r>
            </w:ins>
            <w:ins w:id="54" w:author="AFSMO" w:date="2021-03-24T13:33:00Z">
              <w:r w:rsidR="006C7748">
                <w:rPr>
                  <w:szCs w:val="24"/>
                  <w:lang w:val="en-GB"/>
                </w:rPr>
                <w:t>0</w:t>
              </w:r>
            </w:ins>
            <w:del w:id="55" w:author="AFSMO" w:date="2021-03-24T13:33:00Z">
              <w:r w:rsidRPr="006561A1" w:rsidDel="006C7748">
                <w:rPr>
                  <w:szCs w:val="24"/>
                  <w:lang w:val="en-GB"/>
                </w:rPr>
                <w:delText>5</w:delText>
              </w:r>
            </w:del>
            <w:del w:id="56" w:author="AFSMO" w:date="2021-03-24T11:07:00Z">
              <w:r w:rsidRPr="006561A1" w:rsidDel="00B15733">
                <w:rPr>
                  <w:szCs w:val="24"/>
                  <w:lang w:val="en-GB"/>
                </w:rPr>
                <w:delText>0</w:delText>
              </w:r>
            </w:del>
            <w:r w:rsidRPr="006561A1">
              <w:rPr>
                <w:szCs w:val="24"/>
                <w:lang w:val="en-GB"/>
              </w:rPr>
              <w:t>-1</w:t>
            </w:r>
            <w:ins w:id="57" w:author="AFSMO" w:date="2021-03-24T19:28:00Z">
              <w:r w:rsidR="008178DF">
                <w:rPr>
                  <w:szCs w:val="24"/>
                  <w:lang w:val="en-GB"/>
                </w:rPr>
                <w:t xml:space="preserve"> </w:t>
              </w:r>
            </w:ins>
            <w:r w:rsidRPr="006561A1">
              <w:rPr>
                <w:szCs w:val="24"/>
                <w:lang w:val="en-GB"/>
              </w:rPr>
              <w:t xml:space="preserve">850 </w:t>
            </w:r>
            <w:proofErr w:type="spellStart"/>
            <w:r w:rsidRPr="006561A1">
              <w:rPr>
                <w:szCs w:val="24"/>
                <w:lang w:val="en-GB"/>
              </w:rPr>
              <w:t>MHz.</w:t>
            </w:r>
            <w:proofErr w:type="spellEnd"/>
            <w:r w:rsidRPr="006561A1">
              <w:rPr>
                <w:szCs w:val="24"/>
                <w:lang w:val="en-GB"/>
              </w:rPr>
              <w:t xml:space="preserve"> </w:t>
            </w:r>
          </w:p>
          <w:p w14:paraId="16447E79" w14:textId="6B4F9AEB" w:rsidR="006561A1" w:rsidRPr="006561A1" w:rsidRDefault="006561A1" w:rsidP="006561A1">
            <w:pPr>
              <w:tabs>
                <w:tab w:val="clear" w:pos="794"/>
                <w:tab w:val="clear" w:pos="1191"/>
                <w:tab w:val="clear" w:pos="1588"/>
                <w:tab w:val="clear" w:pos="1985"/>
                <w:tab w:val="left" w:pos="1134"/>
                <w:tab w:val="left" w:pos="1871"/>
                <w:tab w:val="left" w:pos="2268"/>
              </w:tabs>
              <w:spacing w:before="0"/>
              <w:jc w:val="left"/>
              <w:rPr>
                <w:bCs/>
                <w:lang w:val="en-GB"/>
              </w:rPr>
            </w:pPr>
            <w:r w:rsidRPr="006561A1">
              <w:rPr>
                <w:szCs w:val="24"/>
                <w:lang w:val="en-GB"/>
              </w:rPr>
              <w:t xml:space="preserve">This contribution initiates the effort on developing a </w:t>
            </w:r>
            <w:r w:rsidRPr="006561A1">
              <w:rPr>
                <w:lang w:val="en-GB"/>
              </w:rPr>
              <w:t>working document toward PDN</w:t>
            </w:r>
            <w:r w:rsidRPr="006561A1">
              <w:rPr>
                <w:b/>
                <w:bCs/>
                <w:lang w:val="en-GB"/>
              </w:rPr>
              <w:t xml:space="preserve"> </w:t>
            </w:r>
            <w:r w:rsidRPr="006561A1">
              <w:rPr>
                <w:szCs w:val="24"/>
                <w:lang w:val="en-GB"/>
              </w:rPr>
              <w:t xml:space="preserve">Recommendation ITU-R </w:t>
            </w:r>
            <w:proofErr w:type="gramStart"/>
            <w:r w:rsidRPr="006561A1">
              <w:rPr>
                <w:szCs w:val="24"/>
                <w:lang w:val="en-GB"/>
              </w:rPr>
              <w:t>M.[</w:t>
            </w:r>
            <w:proofErr w:type="gramEnd"/>
            <w:r w:rsidRPr="006561A1">
              <w:rPr>
                <w:szCs w:val="24"/>
                <w:lang w:val="en-GB"/>
              </w:rPr>
              <w:t>AMS-CHARACTERISTICS_1</w:t>
            </w:r>
            <w:ins w:id="58" w:author="AFSMO" w:date="2021-03-24T19:28:00Z">
              <w:r w:rsidR="008178DF">
                <w:rPr>
                  <w:szCs w:val="24"/>
                  <w:lang w:val="en-GB"/>
                </w:rPr>
                <w:t xml:space="preserve"> </w:t>
              </w:r>
            </w:ins>
            <w:r w:rsidRPr="006561A1">
              <w:rPr>
                <w:szCs w:val="24"/>
                <w:lang w:val="en-GB"/>
              </w:rPr>
              <w:t>7</w:t>
            </w:r>
            <w:ins w:id="59" w:author="AFSMO" w:date="2021-03-24T14:56:00Z">
              <w:r w:rsidR="00152F51">
                <w:rPr>
                  <w:szCs w:val="24"/>
                  <w:lang w:val="en-GB"/>
                </w:rPr>
                <w:t>8</w:t>
              </w:r>
            </w:ins>
            <w:ins w:id="60" w:author="AFSMO" w:date="2021-03-24T13:34:00Z">
              <w:r w:rsidR="006C7748">
                <w:rPr>
                  <w:szCs w:val="24"/>
                  <w:lang w:val="en-GB"/>
                </w:rPr>
                <w:t>0</w:t>
              </w:r>
            </w:ins>
            <w:del w:id="61" w:author="AFSMO" w:date="2021-03-24T13:34:00Z">
              <w:r w:rsidRPr="006561A1" w:rsidDel="006C7748">
                <w:rPr>
                  <w:szCs w:val="24"/>
                  <w:lang w:val="en-GB"/>
                </w:rPr>
                <w:delText>5</w:delText>
              </w:r>
            </w:del>
            <w:del w:id="62" w:author="AFSMO" w:date="2021-03-24T11:08:00Z">
              <w:r w:rsidRPr="006561A1" w:rsidDel="00B15733">
                <w:rPr>
                  <w:szCs w:val="24"/>
                  <w:lang w:val="en-GB"/>
                </w:rPr>
                <w:delText>0</w:delText>
              </w:r>
            </w:del>
            <w:r w:rsidRPr="006561A1">
              <w:rPr>
                <w:szCs w:val="24"/>
                <w:lang w:val="en-GB"/>
              </w:rPr>
              <w:t>-1</w:t>
            </w:r>
            <w:ins w:id="63" w:author="AFSMO" w:date="2021-03-24T19:28:00Z">
              <w:r w:rsidR="008178DF">
                <w:rPr>
                  <w:szCs w:val="24"/>
                  <w:lang w:val="en-GB"/>
                </w:rPr>
                <w:t xml:space="preserve"> </w:t>
              </w:r>
            </w:ins>
            <w:r w:rsidRPr="006561A1">
              <w:rPr>
                <w:szCs w:val="24"/>
                <w:lang w:val="en-GB"/>
              </w:rPr>
              <w:t>850 MHz].</w:t>
            </w:r>
          </w:p>
        </w:tc>
      </w:tr>
      <w:tr w:rsidR="004B2C8D" w:rsidRPr="006561A1" w14:paraId="034FE012" w14:textId="77777777" w:rsidTr="004B2C8D">
        <w:trPr>
          <w:trHeight w:val="381"/>
        </w:trPr>
        <w:tc>
          <w:tcPr>
            <w:tcW w:w="9393" w:type="dxa"/>
            <w:gridSpan w:val="2"/>
            <w:tcBorders>
              <w:left w:val="double" w:sz="6" w:space="0" w:color="auto"/>
              <w:right w:val="double" w:sz="6" w:space="0" w:color="auto"/>
            </w:tcBorders>
          </w:tcPr>
          <w:p w14:paraId="2275266D" w14:textId="147E5EE8" w:rsidR="004B2C8D" w:rsidRPr="006561A1" w:rsidRDefault="004B2C8D" w:rsidP="006561A1">
            <w:pPr>
              <w:tabs>
                <w:tab w:val="left" w:pos="1134"/>
                <w:tab w:val="left" w:pos="1871"/>
                <w:tab w:val="left" w:pos="2268"/>
              </w:tabs>
              <w:suppressAutoHyphens/>
              <w:jc w:val="left"/>
              <w:rPr>
                <w:b/>
                <w:lang w:val="en-GB"/>
              </w:rPr>
            </w:pPr>
            <w:r w:rsidRPr="00111E88">
              <w:rPr>
                <w:b/>
              </w:rPr>
              <w:t xml:space="preserve">Fact </w:t>
            </w:r>
            <w:proofErr w:type="spellStart"/>
            <w:r w:rsidRPr="00111E88">
              <w:rPr>
                <w:b/>
              </w:rPr>
              <w:t>Sheet</w:t>
            </w:r>
            <w:proofErr w:type="spellEnd"/>
            <w:r w:rsidRPr="00111E88">
              <w:rPr>
                <w:b/>
              </w:rPr>
              <w:t xml:space="preserve"> </w:t>
            </w:r>
            <w:proofErr w:type="spellStart"/>
            <w:proofErr w:type="gramStart"/>
            <w:r w:rsidRPr="00111E88">
              <w:rPr>
                <w:b/>
              </w:rPr>
              <w:t>Preparer</w:t>
            </w:r>
            <w:proofErr w:type="spellEnd"/>
            <w:r w:rsidRPr="00111E88">
              <w:rPr>
                <w:b/>
              </w:rPr>
              <w:t>:</w:t>
            </w:r>
            <w:proofErr w:type="gramEnd"/>
            <w:r w:rsidRPr="00111E88">
              <w:t xml:space="preserve"> </w:t>
            </w:r>
            <w:r>
              <w:t xml:space="preserve"> Dominic Nguyen</w:t>
            </w:r>
          </w:p>
        </w:tc>
      </w:tr>
    </w:tbl>
    <w:p w14:paraId="209398FD" w14:textId="77777777" w:rsidR="006561A1" w:rsidRDefault="006561A1">
      <w:pPr>
        <w:tabs>
          <w:tab w:val="clear" w:pos="794"/>
          <w:tab w:val="clear" w:pos="1191"/>
          <w:tab w:val="clear" w:pos="1588"/>
          <w:tab w:val="clear" w:pos="1985"/>
        </w:tabs>
        <w:overflowPunct/>
        <w:autoSpaceDE/>
        <w:autoSpaceDN/>
        <w:adjustRightInd/>
        <w:spacing w:before="0"/>
        <w:jc w:val="left"/>
        <w:textAlignment w:val="auto"/>
        <w:rPr>
          <w:lang w:val="en-US"/>
        </w:rPr>
      </w:pPr>
    </w:p>
    <w:p w14:paraId="7499151B" w14:textId="77777777" w:rsidR="006561A1" w:rsidRDefault="006561A1">
      <w:pPr>
        <w:tabs>
          <w:tab w:val="clear" w:pos="794"/>
          <w:tab w:val="clear" w:pos="1191"/>
          <w:tab w:val="clear" w:pos="1588"/>
          <w:tab w:val="clear" w:pos="1985"/>
        </w:tabs>
        <w:overflowPunct/>
        <w:autoSpaceDE/>
        <w:autoSpaceDN/>
        <w:adjustRightInd/>
        <w:spacing w:before="0"/>
        <w:jc w:val="left"/>
        <w:textAlignment w:val="auto"/>
        <w:rPr>
          <w:lang w:val="en-US"/>
        </w:rPr>
      </w:pPr>
      <w:r>
        <w:rPr>
          <w:lang w:val="en-US"/>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6561A1" w:rsidRPr="006561A1" w14:paraId="5E4E9CB1" w14:textId="77777777" w:rsidTr="00B94C52">
        <w:trPr>
          <w:cantSplit/>
        </w:trPr>
        <w:tc>
          <w:tcPr>
            <w:tcW w:w="6487" w:type="dxa"/>
            <w:vAlign w:val="center"/>
          </w:tcPr>
          <w:p w14:paraId="7FE38206" w14:textId="77777777" w:rsidR="006561A1" w:rsidRPr="006561A1" w:rsidRDefault="006561A1" w:rsidP="006561A1">
            <w:pPr>
              <w:shd w:val="solid" w:color="FFFFFF" w:fill="FFFFFF"/>
              <w:tabs>
                <w:tab w:val="clear" w:pos="794"/>
                <w:tab w:val="clear" w:pos="1191"/>
                <w:tab w:val="clear" w:pos="1588"/>
                <w:tab w:val="clear" w:pos="1985"/>
                <w:tab w:val="left" w:pos="1134"/>
                <w:tab w:val="left" w:pos="1871"/>
                <w:tab w:val="left" w:pos="2268"/>
              </w:tabs>
              <w:spacing w:before="0"/>
              <w:jc w:val="left"/>
              <w:rPr>
                <w:rFonts w:ascii="Verdana" w:hAnsi="Verdana" w:cs="Times New Roman Bold"/>
                <w:b/>
                <w:bCs/>
                <w:sz w:val="26"/>
                <w:szCs w:val="26"/>
                <w:lang w:val="en-GB"/>
              </w:rPr>
            </w:pPr>
            <w:r w:rsidRPr="006561A1">
              <w:rPr>
                <w:rFonts w:ascii="Verdana" w:hAnsi="Verdana" w:cs="Times New Roman Bold"/>
                <w:b/>
                <w:bCs/>
                <w:sz w:val="26"/>
                <w:szCs w:val="26"/>
                <w:lang w:val="en-GB"/>
              </w:rPr>
              <w:lastRenderedPageBreak/>
              <w:t>Radiocommunication Study Groups</w:t>
            </w:r>
          </w:p>
        </w:tc>
        <w:tc>
          <w:tcPr>
            <w:tcW w:w="3402" w:type="dxa"/>
          </w:tcPr>
          <w:p w14:paraId="56002314" w14:textId="77777777" w:rsidR="006561A1" w:rsidRPr="006561A1" w:rsidRDefault="006561A1" w:rsidP="006561A1">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lang w:val="en-GB"/>
              </w:rPr>
            </w:pPr>
            <w:bookmarkStart w:id="64" w:name="ditulogo"/>
            <w:bookmarkEnd w:id="64"/>
            <w:r w:rsidRPr="006561A1">
              <w:rPr>
                <w:noProof/>
                <w:lang w:val="en-US"/>
              </w:rPr>
              <w:drawing>
                <wp:inline distT="0" distB="0" distL="0" distR="0" wp14:anchorId="797EE902" wp14:editId="14BDF11C">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6561A1" w:rsidRPr="006561A1" w14:paraId="42A0C631" w14:textId="77777777" w:rsidTr="00B94C52">
        <w:trPr>
          <w:cantSplit/>
        </w:trPr>
        <w:tc>
          <w:tcPr>
            <w:tcW w:w="6487" w:type="dxa"/>
            <w:tcBorders>
              <w:bottom w:val="single" w:sz="12" w:space="0" w:color="auto"/>
            </w:tcBorders>
          </w:tcPr>
          <w:p w14:paraId="08DE17C2" w14:textId="77777777" w:rsidR="006561A1" w:rsidRPr="006561A1" w:rsidRDefault="006561A1" w:rsidP="006561A1">
            <w:pPr>
              <w:shd w:val="solid" w:color="FFFFFF" w:fill="FFFFFF"/>
              <w:tabs>
                <w:tab w:val="clear" w:pos="794"/>
                <w:tab w:val="clear" w:pos="1191"/>
                <w:tab w:val="clear" w:pos="1588"/>
                <w:tab w:val="clear" w:pos="1985"/>
                <w:tab w:val="left" w:pos="1134"/>
                <w:tab w:val="left" w:pos="1871"/>
                <w:tab w:val="left" w:pos="2268"/>
              </w:tabs>
              <w:spacing w:before="0" w:after="48"/>
              <w:jc w:val="left"/>
              <w:rPr>
                <w:rFonts w:ascii="Verdana" w:hAnsi="Verdana" w:cs="Times New Roman Bold"/>
                <w:b/>
                <w:sz w:val="22"/>
                <w:szCs w:val="22"/>
                <w:lang w:val="en-GB"/>
              </w:rPr>
            </w:pPr>
          </w:p>
        </w:tc>
        <w:tc>
          <w:tcPr>
            <w:tcW w:w="3402" w:type="dxa"/>
            <w:tcBorders>
              <w:bottom w:val="single" w:sz="12" w:space="0" w:color="auto"/>
            </w:tcBorders>
          </w:tcPr>
          <w:p w14:paraId="4B421EB4" w14:textId="77777777" w:rsidR="006561A1" w:rsidRPr="006561A1" w:rsidRDefault="006561A1" w:rsidP="006561A1">
            <w:pPr>
              <w:shd w:val="solid" w:color="FFFFFF" w:fill="FFFFFF"/>
              <w:tabs>
                <w:tab w:val="clear" w:pos="794"/>
                <w:tab w:val="clear" w:pos="1191"/>
                <w:tab w:val="clear" w:pos="1588"/>
                <w:tab w:val="clear" w:pos="1985"/>
                <w:tab w:val="left" w:pos="1134"/>
                <w:tab w:val="left" w:pos="1871"/>
                <w:tab w:val="left" w:pos="2268"/>
              </w:tabs>
              <w:spacing w:before="0" w:after="48" w:line="240" w:lineRule="atLeast"/>
              <w:jc w:val="left"/>
              <w:rPr>
                <w:sz w:val="22"/>
                <w:szCs w:val="22"/>
                <w:lang w:val="en-GB"/>
              </w:rPr>
            </w:pPr>
          </w:p>
        </w:tc>
      </w:tr>
      <w:tr w:rsidR="006561A1" w:rsidRPr="006561A1" w14:paraId="5E3A24D4" w14:textId="77777777" w:rsidTr="00B94C52">
        <w:trPr>
          <w:cantSplit/>
        </w:trPr>
        <w:tc>
          <w:tcPr>
            <w:tcW w:w="6487" w:type="dxa"/>
            <w:tcBorders>
              <w:top w:val="single" w:sz="12" w:space="0" w:color="auto"/>
            </w:tcBorders>
          </w:tcPr>
          <w:p w14:paraId="2CE027BC" w14:textId="77777777" w:rsidR="006561A1" w:rsidRPr="006561A1" w:rsidRDefault="006561A1" w:rsidP="006561A1">
            <w:pPr>
              <w:shd w:val="solid" w:color="FFFFFF" w:fill="FFFFFF"/>
              <w:tabs>
                <w:tab w:val="clear" w:pos="794"/>
                <w:tab w:val="clear" w:pos="1191"/>
                <w:tab w:val="clear" w:pos="1588"/>
                <w:tab w:val="clear" w:pos="1985"/>
                <w:tab w:val="left" w:pos="1134"/>
                <w:tab w:val="left" w:pos="1871"/>
                <w:tab w:val="left" w:pos="2268"/>
              </w:tabs>
              <w:spacing w:before="0" w:after="48"/>
              <w:jc w:val="left"/>
              <w:rPr>
                <w:rFonts w:ascii="Verdana" w:hAnsi="Verdana" w:cs="Times New Roman Bold"/>
                <w:bCs/>
                <w:sz w:val="22"/>
                <w:szCs w:val="22"/>
                <w:lang w:val="en-GB"/>
              </w:rPr>
            </w:pPr>
          </w:p>
        </w:tc>
        <w:tc>
          <w:tcPr>
            <w:tcW w:w="3402" w:type="dxa"/>
            <w:tcBorders>
              <w:top w:val="single" w:sz="12" w:space="0" w:color="auto"/>
            </w:tcBorders>
          </w:tcPr>
          <w:p w14:paraId="2E611A49" w14:textId="77777777" w:rsidR="006561A1" w:rsidRPr="006561A1" w:rsidRDefault="006561A1" w:rsidP="006561A1">
            <w:pPr>
              <w:shd w:val="solid" w:color="FFFFFF" w:fill="FFFFFF"/>
              <w:tabs>
                <w:tab w:val="clear" w:pos="794"/>
                <w:tab w:val="clear" w:pos="1191"/>
                <w:tab w:val="clear" w:pos="1588"/>
                <w:tab w:val="clear" w:pos="1985"/>
                <w:tab w:val="left" w:pos="1134"/>
                <w:tab w:val="left" w:pos="1871"/>
                <w:tab w:val="left" w:pos="2268"/>
              </w:tabs>
              <w:spacing w:before="0" w:after="48" w:line="240" w:lineRule="atLeast"/>
              <w:jc w:val="left"/>
              <w:rPr>
                <w:lang w:val="en-GB"/>
              </w:rPr>
            </w:pPr>
          </w:p>
        </w:tc>
      </w:tr>
      <w:tr w:rsidR="006561A1" w:rsidRPr="006561A1" w14:paraId="60F9BF71" w14:textId="77777777" w:rsidTr="00B94C52">
        <w:trPr>
          <w:cantSplit/>
        </w:trPr>
        <w:tc>
          <w:tcPr>
            <w:tcW w:w="6487" w:type="dxa"/>
            <w:vMerge w:val="restart"/>
          </w:tcPr>
          <w:p w14:paraId="77A3CFB3" w14:textId="77777777" w:rsidR="006561A1" w:rsidRPr="006561A1" w:rsidRDefault="006561A1" w:rsidP="006561A1">
            <w:pPr>
              <w:shd w:val="solid" w:color="FFFFFF" w:fill="FFFFFF"/>
              <w:tabs>
                <w:tab w:val="clear" w:pos="794"/>
                <w:tab w:val="clear" w:pos="1191"/>
                <w:tab w:val="clear" w:pos="1588"/>
                <w:tab w:val="clear" w:pos="1985"/>
              </w:tabs>
              <w:spacing w:before="0" w:after="240"/>
              <w:ind w:left="1134" w:hanging="1134"/>
              <w:jc w:val="left"/>
              <w:rPr>
                <w:rFonts w:ascii="Verdana" w:hAnsi="Verdana"/>
                <w:sz w:val="20"/>
                <w:lang w:val="en-GB"/>
              </w:rPr>
            </w:pPr>
            <w:bookmarkStart w:id="65" w:name="recibido"/>
            <w:bookmarkStart w:id="66" w:name="dnum" w:colFirst="1" w:colLast="1"/>
            <w:bookmarkEnd w:id="65"/>
            <w:r w:rsidRPr="006561A1">
              <w:rPr>
                <w:rFonts w:ascii="Verdana" w:hAnsi="Verdana"/>
                <w:sz w:val="20"/>
                <w:lang w:val="en-GB"/>
              </w:rPr>
              <w:t>Reference:</w:t>
            </w:r>
            <w:r w:rsidRPr="006561A1">
              <w:rPr>
                <w:rFonts w:ascii="Verdana" w:hAnsi="Verdana"/>
                <w:sz w:val="20"/>
                <w:lang w:val="en-GB"/>
              </w:rPr>
              <w:tab/>
            </w:r>
          </w:p>
          <w:p w14:paraId="6263FB70" w14:textId="77777777" w:rsidR="006561A1" w:rsidRPr="006561A1" w:rsidRDefault="006561A1" w:rsidP="006561A1">
            <w:pPr>
              <w:shd w:val="solid" w:color="FFFFFF" w:fill="FFFFFF"/>
              <w:tabs>
                <w:tab w:val="clear" w:pos="794"/>
                <w:tab w:val="clear" w:pos="1191"/>
                <w:tab w:val="clear" w:pos="1588"/>
                <w:tab w:val="clear" w:pos="1985"/>
              </w:tabs>
              <w:spacing w:before="0" w:after="240"/>
              <w:ind w:left="1134" w:hanging="1134"/>
              <w:jc w:val="left"/>
              <w:rPr>
                <w:rFonts w:ascii="Verdana" w:hAnsi="Verdana"/>
                <w:sz w:val="20"/>
                <w:lang w:val="en-GB"/>
              </w:rPr>
            </w:pPr>
            <w:r w:rsidRPr="006561A1">
              <w:rPr>
                <w:rFonts w:ascii="Verdana" w:hAnsi="Verdana"/>
                <w:sz w:val="20"/>
                <w:lang w:val="en-GB"/>
              </w:rPr>
              <w:t>Received: XX May 2021</w:t>
            </w:r>
          </w:p>
          <w:p w14:paraId="30B1E9CE" w14:textId="77777777" w:rsidR="006561A1" w:rsidRPr="006561A1" w:rsidRDefault="006561A1" w:rsidP="006561A1">
            <w:pPr>
              <w:shd w:val="solid" w:color="FFFFFF" w:fill="FFFFFF"/>
              <w:tabs>
                <w:tab w:val="clear" w:pos="794"/>
                <w:tab w:val="clear" w:pos="1191"/>
                <w:tab w:val="clear" w:pos="1588"/>
                <w:tab w:val="clear" w:pos="1985"/>
              </w:tabs>
              <w:spacing w:before="0" w:after="240"/>
              <w:ind w:left="1134" w:hanging="1134"/>
              <w:jc w:val="left"/>
              <w:rPr>
                <w:rFonts w:ascii="Verdana" w:hAnsi="Verdana"/>
                <w:sz w:val="20"/>
                <w:lang w:val="en-GB"/>
              </w:rPr>
            </w:pPr>
            <w:r w:rsidRPr="006561A1">
              <w:rPr>
                <w:rFonts w:ascii="Verdana" w:hAnsi="Verdana"/>
                <w:sz w:val="20"/>
                <w:lang w:val="en-GB"/>
              </w:rPr>
              <w:t>Subject:</w:t>
            </w:r>
            <w:r w:rsidRPr="006561A1">
              <w:rPr>
                <w:rFonts w:ascii="Verdana" w:hAnsi="Verdana"/>
                <w:sz w:val="20"/>
                <w:lang w:val="en-GB"/>
              </w:rPr>
              <w:tab/>
            </w:r>
          </w:p>
        </w:tc>
        <w:tc>
          <w:tcPr>
            <w:tcW w:w="3402" w:type="dxa"/>
          </w:tcPr>
          <w:p w14:paraId="34634FD0" w14:textId="77777777" w:rsidR="006561A1" w:rsidRPr="006561A1" w:rsidRDefault="006561A1" w:rsidP="006561A1">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sz w:val="20"/>
                <w:lang w:val="en-GB" w:eastAsia="zh-CN"/>
              </w:rPr>
            </w:pPr>
            <w:r w:rsidRPr="006561A1">
              <w:rPr>
                <w:rFonts w:ascii="Verdana" w:hAnsi="Verdana"/>
                <w:b/>
                <w:sz w:val="20"/>
                <w:lang w:val="en-GB" w:eastAsia="zh-CN"/>
              </w:rPr>
              <w:t>Document 5B/</w:t>
            </w:r>
          </w:p>
        </w:tc>
      </w:tr>
      <w:tr w:rsidR="006561A1" w:rsidRPr="006561A1" w14:paraId="5A08C0AC" w14:textId="77777777" w:rsidTr="00B94C52">
        <w:trPr>
          <w:cantSplit/>
        </w:trPr>
        <w:tc>
          <w:tcPr>
            <w:tcW w:w="6487" w:type="dxa"/>
            <w:vMerge/>
          </w:tcPr>
          <w:p w14:paraId="68324CEE" w14:textId="77777777" w:rsidR="006561A1" w:rsidRPr="006561A1" w:rsidRDefault="006561A1" w:rsidP="006561A1">
            <w:pPr>
              <w:tabs>
                <w:tab w:val="clear" w:pos="794"/>
                <w:tab w:val="clear" w:pos="1191"/>
                <w:tab w:val="clear" w:pos="1588"/>
                <w:tab w:val="clear" w:pos="1985"/>
                <w:tab w:val="left" w:pos="1134"/>
                <w:tab w:val="left" w:pos="1871"/>
                <w:tab w:val="left" w:pos="2268"/>
              </w:tabs>
              <w:spacing w:before="60"/>
              <w:jc w:val="center"/>
              <w:rPr>
                <w:b/>
                <w:smallCaps/>
                <w:sz w:val="32"/>
                <w:lang w:val="en-GB" w:eastAsia="zh-CN"/>
              </w:rPr>
            </w:pPr>
            <w:bookmarkStart w:id="67" w:name="ddate" w:colFirst="1" w:colLast="1"/>
            <w:bookmarkEnd w:id="66"/>
          </w:p>
        </w:tc>
        <w:tc>
          <w:tcPr>
            <w:tcW w:w="3402" w:type="dxa"/>
          </w:tcPr>
          <w:p w14:paraId="6CBE4277" w14:textId="77777777" w:rsidR="006561A1" w:rsidRPr="006561A1" w:rsidRDefault="006561A1" w:rsidP="006561A1">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sz w:val="20"/>
                <w:lang w:val="en-GB" w:eastAsia="zh-CN"/>
              </w:rPr>
            </w:pPr>
            <w:r w:rsidRPr="006561A1">
              <w:rPr>
                <w:rFonts w:ascii="Verdana" w:hAnsi="Verdana"/>
                <w:b/>
                <w:sz w:val="20"/>
                <w:lang w:val="en-GB" w:eastAsia="zh-CN"/>
              </w:rPr>
              <w:t>XX May 2021</w:t>
            </w:r>
          </w:p>
        </w:tc>
      </w:tr>
      <w:tr w:rsidR="006561A1" w:rsidRPr="006561A1" w14:paraId="79B81C9A" w14:textId="77777777" w:rsidTr="00B94C52">
        <w:trPr>
          <w:cantSplit/>
        </w:trPr>
        <w:tc>
          <w:tcPr>
            <w:tcW w:w="6487" w:type="dxa"/>
            <w:vMerge/>
          </w:tcPr>
          <w:p w14:paraId="1CD460A0" w14:textId="77777777" w:rsidR="006561A1" w:rsidRPr="006561A1" w:rsidRDefault="006561A1" w:rsidP="006561A1">
            <w:pPr>
              <w:tabs>
                <w:tab w:val="clear" w:pos="794"/>
                <w:tab w:val="clear" w:pos="1191"/>
                <w:tab w:val="clear" w:pos="1588"/>
                <w:tab w:val="clear" w:pos="1985"/>
                <w:tab w:val="left" w:pos="1134"/>
                <w:tab w:val="left" w:pos="1871"/>
                <w:tab w:val="left" w:pos="2268"/>
              </w:tabs>
              <w:spacing w:before="60"/>
              <w:jc w:val="center"/>
              <w:rPr>
                <w:b/>
                <w:smallCaps/>
                <w:sz w:val="32"/>
                <w:lang w:val="en-GB" w:eastAsia="zh-CN"/>
              </w:rPr>
            </w:pPr>
            <w:bookmarkStart w:id="68" w:name="dorlang" w:colFirst="1" w:colLast="1"/>
            <w:bookmarkEnd w:id="67"/>
          </w:p>
        </w:tc>
        <w:tc>
          <w:tcPr>
            <w:tcW w:w="3402" w:type="dxa"/>
          </w:tcPr>
          <w:p w14:paraId="1A8BA14F" w14:textId="77777777" w:rsidR="006561A1" w:rsidRPr="006561A1" w:rsidRDefault="006561A1" w:rsidP="006561A1">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eastAsia="SimSun" w:hAnsi="Verdana"/>
                <w:sz w:val="20"/>
                <w:lang w:val="en-GB" w:eastAsia="zh-CN"/>
              </w:rPr>
            </w:pPr>
            <w:r w:rsidRPr="006561A1">
              <w:rPr>
                <w:rFonts w:ascii="Verdana" w:eastAsia="SimSun" w:hAnsi="Verdana"/>
                <w:b/>
                <w:sz w:val="20"/>
                <w:lang w:val="en-GB" w:eastAsia="zh-CN"/>
              </w:rPr>
              <w:t>English only</w:t>
            </w:r>
          </w:p>
        </w:tc>
      </w:tr>
      <w:bookmarkEnd w:id="68"/>
      <w:tr w:rsidR="006561A1" w:rsidRPr="006561A1" w14:paraId="32DBB4F0" w14:textId="77777777" w:rsidTr="00B94C52">
        <w:trPr>
          <w:cantSplit/>
        </w:trPr>
        <w:tc>
          <w:tcPr>
            <w:tcW w:w="9889" w:type="dxa"/>
            <w:gridSpan w:val="2"/>
          </w:tcPr>
          <w:p w14:paraId="272E3609" w14:textId="77777777" w:rsidR="006561A1" w:rsidRPr="006561A1" w:rsidRDefault="006561A1" w:rsidP="006561A1">
            <w:pPr>
              <w:tabs>
                <w:tab w:val="clear" w:pos="794"/>
                <w:tab w:val="clear" w:pos="1191"/>
                <w:tab w:val="clear" w:pos="1588"/>
                <w:tab w:val="clear" w:pos="1985"/>
                <w:tab w:val="left" w:pos="1134"/>
                <w:tab w:val="left" w:pos="1871"/>
                <w:tab w:val="left" w:pos="2268"/>
              </w:tabs>
              <w:spacing w:before="840"/>
              <w:jc w:val="center"/>
              <w:rPr>
                <w:b/>
                <w:bCs/>
                <w:sz w:val="28"/>
                <w:lang w:val="en-GB" w:eastAsia="zh-CN"/>
              </w:rPr>
            </w:pPr>
            <w:r w:rsidRPr="006561A1">
              <w:rPr>
                <w:b/>
                <w:bCs/>
                <w:sz w:val="28"/>
                <w:lang w:val="en-GB" w:eastAsia="zh-CN"/>
              </w:rPr>
              <w:t>United States of America</w:t>
            </w:r>
          </w:p>
        </w:tc>
      </w:tr>
      <w:tr w:rsidR="006561A1" w:rsidRPr="006561A1" w14:paraId="2645E0F9" w14:textId="77777777" w:rsidTr="00B94C52">
        <w:trPr>
          <w:cantSplit/>
        </w:trPr>
        <w:tc>
          <w:tcPr>
            <w:tcW w:w="9889" w:type="dxa"/>
            <w:gridSpan w:val="2"/>
          </w:tcPr>
          <w:p w14:paraId="31B92179" w14:textId="514C0EE7" w:rsidR="006561A1" w:rsidRPr="006561A1" w:rsidRDefault="006561A1" w:rsidP="006561A1">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bCs/>
                <w:caps/>
                <w:sz w:val="28"/>
                <w:lang w:val="en-GB" w:eastAsia="zh-CN"/>
              </w:rPr>
            </w:pPr>
            <w:r w:rsidRPr="006561A1">
              <w:rPr>
                <w:caps/>
                <w:sz w:val="28"/>
                <w:lang w:val="en-GB"/>
              </w:rPr>
              <w:t xml:space="preserve">working document toward PDN Recommendation ITU-R </w:t>
            </w:r>
            <w:proofErr w:type="gramStart"/>
            <w:r w:rsidRPr="006561A1">
              <w:rPr>
                <w:caps/>
                <w:sz w:val="28"/>
                <w:lang w:val="en-GB"/>
              </w:rPr>
              <w:t>M.[</w:t>
            </w:r>
            <w:proofErr w:type="gramEnd"/>
            <w:r w:rsidRPr="006561A1">
              <w:rPr>
                <w:caps/>
                <w:sz w:val="28"/>
                <w:lang w:val="en-GB"/>
              </w:rPr>
              <w:t>AMS-CHARACTERISTICS_17</w:t>
            </w:r>
            <w:ins w:id="69" w:author="AFSMO" w:date="2021-03-24T14:56:00Z">
              <w:r w:rsidR="00E0132B">
                <w:rPr>
                  <w:caps/>
                  <w:sz w:val="28"/>
                  <w:lang w:val="en-GB"/>
                </w:rPr>
                <w:t>8</w:t>
              </w:r>
            </w:ins>
            <w:ins w:id="70" w:author="AFSMO" w:date="2021-03-24T13:34:00Z">
              <w:r w:rsidR="006C7748">
                <w:rPr>
                  <w:caps/>
                  <w:sz w:val="28"/>
                  <w:lang w:val="en-GB"/>
                </w:rPr>
                <w:t>0</w:t>
              </w:r>
            </w:ins>
            <w:del w:id="71" w:author="AFSMO" w:date="2021-03-24T13:34:00Z">
              <w:r w:rsidRPr="006561A1" w:rsidDel="006C7748">
                <w:rPr>
                  <w:caps/>
                  <w:sz w:val="28"/>
                  <w:lang w:val="en-GB"/>
                </w:rPr>
                <w:delText>5</w:delText>
              </w:r>
            </w:del>
            <w:del w:id="72" w:author="AFSMO" w:date="2021-03-24T11:08:00Z">
              <w:r w:rsidRPr="006561A1" w:rsidDel="004765A4">
                <w:rPr>
                  <w:caps/>
                  <w:sz w:val="28"/>
                  <w:lang w:val="en-GB"/>
                </w:rPr>
                <w:delText>0</w:delText>
              </w:r>
            </w:del>
            <w:r w:rsidRPr="006561A1">
              <w:rPr>
                <w:caps/>
                <w:sz w:val="28"/>
                <w:lang w:val="en-GB"/>
              </w:rPr>
              <w:t>-1850 MHz].</w:t>
            </w:r>
          </w:p>
        </w:tc>
      </w:tr>
    </w:tbl>
    <w:p w14:paraId="61D464E8" w14:textId="77777777" w:rsidR="006561A1" w:rsidRPr="006561A1" w:rsidRDefault="006561A1" w:rsidP="006561A1">
      <w:pPr>
        <w:keepNext/>
        <w:keepLines/>
        <w:tabs>
          <w:tab w:val="clear" w:pos="794"/>
          <w:tab w:val="clear" w:pos="1191"/>
          <w:tab w:val="clear" w:pos="1588"/>
          <w:tab w:val="clear" w:pos="1985"/>
          <w:tab w:val="left" w:pos="1134"/>
          <w:tab w:val="left" w:pos="1871"/>
          <w:tab w:val="left" w:pos="2268"/>
        </w:tabs>
        <w:spacing w:after="120"/>
        <w:jc w:val="left"/>
        <w:outlineLvl w:val="0"/>
        <w:rPr>
          <w:b/>
          <w:sz w:val="28"/>
          <w:lang w:val="en-GB"/>
        </w:rPr>
      </w:pPr>
    </w:p>
    <w:p w14:paraId="2C2FF7D1" w14:textId="77777777" w:rsidR="006561A1" w:rsidRPr="006561A1" w:rsidRDefault="006561A1" w:rsidP="006561A1">
      <w:pPr>
        <w:keepNext/>
        <w:keepLines/>
        <w:tabs>
          <w:tab w:val="clear" w:pos="794"/>
          <w:tab w:val="clear" w:pos="1191"/>
          <w:tab w:val="clear" w:pos="1588"/>
          <w:tab w:val="clear" w:pos="1985"/>
          <w:tab w:val="left" w:pos="1134"/>
          <w:tab w:val="left" w:pos="1871"/>
          <w:tab w:val="left" w:pos="2268"/>
        </w:tabs>
        <w:spacing w:after="120"/>
        <w:jc w:val="left"/>
        <w:outlineLvl w:val="0"/>
        <w:rPr>
          <w:b/>
          <w:sz w:val="28"/>
          <w:lang w:val="en-GB"/>
        </w:rPr>
      </w:pPr>
      <w:r w:rsidRPr="006561A1">
        <w:rPr>
          <w:b/>
          <w:sz w:val="28"/>
          <w:lang w:val="en-GB"/>
        </w:rPr>
        <w:t>1</w:t>
      </w:r>
      <w:r w:rsidRPr="006561A1">
        <w:rPr>
          <w:b/>
          <w:sz w:val="28"/>
          <w:lang w:val="en-GB"/>
        </w:rPr>
        <w:tab/>
        <w:t>Introduction</w:t>
      </w:r>
    </w:p>
    <w:p w14:paraId="4742D71B" w14:textId="77777777" w:rsidR="006561A1" w:rsidRPr="006561A1" w:rsidRDefault="006561A1" w:rsidP="006561A1">
      <w:pPr>
        <w:tabs>
          <w:tab w:val="clear" w:pos="794"/>
          <w:tab w:val="clear" w:pos="1191"/>
          <w:tab w:val="clear" w:pos="1588"/>
          <w:tab w:val="clear" w:pos="1985"/>
          <w:tab w:val="left" w:pos="1134"/>
          <w:tab w:val="left" w:pos="1871"/>
          <w:tab w:val="left" w:pos="2268"/>
        </w:tabs>
        <w:jc w:val="left"/>
        <w:rPr>
          <w:lang w:val="en-GB"/>
        </w:rPr>
      </w:pPr>
    </w:p>
    <w:p w14:paraId="6A42F9E7" w14:textId="4B9C26F6" w:rsidR="006561A1" w:rsidRPr="006561A1" w:rsidRDefault="006561A1" w:rsidP="006561A1">
      <w:pPr>
        <w:shd w:val="clear" w:color="auto" w:fill="FFFFFF"/>
        <w:tabs>
          <w:tab w:val="clear" w:pos="794"/>
          <w:tab w:val="clear" w:pos="1191"/>
          <w:tab w:val="clear" w:pos="1588"/>
          <w:tab w:val="clear" w:pos="1985"/>
          <w:tab w:val="left" w:pos="1134"/>
          <w:tab w:val="left" w:pos="1871"/>
          <w:tab w:val="left" w:pos="2268"/>
        </w:tabs>
        <w:overflowPunct/>
        <w:autoSpaceDE/>
        <w:autoSpaceDN/>
        <w:adjustRightInd/>
        <w:spacing w:before="0"/>
        <w:jc w:val="left"/>
        <w:textAlignment w:val="auto"/>
        <w:rPr>
          <w:szCs w:val="24"/>
          <w:lang w:val="pt-BR"/>
        </w:rPr>
      </w:pPr>
      <w:r w:rsidRPr="006561A1">
        <w:rPr>
          <w:szCs w:val="24"/>
          <w:lang w:val="en-GB"/>
        </w:rPr>
        <w:t xml:space="preserve">The United States of America would like to propose a working document toward PDN Recommendation ITU-R </w:t>
      </w:r>
      <w:proofErr w:type="gramStart"/>
      <w:r w:rsidRPr="006561A1">
        <w:rPr>
          <w:szCs w:val="24"/>
          <w:lang w:val="en-GB"/>
        </w:rPr>
        <w:t>M.[</w:t>
      </w:r>
      <w:proofErr w:type="gramEnd"/>
      <w:r w:rsidRPr="006561A1">
        <w:rPr>
          <w:szCs w:val="24"/>
          <w:lang w:val="en-GB"/>
        </w:rPr>
        <w:t>AMS-CHARACTERISTICS_17</w:t>
      </w:r>
      <w:ins w:id="73" w:author="AFSMO" w:date="2021-03-24T15:44:00Z">
        <w:r w:rsidR="003B7758">
          <w:rPr>
            <w:szCs w:val="24"/>
            <w:lang w:val="en-GB"/>
          </w:rPr>
          <w:t>8</w:t>
        </w:r>
      </w:ins>
      <w:ins w:id="74" w:author="AFSMO" w:date="2021-03-24T13:34:00Z">
        <w:r w:rsidR="006C7748">
          <w:rPr>
            <w:szCs w:val="24"/>
            <w:lang w:val="en-GB"/>
          </w:rPr>
          <w:t>0</w:t>
        </w:r>
      </w:ins>
      <w:del w:id="75" w:author="AFSMO" w:date="2021-03-24T13:34:00Z">
        <w:r w:rsidRPr="006561A1" w:rsidDel="006C7748">
          <w:rPr>
            <w:szCs w:val="24"/>
            <w:lang w:val="en-GB"/>
          </w:rPr>
          <w:delText>5</w:delText>
        </w:r>
      </w:del>
      <w:del w:id="76" w:author="AFSMO" w:date="2021-03-24T11:08:00Z">
        <w:r w:rsidRPr="006561A1" w:rsidDel="004765A4">
          <w:rPr>
            <w:szCs w:val="24"/>
            <w:lang w:val="en-GB"/>
          </w:rPr>
          <w:delText>0</w:delText>
        </w:r>
      </w:del>
      <w:r w:rsidRPr="006561A1">
        <w:rPr>
          <w:szCs w:val="24"/>
          <w:lang w:val="en-GB"/>
        </w:rPr>
        <w:t>-1850 MHZ]</w:t>
      </w:r>
      <w:r w:rsidRPr="006561A1">
        <w:rPr>
          <w:szCs w:val="24"/>
          <w:lang w:val="pt-BR"/>
        </w:rPr>
        <w:t xml:space="preserve"> </w:t>
      </w:r>
      <w:r w:rsidRPr="006561A1">
        <w:rPr>
          <w:szCs w:val="24"/>
          <w:lang w:val="en-GB"/>
        </w:rPr>
        <w:t xml:space="preserve">to update the use </w:t>
      </w:r>
      <w:ins w:id="77" w:author="AFSMO" w:date="2021-03-23T15:17:00Z">
        <w:r w:rsidR="003D1037">
          <w:rPr>
            <w:szCs w:val="24"/>
            <w:lang w:val="en-GB"/>
          </w:rPr>
          <w:t>in</w:t>
        </w:r>
      </w:ins>
      <w:del w:id="78" w:author="AFSMO" w:date="2021-03-23T15:17:00Z">
        <w:r w:rsidRPr="006561A1" w:rsidDel="003D1037">
          <w:rPr>
            <w:szCs w:val="24"/>
            <w:lang w:val="en-GB"/>
          </w:rPr>
          <w:delText>of</w:delText>
        </w:r>
      </w:del>
      <w:r w:rsidRPr="006561A1">
        <w:rPr>
          <w:szCs w:val="24"/>
          <w:lang w:val="en-GB"/>
        </w:rPr>
        <w:t xml:space="preserve"> the</w:t>
      </w:r>
      <w:del w:id="79" w:author="AFSMO" w:date="2021-03-24T10:43:00Z">
        <w:r w:rsidRPr="006561A1" w:rsidDel="004D7CA9">
          <w:rPr>
            <w:szCs w:val="24"/>
            <w:lang w:val="en-GB"/>
          </w:rPr>
          <w:delText xml:space="preserve"> </w:delText>
        </w:r>
      </w:del>
      <w:ins w:id="80" w:author="AFSMO" w:date="2021-03-24T10:43:00Z">
        <w:r w:rsidR="004D7CA9">
          <w:rPr>
            <w:szCs w:val="24"/>
            <w:lang w:val="en-GB"/>
          </w:rPr>
          <w:t xml:space="preserve"> </w:t>
        </w:r>
      </w:ins>
      <w:r w:rsidRPr="006561A1">
        <w:rPr>
          <w:szCs w:val="24"/>
          <w:lang w:val="en-GB"/>
        </w:rPr>
        <w:t>band</w:t>
      </w:r>
      <w:del w:id="81" w:author="AFSMO" w:date="2021-03-24T10:42:00Z">
        <w:r w:rsidRPr="006561A1" w:rsidDel="004D7CA9">
          <w:rPr>
            <w:szCs w:val="24"/>
            <w:lang w:val="en-GB"/>
          </w:rPr>
          <w:delText xml:space="preserve"> </w:delText>
        </w:r>
      </w:del>
      <w:ins w:id="82" w:author="AFSMO" w:date="2021-03-24T10:43:00Z">
        <w:r w:rsidR="004D7CA9">
          <w:rPr>
            <w:szCs w:val="24"/>
            <w:lang w:val="en-GB"/>
          </w:rPr>
          <w:t xml:space="preserve"> </w:t>
        </w:r>
      </w:ins>
      <w:r w:rsidRPr="006561A1">
        <w:rPr>
          <w:szCs w:val="24"/>
          <w:lang w:val="en-GB"/>
        </w:rPr>
        <w:t xml:space="preserve">with the latest </w:t>
      </w:r>
      <w:r w:rsidRPr="006561A1">
        <w:rPr>
          <w:szCs w:val="24"/>
          <w:lang w:val="en-US"/>
        </w:rPr>
        <w:t>radar technical characteristics</w:t>
      </w:r>
      <w:r w:rsidRPr="006561A1">
        <w:rPr>
          <w:szCs w:val="24"/>
          <w:lang w:val="en-GB"/>
        </w:rPr>
        <w:t>.</w:t>
      </w:r>
    </w:p>
    <w:p w14:paraId="2679FD9E" w14:textId="1ACC3FDC" w:rsidR="006561A1" w:rsidRDefault="0077384E" w:rsidP="006561A1">
      <w:pPr>
        <w:tabs>
          <w:tab w:val="clear" w:pos="794"/>
          <w:tab w:val="clear" w:pos="1191"/>
          <w:tab w:val="clear" w:pos="1588"/>
          <w:tab w:val="clear" w:pos="1985"/>
          <w:tab w:val="left" w:pos="1134"/>
          <w:tab w:val="left" w:pos="1871"/>
          <w:tab w:val="left" w:pos="2268"/>
        </w:tabs>
        <w:jc w:val="left"/>
        <w:rPr>
          <w:szCs w:val="24"/>
          <w:lang w:val="en-GB" w:eastAsia="zh-CN"/>
        </w:rPr>
      </w:pPr>
      <w:r>
        <w:rPr>
          <w:szCs w:val="24"/>
          <w:lang w:val="en-GB" w:eastAsia="zh-CN"/>
        </w:rPr>
        <w:t>Annex 1 contains the technical characteristics for the Aeronautical Mobile Service in the 17</w:t>
      </w:r>
      <w:ins w:id="83" w:author="AFSMO" w:date="2021-03-24T15:44:00Z">
        <w:r w:rsidR="003B7758">
          <w:rPr>
            <w:szCs w:val="24"/>
            <w:lang w:val="en-GB" w:eastAsia="zh-CN"/>
          </w:rPr>
          <w:t>80</w:t>
        </w:r>
      </w:ins>
      <w:del w:id="84" w:author="AFSMO" w:date="2021-03-24T15:44:00Z">
        <w:r w:rsidDel="003B7758">
          <w:rPr>
            <w:szCs w:val="24"/>
            <w:lang w:val="en-GB" w:eastAsia="zh-CN"/>
          </w:rPr>
          <w:delText>5</w:delText>
        </w:r>
      </w:del>
      <w:del w:id="85" w:author="AFSMO" w:date="2021-03-24T11:08:00Z">
        <w:r w:rsidDel="004765A4">
          <w:rPr>
            <w:szCs w:val="24"/>
            <w:lang w:val="en-GB" w:eastAsia="zh-CN"/>
          </w:rPr>
          <w:delText>0</w:delText>
        </w:r>
      </w:del>
      <w:r>
        <w:rPr>
          <w:szCs w:val="24"/>
          <w:lang w:val="en-GB" w:eastAsia="zh-CN"/>
        </w:rPr>
        <w:t xml:space="preserve">-1850 </w:t>
      </w:r>
      <w:proofErr w:type="spellStart"/>
      <w:r>
        <w:rPr>
          <w:szCs w:val="24"/>
          <w:lang w:val="en-GB" w:eastAsia="zh-CN"/>
        </w:rPr>
        <w:t>MHz.</w:t>
      </w:r>
      <w:proofErr w:type="spellEnd"/>
    </w:p>
    <w:p w14:paraId="06DE819B" w14:textId="0ACCA76B" w:rsidR="0077384E" w:rsidRPr="006561A1" w:rsidRDefault="0077384E" w:rsidP="006561A1">
      <w:pPr>
        <w:tabs>
          <w:tab w:val="clear" w:pos="794"/>
          <w:tab w:val="clear" w:pos="1191"/>
          <w:tab w:val="clear" w:pos="1588"/>
          <w:tab w:val="clear" w:pos="1985"/>
          <w:tab w:val="left" w:pos="1134"/>
          <w:tab w:val="left" w:pos="1871"/>
          <w:tab w:val="left" w:pos="2268"/>
        </w:tabs>
        <w:jc w:val="left"/>
        <w:rPr>
          <w:szCs w:val="24"/>
          <w:lang w:val="en-GB" w:eastAsia="zh-CN"/>
        </w:rPr>
      </w:pPr>
      <w:r>
        <w:rPr>
          <w:szCs w:val="24"/>
          <w:lang w:val="en-GB" w:eastAsia="zh-CN"/>
        </w:rPr>
        <w:t xml:space="preserve">Annex 2 contains a draft liaison statement from WP 5B to WP 5D for WRC-23 agenda item 1.4. </w:t>
      </w:r>
    </w:p>
    <w:p w14:paraId="3103630D" w14:textId="77777777" w:rsidR="006561A1" w:rsidRPr="006561A1" w:rsidRDefault="006561A1" w:rsidP="006561A1">
      <w:pPr>
        <w:tabs>
          <w:tab w:val="clear" w:pos="794"/>
          <w:tab w:val="clear" w:pos="1191"/>
          <w:tab w:val="clear" w:pos="1588"/>
          <w:tab w:val="clear" w:pos="1985"/>
          <w:tab w:val="left" w:pos="1134"/>
          <w:tab w:val="left" w:pos="1871"/>
          <w:tab w:val="left" w:pos="2268"/>
        </w:tabs>
        <w:jc w:val="left"/>
        <w:rPr>
          <w:szCs w:val="24"/>
          <w:lang w:val="en-GB" w:eastAsia="zh-CN"/>
        </w:rPr>
      </w:pPr>
      <w:r w:rsidRPr="006561A1">
        <w:rPr>
          <w:szCs w:val="24"/>
          <w:lang w:val="en-GB" w:eastAsia="zh-CN"/>
        </w:rPr>
        <w:t>Attachment revisions are presented for consideration.</w:t>
      </w:r>
    </w:p>
    <w:p w14:paraId="69FBBC97" w14:textId="77777777" w:rsidR="006561A1" w:rsidRPr="006561A1" w:rsidRDefault="006561A1" w:rsidP="006561A1">
      <w:pPr>
        <w:tabs>
          <w:tab w:val="clear" w:pos="794"/>
          <w:tab w:val="clear" w:pos="1191"/>
          <w:tab w:val="clear" w:pos="1588"/>
          <w:tab w:val="clear" w:pos="1985"/>
          <w:tab w:val="left" w:pos="1134"/>
          <w:tab w:val="left" w:pos="1871"/>
          <w:tab w:val="left" w:pos="2268"/>
        </w:tabs>
        <w:jc w:val="left"/>
        <w:rPr>
          <w:lang w:val="en-GB"/>
        </w:rPr>
      </w:pPr>
    </w:p>
    <w:p w14:paraId="101E672D" w14:textId="5960E0B3" w:rsidR="006561A1" w:rsidRDefault="006561A1">
      <w:pPr>
        <w:tabs>
          <w:tab w:val="clear" w:pos="794"/>
          <w:tab w:val="clear" w:pos="1191"/>
          <w:tab w:val="clear" w:pos="1588"/>
          <w:tab w:val="clear" w:pos="1985"/>
        </w:tabs>
        <w:overflowPunct/>
        <w:autoSpaceDE/>
        <w:autoSpaceDN/>
        <w:adjustRightInd/>
        <w:spacing w:before="0"/>
        <w:jc w:val="left"/>
        <w:textAlignment w:val="auto"/>
        <w:rPr>
          <w:sz w:val="28"/>
          <w:lang w:val="en-US"/>
        </w:rPr>
      </w:pPr>
      <w:r>
        <w:rPr>
          <w:lang w:val="en-US"/>
        </w:rPr>
        <w:br w:type="page"/>
      </w:r>
    </w:p>
    <w:p w14:paraId="3E565384" w14:textId="2E2FB747" w:rsidR="00563597" w:rsidRPr="00882639" w:rsidRDefault="00563597" w:rsidP="009B6CC7">
      <w:pPr>
        <w:pStyle w:val="RecNo"/>
        <w:rPr>
          <w:lang w:val="en-US"/>
        </w:rPr>
      </w:pPr>
      <w:proofErr w:type="gramStart"/>
      <w:r w:rsidRPr="00882639">
        <w:rPr>
          <w:lang w:val="en-US"/>
        </w:rPr>
        <w:lastRenderedPageBreak/>
        <w:t xml:space="preserve">RECOMMENDATION  </w:t>
      </w:r>
      <w:r w:rsidRPr="00882639">
        <w:rPr>
          <w:rStyle w:val="href"/>
          <w:lang w:val="en-US"/>
        </w:rPr>
        <w:t>ITU</w:t>
      </w:r>
      <w:proofErr w:type="gramEnd"/>
      <w:r w:rsidRPr="00882639">
        <w:rPr>
          <w:rStyle w:val="href"/>
          <w:lang w:val="en-US"/>
        </w:rPr>
        <w:t>-R</w:t>
      </w:r>
      <w:r w:rsidR="00CB5317">
        <w:rPr>
          <w:rStyle w:val="href"/>
          <w:lang w:val="en-US"/>
        </w:rPr>
        <w:t xml:space="preserve"> M.</w:t>
      </w:r>
      <w:r w:rsidR="00372F61" w:rsidRPr="00882639">
        <w:rPr>
          <w:rStyle w:val="href"/>
          <w:lang w:val="en-US"/>
        </w:rPr>
        <w:t xml:space="preserve">[AMS Characteristics_1 </w:t>
      </w:r>
      <w:r w:rsidR="0030522B" w:rsidRPr="00882639">
        <w:rPr>
          <w:rStyle w:val="href"/>
          <w:lang w:val="en-US"/>
        </w:rPr>
        <w:t>7</w:t>
      </w:r>
      <w:ins w:id="86" w:author="AFSMO" w:date="2021-03-24T15:44:00Z">
        <w:r w:rsidR="008A189A">
          <w:rPr>
            <w:rStyle w:val="href"/>
            <w:lang w:val="en-US"/>
          </w:rPr>
          <w:t>8</w:t>
        </w:r>
      </w:ins>
      <w:ins w:id="87" w:author="AFSMO" w:date="2021-03-24T13:41:00Z">
        <w:r w:rsidR="00517E8B">
          <w:rPr>
            <w:rStyle w:val="href"/>
            <w:lang w:val="en-US"/>
          </w:rPr>
          <w:t>0</w:t>
        </w:r>
      </w:ins>
      <w:del w:id="88" w:author="AFSMO" w:date="2021-03-24T13:41:00Z">
        <w:r w:rsidR="0030522B" w:rsidRPr="00882639" w:rsidDel="00517E8B">
          <w:rPr>
            <w:rStyle w:val="href"/>
            <w:lang w:val="en-US"/>
          </w:rPr>
          <w:delText>5</w:delText>
        </w:r>
      </w:del>
      <w:del w:id="89" w:author="AFSMO" w:date="2021-03-24T11:08:00Z">
        <w:r w:rsidR="0030522B" w:rsidRPr="00882639" w:rsidDel="00432A89">
          <w:rPr>
            <w:rStyle w:val="href"/>
            <w:lang w:val="en-US"/>
          </w:rPr>
          <w:delText>0</w:delText>
        </w:r>
      </w:del>
      <w:r w:rsidR="00372F61" w:rsidRPr="00882639">
        <w:rPr>
          <w:rStyle w:val="href"/>
          <w:lang w:val="en-US"/>
        </w:rPr>
        <w:t>-1 850 MHz]</w:t>
      </w:r>
      <w:r w:rsidRPr="00882639">
        <w:rPr>
          <w:rStyle w:val="href"/>
          <w:lang w:val="en-US"/>
        </w:rPr>
        <w:t xml:space="preserve">  </w:t>
      </w:r>
    </w:p>
    <w:p w14:paraId="10CED5FC" w14:textId="23358932" w:rsidR="00563597" w:rsidRPr="00882639" w:rsidRDefault="00A228EF" w:rsidP="00A228EF">
      <w:pPr>
        <w:pStyle w:val="Rectitle"/>
        <w:rPr>
          <w:lang w:val="en-US"/>
        </w:rPr>
      </w:pPr>
      <w:r w:rsidRPr="00882639">
        <w:rPr>
          <w:lang w:val="en-GB"/>
        </w:rPr>
        <w:t xml:space="preserve">Technical characteristics and protection criteria for the aeronautical mobile service systems operating within the </w:t>
      </w:r>
      <w:r w:rsidR="00F53A5E" w:rsidRPr="00882639">
        <w:rPr>
          <w:lang w:val="en-GB"/>
        </w:rPr>
        <w:t xml:space="preserve">1 </w:t>
      </w:r>
      <w:r w:rsidR="0030522B" w:rsidRPr="00882639">
        <w:rPr>
          <w:lang w:val="en-GB"/>
        </w:rPr>
        <w:t>7</w:t>
      </w:r>
      <w:ins w:id="90" w:author="AFSMO" w:date="2021-03-24T15:44:00Z">
        <w:r w:rsidR="008A189A">
          <w:rPr>
            <w:lang w:val="en-GB"/>
          </w:rPr>
          <w:t>8</w:t>
        </w:r>
      </w:ins>
      <w:ins w:id="91" w:author="AFSMO" w:date="2021-03-24T13:42:00Z">
        <w:r w:rsidR="00517E8B">
          <w:rPr>
            <w:lang w:val="en-GB"/>
          </w:rPr>
          <w:t>0</w:t>
        </w:r>
      </w:ins>
      <w:del w:id="92" w:author="AFSMO" w:date="2021-03-24T13:42:00Z">
        <w:r w:rsidR="0030522B" w:rsidRPr="00882639" w:rsidDel="00517E8B">
          <w:rPr>
            <w:lang w:val="en-GB"/>
          </w:rPr>
          <w:delText>5</w:delText>
        </w:r>
      </w:del>
      <w:del w:id="93" w:author="AFSMO" w:date="2021-03-24T11:09:00Z">
        <w:r w:rsidR="0030522B" w:rsidRPr="00882639" w:rsidDel="00432A89">
          <w:rPr>
            <w:lang w:val="en-GB"/>
          </w:rPr>
          <w:delText>0</w:delText>
        </w:r>
      </w:del>
      <w:r w:rsidR="00F53A5E" w:rsidRPr="00882639">
        <w:rPr>
          <w:lang w:val="en-GB"/>
        </w:rPr>
        <w:t>-1 850</w:t>
      </w:r>
      <w:r w:rsidRPr="00882639">
        <w:rPr>
          <w:lang w:val="en-GB"/>
        </w:rPr>
        <w:t xml:space="preserve"> MHz frequency </w:t>
      </w:r>
      <w:ins w:id="94" w:author="AFSMO" w:date="2021-03-23T15:18:00Z">
        <w:r w:rsidR="00910A5B">
          <w:rPr>
            <w:lang w:val="en-GB"/>
          </w:rPr>
          <w:t>band</w:t>
        </w:r>
      </w:ins>
      <w:del w:id="95" w:author="AFSMO" w:date="2021-03-23T15:18:00Z">
        <w:r w:rsidRPr="00882639" w:rsidDel="00910A5B">
          <w:rPr>
            <w:lang w:val="en-GB"/>
          </w:rPr>
          <w:delText>range</w:delText>
        </w:r>
      </w:del>
    </w:p>
    <w:p w14:paraId="494BE004" w14:textId="77777777" w:rsidR="002910DE" w:rsidRPr="00882639" w:rsidRDefault="002910DE" w:rsidP="00A228EF">
      <w:pPr>
        <w:pStyle w:val="HeadingSum"/>
        <w:rPr>
          <w:lang w:val="en-GB"/>
        </w:rPr>
      </w:pPr>
      <w:bookmarkStart w:id="96" w:name="dbreak"/>
      <w:bookmarkEnd w:id="96"/>
      <w:r w:rsidRPr="00882639">
        <w:rPr>
          <w:lang w:val="en-GB"/>
        </w:rPr>
        <w:t>Scope</w:t>
      </w:r>
    </w:p>
    <w:p w14:paraId="7EDDE340" w14:textId="77C21736" w:rsidR="002910DE" w:rsidRPr="00D16087" w:rsidRDefault="002910DE" w:rsidP="00D73B6B">
      <w:pPr>
        <w:pStyle w:val="Summary"/>
        <w:rPr>
          <w:lang w:val="en-US"/>
        </w:rPr>
      </w:pPr>
      <w:r w:rsidRPr="00D16087">
        <w:rPr>
          <w:lang w:val="en-US"/>
        </w:rPr>
        <w:t xml:space="preserve">This Recommendation provides information on the technical characteristics and protection criteria for systems operating in the aeronautical mobile service (AMS) planned to or currently operating within the frequency range </w:t>
      </w:r>
      <w:r w:rsidR="0030522B" w:rsidRPr="00D16087">
        <w:rPr>
          <w:lang w:val="en-US"/>
        </w:rPr>
        <w:t>1 7</w:t>
      </w:r>
      <w:ins w:id="97" w:author="AFSMO" w:date="2021-03-24T15:45:00Z">
        <w:r w:rsidR="008A189A">
          <w:rPr>
            <w:lang w:val="en-US"/>
          </w:rPr>
          <w:t>8</w:t>
        </w:r>
      </w:ins>
      <w:ins w:id="98" w:author="AFSMO" w:date="2021-03-24T13:40:00Z">
        <w:r w:rsidR="006C7748">
          <w:rPr>
            <w:lang w:val="en-US"/>
          </w:rPr>
          <w:t>0</w:t>
        </w:r>
      </w:ins>
      <w:del w:id="99" w:author="AFSMO" w:date="2021-03-24T13:40:00Z">
        <w:r w:rsidR="0030522B" w:rsidRPr="00D16087" w:rsidDel="006C7748">
          <w:rPr>
            <w:lang w:val="en-US"/>
          </w:rPr>
          <w:delText>5</w:delText>
        </w:r>
      </w:del>
      <w:del w:id="100" w:author="AFSMO" w:date="2021-03-24T11:09:00Z">
        <w:r w:rsidR="0030522B" w:rsidRPr="00D16087" w:rsidDel="00432A89">
          <w:rPr>
            <w:lang w:val="en-US"/>
          </w:rPr>
          <w:delText>0</w:delText>
        </w:r>
      </w:del>
      <w:r w:rsidR="00F53A5E" w:rsidRPr="00D16087">
        <w:rPr>
          <w:lang w:val="en-US"/>
        </w:rPr>
        <w:t xml:space="preserve">-1 </w:t>
      </w:r>
      <w:proofErr w:type="gramStart"/>
      <w:r w:rsidR="00F53A5E" w:rsidRPr="00D16087">
        <w:rPr>
          <w:lang w:val="en-US"/>
        </w:rPr>
        <w:t xml:space="preserve">850 </w:t>
      </w:r>
      <w:r w:rsidRPr="00D16087">
        <w:rPr>
          <w:lang w:val="en-US"/>
        </w:rPr>
        <w:t xml:space="preserve"> MHz</w:t>
      </w:r>
      <w:proofErr w:type="gramEnd"/>
      <w:r w:rsidRPr="00D16087">
        <w:rPr>
          <w:lang w:val="en-US"/>
        </w:rPr>
        <w:t xml:space="preserve"> for use in sharing and compatibility studies as needed</w:t>
      </w:r>
      <w:ins w:id="101" w:author="AFSMO" w:date="2021-03-23T15:18:00Z">
        <w:r w:rsidR="00910A5B">
          <w:rPr>
            <w:lang w:val="en-US"/>
          </w:rPr>
          <w:t>.</w:t>
        </w:r>
      </w:ins>
      <w:del w:id="102" w:author="CTIA" w:date="2021-03-23T13:44:00Z">
        <w:r w:rsidR="000F2F4A" w:rsidRPr="00D16087" w:rsidDel="00274265">
          <w:rPr>
            <w:lang w:val="en-US"/>
          </w:rPr>
          <w:delText>,</w:delText>
        </w:r>
        <w:r w:rsidRPr="00D16087" w:rsidDel="00274265">
          <w:rPr>
            <w:lang w:val="en-US"/>
          </w:rPr>
          <w:delText xml:space="preserve"> </w:delText>
        </w:r>
        <w:r w:rsidR="000F2F4A" w:rsidRPr="00D16087" w:rsidDel="00274265">
          <w:rPr>
            <w:lang w:val="en-US"/>
          </w:rPr>
          <w:delText>including</w:delText>
        </w:r>
        <w:r w:rsidR="00F53A5E" w:rsidRPr="00D16087" w:rsidDel="00274265">
          <w:rPr>
            <w:lang w:val="en-US"/>
          </w:rPr>
          <w:delText xml:space="preserve"> </w:delText>
        </w:r>
        <w:r w:rsidRPr="00D16087" w:rsidDel="00274265">
          <w:rPr>
            <w:lang w:val="en-US"/>
          </w:rPr>
          <w:delText>aeronautical mobile telemetry system.</w:delText>
        </w:r>
      </w:del>
    </w:p>
    <w:p w14:paraId="2163FA60" w14:textId="77777777" w:rsidR="002910DE" w:rsidRPr="00882639" w:rsidRDefault="002910DE" w:rsidP="000E3FCE">
      <w:pPr>
        <w:pStyle w:val="Headingb"/>
        <w:rPr>
          <w:lang w:val="en-GB"/>
        </w:rPr>
      </w:pPr>
      <w:r w:rsidRPr="00882639">
        <w:rPr>
          <w:lang w:val="en-GB"/>
        </w:rPr>
        <w:t>Keywords</w:t>
      </w:r>
    </w:p>
    <w:p w14:paraId="1388EC8D" w14:textId="77777777" w:rsidR="002910DE" w:rsidRPr="00882639" w:rsidRDefault="002910DE" w:rsidP="000E3FCE">
      <w:pPr>
        <w:rPr>
          <w:lang w:val="en-GB"/>
        </w:rPr>
      </w:pPr>
      <w:r w:rsidRPr="00882639">
        <w:rPr>
          <w:lang w:val="en-GB"/>
        </w:rPr>
        <w:t>Aeronautical mobile service, technical characteristics, protection criteria</w:t>
      </w:r>
    </w:p>
    <w:p w14:paraId="06E78F21" w14:textId="77777777" w:rsidR="002910DE" w:rsidRPr="00882639" w:rsidRDefault="002910DE" w:rsidP="000E3FCE">
      <w:pPr>
        <w:pStyle w:val="Headingb"/>
        <w:rPr>
          <w:lang w:val="en-GB"/>
        </w:rPr>
      </w:pPr>
      <w:r w:rsidRPr="00882639">
        <w:rPr>
          <w:lang w:val="en-GB"/>
        </w:rPr>
        <w:t>Abbreviations/Glossary</w:t>
      </w:r>
    </w:p>
    <w:p w14:paraId="7C6A9769" w14:textId="297F03DC" w:rsidR="002910DE" w:rsidRPr="00882639" w:rsidRDefault="002910DE" w:rsidP="000E3FCE">
      <w:pPr>
        <w:tabs>
          <w:tab w:val="clear" w:pos="794"/>
          <w:tab w:val="left" w:pos="993"/>
        </w:tabs>
        <w:rPr>
          <w:lang w:val="en-GB"/>
        </w:rPr>
      </w:pPr>
      <w:r w:rsidRPr="00882639">
        <w:rPr>
          <w:lang w:val="en-GB"/>
        </w:rPr>
        <w:t>ADL</w:t>
      </w:r>
      <w:r w:rsidRPr="00882639">
        <w:rPr>
          <w:lang w:val="en-GB"/>
        </w:rPr>
        <w:tab/>
        <w:t>Aeronautical mobile service data link</w:t>
      </w:r>
    </w:p>
    <w:p w14:paraId="203FA0B7" w14:textId="7C3F4594" w:rsidR="002910DE" w:rsidRPr="00882639" w:rsidRDefault="002910DE" w:rsidP="000E3FCE">
      <w:pPr>
        <w:tabs>
          <w:tab w:val="clear" w:pos="794"/>
          <w:tab w:val="left" w:pos="993"/>
        </w:tabs>
        <w:rPr>
          <w:lang w:val="en-GB"/>
        </w:rPr>
      </w:pPr>
      <w:r w:rsidRPr="00882639">
        <w:rPr>
          <w:lang w:val="en-GB"/>
        </w:rPr>
        <w:t>AMS</w:t>
      </w:r>
      <w:r w:rsidRPr="00882639">
        <w:rPr>
          <w:lang w:val="en-GB"/>
        </w:rPr>
        <w:tab/>
        <w:t>Aeronautical mobile service</w:t>
      </w:r>
    </w:p>
    <w:p w14:paraId="225D371A" w14:textId="4213DFAD" w:rsidR="00412F20" w:rsidRPr="00882639" w:rsidDel="000307AB" w:rsidRDefault="00412F20" w:rsidP="000E3FCE">
      <w:pPr>
        <w:tabs>
          <w:tab w:val="clear" w:pos="794"/>
          <w:tab w:val="left" w:pos="993"/>
        </w:tabs>
        <w:rPr>
          <w:del w:id="103" w:author="AFSMO" w:date="2021-03-12T16:17:00Z"/>
          <w:lang w:val="en-GB"/>
        </w:rPr>
      </w:pPr>
      <w:del w:id="104" w:author="AFSMO" w:date="2021-03-12T16:17:00Z">
        <w:r w:rsidRPr="00882639" w:rsidDel="000307AB">
          <w:rPr>
            <w:lang w:val="en-GB"/>
          </w:rPr>
          <w:delText xml:space="preserve">AMT        </w:delText>
        </w:r>
      </w:del>
      <w:del w:id="105" w:author="AFSMO" w:date="2021-03-12T16:16:00Z">
        <w:r w:rsidRPr="00882639" w:rsidDel="000307AB">
          <w:rPr>
            <w:lang w:val="en-GB"/>
          </w:rPr>
          <w:delText xml:space="preserve"> </w:delText>
        </w:r>
      </w:del>
      <w:del w:id="106" w:author="AFSMO" w:date="2021-03-12T16:17:00Z">
        <w:r w:rsidRPr="00882639" w:rsidDel="000307AB">
          <w:rPr>
            <w:lang w:val="en-GB"/>
          </w:rPr>
          <w:delText>Aeronautical mobile telemetry</w:delText>
        </w:r>
      </w:del>
    </w:p>
    <w:p w14:paraId="440552D7" w14:textId="77777777" w:rsidR="002910DE" w:rsidRPr="00882639" w:rsidRDefault="002910DE" w:rsidP="00F84C2D">
      <w:pPr>
        <w:pStyle w:val="Normalaftertitle"/>
        <w:rPr>
          <w:lang w:val="en-GB"/>
        </w:rPr>
      </w:pPr>
      <w:r w:rsidRPr="00882639">
        <w:rPr>
          <w:lang w:val="en-GB"/>
        </w:rPr>
        <w:t>The ITU Radiocommunication Assembly,</w:t>
      </w:r>
    </w:p>
    <w:p w14:paraId="1B47CB17" w14:textId="77777777" w:rsidR="002910DE" w:rsidRPr="00882639" w:rsidRDefault="002910DE" w:rsidP="00F84C2D">
      <w:pPr>
        <w:pStyle w:val="Call"/>
        <w:rPr>
          <w:lang w:val="en-GB"/>
        </w:rPr>
      </w:pPr>
      <w:r w:rsidRPr="00882639">
        <w:rPr>
          <w:lang w:val="en-GB"/>
        </w:rPr>
        <w:t>considering</w:t>
      </w:r>
    </w:p>
    <w:p w14:paraId="2C46E1B0" w14:textId="4B72C125" w:rsidR="002910DE" w:rsidRPr="00882639" w:rsidRDefault="002910DE" w:rsidP="000E3FCE">
      <w:pPr>
        <w:rPr>
          <w:lang w:val="en-GB"/>
        </w:rPr>
      </w:pPr>
      <w:r w:rsidRPr="00882639">
        <w:rPr>
          <w:i/>
          <w:iCs/>
          <w:lang w:val="en-GB"/>
        </w:rPr>
        <w:t>a)</w:t>
      </w:r>
      <w:r w:rsidRPr="00882639">
        <w:rPr>
          <w:lang w:val="en-GB"/>
        </w:rPr>
        <w:tab/>
        <w:t xml:space="preserve">that systems and networks operating in the aeronautical mobile service (AMS) are used for </w:t>
      </w:r>
      <w:del w:id="107" w:author="AFSMO" w:date="2021-03-19T15:12:00Z">
        <w:r w:rsidRPr="00882639" w:rsidDel="00B646C0">
          <w:rPr>
            <w:lang w:val="en-GB"/>
          </w:rPr>
          <w:delText>broadband,</w:delText>
        </w:r>
      </w:del>
      <w:r w:rsidRPr="00882639">
        <w:rPr>
          <w:lang w:val="en-GB"/>
        </w:rPr>
        <w:t xml:space="preserve"> airborne </w:t>
      </w:r>
      <w:proofErr w:type="gramStart"/>
      <w:r w:rsidRPr="00583ADA">
        <w:rPr>
          <w:lang w:val="en-GB"/>
        </w:rPr>
        <w:t>data-links</w:t>
      </w:r>
      <w:proofErr w:type="gramEnd"/>
      <w:ins w:id="108" w:author="AFSMO" w:date="2021-03-19T15:12:00Z">
        <w:r w:rsidR="00B646C0">
          <w:rPr>
            <w:lang w:val="en-GB"/>
          </w:rPr>
          <w:t>, including</w:t>
        </w:r>
      </w:ins>
      <w:ins w:id="109" w:author="AFSMO" w:date="2021-03-19T15:11:00Z">
        <w:r w:rsidR="00B646C0">
          <w:rPr>
            <w:lang w:val="en-GB"/>
          </w:rPr>
          <w:t xml:space="preserve"> video</w:t>
        </w:r>
      </w:ins>
      <w:r w:rsidRPr="00882639">
        <w:rPr>
          <w:lang w:val="en-GB"/>
        </w:rPr>
        <w:t xml:space="preserve"> to support remote sensing, e.g. earth sciences, land management, </w:t>
      </w:r>
      <w:ins w:id="110" w:author="AFSMO" w:date="2021-03-24T11:52:00Z">
        <w:r w:rsidR="00CB279B">
          <w:rPr>
            <w:lang w:val="en-GB"/>
          </w:rPr>
          <w:t>disaster management</w:t>
        </w:r>
      </w:ins>
      <w:ins w:id="111" w:author="AFSMO" w:date="2021-03-19T15:15:00Z">
        <w:r w:rsidR="004E6D29">
          <w:rPr>
            <w:lang w:val="en-GB"/>
          </w:rPr>
          <w:t xml:space="preserve">, </w:t>
        </w:r>
      </w:ins>
      <w:del w:id="112" w:author="AFSMO" w:date="2021-03-24T11:37:00Z">
        <w:r w:rsidRPr="00882639" w:rsidDel="00261AAA">
          <w:rPr>
            <w:lang w:val="en-GB"/>
          </w:rPr>
          <w:delText>energy distribution</w:delText>
        </w:r>
      </w:del>
      <w:del w:id="113" w:author="AFSMO" w:date="2021-03-24T11:42:00Z">
        <w:r w:rsidRPr="00882639" w:rsidDel="002D5249">
          <w:rPr>
            <w:lang w:val="en-GB"/>
          </w:rPr>
          <w:delText xml:space="preserve">, </w:delText>
        </w:r>
      </w:del>
      <w:r w:rsidRPr="00882639">
        <w:rPr>
          <w:lang w:val="en-GB"/>
        </w:rPr>
        <w:t>etc., applications;</w:t>
      </w:r>
    </w:p>
    <w:p w14:paraId="364CD67C" w14:textId="46126CCB" w:rsidR="002910DE" w:rsidRPr="00882639" w:rsidDel="00876AA0" w:rsidRDefault="002910DE" w:rsidP="000E3FCE">
      <w:pPr>
        <w:rPr>
          <w:del w:id="114" w:author="AFSMO" w:date="2021-03-19T15:16:00Z"/>
          <w:lang w:val="en-GB"/>
        </w:rPr>
      </w:pPr>
      <w:r w:rsidRPr="00882639">
        <w:rPr>
          <w:i/>
          <w:iCs/>
          <w:lang w:val="en-GB"/>
        </w:rPr>
        <w:t>b)</w:t>
      </w:r>
      <w:r w:rsidRPr="00882639">
        <w:rPr>
          <w:lang w:val="en-GB"/>
        </w:rPr>
        <w:tab/>
      </w:r>
      <w:del w:id="115" w:author="AFSMO" w:date="2021-03-19T15:16:00Z">
        <w:r w:rsidRPr="00882639" w:rsidDel="00876AA0">
          <w:rPr>
            <w:lang w:val="en-GB"/>
          </w:rPr>
          <w:delText xml:space="preserve">that systems and networks operating in AMS are also used for </w:delText>
        </w:r>
      </w:del>
      <w:del w:id="116" w:author="AFSMO" w:date="2021-03-17T12:04:00Z">
        <w:r w:rsidRPr="00882639" w:rsidDel="0059751C">
          <w:rPr>
            <w:lang w:val="en-GB"/>
          </w:rPr>
          <w:delText xml:space="preserve">narrow-band, </w:delText>
        </w:r>
      </w:del>
      <w:del w:id="117" w:author="AFSMO" w:date="2021-03-19T15:16:00Z">
        <w:r w:rsidRPr="00882639" w:rsidDel="00876AA0">
          <w:rPr>
            <w:lang w:val="en-GB"/>
          </w:rPr>
          <w:delText xml:space="preserve">airborne </w:delText>
        </w:r>
        <w:r w:rsidRPr="00583ADA" w:rsidDel="00876AA0">
          <w:rPr>
            <w:lang w:val="en-GB"/>
          </w:rPr>
          <w:delText>data-links</w:delText>
        </w:r>
        <w:r w:rsidRPr="00882639" w:rsidDel="00876AA0">
          <w:rPr>
            <w:lang w:val="en-GB"/>
          </w:rPr>
          <w:delText>;</w:delText>
        </w:r>
      </w:del>
    </w:p>
    <w:p w14:paraId="124AE431" w14:textId="56753D0A" w:rsidR="004E6D29" w:rsidRPr="00882639" w:rsidRDefault="002910DE" w:rsidP="000E3FCE">
      <w:pPr>
        <w:rPr>
          <w:lang w:val="en-GB"/>
        </w:rPr>
      </w:pPr>
      <w:del w:id="118" w:author="AFSMO" w:date="2021-03-19T15:16:00Z">
        <w:r w:rsidRPr="00882639" w:rsidDel="00876AA0">
          <w:rPr>
            <w:i/>
            <w:lang w:val="en-GB"/>
          </w:rPr>
          <w:delText>c)</w:delText>
        </w:r>
        <w:r w:rsidRPr="00882639" w:rsidDel="00876AA0">
          <w:rPr>
            <w:lang w:val="en-GB"/>
          </w:rPr>
          <w:tab/>
        </w:r>
      </w:del>
      <w:r w:rsidRPr="00882639">
        <w:rPr>
          <w:lang w:val="en-GB"/>
        </w:rPr>
        <w:t xml:space="preserve">that </w:t>
      </w:r>
      <w:ins w:id="119" w:author="AFSMO (BAK)" w:date="2021-03-24T09:33:00Z">
        <w:r w:rsidR="00432DD6" w:rsidRPr="00432DD6">
          <w:rPr>
            <w:lang w:val="en-GB"/>
          </w:rPr>
          <w:t>AMS has been and is currently operating in the 1 7</w:t>
        </w:r>
      </w:ins>
      <w:ins w:id="120" w:author="AFSMO" w:date="2021-03-24T15:45:00Z">
        <w:r w:rsidR="008A189A">
          <w:rPr>
            <w:lang w:val="en-GB"/>
          </w:rPr>
          <w:t>80</w:t>
        </w:r>
      </w:ins>
      <w:ins w:id="121" w:author="AFSMO (BAK)" w:date="2021-03-24T09:33:00Z">
        <w:r w:rsidR="00432DD6" w:rsidRPr="00432DD6">
          <w:rPr>
            <w:lang w:val="en-GB"/>
          </w:rPr>
          <w:t xml:space="preserve">-1 850 MHz frequency range based on the applications, availability of hardware components, and </w:t>
        </w:r>
      </w:ins>
      <w:del w:id="122" w:author="AFSMO (BAK)" w:date="2021-03-24T09:33:00Z">
        <w:r w:rsidRPr="00882639" w:rsidDel="00432DD6">
          <w:rPr>
            <w:lang w:val="en-GB"/>
          </w:rPr>
          <w:delText xml:space="preserve">the physics of the </w:delText>
        </w:r>
      </w:del>
      <w:r w:rsidRPr="00882639">
        <w:rPr>
          <w:lang w:val="en-GB"/>
        </w:rPr>
        <w:t xml:space="preserve">propagation </w:t>
      </w:r>
      <w:ins w:id="123" w:author="AFSMO (BAK)" w:date="2021-03-24T09:33:00Z">
        <w:r w:rsidR="00432DD6">
          <w:rPr>
            <w:lang w:val="en-GB"/>
          </w:rPr>
          <w:t>characteristics</w:t>
        </w:r>
      </w:ins>
      <w:del w:id="124" w:author="AFSMO (BAK)" w:date="2021-03-24T09:33:00Z">
        <w:r w:rsidRPr="00882639" w:rsidDel="00432DD6">
          <w:rPr>
            <w:lang w:val="en-GB"/>
          </w:rPr>
          <w:delText>of electromagnetic energy</w:delText>
        </w:r>
      </w:del>
      <w:del w:id="125" w:author="AFSMO (BAK)" w:date="2021-03-24T09:34:00Z">
        <w:r w:rsidRPr="00882639" w:rsidDel="00432DD6">
          <w:rPr>
            <w:lang w:val="en-GB"/>
          </w:rPr>
          <w:delText>, the availability of hardware components, etc.</w:delText>
        </w:r>
      </w:del>
      <w:r w:rsidRPr="00882639">
        <w:rPr>
          <w:lang w:val="en-GB"/>
        </w:rPr>
        <w:t xml:space="preserve">, </w:t>
      </w:r>
      <w:del w:id="126" w:author="AFSMO (BAK)" w:date="2021-03-24T09:34:00Z">
        <w:r w:rsidRPr="00882639" w:rsidDel="00432DD6">
          <w:rPr>
            <w:lang w:val="en-GB"/>
          </w:rPr>
          <w:delText xml:space="preserve">within </w:delText>
        </w:r>
      </w:del>
      <w:r w:rsidRPr="00882639">
        <w:rPr>
          <w:lang w:val="en-GB"/>
        </w:rPr>
        <w:t xml:space="preserve">the </w:t>
      </w:r>
      <w:r w:rsidR="0030522B" w:rsidRPr="00882639">
        <w:rPr>
          <w:lang w:val="en-GB"/>
        </w:rPr>
        <w:t>1 7</w:t>
      </w:r>
      <w:ins w:id="127" w:author="AFSMO" w:date="2021-03-24T17:27:00Z">
        <w:r w:rsidR="00AB1CE5">
          <w:rPr>
            <w:lang w:val="en-GB"/>
          </w:rPr>
          <w:t>80</w:t>
        </w:r>
      </w:ins>
      <w:del w:id="128" w:author="AFSMO" w:date="2021-03-24T17:27:00Z">
        <w:r w:rsidR="0030522B" w:rsidRPr="00882639" w:rsidDel="00AB1CE5">
          <w:rPr>
            <w:lang w:val="en-GB"/>
          </w:rPr>
          <w:delText>5</w:delText>
        </w:r>
      </w:del>
      <w:del w:id="129" w:author="AFSMO" w:date="2021-03-24T11:09:00Z">
        <w:r w:rsidR="0030522B" w:rsidRPr="00882639" w:rsidDel="00432A89">
          <w:rPr>
            <w:lang w:val="en-GB"/>
          </w:rPr>
          <w:delText>0</w:delText>
        </w:r>
      </w:del>
      <w:r w:rsidR="00506552" w:rsidRPr="00882639">
        <w:rPr>
          <w:lang w:val="en-GB"/>
        </w:rPr>
        <w:t xml:space="preserve">-1 850 </w:t>
      </w:r>
      <w:r w:rsidRPr="00882639">
        <w:rPr>
          <w:lang w:val="en-GB"/>
        </w:rPr>
        <w:t>MHz frequency range facilitates the use of current or planned operating systems and networks for such applications</w:t>
      </w:r>
      <w:r w:rsidR="00CB5317">
        <w:rPr>
          <w:lang w:val="en-GB"/>
        </w:rPr>
        <w:t>;</w:t>
      </w:r>
    </w:p>
    <w:p w14:paraId="235FF33F" w14:textId="77777777" w:rsidR="002910DE" w:rsidRPr="00882639" w:rsidRDefault="002910DE" w:rsidP="00F84C2D">
      <w:pPr>
        <w:pStyle w:val="Call"/>
        <w:rPr>
          <w:lang w:val="en-GB"/>
        </w:rPr>
      </w:pPr>
      <w:r w:rsidRPr="00882639">
        <w:rPr>
          <w:lang w:val="en-GB"/>
        </w:rPr>
        <w:t>recognizing</w:t>
      </w:r>
    </w:p>
    <w:p w14:paraId="33037E18" w14:textId="49B40F01" w:rsidR="002910DE" w:rsidRPr="00882639" w:rsidRDefault="002910DE" w:rsidP="00657F5F">
      <w:pPr>
        <w:rPr>
          <w:lang w:val="en-GB"/>
        </w:rPr>
      </w:pPr>
      <w:r w:rsidRPr="00882639">
        <w:rPr>
          <w:i/>
          <w:iCs/>
          <w:lang w:val="en-GB"/>
        </w:rPr>
        <w:t>a)</w:t>
      </w:r>
      <w:r w:rsidRPr="00882639">
        <w:rPr>
          <w:lang w:val="en-GB"/>
        </w:rPr>
        <w:tab/>
        <w:t xml:space="preserve">that the frequency range </w:t>
      </w:r>
      <w:r w:rsidR="0030522B" w:rsidRPr="00882639">
        <w:rPr>
          <w:lang w:val="en-GB"/>
        </w:rPr>
        <w:t>1 7</w:t>
      </w:r>
      <w:ins w:id="130" w:author="CTIA" w:date="2021-03-23T13:17:00Z">
        <w:r w:rsidR="00AB6DE4">
          <w:rPr>
            <w:lang w:val="en-GB"/>
          </w:rPr>
          <w:t>1</w:t>
        </w:r>
      </w:ins>
      <w:del w:id="131" w:author="CTIA" w:date="2021-03-23T13:17:00Z">
        <w:r w:rsidR="0030522B" w:rsidRPr="00882639" w:rsidDel="00AB6DE4">
          <w:rPr>
            <w:lang w:val="en-GB"/>
          </w:rPr>
          <w:delText>5</w:delText>
        </w:r>
      </w:del>
      <w:r w:rsidR="0030522B" w:rsidRPr="00882639">
        <w:rPr>
          <w:lang w:val="en-GB"/>
        </w:rPr>
        <w:t>0</w:t>
      </w:r>
      <w:r w:rsidR="008173BE" w:rsidRPr="00882639">
        <w:rPr>
          <w:lang w:val="en-GB"/>
        </w:rPr>
        <w:t xml:space="preserve">-1 </w:t>
      </w:r>
      <w:ins w:id="132" w:author="CTIA" w:date="2021-03-23T13:17:00Z">
        <w:r w:rsidR="008D031F">
          <w:rPr>
            <w:lang w:val="en-GB"/>
          </w:rPr>
          <w:t>98</w:t>
        </w:r>
      </w:ins>
      <w:del w:id="133" w:author="CTIA" w:date="2021-03-23T13:17:00Z">
        <w:r w:rsidR="008173BE" w:rsidRPr="00882639" w:rsidDel="00AB6DE4">
          <w:rPr>
            <w:lang w:val="en-GB"/>
          </w:rPr>
          <w:delText>85</w:delText>
        </w:r>
      </w:del>
      <w:r w:rsidR="008173BE" w:rsidRPr="00882639">
        <w:rPr>
          <w:lang w:val="en-GB"/>
        </w:rPr>
        <w:t xml:space="preserve">0 </w:t>
      </w:r>
      <w:r w:rsidRPr="00882639">
        <w:rPr>
          <w:lang w:val="en-GB"/>
        </w:rPr>
        <w:t>MHz is allocated on a</w:t>
      </w:r>
      <w:r w:rsidR="00657F5F" w:rsidRPr="00882639">
        <w:rPr>
          <w:lang w:val="en-GB"/>
        </w:rPr>
        <w:t xml:space="preserve"> primary basis in all three ITU </w:t>
      </w:r>
      <w:r w:rsidRPr="00882639">
        <w:rPr>
          <w:lang w:val="en-GB"/>
        </w:rPr>
        <w:t xml:space="preserve">regions to the </w:t>
      </w:r>
      <w:r w:rsidR="008173BE" w:rsidRPr="00882639">
        <w:rPr>
          <w:lang w:val="en-GB"/>
        </w:rPr>
        <w:t>Fixed</w:t>
      </w:r>
      <w:del w:id="134" w:author="AFSMO" w:date="2021-03-15T11:25:00Z">
        <w:r w:rsidR="008173BE" w:rsidRPr="00882639" w:rsidDel="00AD39C1">
          <w:rPr>
            <w:lang w:val="en-GB"/>
          </w:rPr>
          <w:delText>,</w:delText>
        </w:r>
      </w:del>
      <w:ins w:id="135" w:author="AFSMO" w:date="2021-03-15T11:25:00Z">
        <w:r w:rsidR="00AD39C1">
          <w:rPr>
            <w:lang w:val="en-GB"/>
          </w:rPr>
          <w:t xml:space="preserve"> and</w:t>
        </w:r>
      </w:ins>
      <w:r w:rsidR="008173BE" w:rsidRPr="00882639">
        <w:rPr>
          <w:lang w:val="en-GB"/>
        </w:rPr>
        <w:t xml:space="preserve"> </w:t>
      </w:r>
      <w:ins w:id="136" w:author="AFSMO" w:date="2021-03-12T16:15:00Z">
        <w:r w:rsidR="000307AB">
          <w:rPr>
            <w:lang w:val="en-GB"/>
          </w:rPr>
          <w:t>M</w:t>
        </w:r>
      </w:ins>
      <w:del w:id="137" w:author="AFSMO" w:date="2021-03-12T16:15:00Z">
        <w:r w:rsidRPr="00583ADA" w:rsidDel="000307AB">
          <w:rPr>
            <w:lang w:val="en-GB"/>
          </w:rPr>
          <w:delText>m</w:delText>
        </w:r>
      </w:del>
      <w:r w:rsidRPr="00583ADA">
        <w:rPr>
          <w:lang w:val="en-GB"/>
        </w:rPr>
        <w:t xml:space="preserve">obile </w:t>
      </w:r>
      <w:ins w:id="138" w:author="AFSMO" w:date="2021-03-15T11:26:00Z">
        <w:del w:id="139" w:author="CTIA" w:date="2021-03-23T13:17:00Z">
          <w:r w:rsidR="00AD39C1" w:rsidDel="00AB6DE4">
            <w:rPr>
              <w:lang w:val="en-GB"/>
            </w:rPr>
            <w:delText>including Aeronautical Mobile</w:delText>
          </w:r>
          <w:r w:rsidR="00AD39C1" w:rsidRPr="00583ADA" w:rsidDel="00AB6DE4">
            <w:rPr>
              <w:lang w:val="en-GB"/>
            </w:rPr>
            <w:delText xml:space="preserve"> </w:delText>
          </w:r>
        </w:del>
      </w:ins>
      <w:proofErr w:type="gramStart"/>
      <w:r w:rsidRPr="00583ADA">
        <w:rPr>
          <w:lang w:val="en-GB"/>
        </w:rPr>
        <w:t>service</w:t>
      </w:r>
      <w:ins w:id="140" w:author="AFSMO" w:date="2021-03-15T11:25:00Z">
        <w:r w:rsidR="00AD39C1">
          <w:rPr>
            <w:lang w:val="en-GB"/>
          </w:rPr>
          <w:t>s</w:t>
        </w:r>
      </w:ins>
      <w:r w:rsidRPr="00882639">
        <w:rPr>
          <w:lang w:val="en-GB"/>
        </w:rPr>
        <w:t>;</w:t>
      </w:r>
      <w:proofErr w:type="gramEnd"/>
    </w:p>
    <w:p w14:paraId="3A936ACB" w14:textId="1FF3B867" w:rsidR="00BD6E9E" w:rsidRDefault="002910DE" w:rsidP="00BD6E9E">
      <w:pPr>
        <w:rPr>
          <w:ins w:id="141" w:author="AFSMO" w:date="2021-03-23T14:59:00Z"/>
          <w:lang w:val="en-GB"/>
        </w:rPr>
      </w:pPr>
      <w:r w:rsidRPr="00882639">
        <w:rPr>
          <w:i/>
          <w:iCs/>
          <w:lang w:val="en-GB"/>
        </w:rPr>
        <w:t>b)</w:t>
      </w:r>
      <w:r w:rsidRPr="00882639">
        <w:rPr>
          <w:lang w:val="en-GB"/>
        </w:rPr>
        <w:tab/>
      </w:r>
      <w:del w:id="142" w:author="AFSMO" w:date="2021-03-12T15:46:00Z">
        <w:r w:rsidRPr="00882639" w:rsidDel="00583ADA">
          <w:rPr>
            <w:lang w:val="en-GB"/>
          </w:rPr>
          <w:delText xml:space="preserve">that other radio services are allocated on either a primary or secondary basis in all or parts of the frequency range </w:delText>
        </w:r>
        <w:r w:rsidR="0030522B" w:rsidRPr="00882639" w:rsidDel="00583ADA">
          <w:rPr>
            <w:lang w:val="en-GB"/>
          </w:rPr>
          <w:delText>1 750</w:delText>
        </w:r>
        <w:r w:rsidR="008173BE" w:rsidRPr="00882639" w:rsidDel="00583ADA">
          <w:rPr>
            <w:lang w:val="en-GB"/>
          </w:rPr>
          <w:delText xml:space="preserve">-1 850 </w:delText>
        </w:r>
        <w:r w:rsidRPr="00882639" w:rsidDel="00583ADA">
          <w:rPr>
            <w:lang w:val="en-GB"/>
          </w:rPr>
          <w:delText>MHz all three ITU regions;</w:delText>
        </w:r>
      </w:del>
      <w:ins w:id="143" w:author="CTIA" w:date="2021-03-23T13:18:00Z">
        <w:r w:rsidR="00255A56">
          <w:rPr>
            <w:lang w:val="en-GB"/>
          </w:rPr>
          <w:t xml:space="preserve">that RR No. </w:t>
        </w:r>
        <w:r w:rsidR="00255A56" w:rsidRPr="00D73B6B">
          <w:rPr>
            <w:b/>
            <w:lang w:val="en-GB"/>
          </w:rPr>
          <w:t>5.384A</w:t>
        </w:r>
      </w:ins>
      <w:ins w:id="144" w:author="CTIA" w:date="2021-03-23T13:19:00Z">
        <w:r w:rsidR="008D031F">
          <w:rPr>
            <w:lang w:val="en-GB"/>
          </w:rPr>
          <w:t xml:space="preserve"> and </w:t>
        </w:r>
        <w:r w:rsidR="008D031F" w:rsidRPr="00D73B6B">
          <w:rPr>
            <w:b/>
            <w:lang w:val="en-GB"/>
          </w:rPr>
          <w:t>5.388</w:t>
        </w:r>
      </w:ins>
      <w:ins w:id="145" w:author="CTIA" w:date="2021-03-23T13:18:00Z">
        <w:r w:rsidR="00255A56">
          <w:rPr>
            <w:lang w:val="en-GB"/>
          </w:rPr>
          <w:t xml:space="preserve"> identifies the use of the 1</w:t>
        </w:r>
      </w:ins>
      <w:ins w:id="146" w:author="AFSMO" w:date="2021-03-24T19:30:00Z">
        <w:r w:rsidR="000139F5">
          <w:rPr>
            <w:lang w:val="en-GB"/>
          </w:rPr>
          <w:t xml:space="preserve"> </w:t>
        </w:r>
      </w:ins>
      <w:ins w:id="147" w:author="CTIA" w:date="2021-03-23T13:18:00Z">
        <w:r w:rsidR="00255A56">
          <w:rPr>
            <w:lang w:val="en-GB"/>
          </w:rPr>
          <w:t>710-</w:t>
        </w:r>
      </w:ins>
      <w:ins w:id="148" w:author="CTIA" w:date="2021-03-23T13:19:00Z">
        <w:r w:rsidR="008D031F">
          <w:rPr>
            <w:lang w:val="en-GB"/>
          </w:rPr>
          <w:t>2</w:t>
        </w:r>
      </w:ins>
      <w:ins w:id="149" w:author="AFSMO" w:date="2021-03-24T19:30:00Z">
        <w:r w:rsidR="000139F5">
          <w:rPr>
            <w:lang w:val="en-GB"/>
          </w:rPr>
          <w:t xml:space="preserve"> </w:t>
        </w:r>
      </w:ins>
      <w:ins w:id="150" w:author="CTIA" w:date="2021-03-23T13:19:00Z">
        <w:r w:rsidR="008D031F">
          <w:rPr>
            <w:lang w:val="en-GB"/>
          </w:rPr>
          <w:t>025</w:t>
        </w:r>
        <w:r w:rsidR="00255A56">
          <w:rPr>
            <w:lang w:val="en-GB"/>
          </w:rPr>
          <w:t xml:space="preserve"> MHz</w:t>
        </w:r>
      </w:ins>
      <w:ins w:id="151" w:author="CTIA" w:date="2021-03-23T13:18:00Z">
        <w:r w:rsidR="00255A56">
          <w:rPr>
            <w:lang w:val="en-GB"/>
          </w:rPr>
          <w:t xml:space="preserve"> band for International Mobile Telecommunications (IMT)</w:t>
        </w:r>
      </w:ins>
      <w:ins w:id="152" w:author="AFSMO" w:date="2021-03-23T15:00:00Z">
        <w:r w:rsidR="00BD6E9E">
          <w:rPr>
            <w:lang w:val="en-GB"/>
          </w:rPr>
          <w:t>;</w:t>
        </w:r>
      </w:ins>
    </w:p>
    <w:p w14:paraId="28094021" w14:textId="72AC0690" w:rsidR="002910DE" w:rsidRDefault="00BD6E9E" w:rsidP="00AD5F77">
      <w:pPr>
        <w:rPr>
          <w:lang w:val="en-GB"/>
        </w:rPr>
      </w:pPr>
      <w:ins w:id="153" w:author="AFSMO" w:date="2021-03-23T14:59:00Z">
        <w:r w:rsidRPr="00045DBB">
          <w:rPr>
            <w:i/>
            <w:iCs/>
          </w:rPr>
          <w:t>c</w:t>
        </w:r>
      </w:ins>
      <w:ins w:id="154" w:author="AFSMO" w:date="2021-03-23T15:00:00Z">
        <w:r w:rsidRPr="00045DBB">
          <w:rPr>
            <w:i/>
            <w:iCs/>
          </w:rPr>
          <w:t>)</w:t>
        </w:r>
        <w:r>
          <w:tab/>
        </w:r>
      </w:ins>
      <w:proofErr w:type="spellStart"/>
      <w:ins w:id="155" w:author="AFSMO" w:date="2021-03-23T15:02:00Z">
        <w:r w:rsidR="008F4E02">
          <w:t>that</w:t>
        </w:r>
        <w:proofErr w:type="spellEnd"/>
        <w:r w:rsidR="008F4E02">
          <w:t xml:space="preserve"> </w:t>
        </w:r>
      </w:ins>
      <w:ins w:id="156" w:author="AFSMO" w:date="2021-03-23T15:03:00Z">
        <w:r w:rsidR="008F4E02">
          <w:t>i</w:t>
        </w:r>
      </w:ins>
      <w:ins w:id="157" w:author="AFSMO" w:date="2021-03-23T14:59:00Z">
        <w:r w:rsidRPr="00BD6E9E">
          <w:rPr>
            <w:lang w:val="en-GB"/>
          </w:rPr>
          <w:t>dentification</w:t>
        </w:r>
      </w:ins>
      <w:ins w:id="158" w:author="AFSMO" w:date="2021-03-23T15:01:00Z">
        <w:r>
          <w:rPr>
            <w:lang w:val="en-GB"/>
          </w:rPr>
          <w:t xml:space="preserve"> of the 1</w:t>
        </w:r>
      </w:ins>
      <w:ins w:id="159" w:author="AFSMO" w:date="2021-03-24T19:30:00Z">
        <w:r w:rsidR="000139F5">
          <w:rPr>
            <w:lang w:val="en-GB"/>
          </w:rPr>
          <w:t xml:space="preserve"> </w:t>
        </w:r>
      </w:ins>
      <w:ins w:id="160" w:author="AFSMO" w:date="2021-03-23T15:01:00Z">
        <w:r>
          <w:rPr>
            <w:lang w:val="en-GB"/>
          </w:rPr>
          <w:t>710-2</w:t>
        </w:r>
      </w:ins>
      <w:ins w:id="161" w:author="AFSMO" w:date="2021-03-24T19:30:00Z">
        <w:r w:rsidR="000139F5">
          <w:rPr>
            <w:lang w:val="en-GB"/>
          </w:rPr>
          <w:t xml:space="preserve"> </w:t>
        </w:r>
      </w:ins>
      <w:ins w:id="162" w:author="AFSMO" w:date="2021-03-23T15:01:00Z">
        <w:r>
          <w:rPr>
            <w:lang w:val="en-GB"/>
          </w:rPr>
          <w:t>025 MHz band</w:t>
        </w:r>
      </w:ins>
      <w:ins w:id="163" w:author="AFSMO" w:date="2021-03-23T15:02:00Z">
        <w:r w:rsidR="008F4E02">
          <w:rPr>
            <w:lang w:val="en-GB"/>
          </w:rPr>
          <w:t xml:space="preserve"> for</w:t>
        </w:r>
      </w:ins>
      <w:ins w:id="164" w:author="AFSMO" w:date="2021-03-23T14:59:00Z">
        <w:r w:rsidRPr="00BD6E9E">
          <w:rPr>
            <w:lang w:val="en-GB"/>
          </w:rPr>
          <w:t xml:space="preserve"> </w:t>
        </w:r>
      </w:ins>
      <w:ins w:id="165" w:author="AFSMO" w:date="2021-03-23T15:01:00Z">
        <w:r>
          <w:rPr>
            <w:lang w:val="en-GB"/>
          </w:rPr>
          <w:t xml:space="preserve">IMT, </w:t>
        </w:r>
      </w:ins>
      <w:ins w:id="166" w:author="AFSMO" w:date="2021-03-23T14:59:00Z">
        <w:r w:rsidRPr="00BD6E9E">
          <w:rPr>
            <w:lang w:val="en-GB"/>
          </w:rPr>
          <w:t>does not preclude the use of th</w:t>
        </w:r>
      </w:ins>
      <w:ins w:id="167" w:author="AFSMO" w:date="2021-03-23T15:01:00Z">
        <w:r>
          <w:rPr>
            <w:lang w:val="en-GB"/>
          </w:rPr>
          <w:t>is</w:t>
        </w:r>
      </w:ins>
      <w:ins w:id="168" w:author="AFSMO" w:date="2021-03-23T14:59:00Z">
        <w:r w:rsidRPr="00BD6E9E">
          <w:rPr>
            <w:lang w:val="en-GB"/>
          </w:rPr>
          <w:t xml:space="preserve"> band by any application</w:t>
        </w:r>
        <w:r>
          <w:rPr>
            <w:lang w:val="en-GB"/>
          </w:rPr>
          <w:t xml:space="preserve"> </w:t>
        </w:r>
        <w:r w:rsidRPr="00BD6E9E">
          <w:rPr>
            <w:lang w:val="en-GB"/>
          </w:rPr>
          <w:t xml:space="preserve">of the services to which they are allocated and does not establish priority in the Radio </w:t>
        </w:r>
        <w:proofErr w:type="gramStart"/>
        <w:r w:rsidRPr="00BD6E9E">
          <w:rPr>
            <w:lang w:val="en-GB"/>
          </w:rPr>
          <w:t>Regulations</w:t>
        </w:r>
      </w:ins>
      <w:ins w:id="169" w:author="CTIA" w:date="2021-03-23T13:18:00Z">
        <w:r w:rsidR="008D031F">
          <w:rPr>
            <w:lang w:val="en-GB"/>
          </w:rPr>
          <w:t>;</w:t>
        </w:r>
      </w:ins>
      <w:proofErr w:type="gramEnd"/>
    </w:p>
    <w:p w14:paraId="6B9CEA36" w14:textId="77777777" w:rsidR="00045DBB" w:rsidRPr="00045DBB" w:rsidDel="001236BD" w:rsidRDefault="00045DBB" w:rsidP="00657F5F">
      <w:pPr>
        <w:rPr>
          <w:del w:id="170" w:author="AFSMO" w:date="2021-03-24T13:56:00Z"/>
          <w:i/>
          <w:iCs/>
          <w:lang w:val="en-GB"/>
        </w:rPr>
      </w:pPr>
    </w:p>
    <w:p w14:paraId="743F3114" w14:textId="77777777" w:rsidR="00AD5F77" w:rsidRPr="00045DBB" w:rsidDel="008D031F" w:rsidRDefault="00AD5F77" w:rsidP="00BD6E9E">
      <w:pPr>
        <w:rPr>
          <w:del w:id="171" w:author="AFSMO" w:date="2021-03-17T12:03:00Z"/>
          <w:i/>
          <w:iCs/>
          <w:lang w:val="en-GB"/>
        </w:rPr>
      </w:pPr>
    </w:p>
    <w:p w14:paraId="134C4F1C" w14:textId="374AC81F" w:rsidR="002910DE" w:rsidRPr="00882639" w:rsidDel="00255A56" w:rsidRDefault="00BD6E9E" w:rsidP="00AD5F77">
      <w:pPr>
        <w:rPr>
          <w:del w:id="172" w:author="CTIA" w:date="2021-03-23T13:18:00Z"/>
          <w:lang w:val="en-GB"/>
        </w:rPr>
      </w:pPr>
      <w:ins w:id="173" w:author="AFSMO" w:date="2021-03-23T15:00:00Z">
        <w:r w:rsidRPr="00045DBB">
          <w:rPr>
            <w:i/>
            <w:iCs/>
            <w:lang w:val="en-GB"/>
          </w:rPr>
          <w:t>d</w:t>
        </w:r>
      </w:ins>
      <w:ins w:id="174" w:author="CTIA" w:date="2021-03-23T13:23:00Z">
        <w:del w:id="175" w:author="AFSMO" w:date="2021-03-23T15:00:00Z">
          <w:r w:rsidR="008D031F" w:rsidRPr="00045DBB" w:rsidDel="00BD6E9E">
            <w:rPr>
              <w:i/>
              <w:iCs/>
              <w:lang w:val="en-GB"/>
            </w:rPr>
            <w:delText>c</w:delText>
          </w:r>
        </w:del>
        <w:r w:rsidR="008D031F" w:rsidRPr="00045DBB">
          <w:rPr>
            <w:i/>
            <w:iCs/>
            <w:lang w:val="en-GB"/>
          </w:rPr>
          <w:t>)</w:t>
        </w:r>
        <w:r w:rsidR="008D031F">
          <w:rPr>
            <w:lang w:val="en-GB"/>
          </w:rPr>
          <w:tab/>
          <w:t xml:space="preserve">that RR No. </w:t>
        </w:r>
        <w:r w:rsidR="008D031F" w:rsidRPr="00D73B6B">
          <w:rPr>
            <w:b/>
            <w:lang w:val="en-GB"/>
          </w:rPr>
          <w:t>5.386</w:t>
        </w:r>
        <w:r w:rsidR="008D031F">
          <w:rPr>
            <w:lang w:val="en-GB"/>
          </w:rPr>
          <w:t xml:space="preserve"> provides a primary allocation to the space operation (Earth-to-space) and space research (Earth-to-space) services in Region 2 (except Mexico), in Australia, Guam, India, </w:t>
        </w:r>
        <w:r w:rsidR="008D031F">
          <w:rPr>
            <w:lang w:val="en-GB"/>
          </w:rPr>
          <w:lastRenderedPageBreak/>
          <w:t xml:space="preserve">Indonesia and Japan on a primary basis, subject to agreement obtained under No. </w:t>
        </w:r>
        <w:r w:rsidR="008D031F" w:rsidRPr="00D73B6B">
          <w:rPr>
            <w:b/>
            <w:lang w:val="en-GB"/>
          </w:rPr>
          <w:t>9.21</w:t>
        </w:r>
      </w:ins>
      <w:ins w:id="176" w:author="CTIA" w:date="2021-03-23T13:24:00Z">
        <w:r w:rsidR="00CB256B">
          <w:rPr>
            <w:lang w:val="en-GB"/>
          </w:rPr>
          <w:t xml:space="preserve">, having particular regard to </w:t>
        </w:r>
        <w:proofErr w:type="spellStart"/>
        <w:r w:rsidR="00CB256B">
          <w:rPr>
            <w:lang w:val="en-GB"/>
          </w:rPr>
          <w:t>troposcatter</w:t>
        </w:r>
        <w:proofErr w:type="spellEnd"/>
        <w:r w:rsidR="00CB256B">
          <w:rPr>
            <w:lang w:val="en-GB"/>
          </w:rPr>
          <w:t xml:space="preserve"> systems;</w:t>
        </w:r>
      </w:ins>
      <w:del w:id="177" w:author="CTIA" w:date="2021-03-23T13:18:00Z">
        <w:r w:rsidR="002910DE" w:rsidRPr="00882639" w:rsidDel="00255A56">
          <w:rPr>
            <w:i/>
            <w:iCs/>
            <w:lang w:val="en-GB"/>
          </w:rPr>
          <w:delText>c)</w:delText>
        </w:r>
        <w:r w:rsidR="002910DE" w:rsidRPr="00882639" w:rsidDel="00255A56">
          <w:rPr>
            <w:i/>
            <w:lang w:val="en-GB"/>
          </w:rPr>
          <w:tab/>
        </w:r>
        <w:r w:rsidR="002910DE" w:rsidRPr="00882639" w:rsidDel="00255A56">
          <w:rPr>
            <w:lang w:val="en-GB"/>
          </w:rPr>
          <w:delText xml:space="preserve">that technical characteristics and protection criteria for aeronautical mobile </w:delText>
        </w:r>
      </w:del>
      <w:ins w:id="178" w:author="AFSMO" w:date="2021-03-12T20:52:00Z">
        <w:del w:id="179" w:author="CTIA" w:date="2021-03-23T13:18:00Z">
          <w:r w:rsidR="003A79D9" w:rsidDel="00255A56">
            <w:rPr>
              <w:lang w:val="en-GB"/>
            </w:rPr>
            <w:delText xml:space="preserve"> service </w:delText>
          </w:r>
        </w:del>
      </w:ins>
      <w:del w:id="180" w:author="CTIA" w:date="2021-03-23T13:18:00Z">
        <w:r w:rsidR="002910DE" w:rsidRPr="00583ADA" w:rsidDel="00255A56">
          <w:rPr>
            <w:lang w:val="en-GB"/>
          </w:rPr>
          <w:delText>telemetry</w:delText>
        </w:r>
        <w:r w:rsidR="002910DE" w:rsidRPr="00882639" w:rsidDel="00255A56">
          <w:rPr>
            <w:lang w:val="en-GB"/>
          </w:rPr>
          <w:delText xml:space="preserve"> systems are contained in this Recommendation</w:delText>
        </w:r>
        <w:r w:rsidR="00CB5317" w:rsidDel="00255A56">
          <w:rPr>
            <w:lang w:val="en-GB"/>
          </w:rPr>
          <w:delText>;</w:delText>
        </w:r>
      </w:del>
    </w:p>
    <w:p w14:paraId="700B0892" w14:textId="77777777" w:rsidR="00255A56" w:rsidRDefault="00255A56" w:rsidP="00AD5F77">
      <w:pPr>
        <w:rPr>
          <w:ins w:id="181" w:author="CTIA" w:date="2021-03-23T13:18:00Z"/>
          <w:lang w:val="en-GB"/>
        </w:rPr>
      </w:pPr>
    </w:p>
    <w:p w14:paraId="7183B2DF" w14:textId="701851E7" w:rsidR="002910DE" w:rsidRPr="00882639" w:rsidRDefault="002910DE" w:rsidP="00F84C2D">
      <w:pPr>
        <w:pStyle w:val="Call"/>
        <w:rPr>
          <w:lang w:val="en-GB"/>
        </w:rPr>
      </w:pPr>
      <w:r w:rsidRPr="00882639">
        <w:rPr>
          <w:lang w:val="en-GB"/>
        </w:rPr>
        <w:t>recommends</w:t>
      </w:r>
    </w:p>
    <w:p w14:paraId="6471FCB6" w14:textId="77777777" w:rsidR="002910DE" w:rsidRPr="00882639" w:rsidRDefault="00810A27" w:rsidP="00CC7C64">
      <w:pPr>
        <w:rPr>
          <w:lang w:val="en-GB"/>
        </w:rPr>
      </w:pPr>
      <w:r w:rsidRPr="00882639">
        <w:rPr>
          <w:b/>
          <w:bCs/>
          <w:lang w:val="en-GB"/>
        </w:rPr>
        <w:t>1</w:t>
      </w:r>
      <w:r w:rsidR="002910DE" w:rsidRPr="00882639">
        <w:rPr>
          <w:lang w:val="en-GB"/>
        </w:rPr>
        <w:tab/>
        <w:t>that the technical characteristics and protection criteria f</w:t>
      </w:r>
      <w:r w:rsidR="00CC7C64" w:rsidRPr="00882639">
        <w:rPr>
          <w:lang w:val="en-GB"/>
        </w:rPr>
        <w:t>or systems operating in the AMS </w:t>
      </w:r>
      <w:r w:rsidR="002910DE" w:rsidRPr="00882639">
        <w:rPr>
          <w:lang w:val="en-GB"/>
        </w:rPr>
        <w:t>given in the Annex 1 should be used in performing sharing and compatibility analyses.</w:t>
      </w:r>
    </w:p>
    <w:p w14:paraId="03F8BAF2" w14:textId="1F188920" w:rsidR="002910DE" w:rsidRPr="00882639" w:rsidRDefault="002910DE" w:rsidP="00810A27">
      <w:pPr>
        <w:rPr>
          <w:lang w:val="en-GB"/>
        </w:rPr>
      </w:pPr>
      <w:del w:id="182" w:author="AFSMO" w:date="2021-03-12T20:52:00Z">
        <w:r w:rsidRPr="00882639" w:rsidDel="003A79D9">
          <w:rPr>
            <w:b/>
            <w:bCs/>
            <w:lang w:val="en-GB"/>
          </w:rPr>
          <w:delText>2</w:delText>
        </w:r>
        <w:r w:rsidRPr="00882639" w:rsidDel="003A79D9">
          <w:rPr>
            <w:lang w:val="en-GB"/>
          </w:rPr>
          <w:tab/>
        </w:r>
      </w:del>
      <w:del w:id="183" w:author="AFSMO" w:date="2021-03-17T12:29:00Z">
        <w:r w:rsidRPr="00882639" w:rsidDel="00E05A23">
          <w:rPr>
            <w:lang w:val="en-GB"/>
          </w:rPr>
          <w:delText>that the following Note is considered as part of this Recommendation.</w:delText>
        </w:r>
      </w:del>
    </w:p>
    <w:p w14:paraId="278719B5" w14:textId="77777777" w:rsidR="005F7AA7" w:rsidRPr="00882639" w:rsidRDefault="005F7AA7" w:rsidP="005F7AA7">
      <w:pPr>
        <w:pStyle w:val="Heading1"/>
        <w:rPr>
          <w:lang w:val="en-GB"/>
        </w:rPr>
      </w:pPr>
      <w:r w:rsidRPr="00882639">
        <w:rPr>
          <w:lang w:val="en-GB"/>
        </w:rPr>
        <w:t>1</w:t>
      </w:r>
      <w:r w:rsidRPr="00882639">
        <w:rPr>
          <w:lang w:val="en-GB"/>
        </w:rPr>
        <w:tab/>
        <w:t>Introduction</w:t>
      </w:r>
    </w:p>
    <w:p w14:paraId="04F20F92" w14:textId="64CF97F3" w:rsidR="005F7AA7" w:rsidRPr="00882639" w:rsidRDefault="005F7AA7" w:rsidP="005F7AA7">
      <w:pPr>
        <w:rPr>
          <w:lang w:val="en-GB"/>
        </w:rPr>
      </w:pPr>
      <w:r w:rsidRPr="00882639">
        <w:rPr>
          <w:lang w:val="en-GB"/>
        </w:rPr>
        <w:t>Systems and networks operating in the AMS are used for</w:t>
      </w:r>
      <w:del w:id="184" w:author="AFSMO" w:date="2021-03-17T12:04:00Z">
        <w:r w:rsidRPr="00882639" w:rsidDel="0059751C">
          <w:rPr>
            <w:lang w:val="en-GB"/>
          </w:rPr>
          <w:delText xml:space="preserve"> broadband,</w:delText>
        </w:r>
      </w:del>
      <w:r w:rsidRPr="00882639">
        <w:rPr>
          <w:lang w:val="en-GB"/>
        </w:rPr>
        <w:t xml:space="preserve"> airborne </w:t>
      </w:r>
      <w:proofErr w:type="gramStart"/>
      <w:r w:rsidRPr="00583ADA">
        <w:rPr>
          <w:lang w:val="en-GB"/>
        </w:rPr>
        <w:t>data-links</w:t>
      </w:r>
      <w:proofErr w:type="gramEnd"/>
      <w:r w:rsidRPr="00882639">
        <w:rPr>
          <w:lang w:val="en-GB"/>
        </w:rPr>
        <w:t xml:space="preserve"> to support remote sensing, etc., applications.</w:t>
      </w:r>
      <w:r w:rsidRPr="00882639">
        <w:rPr>
          <w:lang w:val="en-GB" w:eastAsia="ja-JP"/>
        </w:rPr>
        <w:t xml:space="preserve"> Aeronautical mobile data link</w:t>
      </w:r>
      <w:del w:id="185" w:author="AFSMO" w:date="2021-03-19T15:17:00Z">
        <w:r w:rsidRPr="00882639" w:rsidDel="00876AA0">
          <w:rPr>
            <w:lang w:val="en-GB" w:eastAsia="ja-JP"/>
          </w:rPr>
          <w:delText>s</w:delText>
        </w:r>
      </w:del>
      <w:ins w:id="186" w:author="AFSMO" w:date="2021-03-12T20:52:00Z">
        <w:r w:rsidR="003A79D9">
          <w:rPr>
            <w:lang w:val="en-GB" w:eastAsia="ja-JP"/>
          </w:rPr>
          <w:t xml:space="preserve"> </w:t>
        </w:r>
      </w:ins>
      <w:ins w:id="187" w:author="AFSMO" w:date="2021-03-12T16:16:00Z">
        <w:r w:rsidR="000307AB">
          <w:rPr>
            <w:lang w:val="en-GB" w:eastAsia="ja-JP"/>
          </w:rPr>
          <w:t>systems</w:t>
        </w:r>
      </w:ins>
      <w:r w:rsidRPr="00882639">
        <w:rPr>
          <w:lang w:val="en-GB" w:eastAsia="ja-JP"/>
        </w:rPr>
        <w:t xml:space="preserve"> </w:t>
      </w:r>
      <w:r w:rsidRPr="00882639">
        <w:rPr>
          <w:lang w:val="en-GB"/>
        </w:rPr>
        <w:t xml:space="preserve">are operated between </w:t>
      </w:r>
      <w:r w:rsidR="00AB7B88">
        <w:rPr>
          <w:lang w:val="en-GB"/>
        </w:rPr>
        <w:t xml:space="preserve">ground </w:t>
      </w:r>
      <w:r w:rsidRPr="00882639">
        <w:rPr>
          <w:lang w:val="en-GB"/>
        </w:rPr>
        <w:t>stations and aircraft stations</w:t>
      </w:r>
      <w:ins w:id="188" w:author="AFSMO" w:date="2021-03-24T17:11:00Z">
        <w:r w:rsidR="00E8460A">
          <w:rPr>
            <w:lang w:val="en-GB"/>
          </w:rPr>
          <w:t>.</w:t>
        </w:r>
      </w:ins>
      <w:del w:id="189" w:author="AFSMO" w:date="2021-03-24T17:11:00Z">
        <w:r w:rsidRPr="00882639" w:rsidDel="00E8460A">
          <w:rPr>
            <w:lang w:val="en-GB"/>
          </w:rPr>
          <w:delText>, or between aircraft stations equipped with AMS data links (ADL)</w:delText>
        </w:r>
        <w:r w:rsidR="0018509D" w:rsidRPr="00882639" w:rsidDel="00E8460A">
          <w:rPr>
            <w:lang w:val="en-GB"/>
          </w:rPr>
          <w:delText>.</w:delText>
        </w:r>
      </w:del>
      <w:r w:rsidRPr="00882639">
        <w:rPr>
          <w:lang w:val="en-GB"/>
        </w:rPr>
        <w:t xml:space="preserve"> </w:t>
      </w:r>
    </w:p>
    <w:p w14:paraId="7AEDA803" w14:textId="7D5644C4" w:rsidR="002910DE" w:rsidRDefault="005F7AA7" w:rsidP="00990F44">
      <w:pPr>
        <w:rPr>
          <w:lang w:val="en-GB"/>
        </w:rPr>
      </w:pPr>
      <w:r w:rsidRPr="00882639">
        <w:rPr>
          <w:lang w:val="en-GB"/>
        </w:rPr>
        <w:t xml:space="preserve">Annex 1 </w:t>
      </w:r>
      <w:proofErr w:type="spellStart"/>
      <w:r w:rsidRPr="00882639">
        <w:rPr>
          <w:lang w:val="en-GB"/>
        </w:rPr>
        <w:t>decribe</w:t>
      </w:r>
      <w:r w:rsidR="00DB30F3">
        <w:rPr>
          <w:lang w:val="en-GB"/>
        </w:rPr>
        <w:t>s</w:t>
      </w:r>
      <w:proofErr w:type="spellEnd"/>
      <w:r w:rsidRPr="00882639">
        <w:rPr>
          <w:lang w:val="en-GB"/>
        </w:rPr>
        <w:t xml:space="preserve"> the technical characteristics of</w:t>
      </w:r>
      <w:del w:id="190" w:author="AFSMO" w:date="2021-03-12T15:59:00Z">
        <w:r w:rsidRPr="00882639" w:rsidDel="00E14DEF">
          <w:rPr>
            <w:lang w:val="en-GB"/>
          </w:rPr>
          <w:delText xml:space="preserve"> </w:delText>
        </w:r>
      </w:del>
      <w:r w:rsidRPr="00882639">
        <w:rPr>
          <w:lang w:val="en-GB"/>
        </w:rPr>
        <w:t xml:space="preserve"> aer</w:t>
      </w:r>
      <w:ins w:id="191" w:author="AFSMO" w:date="2021-03-12T15:59:00Z">
        <w:r w:rsidR="00E14DEF">
          <w:rPr>
            <w:lang w:val="en-GB"/>
          </w:rPr>
          <w:t>o</w:t>
        </w:r>
      </w:ins>
      <w:del w:id="192" w:author="AFSMO" w:date="2021-03-12T15:59:00Z">
        <w:r w:rsidRPr="00882639" w:rsidDel="00E14DEF">
          <w:rPr>
            <w:lang w:val="en-GB"/>
          </w:rPr>
          <w:delText>u</w:delText>
        </w:r>
      </w:del>
      <w:r w:rsidRPr="00882639">
        <w:rPr>
          <w:lang w:val="en-GB"/>
        </w:rPr>
        <w:t>na</w:t>
      </w:r>
      <w:ins w:id="193" w:author="AFSMO" w:date="2021-03-12T15:59:00Z">
        <w:r w:rsidR="00E14DEF">
          <w:rPr>
            <w:lang w:val="en-GB"/>
          </w:rPr>
          <w:t>u</w:t>
        </w:r>
      </w:ins>
      <w:r w:rsidRPr="00882639">
        <w:rPr>
          <w:lang w:val="en-GB"/>
        </w:rPr>
        <w:t xml:space="preserve">tical </w:t>
      </w:r>
      <w:ins w:id="194" w:author="AFSMO" w:date="2021-03-12T15:59:00Z">
        <w:r w:rsidR="00E14DEF">
          <w:rPr>
            <w:lang w:val="en-GB"/>
          </w:rPr>
          <w:t>mobile</w:t>
        </w:r>
      </w:ins>
      <w:ins w:id="195" w:author="AFSMO" w:date="2021-03-12T20:53:00Z">
        <w:r w:rsidR="003A79D9">
          <w:rPr>
            <w:lang w:val="en-GB"/>
          </w:rPr>
          <w:t xml:space="preserve"> </w:t>
        </w:r>
      </w:ins>
      <w:ins w:id="196" w:author="AFSMO" w:date="2021-03-12T15:59:00Z">
        <w:r w:rsidR="00E14DEF">
          <w:rPr>
            <w:lang w:val="en-GB"/>
          </w:rPr>
          <w:t xml:space="preserve">systems </w:t>
        </w:r>
      </w:ins>
      <w:del w:id="197" w:author="AFSMO" w:date="2021-03-12T15:59:00Z">
        <w:r w:rsidRPr="00882639" w:rsidDel="00E14DEF">
          <w:rPr>
            <w:lang w:val="en-GB"/>
          </w:rPr>
          <w:delText xml:space="preserve">data links </w:delText>
        </w:r>
      </w:del>
      <w:r w:rsidRPr="00882639">
        <w:rPr>
          <w:lang w:val="en-GB"/>
        </w:rPr>
        <w:t>(A</w:t>
      </w:r>
      <w:del w:id="198" w:author="AFSMO" w:date="2021-03-12T15:59:00Z">
        <w:r w:rsidRPr="00882639" w:rsidDel="00E14DEF">
          <w:rPr>
            <w:lang w:val="en-GB"/>
          </w:rPr>
          <w:delText>DL</w:delText>
        </w:r>
      </w:del>
      <w:ins w:id="199" w:author="AFSMO" w:date="2021-03-12T15:59:00Z">
        <w:r w:rsidR="00E14DEF">
          <w:rPr>
            <w:lang w:val="en-GB"/>
          </w:rPr>
          <w:t>MS</w:t>
        </w:r>
      </w:ins>
      <w:r w:rsidRPr="00882639">
        <w:rPr>
          <w:lang w:val="en-GB"/>
        </w:rPr>
        <w:t>)</w:t>
      </w:r>
      <w:ins w:id="200" w:author="AFSMO" w:date="2021-03-24T13:43:00Z">
        <w:r w:rsidR="00F12AB6">
          <w:rPr>
            <w:lang w:val="en-GB"/>
          </w:rPr>
          <w:t xml:space="preserve"> at 1 7</w:t>
        </w:r>
      </w:ins>
      <w:ins w:id="201" w:author="AFSMO" w:date="2021-03-24T15:45:00Z">
        <w:r w:rsidR="008A189A">
          <w:rPr>
            <w:lang w:val="en-GB"/>
          </w:rPr>
          <w:t>80</w:t>
        </w:r>
      </w:ins>
      <w:ins w:id="202" w:author="AFSMO" w:date="2021-03-24T13:43:00Z">
        <w:r w:rsidR="00F12AB6">
          <w:rPr>
            <w:lang w:val="en-GB"/>
          </w:rPr>
          <w:t>-1 850 MHz band</w:t>
        </w:r>
      </w:ins>
      <w:r w:rsidR="00DB30F3">
        <w:rPr>
          <w:lang w:val="en-GB"/>
        </w:rPr>
        <w:t>.</w:t>
      </w:r>
    </w:p>
    <w:p w14:paraId="7EEE4F69" w14:textId="2235C590" w:rsidR="003207E2" w:rsidRDefault="003207E2" w:rsidP="00990F44">
      <w:pPr>
        <w:rPr>
          <w:lang w:val="en-GB"/>
        </w:rPr>
      </w:pPr>
    </w:p>
    <w:p w14:paraId="03E8F6C3" w14:textId="0E6E7D39" w:rsidR="003207E2" w:rsidRDefault="003207E2" w:rsidP="00990F44">
      <w:pPr>
        <w:rPr>
          <w:lang w:val="en-GB"/>
        </w:rPr>
      </w:pPr>
    </w:p>
    <w:p w14:paraId="3FC69A98" w14:textId="3F09EA2E" w:rsidR="003207E2" w:rsidRDefault="003207E2" w:rsidP="00990F44">
      <w:pPr>
        <w:rPr>
          <w:lang w:val="en-GB"/>
        </w:rPr>
      </w:pPr>
    </w:p>
    <w:p w14:paraId="7A69C2F2" w14:textId="399C4FB9" w:rsidR="003207E2" w:rsidRDefault="003207E2" w:rsidP="00990F44">
      <w:pPr>
        <w:rPr>
          <w:lang w:val="en-GB"/>
        </w:rPr>
      </w:pPr>
    </w:p>
    <w:p w14:paraId="3CAB3111" w14:textId="7A141277" w:rsidR="003207E2" w:rsidRDefault="003207E2" w:rsidP="00990F44">
      <w:pPr>
        <w:rPr>
          <w:lang w:val="en-GB"/>
        </w:rPr>
      </w:pPr>
    </w:p>
    <w:p w14:paraId="6F156A72" w14:textId="1550AF50" w:rsidR="003207E2" w:rsidRDefault="003207E2" w:rsidP="00990F44">
      <w:pPr>
        <w:rPr>
          <w:lang w:val="en-GB"/>
        </w:rPr>
      </w:pPr>
    </w:p>
    <w:p w14:paraId="536240EA" w14:textId="09840BD0" w:rsidR="003207E2" w:rsidRDefault="003207E2" w:rsidP="00990F44">
      <w:pPr>
        <w:rPr>
          <w:lang w:val="en-GB"/>
        </w:rPr>
      </w:pPr>
    </w:p>
    <w:p w14:paraId="29C5D366" w14:textId="52FE8F25" w:rsidR="003207E2" w:rsidRDefault="003207E2" w:rsidP="00990F44">
      <w:pPr>
        <w:rPr>
          <w:lang w:val="en-GB"/>
        </w:rPr>
      </w:pPr>
    </w:p>
    <w:p w14:paraId="0AC6616D" w14:textId="698CE34C" w:rsidR="003207E2" w:rsidRDefault="003207E2" w:rsidP="00990F44">
      <w:pPr>
        <w:rPr>
          <w:lang w:val="en-GB"/>
        </w:rPr>
      </w:pPr>
    </w:p>
    <w:p w14:paraId="5CF8CFF2" w14:textId="79FF5E9D" w:rsidR="003207E2" w:rsidRDefault="003207E2" w:rsidP="00990F44">
      <w:pPr>
        <w:rPr>
          <w:lang w:val="en-GB"/>
        </w:rPr>
      </w:pPr>
    </w:p>
    <w:p w14:paraId="54DDB88D" w14:textId="587DB61B" w:rsidR="003207E2" w:rsidRDefault="003207E2" w:rsidP="00990F44">
      <w:pPr>
        <w:rPr>
          <w:lang w:val="en-GB"/>
        </w:rPr>
      </w:pPr>
    </w:p>
    <w:p w14:paraId="69C0151B" w14:textId="05616750" w:rsidR="003207E2" w:rsidRDefault="003207E2" w:rsidP="00990F44">
      <w:pPr>
        <w:rPr>
          <w:lang w:val="en-GB"/>
        </w:rPr>
      </w:pPr>
    </w:p>
    <w:p w14:paraId="04C51E17" w14:textId="6F489D84" w:rsidR="003207E2" w:rsidRDefault="003207E2" w:rsidP="00990F44">
      <w:pPr>
        <w:rPr>
          <w:lang w:val="en-GB"/>
        </w:rPr>
      </w:pPr>
    </w:p>
    <w:p w14:paraId="4FCFBA14" w14:textId="0C7190CF" w:rsidR="003207E2" w:rsidRDefault="003207E2" w:rsidP="00990F44">
      <w:pPr>
        <w:rPr>
          <w:lang w:val="en-GB"/>
        </w:rPr>
      </w:pPr>
    </w:p>
    <w:p w14:paraId="7BCCFEB5" w14:textId="77777777" w:rsidR="003207E2" w:rsidRPr="00882639" w:rsidRDefault="003207E2" w:rsidP="00990F44">
      <w:pPr>
        <w:rPr>
          <w:lang w:val="en-GB"/>
        </w:rPr>
      </w:pPr>
    </w:p>
    <w:p w14:paraId="0EA42CD9" w14:textId="77777777" w:rsidR="005F7AA7" w:rsidRPr="00882639" w:rsidRDefault="005F7AA7" w:rsidP="002D4567">
      <w:pPr>
        <w:pStyle w:val="AnnexNoTitle"/>
        <w:jc w:val="both"/>
        <w:rPr>
          <w:lang w:val="en-GB"/>
        </w:rPr>
      </w:pPr>
    </w:p>
    <w:p w14:paraId="16E391C2" w14:textId="494BCA5D" w:rsidR="006561A1" w:rsidRPr="00D44B09" w:rsidRDefault="00D44B09" w:rsidP="00D44B09">
      <w:pPr>
        <w:tabs>
          <w:tab w:val="clear" w:pos="794"/>
          <w:tab w:val="clear" w:pos="1191"/>
          <w:tab w:val="clear" w:pos="1588"/>
          <w:tab w:val="clear" w:pos="1985"/>
        </w:tabs>
        <w:overflowPunct/>
        <w:autoSpaceDE/>
        <w:autoSpaceDN/>
        <w:adjustRightInd/>
        <w:spacing w:before="0"/>
        <w:jc w:val="left"/>
        <w:textAlignment w:val="auto"/>
        <w:rPr>
          <w:b/>
          <w:sz w:val="28"/>
          <w:lang w:val="en-GB"/>
        </w:rPr>
      </w:pPr>
      <w:r>
        <w:rPr>
          <w:lang w:val="en-GB"/>
        </w:rPr>
        <w:br w:type="page"/>
      </w:r>
    </w:p>
    <w:p w14:paraId="5EC22D2F" w14:textId="77777777" w:rsidR="00A869D3" w:rsidRDefault="002910DE" w:rsidP="006561A1">
      <w:pPr>
        <w:pStyle w:val="AnnexNoTitle"/>
        <w:spacing w:before="0"/>
        <w:rPr>
          <w:ins w:id="203" w:author="AFSMO" w:date="2021-03-19T15:21:00Z"/>
          <w:lang w:val="en-GB"/>
        </w:rPr>
      </w:pPr>
      <w:r w:rsidRPr="00882639">
        <w:rPr>
          <w:lang w:val="en-GB"/>
        </w:rPr>
        <w:lastRenderedPageBreak/>
        <w:t>Annex 1</w:t>
      </w:r>
      <w:r w:rsidR="00990F44" w:rsidRPr="00882639">
        <w:rPr>
          <w:lang w:val="en-GB"/>
        </w:rPr>
        <w:br/>
      </w:r>
      <w:r w:rsidR="00990F44" w:rsidRPr="00882639">
        <w:rPr>
          <w:lang w:val="en-GB"/>
        </w:rPr>
        <w:br/>
      </w:r>
      <w:r w:rsidRPr="00882639">
        <w:rPr>
          <w:lang w:val="en-GB"/>
        </w:rPr>
        <w:t>Technical characteristics and protection criteria</w:t>
      </w:r>
      <w:r w:rsidR="00412F20" w:rsidRPr="00882639">
        <w:rPr>
          <w:lang w:val="en-GB"/>
        </w:rPr>
        <w:t xml:space="preserve"> of AMS data links (ADL)</w:t>
      </w:r>
    </w:p>
    <w:p w14:paraId="0A536664" w14:textId="6DE49134" w:rsidR="002910DE" w:rsidRPr="00882639" w:rsidRDefault="00A869D3" w:rsidP="006561A1">
      <w:pPr>
        <w:pStyle w:val="AnnexNoTitle"/>
        <w:spacing w:before="0"/>
        <w:rPr>
          <w:lang w:val="en-GB"/>
        </w:rPr>
      </w:pPr>
      <w:ins w:id="204" w:author="AFSMO" w:date="2021-03-19T15:20:00Z">
        <w:r>
          <w:rPr>
            <w:lang w:val="en-GB"/>
          </w:rPr>
          <w:t xml:space="preserve">in </w:t>
        </w:r>
      </w:ins>
      <w:ins w:id="205" w:author="AFSMO" w:date="2021-03-19T15:21:00Z">
        <w:r>
          <w:rPr>
            <w:lang w:val="en-GB"/>
          </w:rPr>
          <w:t xml:space="preserve">the band </w:t>
        </w:r>
      </w:ins>
      <w:ins w:id="206" w:author="AFSMO" w:date="2021-03-24T14:45:00Z">
        <w:r w:rsidR="00B218C8">
          <w:rPr>
            <w:lang w:val="en-GB"/>
          </w:rPr>
          <w:t>1 780-1</w:t>
        </w:r>
      </w:ins>
      <w:ins w:id="207" w:author="AFSMO" w:date="2021-03-24T16:18:00Z">
        <w:r w:rsidR="00D67596">
          <w:rPr>
            <w:lang w:val="en-GB"/>
          </w:rPr>
          <w:t xml:space="preserve"> </w:t>
        </w:r>
      </w:ins>
      <w:ins w:id="208" w:author="AFSMO" w:date="2021-03-24T14:45:00Z">
        <w:r w:rsidR="00B218C8">
          <w:rPr>
            <w:lang w:val="en-GB"/>
          </w:rPr>
          <w:t xml:space="preserve">850 </w:t>
        </w:r>
      </w:ins>
      <w:ins w:id="209" w:author="AFSMO" w:date="2021-03-19T15:20:00Z">
        <w:r>
          <w:rPr>
            <w:lang w:val="en-GB"/>
          </w:rPr>
          <w:t>MHz</w:t>
        </w:r>
      </w:ins>
    </w:p>
    <w:p w14:paraId="4CC6D37E" w14:textId="568A6CE9" w:rsidR="002910DE" w:rsidRPr="00882639" w:rsidRDefault="00745614" w:rsidP="00990F44">
      <w:pPr>
        <w:pStyle w:val="Heading1"/>
        <w:rPr>
          <w:lang w:val="en-GB"/>
        </w:rPr>
      </w:pPr>
      <w:r w:rsidRPr="00882639">
        <w:rPr>
          <w:lang w:val="en-GB"/>
        </w:rPr>
        <w:t>1</w:t>
      </w:r>
      <w:r w:rsidR="002910DE" w:rsidRPr="00882639">
        <w:rPr>
          <w:lang w:val="en-GB"/>
        </w:rPr>
        <w:tab/>
        <w:t>Operational deployment</w:t>
      </w:r>
      <w:r w:rsidR="00412F20" w:rsidRPr="00882639">
        <w:rPr>
          <w:lang w:val="en-GB"/>
        </w:rPr>
        <w:t xml:space="preserve"> for AMS data links</w:t>
      </w:r>
      <w:r w:rsidR="0018509D" w:rsidRPr="00882639">
        <w:rPr>
          <w:lang w:val="en-GB"/>
        </w:rPr>
        <w:t xml:space="preserve"> </w:t>
      </w:r>
      <w:r w:rsidR="00412F20" w:rsidRPr="00882639">
        <w:rPr>
          <w:lang w:val="en-GB"/>
        </w:rPr>
        <w:t>(ADL)</w:t>
      </w:r>
      <w:ins w:id="210" w:author="AFSMO" w:date="2021-03-19T15:21:00Z">
        <w:r w:rsidR="00241B40">
          <w:rPr>
            <w:lang w:val="en-GB"/>
          </w:rPr>
          <w:t xml:space="preserve"> in the band 1 7</w:t>
        </w:r>
      </w:ins>
      <w:ins w:id="211" w:author="AFSMO" w:date="2021-03-24T15:18:00Z">
        <w:r w:rsidR="008E30D7">
          <w:rPr>
            <w:lang w:val="en-GB"/>
          </w:rPr>
          <w:t>80</w:t>
        </w:r>
      </w:ins>
      <w:ins w:id="212" w:author="AFSMO" w:date="2021-03-19T15:21:00Z">
        <w:r w:rsidR="00241B40">
          <w:rPr>
            <w:lang w:val="en-GB"/>
          </w:rPr>
          <w:t>-1 850 MHz</w:t>
        </w:r>
      </w:ins>
    </w:p>
    <w:p w14:paraId="02AC6BFC" w14:textId="4CE26BEE" w:rsidR="002910DE" w:rsidRPr="00882639" w:rsidRDefault="002910DE" w:rsidP="002D0CFD">
      <w:pPr>
        <w:rPr>
          <w:lang w:val="en-GB"/>
        </w:rPr>
      </w:pPr>
      <w:r w:rsidRPr="00882639">
        <w:rPr>
          <w:lang w:val="en-GB" w:eastAsia="ja-JP"/>
        </w:rPr>
        <w:t xml:space="preserve">Aeronautical mobile data links </w:t>
      </w:r>
      <w:r w:rsidRPr="00882639">
        <w:rPr>
          <w:lang w:val="en-GB"/>
        </w:rPr>
        <w:t xml:space="preserve">are operated between </w:t>
      </w:r>
      <w:r w:rsidR="00DB30F3">
        <w:rPr>
          <w:lang w:val="en-GB"/>
        </w:rPr>
        <w:t>ground</w:t>
      </w:r>
      <w:r w:rsidRPr="00882639">
        <w:rPr>
          <w:lang w:val="en-GB"/>
        </w:rPr>
        <w:t xml:space="preserve"> stations and aircraft stations, </w:t>
      </w:r>
      <w:del w:id="213" w:author="AFSMO" w:date="2021-03-24T17:30:00Z">
        <w:r w:rsidRPr="00882639" w:rsidDel="00822A90">
          <w:rPr>
            <w:lang w:val="en-GB"/>
          </w:rPr>
          <w:delText xml:space="preserve">or between aircraft stations equipped with AMS data links (ADL) </w:delText>
        </w:r>
      </w:del>
      <w:r w:rsidRPr="00882639">
        <w:rPr>
          <w:lang w:val="en-GB"/>
        </w:rPr>
        <w:t>and can be deployed anywhere within a country whose administration has authorized their use in accordance with regulations.</w:t>
      </w:r>
    </w:p>
    <w:p w14:paraId="2BB7428B" w14:textId="7E602E33" w:rsidR="002910DE" w:rsidRPr="00882639" w:rsidRDefault="002910DE" w:rsidP="002D0CFD">
      <w:pPr>
        <w:rPr>
          <w:lang w:val="en-GB"/>
        </w:rPr>
      </w:pPr>
      <w:r w:rsidRPr="00882639">
        <w:rPr>
          <w:lang w:val="en-GB"/>
        </w:rPr>
        <w:t>ADL includes transmission from and to, either aircraft stations or a ground terminal considered as an aeronautical station. These transmissions could use bidirectional air</w:t>
      </w:r>
      <w:r w:rsidRPr="00882639">
        <w:rPr>
          <w:lang w:val="en-GB"/>
        </w:rPr>
        <w:noBreakHyphen/>
        <w:t>to</w:t>
      </w:r>
      <w:r w:rsidRPr="00882639">
        <w:rPr>
          <w:lang w:val="en-GB"/>
        </w:rPr>
        <w:noBreakHyphen/>
        <w:t>ground links</w:t>
      </w:r>
      <w:del w:id="214" w:author="AFSMO" w:date="2021-03-24T17:09:00Z">
        <w:r w:rsidRPr="00882639" w:rsidDel="00E8460A">
          <w:rPr>
            <w:lang w:val="en-GB"/>
          </w:rPr>
          <w:delText>, or relay through another airborne platform using an air</w:delText>
        </w:r>
        <w:r w:rsidRPr="00882639" w:rsidDel="00E8460A">
          <w:rPr>
            <w:lang w:val="en-GB"/>
          </w:rPr>
          <w:noBreakHyphen/>
          <w:delText>to</w:delText>
        </w:r>
        <w:r w:rsidRPr="00882639" w:rsidDel="00E8460A">
          <w:rPr>
            <w:lang w:val="en-GB"/>
          </w:rPr>
          <w:noBreakHyphen/>
          <w:delText>air data link</w:delText>
        </w:r>
      </w:del>
      <w:r w:rsidRPr="00882639">
        <w:rPr>
          <w:lang w:val="en-GB"/>
        </w:rPr>
        <w:t>. Links can be either simplex or duplex. The link lengths vary greatly in these applications. Although some of the link lengths may be relatively short, many of the link lengths approach the radio line</w:t>
      </w:r>
      <w:r w:rsidRPr="00882639">
        <w:rPr>
          <w:lang w:val="en-GB"/>
        </w:rPr>
        <w:noBreakHyphen/>
        <w:t>of</w:t>
      </w:r>
      <w:r w:rsidRPr="00882639">
        <w:rPr>
          <w:lang w:val="en-GB"/>
        </w:rPr>
        <w:noBreakHyphen/>
        <w:t>sight distance. The operational altitude of airborne platforms equipped with thes</w:t>
      </w:r>
      <w:r w:rsidR="00A3175C" w:rsidRPr="00882639">
        <w:rPr>
          <w:lang w:val="en-GB"/>
        </w:rPr>
        <w:t xml:space="preserve">e ADLs can vary up </w:t>
      </w:r>
      <w:r w:rsidR="00A3175C" w:rsidRPr="00392948">
        <w:rPr>
          <w:lang w:val="en-GB"/>
        </w:rPr>
        <w:t xml:space="preserve">to </w:t>
      </w:r>
      <w:del w:id="215" w:author="AFSMO" w:date="2021-03-12T16:01:00Z">
        <w:r w:rsidR="004D2D05" w:rsidRPr="00392948" w:rsidDel="001B0EDB">
          <w:rPr>
            <w:lang w:val="en-GB"/>
          </w:rPr>
          <w:delText>[</w:delText>
        </w:r>
      </w:del>
      <w:del w:id="216" w:author="AFSMO" w:date="2021-03-19T14:56:00Z">
        <w:r w:rsidR="00ED7FCF" w:rsidRPr="00392948" w:rsidDel="00EB18AD">
          <w:rPr>
            <w:lang w:val="en-GB"/>
          </w:rPr>
          <w:delText>15,000</w:delText>
        </w:r>
      </w:del>
      <w:del w:id="217" w:author="AFSMO" w:date="2021-03-12T16:01:00Z">
        <w:r w:rsidR="004D2D05" w:rsidRPr="00392948" w:rsidDel="001B0EDB">
          <w:rPr>
            <w:lang w:val="en-GB"/>
          </w:rPr>
          <w:delText>]</w:delText>
        </w:r>
      </w:del>
      <w:ins w:id="218" w:author="AFSMO" w:date="2021-03-19T14:56:00Z">
        <w:r w:rsidR="00EB18AD">
          <w:rPr>
            <w:lang w:val="en-GB"/>
          </w:rPr>
          <w:t xml:space="preserve">20 000 </w:t>
        </w:r>
      </w:ins>
      <w:r w:rsidR="00A3175C" w:rsidRPr="00392948">
        <w:rPr>
          <w:lang w:val="en-GB"/>
        </w:rPr>
        <w:t>m</w:t>
      </w:r>
      <w:r w:rsidR="00A3175C" w:rsidRPr="00882639">
        <w:rPr>
          <w:lang w:val="en-GB"/>
        </w:rPr>
        <w:t>.</w:t>
      </w:r>
    </w:p>
    <w:p w14:paraId="3080977B" w14:textId="77777777" w:rsidR="002910DE" w:rsidRPr="00882639" w:rsidRDefault="002910DE" w:rsidP="002D0CFD">
      <w:pPr>
        <w:rPr>
          <w:lang w:val="en-GB"/>
        </w:rPr>
      </w:pPr>
      <w:r w:rsidRPr="00882639">
        <w:rPr>
          <w:lang w:val="en-GB"/>
        </w:rPr>
        <w:t>The ground terminals may be at a permanent location or they may be transportable. Transportable ground terminals can be moved to meet operational needs and the duration of use while it remains at a particular location is dependent</w:t>
      </w:r>
      <w:r w:rsidR="00A3175C" w:rsidRPr="00882639">
        <w:rPr>
          <w:lang w:val="en-GB"/>
        </w:rPr>
        <w:t xml:space="preserve"> upon operational requirements.</w:t>
      </w:r>
    </w:p>
    <w:p w14:paraId="50401104" w14:textId="77777777" w:rsidR="002910DE" w:rsidRPr="00882639" w:rsidRDefault="002910DE" w:rsidP="002D0CFD">
      <w:pPr>
        <w:rPr>
          <w:lang w:val="en-GB"/>
        </w:rPr>
      </w:pPr>
      <w:r w:rsidRPr="00882639">
        <w:rPr>
          <w:lang w:val="en-GB"/>
        </w:rPr>
        <w:t>A single ground terminal may simultaneously support several aircraft stations at the same time via different links</w:t>
      </w:r>
      <w:r w:rsidR="007A1679" w:rsidRPr="00882639">
        <w:rPr>
          <w:lang w:val="en-GB"/>
        </w:rPr>
        <w:t>.</w:t>
      </w:r>
    </w:p>
    <w:p w14:paraId="44D99D4C" w14:textId="002568C4" w:rsidR="002910DE" w:rsidRPr="00882639" w:rsidRDefault="00745614" w:rsidP="00A3175C">
      <w:pPr>
        <w:pStyle w:val="Heading1"/>
        <w:rPr>
          <w:lang w:val="en-GB"/>
        </w:rPr>
      </w:pPr>
      <w:r w:rsidRPr="00882639">
        <w:rPr>
          <w:lang w:val="en-GB"/>
        </w:rPr>
        <w:t>2</w:t>
      </w:r>
      <w:r w:rsidR="002910DE" w:rsidRPr="00882639">
        <w:rPr>
          <w:lang w:val="en-GB"/>
        </w:rPr>
        <w:tab/>
        <w:t>Technical characteristics of aeronautical mobile systems</w:t>
      </w:r>
    </w:p>
    <w:p w14:paraId="6B743417" w14:textId="282F8CE9" w:rsidR="002910DE" w:rsidRPr="00882639" w:rsidRDefault="002910DE" w:rsidP="00A3175C">
      <w:pPr>
        <w:rPr>
          <w:lang w:val="en-GB"/>
        </w:rPr>
      </w:pPr>
      <w:r w:rsidRPr="00882639">
        <w:rPr>
          <w:lang w:val="en-GB"/>
        </w:rPr>
        <w:t xml:space="preserve">Typical technical characteristics for representative airborne data links for the frequency range </w:t>
      </w:r>
      <w:r w:rsidR="0030522B" w:rsidRPr="00882639">
        <w:rPr>
          <w:lang w:val="en-GB" w:eastAsia="ja-JP"/>
        </w:rPr>
        <w:t>1 7</w:t>
      </w:r>
      <w:ins w:id="219" w:author="AFSMO" w:date="2021-03-24T15:45:00Z">
        <w:r w:rsidR="008A189A">
          <w:rPr>
            <w:lang w:val="en-GB" w:eastAsia="ja-JP"/>
          </w:rPr>
          <w:t>80</w:t>
        </w:r>
      </w:ins>
      <w:del w:id="220" w:author="AFSMO" w:date="2021-03-24T15:45:00Z">
        <w:r w:rsidR="0030522B" w:rsidRPr="00882639" w:rsidDel="008A189A">
          <w:rPr>
            <w:lang w:val="en-GB" w:eastAsia="ja-JP"/>
          </w:rPr>
          <w:delText>5</w:delText>
        </w:r>
      </w:del>
      <w:del w:id="221" w:author="AFSMO" w:date="2021-03-24T11:10:00Z">
        <w:r w:rsidR="0030522B" w:rsidRPr="00882639" w:rsidDel="00377891">
          <w:rPr>
            <w:lang w:val="en-GB" w:eastAsia="ja-JP"/>
          </w:rPr>
          <w:delText>0</w:delText>
        </w:r>
      </w:del>
      <w:r w:rsidR="00372F61" w:rsidRPr="00882639">
        <w:rPr>
          <w:lang w:val="en-GB" w:eastAsia="ja-JP"/>
        </w:rPr>
        <w:t xml:space="preserve">-1 850 </w:t>
      </w:r>
      <w:r w:rsidRPr="00882639">
        <w:rPr>
          <w:lang w:val="en-GB" w:eastAsia="ja-JP"/>
        </w:rPr>
        <w:t>MHz</w:t>
      </w:r>
      <w:r w:rsidRPr="00882639">
        <w:rPr>
          <w:lang w:val="en-GB"/>
        </w:rPr>
        <w:t xml:space="preserve"> are provided in Table 1.</w:t>
      </w:r>
    </w:p>
    <w:p w14:paraId="63FF3B22" w14:textId="6470F27D" w:rsidR="002910DE" w:rsidRPr="00882639" w:rsidRDefault="00150DF0" w:rsidP="00A3175C">
      <w:pPr>
        <w:pStyle w:val="Heading2"/>
        <w:rPr>
          <w:lang w:val="en-GB"/>
        </w:rPr>
      </w:pPr>
      <w:r w:rsidRPr="00882639">
        <w:rPr>
          <w:lang w:val="en-GB"/>
        </w:rPr>
        <w:t>2</w:t>
      </w:r>
      <w:r w:rsidR="002910DE" w:rsidRPr="00882639">
        <w:rPr>
          <w:lang w:val="en-GB"/>
        </w:rPr>
        <w:t>.1</w:t>
      </w:r>
      <w:r w:rsidR="002910DE" w:rsidRPr="00882639">
        <w:rPr>
          <w:lang w:val="en-GB"/>
        </w:rPr>
        <w:tab/>
      </w:r>
      <w:bookmarkStart w:id="222" w:name="_Hlk62056089"/>
      <w:r w:rsidR="002910DE" w:rsidRPr="00882639">
        <w:rPr>
          <w:lang w:val="en-GB"/>
        </w:rPr>
        <w:t>Transmitter and receiver characteristics</w:t>
      </w:r>
    </w:p>
    <w:bookmarkEnd w:id="222"/>
    <w:p w14:paraId="518C6D07" w14:textId="19DCDD32" w:rsidR="002910DE" w:rsidRPr="00882639" w:rsidRDefault="002910DE" w:rsidP="00A3175C">
      <w:pPr>
        <w:rPr>
          <w:lang w:val="en-GB"/>
        </w:rPr>
      </w:pPr>
      <w:r w:rsidRPr="00882639">
        <w:rPr>
          <w:lang w:val="en-GB"/>
        </w:rPr>
        <w:t xml:space="preserve">The aeronautical mobile systems operating or planned to operate within the frequency range </w:t>
      </w:r>
      <w:r w:rsidR="0030522B" w:rsidRPr="00882639">
        <w:rPr>
          <w:lang w:val="en-GB" w:eastAsia="ja-JP"/>
        </w:rPr>
        <w:t>1 7</w:t>
      </w:r>
      <w:ins w:id="223" w:author="AFSMO" w:date="2021-03-24T15:45:00Z">
        <w:r w:rsidR="008A189A">
          <w:rPr>
            <w:lang w:val="en-GB" w:eastAsia="ja-JP"/>
          </w:rPr>
          <w:t>80</w:t>
        </w:r>
      </w:ins>
      <w:del w:id="224" w:author="AFSMO" w:date="2021-03-24T15:45:00Z">
        <w:r w:rsidR="0030522B" w:rsidRPr="00882639" w:rsidDel="008A189A">
          <w:rPr>
            <w:lang w:val="en-GB" w:eastAsia="ja-JP"/>
          </w:rPr>
          <w:delText>5</w:delText>
        </w:r>
      </w:del>
      <w:del w:id="225" w:author="AFSMO" w:date="2021-03-24T11:10:00Z">
        <w:r w:rsidR="0030522B" w:rsidRPr="00882639" w:rsidDel="00377891">
          <w:rPr>
            <w:lang w:val="en-GB" w:eastAsia="ja-JP"/>
          </w:rPr>
          <w:delText>0</w:delText>
        </w:r>
      </w:del>
      <w:r w:rsidR="00372F61" w:rsidRPr="00882639">
        <w:rPr>
          <w:lang w:val="en-GB" w:eastAsia="ja-JP"/>
        </w:rPr>
        <w:t xml:space="preserve">-1 850 </w:t>
      </w:r>
      <w:r w:rsidRPr="00882639">
        <w:rPr>
          <w:lang w:val="en-GB" w:eastAsia="ja-JP"/>
        </w:rPr>
        <w:t>MHz</w:t>
      </w:r>
      <w:r w:rsidRPr="00882639">
        <w:rPr>
          <w:lang w:val="en-GB"/>
        </w:rPr>
        <w:t xml:space="preserve"> typically use digital modulations. A given transmitter may be capable of radiating more than one waveform.</w:t>
      </w:r>
    </w:p>
    <w:p w14:paraId="133F920B" w14:textId="02D52939" w:rsidR="002910DE" w:rsidRPr="00882639" w:rsidRDefault="00150DF0" w:rsidP="00A3175C">
      <w:pPr>
        <w:pStyle w:val="Heading2"/>
        <w:rPr>
          <w:lang w:val="en-GB"/>
        </w:rPr>
      </w:pPr>
      <w:r w:rsidRPr="00882639">
        <w:rPr>
          <w:lang w:val="en-GB"/>
        </w:rPr>
        <w:t>2</w:t>
      </w:r>
      <w:r w:rsidR="002910DE" w:rsidRPr="00882639">
        <w:rPr>
          <w:lang w:val="en-GB"/>
        </w:rPr>
        <w:t>.2</w:t>
      </w:r>
      <w:r w:rsidR="002910DE" w:rsidRPr="00882639">
        <w:rPr>
          <w:lang w:val="en-GB"/>
        </w:rPr>
        <w:tab/>
        <w:t>Antenna characteristics</w:t>
      </w:r>
    </w:p>
    <w:p w14:paraId="08D26413" w14:textId="55DB895E" w:rsidR="002910DE" w:rsidRPr="00882639" w:rsidRDefault="002910DE" w:rsidP="00A3175C">
      <w:pPr>
        <w:rPr>
          <w:lang w:val="en-GB"/>
        </w:rPr>
      </w:pPr>
      <w:r w:rsidRPr="00882639">
        <w:rPr>
          <w:lang w:val="en-GB"/>
        </w:rPr>
        <w:t xml:space="preserve">A variety of different types of antennas are used by systems in the frequency </w:t>
      </w:r>
      <w:proofErr w:type="gramStart"/>
      <w:r w:rsidRPr="00882639">
        <w:rPr>
          <w:lang w:val="en-GB"/>
        </w:rPr>
        <w:t xml:space="preserve">range </w:t>
      </w:r>
      <w:r w:rsidR="00372F61" w:rsidRPr="00882639">
        <w:rPr>
          <w:lang w:val="en-GB" w:eastAsia="ja-JP"/>
        </w:rPr>
        <w:t xml:space="preserve"> </w:t>
      </w:r>
      <w:r w:rsidR="0030522B" w:rsidRPr="00882639">
        <w:rPr>
          <w:lang w:val="en-GB" w:eastAsia="ja-JP"/>
        </w:rPr>
        <w:t>1</w:t>
      </w:r>
      <w:proofErr w:type="gramEnd"/>
      <w:r w:rsidR="0030522B" w:rsidRPr="00882639">
        <w:rPr>
          <w:lang w:val="en-GB" w:eastAsia="ja-JP"/>
        </w:rPr>
        <w:t xml:space="preserve"> 7</w:t>
      </w:r>
      <w:ins w:id="226" w:author="AFSMO" w:date="2021-03-24T15:45:00Z">
        <w:r w:rsidR="008A189A">
          <w:rPr>
            <w:lang w:val="en-GB" w:eastAsia="ja-JP"/>
          </w:rPr>
          <w:t>80</w:t>
        </w:r>
      </w:ins>
      <w:del w:id="227" w:author="AFSMO" w:date="2021-03-24T15:45:00Z">
        <w:r w:rsidR="0030522B" w:rsidRPr="00882639" w:rsidDel="008A189A">
          <w:rPr>
            <w:lang w:val="en-GB" w:eastAsia="ja-JP"/>
          </w:rPr>
          <w:delText>5</w:delText>
        </w:r>
      </w:del>
      <w:del w:id="228" w:author="AFSMO" w:date="2021-03-24T11:10:00Z">
        <w:r w:rsidR="0030522B" w:rsidRPr="00882639" w:rsidDel="00377891">
          <w:rPr>
            <w:lang w:val="en-GB" w:eastAsia="ja-JP"/>
          </w:rPr>
          <w:delText>0</w:delText>
        </w:r>
      </w:del>
      <w:r w:rsidR="00372F61" w:rsidRPr="00882639">
        <w:rPr>
          <w:lang w:val="en-GB" w:eastAsia="ja-JP"/>
        </w:rPr>
        <w:t xml:space="preserve">-1 850 </w:t>
      </w:r>
      <w:proofErr w:type="spellStart"/>
      <w:r w:rsidRPr="00882639">
        <w:rPr>
          <w:lang w:val="en-GB" w:eastAsia="ja-JP"/>
        </w:rPr>
        <w:t>MHz</w:t>
      </w:r>
      <w:r w:rsidRPr="00882639">
        <w:rPr>
          <w:lang w:val="en-GB"/>
        </w:rPr>
        <w:t>.</w:t>
      </w:r>
      <w:proofErr w:type="spellEnd"/>
      <w:r w:rsidRPr="00882639">
        <w:rPr>
          <w:lang w:val="en-GB"/>
        </w:rPr>
        <w:t xml:space="preserve"> Antennas in this range are generally of a variety of sizes and vary between the airborne component of the link and the </w:t>
      </w:r>
      <w:proofErr w:type="gramStart"/>
      <w:r w:rsidRPr="00882639">
        <w:rPr>
          <w:lang w:val="en-GB"/>
        </w:rPr>
        <w:t>ground based</w:t>
      </w:r>
      <w:proofErr w:type="gramEnd"/>
      <w:r w:rsidRPr="00882639">
        <w:rPr>
          <w:lang w:val="en-GB"/>
        </w:rPr>
        <w:t xml:space="preserve"> component of the link. The airborne antenna gains are typically </w:t>
      </w:r>
      <w:ins w:id="229" w:author="AFSMO" w:date="2021-03-19T14:57:00Z">
        <w:r w:rsidR="004867D3">
          <w:rPr>
            <w:lang w:val="en-GB"/>
          </w:rPr>
          <w:t>between</w:t>
        </w:r>
      </w:ins>
      <w:ins w:id="230" w:author="AFSMO" w:date="2021-03-19T14:58:00Z">
        <w:r w:rsidR="004867D3">
          <w:rPr>
            <w:lang w:val="en-GB"/>
          </w:rPr>
          <w:t xml:space="preserve"> </w:t>
        </w:r>
      </w:ins>
      <w:del w:id="231" w:author="AFSMO" w:date="2021-03-12T16:01:00Z">
        <w:r w:rsidRPr="00882639" w:rsidDel="001B0EDB">
          <w:rPr>
            <w:lang w:val="en-GB"/>
          </w:rPr>
          <w:delText xml:space="preserve"> </w:delText>
        </w:r>
        <w:r w:rsidR="004D2D05" w:rsidRPr="00392948" w:rsidDel="001B0EDB">
          <w:rPr>
            <w:lang w:val="en-GB"/>
          </w:rPr>
          <w:delText>[</w:delText>
        </w:r>
      </w:del>
      <w:r w:rsidR="00ED7FCF" w:rsidRPr="00392948">
        <w:rPr>
          <w:lang w:val="en-GB"/>
        </w:rPr>
        <w:t>3</w:t>
      </w:r>
      <w:del w:id="232" w:author="AFSMO" w:date="2021-03-12T16:01:00Z">
        <w:r w:rsidR="004D2D05" w:rsidRPr="00392948" w:rsidDel="001B0EDB">
          <w:rPr>
            <w:lang w:val="en-GB"/>
          </w:rPr>
          <w:delText>]</w:delText>
        </w:r>
      </w:del>
      <w:ins w:id="233" w:author="AFSMO" w:date="2021-03-19T14:57:00Z">
        <w:r w:rsidR="004867D3">
          <w:rPr>
            <w:lang w:val="en-GB"/>
          </w:rPr>
          <w:t xml:space="preserve"> and 1</w:t>
        </w:r>
      </w:ins>
      <w:ins w:id="234" w:author="AFSMO" w:date="2021-03-24T19:28:00Z">
        <w:r w:rsidR="008178DF">
          <w:rPr>
            <w:lang w:val="en-GB"/>
          </w:rPr>
          <w:t>6</w:t>
        </w:r>
      </w:ins>
      <w:r w:rsidRPr="00882639">
        <w:rPr>
          <w:lang w:val="en-GB"/>
        </w:rPr>
        <w:t xml:space="preserve"> </w:t>
      </w:r>
      <w:proofErr w:type="spellStart"/>
      <w:r w:rsidRPr="00882639">
        <w:rPr>
          <w:lang w:val="en-GB"/>
        </w:rPr>
        <w:t>dBi</w:t>
      </w:r>
      <w:proofErr w:type="spellEnd"/>
      <w:r w:rsidRPr="00882639">
        <w:rPr>
          <w:lang w:val="en-GB"/>
        </w:rPr>
        <w:t xml:space="preserve">. The </w:t>
      </w:r>
      <w:proofErr w:type="gramStart"/>
      <w:r w:rsidRPr="00882639">
        <w:rPr>
          <w:lang w:val="en-GB"/>
        </w:rPr>
        <w:t>ground based</w:t>
      </w:r>
      <w:proofErr w:type="gramEnd"/>
      <w:r w:rsidRPr="00882639">
        <w:rPr>
          <w:lang w:val="en-GB"/>
        </w:rPr>
        <w:t xml:space="preserve"> antenna gain </w:t>
      </w:r>
      <w:ins w:id="235" w:author="AFSMO" w:date="2021-03-15T11:40:00Z">
        <w:r w:rsidR="005E2D95">
          <w:rPr>
            <w:lang w:val="en-GB"/>
          </w:rPr>
          <w:t>can</w:t>
        </w:r>
      </w:ins>
      <w:del w:id="236" w:author="AFSMO" w:date="2021-03-15T11:39:00Z">
        <w:r w:rsidRPr="00882639" w:rsidDel="005E2D95">
          <w:rPr>
            <w:lang w:val="en-GB"/>
          </w:rPr>
          <w:delText>is</w:delText>
        </w:r>
      </w:del>
      <w:r w:rsidRPr="00882639">
        <w:rPr>
          <w:lang w:val="en-GB"/>
        </w:rPr>
        <w:t xml:space="preserve"> typically </w:t>
      </w:r>
      <w:ins w:id="237" w:author="AFSMO" w:date="2021-03-15T11:40:00Z">
        <w:r w:rsidR="005E2D95">
          <w:rPr>
            <w:lang w:val="en-GB"/>
          </w:rPr>
          <w:t>be</w:t>
        </w:r>
      </w:ins>
      <w:ins w:id="238" w:author="AFSMO" w:date="2021-03-19T14:58:00Z">
        <w:r w:rsidR="004867D3">
          <w:rPr>
            <w:lang w:val="en-GB"/>
          </w:rPr>
          <w:t xml:space="preserve"> between</w:t>
        </w:r>
      </w:ins>
      <w:ins w:id="239" w:author="AFSMO" w:date="2021-03-15T11:40:00Z">
        <w:r w:rsidR="005E2D95">
          <w:rPr>
            <w:lang w:val="en-GB"/>
          </w:rPr>
          <w:t xml:space="preserve"> </w:t>
        </w:r>
      </w:ins>
      <w:ins w:id="240" w:author="AFSMO" w:date="2021-03-15T11:39:00Z">
        <w:r w:rsidR="005E2D95">
          <w:rPr>
            <w:lang w:val="en-GB"/>
          </w:rPr>
          <w:t xml:space="preserve">3 </w:t>
        </w:r>
      </w:ins>
      <w:ins w:id="241" w:author="AFSMO" w:date="2021-03-19T14:58:00Z">
        <w:r w:rsidR="004867D3">
          <w:rPr>
            <w:lang w:val="en-GB"/>
          </w:rPr>
          <w:t>and</w:t>
        </w:r>
      </w:ins>
      <w:ins w:id="242" w:author="AFSMO" w:date="2021-03-15T11:39:00Z">
        <w:r w:rsidR="005E2D95">
          <w:rPr>
            <w:lang w:val="en-GB"/>
          </w:rPr>
          <w:t xml:space="preserve"> </w:t>
        </w:r>
      </w:ins>
      <w:del w:id="243" w:author="AFSMO" w:date="2021-03-12T16:01:00Z">
        <w:r w:rsidR="004D2D05" w:rsidRPr="00392948" w:rsidDel="001B0EDB">
          <w:rPr>
            <w:lang w:val="en-GB"/>
          </w:rPr>
          <w:delText>[</w:delText>
        </w:r>
      </w:del>
      <w:del w:id="244" w:author="AFSMO" w:date="2021-03-19T14:58:00Z">
        <w:r w:rsidR="00ED7FCF" w:rsidRPr="00392948" w:rsidDel="004867D3">
          <w:rPr>
            <w:lang w:val="en-GB"/>
          </w:rPr>
          <w:delText>1</w:delText>
        </w:r>
      </w:del>
      <w:r w:rsidR="00ED7FCF" w:rsidRPr="00392948">
        <w:rPr>
          <w:lang w:val="en-GB"/>
        </w:rPr>
        <w:t>3</w:t>
      </w:r>
      <w:ins w:id="245" w:author="AFSMO" w:date="2021-03-19T14:58:00Z">
        <w:r w:rsidR="004867D3">
          <w:rPr>
            <w:lang w:val="en-GB"/>
          </w:rPr>
          <w:t>1</w:t>
        </w:r>
      </w:ins>
      <w:del w:id="246" w:author="AFSMO" w:date="2021-03-12T16:01:00Z">
        <w:r w:rsidR="004D2D05" w:rsidRPr="00392948" w:rsidDel="001B0EDB">
          <w:rPr>
            <w:lang w:val="en-GB"/>
          </w:rPr>
          <w:delText>]</w:delText>
        </w:r>
      </w:del>
      <w:r w:rsidR="004B2C8D" w:rsidRPr="00392948">
        <w:rPr>
          <w:lang w:val="en-GB"/>
        </w:rPr>
        <w:t xml:space="preserve"> </w:t>
      </w:r>
      <w:proofErr w:type="spellStart"/>
      <w:r w:rsidRPr="00392948">
        <w:rPr>
          <w:lang w:val="en-GB"/>
        </w:rPr>
        <w:t>dBi</w:t>
      </w:r>
      <w:proofErr w:type="spellEnd"/>
      <w:r w:rsidRPr="00882639">
        <w:rPr>
          <w:lang w:val="en-GB"/>
        </w:rPr>
        <w:t xml:space="preserve">. </w:t>
      </w:r>
    </w:p>
    <w:p w14:paraId="1CEF4B01" w14:textId="1FE99702" w:rsidR="002910DE" w:rsidRPr="00882639" w:rsidRDefault="00150DF0" w:rsidP="00CF4A7C">
      <w:pPr>
        <w:pStyle w:val="Heading1"/>
        <w:rPr>
          <w:lang w:val="en-GB"/>
        </w:rPr>
      </w:pPr>
      <w:r w:rsidRPr="00882639">
        <w:rPr>
          <w:lang w:val="en-GB"/>
        </w:rPr>
        <w:t>3</w:t>
      </w:r>
      <w:r w:rsidR="002910DE" w:rsidRPr="00882639">
        <w:rPr>
          <w:lang w:val="en-GB"/>
        </w:rPr>
        <w:tab/>
        <w:t xml:space="preserve">Protection criteria </w:t>
      </w:r>
    </w:p>
    <w:p w14:paraId="32C3EE70" w14:textId="57097940" w:rsidR="002910DE" w:rsidRPr="00882639" w:rsidRDefault="00ED7FCF" w:rsidP="00B43040">
      <w:pPr>
        <w:rPr>
          <w:lang w:val="en-GB"/>
        </w:rPr>
      </w:pPr>
      <w:r w:rsidRPr="00ED7FCF">
        <w:rPr>
          <w:lang w:val="en-GB"/>
        </w:rPr>
        <w:t>An</w:t>
      </w:r>
      <w:r w:rsidR="002910DE" w:rsidRPr="00ED7FCF">
        <w:rPr>
          <w:lang w:val="en-GB"/>
        </w:rPr>
        <w:t xml:space="preserve"> </w:t>
      </w:r>
      <w:r w:rsidR="002910DE" w:rsidRPr="00ED7FCF">
        <w:rPr>
          <w:i/>
          <w:iCs/>
          <w:lang w:val="en-GB"/>
        </w:rPr>
        <w:t>I/N</w:t>
      </w:r>
      <w:r w:rsidR="002910DE" w:rsidRPr="00ED7FCF">
        <w:rPr>
          <w:lang w:val="en-GB"/>
        </w:rPr>
        <w:t xml:space="preserve"> ratio of about −6 dB</w:t>
      </w:r>
      <w:r w:rsidRPr="00ED7FCF">
        <w:rPr>
          <w:lang w:val="en-GB"/>
        </w:rPr>
        <w:t xml:space="preserve"> is protection criteria for AMS systems</w:t>
      </w:r>
      <w:r w:rsidR="002910DE" w:rsidRPr="00ED7FCF">
        <w:rPr>
          <w:lang w:val="en-GB"/>
        </w:rPr>
        <w:t>. This represents the required protection criterion for the AMS systems</w:t>
      </w:r>
      <w:del w:id="247" w:author="AFSMO" w:date="2021-03-24T13:45:00Z">
        <w:r w:rsidR="002910DE" w:rsidRPr="00ED7FCF" w:rsidDel="00C04E58">
          <w:rPr>
            <w:lang w:val="en-GB"/>
          </w:rPr>
          <w:delText xml:space="preserve"> referenced herein from interference due to another radiocommunication service</w:delText>
        </w:r>
      </w:del>
      <w:r w:rsidR="002910DE" w:rsidRPr="00ED7FCF">
        <w:rPr>
          <w:lang w:val="en-GB"/>
        </w:rPr>
        <w:t xml:space="preserve">. If multiple potential interference sources are present, protection of the AMS systems requires that this criterion </w:t>
      </w:r>
      <w:proofErr w:type="gramStart"/>
      <w:r w:rsidR="002910DE" w:rsidRPr="00ED7FCF">
        <w:rPr>
          <w:lang w:val="en-GB"/>
        </w:rPr>
        <w:t>is</w:t>
      </w:r>
      <w:proofErr w:type="gramEnd"/>
      <w:r w:rsidR="002910DE" w:rsidRPr="00ED7FCF">
        <w:rPr>
          <w:lang w:val="en-GB"/>
        </w:rPr>
        <w:t xml:space="preserve"> not exceeded due to the aggregate interference from the multiple sources.</w:t>
      </w:r>
    </w:p>
    <w:p w14:paraId="6BB4104C" w14:textId="6D8B0EDB" w:rsidR="002910DE" w:rsidRPr="00882639" w:rsidDel="008A189A" w:rsidRDefault="002910DE">
      <w:pPr>
        <w:keepNext/>
        <w:tabs>
          <w:tab w:val="clear" w:pos="794"/>
          <w:tab w:val="clear" w:pos="1191"/>
          <w:tab w:val="clear" w:pos="1588"/>
          <w:tab w:val="clear" w:pos="1985"/>
          <w:tab w:val="left" w:pos="1134"/>
          <w:tab w:val="left" w:pos="1871"/>
          <w:tab w:val="left" w:pos="2268"/>
        </w:tabs>
        <w:spacing w:before="560" w:after="120"/>
        <w:rPr>
          <w:del w:id="248" w:author="AFSMO" w:date="2021-03-24T15:45:00Z"/>
          <w:caps/>
          <w:szCs w:val="24"/>
          <w:lang w:val="en-GB"/>
        </w:rPr>
        <w:sectPr w:rsidR="002910DE" w:rsidRPr="00882639" w:rsidDel="008A189A" w:rsidSect="00EA7090">
          <w:headerReference w:type="first" r:id="rId12"/>
          <w:pgSz w:w="11907" w:h="16834" w:code="9"/>
          <w:pgMar w:top="1418" w:right="1134" w:bottom="1134" w:left="1134" w:header="720" w:footer="482" w:gutter="0"/>
          <w:paperSrc w:first="15" w:other="15"/>
          <w:pgNumType w:start="1"/>
          <w:cols w:space="720"/>
          <w:docGrid w:linePitch="326"/>
        </w:sectPr>
        <w:pPrChange w:id="249" w:author="AFSMO" w:date="2021-03-24T15:45:00Z">
          <w:pPr>
            <w:keepNext/>
            <w:tabs>
              <w:tab w:val="clear" w:pos="794"/>
              <w:tab w:val="clear" w:pos="1191"/>
              <w:tab w:val="clear" w:pos="1588"/>
              <w:tab w:val="clear" w:pos="1985"/>
              <w:tab w:val="left" w:pos="1134"/>
              <w:tab w:val="left" w:pos="1871"/>
              <w:tab w:val="left" w:pos="2268"/>
            </w:tabs>
            <w:spacing w:before="560" w:after="120"/>
            <w:jc w:val="center"/>
          </w:pPr>
        </w:pPrChange>
      </w:pPr>
    </w:p>
    <w:p w14:paraId="75E214B7" w14:textId="77777777" w:rsidR="002910DE" w:rsidRPr="00882639" w:rsidRDefault="002910DE" w:rsidP="006C2D25">
      <w:pPr>
        <w:pStyle w:val="TableNo"/>
        <w:rPr>
          <w:lang w:val="en-GB"/>
        </w:rPr>
      </w:pPr>
      <w:bookmarkStart w:id="250" w:name="_Hlk67501243"/>
      <w:bookmarkStart w:id="251" w:name="_Hlk66989359"/>
      <w:r w:rsidRPr="00882639">
        <w:rPr>
          <w:lang w:val="en-GB"/>
        </w:rPr>
        <w:lastRenderedPageBreak/>
        <w:t>T</w:t>
      </w:r>
      <w:r w:rsidR="007577DB" w:rsidRPr="00882639">
        <w:rPr>
          <w:lang w:val="en-GB"/>
        </w:rPr>
        <w:t>ABLE</w:t>
      </w:r>
      <w:r w:rsidRPr="00882639">
        <w:rPr>
          <w:lang w:val="en-GB"/>
        </w:rPr>
        <w:t xml:space="preserve"> </w:t>
      </w:r>
      <w:r w:rsidR="007577DB" w:rsidRPr="00882639">
        <w:rPr>
          <w:lang w:val="en-GB"/>
        </w:rPr>
        <w:t xml:space="preserve"> </w:t>
      </w:r>
      <w:r w:rsidRPr="00882639">
        <w:rPr>
          <w:lang w:val="en-GB"/>
        </w:rPr>
        <w:t>1</w:t>
      </w:r>
    </w:p>
    <w:p w14:paraId="6CE229E9" w14:textId="4DB64424" w:rsidR="00BB1432" w:rsidRPr="00BB1432" w:rsidRDefault="002910DE" w:rsidP="00BB1432">
      <w:pPr>
        <w:pStyle w:val="Tabletitle"/>
        <w:rPr>
          <w:ins w:id="252" w:author="AFSMO" w:date="2021-03-19T14:16:00Z"/>
          <w:lang w:val="en-GB" w:eastAsia="ja-JP"/>
        </w:rPr>
      </w:pPr>
      <w:r w:rsidRPr="00882639">
        <w:rPr>
          <w:lang w:val="en-GB"/>
        </w:rPr>
        <w:t xml:space="preserve">Typical technical characteristics of representative aeronautical mobile service systems operated in the frequency range </w:t>
      </w:r>
      <w:r w:rsidR="0030522B" w:rsidRPr="00882639">
        <w:rPr>
          <w:lang w:val="en-GB" w:eastAsia="ja-JP"/>
        </w:rPr>
        <w:t>1 7</w:t>
      </w:r>
      <w:ins w:id="253" w:author="AFSMO" w:date="2021-03-24T15:11:00Z">
        <w:r w:rsidR="001371A4">
          <w:rPr>
            <w:lang w:val="en-GB" w:eastAsia="ja-JP"/>
          </w:rPr>
          <w:t>8</w:t>
        </w:r>
      </w:ins>
      <w:ins w:id="254" w:author="AFSMO" w:date="2021-03-24T18:01:00Z">
        <w:r w:rsidR="008878E8">
          <w:rPr>
            <w:lang w:val="en-GB" w:eastAsia="ja-JP"/>
          </w:rPr>
          <w:t>0</w:t>
        </w:r>
      </w:ins>
      <w:del w:id="255" w:author="AFSMO" w:date="2021-03-24T15:11:00Z">
        <w:r w:rsidR="0030522B" w:rsidRPr="00882639" w:rsidDel="001371A4">
          <w:rPr>
            <w:lang w:val="en-GB" w:eastAsia="ja-JP"/>
          </w:rPr>
          <w:delText>5</w:delText>
        </w:r>
      </w:del>
      <w:del w:id="256" w:author="AFSMO" w:date="2021-03-24T11:11:00Z">
        <w:r w:rsidR="0030522B" w:rsidRPr="00882639" w:rsidDel="00A76A63">
          <w:rPr>
            <w:lang w:val="en-GB" w:eastAsia="ja-JP"/>
          </w:rPr>
          <w:delText>0</w:delText>
        </w:r>
      </w:del>
      <w:r w:rsidR="004D2D05" w:rsidRPr="00882639">
        <w:rPr>
          <w:lang w:val="en-GB" w:eastAsia="ja-JP"/>
        </w:rPr>
        <w:t>-1 850</w:t>
      </w:r>
      <w:r w:rsidRPr="00882639">
        <w:rPr>
          <w:lang w:val="en-GB" w:eastAsia="ja-JP"/>
        </w:rPr>
        <w:t xml:space="preserve"> </w:t>
      </w:r>
      <w:proofErr w:type="gramStart"/>
      <w:r w:rsidRPr="00882639">
        <w:rPr>
          <w:lang w:val="en-GB" w:eastAsia="ja-JP"/>
        </w:rPr>
        <w:t>MHz</w:t>
      </w:r>
      <w:proofErr w:type="gramEnd"/>
    </w:p>
    <w:tbl>
      <w:tblPr>
        <w:tblW w:w="15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7"/>
        <w:gridCol w:w="1195"/>
        <w:gridCol w:w="2799"/>
        <w:gridCol w:w="1384"/>
        <w:gridCol w:w="672"/>
        <w:gridCol w:w="1128"/>
        <w:gridCol w:w="1620"/>
        <w:gridCol w:w="1260"/>
        <w:gridCol w:w="2044"/>
        <w:gridCol w:w="1420"/>
      </w:tblGrid>
      <w:tr w:rsidR="00BD01E4" w14:paraId="23086DA7" w14:textId="77777777" w:rsidTr="00BD01E4">
        <w:trPr>
          <w:jc w:val="center"/>
          <w:ins w:id="257" w:author="AFSMO" w:date="2021-03-19T14:16:00Z"/>
        </w:trPr>
        <w:tc>
          <w:tcPr>
            <w:tcW w:w="23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B6EAF54" w14:textId="77777777" w:rsidR="00BD01E4" w:rsidRDefault="00BD01E4">
            <w:pPr>
              <w:pStyle w:val="Tablehead"/>
              <w:rPr>
                <w:ins w:id="258" w:author="AFSMO" w:date="2021-03-19T14:16:00Z"/>
                <w:lang w:val="en-GB" w:eastAsia="ja-JP"/>
              </w:rPr>
            </w:pPr>
            <w:ins w:id="259" w:author="AFSMO" w:date="2021-03-19T14:16:00Z">
              <w:r>
                <w:rPr>
                  <w:lang w:val="en-GB" w:eastAsia="ja-JP"/>
                </w:rPr>
                <w:t>Parameter</w:t>
              </w:r>
            </w:ins>
          </w:p>
        </w:tc>
        <w:tc>
          <w:tcPr>
            <w:tcW w:w="11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04901B5" w14:textId="77777777" w:rsidR="00BD01E4" w:rsidRDefault="00BD01E4">
            <w:pPr>
              <w:pStyle w:val="Tablehead"/>
              <w:rPr>
                <w:ins w:id="260" w:author="AFSMO" w:date="2021-03-19T14:16:00Z"/>
                <w:lang w:val="en-GB" w:eastAsia="ja-JP"/>
              </w:rPr>
            </w:pPr>
            <w:ins w:id="261" w:author="AFSMO" w:date="2021-03-19T14:16:00Z">
              <w:r>
                <w:rPr>
                  <w:lang w:val="en-GB" w:eastAsia="ja-JP"/>
                </w:rPr>
                <w:t>Units</w:t>
              </w:r>
            </w:ins>
          </w:p>
        </w:tc>
        <w:tc>
          <w:tcPr>
            <w:tcW w:w="279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D34E94" w14:textId="77777777" w:rsidR="00BD01E4" w:rsidRDefault="00BD01E4">
            <w:pPr>
              <w:pStyle w:val="Tablehead"/>
              <w:rPr>
                <w:ins w:id="262" w:author="AFSMO" w:date="2021-03-19T14:16:00Z"/>
                <w:lang w:val="en-GB" w:eastAsia="ja-JP"/>
              </w:rPr>
            </w:pPr>
            <w:ins w:id="263" w:author="AFSMO" w:date="2021-03-19T14:16:00Z">
              <w:r>
                <w:rPr>
                  <w:lang w:val="en-GB" w:eastAsia="ja-JP"/>
                </w:rPr>
                <w:t>System 1</w:t>
              </w:r>
            </w:ins>
          </w:p>
          <w:p w14:paraId="647A44BA" w14:textId="77777777" w:rsidR="00BD01E4" w:rsidRDefault="00BD01E4">
            <w:pPr>
              <w:pStyle w:val="Tablehead"/>
              <w:rPr>
                <w:ins w:id="264" w:author="AFSMO" w:date="2021-03-19T14:16:00Z"/>
                <w:lang w:val="en-GB" w:eastAsia="ja-JP"/>
              </w:rPr>
            </w:pPr>
            <w:ins w:id="265" w:author="AFSMO" w:date="2021-03-19T14:16:00Z">
              <w:r>
                <w:rPr>
                  <w:lang w:val="en-GB" w:eastAsia="ja-JP"/>
                </w:rPr>
                <w:t>Airborne</w:t>
              </w:r>
            </w:ins>
          </w:p>
        </w:tc>
        <w:tc>
          <w:tcPr>
            <w:tcW w:w="318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1AB7FEB" w14:textId="77777777" w:rsidR="00BD01E4" w:rsidRDefault="00BD01E4">
            <w:pPr>
              <w:pStyle w:val="Tablehead"/>
              <w:rPr>
                <w:ins w:id="266" w:author="AFSMO" w:date="2021-03-19T14:16:00Z"/>
                <w:lang w:val="en-GB" w:eastAsia="ja-JP"/>
              </w:rPr>
            </w:pPr>
            <w:ins w:id="267" w:author="AFSMO" w:date="2021-03-19T14:16:00Z">
              <w:r>
                <w:rPr>
                  <w:lang w:val="en-GB" w:eastAsia="ja-JP"/>
                </w:rPr>
                <w:t>System 1</w:t>
              </w:r>
            </w:ins>
          </w:p>
          <w:p w14:paraId="6B5726DF" w14:textId="77777777" w:rsidR="00BD01E4" w:rsidRDefault="00BD01E4">
            <w:pPr>
              <w:pStyle w:val="Tablehead"/>
              <w:rPr>
                <w:ins w:id="268" w:author="AFSMO" w:date="2021-03-19T14:16:00Z"/>
                <w:lang w:val="en-GB" w:eastAsia="ja-JP"/>
              </w:rPr>
            </w:pPr>
            <w:ins w:id="269" w:author="AFSMO" w:date="2021-03-19T14:16:00Z">
              <w:r>
                <w:rPr>
                  <w:lang w:val="en-GB" w:eastAsia="ja-JP"/>
                </w:rPr>
                <w:t>Ground</w:t>
              </w:r>
            </w:ins>
          </w:p>
        </w:tc>
        <w:tc>
          <w:tcPr>
            <w:tcW w:w="288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9EB14D9" w14:textId="77777777" w:rsidR="00BD01E4" w:rsidRDefault="00BD01E4">
            <w:pPr>
              <w:pStyle w:val="Tablehead"/>
              <w:rPr>
                <w:ins w:id="270" w:author="AFSMO" w:date="2021-03-19T14:16:00Z"/>
                <w:lang w:val="en-GB" w:eastAsia="ja-JP"/>
              </w:rPr>
            </w:pPr>
            <w:ins w:id="271" w:author="AFSMO" w:date="2021-03-19T14:16:00Z">
              <w:r>
                <w:rPr>
                  <w:lang w:val="en-GB" w:eastAsia="ja-JP"/>
                </w:rPr>
                <w:t>System 2</w:t>
              </w:r>
            </w:ins>
          </w:p>
          <w:p w14:paraId="7DE47921" w14:textId="5A8BA3B8" w:rsidR="00BD01E4" w:rsidRDefault="00BD01E4">
            <w:pPr>
              <w:pStyle w:val="Tablehead"/>
              <w:rPr>
                <w:ins w:id="272" w:author="AFSMO" w:date="2021-03-24T17:43:00Z"/>
                <w:lang w:val="en-GB" w:eastAsia="ja-JP"/>
              </w:rPr>
            </w:pPr>
            <w:ins w:id="273" w:author="AFSMO" w:date="2021-03-19T14:16:00Z">
              <w:r>
                <w:rPr>
                  <w:lang w:val="en-GB" w:eastAsia="ja-JP"/>
                </w:rPr>
                <w:t>Airborne</w:t>
              </w:r>
            </w:ins>
          </w:p>
        </w:tc>
        <w:tc>
          <w:tcPr>
            <w:tcW w:w="346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51DAC90" w14:textId="15912FD3" w:rsidR="00BD01E4" w:rsidRDefault="00BD01E4">
            <w:pPr>
              <w:pStyle w:val="Tablehead"/>
              <w:rPr>
                <w:ins w:id="274" w:author="AFSMO" w:date="2021-03-19T14:16:00Z"/>
                <w:lang w:val="en-GB" w:eastAsia="ja-JP"/>
              </w:rPr>
            </w:pPr>
            <w:ins w:id="275" w:author="AFSMO" w:date="2021-03-19T14:16:00Z">
              <w:r>
                <w:rPr>
                  <w:lang w:val="en-GB" w:eastAsia="ja-JP"/>
                </w:rPr>
                <w:t>System 2</w:t>
              </w:r>
            </w:ins>
          </w:p>
          <w:p w14:paraId="6E71E91A" w14:textId="77777777" w:rsidR="00BD01E4" w:rsidRDefault="00BD01E4">
            <w:pPr>
              <w:pStyle w:val="Tablehead"/>
              <w:rPr>
                <w:ins w:id="276" w:author="AFSMO" w:date="2021-03-19T14:16:00Z"/>
                <w:lang w:val="en-GB" w:eastAsia="ja-JP"/>
              </w:rPr>
            </w:pPr>
            <w:ins w:id="277" w:author="AFSMO" w:date="2021-03-19T14:16:00Z">
              <w:r>
                <w:rPr>
                  <w:lang w:val="en-GB" w:eastAsia="ja-JP"/>
                </w:rPr>
                <w:t>Ground</w:t>
              </w:r>
            </w:ins>
          </w:p>
        </w:tc>
      </w:tr>
      <w:tr w:rsidR="008A049F" w14:paraId="214DE386" w14:textId="77777777" w:rsidTr="00AA6F03">
        <w:trPr>
          <w:jc w:val="center"/>
          <w:ins w:id="278" w:author="AFSMO" w:date="2021-03-19T14:16:00Z"/>
        </w:trPr>
        <w:tc>
          <w:tcPr>
            <w:tcW w:w="15879"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636607" w14:textId="4107F221" w:rsidR="008A049F" w:rsidRPr="008775B4" w:rsidRDefault="008A049F" w:rsidP="00BB1432">
            <w:pPr>
              <w:pStyle w:val="Tabletext"/>
              <w:jc w:val="center"/>
              <w:rPr>
                <w:ins w:id="279" w:author="AFSMO" w:date="2021-03-19T14:16:00Z"/>
                <w:b/>
                <w:bCs/>
                <w:lang w:val="en-GB" w:eastAsia="ja-JP"/>
              </w:rPr>
            </w:pPr>
            <w:ins w:id="280" w:author="AFSMO" w:date="2021-03-19T14:16:00Z">
              <w:r w:rsidRPr="008775B4">
                <w:rPr>
                  <w:b/>
                  <w:bCs/>
                  <w:lang w:val="en-GB" w:eastAsia="ja-JP"/>
                </w:rPr>
                <w:t>Transmitter</w:t>
              </w:r>
            </w:ins>
          </w:p>
        </w:tc>
      </w:tr>
      <w:tr w:rsidR="00BD01E4" w:rsidRPr="004867D3" w14:paraId="116AF40C" w14:textId="77777777" w:rsidTr="00BD01E4">
        <w:trPr>
          <w:jc w:val="center"/>
          <w:ins w:id="281" w:author="AFSMO" w:date="2021-03-19T14:16:00Z"/>
        </w:trPr>
        <w:tc>
          <w:tcPr>
            <w:tcW w:w="2357" w:type="dxa"/>
            <w:tcBorders>
              <w:top w:val="single" w:sz="4" w:space="0" w:color="auto"/>
              <w:left w:val="single" w:sz="4" w:space="0" w:color="auto"/>
              <w:bottom w:val="single" w:sz="4" w:space="0" w:color="auto"/>
              <w:right w:val="single" w:sz="4" w:space="0" w:color="auto"/>
            </w:tcBorders>
            <w:hideMark/>
          </w:tcPr>
          <w:p w14:paraId="441E625F" w14:textId="77777777" w:rsidR="00BD01E4" w:rsidRPr="004867D3" w:rsidRDefault="00BD01E4" w:rsidP="001371A4">
            <w:pPr>
              <w:pStyle w:val="Tabletext"/>
              <w:rPr>
                <w:ins w:id="282" w:author="AFSMO" w:date="2021-03-19T14:16:00Z"/>
                <w:lang w:val="en-GB" w:eastAsia="ja-JP"/>
              </w:rPr>
            </w:pPr>
            <w:ins w:id="283" w:author="AFSMO" w:date="2021-03-19T14:16:00Z">
              <w:r w:rsidRPr="004867D3">
                <w:rPr>
                  <w:lang w:val="en-GB" w:eastAsia="ja-JP"/>
                </w:rPr>
                <w:t>Tuning range</w:t>
              </w:r>
            </w:ins>
          </w:p>
        </w:tc>
        <w:tc>
          <w:tcPr>
            <w:tcW w:w="1195" w:type="dxa"/>
            <w:tcBorders>
              <w:top w:val="single" w:sz="4" w:space="0" w:color="auto"/>
              <w:left w:val="single" w:sz="4" w:space="0" w:color="auto"/>
              <w:bottom w:val="single" w:sz="4" w:space="0" w:color="auto"/>
              <w:right w:val="single" w:sz="4" w:space="0" w:color="auto"/>
            </w:tcBorders>
            <w:hideMark/>
          </w:tcPr>
          <w:p w14:paraId="5CB0B66B" w14:textId="77777777" w:rsidR="00BD01E4" w:rsidRPr="004867D3" w:rsidRDefault="00BD01E4" w:rsidP="001371A4">
            <w:pPr>
              <w:pStyle w:val="Tabletext"/>
              <w:jc w:val="center"/>
              <w:rPr>
                <w:ins w:id="284" w:author="AFSMO" w:date="2021-03-19T14:16:00Z"/>
                <w:lang w:val="en-GB" w:eastAsia="ja-JP"/>
              </w:rPr>
            </w:pPr>
            <w:ins w:id="285" w:author="AFSMO" w:date="2021-03-19T14:16:00Z">
              <w:r w:rsidRPr="004867D3">
                <w:rPr>
                  <w:lang w:val="en-GB" w:eastAsia="ja-JP"/>
                </w:rPr>
                <w:t>MHz</w:t>
              </w:r>
            </w:ins>
          </w:p>
        </w:tc>
        <w:tc>
          <w:tcPr>
            <w:tcW w:w="2799" w:type="dxa"/>
            <w:tcBorders>
              <w:top w:val="single" w:sz="4" w:space="0" w:color="auto"/>
              <w:left w:val="single" w:sz="4" w:space="0" w:color="auto"/>
              <w:bottom w:val="single" w:sz="4" w:space="0" w:color="auto"/>
              <w:right w:val="single" w:sz="4" w:space="0" w:color="auto"/>
            </w:tcBorders>
            <w:vAlign w:val="center"/>
            <w:hideMark/>
          </w:tcPr>
          <w:p w14:paraId="025313E5" w14:textId="695B469E" w:rsidR="00BD01E4" w:rsidRPr="004867D3" w:rsidRDefault="00BD01E4" w:rsidP="001371A4">
            <w:pPr>
              <w:pStyle w:val="Tabletext"/>
              <w:jc w:val="center"/>
              <w:rPr>
                <w:ins w:id="286" w:author="AFSMO" w:date="2021-03-19T14:16:00Z"/>
                <w:lang w:val="en-GB" w:eastAsia="ja-JP"/>
              </w:rPr>
            </w:pPr>
            <w:ins w:id="287" w:author="AFSMO" w:date="2021-03-19T14:20:00Z">
              <w:r w:rsidRPr="004867D3">
                <w:rPr>
                  <w:lang w:val="en-GB" w:eastAsia="ja-JP"/>
                </w:rPr>
                <w:t>1 7</w:t>
              </w:r>
            </w:ins>
            <w:ins w:id="288" w:author="AFSMO" w:date="2021-03-24T15:11:00Z">
              <w:r>
                <w:rPr>
                  <w:lang w:val="en-GB" w:eastAsia="ja-JP"/>
                </w:rPr>
                <w:t>80</w:t>
              </w:r>
            </w:ins>
            <w:ins w:id="289" w:author="AFSMO" w:date="2021-03-19T14:20:00Z">
              <w:r w:rsidRPr="004867D3">
                <w:rPr>
                  <w:lang w:val="en-GB" w:eastAsia="ja-JP"/>
                </w:rPr>
                <w:t>- 1 850</w:t>
              </w:r>
            </w:ins>
          </w:p>
        </w:tc>
        <w:tc>
          <w:tcPr>
            <w:tcW w:w="3184" w:type="dxa"/>
            <w:gridSpan w:val="3"/>
            <w:tcBorders>
              <w:top w:val="single" w:sz="4" w:space="0" w:color="auto"/>
              <w:left w:val="single" w:sz="4" w:space="0" w:color="auto"/>
              <w:bottom w:val="single" w:sz="4" w:space="0" w:color="auto"/>
              <w:right w:val="single" w:sz="4" w:space="0" w:color="auto"/>
            </w:tcBorders>
            <w:hideMark/>
          </w:tcPr>
          <w:p w14:paraId="482EF6AE" w14:textId="49A9A0D4" w:rsidR="00BD01E4" w:rsidRPr="004867D3" w:rsidRDefault="00BD01E4" w:rsidP="001371A4">
            <w:pPr>
              <w:pStyle w:val="Tabletext"/>
              <w:jc w:val="center"/>
              <w:rPr>
                <w:ins w:id="290" w:author="AFSMO" w:date="2021-03-19T14:16:00Z"/>
                <w:lang w:val="en-GB" w:eastAsia="ja-JP"/>
              </w:rPr>
            </w:pPr>
            <w:ins w:id="291" w:author="AFSMO" w:date="2021-03-24T15:11:00Z">
              <w:r w:rsidRPr="008D2691">
                <w:rPr>
                  <w:lang w:val="en-GB" w:eastAsia="ja-JP"/>
                </w:rPr>
                <w:t>1 780- 1 850</w:t>
              </w:r>
            </w:ins>
          </w:p>
        </w:tc>
        <w:tc>
          <w:tcPr>
            <w:tcW w:w="2880" w:type="dxa"/>
            <w:gridSpan w:val="2"/>
            <w:tcBorders>
              <w:top w:val="single" w:sz="4" w:space="0" w:color="auto"/>
              <w:left w:val="single" w:sz="4" w:space="0" w:color="auto"/>
              <w:bottom w:val="single" w:sz="4" w:space="0" w:color="auto"/>
              <w:right w:val="single" w:sz="4" w:space="0" w:color="auto"/>
            </w:tcBorders>
            <w:hideMark/>
          </w:tcPr>
          <w:p w14:paraId="71222F0D" w14:textId="6E9786ED" w:rsidR="00BD01E4" w:rsidRPr="008D2691" w:rsidRDefault="00BD01E4" w:rsidP="001371A4">
            <w:pPr>
              <w:pStyle w:val="Tabletext"/>
              <w:jc w:val="center"/>
              <w:rPr>
                <w:ins w:id="292" w:author="AFSMO" w:date="2021-03-24T17:43:00Z"/>
                <w:lang w:val="en-GB" w:eastAsia="ja-JP"/>
              </w:rPr>
            </w:pPr>
            <w:ins w:id="293" w:author="AFSMO" w:date="2021-03-24T15:11:00Z">
              <w:r w:rsidRPr="008D2691">
                <w:rPr>
                  <w:lang w:val="en-GB" w:eastAsia="ja-JP"/>
                </w:rPr>
                <w:t>1 780- 1 850</w:t>
              </w:r>
            </w:ins>
          </w:p>
        </w:tc>
        <w:tc>
          <w:tcPr>
            <w:tcW w:w="3464" w:type="dxa"/>
            <w:gridSpan w:val="2"/>
            <w:tcBorders>
              <w:top w:val="single" w:sz="4" w:space="0" w:color="auto"/>
              <w:left w:val="single" w:sz="4" w:space="0" w:color="auto"/>
              <w:bottom w:val="single" w:sz="4" w:space="0" w:color="auto"/>
              <w:right w:val="single" w:sz="4" w:space="0" w:color="auto"/>
            </w:tcBorders>
            <w:hideMark/>
          </w:tcPr>
          <w:p w14:paraId="24ACBA11" w14:textId="11728342" w:rsidR="00BD01E4" w:rsidRPr="004867D3" w:rsidRDefault="00BD01E4" w:rsidP="001371A4">
            <w:pPr>
              <w:pStyle w:val="Tabletext"/>
              <w:jc w:val="center"/>
              <w:rPr>
                <w:ins w:id="294" w:author="AFSMO" w:date="2021-03-19T14:16:00Z"/>
                <w:lang w:val="en-GB" w:eastAsia="ja-JP"/>
              </w:rPr>
            </w:pPr>
            <w:ins w:id="295" w:author="AFSMO" w:date="2021-03-24T15:11:00Z">
              <w:r w:rsidRPr="008D2691">
                <w:rPr>
                  <w:lang w:val="en-GB" w:eastAsia="ja-JP"/>
                </w:rPr>
                <w:t>1 780- 1 850</w:t>
              </w:r>
            </w:ins>
          </w:p>
        </w:tc>
      </w:tr>
      <w:tr w:rsidR="00BD01E4" w:rsidRPr="004867D3" w14:paraId="6600F4CF" w14:textId="77777777" w:rsidTr="00BD01E4">
        <w:trPr>
          <w:jc w:val="center"/>
          <w:ins w:id="296" w:author="AFSMO" w:date="2021-03-19T14:16:00Z"/>
        </w:trPr>
        <w:tc>
          <w:tcPr>
            <w:tcW w:w="2357" w:type="dxa"/>
            <w:tcBorders>
              <w:top w:val="single" w:sz="4" w:space="0" w:color="auto"/>
              <w:left w:val="single" w:sz="4" w:space="0" w:color="auto"/>
              <w:bottom w:val="single" w:sz="4" w:space="0" w:color="auto"/>
              <w:right w:val="single" w:sz="4" w:space="0" w:color="auto"/>
            </w:tcBorders>
            <w:hideMark/>
          </w:tcPr>
          <w:p w14:paraId="4F2129FB" w14:textId="77777777" w:rsidR="00BD01E4" w:rsidRPr="004867D3" w:rsidRDefault="00BD01E4" w:rsidP="00BD01E4">
            <w:pPr>
              <w:pStyle w:val="Tabletext"/>
              <w:rPr>
                <w:ins w:id="297" w:author="AFSMO" w:date="2021-03-19T14:16:00Z"/>
                <w:lang w:val="en-GB" w:eastAsia="ja-JP"/>
              </w:rPr>
            </w:pPr>
            <w:ins w:id="298" w:author="AFSMO" w:date="2021-03-19T14:16:00Z">
              <w:r w:rsidRPr="004867D3">
                <w:rPr>
                  <w:lang w:val="en-GB" w:eastAsia="ja-JP"/>
                </w:rPr>
                <w:t>Power output</w:t>
              </w:r>
            </w:ins>
          </w:p>
        </w:tc>
        <w:tc>
          <w:tcPr>
            <w:tcW w:w="1195" w:type="dxa"/>
            <w:tcBorders>
              <w:top w:val="single" w:sz="4" w:space="0" w:color="auto"/>
              <w:left w:val="single" w:sz="4" w:space="0" w:color="auto"/>
              <w:bottom w:val="single" w:sz="4" w:space="0" w:color="auto"/>
              <w:right w:val="single" w:sz="4" w:space="0" w:color="auto"/>
            </w:tcBorders>
            <w:hideMark/>
          </w:tcPr>
          <w:p w14:paraId="46544FCF" w14:textId="77777777" w:rsidR="00BD01E4" w:rsidRPr="004867D3" w:rsidRDefault="00BD01E4" w:rsidP="00BD01E4">
            <w:pPr>
              <w:pStyle w:val="Tabletext"/>
              <w:jc w:val="center"/>
              <w:rPr>
                <w:ins w:id="299" w:author="AFSMO" w:date="2021-03-19T14:16:00Z"/>
                <w:lang w:val="en-GB" w:eastAsia="ja-JP"/>
              </w:rPr>
            </w:pPr>
            <w:ins w:id="300" w:author="AFSMO" w:date="2021-03-19T14:16:00Z">
              <w:r w:rsidRPr="004867D3">
                <w:rPr>
                  <w:lang w:val="en-GB" w:eastAsia="ja-JP"/>
                </w:rPr>
                <w:t>dBm</w:t>
              </w:r>
            </w:ins>
          </w:p>
        </w:tc>
        <w:tc>
          <w:tcPr>
            <w:tcW w:w="2799" w:type="dxa"/>
            <w:tcBorders>
              <w:top w:val="single" w:sz="4" w:space="0" w:color="auto"/>
              <w:left w:val="single" w:sz="4" w:space="0" w:color="auto"/>
              <w:bottom w:val="single" w:sz="4" w:space="0" w:color="auto"/>
              <w:right w:val="single" w:sz="4" w:space="0" w:color="auto"/>
            </w:tcBorders>
            <w:vAlign w:val="center"/>
            <w:hideMark/>
          </w:tcPr>
          <w:p w14:paraId="2B8698EF" w14:textId="50721F05" w:rsidR="00BD01E4" w:rsidRPr="004867D3" w:rsidRDefault="00BD01E4" w:rsidP="00BD01E4">
            <w:pPr>
              <w:pStyle w:val="Tabletext"/>
              <w:jc w:val="center"/>
              <w:rPr>
                <w:ins w:id="301" w:author="AFSMO" w:date="2021-03-19T14:16:00Z"/>
                <w:lang w:val="en-GB" w:eastAsia="ja-JP"/>
              </w:rPr>
            </w:pPr>
            <w:ins w:id="302" w:author="AFSMO" w:date="2021-03-24T17:42:00Z">
              <w:r w:rsidRPr="004867D3">
                <w:rPr>
                  <w:lang w:val="en-GB" w:eastAsia="ja-JP"/>
                </w:rPr>
                <w:t>35-39</w:t>
              </w:r>
            </w:ins>
          </w:p>
        </w:tc>
        <w:tc>
          <w:tcPr>
            <w:tcW w:w="3184" w:type="dxa"/>
            <w:gridSpan w:val="3"/>
            <w:tcBorders>
              <w:top w:val="single" w:sz="4" w:space="0" w:color="auto"/>
              <w:left w:val="single" w:sz="4" w:space="0" w:color="auto"/>
              <w:bottom w:val="single" w:sz="4" w:space="0" w:color="auto"/>
              <w:right w:val="single" w:sz="4" w:space="0" w:color="auto"/>
            </w:tcBorders>
            <w:vAlign w:val="center"/>
            <w:hideMark/>
          </w:tcPr>
          <w:p w14:paraId="65A5CF68" w14:textId="7DD15BA4" w:rsidR="00BD01E4" w:rsidRPr="004867D3" w:rsidRDefault="00BD01E4" w:rsidP="00BD01E4">
            <w:pPr>
              <w:pStyle w:val="Tabletext"/>
              <w:jc w:val="center"/>
              <w:rPr>
                <w:ins w:id="303" w:author="AFSMO" w:date="2021-03-19T14:16:00Z"/>
                <w:lang w:val="en-GB" w:eastAsia="ja-JP"/>
              </w:rPr>
            </w:pPr>
            <w:ins w:id="304" w:author="AFSMO" w:date="2021-03-24T17:42:00Z">
              <w:r w:rsidRPr="004867D3">
                <w:rPr>
                  <w:lang w:val="en-GB" w:eastAsia="ja-JP"/>
                </w:rPr>
                <w:t>30-39</w:t>
              </w:r>
            </w:ins>
          </w:p>
        </w:tc>
        <w:tc>
          <w:tcPr>
            <w:tcW w:w="2880" w:type="dxa"/>
            <w:gridSpan w:val="2"/>
            <w:tcBorders>
              <w:top w:val="single" w:sz="4" w:space="0" w:color="auto"/>
              <w:left w:val="single" w:sz="4" w:space="0" w:color="auto"/>
              <w:bottom w:val="single" w:sz="4" w:space="0" w:color="auto"/>
              <w:right w:val="single" w:sz="4" w:space="0" w:color="auto"/>
            </w:tcBorders>
            <w:vAlign w:val="center"/>
            <w:hideMark/>
          </w:tcPr>
          <w:p w14:paraId="44B5F93A" w14:textId="3D8D75AC" w:rsidR="00BD01E4" w:rsidRPr="004867D3" w:rsidRDefault="00BD01E4" w:rsidP="00BD01E4">
            <w:pPr>
              <w:pStyle w:val="Tabletext"/>
              <w:jc w:val="center"/>
              <w:rPr>
                <w:ins w:id="305" w:author="AFSMO" w:date="2021-03-24T17:43:00Z"/>
                <w:lang w:val="en-GB" w:eastAsia="ja-JP"/>
              </w:rPr>
            </w:pPr>
            <w:ins w:id="306" w:author="AFSMO" w:date="2021-03-24T17:42:00Z">
              <w:r w:rsidRPr="004867D3">
                <w:rPr>
                  <w:lang w:val="en-GB" w:eastAsia="ja-JP"/>
                </w:rPr>
                <w:t>42-50</w:t>
              </w:r>
            </w:ins>
          </w:p>
        </w:tc>
        <w:tc>
          <w:tcPr>
            <w:tcW w:w="3464" w:type="dxa"/>
            <w:gridSpan w:val="2"/>
            <w:tcBorders>
              <w:top w:val="single" w:sz="4" w:space="0" w:color="auto"/>
              <w:left w:val="single" w:sz="4" w:space="0" w:color="auto"/>
              <w:bottom w:val="single" w:sz="4" w:space="0" w:color="auto"/>
              <w:right w:val="single" w:sz="4" w:space="0" w:color="auto"/>
            </w:tcBorders>
            <w:vAlign w:val="center"/>
            <w:hideMark/>
          </w:tcPr>
          <w:p w14:paraId="5790B873" w14:textId="4773E8C7" w:rsidR="00BD01E4" w:rsidRPr="004867D3" w:rsidRDefault="00BD01E4" w:rsidP="00BD01E4">
            <w:pPr>
              <w:pStyle w:val="Tabletext"/>
              <w:jc w:val="center"/>
              <w:rPr>
                <w:ins w:id="307" w:author="AFSMO" w:date="2021-03-19T14:16:00Z"/>
                <w:lang w:val="en-GB" w:eastAsia="ja-JP"/>
              </w:rPr>
            </w:pPr>
            <w:ins w:id="308" w:author="AFSMO" w:date="2021-03-24T17:42:00Z">
              <w:r w:rsidRPr="004867D3">
                <w:rPr>
                  <w:lang w:val="en-GB" w:eastAsia="ja-JP"/>
                </w:rPr>
                <w:t>42</w:t>
              </w:r>
            </w:ins>
          </w:p>
        </w:tc>
      </w:tr>
      <w:tr w:rsidR="00BD01E4" w:rsidRPr="004867D3" w14:paraId="443845FC" w14:textId="77777777" w:rsidTr="00BD01E4">
        <w:trPr>
          <w:jc w:val="center"/>
          <w:ins w:id="309" w:author="AFSMO" w:date="2021-03-19T14:16:00Z"/>
        </w:trPr>
        <w:tc>
          <w:tcPr>
            <w:tcW w:w="2357" w:type="dxa"/>
            <w:tcBorders>
              <w:top w:val="single" w:sz="4" w:space="0" w:color="auto"/>
              <w:left w:val="single" w:sz="4" w:space="0" w:color="auto"/>
              <w:bottom w:val="single" w:sz="4" w:space="0" w:color="auto"/>
              <w:right w:val="single" w:sz="4" w:space="0" w:color="auto"/>
            </w:tcBorders>
            <w:hideMark/>
          </w:tcPr>
          <w:p w14:paraId="4DBC8BA8" w14:textId="34EB5F54" w:rsidR="00BD01E4" w:rsidRPr="004867D3" w:rsidRDefault="00BD01E4" w:rsidP="00BD01E4">
            <w:pPr>
              <w:pStyle w:val="Tabletext"/>
              <w:rPr>
                <w:ins w:id="310" w:author="AFSMO" w:date="2021-03-19T14:16:00Z"/>
                <w:lang w:val="en-GB" w:eastAsia="ja-JP"/>
              </w:rPr>
            </w:pPr>
            <w:ins w:id="311" w:author="AFSMO" w:date="2021-03-19T14:20:00Z">
              <w:r w:rsidRPr="004867D3">
                <w:rPr>
                  <w:lang w:val="en-GB" w:eastAsia="ja-JP"/>
                </w:rPr>
                <w:t xml:space="preserve">Emission </w:t>
              </w:r>
            </w:ins>
            <w:ins w:id="312" w:author="AFSMO" w:date="2021-03-19T14:16:00Z">
              <w:r w:rsidRPr="004867D3">
                <w:rPr>
                  <w:lang w:val="en-GB" w:eastAsia="ja-JP"/>
                </w:rPr>
                <w:t>Bandwidth (3 dB)</w:t>
              </w:r>
            </w:ins>
          </w:p>
        </w:tc>
        <w:tc>
          <w:tcPr>
            <w:tcW w:w="1195" w:type="dxa"/>
            <w:tcBorders>
              <w:top w:val="single" w:sz="4" w:space="0" w:color="auto"/>
              <w:left w:val="single" w:sz="4" w:space="0" w:color="auto"/>
              <w:bottom w:val="single" w:sz="4" w:space="0" w:color="auto"/>
              <w:right w:val="single" w:sz="4" w:space="0" w:color="auto"/>
            </w:tcBorders>
            <w:hideMark/>
          </w:tcPr>
          <w:p w14:paraId="5546796E" w14:textId="77777777" w:rsidR="00BD01E4" w:rsidRPr="004867D3" w:rsidRDefault="00BD01E4" w:rsidP="00BD01E4">
            <w:pPr>
              <w:pStyle w:val="Tabletext"/>
              <w:jc w:val="center"/>
              <w:rPr>
                <w:ins w:id="313" w:author="AFSMO" w:date="2021-03-19T14:16:00Z"/>
                <w:lang w:val="en-GB" w:eastAsia="ja-JP"/>
              </w:rPr>
            </w:pPr>
            <w:ins w:id="314" w:author="AFSMO" w:date="2021-03-19T14:16:00Z">
              <w:r w:rsidRPr="004867D3">
                <w:rPr>
                  <w:lang w:val="en-GB" w:eastAsia="ja-JP"/>
                </w:rPr>
                <w:t>MHz</w:t>
              </w:r>
            </w:ins>
          </w:p>
        </w:tc>
        <w:tc>
          <w:tcPr>
            <w:tcW w:w="2799" w:type="dxa"/>
            <w:tcBorders>
              <w:top w:val="single" w:sz="4" w:space="0" w:color="auto"/>
              <w:left w:val="single" w:sz="4" w:space="0" w:color="auto"/>
              <w:bottom w:val="single" w:sz="4" w:space="0" w:color="auto"/>
              <w:right w:val="single" w:sz="4" w:space="0" w:color="auto"/>
            </w:tcBorders>
            <w:vAlign w:val="center"/>
            <w:hideMark/>
          </w:tcPr>
          <w:p w14:paraId="0BAD6328" w14:textId="2DB88938" w:rsidR="00BD01E4" w:rsidRPr="004867D3" w:rsidRDefault="00BD01E4" w:rsidP="00BD01E4">
            <w:pPr>
              <w:pStyle w:val="Tabletext"/>
              <w:jc w:val="center"/>
              <w:rPr>
                <w:ins w:id="315" w:author="AFSMO" w:date="2021-03-19T14:16:00Z"/>
                <w:lang w:val="en-GB" w:eastAsia="ja-JP"/>
              </w:rPr>
            </w:pPr>
            <w:ins w:id="316" w:author="AFSMO" w:date="2021-03-24T17:42:00Z">
              <w:r w:rsidRPr="004867D3">
                <w:rPr>
                  <w:lang w:val="en-GB" w:eastAsia="ja-JP"/>
                </w:rPr>
                <w:t>6 / 10 / 20</w:t>
              </w:r>
            </w:ins>
          </w:p>
        </w:tc>
        <w:tc>
          <w:tcPr>
            <w:tcW w:w="3184" w:type="dxa"/>
            <w:gridSpan w:val="3"/>
            <w:tcBorders>
              <w:top w:val="single" w:sz="4" w:space="0" w:color="auto"/>
              <w:left w:val="single" w:sz="4" w:space="0" w:color="auto"/>
              <w:bottom w:val="single" w:sz="4" w:space="0" w:color="auto"/>
              <w:right w:val="single" w:sz="4" w:space="0" w:color="auto"/>
            </w:tcBorders>
            <w:vAlign w:val="center"/>
            <w:hideMark/>
          </w:tcPr>
          <w:p w14:paraId="15C1A21E" w14:textId="72C016FA" w:rsidR="00BD01E4" w:rsidRPr="004867D3" w:rsidRDefault="00BD01E4" w:rsidP="00BD01E4">
            <w:pPr>
              <w:pStyle w:val="Tabletext"/>
              <w:jc w:val="center"/>
              <w:rPr>
                <w:ins w:id="317" w:author="AFSMO" w:date="2021-03-19T14:16:00Z"/>
                <w:lang w:val="en-GB" w:eastAsia="ja-JP"/>
              </w:rPr>
            </w:pPr>
            <w:ins w:id="318" w:author="AFSMO" w:date="2021-03-24T17:42:00Z">
              <w:r w:rsidRPr="004867D3">
                <w:rPr>
                  <w:lang w:val="en-GB" w:eastAsia="ja-JP"/>
                </w:rPr>
                <w:t>6 / 10 / 20</w:t>
              </w:r>
            </w:ins>
          </w:p>
        </w:tc>
        <w:tc>
          <w:tcPr>
            <w:tcW w:w="2880" w:type="dxa"/>
            <w:gridSpan w:val="2"/>
            <w:tcBorders>
              <w:top w:val="single" w:sz="4" w:space="0" w:color="auto"/>
              <w:left w:val="single" w:sz="4" w:space="0" w:color="auto"/>
              <w:bottom w:val="single" w:sz="4" w:space="0" w:color="auto"/>
              <w:right w:val="single" w:sz="4" w:space="0" w:color="auto"/>
            </w:tcBorders>
            <w:vAlign w:val="center"/>
            <w:hideMark/>
          </w:tcPr>
          <w:p w14:paraId="38007623" w14:textId="004B0587" w:rsidR="00BD01E4" w:rsidRPr="004867D3" w:rsidRDefault="00BD01E4" w:rsidP="00BD01E4">
            <w:pPr>
              <w:pStyle w:val="Tabletext"/>
              <w:jc w:val="center"/>
              <w:rPr>
                <w:ins w:id="319" w:author="AFSMO" w:date="2021-03-24T17:43:00Z"/>
                <w:lang w:val="en-GB" w:eastAsia="ja-JP"/>
              </w:rPr>
            </w:pPr>
            <w:ins w:id="320" w:author="AFSMO" w:date="2021-03-24T17:42:00Z">
              <w:r w:rsidRPr="004867D3">
                <w:rPr>
                  <w:lang w:val="en-GB" w:eastAsia="ja-JP"/>
                </w:rPr>
                <w:t>0.158 / 0.97 / 1.23 / 4.0</w:t>
              </w:r>
            </w:ins>
          </w:p>
        </w:tc>
        <w:tc>
          <w:tcPr>
            <w:tcW w:w="3464" w:type="dxa"/>
            <w:gridSpan w:val="2"/>
            <w:tcBorders>
              <w:top w:val="single" w:sz="4" w:space="0" w:color="auto"/>
              <w:left w:val="single" w:sz="4" w:space="0" w:color="auto"/>
              <w:bottom w:val="single" w:sz="4" w:space="0" w:color="auto"/>
              <w:right w:val="single" w:sz="4" w:space="0" w:color="auto"/>
            </w:tcBorders>
            <w:vAlign w:val="center"/>
            <w:hideMark/>
          </w:tcPr>
          <w:p w14:paraId="65D8AB80" w14:textId="1427053B" w:rsidR="00BD01E4" w:rsidRPr="004867D3" w:rsidRDefault="00BD01E4" w:rsidP="00BD01E4">
            <w:pPr>
              <w:pStyle w:val="Tabletext"/>
              <w:jc w:val="center"/>
              <w:rPr>
                <w:ins w:id="321" w:author="AFSMO" w:date="2021-03-19T14:16:00Z"/>
                <w:lang w:val="en-GB" w:eastAsia="ja-JP"/>
              </w:rPr>
            </w:pPr>
            <w:ins w:id="322" w:author="AFSMO" w:date="2021-03-24T17:42:00Z">
              <w:r w:rsidRPr="004867D3">
                <w:rPr>
                  <w:lang w:val="en-GB" w:eastAsia="ja-JP"/>
                </w:rPr>
                <w:t>0.158 / 0.97 / 1.23 / 4.0</w:t>
              </w:r>
            </w:ins>
          </w:p>
        </w:tc>
      </w:tr>
      <w:tr w:rsidR="008A049F" w:rsidRPr="004867D3" w14:paraId="165ED877" w14:textId="77777777" w:rsidTr="00AA6F03">
        <w:trPr>
          <w:jc w:val="center"/>
          <w:ins w:id="323" w:author="AFSMO" w:date="2021-03-19T14:16:00Z"/>
        </w:trPr>
        <w:tc>
          <w:tcPr>
            <w:tcW w:w="15879"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E1B162" w14:textId="04C0DE0E" w:rsidR="008A049F" w:rsidRPr="008775B4" w:rsidRDefault="008A049F">
            <w:pPr>
              <w:pStyle w:val="Tabletext"/>
              <w:jc w:val="center"/>
              <w:rPr>
                <w:ins w:id="324" w:author="AFSMO" w:date="2021-03-19T14:16:00Z"/>
                <w:b/>
                <w:bCs/>
                <w:lang w:val="en-GB" w:eastAsia="ja-JP"/>
              </w:rPr>
            </w:pPr>
            <w:ins w:id="325" w:author="AFSMO" w:date="2021-03-19T14:16:00Z">
              <w:r w:rsidRPr="008775B4">
                <w:rPr>
                  <w:b/>
                  <w:bCs/>
                  <w:lang w:val="en-GB" w:eastAsia="ja-JP"/>
                </w:rPr>
                <w:t>Receiver</w:t>
              </w:r>
            </w:ins>
          </w:p>
        </w:tc>
      </w:tr>
      <w:tr w:rsidR="00BD01E4" w:rsidRPr="004867D3" w14:paraId="300BE09A" w14:textId="77777777" w:rsidTr="00BD01E4">
        <w:trPr>
          <w:jc w:val="center"/>
          <w:ins w:id="326" w:author="AFSMO" w:date="2021-03-19T14:16:00Z"/>
        </w:trPr>
        <w:tc>
          <w:tcPr>
            <w:tcW w:w="2357" w:type="dxa"/>
            <w:tcBorders>
              <w:top w:val="single" w:sz="4" w:space="0" w:color="auto"/>
              <w:left w:val="single" w:sz="4" w:space="0" w:color="auto"/>
              <w:bottom w:val="single" w:sz="4" w:space="0" w:color="auto"/>
              <w:right w:val="single" w:sz="4" w:space="0" w:color="auto"/>
            </w:tcBorders>
            <w:hideMark/>
          </w:tcPr>
          <w:p w14:paraId="4FA31B3B" w14:textId="77777777" w:rsidR="00BD01E4" w:rsidRPr="004867D3" w:rsidRDefault="00BD01E4" w:rsidP="001371A4">
            <w:pPr>
              <w:pStyle w:val="Tabletext"/>
              <w:rPr>
                <w:ins w:id="327" w:author="AFSMO" w:date="2021-03-19T14:16:00Z"/>
                <w:lang w:val="en-GB" w:eastAsia="ja-JP"/>
              </w:rPr>
            </w:pPr>
            <w:ins w:id="328" w:author="AFSMO" w:date="2021-03-19T14:16:00Z">
              <w:r w:rsidRPr="004867D3">
                <w:rPr>
                  <w:lang w:val="en-GB" w:eastAsia="ja-JP"/>
                </w:rPr>
                <w:t>Tuning range</w:t>
              </w:r>
            </w:ins>
          </w:p>
        </w:tc>
        <w:tc>
          <w:tcPr>
            <w:tcW w:w="1195" w:type="dxa"/>
            <w:tcBorders>
              <w:top w:val="single" w:sz="4" w:space="0" w:color="auto"/>
              <w:left w:val="single" w:sz="4" w:space="0" w:color="auto"/>
              <w:bottom w:val="single" w:sz="4" w:space="0" w:color="auto"/>
              <w:right w:val="single" w:sz="4" w:space="0" w:color="auto"/>
            </w:tcBorders>
            <w:hideMark/>
          </w:tcPr>
          <w:p w14:paraId="3F5883A5" w14:textId="77777777" w:rsidR="00BD01E4" w:rsidRPr="004867D3" w:rsidRDefault="00BD01E4" w:rsidP="001371A4">
            <w:pPr>
              <w:pStyle w:val="Tabletext"/>
              <w:jc w:val="center"/>
              <w:rPr>
                <w:ins w:id="329" w:author="AFSMO" w:date="2021-03-19T14:16:00Z"/>
                <w:lang w:val="en-GB" w:eastAsia="ja-JP"/>
              </w:rPr>
            </w:pPr>
            <w:ins w:id="330" w:author="AFSMO" w:date="2021-03-19T14:16:00Z">
              <w:r w:rsidRPr="004867D3">
                <w:rPr>
                  <w:lang w:val="en-GB" w:eastAsia="ja-JP"/>
                </w:rPr>
                <w:t>MHz</w:t>
              </w:r>
            </w:ins>
          </w:p>
        </w:tc>
        <w:tc>
          <w:tcPr>
            <w:tcW w:w="2799" w:type="dxa"/>
            <w:tcBorders>
              <w:top w:val="single" w:sz="4" w:space="0" w:color="auto"/>
              <w:left w:val="single" w:sz="4" w:space="0" w:color="auto"/>
              <w:bottom w:val="single" w:sz="4" w:space="0" w:color="auto"/>
              <w:right w:val="single" w:sz="4" w:space="0" w:color="auto"/>
            </w:tcBorders>
            <w:hideMark/>
          </w:tcPr>
          <w:p w14:paraId="41BF2948" w14:textId="6B956165" w:rsidR="00BD01E4" w:rsidRPr="004867D3" w:rsidRDefault="00BD01E4" w:rsidP="001371A4">
            <w:pPr>
              <w:pStyle w:val="Tabletext"/>
              <w:jc w:val="center"/>
              <w:rPr>
                <w:ins w:id="331" w:author="AFSMO" w:date="2021-03-19T14:16:00Z"/>
                <w:lang w:val="en-GB" w:eastAsia="ja-JP"/>
              </w:rPr>
            </w:pPr>
            <w:ins w:id="332" w:author="AFSMO" w:date="2021-03-24T15:11:00Z">
              <w:r w:rsidRPr="00621FD5">
                <w:rPr>
                  <w:lang w:val="en-GB" w:eastAsia="ja-JP"/>
                </w:rPr>
                <w:t>1 780- 1 850</w:t>
              </w:r>
            </w:ins>
          </w:p>
        </w:tc>
        <w:tc>
          <w:tcPr>
            <w:tcW w:w="3184" w:type="dxa"/>
            <w:gridSpan w:val="3"/>
            <w:tcBorders>
              <w:top w:val="single" w:sz="4" w:space="0" w:color="auto"/>
              <w:left w:val="single" w:sz="4" w:space="0" w:color="auto"/>
              <w:bottom w:val="single" w:sz="4" w:space="0" w:color="auto"/>
              <w:right w:val="single" w:sz="4" w:space="0" w:color="auto"/>
            </w:tcBorders>
            <w:hideMark/>
          </w:tcPr>
          <w:p w14:paraId="5D9F8EEA" w14:textId="0F1AA0CD" w:rsidR="00BD01E4" w:rsidRPr="004867D3" w:rsidRDefault="00BD01E4" w:rsidP="001371A4">
            <w:pPr>
              <w:pStyle w:val="Tabletext"/>
              <w:jc w:val="center"/>
              <w:rPr>
                <w:ins w:id="333" w:author="AFSMO" w:date="2021-03-19T14:16:00Z"/>
                <w:lang w:val="en-GB" w:eastAsia="ja-JP"/>
              </w:rPr>
            </w:pPr>
            <w:ins w:id="334" w:author="AFSMO" w:date="2021-03-24T15:11:00Z">
              <w:r w:rsidRPr="00621FD5">
                <w:rPr>
                  <w:lang w:val="en-GB" w:eastAsia="ja-JP"/>
                </w:rPr>
                <w:t>1 780- 1 850</w:t>
              </w:r>
            </w:ins>
          </w:p>
        </w:tc>
        <w:tc>
          <w:tcPr>
            <w:tcW w:w="2880" w:type="dxa"/>
            <w:gridSpan w:val="2"/>
            <w:tcBorders>
              <w:top w:val="single" w:sz="4" w:space="0" w:color="auto"/>
              <w:left w:val="single" w:sz="4" w:space="0" w:color="auto"/>
              <w:bottom w:val="single" w:sz="4" w:space="0" w:color="auto"/>
              <w:right w:val="single" w:sz="4" w:space="0" w:color="auto"/>
            </w:tcBorders>
            <w:hideMark/>
          </w:tcPr>
          <w:p w14:paraId="57208A38" w14:textId="4EE8682C" w:rsidR="00BD01E4" w:rsidRPr="00621FD5" w:rsidRDefault="00BD01E4" w:rsidP="001371A4">
            <w:pPr>
              <w:pStyle w:val="Tabletext"/>
              <w:jc w:val="center"/>
              <w:rPr>
                <w:ins w:id="335" w:author="AFSMO" w:date="2021-03-24T17:43:00Z"/>
                <w:lang w:val="en-GB" w:eastAsia="ja-JP"/>
              </w:rPr>
            </w:pPr>
            <w:ins w:id="336" w:author="AFSMO" w:date="2021-03-24T15:11:00Z">
              <w:r w:rsidRPr="00621FD5">
                <w:rPr>
                  <w:lang w:val="en-GB" w:eastAsia="ja-JP"/>
                </w:rPr>
                <w:t>1 780- 1 850</w:t>
              </w:r>
            </w:ins>
          </w:p>
        </w:tc>
        <w:tc>
          <w:tcPr>
            <w:tcW w:w="3464" w:type="dxa"/>
            <w:gridSpan w:val="2"/>
            <w:tcBorders>
              <w:top w:val="single" w:sz="4" w:space="0" w:color="auto"/>
              <w:left w:val="single" w:sz="4" w:space="0" w:color="auto"/>
              <w:bottom w:val="single" w:sz="4" w:space="0" w:color="auto"/>
              <w:right w:val="single" w:sz="4" w:space="0" w:color="auto"/>
            </w:tcBorders>
            <w:hideMark/>
          </w:tcPr>
          <w:p w14:paraId="59370D73" w14:textId="655DB61E" w:rsidR="00BD01E4" w:rsidRPr="004867D3" w:rsidRDefault="00BD01E4" w:rsidP="001371A4">
            <w:pPr>
              <w:pStyle w:val="Tabletext"/>
              <w:jc w:val="center"/>
              <w:rPr>
                <w:ins w:id="337" w:author="AFSMO" w:date="2021-03-19T14:16:00Z"/>
                <w:lang w:val="en-GB" w:eastAsia="ja-JP"/>
              </w:rPr>
            </w:pPr>
            <w:ins w:id="338" w:author="AFSMO" w:date="2021-03-24T15:11:00Z">
              <w:r w:rsidRPr="00621FD5">
                <w:rPr>
                  <w:lang w:val="en-GB" w:eastAsia="ja-JP"/>
                </w:rPr>
                <w:t>1 780- 1 850</w:t>
              </w:r>
            </w:ins>
          </w:p>
        </w:tc>
      </w:tr>
      <w:tr w:rsidR="00BD01E4" w:rsidRPr="004867D3" w14:paraId="6B5CFFFC" w14:textId="77777777" w:rsidTr="00BD01E4">
        <w:trPr>
          <w:jc w:val="center"/>
          <w:ins w:id="339" w:author="AFSMO" w:date="2021-03-19T14:16:00Z"/>
        </w:trPr>
        <w:tc>
          <w:tcPr>
            <w:tcW w:w="2357" w:type="dxa"/>
            <w:tcBorders>
              <w:top w:val="single" w:sz="4" w:space="0" w:color="auto"/>
              <w:left w:val="single" w:sz="4" w:space="0" w:color="auto"/>
              <w:bottom w:val="single" w:sz="4" w:space="0" w:color="auto"/>
              <w:right w:val="single" w:sz="4" w:space="0" w:color="auto"/>
            </w:tcBorders>
            <w:hideMark/>
          </w:tcPr>
          <w:p w14:paraId="52B43608" w14:textId="617912B8" w:rsidR="00BD01E4" w:rsidRPr="004867D3" w:rsidRDefault="00BD01E4" w:rsidP="00BD01E4">
            <w:pPr>
              <w:pStyle w:val="Tabletext"/>
              <w:rPr>
                <w:ins w:id="340" w:author="AFSMO" w:date="2021-03-19T14:16:00Z"/>
                <w:lang w:val="en-GB" w:eastAsia="ja-JP"/>
              </w:rPr>
            </w:pPr>
            <w:ins w:id="341" w:author="AFSMO" w:date="2021-03-19T14:28:00Z">
              <w:r w:rsidRPr="004867D3">
                <w:rPr>
                  <w:lang w:val="en-GB" w:eastAsia="ja-JP"/>
                </w:rPr>
                <w:t xml:space="preserve">IF </w:t>
              </w:r>
            </w:ins>
            <w:ins w:id="342" w:author="AFSMO" w:date="2021-03-19T14:16:00Z">
              <w:r w:rsidRPr="004867D3">
                <w:rPr>
                  <w:lang w:val="en-GB" w:eastAsia="ja-JP"/>
                </w:rPr>
                <w:t>Selectivity (3 dB)</w:t>
              </w:r>
            </w:ins>
          </w:p>
        </w:tc>
        <w:tc>
          <w:tcPr>
            <w:tcW w:w="1195" w:type="dxa"/>
            <w:tcBorders>
              <w:top w:val="single" w:sz="4" w:space="0" w:color="auto"/>
              <w:left w:val="single" w:sz="4" w:space="0" w:color="auto"/>
              <w:bottom w:val="single" w:sz="4" w:space="0" w:color="auto"/>
              <w:right w:val="single" w:sz="4" w:space="0" w:color="auto"/>
            </w:tcBorders>
            <w:hideMark/>
          </w:tcPr>
          <w:p w14:paraId="6689B2B0" w14:textId="77777777" w:rsidR="00BD01E4" w:rsidRPr="004867D3" w:rsidRDefault="00BD01E4" w:rsidP="00BD01E4">
            <w:pPr>
              <w:pStyle w:val="Tabletext"/>
              <w:jc w:val="center"/>
              <w:rPr>
                <w:ins w:id="343" w:author="AFSMO" w:date="2021-03-19T14:16:00Z"/>
                <w:lang w:val="en-GB" w:eastAsia="ja-JP"/>
              </w:rPr>
            </w:pPr>
            <w:ins w:id="344" w:author="AFSMO" w:date="2021-03-19T14:16:00Z">
              <w:r w:rsidRPr="004867D3">
                <w:rPr>
                  <w:lang w:val="en-GB" w:eastAsia="ja-JP"/>
                </w:rPr>
                <w:t>MHz</w:t>
              </w:r>
            </w:ins>
          </w:p>
        </w:tc>
        <w:tc>
          <w:tcPr>
            <w:tcW w:w="2799" w:type="dxa"/>
            <w:tcBorders>
              <w:top w:val="single" w:sz="4" w:space="0" w:color="auto"/>
              <w:left w:val="single" w:sz="4" w:space="0" w:color="auto"/>
              <w:bottom w:val="single" w:sz="4" w:space="0" w:color="auto"/>
              <w:right w:val="single" w:sz="4" w:space="0" w:color="auto"/>
            </w:tcBorders>
            <w:vAlign w:val="center"/>
            <w:hideMark/>
          </w:tcPr>
          <w:p w14:paraId="4B98E55A" w14:textId="47A6C847" w:rsidR="00BD01E4" w:rsidRPr="004867D3" w:rsidRDefault="00BD01E4" w:rsidP="00BD01E4">
            <w:pPr>
              <w:pStyle w:val="Tabletext"/>
              <w:jc w:val="center"/>
              <w:rPr>
                <w:ins w:id="345" w:author="AFSMO" w:date="2021-03-19T14:16:00Z"/>
                <w:lang w:val="en-GB" w:eastAsia="ja-JP"/>
              </w:rPr>
            </w:pPr>
            <w:ins w:id="346" w:author="AFSMO" w:date="2021-03-24T17:42:00Z">
              <w:r w:rsidRPr="004867D3">
                <w:rPr>
                  <w:lang w:val="en-GB" w:eastAsia="ja-JP"/>
                </w:rPr>
                <w:t>6 / 10 / 20</w:t>
              </w:r>
            </w:ins>
          </w:p>
        </w:tc>
        <w:tc>
          <w:tcPr>
            <w:tcW w:w="3184" w:type="dxa"/>
            <w:gridSpan w:val="3"/>
            <w:tcBorders>
              <w:top w:val="single" w:sz="4" w:space="0" w:color="auto"/>
              <w:left w:val="single" w:sz="4" w:space="0" w:color="auto"/>
              <w:bottom w:val="single" w:sz="4" w:space="0" w:color="auto"/>
              <w:right w:val="single" w:sz="4" w:space="0" w:color="auto"/>
            </w:tcBorders>
            <w:vAlign w:val="center"/>
            <w:hideMark/>
          </w:tcPr>
          <w:p w14:paraId="43A37840" w14:textId="0BC23EEC" w:rsidR="00BD01E4" w:rsidRPr="004867D3" w:rsidRDefault="00BD01E4" w:rsidP="00BD01E4">
            <w:pPr>
              <w:pStyle w:val="Tabletext"/>
              <w:jc w:val="center"/>
              <w:rPr>
                <w:ins w:id="347" w:author="AFSMO" w:date="2021-03-19T14:16:00Z"/>
                <w:lang w:val="en-GB" w:eastAsia="ja-JP"/>
              </w:rPr>
            </w:pPr>
            <w:ins w:id="348" w:author="AFSMO" w:date="2021-03-24T17:42:00Z">
              <w:r w:rsidRPr="004867D3">
                <w:rPr>
                  <w:lang w:val="en-GB" w:eastAsia="ja-JP"/>
                </w:rPr>
                <w:t>6 / 10 / 20</w:t>
              </w:r>
            </w:ins>
          </w:p>
        </w:tc>
        <w:tc>
          <w:tcPr>
            <w:tcW w:w="2880" w:type="dxa"/>
            <w:gridSpan w:val="2"/>
            <w:tcBorders>
              <w:top w:val="single" w:sz="4" w:space="0" w:color="auto"/>
              <w:left w:val="single" w:sz="4" w:space="0" w:color="auto"/>
              <w:bottom w:val="single" w:sz="4" w:space="0" w:color="auto"/>
              <w:right w:val="single" w:sz="4" w:space="0" w:color="auto"/>
            </w:tcBorders>
            <w:vAlign w:val="center"/>
            <w:hideMark/>
          </w:tcPr>
          <w:p w14:paraId="7D81DBD6" w14:textId="703C2C2A" w:rsidR="00BD01E4" w:rsidRPr="004867D3" w:rsidRDefault="00BD01E4" w:rsidP="00BD01E4">
            <w:pPr>
              <w:pStyle w:val="Tabletext"/>
              <w:jc w:val="center"/>
              <w:rPr>
                <w:ins w:id="349" w:author="AFSMO" w:date="2021-03-24T17:43:00Z"/>
                <w:lang w:val="en-GB" w:eastAsia="ja-JP"/>
              </w:rPr>
            </w:pPr>
            <w:ins w:id="350" w:author="AFSMO" w:date="2021-03-24T17:42:00Z">
              <w:r w:rsidRPr="004867D3">
                <w:rPr>
                  <w:lang w:val="en-GB" w:eastAsia="ja-JP"/>
                </w:rPr>
                <w:t>0.2 / 1 / 1.5 / 4.5</w:t>
              </w:r>
            </w:ins>
          </w:p>
        </w:tc>
        <w:tc>
          <w:tcPr>
            <w:tcW w:w="3464" w:type="dxa"/>
            <w:gridSpan w:val="2"/>
            <w:tcBorders>
              <w:top w:val="single" w:sz="4" w:space="0" w:color="auto"/>
              <w:left w:val="single" w:sz="4" w:space="0" w:color="auto"/>
              <w:bottom w:val="single" w:sz="4" w:space="0" w:color="auto"/>
              <w:right w:val="single" w:sz="4" w:space="0" w:color="auto"/>
            </w:tcBorders>
            <w:vAlign w:val="center"/>
            <w:hideMark/>
          </w:tcPr>
          <w:p w14:paraId="1864BABF" w14:textId="166360B6" w:rsidR="00BD01E4" w:rsidRPr="004867D3" w:rsidRDefault="00BD01E4" w:rsidP="00BD01E4">
            <w:pPr>
              <w:pStyle w:val="Tabletext"/>
              <w:jc w:val="center"/>
              <w:rPr>
                <w:ins w:id="351" w:author="AFSMO" w:date="2021-03-19T14:16:00Z"/>
                <w:lang w:val="en-GB" w:eastAsia="ja-JP"/>
              </w:rPr>
            </w:pPr>
            <w:ins w:id="352" w:author="AFSMO" w:date="2021-03-24T17:42:00Z">
              <w:r w:rsidRPr="004867D3">
                <w:rPr>
                  <w:lang w:val="en-GB" w:eastAsia="ja-JP"/>
                </w:rPr>
                <w:t>0.2 / 1 / 1.5 / 4.5</w:t>
              </w:r>
            </w:ins>
          </w:p>
        </w:tc>
      </w:tr>
      <w:tr w:rsidR="00BD01E4" w:rsidRPr="004867D3" w14:paraId="4AD9ACB3" w14:textId="77777777" w:rsidTr="00BD01E4">
        <w:trPr>
          <w:jc w:val="center"/>
          <w:ins w:id="353" w:author="AFSMO" w:date="2021-03-19T14:16:00Z"/>
        </w:trPr>
        <w:tc>
          <w:tcPr>
            <w:tcW w:w="2357" w:type="dxa"/>
            <w:tcBorders>
              <w:top w:val="single" w:sz="4" w:space="0" w:color="auto"/>
              <w:left w:val="single" w:sz="4" w:space="0" w:color="auto"/>
              <w:bottom w:val="single" w:sz="4" w:space="0" w:color="auto"/>
              <w:right w:val="single" w:sz="4" w:space="0" w:color="auto"/>
            </w:tcBorders>
            <w:hideMark/>
          </w:tcPr>
          <w:p w14:paraId="69D55524" w14:textId="77777777" w:rsidR="00BD01E4" w:rsidRPr="004867D3" w:rsidRDefault="00BD01E4" w:rsidP="00BD01E4">
            <w:pPr>
              <w:pStyle w:val="Tabletext"/>
              <w:rPr>
                <w:ins w:id="354" w:author="AFSMO" w:date="2021-03-19T14:16:00Z"/>
                <w:lang w:val="en-GB" w:eastAsia="ja-JP"/>
              </w:rPr>
            </w:pPr>
            <w:ins w:id="355" w:author="AFSMO" w:date="2021-03-19T14:16:00Z">
              <w:r w:rsidRPr="004867D3">
                <w:rPr>
                  <w:lang w:val="en-GB" w:eastAsia="ja-JP"/>
                </w:rPr>
                <w:t>Noise figure</w:t>
              </w:r>
            </w:ins>
          </w:p>
        </w:tc>
        <w:tc>
          <w:tcPr>
            <w:tcW w:w="1195" w:type="dxa"/>
            <w:tcBorders>
              <w:top w:val="single" w:sz="4" w:space="0" w:color="auto"/>
              <w:left w:val="single" w:sz="4" w:space="0" w:color="auto"/>
              <w:bottom w:val="single" w:sz="4" w:space="0" w:color="auto"/>
              <w:right w:val="single" w:sz="4" w:space="0" w:color="auto"/>
            </w:tcBorders>
            <w:hideMark/>
          </w:tcPr>
          <w:p w14:paraId="383023D0" w14:textId="77777777" w:rsidR="00BD01E4" w:rsidRPr="004867D3" w:rsidRDefault="00BD01E4" w:rsidP="00BD01E4">
            <w:pPr>
              <w:pStyle w:val="Tabletext"/>
              <w:jc w:val="center"/>
              <w:rPr>
                <w:ins w:id="356" w:author="AFSMO" w:date="2021-03-19T14:16:00Z"/>
                <w:lang w:val="en-GB" w:eastAsia="ja-JP"/>
              </w:rPr>
            </w:pPr>
            <w:ins w:id="357" w:author="AFSMO" w:date="2021-03-19T14:16:00Z">
              <w:r w:rsidRPr="004867D3">
                <w:rPr>
                  <w:lang w:val="en-GB" w:eastAsia="ja-JP"/>
                </w:rPr>
                <w:t>dB</w:t>
              </w:r>
            </w:ins>
          </w:p>
        </w:tc>
        <w:tc>
          <w:tcPr>
            <w:tcW w:w="2799" w:type="dxa"/>
            <w:tcBorders>
              <w:top w:val="single" w:sz="4" w:space="0" w:color="auto"/>
              <w:left w:val="single" w:sz="4" w:space="0" w:color="auto"/>
              <w:bottom w:val="single" w:sz="4" w:space="0" w:color="auto"/>
              <w:right w:val="single" w:sz="4" w:space="0" w:color="auto"/>
            </w:tcBorders>
            <w:vAlign w:val="center"/>
            <w:hideMark/>
          </w:tcPr>
          <w:p w14:paraId="29DAC552" w14:textId="04623865" w:rsidR="00BD01E4" w:rsidRPr="004867D3" w:rsidRDefault="00BD01E4" w:rsidP="00BD01E4">
            <w:pPr>
              <w:pStyle w:val="Tabletext"/>
              <w:jc w:val="center"/>
              <w:rPr>
                <w:ins w:id="358" w:author="AFSMO" w:date="2021-03-19T14:16:00Z"/>
                <w:lang w:val="en-GB" w:eastAsia="ja-JP"/>
              </w:rPr>
            </w:pPr>
            <w:ins w:id="359" w:author="AFSMO" w:date="2021-03-24T17:42:00Z">
              <w:r w:rsidRPr="004867D3">
                <w:rPr>
                  <w:lang w:val="en-GB" w:eastAsia="ja-JP"/>
                </w:rPr>
                <w:t>3.5</w:t>
              </w:r>
            </w:ins>
          </w:p>
        </w:tc>
        <w:tc>
          <w:tcPr>
            <w:tcW w:w="3184" w:type="dxa"/>
            <w:gridSpan w:val="3"/>
            <w:tcBorders>
              <w:top w:val="single" w:sz="4" w:space="0" w:color="auto"/>
              <w:left w:val="single" w:sz="4" w:space="0" w:color="auto"/>
              <w:bottom w:val="single" w:sz="4" w:space="0" w:color="auto"/>
              <w:right w:val="single" w:sz="4" w:space="0" w:color="auto"/>
            </w:tcBorders>
            <w:vAlign w:val="center"/>
            <w:hideMark/>
          </w:tcPr>
          <w:p w14:paraId="48D09DB3" w14:textId="5305324F" w:rsidR="00BD01E4" w:rsidRPr="004867D3" w:rsidRDefault="00BD01E4" w:rsidP="00BD01E4">
            <w:pPr>
              <w:pStyle w:val="Tabletext"/>
              <w:jc w:val="center"/>
              <w:rPr>
                <w:ins w:id="360" w:author="AFSMO" w:date="2021-03-19T14:16:00Z"/>
                <w:lang w:val="en-GB" w:eastAsia="ja-JP"/>
              </w:rPr>
            </w:pPr>
            <w:ins w:id="361" w:author="AFSMO" w:date="2021-03-24T17:42:00Z">
              <w:r w:rsidRPr="004867D3">
                <w:rPr>
                  <w:lang w:val="en-GB" w:eastAsia="ja-JP"/>
                </w:rPr>
                <w:t>3</w:t>
              </w:r>
            </w:ins>
          </w:p>
        </w:tc>
        <w:tc>
          <w:tcPr>
            <w:tcW w:w="2880" w:type="dxa"/>
            <w:gridSpan w:val="2"/>
            <w:tcBorders>
              <w:top w:val="single" w:sz="4" w:space="0" w:color="auto"/>
              <w:left w:val="single" w:sz="4" w:space="0" w:color="auto"/>
              <w:bottom w:val="single" w:sz="4" w:space="0" w:color="auto"/>
              <w:right w:val="single" w:sz="4" w:space="0" w:color="auto"/>
            </w:tcBorders>
            <w:vAlign w:val="center"/>
            <w:hideMark/>
          </w:tcPr>
          <w:p w14:paraId="7B1605EF" w14:textId="0DDA2E71" w:rsidR="00BD01E4" w:rsidRPr="004867D3" w:rsidRDefault="00BD01E4" w:rsidP="00BD01E4">
            <w:pPr>
              <w:pStyle w:val="Tabletext"/>
              <w:jc w:val="center"/>
              <w:rPr>
                <w:ins w:id="362" w:author="AFSMO" w:date="2021-03-24T17:43:00Z"/>
                <w:lang w:val="en-GB" w:eastAsia="ja-JP"/>
              </w:rPr>
            </w:pPr>
            <w:ins w:id="363" w:author="AFSMO" w:date="2021-03-24T17:42:00Z">
              <w:r w:rsidRPr="004867D3">
                <w:rPr>
                  <w:lang w:val="en-GB" w:eastAsia="ja-JP"/>
                </w:rPr>
                <w:t>2.5</w:t>
              </w:r>
            </w:ins>
          </w:p>
        </w:tc>
        <w:tc>
          <w:tcPr>
            <w:tcW w:w="3464" w:type="dxa"/>
            <w:gridSpan w:val="2"/>
            <w:tcBorders>
              <w:top w:val="single" w:sz="4" w:space="0" w:color="auto"/>
              <w:left w:val="single" w:sz="4" w:space="0" w:color="auto"/>
              <w:bottom w:val="single" w:sz="4" w:space="0" w:color="auto"/>
              <w:right w:val="single" w:sz="4" w:space="0" w:color="auto"/>
            </w:tcBorders>
            <w:vAlign w:val="center"/>
            <w:hideMark/>
          </w:tcPr>
          <w:p w14:paraId="3001A9BE" w14:textId="79DBAA02" w:rsidR="00BD01E4" w:rsidRPr="004867D3" w:rsidRDefault="00BD01E4" w:rsidP="00BD01E4">
            <w:pPr>
              <w:pStyle w:val="Tabletext"/>
              <w:jc w:val="center"/>
              <w:rPr>
                <w:ins w:id="364" w:author="AFSMO" w:date="2021-03-19T14:16:00Z"/>
                <w:lang w:val="en-GB" w:eastAsia="ja-JP"/>
              </w:rPr>
            </w:pPr>
            <w:ins w:id="365" w:author="AFSMO" w:date="2021-03-24T17:42:00Z">
              <w:r w:rsidRPr="004867D3">
                <w:rPr>
                  <w:lang w:val="en-GB" w:eastAsia="ja-JP"/>
                </w:rPr>
                <w:t>2.5</w:t>
              </w:r>
            </w:ins>
          </w:p>
        </w:tc>
      </w:tr>
      <w:tr w:rsidR="00BD01E4" w:rsidRPr="004867D3" w14:paraId="50E9CFFE" w14:textId="77777777" w:rsidTr="00BD01E4">
        <w:trPr>
          <w:jc w:val="center"/>
          <w:ins w:id="366" w:author="AFSMO" w:date="2021-03-19T14:16:00Z"/>
        </w:trPr>
        <w:tc>
          <w:tcPr>
            <w:tcW w:w="2357" w:type="dxa"/>
            <w:tcBorders>
              <w:top w:val="single" w:sz="4" w:space="0" w:color="auto"/>
              <w:left w:val="single" w:sz="4" w:space="0" w:color="auto"/>
              <w:bottom w:val="single" w:sz="4" w:space="0" w:color="auto"/>
              <w:right w:val="single" w:sz="4" w:space="0" w:color="auto"/>
            </w:tcBorders>
            <w:hideMark/>
          </w:tcPr>
          <w:p w14:paraId="1BC31E3B" w14:textId="0A05C0AD" w:rsidR="00BD01E4" w:rsidRPr="004867D3" w:rsidRDefault="00BD01E4">
            <w:pPr>
              <w:pStyle w:val="Tabletext"/>
              <w:rPr>
                <w:ins w:id="367" w:author="AFSMO" w:date="2021-03-19T14:16:00Z"/>
                <w:lang w:val="en-GB" w:eastAsia="ja-JP"/>
              </w:rPr>
            </w:pPr>
          </w:p>
        </w:tc>
        <w:tc>
          <w:tcPr>
            <w:tcW w:w="1195" w:type="dxa"/>
            <w:tcBorders>
              <w:top w:val="single" w:sz="4" w:space="0" w:color="auto"/>
              <w:left w:val="single" w:sz="4" w:space="0" w:color="auto"/>
              <w:bottom w:val="single" w:sz="4" w:space="0" w:color="auto"/>
              <w:right w:val="single" w:sz="4" w:space="0" w:color="auto"/>
            </w:tcBorders>
            <w:hideMark/>
          </w:tcPr>
          <w:p w14:paraId="276B70B0" w14:textId="0EB40D56" w:rsidR="00BD01E4" w:rsidRPr="004867D3" w:rsidRDefault="00BD01E4" w:rsidP="00BB1432">
            <w:pPr>
              <w:pStyle w:val="Tabletext"/>
              <w:rPr>
                <w:ins w:id="368" w:author="AFSMO" w:date="2021-03-19T14:16:00Z"/>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5FCECCB4" w14:textId="6CABDF7B" w:rsidR="00BD01E4" w:rsidRPr="004867D3" w:rsidRDefault="00BD01E4" w:rsidP="00BB1432">
            <w:pPr>
              <w:pStyle w:val="Tabletext"/>
              <w:rPr>
                <w:ins w:id="369" w:author="AFSMO" w:date="2021-03-19T14:16:00Z"/>
                <w:lang w:val="en-GB" w:eastAsia="ja-JP"/>
              </w:rPr>
            </w:pPr>
          </w:p>
        </w:tc>
        <w:tc>
          <w:tcPr>
            <w:tcW w:w="3184" w:type="dxa"/>
            <w:gridSpan w:val="3"/>
            <w:tcBorders>
              <w:top w:val="single" w:sz="4" w:space="0" w:color="auto"/>
              <w:left w:val="single" w:sz="4" w:space="0" w:color="auto"/>
              <w:bottom w:val="single" w:sz="4" w:space="0" w:color="auto"/>
              <w:right w:val="single" w:sz="4" w:space="0" w:color="auto"/>
            </w:tcBorders>
            <w:vAlign w:val="center"/>
            <w:hideMark/>
          </w:tcPr>
          <w:p w14:paraId="1B8FFB25" w14:textId="63E12EFA" w:rsidR="00BD01E4" w:rsidRPr="004867D3" w:rsidRDefault="00BD01E4">
            <w:pPr>
              <w:pStyle w:val="Tabletext"/>
              <w:jc w:val="center"/>
              <w:rPr>
                <w:ins w:id="370" w:author="AFSMO" w:date="2021-03-19T14:16:00Z"/>
                <w:lang w:val="en-GB" w:eastAsia="ja-JP"/>
              </w:rPr>
            </w:pPr>
          </w:p>
        </w:tc>
        <w:tc>
          <w:tcPr>
            <w:tcW w:w="2880" w:type="dxa"/>
            <w:gridSpan w:val="2"/>
            <w:tcBorders>
              <w:top w:val="single" w:sz="4" w:space="0" w:color="auto"/>
              <w:left w:val="single" w:sz="4" w:space="0" w:color="auto"/>
              <w:bottom w:val="single" w:sz="4" w:space="0" w:color="auto"/>
              <w:right w:val="single" w:sz="4" w:space="0" w:color="auto"/>
            </w:tcBorders>
            <w:vAlign w:val="center"/>
            <w:hideMark/>
          </w:tcPr>
          <w:p w14:paraId="5BBF38CE" w14:textId="77777777" w:rsidR="00BD01E4" w:rsidRPr="004867D3" w:rsidRDefault="00BD01E4" w:rsidP="00BB1432">
            <w:pPr>
              <w:pStyle w:val="Tabletext"/>
              <w:rPr>
                <w:ins w:id="371" w:author="AFSMO" w:date="2021-03-24T17:43:00Z"/>
                <w:lang w:val="en-GB" w:eastAsia="ja-JP"/>
              </w:rPr>
            </w:pPr>
          </w:p>
        </w:tc>
        <w:tc>
          <w:tcPr>
            <w:tcW w:w="3464" w:type="dxa"/>
            <w:gridSpan w:val="2"/>
            <w:tcBorders>
              <w:top w:val="single" w:sz="4" w:space="0" w:color="auto"/>
              <w:left w:val="single" w:sz="4" w:space="0" w:color="auto"/>
              <w:bottom w:val="single" w:sz="4" w:space="0" w:color="auto"/>
              <w:right w:val="single" w:sz="4" w:space="0" w:color="auto"/>
            </w:tcBorders>
            <w:vAlign w:val="center"/>
            <w:hideMark/>
          </w:tcPr>
          <w:p w14:paraId="5F36B5D0" w14:textId="16EEA1BB" w:rsidR="00BD01E4" w:rsidRPr="004867D3" w:rsidRDefault="00BD01E4" w:rsidP="00BB1432">
            <w:pPr>
              <w:pStyle w:val="Tabletext"/>
              <w:rPr>
                <w:ins w:id="372" w:author="AFSMO" w:date="2021-03-19T14:16:00Z"/>
                <w:lang w:val="en-GB" w:eastAsia="ja-JP"/>
              </w:rPr>
            </w:pPr>
          </w:p>
        </w:tc>
      </w:tr>
      <w:tr w:rsidR="008A049F" w:rsidRPr="004867D3" w14:paraId="21E950C1" w14:textId="77777777" w:rsidTr="00AA6F03">
        <w:trPr>
          <w:jc w:val="center"/>
          <w:ins w:id="373" w:author="AFSMO" w:date="2021-03-19T14:16:00Z"/>
        </w:trPr>
        <w:tc>
          <w:tcPr>
            <w:tcW w:w="15879"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DD1E89" w14:textId="51F327AD" w:rsidR="008A049F" w:rsidRPr="008775B4" w:rsidRDefault="008A049F">
            <w:pPr>
              <w:pStyle w:val="Tabletext"/>
              <w:jc w:val="center"/>
              <w:rPr>
                <w:ins w:id="374" w:author="AFSMO" w:date="2021-03-19T14:16:00Z"/>
                <w:b/>
                <w:bCs/>
                <w:lang w:val="en-GB" w:eastAsia="ja-JP"/>
              </w:rPr>
            </w:pPr>
            <w:ins w:id="375" w:author="AFSMO" w:date="2021-03-19T14:16:00Z">
              <w:r w:rsidRPr="008775B4">
                <w:rPr>
                  <w:b/>
                  <w:bCs/>
                  <w:lang w:val="en-GB" w:eastAsia="ja-JP"/>
                </w:rPr>
                <w:t>Antenna</w:t>
              </w:r>
            </w:ins>
          </w:p>
        </w:tc>
      </w:tr>
      <w:tr w:rsidR="00BD01E4" w:rsidRPr="004867D3" w14:paraId="5AFE5DD9" w14:textId="77777777" w:rsidTr="00BD01E4">
        <w:trPr>
          <w:jc w:val="center"/>
          <w:ins w:id="376" w:author="AFSMO" w:date="2021-03-19T14:16:00Z"/>
        </w:trPr>
        <w:tc>
          <w:tcPr>
            <w:tcW w:w="2357" w:type="dxa"/>
            <w:tcBorders>
              <w:top w:val="single" w:sz="4" w:space="0" w:color="auto"/>
              <w:left w:val="single" w:sz="4" w:space="0" w:color="auto"/>
              <w:bottom w:val="single" w:sz="4" w:space="0" w:color="auto"/>
              <w:right w:val="single" w:sz="4" w:space="0" w:color="auto"/>
            </w:tcBorders>
            <w:vAlign w:val="center"/>
            <w:hideMark/>
          </w:tcPr>
          <w:p w14:paraId="0ECBAD92" w14:textId="77777777" w:rsidR="00BD01E4" w:rsidRPr="004867D3" w:rsidRDefault="00BD01E4" w:rsidP="00BD01E4">
            <w:pPr>
              <w:pStyle w:val="Tabletext"/>
              <w:rPr>
                <w:ins w:id="377" w:author="AFSMO" w:date="2021-03-19T14:16:00Z"/>
                <w:lang w:val="en-GB" w:eastAsia="ja-JP"/>
              </w:rPr>
            </w:pPr>
            <w:ins w:id="378" w:author="AFSMO" w:date="2021-03-19T14:16:00Z">
              <w:r w:rsidRPr="004867D3">
                <w:rPr>
                  <w:lang w:val="en-GB" w:eastAsia="ja-JP"/>
                </w:rPr>
                <w:t>Antenna type</w:t>
              </w:r>
            </w:ins>
          </w:p>
        </w:tc>
        <w:tc>
          <w:tcPr>
            <w:tcW w:w="1195" w:type="dxa"/>
            <w:tcBorders>
              <w:top w:val="single" w:sz="4" w:space="0" w:color="auto"/>
              <w:left w:val="single" w:sz="4" w:space="0" w:color="auto"/>
              <w:bottom w:val="single" w:sz="4" w:space="0" w:color="auto"/>
              <w:right w:val="single" w:sz="4" w:space="0" w:color="auto"/>
            </w:tcBorders>
          </w:tcPr>
          <w:p w14:paraId="36CE6905" w14:textId="77777777" w:rsidR="00BD01E4" w:rsidRPr="004867D3" w:rsidRDefault="00BD01E4" w:rsidP="00BD01E4">
            <w:pPr>
              <w:pStyle w:val="Tabletext"/>
              <w:jc w:val="center"/>
              <w:rPr>
                <w:ins w:id="379" w:author="AFSMO" w:date="2021-03-19T14:16:00Z"/>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279FBA63" w14:textId="77777777" w:rsidR="00BD01E4" w:rsidRPr="004867D3" w:rsidRDefault="00BD01E4" w:rsidP="00BD01E4">
            <w:pPr>
              <w:pStyle w:val="Tabletext"/>
              <w:jc w:val="center"/>
              <w:rPr>
                <w:ins w:id="380" w:author="AFSMO" w:date="2021-03-19T14:16:00Z"/>
                <w:lang w:val="en-GB" w:eastAsia="ja-JP"/>
              </w:rPr>
            </w:pPr>
            <w:ins w:id="381" w:author="AFSMO" w:date="2021-03-19T14:16:00Z">
              <w:r w:rsidRPr="004867D3">
                <w:rPr>
                  <w:lang w:val="en-GB" w:eastAsia="ja-JP"/>
                </w:rPr>
                <w:t>Omnidirectional</w:t>
              </w:r>
            </w:ins>
          </w:p>
        </w:tc>
        <w:tc>
          <w:tcPr>
            <w:tcW w:w="1384" w:type="dxa"/>
            <w:tcBorders>
              <w:top w:val="single" w:sz="4" w:space="0" w:color="auto"/>
              <w:left w:val="single" w:sz="4" w:space="0" w:color="auto"/>
              <w:bottom w:val="single" w:sz="4" w:space="0" w:color="auto"/>
              <w:right w:val="single" w:sz="4" w:space="0" w:color="auto"/>
            </w:tcBorders>
            <w:vAlign w:val="center"/>
            <w:hideMark/>
          </w:tcPr>
          <w:p w14:paraId="35BE2C13" w14:textId="77777777" w:rsidR="00BD01E4" w:rsidRPr="004867D3" w:rsidRDefault="00BD01E4" w:rsidP="00BD01E4">
            <w:pPr>
              <w:pStyle w:val="Tabletext"/>
              <w:jc w:val="center"/>
              <w:rPr>
                <w:ins w:id="382" w:author="AFSMO" w:date="2021-03-19T14:16:00Z"/>
                <w:lang w:val="en-GB" w:eastAsia="ja-JP"/>
              </w:rPr>
            </w:pPr>
            <w:ins w:id="383" w:author="AFSMO" w:date="2021-03-19T14:16:00Z">
              <w:r w:rsidRPr="004867D3">
                <w:rPr>
                  <w:lang w:val="en-GB" w:eastAsia="ja-JP"/>
                </w:rPr>
                <w:t>Omni-directional</w:t>
              </w:r>
            </w:ins>
          </w:p>
        </w:tc>
        <w:tc>
          <w:tcPr>
            <w:tcW w:w="1800" w:type="dxa"/>
            <w:gridSpan w:val="2"/>
            <w:tcBorders>
              <w:top w:val="single" w:sz="4" w:space="0" w:color="auto"/>
              <w:left w:val="single" w:sz="4" w:space="0" w:color="auto"/>
              <w:bottom w:val="single" w:sz="4" w:space="0" w:color="auto"/>
              <w:right w:val="single" w:sz="4" w:space="0" w:color="auto"/>
            </w:tcBorders>
            <w:vAlign w:val="center"/>
            <w:hideMark/>
          </w:tcPr>
          <w:p w14:paraId="5BADB303" w14:textId="77777777" w:rsidR="00BD01E4" w:rsidRPr="004867D3" w:rsidRDefault="00BD01E4" w:rsidP="00BD01E4">
            <w:pPr>
              <w:pStyle w:val="Tabletext"/>
              <w:jc w:val="center"/>
              <w:rPr>
                <w:ins w:id="384" w:author="AFSMO" w:date="2021-03-19T14:16:00Z"/>
                <w:lang w:val="en-GB" w:eastAsia="ja-JP"/>
              </w:rPr>
            </w:pPr>
            <w:ins w:id="385" w:author="AFSMO" w:date="2021-03-19T14:16:00Z">
              <w:r w:rsidRPr="004867D3">
                <w:rPr>
                  <w:lang w:val="en-GB" w:eastAsia="ja-JP"/>
                </w:rPr>
                <w:t>Directional</w:t>
              </w:r>
            </w:ins>
          </w:p>
        </w:tc>
        <w:tc>
          <w:tcPr>
            <w:tcW w:w="1620" w:type="dxa"/>
            <w:tcBorders>
              <w:top w:val="single" w:sz="4" w:space="0" w:color="auto"/>
              <w:left w:val="single" w:sz="4" w:space="0" w:color="auto"/>
              <w:bottom w:val="single" w:sz="4" w:space="0" w:color="auto"/>
              <w:right w:val="single" w:sz="4" w:space="0" w:color="auto"/>
            </w:tcBorders>
            <w:vAlign w:val="center"/>
            <w:hideMark/>
          </w:tcPr>
          <w:p w14:paraId="31B95953" w14:textId="3C265950" w:rsidR="00BD01E4" w:rsidRPr="004867D3" w:rsidRDefault="00BD01E4" w:rsidP="00BD01E4">
            <w:pPr>
              <w:pStyle w:val="Tabletext"/>
              <w:jc w:val="center"/>
              <w:rPr>
                <w:ins w:id="386" w:author="AFSMO" w:date="2021-03-19T14:16:00Z"/>
                <w:lang w:val="en-GB" w:eastAsia="ja-JP"/>
              </w:rPr>
            </w:pPr>
            <w:ins w:id="387" w:author="AFSMO" w:date="2021-03-19T14:17:00Z">
              <w:r w:rsidRPr="004867D3">
                <w:rPr>
                  <w:lang w:val="en-GB" w:eastAsia="ja-JP"/>
                </w:rPr>
                <w:t>Omni-directional</w:t>
              </w:r>
            </w:ins>
          </w:p>
        </w:tc>
        <w:tc>
          <w:tcPr>
            <w:tcW w:w="1260" w:type="dxa"/>
            <w:tcBorders>
              <w:top w:val="single" w:sz="4" w:space="0" w:color="auto"/>
              <w:left w:val="single" w:sz="4" w:space="0" w:color="auto"/>
              <w:bottom w:val="single" w:sz="4" w:space="0" w:color="auto"/>
              <w:right w:val="single" w:sz="4" w:space="0" w:color="auto"/>
            </w:tcBorders>
          </w:tcPr>
          <w:p w14:paraId="240EE53B" w14:textId="5741D642" w:rsidR="00BD01E4" w:rsidRPr="004867D3" w:rsidRDefault="00BD01E4" w:rsidP="00BD01E4">
            <w:pPr>
              <w:pStyle w:val="Tabletext"/>
              <w:jc w:val="center"/>
              <w:rPr>
                <w:ins w:id="388" w:author="AFSMO" w:date="2021-03-24T17:43:00Z"/>
                <w:lang w:val="en-GB" w:eastAsia="ja-JP"/>
              </w:rPr>
            </w:pPr>
            <w:ins w:id="389" w:author="AFSMO" w:date="2021-03-19T14:17:00Z">
              <w:r w:rsidRPr="004867D3">
                <w:rPr>
                  <w:lang w:val="en-GB" w:eastAsia="ja-JP"/>
                </w:rPr>
                <w:t>Directional</w:t>
              </w:r>
            </w:ins>
          </w:p>
        </w:tc>
        <w:tc>
          <w:tcPr>
            <w:tcW w:w="2044" w:type="dxa"/>
            <w:tcBorders>
              <w:top w:val="single" w:sz="4" w:space="0" w:color="auto"/>
              <w:left w:val="single" w:sz="4" w:space="0" w:color="auto"/>
              <w:bottom w:val="single" w:sz="4" w:space="0" w:color="auto"/>
              <w:right w:val="single" w:sz="4" w:space="0" w:color="auto"/>
            </w:tcBorders>
            <w:vAlign w:val="center"/>
            <w:hideMark/>
          </w:tcPr>
          <w:p w14:paraId="2EA499D3" w14:textId="31805A24" w:rsidR="00BD01E4" w:rsidRPr="004867D3" w:rsidRDefault="00BD01E4" w:rsidP="00BD01E4">
            <w:pPr>
              <w:pStyle w:val="Tabletext"/>
              <w:jc w:val="center"/>
              <w:rPr>
                <w:ins w:id="390" w:author="AFSMO" w:date="2021-03-19T14:16:00Z"/>
                <w:lang w:val="en-GB" w:eastAsia="ja-JP"/>
              </w:rPr>
            </w:pPr>
            <w:ins w:id="391" w:author="AFSMO" w:date="2021-03-19T14:16:00Z">
              <w:r w:rsidRPr="004867D3">
                <w:rPr>
                  <w:lang w:val="en-GB" w:eastAsia="ja-JP"/>
                </w:rPr>
                <w:t>Omni-directional</w:t>
              </w:r>
            </w:ins>
          </w:p>
        </w:tc>
        <w:tc>
          <w:tcPr>
            <w:tcW w:w="1420" w:type="dxa"/>
            <w:tcBorders>
              <w:top w:val="single" w:sz="4" w:space="0" w:color="auto"/>
              <w:left w:val="single" w:sz="4" w:space="0" w:color="auto"/>
              <w:bottom w:val="single" w:sz="4" w:space="0" w:color="auto"/>
              <w:right w:val="single" w:sz="4" w:space="0" w:color="auto"/>
            </w:tcBorders>
            <w:vAlign w:val="center"/>
            <w:hideMark/>
          </w:tcPr>
          <w:p w14:paraId="7BADF0DE" w14:textId="77777777" w:rsidR="00BD01E4" w:rsidRPr="004867D3" w:rsidRDefault="00BD01E4" w:rsidP="00BD01E4">
            <w:pPr>
              <w:pStyle w:val="Tabletext"/>
              <w:jc w:val="center"/>
              <w:rPr>
                <w:ins w:id="392" w:author="AFSMO" w:date="2021-03-19T14:16:00Z"/>
                <w:lang w:val="en-GB" w:eastAsia="ja-JP"/>
              </w:rPr>
            </w:pPr>
            <w:ins w:id="393" w:author="AFSMO" w:date="2021-03-19T14:16:00Z">
              <w:r w:rsidRPr="004867D3">
                <w:rPr>
                  <w:lang w:val="en-GB" w:eastAsia="ja-JP"/>
                </w:rPr>
                <w:t>Directional</w:t>
              </w:r>
            </w:ins>
          </w:p>
        </w:tc>
      </w:tr>
      <w:tr w:rsidR="00C5369E" w:rsidRPr="004867D3" w14:paraId="06624C5E" w14:textId="77777777" w:rsidTr="00AA6F03">
        <w:trPr>
          <w:jc w:val="center"/>
          <w:ins w:id="394" w:author="AFSMO" w:date="2021-03-19T14:16:00Z"/>
        </w:trPr>
        <w:tc>
          <w:tcPr>
            <w:tcW w:w="2357" w:type="dxa"/>
            <w:tcBorders>
              <w:top w:val="single" w:sz="4" w:space="0" w:color="auto"/>
              <w:left w:val="single" w:sz="4" w:space="0" w:color="auto"/>
              <w:bottom w:val="single" w:sz="4" w:space="0" w:color="auto"/>
              <w:right w:val="single" w:sz="4" w:space="0" w:color="auto"/>
            </w:tcBorders>
            <w:vAlign w:val="center"/>
            <w:hideMark/>
          </w:tcPr>
          <w:p w14:paraId="6B632891" w14:textId="77777777" w:rsidR="00C5369E" w:rsidRPr="004867D3" w:rsidRDefault="00C5369E" w:rsidP="00BD01E4">
            <w:pPr>
              <w:pStyle w:val="Tabletext"/>
              <w:rPr>
                <w:ins w:id="395" w:author="AFSMO" w:date="2021-03-19T14:16:00Z"/>
                <w:lang w:val="en-GB" w:eastAsia="ja-JP"/>
              </w:rPr>
            </w:pPr>
            <w:ins w:id="396" w:author="AFSMO" w:date="2021-03-19T14:16:00Z">
              <w:r w:rsidRPr="004867D3">
                <w:rPr>
                  <w:lang w:val="en-GB" w:eastAsia="ja-JP"/>
                </w:rPr>
                <w:t>Antenna gain</w:t>
              </w:r>
            </w:ins>
          </w:p>
        </w:tc>
        <w:tc>
          <w:tcPr>
            <w:tcW w:w="1195" w:type="dxa"/>
            <w:tcBorders>
              <w:top w:val="single" w:sz="4" w:space="0" w:color="auto"/>
              <w:left w:val="single" w:sz="4" w:space="0" w:color="auto"/>
              <w:bottom w:val="single" w:sz="4" w:space="0" w:color="auto"/>
              <w:right w:val="single" w:sz="4" w:space="0" w:color="auto"/>
            </w:tcBorders>
            <w:hideMark/>
          </w:tcPr>
          <w:p w14:paraId="5618419A" w14:textId="77777777" w:rsidR="00C5369E" w:rsidRPr="004867D3" w:rsidRDefault="00C5369E" w:rsidP="00BD01E4">
            <w:pPr>
              <w:pStyle w:val="Tabletext"/>
              <w:jc w:val="center"/>
              <w:rPr>
                <w:ins w:id="397" w:author="AFSMO" w:date="2021-03-19T14:16:00Z"/>
                <w:lang w:val="en-GB" w:eastAsia="ja-JP"/>
              </w:rPr>
            </w:pPr>
            <w:proofErr w:type="spellStart"/>
            <w:ins w:id="398" w:author="AFSMO" w:date="2021-03-19T14:16:00Z">
              <w:r w:rsidRPr="004867D3">
                <w:rPr>
                  <w:lang w:val="en-GB" w:eastAsia="ja-JP"/>
                </w:rPr>
                <w:t>dBi</w:t>
              </w:r>
              <w:proofErr w:type="spellEnd"/>
            </w:ins>
          </w:p>
        </w:tc>
        <w:tc>
          <w:tcPr>
            <w:tcW w:w="2799" w:type="dxa"/>
            <w:tcBorders>
              <w:top w:val="single" w:sz="4" w:space="0" w:color="auto"/>
              <w:left w:val="single" w:sz="4" w:space="0" w:color="auto"/>
              <w:bottom w:val="single" w:sz="4" w:space="0" w:color="auto"/>
              <w:right w:val="single" w:sz="4" w:space="0" w:color="auto"/>
            </w:tcBorders>
            <w:vAlign w:val="center"/>
            <w:hideMark/>
          </w:tcPr>
          <w:p w14:paraId="7B99A5C1" w14:textId="6D1998A0" w:rsidR="00C5369E" w:rsidRPr="004867D3" w:rsidRDefault="00C5369E" w:rsidP="00BD01E4">
            <w:pPr>
              <w:pStyle w:val="Tabletext"/>
              <w:jc w:val="center"/>
              <w:rPr>
                <w:ins w:id="399" w:author="AFSMO" w:date="2021-03-19T14:16:00Z"/>
                <w:lang w:val="en-GB" w:eastAsia="ja-JP"/>
              </w:rPr>
            </w:pPr>
            <w:ins w:id="400" w:author="AFSMO" w:date="2021-03-24T17:42:00Z">
              <w:r w:rsidRPr="004867D3">
                <w:rPr>
                  <w:lang w:val="en-GB" w:eastAsia="ja-JP"/>
                </w:rPr>
                <w:t>3</w:t>
              </w:r>
            </w:ins>
          </w:p>
        </w:tc>
        <w:tc>
          <w:tcPr>
            <w:tcW w:w="1384" w:type="dxa"/>
            <w:tcBorders>
              <w:top w:val="single" w:sz="4" w:space="0" w:color="auto"/>
              <w:left w:val="single" w:sz="4" w:space="0" w:color="auto"/>
              <w:bottom w:val="single" w:sz="4" w:space="0" w:color="auto"/>
              <w:right w:val="single" w:sz="4" w:space="0" w:color="auto"/>
            </w:tcBorders>
            <w:vAlign w:val="center"/>
            <w:hideMark/>
          </w:tcPr>
          <w:p w14:paraId="5078E422" w14:textId="6A7EB7A3" w:rsidR="00C5369E" w:rsidRPr="004867D3" w:rsidRDefault="00C5369E" w:rsidP="00BD01E4">
            <w:pPr>
              <w:pStyle w:val="Tabletext"/>
              <w:jc w:val="center"/>
              <w:rPr>
                <w:ins w:id="401" w:author="AFSMO" w:date="2021-03-19T14:16:00Z"/>
                <w:lang w:val="en-GB" w:eastAsia="ja-JP"/>
              </w:rPr>
            </w:pPr>
            <w:ins w:id="402" w:author="AFSMO" w:date="2021-03-24T17:42:00Z">
              <w:r w:rsidRPr="004867D3">
                <w:rPr>
                  <w:lang w:val="en-GB" w:eastAsia="ja-JP"/>
                </w:rPr>
                <w:t>6</w:t>
              </w:r>
            </w:ins>
          </w:p>
        </w:tc>
        <w:tc>
          <w:tcPr>
            <w:tcW w:w="672" w:type="dxa"/>
            <w:tcBorders>
              <w:top w:val="single" w:sz="4" w:space="0" w:color="auto"/>
              <w:left w:val="single" w:sz="4" w:space="0" w:color="auto"/>
              <w:bottom w:val="single" w:sz="4" w:space="0" w:color="auto"/>
              <w:right w:val="single" w:sz="4" w:space="0" w:color="auto"/>
            </w:tcBorders>
            <w:vAlign w:val="center"/>
            <w:hideMark/>
          </w:tcPr>
          <w:p w14:paraId="48D4D27B" w14:textId="3814D2B6" w:rsidR="00C5369E" w:rsidRPr="004867D3" w:rsidRDefault="00C5369E" w:rsidP="00BD01E4">
            <w:pPr>
              <w:pStyle w:val="Tabletext"/>
              <w:jc w:val="center"/>
              <w:rPr>
                <w:ins w:id="403" w:author="AFSMO" w:date="2021-03-19T14:16:00Z"/>
                <w:lang w:val="en-GB" w:eastAsia="ja-JP"/>
              </w:rPr>
            </w:pPr>
            <w:ins w:id="404" w:author="AFSMO" w:date="2021-03-24T17:42:00Z">
              <w:r w:rsidRPr="004867D3">
                <w:rPr>
                  <w:lang w:val="en-GB" w:eastAsia="ja-JP"/>
                </w:rPr>
                <w:t>19</w:t>
              </w:r>
            </w:ins>
          </w:p>
        </w:tc>
        <w:tc>
          <w:tcPr>
            <w:tcW w:w="1128" w:type="dxa"/>
            <w:tcBorders>
              <w:top w:val="single" w:sz="4" w:space="0" w:color="auto"/>
              <w:left w:val="single" w:sz="4" w:space="0" w:color="auto"/>
              <w:bottom w:val="single" w:sz="4" w:space="0" w:color="auto"/>
              <w:right w:val="single" w:sz="4" w:space="0" w:color="auto"/>
            </w:tcBorders>
            <w:vAlign w:val="center"/>
            <w:hideMark/>
          </w:tcPr>
          <w:p w14:paraId="279B8244" w14:textId="127A200F" w:rsidR="00C5369E" w:rsidRPr="004867D3" w:rsidRDefault="00C5369E" w:rsidP="00BD01E4">
            <w:pPr>
              <w:pStyle w:val="Tabletext"/>
              <w:jc w:val="center"/>
              <w:rPr>
                <w:ins w:id="405" w:author="AFSMO" w:date="2021-03-19T14:16:00Z"/>
                <w:lang w:val="en-GB" w:eastAsia="ja-JP"/>
              </w:rPr>
            </w:pPr>
            <w:ins w:id="406" w:author="AFSMO" w:date="2021-03-19T14:17:00Z">
              <w:r w:rsidRPr="004867D3">
                <w:rPr>
                  <w:lang w:val="en-GB" w:eastAsia="ja-JP"/>
                </w:rPr>
                <w:t>3</w:t>
              </w:r>
            </w:ins>
            <w:ins w:id="407" w:author="AFSMO" w:date="2021-03-24T18:13:00Z">
              <w:r>
                <w:rPr>
                  <w:lang w:val="en-GB" w:eastAsia="ja-JP"/>
                </w:rPr>
                <w:t>1</w:t>
              </w:r>
            </w:ins>
          </w:p>
        </w:tc>
        <w:tc>
          <w:tcPr>
            <w:tcW w:w="1620" w:type="dxa"/>
            <w:tcBorders>
              <w:top w:val="single" w:sz="4" w:space="0" w:color="auto"/>
              <w:left w:val="single" w:sz="4" w:space="0" w:color="auto"/>
              <w:bottom w:val="single" w:sz="4" w:space="0" w:color="auto"/>
              <w:right w:val="single" w:sz="4" w:space="0" w:color="auto"/>
            </w:tcBorders>
            <w:vAlign w:val="center"/>
            <w:hideMark/>
          </w:tcPr>
          <w:p w14:paraId="13E12C6B" w14:textId="304E6A77" w:rsidR="00C5369E" w:rsidRPr="004867D3" w:rsidRDefault="00C5369E" w:rsidP="00BD01E4">
            <w:pPr>
              <w:pStyle w:val="Tabletext"/>
              <w:jc w:val="center"/>
              <w:rPr>
                <w:ins w:id="408" w:author="AFSMO" w:date="2021-03-19T14:16:00Z"/>
                <w:lang w:val="en-GB" w:eastAsia="ja-JP"/>
              </w:rPr>
            </w:pPr>
            <w:ins w:id="409" w:author="AFSMO" w:date="2021-03-19T14:16:00Z">
              <w:r w:rsidRPr="004867D3">
                <w:rPr>
                  <w:lang w:val="en-GB" w:eastAsia="ja-JP"/>
                </w:rPr>
                <w:t>3</w:t>
              </w:r>
            </w:ins>
            <w:ins w:id="410" w:author="AFSMO" w:date="2021-03-24T18:13:00Z">
              <w:r>
                <w:rPr>
                  <w:lang w:val="en-GB" w:eastAsia="ja-JP"/>
                </w:rPr>
                <w:t>.5</w:t>
              </w:r>
            </w:ins>
          </w:p>
        </w:tc>
        <w:tc>
          <w:tcPr>
            <w:tcW w:w="1260" w:type="dxa"/>
            <w:tcBorders>
              <w:top w:val="single" w:sz="4" w:space="0" w:color="auto"/>
              <w:left w:val="single" w:sz="4" w:space="0" w:color="auto"/>
              <w:bottom w:val="single" w:sz="4" w:space="0" w:color="auto"/>
              <w:right w:val="single" w:sz="4" w:space="0" w:color="auto"/>
            </w:tcBorders>
            <w:vAlign w:val="center"/>
          </w:tcPr>
          <w:p w14:paraId="50D9AD71" w14:textId="7F4D9846" w:rsidR="00C5369E" w:rsidRPr="004867D3" w:rsidRDefault="00C5369E" w:rsidP="00BD01E4">
            <w:pPr>
              <w:pStyle w:val="Tabletext"/>
              <w:jc w:val="center"/>
              <w:rPr>
                <w:ins w:id="411" w:author="AFSMO" w:date="2021-03-24T17:43:00Z"/>
                <w:lang w:val="en-GB" w:eastAsia="ja-JP"/>
              </w:rPr>
            </w:pPr>
            <w:ins w:id="412" w:author="AFSMO" w:date="2021-03-19T14:17:00Z">
              <w:r w:rsidRPr="004867D3">
                <w:rPr>
                  <w:lang w:val="en-GB" w:eastAsia="ja-JP"/>
                </w:rPr>
                <w:t>16</w:t>
              </w:r>
            </w:ins>
          </w:p>
        </w:tc>
        <w:tc>
          <w:tcPr>
            <w:tcW w:w="2044" w:type="dxa"/>
            <w:tcBorders>
              <w:top w:val="single" w:sz="4" w:space="0" w:color="auto"/>
              <w:left w:val="single" w:sz="4" w:space="0" w:color="auto"/>
              <w:bottom w:val="single" w:sz="4" w:space="0" w:color="auto"/>
              <w:right w:val="single" w:sz="4" w:space="0" w:color="auto"/>
            </w:tcBorders>
            <w:vAlign w:val="center"/>
            <w:hideMark/>
          </w:tcPr>
          <w:p w14:paraId="4071C3D0" w14:textId="71D8D26A" w:rsidR="00C5369E" w:rsidRPr="004867D3" w:rsidRDefault="00C5369E" w:rsidP="00BD01E4">
            <w:pPr>
              <w:pStyle w:val="Tabletext"/>
              <w:jc w:val="center"/>
              <w:rPr>
                <w:ins w:id="413" w:author="AFSMO" w:date="2021-03-19T14:16:00Z"/>
                <w:lang w:val="en-GB" w:eastAsia="ja-JP"/>
              </w:rPr>
            </w:pPr>
            <w:ins w:id="414" w:author="AFSMO" w:date="2021-03-24T18:14:00Z">
              <w:r>
                <w:rPr>
                  <w:lang w:val="en-GB" w:eastAsia="ja-JP"/>
                </w:rPr>
                <w:t>3</w:t>
              </w:r>
            </w:ins>
          </w:p>
        </w:tc>
        <w:tc>
          <w:tcPr>
            <w:tcW w:w="1420" w:type="dxa"/>
            <w:tcBorders>
              <w:top w:val="single" w:sz="4" w:space="0" w:color="auto"/>
              <w:left w:val="single" w:sz="4" w:space="0" w:color="auto"/>
              <w:bottom w:val="single" w:sz="4" w:space="0" w:color="auto"/>
              <w:right w:val="single" w:sz="4" w:space="0" w:color="auto"/>
            </w:tcBorders>
            <w:vAlign w:val="center"/>
            <w:hideMark/>
          </w:tcPr>
          <w:p w14:paraId="13B44907" w14:textId="62DA8E8E" w:rsidR="00C5369E" w:rsidRPr="004867D3" w:rsidRDefault="00C5369E" w:rsidP="00C5369E">
            <w:pPr>
              <w:pStyle w:val="Tabletext"/>
              <w:jc w:val="center"/>
              <w:rPr>
                <w:ins w:id="415" w:author="AFSMO" w:date="2021-03-19T14:16:00Z"/>
                <w:lang w:val="en-GB" w:eastAsia="ja-JP"/>
              </w:rPr>
            </w:pPr>
            <w:ins w:id="416" w:author="AFSMO" w:date="2021-03-24T18:14:00Z">
              <w:r>
                <w:rPr>
                  <w:lang w:val="en-GB" w:eastAsia="ja-JP"/>
                </w:rPr>
                <w:t>30</w:t>
              </w:r>
            </w:ins>
          </w:p>
        </w:tc>
      </w:tr>
      <w:tr w:rsidR="00C5369E" w:rsidRPr="004867D3" w14:paraId="1AC97D2B" w14:textId="77777777" w:rsidTr="00AA6F03">
        <w:trPr>
          <w:jc w:val="center"/>
          <w:ins w:id="417" w:author="AFSMO" w:date="2021-03-19T14:16:00Z"/>
        </w:trPr>
        <w:tc>
          <w:tcPr>
            <w:tcW w:w="2357" w:type="dxa"/>
            <w:tcBorders>
              <w:top w:val="single" w:sz="4" w:space="0" w:color="auto"/>
              <w:left w:val="single" w:sz="4" w:space="0" w:color="auto"/>
              <w:bottom w:val="single" w:sz="4" w:space="0" w:color="auto"/>
              <w:right w:val="single" w:sz="4" w:space="0" w:color="auto"/>
            </w:tcBorders>
            <w:vAlign w:val="center"/>
            <w:hideMark/>
          </w:tcPr>
          <w:p w14:paraId="041855D1" w14:textId="77777777" w:rsidR="00C5369E" w:rsidRPr="004867D3" w:rsidRDefault="00C5369E" w:rsidP="00BD01E4">
            <w:pPr>
              <w:pStyle w:val="Tabletext"/>
              <w:rPr>
                <w:ins w:id="418" w:author="AFSMO" w:date="2021-03-19T14:16:00Z"/>
                <w:lang w:val="en-GB" w:eastAsia="ja-JP"/>
              </w:rPr>
            </w:pPr>
            <w:ins w:id="419" w:author="AFSMO" w:date="2021-03-19T14:16:00Z">
              <w:r w:rsidRPr="004867D3">
                <w:rPr>
                  <w:lang w:val="en-GB" w:eastAsia="ja-JP"/>
                </w:rPr>
                <w:t>1</w:t>
              </w:r>
              <w:r w:rsidRPr="004867D3">
                <w:rPr>
                  <w:vertAlign w:val="superscript"/>
                  <w:lang w:val="en-GB" w:eastAsia="ja-JP"/>
                </w:rPr>
                <w:t xml:space="preserve">st </w:t>
              </w:r>
              <w:r w:rsidRPr="004867D3">
                <w:rPr>
                  <w:lang w:val="en-GB" w:eastAsia="ja-JP"/>
                </w:rPr>
                <w:t>sidelobe</w:t>
              </w:r>
            </w:ins>
          </w:p>
        </w:tc>
        <w:tc>
          <w:tcPr>
            <w:tcW w:w="1195" w:type="dxa"/>
            <w:tcBorders>
              <w:top w:val="single" w:sz="4" w:space="0" w:color="auto"/>
              <w:left w:val="single" w:sz="4" w:space="0" w:color="auto"/>
              <w:bottom w:val="single" w:sz="4" w:space="0" w:color="auto"/>
              <w:right w:val="single" w:sz="4" w:space="0" w:color="auto"/>
            </w:tcBorders>
            <w:hideMark/>
          </w:tcPr>
          <w:p w14:paraId="34A0F816" w14:textId="77777777" w:rsidR="00C5369E" w:rsidRPr="004867D3" w:rsidRDefault="00C5369E" w:rsidP="00BD01E4">
            <w:pPr>
              <w:pStyle w:val="Tabletext"/>
              <w:jc w:val="center"/>
              <w:rPr>
                <w:ins w:id="420" w:author="AFSMO" w:date="2021-03-19T14:16:00Z"/>
                <w:lang w:val="en-GB" w:eastAsia="ja-JP"/>
              </w:rPr>
            </w:pPr>
            <w:proofErr w:type="spellStart"/>
            <w:ins w:id="421" w:author="AFSMO" w:date="2021-03-19T14:16:00Z">
              <w:r w:rsidRPr="004867D3">
                <w:rPr>
                  <w:lang w:val="en-GB" w:eastAsia="ja-JP"/>
                </w:rPr>
                <w:t>dBi</w:t>
              </w:r>
              <w:proofErr w:type="spellEnd"/>
            </w:ins>
          </w:p>
        </w:tc>
        <w:tc>
          <w:tcPr>
            <w:tcW w:w="2799" w:type="dxa"/>
            <w:tcBorders>
              <w:top w:val="single" w:sz="4" w:space="0" w:color="auto"/>
              <w:left w:val="single" w:sz="4" w:space="0" w:color="auto"/>
              <w:bottom w:val="single" w:sz="4" w:space="0" w:color="auto"/>
              <w:right w:val="single" w:sz="4" w:space="0" w:color="auto"/>
            </w:tcBorders>
            <w:vAlign w:val="center"/>
            <w:hideMark/>
          </w:tcPr>
          <w:p w14:paraId="1E5A3092" w14:textId="15BA9722" w:rsidR="00C5369E" w:rsidRPr="004867D3" w:rsidRDefault="00C5369E" w:rsidP="00BD01E4">
            <w:pPr>
              <w:pStyle w:val="Tabletext"/>
              <w:jc w:val="center"/>
              <w:rPr>
                <w:ins w:id="422" w:author="AFSMO" w:date="2021-03-19T14:16:00Z"/>
                <w:lang w:val="en-GB" w:eastAsia="ja-JP"/>
              </w:rPr>
            </w:pPr>
            <w:ins w:id="423" w:author="AFSMO" w:date="2021-03-24T17:42:00Z">
              <w:r w:rsidRPr="004867D3">
                <w:rPr>
                  <w:lang w:val="en-GB" w:eastAsia="ja-JP"/>
                </w:rPr>
                <w:t>Not applicable</w:t>
              </w:r>
            </w:ins>
          </w:p>
        </w:tc>
        <w:tc>
          <w:tcPr>
            <w:tcW w:w="1384" w:type="dxa"/>
            <w:tcBorders>
              <w:top w:val="single" w:sz="4" w:space="0" w:color="auto"/>
              <w:left w:val="single" w:sz="4" w:space="0" w:color="auto"/>
              <w:bottom w:val="single" w:sz="4" w:space="0" w:color="auto"/>
              <w:right w:val="single" w:sz="4" w:space="0" w:color="auto"/>
            </w:tcBorders>
            <w:vAlign w:val="center"/>
            <w:hideMark/>
          </w:tcPr>
          <w:p w14:paraId="05061CF2" w14:textId="0EDDA366" w:rsidR="00C5369E" w:rsidRPr="004867D3" w:rsidRDefault="00C5369E" w:rsidP="00BD01E4">
            <w:pPr>
              <w:pStyle w:val="Tabletext"/>
              <w:jc w:val="center"/>
              <w:rPr>
                <w:ins w:id="424" w:author="AFSMO" w:date="2021-03-19T14:16:00Z"/>
                <w:lang w:val="en-GB" w:eastAsia="ja-JP"/>
              </w:rPr>
            </w:pPr>
            <w:ins w:id="425" w:author="AFSMO" w:date="2021-03-24T17:42:00Z">
              <w:r w:rsidRPr="004867D3">
                <w:rPr>
                  <w:lang w:val="en-GB" w:eastAsia="ja-JP"/>
                </w:rPr>
                <w:t>Not applicable</w:t>
              </w:r>
            </w:ins>
          </w:p>
        </w:tc>
        <w:tc>
          <w:tcPr>
            <w:tcW w:w="672" w:type="dxa"/>
            <w:tcBorders>
              <w:top w:val="single" w:sz="4" w:space="0" w:color="auto"/>
              <w:left w:val="single" w:sz="4" w:space="0" w:color="auto"/>
              <w:bottom w:val="single" w:sz="4" w:space="0" w:color="auto"/>
              <w:right w:val="single" w:sz="4" w:space="0" w:color="auto"/>
            </w:tcBorders>
            <w:vAlign w:val="center"/>
            <w:hideMark/>
          </w:tcPr>
          <w:p w14:paraId="56912377" w14:textId="05913FC6" w:rsidR="00C5369E" w:rsidRPr="004867D3" w:rsidRDefault="00C5369E" w:rsidP="00BD01E4">
            <w:pPr>
              <w:pStyle w:val="Tabletext"/>
              <w:jc w:val="center"/>
              <w:rPr>
                <w:ins w:id="426" w:author="AFSMO" w:date="2021-03-19T14:16:00Z"/>
                <w:lang w:val="en-GB" w:eastAsia="ja-JP"/>
              </w:rPr>
            </w:pPr>
            <w:ins w:id="427" w:author="AFSMO" w:date="2021-03-24T17:42:00Z">
              <w:r w:rsidRPr="004867D3">
                <w:rPr>
                  <w:lang w:val="en-GB" w:eastAsia="ja-JP"/>
                </w:rPr>
                <w:t>6</w:t>
              </w:r>
            </w:ins>
          </w:p>
        </w:tc>
        <w:tc>
          <w:tcPr>
            <w:tcW w:w="1128" w:type="dxa"/>
            <w:tcBorders>
              <w:top w:val="single" w:sz="4" w:space="0" w:color="auto"/>
              <w:left w:val="single" w:sz="4" w:space="0" w:color="auto"/>
              <w:bottom w:val="single" w:sz="4" w:space="0" w:color="auto"/>
              <w:right w:val="single" w:sz="4" w:space="0" w:color="auto"/>
            </w:tcBorders>
            <w:vAlign w:val="center"/>
            <w:hideMark/>
          </w:tcPr>
          <w:p w14:paraId="190A64E0" w14:textId="7B435C26" w:rsidR="00C5369E" w:rsidRPr="004867D3" w:rsidRDefault="00C5369E" w:rsidP="00BD01E4">
            <w:pPr>
              <w:pStyle w:val="Tabletext"/>
              <w:jc w:val="center"/>
              <w:rPr>
                <w:ins w:id="428" w:author="AFSMO" w:date="2021-03-19T14:16:00Z"/>
                <w:lang w:val="en-GB" w:eastAsia="ja-JP"/>
              </w:rPr>
            </w:pPr>
            <w:ins w:id="429" w:author="AFSMO" w:date="2021-03-24T18:13:00Z">
              <w:r>
                <w:rPr>
                  <w:lang w:val="en-GB" w:eastAsia="ja-JP"/>
                </w:rPr>
                <w:t>11</w:t>
              </w:r>
            </w:ins>
          </w:p>
        </w:tc>
        <w:tc>
          <w:tcPr>
            <w:tcW w:w="1620" w:type="dxa"/>
            <w:tcBorders>
              <w:top w:val="single" w:sz="4" w:space="0" w:color="auto"/>
              <w:left w:val="single" w:sz="4" w:space="0" w:color="auto"/>
              <w:bottom w:val="single" w:sz="4" w:space="0" w:color="auto"/>
              <w:right w:val="single" w:sz="4" w:space="0" w:color="auto"/>
            </w:tcBorders>
            <w:vAlign w:val="center"/>
            <w:hideMark/>
          </w:tcPr>
          <w:p w14:paraId="3ECC9448" w14:textId="5D1C73B9" w:rsidR="00C5369E" w:rsidRPr="004867D3" w:rsidRDefault="00C5369E" w:rsidP="00BD01E4">
            <w:pPr>
              <w:pStyle w:val="Tabletext"/>
              <w:jc w:val="center"/>
              <w:rPr>
                <w:ins w:id="430" w:author="AFSMO" w:date="2021-03-19T14:16:00Z"/>
                <w:lang w:val="en-GB" w:eastAsia="ja-JP"/>
              </w:rPr>
            </w:pPr>
            <w:ins w:id="431" w:author="AFSMO" w:date="2021-03-19T14:23:00Z">
              <w:r w:rsidRPr="004867D3">
                <w:rPr>
                  <w:lang w:val="en-GB" w:eastAsia="ja-JP"/>
                </w:rPr>
                <w:t>Not applicable</w:t>
              </w:r>
            </w:ins>
          </w:p>
        </w:tc>
        <w:tc>
          <w:tcPr>
            <w:tcW w:w="1260" w:type="dxa"/>
            <w:tcBorders>
              <w:top w:val="single" w:sz="4" w:space="0" w:color="auto"/>
              <w:left w:val="single" w:sz="4" w:space="0" w:color="auto"/>
              <w:bottom w:val="single" w:sz="4" w:space="0" w:color="auto"/>
              <w:right w:val="single" w:sz="4" w:space="0" w:color="auto"/>
            </w:tcBorders>
            <w:vAlign w:val="center"/>
          </w:tcPr>
          <w:p w14:paraId="24524DFE" w14:textId="5ED7B136" w:rsidR="00C5369E" w:rsidRPr="004867D3" w:rsidRDefault="00C5369E" w:rsidP="00BD01E4">
            <w:pPr>
              <w:pStyle w:val="Tabletext"/>
              <w:jc w:val="center"/>
              <w:rPr>
                <w:ins w:id="432" w:author="AFSMO" w:date="2021-03-24T17:43:00Z"/>
                <w:lang w:val="en-GB" w:eastAsia="ja-JP"/>
              </w:rPr>
            </w:pPr>
            <w:ins w:id="433" w:author="AFSMO" w:date="2021-03-19T14:17:00Z">
              <w:r w:rsidRPr="004867D3">
                <w:rPr>
                  <w:lang w:val="en-GB" w:eastAsia="ja-JP"/>
                </w:rPr>
                <w:t>9</w:t>
              </w:r>
            </w:ins>
          </w:p>
        </w:tc>
        <w:tc>
          <w:tcPr>
            <w:tcW w:w="2044" w:type="dxa"/>
            <w:tcBorders>
              <w:top w:val="single" w:sz="4" w:space="0" w:color="auto"/>
              <w:left w:val="single" w:sz="4" w:space="0" w:color="auto"/>
              <w:bottom w:val="single" w:sz="4" w:space="0" w:color="auto"/>
              <w:right w:val="single" w:sz="4" w:space="0" w:color="auto"/>
            </w:tcBorders>
            <w:vAlign w:val="center"/>
            <w:hideMark/>
          </w:tcPr>
          <w:p w14:paraId="49615CC1" w14:textId="49DFA88F" w:rsidR="00C5369E" w:rsidRPr="004867D3" w:rsidRDefault="00C5369E" w:rsidP="00BD01E4">
            <w:pPr>
              <w:pStyle w:val="Tabletext"/>
              <w:jc w:val="center"/>
              <w:rPr>
                <w:ins w:id="434" w:author="AFSMO" w:date="2021-03-19T14:16:00Z"/>
                <w:lang w:val="en-GB" w:eastAsia="ja-JP"/>
              </w:rPr>
            </w:pPr>
            <w:ins w:id="435" w:author="AFSMO" w:date="2021-03-19T14:23:00Z">
              <w:r w:rsidRPr="004867D3">
                <w:rPr>
                  <w:lang w:val="en-GB" w:eastAsia="ja-JP"/>
                </w:rPr>
                <w:t>Not applicable</w:t>
              </w:r>
            </w:ins>
          </w:p>
        </w:tc>
        <w:tc>
          <w:tcPr>
            <w:tcW w:w="1420" w:type="dxa"/>
            <w:tcBorders>
              <w:top w:val="single" w:sz="4" w:space="0" w:color="auto"/>
              <w:left w:val="single" w:sz="4" w:space="0" w:color="auto"/>
              <w:bottom w:val="single" w:sz="4" w:space="0" w:color="auto"/>
              <w:right w:val="single" w:sz="4" w:space="0" w:color="auto"/>
            </w:tcBorders>
            <w:vAlign w:val="center"/>
            <w:hideMark/>
          </w:tcPr>
          <w:p w14:paraId="52156B7D" w14:textId="4E41F002" w:rsidR="00C5369E" w:rsidRPr="004867D3" w:rsidRDefault="00C5369E" w:rsidP="00C5369E">
            <w:pPr>
              <w:pStyle w:val="Tabletext"/>
              <w:jc w:val="center"/>
              <w:rPr>
                <w:ins w:id="436" w:author="AFSMO" w:date="2021-03-19T14:16:00Z"/>
                <w:lang w:val="en-GB" w:eastAsia="ja-JP"/>
              </w:rPr>
            </w:pPr>
            <w:ins w:id="437" w:author="AFSMO" w:date="2021-03-24T18:14:00Z">
              <w:r>
                <w:rPr>
                  <w:lang w:val="en-GB" w:eastAsia="ja-JP"/>
                </w:rPr>
                <w:t>17</w:t>
              </w:r>
            </w:ins>
          </w:p>
        </w:tc>
      </w:tr>
      <w:tr w:rsidR="00BD01E4" w:rsidRPr="004867D3" w14:paraId="796E24A5" w14:textId="77777777" w:rsidTr="00BD01E4">
        <w:trPr>
          <w:jc w:val="center"/>
          <w:ins w:id="438" w:author="AFSMO" w:date="2021-03-19T14:16:00Z"/>
        </w:trPr>
        <w:tc>
          <w:tcPr>
            <w:tcW w:w="2357" w:type="dxa"/>
            <w:tcBorders>
              <w:top w:val="single" w:sz="4" w:space="0" w:color="auto"/>
              <w:left w:val="single" w:sz="4" w:space="0" w:color="auto"/>
              <w:bottom w:val="single" w:sz="4" w:space="0" w:color="auto"/>
              <w:right w:val="single" w:sz="4" w:space="0" w:color="auto"/>
            </w:tcBorders>
            <w:vAlign w:val="center"/>
            <w:hideMark/>
          </w:tcPr>
          <w:p w14:paraId="3ED39D88" w14:textId="77777777" w:rsidR="00BD01E4" w:rsidRPr="004867D3" w:rsidRDefault="00BD01E4" w:rsidP="00BD01E4">
            <w:pPr>
              <w:pStyle w:val="Tabletext"/>
              <w:rPr>
                <w:ins w:id="439" w:author="AFSMO" w:date="2021-03-19T14:16:00Z"/>
                <w:lang w:val="en-GB" w:eastAsia="ja-JP"/>
              </w:rPr>
            </w:pPr>
            <w:ins w:id="440" w:author="AFSMO" w:date="2021-03-19T14:16:00Z">
              <w:r w:rsidRPr="004867D3">
                <w:rPr>
                  <w:lang w:val="en-GB" w:eastAsia="ja-JP"/>
                </w:rPr>
                <w:t>Polarization</w:t>
              </w:r>
            </w:ins>
          </w:p>
        </w:tc>
        <w:tc>
          <w:tcPr>
            <w:tcW w:w="1195" w:type="dxa"/>
            <w:tcBorders>
              <w:top w:val="single" w:sz="4" w:space="0" w:color="auto"/>
              <w:left w:val="single" w:sz="4" w:space="0" w:color="auto"/>
              <w:bottom w:val="single" w:sz="4" w:space="0" w:color="auto"/>
              <w:right w:val="single" w:sz="4" w:space="0" w:color="auto"/>
            </w:tcBorders>
          </w:tcPr>
          <w:p w14:paraId="574F4C1D" w14:textId="77777777" w:rsidR="00BD01E4" w:rsidRPr="004867D3" w:rsidRDefault="00BD01E4" w:rsidP="00BD01E4">
            <w:pPr>
              <w:pStyle w:val="Tabletext"/>
              <w:jc w:val="center"/>
              <w:rPr>
                <w:ins w:id="441" w:author="AFSMO" w:date="2021-03-19T14:16:00Z"/>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1827C8FB" w14:textId="75AA0A06" w:rsidR="00BD01E4" w:rsidRPr="004867D3" w:rsidRDefault="00BD01E4" w:rsidP="00BD01E4">
            <w:pPr>
              <w:pStyle w:val="Tabletext"/>
              <w:jc w:val="center"/>
              <w:rPr>
                <w:ins w:id="442" w:author="AFSMO" w:date="2021-03-19T14:16:00Z"/>
                <w:lang w:val="en-GB" w:eastAsia="ja-JP"/>
              </w:rPr>
            </w:pPr>
            <w:ins w:id="443" w:author="AFSMO" w:date="2021-03-24T17:42:00Z">
              <w:r w:rsidRPr="004867D3">
                <w:rPr>
                  <w:lang w:val="en-GB" w:eastAsia="ja-JP"/>
                </w:rPr>
                <w:t>Vertical</w:t>
              </w:r>
            </w:ins>
          </w:p>
        </w:tc>
        <w:tc>
          <w:tcPr>
            <w:tcW w:w="1384" w:type="dxa"/>
            <w:tcBorders>
              <w:top w:val="single" w:sz="4" w:space="0" w:color="auto"/>
              <w:left w:val="single" w:sz="4" w:space="0" w:color="auto"/>
              <w:bottom w:val="single" w:sz="4" w:space="0" w:color="auto"/>
              <w:right w:val="single" w:sz="4" w:space="0" w:color="auto"/>
            </w:tcBorders>
            <w:vAlign w:val="center"/>
            <w:hideMark/>
          </w:tcPr>
          <w:p w14:paraId="495613DC" w14:textId="6163A705" w:rsidR="00BD01E4" w:rsidRPr="004867D3" w:rsidRDefault="00BD01E4" w:rsidP="00BD01E4">
            <w:pPr>
              <w:pStyle w:val="Tabletext"/>
              <w:jc w:val="center"/>
              <w:rPr>
                <w:ins w:id="444" w:author="AFSMO" w:date="2021-03-19T14:16:00Z"/>
                <w:lang w:val="en-GB" w:eastAsia="ja-JP"/>
              </w:rPr>
            </w:pPr>
            <w:ins w:id="445" w:author="AFSMO" w:date="2021-03-24T17:42:00Z">
              <w:r w:rsidRPr="004867D3">
                <w:rPr>
                  <w:lang w:val="en-GB" w:eastAsia="ja-JP"/>
                </w:rPr>
                <w:t>Vertical</w:t>
              </w:r>
            </w:ins>
          </w:p>
        </w:tc>
        <w:tc>
          <w:tcPr>
            <w:tcW w:w="1800" w:type="dxa"/>
            <w:gridSpan w:val="2"/>
            <w:tcBorders>
              <w:top w:val="single" w:sz="4" w:space="0" w:color="auto"/>
              <w:left w:val="single" w:sz="4" w:space="0" w:color="auto"/>
              <w:bottom w:val="single" w:sz="4" w:space="0" w:color="auto"/>
              <w:right w:val="single" w:sz="4" w:space="0" w:color="auto"/>
            </w:tcBorders>
            <w:vAlign w:val="center"/>
            <w:hideMark/>
          </w:tcPr>
          <w:p w14:paraId="0644AE20" w14:textId="17B1830F" w:rsidR="00BD01E4" w:rsidRPr="004867D3" w:rsidRDefault="00BD01E4" w:rsidP="00BD01E4">
            <w:pPr>
              <w:pStyle w:val="Tabletext"/>
              <w:jc w:val="center"/>
              <w:rPr>
                <w:ins w:id="446" w:author="AFSMO" w:date="2021-03-19T14:16:00Z"/>
                <w:lang w:val="en-GB" w:eastAsia="ja-JP"/>
              </w:rPr>
            </w:pPr>
            <w:ins w:id="447" w:author="AFSMO" w:date="2021-03-24T17:42:00Z">
              <w:r w:rsidRPr="004867D3">
                <w:rPr>
                  <w:lang w:val="en-GB" w:eastAsia="ja-JP"/>
                </w:rPr>
                <w:t>Vertical</w:t>
              </w:r>
            </w:ins>
          </w:p>
        </w:tc>
        <w:tc>
          <w:tcPr>
            <w:tcW w:w="1620" w:type="dxa"/>
            <w:tcBorders>
              <w:top w:val="single" w:sz="4" w:space="0" w:color="auto"/>
              <w:left w:val="single" w:sz="4" w:space="0" w:color="auto"/>
              <w:bottom w:val="single" w:sz="4" w:space="0" w:color="auto"/>
              <w:right w:val="single" w:sz="4" w:space="0" w:color="auto"/>
            </w:tcBorders>
            <w:vAlign w:val="center"/>
            <w:hideMark/>
          </w:tcPr>
          <w:p w14:paraId="13D8B4E1" w14:textId="79489C28" w:rsidR="00BD01E4" w:rsidRPr="004867D3" w:rsidRDefault="00BD01E4" w:rsidP="00BD01E4">
            <w:pPr>
              <w:pStyle w:val="Tabletext"/>
              <w:jc w:val="center"/>
              <w:rPr>
                <w:ins w:id="448" w:author="AFSMO" w:date="2021-03-19T14:16:00Z"/>
                <w:lang w:val="en-GB" w:eastAsia="ja-JP"/>
              </w:rPr>
            </w:pPr>
            <w:ins w:id="449" w:author="AFSMO" w:date="2021-03-19T14:17:00Z">
              <w:r w:rsidRPr="004867D3">
                <w:rPr>
                  <w:lang w:val="en-GB" w:eastAsia="ja-JP"/>
                </w:rPr>
                <w:t>Vertical</w:t>
              </w:r>
            </w:ins>
          </w:p>
        </w:tc>
        <w:tc>
          <w:tcPr>
            <w:tcW w:w="1260" w:type="dxa"/>
            <w:tcBorders>
              <w:top w:val="single" w:sz="4" w:space="0" w:color="auto"/>
              <w:left w:val="single" w:sz="4" w:space="0" w:color="auto"/>
              <w:bottom w:val="single" w:sz="4" w:space="0" w:color="auto"/>
              <w:right w:val="single" w:sz="4" w:space="0" w:color="auto"/>
            </w:tcBorders>
          </w:tcPr>
          <w:p w14:paraId="4279671A" w14:textId="51EE5B85" w:rsidR="00BD01E4" w:rsidRPr="004867D3" w:rsidRDefault="00BD01E4" w:rsidP="00BD01E4">
            <w:pPr>
              <w:pStyle w:val="Tabletext"/>
              <w:jc w:val="center"/>
              <w:rPr>
                <w:ins w:id="450" w:author="AFSMO" w:date="2021-03-24T17:43:00Z"/>
                <w:lang w:val="en-GB" w:eastAsia="ja-JP"/>
              </w:rPr>
            </w:pPr>
            <w:ins w:id="451" w:author="AFSMO" w:date="2021-03-19T14:17:00Z">
              <w:r w:rsidRPr="004867D3">
                <w:rPr>
                  <w:lang w:val="en-GB" w:eastAsia="ja-JP"/>
                </w:rPr>
                <w:t>Vertical</w:t>
              </w:r>
            </w:ins>
          </w:p>
        </w:tc>
        <w:tc>
          <w:tcPr>
            <w:tcW w:w="2044" w:type="dxa"/>
            <w:tcBorders>
              <w:top w:val="single" w:sz="4" w:space="0" w:color="auto"/>
              <w:left w:val="single" w:sz="4" w:space="0" w:color="auto"/>
              <w:bottom w:val="single" w:sz="4" w:space="0" w:color="auto"/>
              <w:right w:val="single" w:sz="4" w:space="0" w:color="auto"/>
            </w:tcBorders>
            <w:vAlign w:val="center"/>
            <w:hideMark/>
          </w:tcPr>
          <w:p w14:paraId="7B9FD880" w14:textId="0486CD2A" w:rsidR="00BD01E4" w:rsidRPr="004867D3" w:rsidRDefault="00BD01E4" w:rsidP="00BD01E4">
            <w:pPr>
              <w:pStyle w:val="Tabletext"/>
              <w:jc w:val="center"/>
              <w:rPr>
                <w:ins w:id="452" w:author="AFSMO" w:date="2021-03-19T14:16:00Z"/>
                <w:lang w:val="en-GB" w:eastAsia="ja-JP"/>
              </w:rPr>
            </w:pPr>
            <w:ins w:id="453" w:author="AFSMO" w:date="2021-03-19T14:16:00Z">
              <w:r w:rsidRPr="004867D3">
                <w:rPr>
                  <w:lang w:val="en-GB" w:eastAsia="ja-JP"/>
                </w:rPr>
                <w:t>Vertical</w:t>
              </w:r>
            </w:ins>
          </w:p>
        </w:tc>
        <w:tc>
          <w:tcPr>
            <w:tcW w:w="1420" w:type="dxa"/>
            <w:tcBorders>
              <w:top w:val="single" w:sz="4" w:space="0" w:color="auto"/>
              <w:left w:val="single" w:sz="4" w:space="0" w:color="auto"/>
              <w:bottom w:val="single" w:sz="4" w:space="0" w:color="auto"/>
              <w:right w:val="single" w:sz="4" w:space="0" w:color="auto"/>
            </w:tcBorders>
            <w:vAlign w:val="center"/>
            <w:hideMark/>
          </w:tcPr>
          <w:p w14:paraId="3E41B29E" w14:textId="77777777" w:rsidR="00BD01E4" w:rsidRPr="004867D3" w:rsidRDefault="00BD01E4" w:rsidP="00BD01E4">
            <w:pPr>
              <w:pStyle w:val="Tabletext"/>
              <w:jc w:val="center"/>
              <w:rPr>
                <w:ins w:id="454" w:author="AFSMO" w:date="2021-03-19T14:16:00Z"/>
                <w:lang w:val="en-GB" w:eastAsia="ja-JP"/>
              </w:rPr>
            </w:pPr>
            <w:ins w:id="455" w:author="AFSMO" w:date="2021-03-19T14:16:00Z">
              <w:r w:rsidRPr="004867D3">
                <w:rPr>
                  <w:lang w:val="en-GB" w:eastAsia="ja-JP"/>
                </w:rPr>
                <w:t>Vertical</w:t>
              </w:r>
            </w:ins>
          </w:p>
        </w:tc>
      </w:tr>
      <w:tr w:rsidR="00BD01E4" w:rsidRPr="004867D3" w14:paraId="1468C172" w14:textId="77777777" w:rsidTr="00BD01E4">
        <w:trPr>
          <w:jc w:val="center"/>
          <w:ins w:id="456" w:author="AFSMO" w:date="2021-03-19T14:16:00Z"/>
        </w:trPr>
        <w:tc>
          <w:tcPr>
            <w:tcW w:w="2357" w:type="dxa"/>
            <w:tcBorders>
              <w:top w:val="single" w:sz="4" w:space="0" w:color="auto"/>
              <w:left w:val="single" w:sz="4" w:space="0" w:color="auto"/>
              <w:bottom w:val="single" w:sz="4" w:space="0" w:color="auto"/>
              <w:right w:val="single" w:sz="4" w:space="0" w:color="auto"/>
            </w:tcBorders>
            <w:vAlign w:val="center"/>
            <w:hideMark/>
          </w:tcPr>
          <w:p w14:paraId="1180D890" w14:textId="77777777" w:rsidR="00BD01E4" w:rsidRPr="004867D3" w:rsidRDefault="00BD01E4" w:rsidP="00BD01E4">
            <w:pPr>
              <w:pStyle w:val="Tabletext"/>
              <w:rPr>
                <w:ins w:id="457" w:author="AFSMO" w:date="2021-03-19T14:16:00Z"/>
                <w:lang w:val="en-GB" w:eastAsia="ja-JP"/>
              </w:rPr>
            </w:pPr>
            <w:ins w:id="458" w:author="AFSMO" w:date="2021-03-19T14:16:00Z">
              <w:r w:rsidRPr="004867D3">
                <w:rPr>
                  <w:lang w:val="en-GB" w:eastAsia="ja-JP"/>
                </w:rPr>
                <w:t>Antenna pattern</w:t>
              </w:r>
            </w:ins>
          </w:p>
        </w:tc>
        <w:tc>
          <w:tcPr>
            <w:tcW w:w="1195" w:type="dxa"/>
            <w:tcBorders>
              <w:top w:val="single" w:sz="4" w:space="0" w:color="auto"/>
              <w:left w:val="single" w:sz="4" w:space="0" w:color="auto"/>
              <w:bottom w:val="single" w:sz="4" w:space="0" w:color="auto"/>
              <w:right w:val="single" w:sz="4" w:space="0" w:color="auto"/>
            </w:tcBorders>
          </w:tcPr>
          <w:p w14:paraId="1700C14A" w14:textId="77777777" w:rsidR="00BD01E4" w:rsidRPr="004867D3" w:rsidRDefault="00BD01E4" w:rsidP="00BD01E4">
            <w:pPr>
              <w:pStyle w:val="Tabletext"/>
              <w:jc w:val="center"/>
              <w:rPr>
                <w:ins w:id="459" w:author="AFSMO" w:date="2021-03-19T14:16:00Z"/>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1303F779" w14:textId="742CBF80" w:rsidR="00BD01E4" w:rsidRPr="004867D3" w:rsidRDefault="00BD01E4" w:rsidP="00BD01E4">
            <w:pPr>
              <w:pStyle w:val="Tabletext"/>
              <w:jc w:val="center"/>
              <w:rPr>
                <w:ins w:id="460" w:author="AFSMO" w:date="2021-03-19T14:16:00Z"/>
                <w:lang w:val="en-GB" w:eastAsia="ja-JP"/>
              </w:rPr>
            </w:pPr>
            <w:ins w:id="461" w:author="AFSMO" w:date="2021-03-24T17:42:00Z">
              <w:r w:rsidRPr="004867D3">
                <w:rPr>
                  <w:lang w:val="en-GB" w:eastAsia="ja-JP"/>
                </w:rPr>
                <w:t>Omni</w:t>
              </w:r>
            </w:ins>
          </w:p>
        </w:tc>
        <w:tc>
          <w:tcPr>
            <w:tcW w:w="1384" w:type="dxa"/>
            <w:tcBorders>
              <w:top w:val="single" w:sz="4" w:space="0" w:color="auto"/>
              <w:left w:val="single" w:sz="4" w:space="0" w:color="auto"/>
              <w:bottom w:val="single" w:sz="4" w:space="0" w:color="auto"/>
              <w:right w:val="single" w:sz="4" w:space="0" w:color="auto"/>
            </w:tcBorders>
            <w:vAlign w:val="center"/>
            <w:hideMark/>
          </w:tcPr>
          <w:p w14:paraId="1A398A4B" w14:textId="7BCC0F6A" w:rsidR="00BD01E4" w:rsidRPr="004867D3" w:rsidRDefault="00BD01E4" w:rsidP="00BD01E4">
            <w:pPr>
              <w:pStyle w:val="Tabletext"/>
              <w:jc w:val="center"/>
              <w:rPr>
                <w:ins w:id="462" w:author="AFSMO" w:date="2021-03-19T14:16:00Z"/>
                <w:lang w:val="en-GB" w:eastAsia="ja-JP"/>
              </w:rPr>
            </w:pPr>
            <w:ins w:id="463" w:author="AFSMO" w:date="2021-03-24T17:42:00Z">
              <w:r w:rsidRPr="004867D3">
                <w:rPr>
                  <w:lang w:val="en-GB" w:eastAsia="ja-JP"/>
                </w:rPr>
                <w:t>Omni</w:t>
              </w:r>
            </w:ins>
          </w:p>
        </w:tc>
        <w:tc>
          <w:tcPr>
            <w:tcW w:w="1800" w:type="dxa"/>
            <w:gridSpan w:val="2"/>
            <w:tcBorders>
              <w:top w:val="single" w:sz="4" w:space="0" w:color="auto"/>
              <w:left w:val="single" w:sz="4" w:space="0" w:color="auto"/>
              <w:bottom w:val="single" w:sz="4" w:space="0" w:color="auto"/>
              <w:right w:val="single" w:sz="4" w:space="0" w:color="auto"/>
            </w:tcBorders>
            <w:vAlign w:val="center"/>
            <w:hideMark/>
          </w:tcPr>
          <w:p w14:paraId="2C7B0E9A" w14:textId="0DA68EF4" w:rsidR="00BD01E4" w:rsidRPr="004867D3" w:rsidRDefault="00BD01E4" w:rsidP="00BD01E4">
            <w:pPr>
              <w:pStyle w:val="Tabletext"/>
              <w:jc w:val="center"/>
              <w:rPr>
                <w:ins w:id="464" w:author="AFSMO" w:date="2021-03-19T14:16:00Z"/>
                <w:vertAlign w:val="superscript"/>
                <w:lang w:val="en-GB" w:eastAsia="ja-JP"/>
              </w:rPr>
            </w:pPr>
            <w:ins w:id="465" w:author="AFSMO" w:date="2021-03-24T17:42:00Z">
              <w:r w:rsidRPr="004867D3">
                <w:rPr>
                  <w:lang w:val="en-GB" w:eastAsia="ja-JP"/>
                </w:rPr>
                <w:t>M.1851 Uniform distribution</w:t>
              </w:r>
            </w:ins>
          </w:p>
        </w:tc>
        <w:tc>
          <w:tcPr>
            <w:tcW w:w="1620" w:type="dxa"/>
            <w:tcBorders>
              <w:top w:val="single" w:sz="4" w:space="0" w:color="auto"/>
              <w:left w:val="single" w:sz="4" w:space="0" w:color="auto"/>
              <w:bottom w:val="single" w:sz="4" w:space="0" w:color="auto"/>
              <w:right w:val="single" w:sz="4" w:space="0" w:color="auto"/>
            </w:tcBorders>
            <w:vAlign w:val="center"/>
            <w:hideMark/>
          </w:tcPr>
          <w:p w14:paraId="07EBFBFF" w14:textId="719BB30C" w:rsidR="00BD01E4" w:rsidRPr="004867D3" w:rsidRDefault="00BD01E4" w:rsidP="00BD01E4">
            <w:pPr>
              <w:pStyle w:val="Tabletext"/>
              <w:jc w:val="center"/>
              <w:rPr>
                <w:ins w:id="466" w:author="AFSMO" w:date="2021-03-19T14:16:00Z"/>
                <w:lang w:val="en-GB" w:eastAsia="ja-JP"/>
              </w:rPr>
            </w:pPr>
            <w:ins w:id="467" w:author="AFSMO" w:date="2021-03-19T14:32:00Z">
              <w:r w:rsidRPr="004867D3">
                <w:rPr>
                  <w:lang w:val="en-GB" w:eastAsia="ja-JP"/>
                </w:rPr>
                <w:t>Omni</w:t>
              </w:r>
            </w:ins>
          </w:p>
        </w:tc>
        <w:tc>
          <w:tcPr>
            <w:tcW w:w="1260" w:type="dxa"/>
            <w:tcBorders>
              <w:top w:val="single" w:sz="4" w:space="0" w:color="auto"/>
              <w:left w:val="single" w:sz="4" w:space="0" w:color="auto"/>
              <w:bottom w:val="single" w:sz="4" w:space="0" w:color="auto"/>
              <w:right w:val="single" w:sz="4" w:space="0" w:color="auto"/>
            </w:tcBorders>
          </w:tcPr>
          <w:p w14:paraId="14CD87C2" w14:textId="7AFCA87F" w:rsidR="00BD01E4" w:rsidRPr="004867D3" w:rsidRDefault="00BD01E4" w:rsidP="00BD01E4">
            <w:pPr>
              <w:pStyle w:val="Tabletext"/>
              <w:jc w:val="center"/>
              <w:rPr>
                <w:ins w:id="468" w:author="AFSMO" w:date="2021-03-24T17:43:00Z"/>
                <w:lang w:val="en-GB" w:eastAsia="ja-JP"/>
              </w:rPr>
            </w:pPr>
            <w:ins w:id="469" w:author="AFSMO" w:date="2021-03-19T14:32:00Z">
              <w:r w:rsidRPr="004867D3">
                <w:rPr>
                  <w:lang w:val="en-GB" w:eastAsia="ja-JP"/>
                </w:rPr>
                <w:t xml:space="preserve">M.1851 </w:t>
              </w:r>
            </w:ins>
            <w:ins w:id="470" w:author="AFSMO" w:date="2021-03-19T14:17:00Z">
              <w:r w:rsidRPr="004867D3">
                <w:rPr>
                  <w:lang w:val="en-GB" w:eastAsia="ja-JP"/>
                </w:rPr>
                <w:t>Uniform distribution</w:t>
              </w:r>
            </w:ins>
          </w:p>
        </w:tc>
        <w:tc>
          <w:tcPr>
            <w:tcW w:w="2044" w:type="dxa"/>
            <w:tcBorders>
              <w:top w:val="single" w:sz="4" w:space="0" w:color="auto"/>
              <w:left w:val="single" w:sz="4" w:space="0" w:color="auto"/>
              <w:bottom w:val="single" w:sz="4" w:space="0" w:color="auto"/>
              <w:right w:val="single" w:sz="4" w:space="0" w:color="auto"/>
            </w:tcBorders>
            <w:vAlign w:val="center"/>
            <w:hideMark/>
          </w:tcPr>
          <w:p w14:paraId="032F1525" w14:textId="467515AE" w:rsidR="00BD01E4" w:rsidRPr="004867D3" w:rsidRDefault="00BD01E4" w:rsidP="00BD01E4">
            <w:pPr>
              <w:pStyle w:val="Tabletext"/>
              <w:jc w:val="center"/>
              <w:rPr>
                <w:ins w:id="471" w:author="AFSMO" w:date="2021-03-19T14:16:00Z"/>
                <w:lang w:val="en-GB" w:eastAsia="ja-JP"/>
              </w:rPr>
            </w:pPr>
            <w:ins w:id="472" w:author="AFSMO" w:date="2021-03-19T14:25:00Z">
              <w:r w:rsidRPr="004867D3">
                <w:rPr>
                  <w:lang w:val="en-GB" w:eastAsia="ja-JP"/>
                </w:rPr>
                <w:t>Omni</w:t>
              </w:r>
            </w:ins>
          </w:p>
        </w:tc>
        <w:tc>
          <w:tcPr>
            <w:tcW w:w="1420" w:type="dxa"/>
            <w:tcBorders>
              <w:top w:val="single" w:sz="4" w:space="0" w:color="auto"/>
              <w:left w:val="single" w:sz="4" w:space="0" w:color="auto"/>
              <w:bottom w:val="single" w:sz="4" w:space="0" w:color="auto"/>
              <w:right w:val="single" w:sz="4" w:space="0" w:color="auto"/>
            </w:tcBorders>
            <w:vAlign w:val="center"/>
            <w:hideMark/>
          </w:tcPr>
          <w:p w14:paraId="404AE610" w14:textId="12AEBBC3" w:rsidR="00BD01E4" w:rsidRPr="004867D3" w:rsidRDefault="00BD01E4" w:rsidP="00BD01E4">
            <w:pPr>
              <w:pStyle w:val="Tabletext"/>
              <w:jc w:val="center"/>
              <w:rPr>
                <w:ins w:id="473" w:author="AFSMO" w:date="2021-03-19T14:16:00Z"/>
                <w:lang w:val="en-GB" w:eastAsia="ja-JP"/>
              </w:rPr>
            </w:pPr>
            <w:ins w:id="474" w:author="AFSMO" w:date="2021-03-19T14:26:00Z">
              <w:r w:rsidRPr="004867D3">
                <w:rPr>
                  <w:lang w:val="en-GB" w:eastAsia="ja-JP"/>
                </w:rPr>
                <w:t>M.1851 Uniform distribution</w:t>
              </w:r>
            </w:ins>
          </w:p>
        </w:tc>
      </w:tr>
      <w:tr w:rsidR="00C5369E" w:rsidRPr="004867D3" w14:paraId="16A7B7A9" w14:textId="77777777" w:rsidTr="00AA6F03">
        <w:trPr>
          <w:jc w:val="center"/>
          <w:ins w:id="475" w:author="AFSMO" w:date="2021-03-19T14:16:00Z"/>
        </w:trPr>
        <w:tc>
          <w:tcPr>
            <w:tcW w:w="2357" w:type="dxa"/>
            <w:tcBorders>
              <w:top w:val="single" w:sz="4" w:space="0" w:color="auto"/>
              <w:left w:val="single" w:sz="4" w:space="0" w:color="auto"/>
              <w:bottom w:val="single" w:sz="4" w:space="0" w:color="auto"/>
              <w:right w:val="single" w:sz="4" w:space="0" w:color="auto"/>
            </w:tcBorders>
            <w:vAlign w:val="center"/>
            <w:hideMark/>
          </w:tcPr>
          <w:p w14:paraId="11D1DD6D" w14:textId="77777777" w:rsidR="00C5369E" w:rsidRPr="004867D3" w:rsidRDefault="00C5369E" w:rsidP="00BD01E4">
            <w:pPr>
              <w:pStyle w:val="Tabletext"/>
              <w:rPr>
                <w:ins w:id="476" w:author="AFSMO" w:date="2021-03-19T14:16:00Z"/>
                <w:lang w:val="en-GB" w:eastAsia="ja-JP"/>
              </w:rPr>
            </w:pPr>
            <w:ins w:id="477" w:author="AFSMO" w:date="2021-03-19T14:16:00Z">
              <w:r w:rsidRPr="004867D3">
                <w:rPr>
                  <w:lang w:val="en-GB" w:eastAsia="ja-JP"/>
                </w:rPr>
                <w:t>Horizontal beamwidth</w:t>
              </w:r>
            </w:ins>
          </w:p>
        </w:tc>
        <w:tc>
          <w:tcPr>
            <w:tcW w:w="1195" w:type="dxa"/>
            <w:tcBorders>
              <w:top w:val="single" w:sz="4" w:space="0" w:color="auto"/>
              <w:left w:val="single" w:sz="4" w:space="0" w:color="auto"/>
              <w:bottom w:val="single" w:sz="4" w:space="0" w:color="auto"/>
              <w:right w:val="single" w:sz="4" w:space="0" w:color="auto"/>
            </w:tcBorders>
            <w:hideMark/>
          </w:tcPr>
          <w:p w14:paraId="3B285C1D" w14:textId="77777777" w:rsidR="00C5369E" w:rsidRPr="004867D3" w:rsidRDefault="00C5369E" w:rsidP="00BD01E4">
            <w:pPr>
              <w:pStyle w:val="Tabletext"/>
              <w:jc w:val="center"/>
              <w:rPr>
                <w:ins w:id="478" w:author="AFSMO" w:date="2021-03-19T14:16:00Z"/>
                <w:lang w:val="en-GB" w:eastAsia="ja-JP"/>
              </w:rPr>
            </w:pPr>
            <w:ins w:id="479" w:author="AFSMO" w:date="2021-03-19T14:16:00Z">
              <w:r w:rsidRPr="004867D3">
                <w:rPr>
                  <w:lang w:val="en-GB" w:eastAsia="ja-JP"/>
                </w:rPr>
                <w:t>Degrees</w:t>
              </w:r>
            </w:ins>
          </w:p>
        </w:tc>
        <w:tc>
          <w:tcPr>
            <w:tcW w:w="2799" w:type="dxa"/>
            <w:tcBorders>
              <w:top w:val="single" w:sz="4" w:space="0" w:color="auto"/>
              <w:left w:val="single" w:sz="4" w:space="0" w:color="auto"/>
              <w:bottom w:val="single" w:sz="4" w:space="0" w:color="auto"/>
              <w:right w:val="single" w:sz="4" w:space="0" w:color="auto"/>
            </w:tcBorders>
            <w:vAlign w:val="center"/>
            <w:hideMark/>
          </w:tcPr>
          <w:p w14:paraId="1662A33F" w14:textId="54E8E704" w:rsidR="00C5369E" w:rsidRPr="004867D3" w:rsidRDefault="00C5369E" w:rsidP="00BD01E4">
            <w:pPr>
              <w:pStyle w:val="Tabletext"/>
              <w:jc w:val="center"/>
              <w:rPr>
                <w:ins w:id="480" w:author="AFSMO" w:date="2021-03-19T14:16:00Z"/>
                <w:lang w:val="en-GB" w:eastAsia="ja-JP"/>
              </w:rPr>
            </w:pPr>
            <w:ins w:id="481" w:author="AFSMO" w:date="2021-03-24T17:42:00Z">
              <w:r w:rsidRPr="004867D3">
                <w:rPr>
                  <w:lang w:val="en-GB" w:eastAsia="ja-JP"/>
                </w:rPr>
                <w:t>360</w:t>
              </w:r>
            </w:ins>
          </w:p>
        </w:tc>
        <w:tc>
          <w:tcPr>
            <w:tcW w:w="1384" w:type="dxa"/>
            <w:tcBorders>
              <w:top w:val="single" w:sz="4" w:space="0" w:color="auto"/>
              <w:left w:val="single" w:sz="4" w:space="0" w:color="auto"/>
              <w:bottom w:val="single" w:sz="4" w:space="0" w:color="auto"/>
              <w:right w:val="single" w:sz="4" w:space="0" w:color="auto"/>
            </w:tcBorders>
            <w:vAlign w:val="center"/>
            <w:hideMark/>
          </w:tcPr>
          <w:p w14:paraId="611D7224" w14:textId="67A2B051" w:rsidR="00C5369E" w:rsidRPr="004867D3" w:rsidRDefault="00C5369E" w:rsidP="00BD01E4">
            <w:pPr>
              <w:pStyle w:val="Tabletext"/>
              <w:jc w:val="center"/>
              <w:rPr>
                <w:ins w:id="482" w:author="AFSMO" w:date="2021-03-19T14:16:00Z"/>
                <w:lang w:val="pt-BR" w:eastAsia="ja-JP"/>
              </w:rPr>
            </w:pPr>
            <w:ins w:id="483" w:author="AFSMO" w:date="2021-03-24T17:42:00Z">
              <w:r w:rsidRPr="004867D3">
                <w:rPr>
                  <w:lang w:val="pt-BR" w:eastAsia="ja-JP"/>
                </w:rPr>
                <w:t>360</w:t>
              </w:r>
            </w:ins>
          </w:p>
        </w:tc>
        <w:tc>
          <w:tcPr>
            <w:tcW w:w="672" w:type="dxa"/>
            <w:tcBorders>
              <w:top w:val="single" w:sz="4" w:space="0" w:color="auto"/>
              <w:left w:val="single" w:sz="4" w:space="0" w:color="auto"/>
              <w:bottom w:val="single" w:sz="4" w:space="0" w:color="auto"/>
              <w:right w:val="single" w:sz="4" w:space="0" w:color="auto"/>
            </w:tcBorders>
            <w:vAlign w:val="center"/>
            <w:hideMark/>
          </w:tcPr>
          <w:p w14:paraId="41B0A924" w14:textId="76C65472" w:rsidR="00C5369E" w:rsidRPr="004867D3" w:rsidRDefault="00C5369E" w:rsidP="00BD01E4">
            <w:pPr>
              <w:pStyle w:val="Tabletext"/>
              <w:jc w:val="center"/>
              <w:rPr>
                <w:ins w:id="484" w:author="AFSMO" w:date="2021-03-19T14:16:00Z"/>
                <w:lang w:val="pt-BR" w:eastAsia="ja-JP"/>
              </w:rPr>
            </w:pPr>
            <w:ins w:id="485" w:author="AFSMO" w:date="2021-03-24T17:42:00Z">
              <w:r w:rsidRPr="004867D3">
                <w:rPr>
                  <w:lang w:val="pt-BR" w:eastAsia="ja-JP"/>
                </w:rPr>
                <w:t>16</w:t>
              </w:r>
            </w:ins>
          </w:p>
        </w:tc>
        <w:tc>
          <w:tcPr>
            <w:tcW w:w="1128" w:type="dxa"/>
            <w:tcBorders>
              <w:top w:val="single" w:sz="4" w:space="0" w:color="auto"/>
              <w:left w:val="single" w:sz="4" w:space="0" w:color="auto"/>
              <w:bottom w:val="single" w:sz="4" w:space="0" w:color="auto"/>
              <w:right w:val="single" w:sz="4" w:space="0" w:color="auto"/>
            </w:tcBorders>
            <w:vAlign w:val="center"/>
            <w:hideMark/>
          </w:tcPr>
          <w:p w14:paraId="3155B0A8" w14:textId="4B347662" w:rsidR="00C5369E" w:rsidRPr="004867D3" w:rsidRDefault="00C5369E" w:rsidP="00BD01E4">
            <w:pPr>
              <w:pStyle w:val="Tabletext"/>
              <w:jc w:val="center"/>
              <w:rPr>
                <w:ins w:id="486" w:author="AFSMO" w:date="2021-03-19T14:16:00Z"/>
                <w:lang w:val="pt-BR" w:eastAsia="ja-JP"/>
              </w:rPr>
            </w:pPr>
            <w:ins w:id="487" w:author="AFSMO" w:date="2021-03-24T18:13:00Z">
              <w:r>
                <w:rPr>
                  <w:lang w:val="pt-BR" w:eastAsia="ja-JP"/>
                </w:rPr>
                <w:t>3.3</w:t>
              </w:r>
            </w:ins>
          </w:p>
        </w:tc>
        <w:tc>
          <w:tcPr>
            <w:tcW w:w="1620" w:type="dxa"/>
            <w:tcBorders>
              <w:top w:val="single" w:sz="4" w:space="0" w:color="auto"/>
              <w:left w:val="single" w:sz="4" w:space="0" w:color="auto"/>
              <w:bottom w:val="single" w:sz="4" w:space="0" w:color="auto"/>
              <w:right w:val="single" w:sz="4" w:space="0" w:color="auto"/>
            </w:tcBorders>
            <w:vAlign w:val="center"/>
            <w:hideMark/>
          </w:tcPr>
          <w:p w14:paraId="3F66EA0F" w14:textId="77777777" w:rsidR="00C5369E" w:rsidRPr="004867D3" w:rsidRDefault="00C5369E" w:rsidP="00BD01E4">
            <w:pPr>
              <w:pStyle w:val="Tabletext"/>
              <w:jc w:val="center"/>
              <w:rPr>
                <w:ins w:id="488" w:author="AFSMO" w:date="2021-03-19T14:16:00Z"/>
                <w:lang w:val="en-GB" w:eastAsia="ja-JP"/>
              </w:rPr>
            </w:pPr>
            <w:ins w:id="489" w:author="AFSMO" w:date="2021-03-19T14:16:00Z">
              <w:r w:rsidRPr="004867D3">
                <w:rPr>
                  <w:lang w:val="en-GB" w:eastAsia="ja-JP"/>
                </w:rPr>
                <w:t>360</w:t>
              </w:r>
            </w:ins>
          </w:p>
        </w:tc>
        <w:tc>
          <w:tcPr>
            <w:tcW w:w="1260" w:type="dxa"/>
            <w:tcBorders>
              <w:top w:val="single" w:sz="4" w:space="0" w:color="auto"/>
              <w:left w:val="single" w:sz="4" w:space="0" w:color="auto"/>
              <w:bottom w:val="single" w:sz="4" w:space="0" w:color="auto"/>
              <w:right w:val="single" w:sz="4" w:space="0" w:color="auto"/>
            </w:tcBorders>
            <w:vAlign w:val="center"/>
          </w:tcPr>
          <w:p w14:paraId="7AB0EF43" w14:textId="6F759013" w:rsidR="00C5369E" w:rsidRPr="004867D3" w:rsidRDefault="00C5369E" w:rsidP="00BD01E4">
            <w:pPr>
              <w:pStyle w:val="Tabletext"/>
              <w:jc w:val="center"/>
              <w:rPr>
                <w:ins w:id="490" w:author="AFSMO" w:date="2021-03-24T17:43:00Z"/>
                <w:lang w:val="pt-BR" w:eastAsia="ja-JP"/>
              </w:rPr>
            </w:pPr>
            <w:ins w:id="491" w:author="AFSMO" w:date="2021-03-19T14:17:00Z">
              <w:r w:rsidRPr="004867D3">
                <w:rPr>
                  <w:lang w:val="pt-BR" w:eastAsia="ja-JP"/>
                </w:rPr>
                <w:t>33</w:t>
              </w:r>
            </w:ins>
          </w:p>
        </w:tc>
        <w:tc>
          <w:tcPr>
            <w:tcW w:w="2044" w:type="dxa"/>
            <w:tcBorders>
              <w:top w:val="single" w:sz="4" w:space="0" w:color="auto"/>
              <w:left w:val="single" w:sz="4" w:space="0" w:color="auto"/>
              <w:bottom w:val="single" w:sz="4" w:space="0" w:color="auto"/>
              <w:right w:val="single" w:sz="4" w:space="0" w:color="auto"/>
            </w:tcBorders>
            <w:vAlign w:val="center"/>
            <w:hideMark/>
          </w:tcPr>
          <w:p w14:paraId="6A2E10CC" w14:textId="2BDDE542" w:rsidR="00C5369E" w:rsidRPr="004867D3" w:rsidRDefault="00C5369E" w:rsidP="00BD01E4">
            <w:pPr>
              <w:pStyle w:val="Tabletext"/>
              <w:jc w:val="center"/>
              <w:rPr>
                <w:ins w:id="492" w:author="AFSMO" w:date="2021-03-19T14:16:00Z"/>
                <w:lang w:val="pt-BR" w:eastAsia="ja-JP"/>
              </w:rPr>
            </w:pPr>
            <w:ins w:id="493" w:author="AFSMO" w:date="2021-03-19T14:16:00Z">
              <w:r w:rsidRPr="004867D3">
                <w:rPr>
                  <w:lang w:val="pt-BR" w:eastAsia="ja-JP"/>
                </w:rPr>
                <w:t>360</w:t>
              </w:r>
            </w:ins>
          </w:p>
        </w:tc>
        <w:tc>
          <w:tcPr>
            <w:tcW w:w="1420" w:type="dxa"/>
            <w:tcBorders>
              <w:top w:val="single" w:sz="4" w:space="0" w:color="auto"/>
              <w:left w:val="single" w:sz="4" w:space="0" w:color="auto"/>
              <w:bottom w:val="single" w:sz="4" w:space="0" w:color="auto"/>
              <w:right w:val="single" w:sz="4" w:space="0" w:color="auto"/>
            </w:tcBorders>
            <w:vAlign w:val="center"/>
            <w:hideMark/>
          </w:tcPr>
          <w:p w14:paraId="3DE1B348" w14:textId="55AD9A31" w:rsidR="00C5369E" w:rsidRPr="004867D3" w:rsidRDefault="00C5369E" w:rsidP="00C5369E">
            <w:pPr>
              <w:pStyle w:val="Tabletext"/>
              <w:jc w:val="center"/>
              <w:rPr>
                <w:ins w:id="494" w:author="AFSMO" w:date="2021-03-19T14:16:00Z"/>
                <w:lang w:val="pt-BR" w:eastAsia="ja-JP"/>
              </w:rPr>
            </w:pPr>
            <w:ins w:id="495" w:author="AFSMO" w:date="2021-03-24T18:14:00Z">
              <w:r>
                <w:rPr>
                  <w:lang w:val="pt-BR" w:eastAsia="ja-JP"/>
                </w:rPr>
                <w:t>4.4</w:t>
              </w:r>
            </w:ins>
          </w:p>
        </w:tc>
      </w:tr>
      <w:tr w:rsidR="00C5369E" w:rsidRPr="004867D3" w14:paraId="0A4A75D4" w14:textId="77777777" w:rsidTr="00AA6F03">
        <w:trPr>
          <w:jc w:val="center"/>
          <w:ins w:id="496" w:author="AFSMO" w:date="2021-03-19T14:16:00Z"/>
        </w:trPr>
        <w:tc>
          <w:tcPr>
            <w:tcW w:w="2357" w:type="dxa"/>
            <w:tcBorders>
              <w:top w:val="single" w:sz="4" w:space="0" w:color="auto"/>
              <w:left w:val="single" w:sz="4" w:space="0" w:color="auto"/>
              <w:bottom w:val="single" w:sz="4" w:space="0" w:color="auto"/>
              <w:right w:val="single" w:sz="4" w:space="0" w:color="auto"/>
            </w:tcBorders>
            <w:vAlign w:val="center"/>
            <w:hideMark/>
          </w:tcPr>
          <w:p w14:paraId="3B3D9474" w14:textId="77777777" w:rsidR="00C5369E" w:rsidRPr="004867D3" w:rsidRDefault="00C5369E" w:rsidP="00BD01E4">
            <w:pPr>
              <w:pStyle w:val="Tabletext"/>
              <w:rPr>
                <w:ins w:id="497" w:author="AFSMO" w:date="2021-03-19T14:16:00Z"/>
                <w:lang w:val="en-GB" w:eastAsia="ja-JP"/>
              </w:rPr>
            </w:pPr>
            <w:ins w:id="498" w:author="AFSMO" w:date="2021-03-19T14:16:00Z">
              <w:r w:rsidRPr="004867D3">
                <w:rPr>
                  <w:lang w:val="en-GB" w:eastAsia="ja-JP"/>
                </w:rPr>
                <w:t>Vertical beamwidth</w:t>
              </w:r>
            </w:ins>
          </w:p>
        </w:tc>
        <w:tc>
          <w:tcPr>
            <w:tcW w:w="1195" w:type="dxa"/>
            <w:tcBorders>
              <w:top w:val="single" w:sz="4" w:space="0" w:color="auto"/>
              <w:left w:val="single" w:sz="4" w:space="0" w:color="auto"/>
              <w:bottom w:val="single" w:sz="4" w:space="0" w:color="auto"/>
              <w:right w:val="single" w:sz="4" w:space="0" w:color="auto"/>
            </w:tcBorders>
            <w:hideMark/>
          </w:tcPr>
          <w:p w14:paraId="4474F99C" w14:textId="77777777" w:rsidR="00C5369E" w:rsidRPr="004867D3" w:rsidRDefault="00C5369E" w:rsidP="00BD01E4">
            <w:pPr>
              <w:pStyle w:val="Tabletext"/>
              <w:jc w:val="center"/>
              <w:rPr>
                <w:ins w:id="499" w:author="AFSMO" w:date="2021-03-19T14:16:00Z"/>
                <w:lang w:val="en-GB" w:eastAsia="ja-JP"/>
              </w:rPr>
            </w:pPr>
            <w:ins w:id="500" w:author="AFSMO" w:date="2021-03-19T14:16:00Z">
              <w:r w:rsidRPr="004867D3">
                <w:rPr>
                  <w:lang w:val="en-GB" w:eastAsia="ja-JP"/>
                </w:rPr>
                <w:t>Degrees</w:t>
              </w:r>
            </w:ins>
          </w:p>
        </w:tc>
        <w:tc>
          <w:tcPr>
            <w:tcW w:w="2799" w:type="dxa"/>
            <w:tcBorders>
              <w:top w:val="single" w:sz="4" w:space="0" w:color="auto"/>
              <w:left w:val="single" w:sz="4" w:space="0" w:color="auto"/>
              <w:bottom w:val="single" w:sz="4" w:space="0" w:color="auto"/>
              <w:right w:val="single" w:sz="4" w:space="0" w:color="auto"/>
            </w:tcBorders>
            <w:vAlign w:val="center"/>
            <w:hideMark/>
          </w:tcPr>
          <w:p w14:paraId="5698BCD9" w14:textId="70610B93" w:rsidR="00C5369E" w:rsidRPr="004867D3" w:rsidRDefault="00C5369E" w:rsidP="00BD01E4">
            <w:pPr>
              <w:pStyle w:val="Tabletext"/>
              <w:jc w:val="center"/>
              <w:rPr>
                <w:ins w:id="501" w:author="AFSMO" w:date="2021-03-19T14:16:00Z"/>
                <w:lang w:val="en-GB" w:eastAsia="ja-JP"/>
              </w:rPr>
            </w:pPr>
            <w:ins w:id="502" w:author="AFSMO" w:date="2021-03-24T17:42:00Z">
              <w:r w:rsidRPr="004867D3">
                <w:rPr>
                  <w:lang w:val="en-GB" w:eastAsia="ja-JP"/>
                </w:rPr>
                <w:t>90</w:t>
              </w:r>
            </w:ins>
          </w:p>
        </w:tc>
        <w:tc>
          <w:tcPr>
            <w:tcW w:w="1384" w:type="dxa"/>
            <w:tcBorders>
              <w:top w:val="single" w:sz="4" w:space="0" w:color="auto"/>
              <w:left w:val="single" w:sz="4" w:space="0" w:color="auto"/>
              <w:bottom w:val="single" w:sz="4" w:space="0" w:color="auto"/>
              <w:right w:val="single" w:sz="4" w:space="0" w:color="auto"/>
            </w:tcBorders>
            <w:vAlign w:val="center"/>
            <w:hideMark/>
          </w:tcPr>
          <w:p w14:paraId="3C91AF3E" w14:textId="3FA5A094" w:rsidR="00C5369E" w:rsidRPr="004867D3" w:rsidRDefault="00C5369E" w:rsidP="00BD01E4">
            <w:pPr>
              <w:pStyle w:val="Tabletext"/>
              <w:jc w:val="center"/>
              <w:rPr>
                <w:ins w:id="503" w:author="AFSMO" w:date="2021-03-19T14:16:00Z"/>
                <w:lang w:val="pt-BR" w:eastAsia="ja-JP"/>
              </w:rPr>
            </w:pPr>
            <w:ins w:id="504" w:author="AFSMO" w:date="2021-03-24T17:42:00Z">
              <w:r w:rsidRPr="004867D3">
                <w:rPr>
                  <w:lang w:val="pt-BR" w:eastAsia="ja-JP"/>
                </w:rPr>
                <w:t>90</w:t>
              </w:r>
            </w:ins>
          </w:p>
        </w:tc>
        <w:tc>
          <w:tcPr>
            <w:tcW w:w="672" w:type="dxa"/>
            <w:tcBorders>
              <w:top w:val="single" w:sz="4" w:space="0" w:color="auto"/>
              <w:left w:val="single" w:sz="4" w:space="0" w:color="auto"/>
              <w:bottom w:val="single" w:sz="4" w:space="0" w:color="auto"/>
              <w:right w:val="single" w:sz="4" w:space="0" w:color="auto"/>
            </w:tcBorders>
            <w:vAlign w:val="center"/>
            <w:hideMark/>
          </w:tcPr>
          <w:p w14:paraId="3BFCB245" w14:textId="47017A49" w:rsidR="00C5369E" w:rsidRPr="004867D3" w:rsidRDefault="00C5369E" w:rsidP="00BD01E4">
            <w:pPr>
              <w:pStyle w:val="Tabletext"/>
              <w:jc w:val="center"/>
              <w:rPr>
                <w:ins w:id="505" w:author="AFSMO" w:date="2021-03-19T14:16:00Z"/>
                <w:lang w:val="pt-BR" w:eastAsia="ja-JP"/>
              </w:rPr>
            </w:pPr>
            <w:ins w:id="506" w:author="AFSMO" w:date="2021-03-24T17:42:00Z">
              <w:r w:rsidRPr="004867D3">
                <w:rPr>
                  <w:lang w:val="pt-BR" w:eastAsia="ja-JP"/>
                </w:rPr>
                <w:t>16</w:t>
              </w:r>
            </w:ins>
          </w:p>
        </w:tc>
        <w:tc>
          <w:tcPr>
            <w:tcW w:w="1128" w:type="dxa"/>
            <w:tcBorders>
              <w:top w:val="single" w:sz="4" w:space="0" w:color="auto"/>
              <w:left w:val="single" w:sz="4" w:space="0" w:color="auto"/>
              <w:bottom w:val="single" w:sz="4" w:space="0" w:color="auto"/>
              <w:right w:val="single" w:sz="4" w:space="0" w:color="auto"/>
            </w:tcBorders>
            <w:vAlign w:val="center"/>
            <w:hideMark/>
          </w:tcPr>
          <w:p w14:paraId="684FC540" w14:textId="3FA208D8" w:rsidR="00C5369E" w:rsidRPr="004867D3" w:rsidRDefault="00C5369E" w:rsidP="00BD01E4">
            <w:pPr>
              <w:pStyle w:val="Tabletext"/>
              <w:jc w:val="center"/>
              <w:rPr>
                <w:ins w:id="507" w:author="AFSMO" w:date="2021-03-19T14:16:00Z"/>
                <w:lang w:val="pt-BR" w:eastAsia="ja-JP"/>
              </w:rPr>
            </w:pPr>
            <w:ins w:id="508" w:author="AFSMO" w:date="2021-03-24T18:13:00Z">
              <w:r>
                <w:rPr>
                  <w:lang w:val="pt-BR" w:eastAsia="ja-JP"/>
                </w:rPr>
                <w:t>3.3</w:t>
              </w:r>
            </w:ins>
          </w:p>
        </w:tc>
        <w:tc>
          <w:tcPr>
            <w:tcW w:w="1620" w:type="dxa"/>
            <w:tcBorders>
              <w:top w:val="single" w:sz="4" w:space="0" w:color="auto"/>
              <w:left w:val="single" w:sz="4" w:space="0" w:color="auto"/>
              <w:bottom w:val="single" w:sz="4" w:space="0" w:color="auto"/>
              <w:right w:val="single" w:sz="4" w:space="0" w:color="auto"/>
            </w:tcBorders>
            <w:vAlign w:val="center"/>
            <w:hideMark/>
          </w:tcPr>
          <w:p w14:paraId="574F0D54" w14:textId="68B12CA8" w:rsidR="00C5369E" w:rsidRPr="004867D3" w:rsidRDefault="00C5369E" w:rsidP="00BD01E4">
            <w:pPr>
              <w:pStyle w:val="Tabletext"/>
              <w:jc w:val="center"/>
              <w:rPr>
                <w:ins w:id="509" w:author="AFSMO" w:date="2021-03-19T14:16:00Z"/>
                <w:lang w:val="en-GB" w:eastAsia="ja-JP"/>
              </w:rPr>
            </w:pPr>
            <w:ins w:id="510" w:author="AFSMO" w:date="2021-03-24T18:13:00Z">
              <w:r>
                <w:rPr>
                  <w:lang w:val="en-GB" w:eastAsia="ja-JP"/>
                </w:rPr>
                <w:t>35</w:t>
              </w:r>
            </w:ins>
          </w:p>
        </w:tc>
        <w:tc>
          <w:tcPr>
            <w:tcW w:w="1260" w:type="dxa"/>
            <w:tcBorders>
              <w:top w:val="single" w:sz="4" w:space="0" w:color="auto"/>
              <w:left w:val="single" w:sz="4" w:space="0" w:color="auto"/>
              <w:bottom w:val="single" w:sz="4" w:space="0" w:color="auto"/>
              <w:right w:val="single" w:sz="4" w:space="0" w:color="auto"/>
            </w:tcBorders>
            <w:vAlign w:val="center"/>
          </w:tcPr>
          <w:p w14:paraId="23A5D751" w14:textId="0C2513E7" w:rsidR="00C5369E" w:rsidRPr="004867D3" w:rsidRDefault="00C5369E" w:rsidP="00BD01E4">
            <w:pPr>
              <w:pStyle w:val="Tabletext"/>
              <w:jc w:val="center"/>
              <w:rPr>
                <w:ins w:id="511" w:author="AFSMO" w:date="2021-03-24T17:43:00Z"/>
                <w:lang w:val="pt-BR" w:eastAsia="ja-JP"/>
              </w:rPr>
            </w:pPr>
            <w:ins w:id="512" w:author="AFSMO" w:date="2021-03-19T14:17:00Z">
              <w:r w:rsidRPr="004867D3">
                <w:rPr>
                  <w:lang w:val="pt-BR" w:eastAsia="ja-JP"/>
                </w:rPr>
                <w:t>33</w:t>
              </w:r>
            </w:ins>
          </w:p>
        </w:tc>
        <w:tc>
          <w:tcPr>
            <w:tcW w:w="2044" w:type="dxa"/>
            <w:tcBorders>
              <w:top w:val="single" w:sz="4" w:space="0" w:color="auto"/>
              <w:left w:val="single" w:sz="4" w:space="0" w:color="auto"/>
              <w:bottom w:val="single" w:sz="4" w:space="0" w:color="auto"/>
              <w:right w:val="single" w:sz="4" w:space="0" w:color="auto"/>
            </w:tcBorders>
            <w:vAlign w:val="center"/>
            <w:hideMark/>
          </w:tcPr>
          <w:p w14:paraId="0EBF2AA2" w14:textId="4ABAE6F9" w:rsidR="00C5369E" w:rsidRPr="004867D3" w:rsidRDefault="008A0C02" w:rsidP="00BD01E4">
            <w:pPr>
              <w:pStyle w:val="Tabletext"/>
              <w:jc w:val="center"/>
              <w:rPr>
                <w:ins w:id="513" w:author="AFSMO" w:date="2021-03-19T14:16:00Z"/>
                <w:lang w:val="pt-BR" w:eastAsia="ja-JP"/>
              </w:rPr>
            </w:pPr>
            <w:ins w:id="514" w:author="AFSMO" w:date="2021-03-24T18:18:00Z">
              <w:r>
                <w:rPr>
                  <w:lang w:val="pt-BR" w:eastAsia="ja-JP"/>
                </w:rPr>
                <w:t>40</w:t>
              </w:r>
            </w:ins>
          </w:p>
        </w:tc>
        <w:tc>
          <w:tcPr>
            <w:tcW w:w="1420" w:type="dxa"/>
            <w:tcBorders>
              <w:top w:val="single" w:sz="4" w:space="0" w:color="auto"/>
              <w:left w:val="single" w:sz="4" w:space="0" w:color="auto"/>
              <w:bottom w:val="single" w:sz="4" w:space="0" w:color="auto"/>
              <w:right w:val="single" w:sz="4" w:space="0" w:color="auto"/>
            </w:tcBorders>
            <w:vAlign w:val="center"/>
            <w:hideMark/>
          </w:tcPr>
          <w:p w14:paraId="00063C78" w14:textId="085F32BF" w:rsidR="00C5369E" w:rsidRPr="004867D3" w:rsidRDefault="00C5369E" w:rsidP="00BD01E4">
            <w:pPr>
              <w:pStyle w:val="Tabletext"/>
              <w:jc w:val="center"/>
              <w:rPr>
                <w:ins w:id="515" w:author="AFSMO" w:date="2021-03-19T14:16:00Z"/>
                <w:lang w:val="pt-BR" w:eastAsia="ja-JP"/>
              </w:rPr>
            </w:pPr>
            <w:ins w:id="516" w:author="AFSMO" w:date="2021-03-24T18:15:00Z">
              <w:r>
                <w:rPr>
                  <w:lang w:val="pt-BR" w:eastAsia="ja-JP"/>
                </w:rPr>
                <w:t>4.4</w:t>
              </w:r>
            </w:ins>
          </w:p>
        </w:tc>
      </w:tr>
      <w:tr w:rsidR="00C5369E" w:rsidRPr="004867D3" w14:paraId="71EBF080" w14:textId="77777777" w:rsidTr="00AA6F03">
        <w:trPr>
          <w:jc w:val="center"/>
          <w:ins w:id="517" w:author="AFSMO" w:date="2021-03-19T14:27:00Z"/>
        </w:trPr>
        <w:tc>
          <w:tcPr>
            <w:tcW w:w="2357" w:type="dxa"/>
            <w:tcBorders>
              <w:top w:val="single" w:sz="4" w:space="0" w:color="auto"/>
              <w:left w:val="single" w:sz="4" w:space="0" w:color="auto"/>
              <w:bottom w:val="single" w:sz="4" w:space="0" w:color="auto"/>
              <w:right w:val="single" w:sz="4" w:space="0" w:color="auto"/>
            </w:tcBorders>
            <w:vAlign w:val="center"/>
          </w:tcPr>
          <w:p w14:paraId="3319A669" w14:textId="682A3A6C" w:rsidR="00C5369E" w:rsidRPr="004867D3" w:rsidRDefault="00C5369E" w:rsidP="00BD01E4">
            <w:pPr>
              <w:pStyle w:val="Tabletext"/>
              <w:rPr>
                <w:ins w:id="518" w:author="AFSMO" w:date="2021-03-19T14:27:00Z"/>
                <w:lang w:val="en-GB" w:eastAsia="ja-JP"/>
              </w:rPr>
            </w:pPr>
            <w:ins w:id="519" w:author="AFSMO" w:date="2021-03-19T14:27:00Z">
              <w:r w:rsidRPr="004867D3">
                <w:rPr>
                  <w:lang w:val="en-GB" w:eastAsia="ja-JP"/>
                </w:rPr>
                <w:t>Antenna height</w:t>
              </w:r>
            </w:ins>
          </w:p>
        </w:tc>
        <w:tc>
          <w:tcPr>
            <w:tcW w:w="1195" w:type="dxa"/>
            <w:tcBorders>
              <w:top w:val="single" w:sz="4" w:space="0" w:color="auto"/>
              <w:left w:val="single" w:sz="4" w:space="0" w:color="auto"/>
              <w:bottom w:val="single" w:sz="4" w:space="0" w:color="auto"/>
              <w:right w:val="single" w:sz="4" w:space="0" w:color="auto"/>
            </w:tcBorders>
          </w:tcPr>
          <w:p w14:paraId="7A11D179" w14:textId="1B98957B" w:rsidR="00C5369E" w:rsidRPr="004867D3" w:rsidRDefault="00C5369E" w:rsidP="00BD01E4">
            <w:pPr>
              <w:pStyle w:val="Tabletext"/>
              <w:jc w:val="center"/>
              <w:rPr>
                <w:ins w:id="520" w:author="AFSMO" w:date="2021-03-19T14:27:00Z"/>
                <w:lang w:val="en-GB" w:eastAsia="ja-JP"/>
              </w:rPr>
            </w:pPr>
            <w:ins w:id="521" w:author="AFSMO" w:date="2021-03-19T14:27:00Z">
              <w:r w:rsidRPr="004867D3">
                <w:rPr>
                  <w:lang w:val="en-GB" w:eastAsia="ja-JP"/>
                </w:rPr>
                <w:t>Meters</w:t>
              </w:r>
            </w:ins>
          </w:p>
        </w:tc>
        <w:tc>
          <w:tcPr>
            <w:tcW w:w="2799" w:type="dxa"/>
            <w:tcBorders>
              <w:top w:val="single" w:sz="4" w:space="0" w:color="auto"/>
              <w:left w:val="single" w:sz="4" w:space="0" w:color="auto"/>
              <w:bottom w:val="single" w:sz="4" w:space="0" w:color="auto"/>
              <w:right w:val="single" w:sz="4" w:space="0" w:color="auto"/>
            </w:tcBorders>
            <w:vAlign w:val="center"/>
          </w:tcPr>
          <w:p w14:paraId="189E0C2A" w14:textId="70D91A0A" w:rsidR="00C5369E" w:rsidRPr="004867D3" w:rsidRDefault="00C5369E" w:rsidP="00BD01E4">
            <w:pPr>
              <w:pStyle w:val="Tabletext"/>
              <w:jc w:val="center"/>
              <w:rPr>
                <w:ins w:id="522" w:author="AFSMO" w:date="2021-03-19T14:27:00Z"/>
                <w:lang w:val="en-GB" w:eastAsia="ja-JP"/>
              </w:rPr>
            </w:pPr>
            <w:ins w:id="523" w:author="AFSMO" w:date="2021-03-24T17:42:00Z">
              <w:r>
                <w:rPr>
                  <w:lang w:val="en-GB" w:eastAsia="ja-JP"/>
                </w:rPr>
                <w:t>20 000</w:t>
              </w:r>
            </w:ins>
          </w:p>
        </w:tc>
        <w:tc>
          <w:tcPr>
            <w:tcW w:w="1384" w:type="dxa"/>
            <w:tcBorders>
              <w:top w:val="single" w:sz="4" w:space="0" w:color="auto"/>
              <w:left w:val="single" w:sz="4" w:space="0" w:color="auto"/>
              <w:bottom w:val="single" w:sz="4" w:space="0" w:color="auto"/>
              <w:right w:val="single" w:sz="4" w:space="0" w:color="auto"/>
            </w:tcBorders>
            <w:vAlign w:val="center"/>
          </w:tcPr>
          <w:p w14:paraId="02456ED2" w14:textId="5E1ADA1D" w:rsidR="00C5369E" w:rsidRPr="004867D3" w:rsidRDefault="00C5369E" w:rsidP="00BD01E4">
            <w:pPr>
              <w:pStyle w:val="Tabletext"/>
              <w:jc w:val="center"/>
              <w:rPr>
                <w:ins w:id="524" w:author="AFSMO" w:date="2021-03-19T14:27:00Z"/>
                <w:lang w:val="pt-BR" w:eastAsia="ja-JP"/>
              </w:rPr>
            </w:pPr>
            <w:ins w:id="525" w:author="AFSMO" w:date="2021-03-24T17:42:00Z">
              <w:r w:rsidRPr="004867D3">
                <w:rPr>
                  <w:lang w:val="pt-BR" w:eastAsia="ja-JP"/>
                </w:rPr>
                <w:t>10</w:t>
              </w:r>
            </w:ins>
          </w:p>
        </w:tc>
        <w:tc>
          <w:tcPr>
            <w:tcW w:w="672" w:type="dxa"/>
            <w:tcBorders>
              <w:top w:val="single" w:sz="4" w:space="0" w:color="auto"/>
              <w:left w:val="single" w:sz="4" w:space="0" w:color="auto"/>
              <w:bottom w:val="single" w:sz="4" w:space="0" w:color="auto"/>
              <w:right w:val="single" w:sz="4" w:space="0" w:color="auto"/>
            </w:tcBorders>
            <w:vAlign w:val="center"/>
          </w:tcPr>
          <w:p w14:paraId="3CB90D4F" w14:textId="5A0FA592" w:rsidR="00C5369E" w:rsidRPr="004867D3" w:rsidRDefault="00C5369E" w:rsidP="00BD01E4">
            <w:pPr>
              <w:pStyle w:val="Tabletext"/>
              <w:jc w:val="center"/>
              <w:rPr>
                <w:ins w:id="526" w:author="AFSMO" w:date="2021-03-19T14:27:00Z"/>
                <w:lang w:val="pt-BR" w:eastAsia="ja-JP"/>
              </w:rPr>
            </w:pPr>
            <w:ins w:id="527" w:author="AFSMO" w:date="2021-03-24T17:42:00Z">
              <w:r w:rsidRPr="004867D3">
                <w:rPr>
                  <w:lang w:val="pt-BR" w:eastAsia="ja-JP"/>
                </w:rPr>
                <w:t>10</w:t>
              </w:r>
            </w:ins>
          </w:p>
        </w:tc>
        <w:tc>
          <w:tcPr>
            <w:tcW w:w="1128" w:type="dxa"/>
            <w:tcBorders>
              <w:top w:val="single" w:sz="4" w:space="0" w:color="auto"/>
              <w:left w:val="single" w:sz="4" w:space="0" w:color="auto"/>
              <w:bottom w:val="single" w:sz="4" w:space="0" w:color="auto"/>
              <w:right w:val="single" w:sz="4" w:space="0" w:color="auto"/>
            </w:tcBorders>
            <w:vAlign w:val="center"/>
          </w:tcPr>
          <w:p w14:paraId="2240712F" w14:textId="53F75E77" w:rsidR="00C5369E" w:rsidRPr="004867D3" w:rsidRDefault="00C5369E" w:rsidP="00BD01E4">
            <w:pPr>
              <w:pStyle w:val="Tabletext"/>
              <w:jc w:val="center"/>
              <w:rPr>
                <w:ins w:id="528" w:author="AFSMO" w:date="2021-03-19T14:27:00Z"/>
                <w:lang w:val="pt-BR" w:eastAsia="ja-JP"/>
              </w:rPr>
            </w:pPr>
            <w:ins w:id="529" w:author="AFSMO" w:date="2021-03-24T18:13:00Z">
              <w:r>
                <w:rPr>
                  <w:lang w:val="en-GB" w:eastAsia="ja-JP"/>
                </w:rPr>
                <w:t>10</w:t>
              </w:r>
            </w:ins>
          </w:p>
        </w:tc>
        <w:tc>
          <w:tcPr>
            <w:tcW w:w="1620" w:type="dxa"/>
            <w:tcBorders>
              <w:top w:val="single" w:sz="4" w:space="0" w:color="auto"/>
              <w:left w:val="single" w:sz="4" w:space="0" w:color="auto"/>
              <w:bottom w:val="single" w:sz="4" w:space="0" w:color="auto"/>
              <w:right w:val="single" w:sz="4" w:space="0" w:color="auto"/>
            </w:tcBorders>
            <w:vAlign w:val="center"/>
          </w:tcPr>
          <w:p w14:paraId="1D42EE9E" w14:textId="69E03296" w:rsidR="00C5369E" w:rsidRPr="004867D3" w:rsidRDefault="00C5369E" w:rsidP="00BD01E4">
            <w:pPr>
              <w:pStyle w:val="Tabletext"/>
              <w:jc w:val="center"/>
              <w:rPr>
                <w:ins w:id="530" w:author="AFSMO" w:date="2021-03-19T14:27:00Z"/>
                <w:lang w:val="en-GB" w:eastAsia="ja-JP"/>
              </w:rPr>
            </w:pPr>
            <w:ins w:id="531" w:author="AFSMO" w:date="2021-03-19T15:00:00Z">
              <w:r>
                <w:rPr>
                  <w:lang w:val="en-GB" w:eastAsia="ja-JP"/>
                </w:rPr>
                <w:t>20 000</w:t>
              </w:r>
            </w:ins>
          </w:p>
        </w:tc>
        <w:tc>
          <w:tcPr>
            <w:tcW w:w="1260" w:type="dxa"/>
            <w:tcBorders>
              <w:top w:val="single" w:sz="4" w:space="0" w:color="auto"/>
              <w:left w:val="single" w:sz="4" w:space="0" w:color="auto"/>
              <w:bottom w:val="single" w:sz="4" w:space="0" w:color="auto"/>
              <w:right w:val="single" w:sz="4" w:space="0" w:color="auto"/>
            </w:tcBorders>
            <w:vAlign w:val="center"/>
          </w:tcPr>
          <w:p w14:paraId="7D454A68" w14:textId="05794715" w:rsidR="00C5369E" w:rsidRPr="004867D3" w:rsidRDefault="00C5369E" w:rsidP="00BD01E4">
            <w:pPr>
              <w:pStyle w:val="Tabletext"/>
              <w:jc w:val="center"/>
              <w:rPr>
                <w:ins w:id="532" w:author="AFSMO" w:date="2021-03-24T17:43:00Z"/>
                <w:lang w:val="pt-BR" w:eastAsia="ja-JP"/>
              </w:rPr>
            </w:pPr>
            <w:ins w:id="533" w:author="AFSMO" w:date="2021-03-19T15:00:00Z">
              <w:r w:rsidRPr="004867D3">
                <w:rPr>
                  <w:lang w:val="en-GB" w:eastAsia="ja-JP"/>
                </w:rPr>
                <w:t>20 000</w:t>
              </w:r>
            </w:ins>
          </w:p>
        </w:tc>
        <w:tc>
          <w:tcPr>
            <w:tcW w:w="2044" w:type="dxa"/>
            <w:tcBorders>
              <w:top w:val="single" w:sz="4" w:space="0" w:color="auto"/>
              <w:left w:val="single" w:sz="4" w:space="0" w:color="auto"/>
              <w:bottom w:val="single" w:sz="4" w:space="0" w:color="auto"/>
              <w:right w:val="single" w:sz="4" w:space="0" w:color="auto"/>
            </w:tcBorders>
            <w:vAlign w:val="center"/>
          </w:tcPr>
          <w:p w14:paraId="2BC8F55F" w14:textId="2C420EFA" w:rsidR="00C5369E" w:rsidRPr="004867D3" w:rsidRDefault="00C5369E" w:rsidP="00BD01E4">
            <w:pPr>
              <w:pStyle w:val="Tabletext"/>
              <w:jc w:val="center"/>
              <w:rPr>
                <w:ins w:id="534" w:author="AFSMO" w:date="2021-03-19T14:27:00Z"/>
                <w:lang w:val="pt-BR" w:eastAsia="ja-JP"/>
              </w:rPr>
            </w:pPr>
            <w:ins w:id="535" w:author="AFSMO" w:date="2021-03-19T14:28:00Z">
              <w:r w:rsidRPr="004867D3">
                <w:rPr>
                  <w:lang w:val="pt-BR" w:eastAsia="ja-JP"/>
                </w:rPr>
                <w:t>10</w:t>
              </w:r>
            </w:ins>
          </w:p>
        </w:tc>
        <w:tc>
          <w:tcPr>
            <w:tcW w:w="1420" w:type="dxa"/>
            <w:tcBorders>
              <w:top w:val="single" w:sz="4" w:space="0" w:color="auto"/>
              <w:left w:val="single" w:sz="4" w:space="0" w:color="auto"/>
              <w:bottom w:val="single" w:sz="4" w:space="0" w:color="auto"/>
              <w:right w:val="single" w:sz="4" w:space="0" w:color="auto"/>
            </w:tcBorders>
            <w:vAlign w:val="center"/>
          </w:tcPr>
          <w:p w14:paraId="003AFC41" w14:textId="6EC7CB73" w:rsidR="00C5369E" w:rsidRPr="004867D3" w:rsidRDefault="00C5369E" w:rsidP="00C5369E">
            <w:pPr>
              <w:pStyle w:val="Tabletext"/>
              <w:jc w:val="center"/>
              <w:rPr>
                <w:ins w:id="536" w:author="AFSMO" w:date="2021-03-19T14:27:00Z"/>
                <w:lang w:val="pt-BR" w:eastAsia="ja-JP"/>
              </w:rPr>
            </w:pPr>
            <w:ins w:id="537" w:author="AFSMO" w:date="2021-03-19T14:28:00Z">
              <w:r w:rsidRPr="004867D3">
                <w:rPr>
                  <w:lang w:val="pt-BR" w:eastAsia="ja-JP"/>
                </w:rPr>
                <w:t>10</w:t>
              </w:r>
            </w:ins>
          </w:p>
        </w:tc>
      </w:tr>
      <w:tr w:rsidR="00C5369E" w:rsidRPr="004867D3" w14:paraId="0E9B6C69" w14:textId="77777777" w:rsidTr="00AA6F03">
        <w:trPr>
          <w:jc w:val="center"/>
          <w:ins w:id="538" w:author="AFSMO" w:date="2021-03-19T14:27:00Z"/>
        </w:trPr>
        <w:tc>
          <w:tcPr>
            <w:tcW w:w="2357" w:type="dxa"/>
            <w:tcBorders>
              <w:top w:val="single" w:sz="4" w:space="0" w:color="auto"/>
              <w:left w:val="single" w:sz="4" w:space="0" w:color="auto"/>
              <w:bottom w:val="single" w:sz="4" w:space="0" w:color="auto"/>
              <w:right w:val="single" w:sz="4" w:space="0" w:color="auto"/>
            </w:tcBorders>
            <w:vAlign w:val="center"/>
          </w:tcPr>
          <w:p w14:paraId="5A54198B" w14:textId="6ABF2C46" w:rsidR="00C5369E" w:rsidRPr="004867D3" w:rsidRDefault="00C5369E" w:rsidP="00BD01E4">
            <w:pPr>
              <w:pStyle w:val="Tabletext"/>
              <w:rPr>
                <w:ins w:id="539" w:author="AFSMO" w:date="2021-03-19T14:27:00Z"/>
                <w:lang w:val="en-GB" w:eastAsia="ja-JP"/>
              </w:rPr>
            </w:pPr>
            <w:ins w:id="540" w:author="AFSMO" w:date="2021-03-19T14:28:00Z">
              <w:r w:rsidRPr="004867D3">
                <w:rPr>
                  <w:lang w:val="en-GB" w:eastAsia="ja-JP"/>
                </w:rPr>
                <w:t>I/N protection criteria</w:t>
              </w:r>
            </w:ins>
          </w:p>
        </w:tc>
        <w:tc>
          <w:tcPr>
            <w:tcW w:w="1195" w:type="dxa"/>
            <w:tcBorders>
              <w:top w:val="single" w:sz="4" w:space="0" w:color="auto"/>
              <w:left w:val="single" w:sz="4" w:space="0" w:color="auto"/>
              <w:bottom w:val="single" w:sz="4" w:space="0" w:color="auto"/>
              <w:right w:val="single" w:sz="4" w:space="0" w:color="auto"/>
            </w:tcBorders>
          </w:tcPr>
          <w:p w14:paraId="6764D7F0" w14:textId="31A3E925" w:rsidR="00C5369E" w:rsidRPr="004867D3" w:rsidRDefault="00C5369E" w:rsidP="00BD01E4">
            <w:pPr>
              <w:pStyle w:val="Tabletext"/>
              <w:jc w:val="center"/>
              <w:rPr>
                <w:ins w:id="541" w:author="AFSMO" w:date="2021-03-19T14:27:00Z"/>
                <w:lang w:val="en-GB" w:eastAsia="ja-JP"/>
              </w:rPr>
            </w:pPr>
            <w:ins w:id="542" w:author="AFSMO" w:date="2021-03-19T14:28:00Z">
              <w:r w:rsidRPr="004867D3">
                <w:rPr>
                  <w:lang w:val="en-GB" w:eastAsia="ja-JP"/>
                </w:rPr>
                <w:t>dB</w:t>
              </w:r>
            </w:ins>
          </w:p>
        </w:tc>
        <w:tc>
          <w:tcPr>
            <w:tcW w:w="2799" w:type="dxa"/>
            <w:tcBorders>
              <w:top w:val="single" w:sz="4" w:space="0" w:color="auto"/>
              <w:left w:val="single" w:sz="4" w:space="0" w:color="auto"/>
              <w:bottom w:val="single" w:sz="4" w:space="0" w:color="auto"/>
              <w:right w:val="single" w:sz="4" w:space="0" w:color="auto"/>
            </w:tcBorders>
          </w:tcPr>
          <w:p w14:paraId="22BD085A" w14:textId="6F7564E0" w:rsidR="00C5369E" w:rsidRPr="004867D3" w:rsidRDefault="00C5369E" w:rsidP="00BD01E4">
            <w:pPr>
              <w:pStyle w:val="Tabletext"/>
              <w:jc w:val="center"/>
              <w:rPr>
                <w:ins w:id="543" w:author="AFSMO" w:date="2021-03-19T14:27:00Z"/>
                <w:lang w:val="en-GB" w:eastAsia="ja-JP"/>
              </w:rPr>
            </w:pPr>
            <w:ins w:id="544" w:author="AFSMO" w:date="2021-03-24T17:42:00Z">
              <w:r w:rsidRPr="004867D3">
                <w:rPr>
                  <w:lang w:val="en-GB" w:eastAsia="ja-JP"/>
                </w:rPr>
                <w:t>-6</w:t>
              </w:r>
            </w:ins>
          </w:p>
        </w:tc>
        <w:tc>
          <w:tcPr>
            <w:tcW w:w="1384" w:type="dxa"/>
            <w:tcBorders>
              <w:top w:val="single" w:sz="4" w:space="0" w:color="auto"/>
              <w:left w:val="single" w:sz="4" w:space="0" w:color="auto"/>
              <w:bottom w:val="single" w:sz="4" w:space="0" w:color="auto"/>
              <w:right w:val="single" w:sz="4" w:space="0" w:color="auto"/>
            </w:tcBorders>
          </w:tcPr>
          <w:p w14:paraId="48F62954" w14:textId="2CAD6672" w:rsidR="00C5369E" w:rsidRPr="004867D3" w:rsidRDefault="00C5369E" w:rsidP="00BD01E4">
            <w:pPr>
              <w:pStyle w:val="Tabletext"/>
              <w:jc w:val="center"/>
              <w:rPr>
                <w:ins w:id="545" w:author="AFSMO" w:date="2021-03-19T14:27:00Z"/>
                <w:lang w:val="pt-BR" w:eastAsia="ja-JP"/>
              </w:rPr>
            </w:pPr>
            <w:ins w:id="546" w:author="AFSMO" w:date="2021-03-24T17:42:00Z">
              <w:r w:rsidRPr="004867D3">
                <w:rPr>
                  <w:lang w:val="en-GB" w:eastAsia="ja-JP"/>
                </w:rPr>
                <w:t>-6</w:t>
              </w:r>
            </w:ins>
          </w:p>
        </w:tc>
        <w:tc>
          <w:tcPr>
            <w:tcW w:w="672" w:type="dxa"/>
            <w:tcBorders>
              <w:top w:val="single" w:sz="4" w:space="0" w:color="auto"/>
              <w:left w:val="single" w:sz="4" w:space="0" w:color="auto"/>
              <w:bottom w:val="single" w:sz="4" w:space="0" w:color="auto"/>
              <w:right w:val="single" w:sz="4" w:space="0" w:color="auto"/>
            </w:tcBorders>
          </w:tcPr>
          <w:p w14:paraId="269C640B" w14:textId="160C3902" w:rsidR="00C5369E" w:rsidRPr="004867D3" w:rsidRDefault="00C5369E" w:rsidP="00BD01E4">
            <w:pPr>
              <w:pStyle w:val="Tabletext"/>
              <w:jc w:val="center"/>
              <w:rPr>
                <w:ins w:id="547" w:author="AFSMO" w:date="2021-03-19T14:27:00Z"/>
                <w:lang w:val="pt-BR" w:eastAsia="ja-JP"/>
              </w:rPr>
            </w:pPr>
            <w:ins w:id="548" w:author="AFSMO" w:date="2021-03-24T17:42:00Z">
              <w:r w:rsidRPr="004867D3">
                <w:rPr>
                  <w:lang w:val="en-GB" w:eastAsia="ja-JP"/>
                </w:rPr>
                <w:t>-6</w:t>
              </w:r>
            </w:ins>
          </w:p>
        </w:tc>
        <w:tc>
          <w:tcPr>
            <w:tcW w:w="1128" w:type="dxa"/>
            <w:tcBorders>
              <w:top w:val="single" w:sz="4" w:space="0" w:color="auto"/>
              <w:left w:val="single" w:sz="4" w:space="0" w:color="auto"/>
              <w:bottom w:val="single" w:sz="4" w:space="0" w:color="auto"/>
              <w:right w:val="single" w:sz="4" w:space="0" w:color="auto"/>
            </w:tcBorders>
            <w:vAlign w:val="center"/>
          </w:tcPr>
          <w:p w14:paraId="58B6BC62" w14:textId="48D66588" w:rsidR="00C5369E" w:rsidRPr="004867D3" w:rsidRDefault="00C5369E" w:rsidP="00BD01E4">
            <w:pPr>
              <w:pStyle w:val="Tabletext"/>
              <w:jc w:val="center"/>
              <w:rPr>
                <w:ins w:id="549" w:author="AFSMO" w:date="2021-03-19T14:27:00Z"/>
                <w:lang w:val="pt-BR" w:eastAsia="ja-JP"/>
              </w:rPr>
            </w:pPr>
            <w:ins w:id="550" w:author="AFSMO" w:date="2021-03-19T14:33:00Z">
              <w:r w:rsidRPr="004867D3">
                <w:rPr>
                  <w:lang w:val="pt-BR" w:eastAsia="ja-JP"/>
                </w:rPr>
                <w:t>-6</w:t>
              </w:r>
            </w:ins>
          </w:p>
        </w:tc>
        <w:tc>
          <w:tcPr>
            <w:tcW w:w="1620" w:type="dxa"/>
            <w:tcBorders>
              <w:top w:val="single" w:sz="4" w:space="0" w:color="auto"/>
              <w:left w:val="single" w:sz="4" w:space="0" w:color="auto"/>
              <w:bottom w:val="single" w:sz="4" w:space="0" w:color="auto"/>
              <w:right w:val="single" w:sz="4" w:space="0" w:color="auto"/>
            </w:tcBorders>
          </w:tcPr>
          <w:p w14:paraId="7565D2E4" w14:textId="2E97E939" w:rsidR="00C5369E" w:rsidRPr="004867D3" w:rsidRDefault="00C5369E" w:rsidP="00BD01E4">
            <w:pPr>
              <w:pStyle w:val="Tabletext"/>
              <w:jc w:val="center"/>
              <w:rPr>
                <w:ins w:id="551" w:author="AFSMO" w:date="2021-03-19T14:27:00Z"/>
                <w:lang w:val="en-GB" w:eastAsia="ja-JP"/>
              </w:rPr>
            </w:pPr>
            <w:ins w:id="552" w:author="AFSMO" w:date="2021-03-19T14:28:00Z">
              <w:r w:rsidRPr="004867D3">
                <w:rPr>
                  <w:lang w:val="en-GB" w:eastAsia="ja-JP"/>
                </w:rPr>
                <w:t>-6</w:t>
              </w:r>
            </w:ins>
          </w:p>
        </w:tc>
        <w:tc>
          <w:tcPr>
            <w:tcW w:w="1260" w:type="dxa"/>
            <w:tcBorders>
              <w:top w:val="single" w:sz="4" w:space="0" w:color="auto"/>
              <w:left w:val="single" w:sz="4" w:space="0" w:color="auto"/>
              <w:bottom w:val="single" w:sz="4" w:space="0" w:color="auto"/>
              <w:right w:val="single" w:sz="4" w:space="0" w:color="auto"/>
            </w:tcBorders>
          </w:tcPr>
          <w:p w14:paraId="6D81FBDC" w14:textId="24196452" w:rsidR="00C5369E" w:rsidRPr="004867D3" w:rsidRDefault="00C5369E" w:rsidP="00BD01E4">
            <w:pPr>
              <w:pStyle w:val="Tabletext"/>
              <w:jc w:val="center"/>
              <w:rPr>
                <w:ins w:id="553" w:author="AFSMO" w:date="2021-03-24T17:43:00Z"/>
                <w:lang w:val="en-GB" w:eastAsia="ja-JP"/>
              </w:rPr>
            </w:pPr>
            <w:ins w:id="554" w:author="AFSMO" w:date="2021-03-19T14:33:00Z">
              <w:r w:rsidRPr="004867D3">
                <w:rPr>
                  <w:lang w:val="pt-BR" w:eastAsia="ja-JP"/>
                </w:rPr>
                <w:t>-6</w:t>
              </w:r>
            </w:ins>
          </w:p>
        </w:tc>
        <w:tc>
          <w:tcPr>
            <w:tcW w:w="2044" w:type="dxa"/>
            <w:tcBorders>
              <w:top w:val="single" w:sz="4" w:space="0" w:color="auto"/>
              <w:left w:val="single" w:sz="4" w:space="0" w:color="auto"/>
              <w:bottom w:val="single" w:sz="4" w:space="0" w:color="auto"/>
              <w:right w:val="single" w:sz="4" w:space="0" w:color="auto"/>
            </w:tcBorders>
          </w:tcPr>
          <w:p w14:paraId="5E58661E" w14:textId="664483D2" w:rsidR="00C5369E" w:rsidRPr="004867D3" w:rsidRDefault="00C5369E" w:rsidP="00BD01E4">
            <w:pPr>
              <w:pStyle w:val="Tabletext"/>
              <w:jc w:val="center"/>
              <w:rPr>
                <w:ins w:id="555" w:author="AFSMO" w:date="2021-03-19T14:27:00Z"/>
                <w:lang w:val="pt-BR" w:eastAsia="ja-JP"/>
              </w:rPr>
            </w:pPr>
            <w:ins w:id="556" w:author="AFSMO" w:date="2021-03-19T14:28:00Z">
              <w:r w:rsidRPr="004867D3">
                <w:rPr>
                  <w:lang w:val="en-GB" w:eastAsia="ja-JP"/>
                </w:rPr>
                <w:t>-6</w:t>
              </w:r>
            </w:ins>
          </w:p>
        </w:tc>
        <w:tc>
          <w:tcPr>
            <w:tcW w:w="1420" w:type="dxa"/>
            <w:tcBorders>
              <w:top w:val="single" w:sz="4" w:space="0" w:color="auto"/>
              <w:left w:val="single" w:sz="4" w:space="0" w:color="auto"/>
              <w:bottom w:val="single" w:sz="4" w:space="0" w:color="auto"/>
              <w:right w:val="single" w:sz="4" w:space="0" w:color="auto"/>
            </w:tcBorders>
          </w:tcPr>
          <w:p w14:paraId="77EB07E9" w14:textId="74452B61" w:rsidR="00C5369E" w:rsidRPr="004867D3" w:rsidRDefault="00C5369E" w:rsidP="00C5369E">
            <w:pPr>
              <w:pStyle w:val="Tabletext"/>
              <w:jc w:val="center"/>
              <w:rPr>
                <w:ins w:id="557" w:author="AFSMO" w:date="2021-03-19T14:27:00Z"/>
                <w:lang w:val="pt-BR" w:eastAsia="ja-JP"/>
              </w:rPr>
            </w:pPr>
            <w:ins w:id="558" w:author="AFSMO" w:date="2021-03-19T14:28:00Z">
              <w:r w:rsidRPr="004867D3">
                <w:rPr>
                  <w:lang w:val="en-GB" w:eastAsia="ja-JP"/>
                </w:rPr>
                <w:t>-6</w:t>
              </w:r>
            </w:ins>
          </w:p>
        </w:tc>
      </w:tr>
    </w:tbl>
    <w:p w14:paraId="60A197B0" w14:textId="240879EB" w:rsidR="00BB1432" w:rsidRPr="00115C6F" w:rsidRDefault="00115C6F" w:rsidP="00934206">
      <w:pPr>
        <w:pStyle w:val="TableNo"/>
        <w:tabs>
          <w:tab w:val="left" w:pos="227"/>
          <w:tab w:val="center" w:pos="7142"/>
        </w:tabs>
        <w:rPr>
          <w:ins w:id="559" w:author="AFSMO" w:date="2021-03-19T14:16:00Z"/>
          <w:lang w:val="en-GB"/>
        </w:rPr>
      </w:pPr>
      <w:ins w:id="560" w:author="AFSMO" w:date="2021-03-19T14:29:00Z">
        <w:r w:rsidRPr="00882639">
          <w:rPr>
            <w:lang w:val="en-GB"/>
          </w:rPr>
          <w:lastRenderedPageBreak/>
          <w:t>TABLE  1</w:t>
        </w:r>
        <w:r>
          <w:rPr>
            <w:lang w:val="en-GB"/>
          </w:rPr>
          <w:t xml:space="preserve"> (Cont.</w:t>
        </w:r>
      </w:ins>
      <w:ins w:id="561" w:author="AFSMO" w:date="2021-03-19T14:30:00Z">
        <w:r>
          <w:rPr>
            <w:lang w:val="en-GB"/>
          </w:rPr>
          <w:t>)</w:t>
        </w:r>
      </w:ins>
    </w:p>
    <w:tbl>
      <w:tblPr>
        <w:tblpPr w:leftFromText="180" w:rightFromText="180" w:vertAnchor="text" w:tblpY="1"/>
        <w:tblOverlap w:val="never"/>
        <w:tblW w:w="17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2"/>
        <w:gridCol w:w="1184"/>
        <w:gridCol w:w="4579"/>
        <w:gridCol w:w="2880"/>
        <w:gridCol w:w="3485"/>
        <w:gridCol w:w="25"/>
        <w:gridCol w:w="236"/>
        <w:gridCol w:w="2670"/>
      </w:tblGrid>
      <w:tr w:rsidR="00BF31B8" w14:paraId="0BF85E13" w14:textId="77777777" w:rsidTr="002C4B4D">
        <w:trPr>
          <w:gridAfter w:val="2"/>
          <w:wAfter w:w="2906" w:type="dxa"/>
          <w:ins w:id="562" w:author="AFSMO" w:date="2021-03-19T14:17:00Z"/>
        </w:trPr>
        <w:tc>
          <w:tcPr>
            <w:tcW w:w="23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7E3183E" w14:textId="77777777" w:rsidR="00BF31B8" w:rsidRDefault="00BF31B8" w:rsidP="002C4B4D">
            <w:pPr>
              <w:pStyle w:val="Tablehead"/>
              <w:rPr>
                <w:ins w:id="563" w:author="AFSMO" w:date="2021-03-19T14:17:00Z"/>
                <w:lang w:val="en-GB" w:eastAsia="ja-JP"/>
              </w:rPr>
            </w:pPr>
            <w:ins w:id="564" w:author="AFSMO" w:date="2021-03-19T14:17:00Z">
              <w:r>
                <w:rPr>
                  <w:lang w:val="en-GB" w:eastAsia="ja-JP"/>
                </w:rPr>
                <w:t>Parameter</w:t>
              </w:r>
            </w:ins>
          </w:p>
        </w:tc>
        <w:tc>
          <w:tcPr>
            <w:tcW w:w="11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25E715" w14:textId="77777777" w:rsidR="00BF31B8" w:rsidRDefault="00BF31B8" w:rsidP="002C4B4D">
            <w:pPr>
              <w:pStyle w:val="Tablehead"/>
              <w:rPr>
                <w:ins w:id="565" w:author="AFSMO" w:date="2021-03-19T14:17:00Z"/>
                <w:lang w:val="en-GB" w:eastAsia="ja-JP"/>
              </w:rPr>
            </w:pPr>
            <w:ins w:id="566" w:author="AFSMO" w:date="2021-03-19T14:17:00Z">
              <w:r>
                <w:rPr>
                  <w:lang w:val="en-GB" w:eastAsia="ja-JP"/>
                </w:rPr>
                <w:t>Units</w:t>
              </w:r>
            </w:ins>
          </w:p>
        </w:tc>
        <w:tc>
          <w:tcPr>
            <w:tcW w:w="457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1EBAF6" w14:textId="77777777" w:rsidR="00BF31B8" w:rsidRDefault="00BF31B8" w:rsidP="002C4B4D">
            <w:pPr>
              <w:pStyle w:val="Tablehead"/>
              <w:rPr>
                <w:ins w:id="567" w:author="AFSMO" w:date="2021-03-19T14:17:00Z"/>
                <w:lang w:val="en-GB" w:eastAsia="ja-JP"/>
              </w:rPr>
            </w:pPr>
            <w:ins w:id="568" w:author="AFSMO" w:date="2021-03-19T14:17:00Z">
              <w:r>
                <w:rPr>
                  <w:lang w:val="en-GB" w:eastAsia="ja-JP"/>
                </w:rPr>
                <w:t>System 3</w:t>
              </w:r>
            </w:ins>
          </w:p>
          <w:p w14:paraId="38F76142" w14:textId="77777777" w:rsidR="00BF31B8" w:rsidRDefault="00BF31B8" w:rsidP="002C4B4D">
            <w:pPr>
              <w:pStyle w:val="Tablehead"/>
              <w:rPr>
                <w:ins w:id="569" w:author="AFSMO" w:date="2021-03-19T14:17:00Z"/>
                <w:lang w:val="en-GB" w:eastAsia="ja-JP"/>
              </w:rPr>
            </w:pPr>
            <w:ins w:id="570" w:author="AFSMO" w:date="2021-03-19T14:17:00Z">
              <w:r>
                <w:rPr>
                  <w:lang w:val="en-GB" w:eastAsia="ja-JP"/>
                </w:rPr>
                <w:t>Airborne</w:t>
              </w:r>
            </w:ins>
          </w:p>
        </w:tc>
        <w:tc>
          <w:tcPr>
            <w:tcW w:w="63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55AFE6B" w14:textId="77777777" w:rsidR="00BF31B8" w:rsidRDefault="00BF31B8" w:rsidP="002C4B4D">
            <w:pPr>
              <w:pStyle w:val="Tablehead"/>
              <w:rPr>
                <w:ins w:id="571" w:author="AFSMO" w:date="2021-03-19T14:17:00Z"/>
                <w:lang w:val="en-GB" w:eastAsia="ja-JP"/>
              </w:rPr>
            </w:pPr>
            <w:ins w:id="572" w:author="AFSMO" w:date="2021-03-19T14:17:00Z">
              <w:r>
                <w:rPr>
                  <w:lang w:val="en-GB" w:eastAsia="ja-JP"/>
                </w:rPr>
                <w:t>System 3</w:t>
              </w:r>
            </w:ins>
          </w:p>
          <w:p w14:paraId="0EDEEF65" w14:textId="77777777" w:rsidR="00BF31B8" w:rsidRDefault="00BF31B8" w:rsidP="002C4B4D">
            <w:pPr>
              <w:pStyle w:val="Tablehead"/>
              <w:rPr>
                <w:ins w:id="573" w:author="AFSMO" w:date="2021-03-19T14:17:00Z"/>
                <w:lang w:val="en-GB" w:eastAsia="ja-JP"/>
              </w:rPr>
            </w:pPr>
            <w:ins w:id="574" w:author="AFSMO" w:date="2021-03-19T14:17:00Z">
              <w:r>
                <w:rPr>
                  <w:lang w:val="en-GB" w:eastAsia="ja-JP"/>
                </w:rPr>
                <w:t>Ground</w:t>
              </w:r>
            </w:ins>
          </w:p>
        </w:tc>
      </w:tr>
      <w:tr w:rsidR="00BB1432" w14:paraId="22F6F02A" w14:textId="77777777" w:rsidTr="002C4B4D">
        <w:trPr>
          <w:gridAfter w:val="3"/>
          <w:wAfter w:w="2931" w:type="dxa"/>
          <w:ins w:id="575" w:author="AFSMO" w:date="2021-03-19T14:17:00Z"/>
        </w:trPr>
        <w:tc>
          <w:tcPr>
            <w:tcW w:w="1446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23DABDC" w14:textId="4D88678C" w:rsidR="00BB1432" w:rsidRPr="008775B4" w:rsidRDefault="00BB1432" w:rsidP="002C4B4D">
            <w:pPr>
              <w:pStyle w:val="Tabletext"/>
              <w:rPr>
                <w:ins w:id="576" w:author="AFSMO" w:date="2021-03-19T14:17:00Z"/>
                <w:b/>
                <w:bCs/>
                <w:lang w:val="en-GB" w:eastAsia="ja-JP"/>
              </w:rPr>
            </w:pPr>
          </w:p>
        </w:tc>
      </w:tr>
      <w:tr w:rsidR="00045DBB" w14:paraId="7B135613" w14:textId="77777777" w:rsidTr="002C4B4D">
        <w:trPr>
          <w:gridAfter w:val="2"/>
          <w:wAfter w:w="2906" w:type="dxa"/>
          <w:ins w:id="577" w:author="AFSMO" w:date="2021-03-24T17:57:00Z"/>
        </w:trPr>
        <w:tc>
          <w:tcPr>
            <w:tcW w:w="14485" w:type="dxa"/>
            <w:gridSpan w:val="6"/>
            <w:tcBorders>
              <w:top w:val="single" w:sz="4" w:space="0" w:color="auto"/>
              <w:left w:val="single" w:sz="4" w:space="0" w:color="auto"/>
              <w:bottom w:val="single" w:sz="4" w:space="0" w:color="auto"/>
              <w:right w:val="single" w:sz="4" w:space="0" w:color="auto"/>
            </w:tcBorders>
          </w:tcPr>
          <w:p w14:paraId="4544CA57" w14:textId="79BDC761" w:rsidR="00045DBB" w:rsidRPr="00852859" w:rsidRDefault="00045DBB" w:rsidP="002C4B4D">
            <w:pPr>
              <w:pStyle w:val="Tabletext"/>
              <w:jc w:val="center"/>
              <w:rPr>
                <w:ins w:id="578" w:author="AFSMO" w:date="2021-03-24T17:57:00Z"/>
                <w:lang w:val="en-GB" w:eastAsia="ja-JP"/>
              </w:rPr>
            </w:pPr>
            <w:ins w:id="579" w:author="AFSMO" w:date="2021-03-24T17:57:00Z">
              <w:r w:rsidRPr="00045DBB">
                <w:rPr>
                  <w:b/>
                  <w:bCs/>
                  <w:lang w:val="en-GB" w:eastAsia="ja-JP"/>
                </w:rPr>
                <w:t>Transmitter</w:t>
              </w:r>
            </w:ins>
          </w:p>
        </w:tc>
      </w:tr>
      <w:tr w:rsidR="00BF31B8" w14:paraId="37218A63" w14:textId="77777777" w:rsidTr="002C4B4D">
        <w:trPr>
          <w:gridAfter w:val="2"/>
          <w:wAfter w:w="2906" w:type="dxa"/>
          <w:ins w:id="580" w:author="AFSMO" w:date="2021-03-19T14:17:00Z"/>
        </w:trPr>
        <w:tc>
          <w:tcPr>
            <w:tcW w:w="2332" w:type="dxa"/>
            <w:tcBorders>
              <w:top w:val="single" w:sz="4" w:space="0" w:color="auto"/>
              <w:left w:val="single" w:sz="4" w:space="0" w:color="auto"/>
              <w:bottom w:val="single" w:sz="4" w:space="0" w:color="auto"/>
              <w:right w:val="single" w:sz="4" w:space="0" w:color="auto"/>
            </w:tcBorders>
            <w:hideMark/>
          </w:tcPr>
          <w:p w14:paraId="76683B8B" w14:textId="77777777" w:rsidR="00BF31B8" w:rsidRPr="004867D3" w:rsidRDefault="00BF31B8" w:rsidP="002C4B4D">
            <w:pPr>
              <w:pStyle w:val="Tabletext"/>
              <w:rPr>
                <w:ins w:id="581" w:author="AFSMO" w:date="2021-03-19T14:17:00Z"/>
                <w:lang w:val="en-GB" w:eastAsia="ja-JP"/>
              </w:rPr>
            </w:pPr>
            <w:ins w:id="582" w:author="AFSMO" w:date="2021-03-19T14:17:00Z">
              <w:r w:rsidRPr="004867D3">
                <w:rPr>
                  <w:lang w:val="en-GB" w:eastAsia="ja-JP"/>
                </w:rPr>
                <w:t>Tuning range</w:t>
              </w:r>
            </w:ins>
          </w:p>
        </w:tc>
        <w:tc>
          <w:tcPr>
            <w:tcW w:w="1184" w:type="dxa"/>
            <w:tcBorders>
              <w:top w:val="single" w:sz="4" w:space="0" w:color="auto"/>
              <w:left w:val="single" w:sz="4" w:space="0" w:color="auto"/>
              <w:bottom w:val="single" w:sz="4" w:space="0" w:color="auto"/>
              <w:right w:val="single" w:sz="4" w:space="0" w:color="auto"/>
            </w:tcBorders>
            <w:hideMark/>
          </w:tcPr>
          <w:p w14:paraId="17C13DDB" w14:textId="77777777" w:rsidR="00BF31B8" w:rsidRPr="004867D3" w:rsidRDefault="00BF31B8" w:rsidP="002C4B4D">
            <w:pPr>
              <w:pStyle w:val="Tabletext"/>
              <w:jc w:val="center"/>
              <w:rPr>
                <w:ins w:id="583" w:author="AFSMO" w:date="2021-03-19T14:17:00Z"/>
                <w:lang w:val="en-GB" w:eastAsia="ja-JP"/>
              </w:rPr>
            </w:pPr>
            <w:ins w:id="584" w:author="AFSMO" w:date="2021-03-19T14:17:00Z">
              <w:r w:rsidRPr="004867D3">
                <w:rPr>
                  <w:lang w:val="en-GB" w:eastAsia="ja-JP"/>
                </w:rPr>
                <w:t>MHz</w:t>
              </w:r>
            </w:ins>
          </w:p>
        </w:tc>
        <w:tc>
          <w:tcPr>
            <w:tcW w:w="4579" w:type="dxa"/>
            <w:tcBorders>
              <w:top w:val="single" w:sz="4" w:space="0" w:color="auto"/>
              <w:left w:val="single" w:sz="4" w:space="0" w:color="auto"/>
              <w:bottom w:val="single" w:sz="4" w:space="0" w:color="auto"/>
              <w:right w:val="single" w:sz="4" w:space="0" w:color="auto"/>
            </w:tcBorders>
            <w:hideMark/>
          </w:tcPr>
          <w:p w14:paraId="6B6EC5DC" w14:textId="238F0242" w:rsidR="00BF31B8" w:rsidRPr="004867D3" w:rsidRDefault="00BF31B8" w:rsidP="002C4B4D">
            <w:pPr>
              <w:pStyle w:val="Tabletext"/>
              <w:jc w:val="center"/>
              <w:rPr>
                <w:ins w:id="585" w:author="AFSMO" w:date="2021-03-19T14:17:00Z"/>
                <w:lang w:val="en-GB" w:eastAsia="ja-JP"/>
              </w:rPr>
            </w:pPr>
            <w:ins w:id="586" w:author="AFSMO" w:date="2021-03-24T15:12:00Z">
              <w:r w:rsidRPr="00852859">
                <w:rPr>
                  <w:lang w:val="en-GB" w:eastAsia="ja-JP"/>
                </w:rPr>
                <w:t>1 780- 1 850</w:t>
              </w:r>
            </w:ins>
          </w:p>
        </w:tc>
        <w:tc>
          <w:tcPr>
            <w:tcW w:w="6390" w:type="dxa"/>
            <w:gridSpan w:val="3"/>
            <w:tcBorders>
              <w:top w:val="single" w:sz="4" w:space="0" w:color="auto"/>
              <w:left w:val="single" w:sz="4" w:space="0" w:color="auto"/>
              <w:bottom w:val="single" w:sz="4" w:space="0" w:color="auto"/>
              <w:right w:val="single" w:sz="4" w:space="0" w:color="auto"/>
            </w:tcBorders>
            <w:hideMark/>
          </w:tcPr>
          <w:p w14:paraId="13A977D2" w14:textId="6E44B6FE" w:rsidR="00BF31B8" w:rsidRPr="004867D3" w:rsidRDefault="00BF31B8" w:rsidP="002C4B4D">
            <w:pPr>
              <w:pStyle w:val="Tabletext"/>
              <w:jc w:val="center"/>
              <w:rPr>
                <w:ins w:id="587" w:author="AFSMO" w:date="2021-03-19T14:17:00Z"/>
                <w:lang w:val="en-GB" w:eastAsia="ja-JP"/>
              </w:rPr>
            </w:pPr>
            <w:ins w:id="588" w:author="AFSMO" w:date="2021-03-24T15:12:00Z">
              <w:r w:rsidRPr="00852859">
                <w:rPr>
                  <w:lang w:val="en-GB" w:eastAsia="ja-JP"/>
                </w:rPr>
                <w:t>1 780- 1 850</w:t>
              </w:r>
            </w:ins>
          </w:p>
        </w:tc>
      </w:tr>
      <w:tr w:rsidR="00BF31B8" w14:paraId="4600988B" w14:textId="77777777" w:rsidTr="002C4B4D">
        <w:trPr>
          <w:gridAfter w:val="2"/>
          <w:wAfter w:w="2906" w:type="dxa"/>
          <w:trHeight w:val="431"/>
          <w:ins w:id="589" w:author="AFSMO" w:date="2021-03-19T14:17:00Z"/>
        </w:trPr>
        <w:tc>
          <w:tcPr>
            <w:tcW w:w="2332" w:type="dxa"/>
            <w:tcBorders>
              <w:top w:val="single" w:sz="4" w:space="0" w:color="auto"/>
              <w:left w:val="single" w:sz="4" w:space="0" w:color="auto"/>
              <w:bottom w:val="single" w:sz="4" w:space="0" w:color="auto"/>
              <w:right w:val="single" w:sz="4" w:space="0" w:color="auto"/>
            </w:tcBorders>
            <w:hideMark/>
          </w:tcPr>
          <w:p w14:paraId="1CC6CB96" w14:textId="77777777" w:rsidR="00BF31B8" w:rsidRPr="004867D3" w:rsidRDefault="00BF31B8" w:rsidP="002C4B4D">
            <w:pPr>
              <w:pStyle w:val="Tabletext"/>
              <w:rPr>
                <w:ins w:id="590" w:author="AFSMO" w:date="2021-03-19T14:17:00Z"/>
                <w:lang w:val="en-GB" w:eastAsia="ja-JP"/>
              </w:rPr>
            </w:pPr>
            <w:ins w:id="591" w:author="AFSMO" w:date="2021-03-19T14:17:00Z">
              <w:r w:rsidRPr="004867D3">
                <w:rPr>
                  <w:lang w:val="en-GB" w:eastAsia="ja-JP"/>
                </w:rPr>
                <w:t>Power output</w:t>
              </w:r>
            </w:ins>
          </w:p>
        </w:tc>
        <w:tc>
          <w:tcPr>
            <w:tcW w:w="1184" w:type="dxa"/>
            <w:tcBorders>
              <w:top w:val="single" w:sz="4" w:space="0" w:color="auto"/>
              <w:left w:val="single" w:sz="4" w:space="0" w:color="auto"/>
              <w:bottom w:val="single" w:sz="4" w:space="0" w:color="auto"/>
              <w:right w:val="single" w:sz="4" w:space="0" w:color="auto"/>
            </w:tcBorders>
            <w:hideMark/>
          </w:tcPr>
          <w:p w14:paraId="117D083F" w14:textId="77777777" w:rsidR="00BF31B8" w:rsidRPr="004867D3" w:rsidRDefault="00BF31B8" w:rsidP="002C4B4D">
            <w:pPr>
              <w:pStyle w:val="Tabletext"/>
              <w:jc w:val="center"/>
              <w:rPr>
                <w:ins w:id="592" w:author="AFSMO" w:date="2021-03-19T14:17:00Z"/>
                <w:lang w:val="en-GB" w:eastAsia="ja-JP"/>
              </w:rPr>
            </w:pPr>
            <w:ins w:id="593" w:author="AFSMO" w:date="2021-03-19T14:17:00Z">
              <w:r w:rsidRPr="004867D3">
                <w:rPr>
                  <w:lang w:val="en-GB" w:eastAsia="ja-JP"/>
                </w:rPr>
                <w:t>dBm</w:t>
              </w:r>
            </w:ins>
          </w:p>
        </w:tc>
        <w:tc>
          <w:tcPr>
            <w:tcW w:w="4579" w:type="dxa"/>
            <w:tcBorders>
              <w:top w:val="single" w:sz="4" w:space="0" w:color="auto"/>
              <w:left w:val="single" w:sz="4" w:space="0" w:color="auto"/>
              <w:bottom w:val="single" w:sz="4" w:space="0" w:color="auto"/>
              <w:right w:val="single" w:sz="4" w:space="0" w:color="auto"/>
            </w:tcBorders>
            <w:hideMark/>
          </w:tcPr>
          <w:p w14:paraId="04B208B2" w14:textId="3F3971ED" w:rsidR="00BF31B8" w:rsidRPr="004867D3" w:rsidRDefault="00BF31B8" w:rsidP="002C4B4D">
            <w:pPr>
              <w:pStyle w:val="Tabletext"/>
              <w:jc w:val="center"/>
              <w:rPr>
                <w:ins w:id="594" w:author="AFSMO" w:date="2021-03-19T14:17:00Z"/>
                <w:lang w:val="en-GB" w:eastAsia="ja-JP"/>
              </w:rPr>
            </w:pPr>
            <w:ins w:id="595" w:author="AFSMO" w:date="2021-03-19T15:31:00Z">
              <w:r w:rsidRPr="00F0127B">
                <w:t>48.75</w:t>
              </w:r>
            </w:ins>
          </w:p>
        </w:tc>
        <w:tc>
          <w:tcPr>
            <w:tcW w:w="6390" w:type="dxa"/>
            <w:gridSpan w:val="3"/>
            <w:tcBorders>
              <w:top w:val="single" w:sz="4" w:space="0" w:color="auto"/>
              <w:left w:val="single" w:sz="4" w:space="0" w:color="auto"/>
              <w:bottom w:val="single" w:sz="4" w:space="0" w:color="auto"/>
              <w:right w:val="single" w:sz="4" w:space="0" w:color="auto"/>
            </w:tcBorders>
            <w:hideMark/>
          </w:tcPr>
          <w:p w14:paraId="3D0443CB" w14:textId="0605E021" w:rsidR="00BF31B8" w:rsidRPr="004867D3" w:rsidRDefault="00BF31B8" w:rsidP="002C4B4D">
            <w:pPr>
              <w:pStyle w:val="Tabletext"/>
              <w:jc w:val="center"/>
              <w:rPr>
                <w:ins w:id="596" w:author="AFSMO" w:date="2021-03-19T14:17:00Z"/>
                <w:lang w:val="en-GB" w:eastAsia="ja-JP"/>
              </w:rPr>
            </w:pPr>
            <w:ins w:id="597" w:author="AFSMO" w:date="2021-03-19T15:31:00Z">
              <w:r w:rsidRPr="00F0127B">
                <w:t>48.75</w:t>
              </w:r>
            </w:ins>
          </w:p>
        </w:tc>
      </w:tr>
      <w:tr w:rsidR="00BF31B8" w14:paraId="19C6638F" w14:textId="77777777" w:rsidTr="002C4B4D">
        <w:trPr>
          <w:gridAfter w:val="2"/>
          <w:wAfter w:w="2906" w:type="dxa"/>
          <w:ins w:id="598" w:author="AFSMO" w:date="2021-03-19T14:17:00Z"/>
        </w:trPr>
        <w:tc>
          <w:tcPr>
            <w:tcW w:w="2332" w:type="dxa"/>
            <w:tcBorders>
              <w:top w:val="single" w:sz="4" w:space="0" w:color="auto"/>
              <w:left w:val="single" w:sz="4" w:space="0" w:color="auto"/>
              <w:bottom w:val="single" w:sz="4" w:space="0" w:color="auto"/>
              <w:right w:val="single" w:sz="4" w:space="0" w:color="auto"/>
            </w:tcBorders>
            <w:hideMark/>
          </w:tcPr>
          <w:p w14:paraId="1FE8E4D7" w14:textId="590717AB" w:rsidR="00BF31B8" w:rsidRPr="004867D3" w:rsidRDefault="00BF31B8" w:rsidP="002C4B4D">
            <w:pPr>
              <w:pStyle w:val="Tabletext"/>
              <w:rPr>
                <w:ins w:id="599" w:author="AFSMO" w:date="2021-03-19T14:17:00Z"/>
                <w:lang w:val="en-GB" w:eastAsia="ja-JP"/>
              </w:rPr>
            </w:pPr>
            <w:ins w:id="600" w:author="AFSMO" w:date="2021-03-19T14:30:00Z">
              <w:r w:rsidRPr="004867D3">
                <w:rPr>
                  <w:lang w:val="en-GB" w:eastAsia="ja-JP"/>
                </w:rPr>
                <w:t xml:space="preserve">Emission </w:t>
              </w:r>
            </w:ins>
            <w:ins w:id="601" w:author="AFSMO" w:date="2021-03-19T14:17:00Z">
              <w:r w:rsidRPr="004867D3">
                <w:rPr>
                  <w:lang w:val="en-GB" w:eastAsia="ja-JP"/>
                </w:rPr>
                <w:t>Bandwidth (3 dB)</w:t>
              </w:r>
            </w:ins>
          </w:p>
        </w:tc>
        <w:tc>
          <w:tcPr>
            <w:tcW w:w="1184" w:type="dxa"/>
            <w:tcBorders>
              <w:top w:val="single" w:sz="4" w:space="0" w:color="auto"/>
              <w:left w:val="single" w:sz="4" w:space="0" w:color="auto"/>
              <w:bottom w:val="single" w:sz="4" w:space="0" w:color="auto"/>
              <w:right w:val="single" w:sz="4" w:space="0" w:color="auto"/>
            </w:tcBorders>
            <w:hideMark/>
          </w:tcPr>
          <w:p w14:paraId="449FC580" w14:textId="77777777" w:rsidR="00BF31B8" w:rsidRPr="004867D3" w:rsidRDefault="00BF31B8" w:rsidP="002C4B4D">
            <w:pPr>
              <w:pStyle w:val="Tabletext"/>
              <w:jc w:val="center"/>
              <w:rPr>
                <w:ins w:id="602" w:author="AFSMO" w:date="2021-03-19T14:17:00Z"/>
                <w:lang w:val="en-GB" w:eastAsia="ja-JP"/>
              </w:rPr>
            </w:pPr>
            <w:ins w:id="603" w:author="AFSMO" w:date="2021-03-19T14:17:00Z">
              <w:r w:rsidRPr="004867D3">
                <w:rPr>
                  <w:lang w:val="en-GB" w:eastAsia="ja-JP"/>
                </w:rPr>
                <w:t>MHz</w:t>
              </w:r>
            </w:ins>
          </w:p>
        </w:tc>
        <w:tc>
          <w:tcPr>
            <w:tcW w:w="4579" w:type="dxa"/>
            <w:tcBorders>
              <w:top w:val="single" w:sz="4" w:space="0" w:color="auto"/>
              <w:left w:val="single" w:sz="4" w:space="0" w:color="auto"/>
              <w:bottom w:val="single" w:sz="4" w:space="0" w:color="auto"/>
              <w:right w:val="single" w:sz="4" w:space="0" w:color="auto"/>
            </w:tcBorders>
            <w:hideMark/>
          </w:tcPr>
          <w:p w14:paraId="40689E96" w14:textId="406CD31E" w:rsidR="00BF31B8" w:rsidRPr="004867D3" w:rsidRDefault="00BF31B8" w:rsidP="002C4B4D">
            <w:pPr>
              <w:pStyle w:val="Tabletext"/>
              <w:jc w:val="center"/>
              <w:rPr>
                <w:ins w:id="604" w:author="AFSMO" w:date="2021-03-19T14:17:00Z"/>
                <w:lang w:val="en-GB" w:eastAsia="ja-JP"/>
              </w:rPr>
            </w:pPr>
            <w:ins w:id="605" w:author="AFSMO" w:date="2021-03-19T15:31:00Z">
              <w:r w:rsidRPr="00F0127B">
                <w:t>0.7</w:t>
              </w:r>
            </w:ins>
          </w:p>
        </w:tc>
        <w:tc>
          <w:tcPr>
            <w:tcW w:w="6390" w:type="dxa"/>
            <w:gridSpan w:val="3"/>
            <w:tcBorders>
              <w:top w:val="single" w:sz="4" w:space="0" w:color="auto"/>
              <w:left w:val="single" w:sz="4" w:space="0" w:color="auto"/>
              <w:bottom w:val="single" w:sz="4" w:space="0" w:color="auto"/>
              <w:right w:val="single" w:sz="4" w:space="0" w:color="auto"/>
            </w:tcBorders>
            <w:hideMark/>
          </w:tcPr>
          <w:p w14:paraId="0898A73A" w14:textId="5DD2E66D" w:rsidR="00BF31B8" w:rsidRPr="004867D3" w:rsidRDefault="00BF31B8" w:rsidP="002C4B4D">
            <w:pPr>
              <w:pStyle w:val="Tabletext"/>
              <w:jc w:val="center"/>
              <w:rPr>
                <w:ins w:id="606" w:author="AFSMO" w:date="2021-03-19T14:17:00Z"/>
                <w:lang w:val="en-GB" w:eastAsia="ja-JP"/>
              </w:rPr>
            </w:pPr>
            <w:ins w:id="607" w:author="AFSMO" w:date="2021-03-19T15:31:00Z">
              <w:r w:rsidRPr="00F0127B">
                <w:t>0.7</w:t>
              </w:r>
            </w:ins>
          </w:p>
        </w:tc>
      </w:tr>
      <w:tr w:rsidR="00BB1432" w14:paraId="18803C8E" w14:textId="77777777" w:rsidTr="002C4B4D">
        <w:trPr>
          <w:gridAfter w:val="3"/>
          <w:wAfter w:w="2931" w:type="dxa"/>
          <w:ins w:id="608" w:author="AFSMO" w:date="2021-03-19T14:17:00Z"/>
        </w:trPr>
        <w:tc>
          <w:tcPr>
            <w:tcW w:w="1446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AE619FF" w14:textId="074EE66F" w:rsidR="00BB1432" w:rsidRPr="008775B4" w:rsidRDefault="00BB1432" w:rsidP="002C4B4D">
            <w:pPr>
              <w:pStyle w:val="Tabletext"/>
              <w:rPr>
                <w:ins w:id="609" w:author="AFSMO" w:date="2021-03-19T14:17:00Z"/>
                <w:b/>
                <w:bCs/>
                <w:lang w:val="en-GB" w:eastAsia="ja-JP"/>
              </w:rPr>
            </w:pPr>
          </w:p>
        </w:tc>
      </w:tr>
      <w:tr w:rsidR="00045DBB" w14:paraId="70122FAB" w14:textId="77777777" w:rsidTr="002C4B4D">
        <w:trPr>
          <w:gridAfter w:val="2"/>
          <w:wAfter w:w="2906" w:type="dxa"/>
          <w:ins w:id="610" w:author="AFSMO" w:date="2021-03-24T17:55:00Z"/>
        </w:trPr>
        <w:tc>
          <w:tcPr>
            <w:tcW w:w="14485" w:type="dxa"/>
            <w:gridSpan w:val="6"/>
            <w:tcBorders>
              <w:top w:val="single" w:sz="4" w:space="0" w:color="auto"/>
              <w:left w:val="single" w:sz="4" w:space="0" w:color="auto"/>
              <w:bottom w:val="single" w:sz="4" w:space="0" w:color="auto"/>
              <w:right w:val="single" w:sz="4" w:space="0" w:color="auto"/>
            </w:tcBorders>
          </w:tcPr>
          <w:p w14:paraId="1189D738" w14:textId="3EFC1916" w:rsidR="00045DBB" w:rsidRPr="001B7ECC" w:rsidRDefault="00045DBB" w:rsidP="002C4B4D">
            <w:pPr>
              <w:pStyle w:val="Tabletext"/>
              <w:jc w:val="center"/>
              <w:rPr>
                <w:ins w:id="611" w:author="AFSMO" w:date="2021-03-24T17:55:00Z"/>
                <w:lang w:val="en-GB" w:eastAsia="ja-JP"/>
              </w:rPr>
            </w:pPr>
            <w:ins w:id="612" w:author="AFSMO" w:date="2021-03-24T17:55:00Z">
              <w:r w:rsidRPr="00045DBB">
                <w:rPr>
                  <w:b/>
                  <w:bCs/>
                  <w:lang w:val="en-GB" w:eastAsia="ja-JP"/>
                </w:rPr>
                <w:t>Receiver</w:t>
              </w:r>
            </w:ins>
          </w:p>
        </w:tc>
      </w:tr>
      <w:tr w:rsidR="00BF31B8" w14:paraId="78F4B2E1" w14:textId="77777777" w:rsidTr="002C4B4D">
        <w:trPr>
          <w:gridAfter w:val="2"/>
          <w:wAfter w:w="2906" w:type="dxa"/>
          <w:ins w:id="613" w:author="AFSMO" w:date="2021-03-19T14:17:00Z"/>
        </w:trPr>
        <w:tc>
          <w:tcPr>
            <w:tcW w:w="2332" w:type="dxa"/>
            <w:tcBorders>
              <w:top w:val="single" w:sz="4" w:space="0" w:color="auto"/>
              <w:left w:val="single" w:sz="4" w:space="0" w:color="auto"/>
              <w:bottom w:val="single" w:sz="4" w:space="0" w:color="auto"/>
              <w:right w:val="single" w:sz="4" w:space="0" w:color="auto"/>
            </w:tcBorders>
            <w:hideMark/>
          </w:tcPr>
          <w:p w14:paraId="0A9FE33D" w14:textId="77777777" w:rsidR="00BF31B8" w:rsidRPr="004867D3" w:rsidRDefault="00BF31B8" w:rsidP="002C4B4D">
            <w:pPr>
              <w:pStyle w:val="Tabletext"/>
              <w:rPr>
                <w:ins w:id="614" w:author="AFSMO" w:date="2021-03-19T14:17:00Z"/>
                <w:lang w:val="en-GB" w:eastAsia="ja-JP"/>
              </w:rPr>
            </w:pPr>
            <w:ins w:id="615" w:author="AFSMO" w:date="2021-03-19T14:17:00Z">
              <w:r w:rsidRPr="004867D3">
                <w:rPr>
                  <w:lang w:val="en-GB" w:eastAsia="ja-JP"/>
                </w:rPr>
                <w:t>Tuning range</w:t>
              </w:r>
            </w:ins>
          </w:p>
        </w:tc>
        <w:tc>
          <w:tcPr>
            <w:tcW w:w="1184" w:type="dxa"/>
            <w:tcBorders>
              <w:top w:val="single" w:sz="4" w:space="0" w:color="auto"/>
              <w:left w:val="single" w:sz="4" w:space="0" w:color="auto"/>
              <w:bottom w:val="single" w:sz="4" w:space="0" w:color="auto"/>
              <w:right w:val="single" w:sz="4" w:space="0" w:color="auto"/>
            </w:tcBorders>
            <w:hideMark/>
          </w:tcPr>
          <w:p w14:paraId="32DD51DC" w14:textId="77777777" w:rsidR="00BF31B8" w:rsidRPr="004867D3" w:rsidRDefault="00BF31B8" w:rsidP="002C4B4D">
            <w:pPr>
              <w:pStyle w:val="Tabletext"/>
              <w:jc w:val="center"/>
              <w:rPr>
                <w:ins w:id="616" w:author="AFSMO" w:date="2021-03-19T14:17:00Z"/>
                <w:lang w:val="en-GB" w:eastAsia="ja-JP"/>
              </w:rPr>
            </w:pPr>
            <w:ins w:id="617" w:author="AFSMO" w:date="2021-03-19T14:17:00Z">
              <w:r w:rsidRPr="004867D3">
                <w:rPr>
                  <w:lang w:val="en-GB" w:eastAsia="ja-JP"/>
                </w:rPr>
                <w:t>MHz</w:t>
              </w:r>
            </w:ins>
          </w:p>
        </w:tc>
        <w:tc>
          <w:tcPr>
            <w:tcW w:w="4579" w:type="dxa"/>
            <w:tcBorders>
              <w:top w:val="single" w:sz="4" w:space="0" w:color="auto"/>
              <w:left w:val="single" w:sz="4" w:space="0" w:color="auto"/>
              <w:bottom w:val="single" w:sz="4" w:space="0" w:color="auto"/>
              <w:right w:val="single" w:sz="4" w:space="0" w:color="auto"/>
            </w:tcBorders>
            <w:hideMark/>
          </w:tcPr>
          <w:p w14:paraId="6F9A2F53" w14:textId="7D954FB5" w:rsidR="00BF31B8" w:rsidRPr="004867D3" w:rsidRDefault="00BF31B8" w:rsidP="002C4B4D">
            <w:pPr>
              <w:pStyle w:val="Tabletext"/>
              <w:jc w:val="center"/>
              <w:rPr>
                <w:ins w:id="618" w:author="AFSMO" w:date="2021-03-19T14:17:00Z"/>
                <w:lang w:val="en-GB" w:eastAsia="ja-JP"/>
              </w:rPr>
            </w:pPr>
            <w:ins w:id="619" w:author="AFSMO" w:date="2021-03-24T15:12:00Z">
              <w:r w:rsidRPr="001B7ECC">
                <w:rPr>
                  <w:lang w:val="en-GB" w:eastAsia="ja-JP"/>
                </w:rPr>
                <w:t>1 780- 1 850</w:t>
              </w:r>
            </w:ins>
          </w:p>
        </w:tc>
        <w:tc>
          <w:tcPr>
            <w:tcW w:w="6390" w:type="dxa"/>
            <w:gridSpan w:val="3"/>
            <w:tcBorders>
              <w:top w:val="single" w:sz="4" w:space="0" w:color="auto"/>
              <w:left w:val="single" w:sz="4" w:space="0" w:color="auto"/>
              <w:bottom w:val="single" w:sz="4" w:space="0" w:color="auto"/>
              <w:right w:val="single" w:sz="4" w:space="0" w:color="auto"/>
            </w:tcBorders>
            <w:hideMark/>
          </w:tcPr>
          <w:p w14:paraId="09166B28" w14:textId="76FE2433" w:rsidR="00BF31B8" w:rsidRPr="004867D3" w:rsidRDefault="00BF31B8" w:rsidP="002C4B4D">
            <w:pPr>
              <w:pStyle w:val="Tabletext"/>
              <w:jc w:val="center"/>
              <w:rPr>
                <w:ins w:id="620" w:author="AFSMO" w:date="2021-03-19T14:17:00Z"/>
                <w:lang w:val="en-GB" w:eastAsia="ja-JP"/>
              </w:rPr>
            </w:pPr>
            <w:ins w:id="621" w:author="AFSMO" w:date="2021-03-24T15:12:00Z">
              <w:r w:rsidRPr="001B7ECC">
                <w:rPr>
                  <w:lang w:val="en-GB" w:eastAsia="ja-JP"/>
                </w:rPr>
                <w:t>1 780- 1 850</w:t>
              </w:r>
            </w:ins>
          </w:p>
        </w:tc>
      </w:tr>
      <w:tr w:rsidR="00BF31B8" w14:paraId="0ACD3F2E" w14:textId="77777777" w:rsidTr="002C4B4D">
        <w:trPr>
          <w:gridAfter w:val="2"/>
          <w:wAfter w:w="2906" w:type="dxa"/>
          <w:ins w:id="622" w:author="AFSMO" w:date="2021-03-19T14:17:00Z"/>
        </w:trPr>
        <w:tc>
          <w:tcPr>
            <w:tcW w:w="2332" w:type="dxa"/>
            <w:tcBorders>
              <w:top w:val="single" w:sz="4" w:space="0" w:color="auto"/>
              <w:left w:val="single" w:sz="4" w:space="0" w:color="auto"/>
              <w:bottom w:val="single" w:sz="4" w:space="0" w:color="auto"/>
              <w:right w:val="single" w:sz="4" w:space="0" w:color="auto"/>
            </w:tcBorders>
            <w:hideMark/>
          </w:tcPr>
          <w:p w14:paraId="5E7F6CCE" w14:textId="48DFC7E4" w:rsidR="00BF31B8" w:rsidRPr="004867D3" w:rsidRDefault="00BF31B8" w:rsidP="002C4B4D">
            <w:pPr>
              <w:pStyle w:val="Tabletext"/>
              <w:rPr>
                <w:ins w:id="623" w:author="AFSMO" w:date="2021-03-19T14:17:00Z"/>
                <w:lang w:val="en-GB" w:eastAsia="ja-JP"/>
              </w:rPr>
            </w:pPr>
            <w:ins w:id="624" w:author="AFSMO" w:date="2021-03-19T14:31:00Z">
              <w:r w:rsidRPr="004867D3">
                <w:rPr>
                  <w:lang w:val="en-GB" w:eastAsia="ja-JP"/>
                </w:rPr>
                <w:t xml:space="preserve">IF </w:t>
              </w:r>
            </w:ins>
            <w:ins w:id="625" w:author="AFSMO" w:date="2021-03-19T14:17:00Z">
              <w:r w:rsidRPr="004867D3">
                <w:rPr>
                  <w:lang w:val="en-GB" w:eastAsia="ja-JP"/>
                </w:rPr>
                <w:t>Selectivity (3 dB)</w:t>
              </w:r>
            </w:ins>
          </w:p>
        </w:tc>
        <w:tc>
          <w:tcPr>
            <w:tcW w:w="1184" w:type="dxa"/>
            <w:tcBorders>
              <w:top w:val="single" w:sz="4" w:space="0" w:color="auto"/>
              <w:left w:val="single" w:sz="4" w:space="0" w:color="auto"/>
              <w:bottom w:val="single" w:sz="4" w:space="0" w:color="auto"/>
              <w:right w:val="single" w:sz="4" w:space="0" w:color="auto"/>
            </w:tcBorders>
            <w:hideMark/>
          </w:tcPr>
          <w:p w14:paraId="597DF978" w14:textId="77777777" w:rsidR="00BF31B8" w:rsidRPr="004867D3" w:rsidRDefault="00BF31B8" w:rsidP="002C4B4D">
            <w:pPr>
              <w:pStyle w:val="Tabletext"/>
              <w:jc w:val="center"/>
              <w:rPr>
                <w:ins w:id="626" w:author="AFSMO" w:date="2021-03-19T14:17:00Z"/>
                <w:lang w:val="en-GB" w:eastAsia="ja-JP"/>
              </w:rPr>
            </w:pPr>
            <w:ins w:id="627" w:author="AFSMO" w:date="2021-03-19T14:17:00Z">
              <w:r w:rsidRPr="004867D3">
                <w:rPr>
                  <w:lang w:val="en-GB" w:eastAsia="ja-JP"/>
                </w:rPr>
                <w:t>MHz</w:t>
              </w:r>
            </w:ins>
          </w:p>
        </w:tc>
        <w:tc>
          <w:tcPr>
            <w:tcW w:w="4579" w:type="dxa"/>
            <w:tcBorders>
              <w:top w:val="single" w:sz="4" w:space="0" w:color="auto"/>
              <w:left w:val="single" w:sz="4" w:space="0" w:color="auto"/>
              <w:bottom w:val="single" w:sz="4" w:space="0" w:color="auto"/>
              <w:right w:val="single" w:sz="4" w:space="0" w:color="auto"/>
            </w:tcBorders>
            <w:hideMark/>
          </w:tcPr>
          <w:p w14:paraId="50D85A3E" w14:textId="42F12E3C" w:rsidR="00BF31B8" w:rsidRPr="004867D3" w:rsidRDefault="00BF31B8" w:rsidP="002C4B4D">
            <w:pPr>
              <w:pStyle w:val="Tabletext"/>
              <w:jc w:val="center"/>
              <w:rPr>
                <w:ins w:id="628" w:author="AFSMO" w:date="2021-03-19T14:17:00Z"/>
                <w:lang w:val="en-GB" w:eastAsia="ja-JP"/>
              </w:rPr>
            </w:pPr>
            <w:ins w:id="629" w:author="AFSMO" w:date="2021-03-19T15:31:00Z">
              <w:r w:rsidRPr="00762C9B">
                <w:t>1</w:t>
              </w:r>
            </w:ins>
          </w:p>
        </w:tc>
        <w:tc>
          <w:tcPr>
            <w:tcW w:w="6390" w:type="dxa"/>
            <w:gridSpan w:val="3"/>
            <w:tcBorders>
              <w:top w:val="single" w:sz="4" w:space="0" w:color="auto"/>
              <w:left w:val="single" w:sz="4" w:space="0" w:color="auto"/>
              <w:bottom w:val="single" w:sz="4" w:space="0" w:color="auto"/>
              <w:right w:val="single" w:sz="4" w:space="0" w:color="auto"/>
            </w:tcBorders>
            <w:hideMark/>
          </w:tcPr>
          <w:p w14:paraId="170ADAB6" w14:textId="1E744D5B" w:rsidR="00BF31B8" w:rsidRPr="004867D3" w:rsidRDefault="00BF31B8" w:rsidP="002C4B4D">
            <w:pPr>
              <w:pStyle w:val="Tabletext"/>
              <w:jc w:val="center"/>
              <w:rPr>
                <w:ins w:id="630" w:author="AFSMO" w:date="2021-03-19T14:17:00Z"/>
                <w:lang w:val="en-GB" w:eastAsia="ja-JP"/>
              </w:rPr>
            </w:pPr>
            <w:ins w:id="631" w:author="AFSMO" w:date="2021-03-19T15:31:00Z">
              <w:r w:rsidRPr="00762C9B">
                <w:t>1</w:t>
              </w:r>
            </w:ins>
          </w:p>
        </w:tc>
      </w:tr>
      <w:tr w:rsidR="00BF31B8" w14:paraId="3D69A856" w14:textId="77777777" w:rsidTr="002C4B4D">
        <w:trPr>
          <w:gridAfter w:val="2"/>
          <w:wAfter w:w="2906" w:type="dxa"/>
          <w:trHeight w:val="292"/>
          <w:ins w:id="632" w:author="AFSMO" w:date="2021-03-19T14:17:00Z"/>
        </w:trPr>
        <w:tc>
          <w:tcPr>
            <w:tcW w:w="2332" w:type="dxa"/>
            <w:tcBorders>
              <w:top w:val="single" w:sz="4" w:space="0" w:color="auto"/>
              <w:left w:val="single" w:sz="4" w:space="0" w:color="auto"/>
              <w:bottom w:val="single" w:sz="4" w:space="0" w:color="auto"/>
              <w:right w:val="single" w:sz="4" w:space="0" w:color="auto"/>
            </w:tcBorders>
            <w:hideMark/>
          </w:tcPr>
          <w:p w14:paraId="7EFD8706" w14:textId="77777777" w:rsidR="00BF31B8" w:rsidRPr="004867D3" w:rsidRDefault="00BF31B8" w:rsidP="002C4B4D">
            <w:pPr>
              <w:pStyle w:val="Tabletext"/>
              <w:rPr>
                <w:ins w:id="633" w:author="AFSMO" w:date="2021-03-19T14:17:00Z"/>
                <w:lang w:val="en-GB" w:eastAsia="ja-JP"/>
              </w:rPr>
            </w:pPr>
            <w:ins w:id="634" w:author="AFSMO" w:date="2021-03-19T14:17:00Z">
              <w:r w:rsidRPr="004867D3">
                <w:rPr>
                  <w:lang w:val="en-GB" w:eastAsia="ja-JP"/>
                </w:rPr>
                <w:t>Noise figure</w:t>
              </w:r>
            </w:ins>
          </w:p>
        </w:tc>
        <w:tc>
          <w:tcPr>
            <w:tcW w:w="1184" w:type="dxa"/>
            <w:tcBorders>
              <w:top w:val="single" w:sz="4" w:space="0" w:color="auto"/>
              <w:left w:val="single" w:sz="4" w:space="0" w:color="auto"/>
              <w:bottom w:val="single" w:sz="4" w:space="0" w:color="auto"/>
              <w:right w:val="single" w:sz="4" w:space="0" w:color="auto"/>
            </w:tcBorders>
            <w:hideMark/>
          </w:tcPr>
          <w:p w14:paraId="5F31DDAD" w14:textId="77777777" w:rsidR="00BF31B8" w:rsidRPr="004867D3" w:rsidRDefault="00BF31B8" w:rsidP="002C4B4D">
            <w:pPr>
              <w:pStyle w:val="Tabletext"/>
              <w:jc w:val="center"/>
              <w:rPr>
                <w:ins w:id="635" w:author="AFSMO" w:date="2021-03-19T14:17:00Z"/>
                <w:lang w:val="en-GB" w:eastAsia="ja-JP"/>
              </w:rPr>
            </w:pPr>
            <w:ins w:id="636" w:author="AFSMO" w:date="2021-03-19T14:17:00Z">
              <w:r w:rsidRPr="004867D3">
                <w:rPr>
                  <w:lang w:val="en-GB" w:eastAsia="ja-JP"/>
                </w:rPr>
                <w:t>dB</w:t>
              </w:r>
            </w:ins>
          </w:p>
        </w:tc>
        <w:tc>
          <w:tcPr>
            <w:tcW w:w="4579" w:type="dxa"/>
            <w:tcBorders>
              <w:top w:val="single" w:sz="4" w:space="0" w:color="auto"/>
              <w:left w:val="single" w:sz="4" w:space="0" w:color="auto"/>
              <w:bottom w:val="single" w:sz="4" w:space="0" w:color="auto"/>
              <w:right w:val="single" w:sz="4" w:space="0" w:color="auto"/>
            </w:tcBorders>
            <w:hideMark/>
          </w:tcPr>
          <w:p w14:paraId="1712104A" w14:textId="1A575621" w:rsidR="00BF31B8" w:rsidRPr="004867D3" w:rsidRDefault="00BF31B8" w:rsidP="002C4B4D">
            <w:pPr>
              <w:pStyle w:val="Tabletext"/>
              <w:jc w:val="center"/>
              <w:rPr>
                <w:ins w:id="637" w:author="AFSMO" w:date="2021-03-19T14:17:00Z"/>
                <w:lang w:val="en-GB" w:eastAsia="ja-JP"/>
              </w:rPr>
            </w:pPr>
            <w:ins w:id="638" w:author="AFSMO" w:date="2021-03-19T15:31:00Z">
              <w:r w:rsidRPr="00762C9B">
                <w:t>3</w:t>
              </w:r>
            </w:ins>
          </w:p>
        </w:tc>
        <w:tc>
          <w:tcPr>
            <w:tcW w:w="6390" w:type="dxa"/>
            <w:gridSpan w:val="3"/>
            <w:tcBorders>
              <w:top w:val="single" w:sz="4" w:space="0" w:color="auto"/>
              <w:left w:val="single" w:sz="4" w:space="0" w:color="auto"/>
              <w:bottom w:val="single" w:sz="4" w:space="0" w:color="auto"/>
              <w:right w:val="single" w:sz="4" w:space="0" w:color="auto"/>
            </w:tcBorders>
            <w:hideMark/>
          </w:tcPr>
          <w:p w14:paraId="2B07A394" w14:textId="615E262D" w:rsidR="00BF31B8" w:rsidRPr="004867D3" w:rsidRDefault="00BF31B8" w:rsidP="002C4B4D">
            <w:pPr>
              <w:pStyle w:val="Tabletext"/>
              <w:jc w:val="center"/>
              <w:rPr>
                <w:ins w:id="639" w:author="AFSMO" w:date="2021-03-19T14:17:00Z"/>
                <w:lang w:val="en-GB" w:eastAsia="ja-JP"/>
              </w:rPr>
            </w:pPr>
            <w:ins w:id="640" w:author="AFSMO" w:date="2021-03-19T15:31:00Z">
              <w:r w:rsidRPr="00762C9B">
                <w:t>3</w:t>
              </w:r>
            </w:ins>
          </w:p>
        </w:tc>
      </w:tr>
      <w:tr w:rsidR="00BB1432" w14:paraId="7A92B253" w14:textId="77777777" w:rsidTr="002C4B4D">
        <w:trPr>
          <w:ins w:id="641" w:author="AFSMO" w:date="2021-03-19T14:17:00Z"/>
        </w:trPr>
        <w:tc>
          <w:tcPr>
            <w:tcW w:w="2332" w:type="dxa"/>
            <w:tcBorders>
              <w:top w:val="single" w:sz="4" w:space="0" w:color="auto"/>
              <w:left w:val="single" w:sz="4" w:space="0" w:color="auto"/>
              <w:bottom w:val="single" w:sz="4" w:space="0" w:color="auto"/>
              <w:right w:val="single" w:sz="4" w:space="0" w:color="auto"/>
            </w:tcBorders>
            <w:hideMark/>
          </w:tcPr>
          <w:p w14:paraId="196BD232" w14:textId="00E129BC" w:rsidR="00BB1432" w:rsidRPr="004867D3" w:rsidRDefault="00BB1432" w:rsidP="002C4B4D">
            <w:pPr>
              <w:pStyle w:val="Tabletext"/>
              <w:rPr>
                <w:ins w:id="642" w:author="AFSMO" w:date="2021-03-19T14:17:00Z"/>
                <w:lang w:val="en-GB" w:eastAsia="ja-JP"/>
              </w:rPr>
            </w:pPr>
          </w:p>
        </w:tc>
        <w:tc>
          <w:tcPr>
            <w:tcW w:w="1184" w:type="dxa"/>
            <w:tcBorders>
              <w:top w:val="single" w:sz="4" w:space="0" w:color="auto"/>
              <w:left w:val="single" w:sz="4" w:space="0" w:color="auto"/>
              <w:bottom w:val="single" w:sz="4" w:space="0" w:color="auto"/>
              <w:right w:val="single" w:sz="4" w:space="0" w:color="auto"/>
            </w:tcBorders>
            <w:hideMark/>
          </w:tcPr>
          <w:p w14:paraId="586B91AB" w14:textId="5E3BDEA1" w:rsidR="00BB1432" w:rsidRPr="004867D3" w:rsidRDefault="00BB1432" w:rsidP="002C4B4D">
            <w:pPr>
              <w:pStyle w:val="Tabletext"/>
              <w:rPr>
                <w:ins w:id="643" w:author="AFSMO" w:date="2021-03-19T14:17:00Z"/>
                <w:lang w:val="en-GB" w:eastAsia="ja-JP"/>
              </w:rPr>
            </w:pPr>
          </w:p>
        </w:tc>
        <w:tc>
          <w:tcPr>
            <w:tcW w:w="4579" w:type="dxa"/>
            <w:tcBorders>
              <w:top w:val="single" w:sz="4" w:space="0" w:color="auto"/>
              <w:left w:val="single" w:sz="4" w:space="0" w:color="auto"/>
              <w:bottom w:val="single" w:sz="4" w:space="0" w:color="auto"/>
              <w:right w:val="single" w:sz="4" w:space="0" w:color="auto"/>
            </w:tcBorders>
            <w:vAlign w:val="center"/>
            <w:hideMark/>
          </w:tcPr>
          <w:p w14:paraId="31C02E3B" w14:textId="3CE1DE23" w:rsidR="00BB1432" w:rsidRPr="004867D3" w:rsidRDefault="00BB1432" w:rsidP="002C4B4D">
            <w:pPr>
              <w:pStyle w:val="Tabletext"/>
              <w:jc w:val="center"/>
              <w:rPr>
                <w:ins w:id="644" w:author="AFSMO" w:date="2021-03-19T14:17:00Z"/>
                <w:lang w:val="en-GB" w:eastAsia="ja-JP"/>
              </w:rPr>
            </w:pPr>
          </w:p>
        </w:tc>
        <w:tc>
          <w:tcPr>
            <w:tcW w:w="6390" w:type="dxa"/>
            <w:gridSpan w:val="3"/>
            <w:tcBorders>
              <w:top w:val="single" w:sz="4" w:space="0" w:color="auto"/>
              <w:left w:val="single" w:sz="4" w:space="0" w:color="auto"/>
              <w:bottom w:val="single" w:sz="4" w:space="0" w:color="auto"/>
              <w:right w:val="single" w:sz="4" w:space="0" w:color="auto"/>
            </w:tcBorders>
            <w:vAlign w:val="center"/>
            <w:hideMark/>
          </w:tcPr>
          <w:p w14:paraId="34BA507F" w14:textId="582FC7EC" w:rsidR="00BB1432" w:rsidRPr="004867D3" w:rsidRDefault="00BB1432" w:rsidP="002C4B4D">
            <w:pPr>
              <w:pStyle w:val="Tabletext"/>
              <w:jc w:val="center"/>
              <w:rPr>
                <w:ins w:id="645" w:author="AFSMO" w:date="2021-03-19T14:17:00Z"/>
                <w:lang w:val="en-GB" w:eastAsia="ja-JP"/>
              </w:rPr>
            </w:pPr>
          </w:p>
        </w:tc>
        <w:tc>
          <w:tcPr>
            <w:tcW w:w="236" w:type="dxa"/>
            <w:tcBorders>
              <w:top w:val="single" w:sz="4" w:space="0" w:color="auto"/>
              <w:left w:val="single" w:sz="4" w:space="0" w:color="auto"/>
              <w:bottom w:val="single" w:sz="4" w:space="0" w:color="auto"/>
              <w:right w:val="single" w:sz="4" w:space="0" w:color="auto"/>
            </w:tcBorders>
            <w:vAlign w:val="center"/>
            <w:hideMark/>
          </w:tcPr>
          <w:p w14:paraId="6AAEE16A" w14:textId="29A15B04" w:rsidR="00BB1432" w:rsidRPr="004867D3" w:rsidRDefault="00BB1432" w:rsidP="002C4B4D">
            <w:pPr>
              <w:pStyle w:val="Tabletext"/>
              <w:jc w:val="center"/>
              <w:rPr>
                <w:ins w:id="646" w:author="AFSMO" w:date="2021-03-19T14:17:00Z"/>
                <w:lang w:val="en-GB" w:eastAsia="ja-JP"/>
              </w:rPr>
            </w:pPr>
          </w:p>
        </w:tc>
        <w:tc>
          <w:tcPr>
            <w:tcW w:w="2670" w:type="dxa"/>
            <w:tcBorders>
              <w:top w:val="single" w:sz="4" w:space="0" w:color="auto"/>
              <w:left w:val="single" w:sz="4" w:space="0" w:color="auto"/>
              <w:bottom w:val="single" w:sz="4" w:space="0" w:color="auto"/>
              <w:right w:val="single" w:sz="4" w:space="0" w:color="auto"/>
            </w:tcBorders>
            <w:vAlign w:val="center"/>
            <w:hideMark/>
          </w:tcPr>
          <w:p w14:paraId="520A9213" w14:textId="16577CBA" w:rsidR="00BB1432" w:rsidRPr="004867D3" w:rsidRDefault="00BB1432" w:rsidP="002C4B4D">
            <w:pPr>
              <w:pStyle w:val="Tabletext"/>
              <w:jc w:val="center"/>
              <w:rPr>
                <w:ins w:id="647" w:author="AFSMO" w:date="2021-03-19T14:17:00Z"/>
                <w:lang w:val="en-GB" w:eastAsia="ja-JP"/>
              </w:rPr>
            </w:pPr>
          </w:p>
        </w:tc>
      </w:tr>
      <w:tr w:rsidR="00BB1432" w14:paraId="0FE98554" w14:textId="77777777" w:rsidTr="002C4B4D">
        <w:trPr>
          <w:gridAfter w:val="3"/>
          <w:wAfter w:w="2931" w:type="dxa"/>
          <w:ins w:id="648" w:author="AFSMO" w:date="2021-03-19T14:17:00Z"/>
        </w:trPr>
        <w:tc>
          <w:tcPr>
            <w:tcW w:w="1446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8D008AB" w14:textId="047C6C2D" w:rsidR="00BB1432" w:rsidRPr="008775B4" w:rsidRDefault="00BB1432" w:rsidP="002C4B4D">
            <w:pPr>
              <w:pStyle w:val="Tabletext"/>
              <w:rPr>
                <w:ins w:id="649" w:author="AFSMO" w:date="2021-03-19T14:17:00Z"/>
                <w:b/>
                <w:bCs/>
                <w:lang w:val="en-GB" w:eastAsia="ja-JP"/>
              </w:rPr>
            </w:pPr>
          </w:p>
        </w:tc>
      </w:tr>
      <w:tr w:rsidR="00045DBB" w14:paraId="3FE56990" w14:textId="77777777" w:rsidTr="002C4B4D">
        <w:trPr>
          <w:gridAfter w:val="2"/>
          <w:wAfter w:w="2906" w:type="dxa"/>
          <w:ins w:id="650" w:author="AFSMO" w:date="2021-03-24T17:54:00Z"/>
        </w:trPr>
        <w:tc>
          <w:tcPr>
            <w:tcW w:w="14485" w:type="dxa"/>
            <w:gridSpan w:val="6"/>
            <w:tcBorders>
              <w:top w:val="single" w:sz="4" w:space="0" w:color="auto"/>
              <w:left w:val="single" w:sz="4" w:space="0" w:color="auto"/>
              <w:bottom w:val="single" w:sz="4" w:space="0" w:color="auto"/>
              <w:right w:val="single" w:sz="4" w:space="0" w:color="auto"/>
            </w:tcBorders>
            <w:vAlign w:val="center"/>
          </w:tcPr>
          <w:p w14:paraId="6BCA0317" w14:textId="248F3DB3" w:rsidR="00045DBB" w:rsidRPr="00045DBB" w:rsidRDefault="00045DBB" w:rsidP="002C4B4D">
            <w:pPr>
              <w:pStyle w:val="Tabletext"/>
              <w:jc w:val="center"/>
              <w:rPr>
                <w:ins w:id="651" w:author="AFSMO" w:date="2021-03-24T17:54:00Z"/>
                <w:b/>
                <w:bCs/>
              </w:rPr>
            </w:pPr>
            <w:proofErr w:type="spellStart"/>
            <w:ins w:id="652" w:author="AFSMO" w:date="2021-03-24T17:54:00Z">
              <w:r w:rsidRPr="00045DBB">
                <w:rPr>
                  <w:b/>
                  <w:bCs/>
                </w:rPr>
                <w:t>Antenna</w:t>
              </w:r>
              <w:proofErr w:type="spellEnd"/>
            </w:ins>
          </w:p>
        </w:tc>
      </w:tr>
      <w:tr w:rsidR="00BF31B8" w14:paraId="5032358C" w14:textId="77777777" w:rsidTr="002C4B4D">
        <w:trPr>
          <w:gridAfter w:val="2"/>
          <w:wAfter w:w="2906" w:type="dxa"/>
          <w:ins w:id="653" w:author="AFSMO" w:date="2021-03-19T14:17:00Z"/>
        </w:trPr>
        <w:tc>
          <w:tcPr>
            <w:tcW w:w="2332" w:type="dxa"/>
            <w:tcBorders>
              <w:top w:val="single" w:sz="4" w:space="0" w:color="auto"/>
              <w:left w:val="single" w:sz="4" w:space="0" w:color="auto"/>
              <w:bottom w:val="single" w:sz="4" w:space="0" w:color="auto"/>
              <w:right w:val="single" w:sz="4" w:space="0" w:color="auto"/>
            </w:tcBorders>
            <w:vAlign w:val="center"/>
            <w:hideMark/>
          </w:tcPr>
          <w:p w14:paraId="0CACAF00" w14:textId="77777777" w:rsidR="00BF31B8" w:rsidRPr="004867D3" w:rsidRDefault="00BF31B8" w:rsidP="002C4B4D">
            <w:pPr>
              <w:pStyle w:val="Tabletext"/>
              <w:rPr>
                <w:ins w:id="654" w:author="AFSMO" w:date="2021-03-19T14:17:00Z"/>
                <w:lang w:val="en-GB" w:eastAsia="ja-JP"/>
              </w:rPr>
            </w:pPr>
            <w:ins w:id="655" w:author="AFSMO" w:date="2021-03-19T14:17:00Z">
              <w:r w:rsidRPr="004867D3">
                <w:rPr>
                  <w:lang w:val="en-GB" w:eastAsia="ja-JP"/>
                </w:rPr>
                <w:t>Antenna type</w:t>
              </w:r>
            </w:ins>
          </w:p>
        </w:tc>
        <w:tc>
          <w:tcPr>
            <w:tcW w:w="1184" w:type="dxa"/>
            <w:tcBorders>
              <w:top w:val="single" w:sz="4" w:space="0" w:color="auto"/>
              <w:left w:val="single" w:sz="4" w:space="0" w:color="auto"/>
              <w:bottom w:val="single" w:sz="4" w:space="0" w:color="auto"/>
              <w:right w:val="single" w:sz="4" w:space="0" w:color="auto"/>
            </w:tcBorders>
            <w:vAlign w:val="center"/>
          </w:tcPr>
          <w:p w14:paraId="57C2516A" w14:textId="77777777" w:rsidR="00BF31B8" w:rsidRPr="004867D3" w:rsidRDefault="00BF31B8" w:rsidP="002C4B4D">
            <w:pPr>
              <w:pStyle w:val="Tabletext"/>
              <w:jc w:val="center"/>
              <w:rPr>
                <w:ins w:id="656" w:author="AFSMO" w:date="2021-03-19T14:17:00Z"/>
                <w:lang w:val="en-GB" w:eastAsia="ja-JP"/>
              </w:rPr>
            </w:pPr>
          </w:p>
        </w:tc>
        <w:tc>
          <w:tcPr>
            <w:tcW w:w="4579" w:type="dxa"/>
            <w:tcBorders>
              <w:top w:val="single" w:sz="4" w:space="0" w:color="auto"/>
              <w:left w:val="single" w:sz="4" w:space="0" w:color="auto"/>
              <w:bottom w:val="single" w:sz="4" w:space="0" w:color="auto"/>
              <w:right w:val="single" w:sz="4" w:space="0" w:color="auto"/>
            </w:tcBorders>
            <w:hideMark/>
          </w:tcPr>
          <w:p w14:paraId="069458B4" w14:textId="6B0D6F14" w:rsidR="00BF31B8" w:rsidRPr="004867D3" w:rsidRDefault="00BF31B8" w:rsidP="002C4B4D">
            <w:pPr>
              <w:pStyle w:val="Tabletext"/>
              <w:jc w:val="center"/>
              <w:rPr>
                <w:ins w:id="657" w:author="AFSMO" w:date="2021-03-19T14:17:00Z"/>
                <w:lang w:val="en-GB" w:eastAsia="ja-JP"/>
              </w:rPr>
            </w:pPr>
            <w:ins w:id="658" w:author="AFSMO" w:date="2021-03-19T15:34:00Z">
              <w:r w:rsidRPr="007633FE">
                <w:rPr>
                  <w:lang w:val="en-GB" w:eastAsia="ja-JP"/>
                </w:rPr>
                <w:t>Omni</w:t>
              </w:r>
            </w:ins>
          </w:p>
        </w:tc>
        <w:tc>
          <w:tcPr>
            <w:tcW w:w="2880" w:type="dxa"/>
            <w:tcBorders>
              <w:top w:val="single" w:sz="4" w:space="0" w:color="auto"/>
              <w:left w:val="single" w:sz="4" w:space="0" w:color="auto"/>
              <w:bottom w:val="single" w:sz="4" w:space="0" w:color="auto"/>
              <w:right w:val="single" w:sz="4" w:space="0" w:color="auto"/>
            </w:tcBorders>
            <w:vAlign w:val="center"/>
            <w:hideMark/>
          </w:tcPr>
          <w:p w14:paraId="041BA997" w14:textId="77660CB1" w:rsidR="00BF31B8" w:rsidRPr="004867D3" w:rsidRDefault="00BF31B8" w:rsidP="002C4B4D">
            <w:pPr>
              <w:pStyle w:val="Tabletext"/>
              <w:jc w:val="center"/>
              <w:rPr>
                <w:ins w:id="659" w:author="AFSMO" w:date="2021-03-19T14:17:00Z"/>
                <w:lang w:val="en-GB" w:eastAsia="ja-JP"/>
              </w:rPr>
            </w:pPr>
            <w:ins w:id="660" w:author="AFSMO" w:date="2021-03-19T14:17:00Z">
              <w:r w:rsidRPr="004867D3">
                <w:rPr>
                  <w:lang w:val="en-GB" w:eastAsia="ja-JP"/>
                </w:rPr>
                <w:t>Omni</w:t>
              </w:r>
            </w:ins>
          </w:p>
        </w:tc>
        <w:tc>
          <w:tcPr>
            <w:tcW w:w="3510" w:type="dxa"/>
            <w:gridSpan w:val="2"/>
            <w:tcBorders>
              <w:top w:val="single" w:sz="4" w:space="0" w:color="auto"/>
              <w:left w:val="single" w:sz="4" w:space="0" w:color="auto"/>
              <w:bottom w:val="single" w:sz="4" w:space="0" w:color="auto"/>
              <w:right w:val="single" w:sz="4" w:space="0" w:color="auto"/>
            </w:tcBorders>
            <w:vAlign w:val="center"/>
            <w:hideMark/>
          </w:tcPr>
          <w:p w14:paraId="3445C22C" w14:textId="243648E3" w:rsidR="00BF31B8" w:rsidRPr="004867D3" w:rsidRDefault="00BF31B8" w:rsidP="002C4B4D">
            <w:pPr>
              <w:pStyle w:val="Tabletext"/>
              <w:jc w:val="center"/>
              <w:rPr>
                <w:ins w:id="661" w:author="AFSMO" w:date="2021-03-19T14:17:00Z"/>
                <w:lang w:val="en-GB" w:eastAsia="ja-JP"/>
              </w:rPr>
            </w:pPr>
            <w:ins w:id="662" w:author="AFSMO" w:date="2021-03-19T15:38:00Z">
              <w:r w:rsidRPr="00DB0A8A">
                <w:t>Omni</w:t>
              </w:r>
            </w:ins>
          </w:p>
        </w:tc>
      </w:tr>
      <w:tr w:rsidR="00BF31B8" w14:paraId="42A5BBE8" w14:textId="77777777" w:rsidTr="002C4B4D">
        <w:trPr>
          <w:gridAfter w:val="2"/>
          <w:wAfter w:w="2906" w:type="dxa"/>
          <w:ins w:id="663" w:author="AFSMO" w:date="2021-03-19T14:17:00Z"/>
        </w:trPr>
        <w:tc>
          <w:tcPr>
            <w:tcW w:w="2332" w:type="dxa"/>
            <w:tcBorders>
              <w:top w:val="single" w:sz="4" w:space="0" w:color="auto"/>
              <w:left w:val="single" w:sz="4" w:space="0" w:color="auto"/>
              <w:bottom w:val="single" w:sz="4" w:space="0" w:color="auto"/>
              <w:right w:val="single" w:sz="4" w:space="0" w:color="auto"/>
            </w:tcBorders>
            <w:hideMark/>
          </w:tcPr>
          <w:p w14:paraId="313D13FA" w14:textId="77777777" w:rsidR="00BF31B8" w:rsidRPr="004867D3" w:rsidRDefault="00BF31B8" w:rsidP="002C4B4D">
            <w:pPr>
              <w:pStyle w:val="Tabletext"/>
              <w:rPr>
                <w:ins w:id="664" w:author="AFSMO" w:date="2021-03-19T14:17:00Z"/>
                <w:lang w:val="en-GB" w:eastAsia="ja-JP"/>
              </w:rPr>
            </w:pPr>
            <w:ins w:id="665" w:author="AFSMO" w:date="2021-03-19T14:17:00Z">
              <w:r w:rsidRPr="004867D3">
                <w:rPr>
                  <w:lang w:val="en-GB" w:eastAsia="ja-JP"/>
                </w:rPr>
                <w:t xml:space="preserve">Antenna gain </w:t>
              </w:r>
            </w:ins>
          </w:p>
        </w:tc>
        <w:tc>
          <w:tcPr>
            <w:tcW w:w="1184" w:type="dxa"/>
            <w:tcBorders>
              <w:top w:val="single" w:sz="4" w:space="0" w:color="auto"/>
              <w:left w:val="single" w:sz="4" w:space="0" w:color="auto"/>
              <w:bottom w:val="single" w:sz="4" w:space="0" w:color="auto"/>
              <w:right w:val="single" w:sz="4" w:space="0" w:color="auto"/>
            </w:tcBorders>
            <w:hideMark/>
          </w:tcPr>
          <w:p w14:paraId="0F3428AD" w14:textId="77777777" w:rsidR="00BF31B8" w:rsidRPr="004867D3" w:rsidRDefault="00BF31B8" w:rsidP="002C4B4D">
            <w:pPr>
              <w:pStyle w:val="Tabletext"/>
              <w:jc w:val="center"/>
              <w:rPr>
                <w:ins w:id="666" w:author="AFSMO" w:date="2021-03-19T14:17:00Z"/>
                <w:lang w:val="en-GB" w:eastAsia="ja-JP"/>
              </w:rPr>
            </w:pPr>
            <w:proofErr w:type="spellStart"/>
            <w:ins w:id="667" w:author="AFSMO" w:date="2021-03-19T14:17:00Z">
              <w:r w:rsidRPr="004867D3">
                <w:rPr>
                  <w:lang w:val="en-GB" w:eastAsia="ja-JP"/>
                </w:rPr>
                <w:t>dBi</w:t>
              </w:r>
              <w:proofErr w:type="spellEnd"/>
            </w:ins>
          </w:p>
        </w:tc>
        <w:tc>
          <w:tcPr>
            <w:tcW w:w="4579" w:type="dxa"/>
            <w:tcBorders>
              <w:top w:val="single" w:sz="4" w:space="0" w:color="auto"/>
              <w:left w:val="single" w:sz="4" w:space="0" w:color="auto"/>
              <w:bottom w:val="single" w:sz="4" w:space="0" w:color="auto"/>
              <w:right w:val="single" w:sz="4" w:space="0" w:color="auto"/>
            </w:tcBorders>
            <w:hideMark/>
          </w:tcPr>
          <w:p w14:paraId="00004B70" w14:textId="1805A5D4" w:rsidR="00BF31B8" w:rsidRPr="004867D3" w:rsidRDefault="00BF31B8" w:rsidP="002C4B4D">
            <w:pPr>
              <w:pStyle w:val="Tabletext"/>
              <w:jc w:val="center"/>
              <w:rPr>
                <w:ins w:id="668" w:author="AFSMO" w:date="2021-03-19T14:17:00Z"/>
                <w:lang w:val="en-GB" w:eastAsia="ja-JP"/>
              </w:rPr>
            </w:pPr>
            <w:ins w:id="669" w:author="AFSMO" w:date="2021-03-19T15:37:00Z">
              <w:r w:rsidRPr="00DB0A8A">
                <w:t>3</w:t>
              </w:r>
            </w:ins>
          </w:p>
        </w:tc>
        <w:tc>
          <w:tcPr>
            <w:tcW w:w="2880" w:type="dxa"/>
            <w:tcBorders>
              <w:top w:val="single" w:sz="4" w:space="0" w:color="auto"/>
              <w:left w:val="single" w:sz="4" w:space="0" w:color="auto"/>
              <w:bottom w:val="single" w:sz="4" w:space="0" w:color="auto"/>
              <w:right w:val="single" w:sz="4" w:space="0" w:color="auto"/>
            </w:tcBorders>
            <w:hideMark/>
          </w:tcPr>
          <w:p w14:paraId="265AB159" w14:textId="5877C8B1" w:rsidR="00BF31B8" w:rsidRPr="004867D3" w:rsidRDefault="00BF31B8" w:rsidP="002C4B4D">
            <w:pPr>
              <w:pStyle w:val="Tabletext"/>
              <w:jc w:val="center"/>
              <w:rPr>
                <w:ins w:id="670" w:author="AFSMO" w:date="2021-03-19T14:17:00Z"/>
                <w:lang w:val="en-GB" w:eastAsia="ja-JP"/>
              </w:rPr>
            </w:pPr>
            <w:ins w:id="671" w:author="AFSMO" w:date="2021-03-19T15:37:00Z">
              <w:r>
                <w:rPr>
                  <w:lang w:val="en-GB" w:eastAsia="ja-JP"/>
                </w:rPr>
                <w:t>3</w:t>
              </w:r>
            </w:ins>
          </w:p>
        </w:tc>
        <w:tc>
          <w:tcPr>
            <w:tcW w:w="3510" w:type="dxa"/>
            <w:gridSpan w:val="2"/>
            <w:tcBorders>
              <w:top w:val="single" w:sz="4" w:space="0" w:color="auto"/>
              <w:left w:val="single" w:sz="4" w:space="0" w:color="auto"/>
              <w:bottom w:val="single" w:sz="4" w:space="0" w:color="auto"/>
              <w:right w:val="single" w:sz="4" w:space="0" w:color="auto"/>
            </w:tcBorders>
            <w:hideMark/>
          </w:tcPr>
          <w:p w14:paraId="00527CE1" w14:textId="5E7997C8" w:rsidR="00BF31B8" w:rsidRPr="004867D3" w:rsidRDefault="00BF31B8" w:rsidP="002C4B4D">
            <w:pPr>
              <w:pStyle w:val="Tabletext"/>
              <w:jc w:val="center"/>
              <w:rPr>
                <w:ins w:id="672" w:author="AFSMO" w:date="2021-03-19T14:17:00Z"/>
                <w:lang w:val="en-GB" w:eastAsia="ja-JP"/>
              </w:rPr>
            </w:pPr>
            <w:ins w:id="673" w:author="AFSMO" w:date="2021-03-19T15:39:00Z">
              <w:r>
                <w:rPr>
                  <w:lang w:val="en-GB" w:eastAsia="ja-JP"/>
                </w:rPr>
                <w:t>13</w:t>
              </w:r>
            </w:ins>
          </w:p>
        </w:tc>
      </w:tr>
      <w:tr w:rsidR="00BF31B8" w14:paraId="78C97E7D" w14:textId="77777777" w:rsidTr="002C4B4D">
        <w:trPr>
          <w:gridAfter w:val="2"/>
          <w:wAfter w:w="2906" w:type="dxa"/>
          <w:ins w:id="674" w:author="AFSMO" w:date="2021-03-19T14:17:00Z"/>
        </w:trPr>
        <w:tc>
          <w:tcPr>
            <w:tcW w:w="2332" w:type="dxa"/>
            <w:tcBorders>
              <w:top w:val="single" w:sz="4" w:space="0" w:color="auto"/>
              <w:left w:val="single" w:sz="4" w:space="0" w:color="auto"/>
              <w:bottom w:val="single" w:sz="4" w:space="0" w:color="auto"/>
              <w:right w:val="single" w:sz="4" w:space="0" w:color="auto"/>
            </w:tcBorders>
            <w:hideMark/>
          </w:tcPr>
          <w:p w14:paraId="6B268ED7" w14:textId="77777777" w:rsidR="00BF31B8" w:rsidRPr="004867D3" w:rsidRDefault="00BF31B8" w:rsidP="002C4B4D">
            <w:pPr>
              <w:pStyle w:val="Tabletext"/>
              <w:rPr>
                <w:ins w:id="675" w:author="AFSMO" w:date="2021-03-19T14:17:00Z"/>
                <w:lang w:val="en-GB" w:eastAsia="ja-JP"/>
              </w:rPr>
            </w:pPr>
            <w:ins w:id="676" w:author="AFSMO" w:date="2021-03-19T14:17:00Z">
              <w:r w:rsidRPr="004867D3">
                <w:rPr>
                  <w:lang w:val="en-GB" w:eastAsia="ja-JP"/>
                </w:rPr>
                <w:t>1</w:t>
              </w:r>
              <w:r w:rsidRPr="004867D3">
                <w:rPr>
                  <w:vertAlign w:val="superscript"/>
                  <w:lang w:val="en-GB" w:eastAsia="ja-JP"/>
                </w:rPr>
                <w:t xml:space="preserve">st </w:t>
              </w:r>
              <w:r w:rsidRPr="004867D3">
                <w:rPr>
                  <w:lang w:val="en-GB" w:eastAsia="ja-JP"/>
                </w:rPr>
                <w:t>sidelobe</w:t>
              </w:r>
            </w:ins>
          </w:p>
        </w:tc>
        <w:tc>
          <w:tcPr>
            <w:tcW w:w="1184" w:type="dxa"/>
            <w:tcBorders>
              <w:top w:val="single" w:sz="4" w:space="0" w:color="auto"/>
              <w:left w:val="single" w:sz="4" w:space="0" w:color="auto"/>
              <w:bottom w:val="single" w:sz="4" w:space="0" w:color="auto"/>
              <w:right w:val="single" w:sz="4" w:space="0" w:color="auto"/>
            </w:tcBorders>
            <w:hideMark/>
          </w:tcPr>
          <w:p w14:paraId="4142CCF6" w14:textId="77777777" w:rsidR="00BF31B8" w:rsidRPr="004867D3" w:rsidRDefault="00BF31B8" w:rsidP="002C4B4D">
            <w:pPr>
              <w:pStyle w:val="Tabletext"/>
              <w:jc w:val="center"/>
              <w:rPr>
                <w:ins w:id="677" w:author="AFSMO" w:date="2021-03-19T14:17:00Z"/>
                <w:lang w:val="en-GB" w:eastAsia="ja-JP"/>
              </w:rPr>
            </w:pPr>
            <w:proofErr w:type="spellStart"/>
            <w:ins w:id="678" w:author="AFSMO" w:date="2021-03-19T14:17:00Z">
              <w:r w:rsidRPr="004867D3">
                <w:rPr>
                  <w:lang w:val="en-GB" w:eastAsia="ja-JP"/>
                </w:rPr>
                <w:t>dBi</w:t>
              </w:r>
              <w:proofErr w:type="spellEnd"/>
            </w:ins>
          </w:p>
        </w:tc>
        <w:tc>
          <w:tcPr>
            <w:tcW w:w="4579" w:type="dxa"/>
            <w:tcBorders>
              <w:top w:val="single" w:sz="4" w:space="0" w:color="auto"/>
              <w:left w:val="single" w:sz="4" w:space="0" w:color="auto"/>
              <w:bottom w:val="single" w:sz="4" w:space="0" w:color="auto"/>
              <w:right w:val="single" w:sz="4" w:space="0" w:color="auto"/>
            </w:tcBorders>
            <w:hideMark/>
          </w:tcPr>
          <w:p w14:paraId="1C9949BE" w14:textId="3781CAFF" w:rsidR="00BF31B8" w:rsidRPr="004867D3" w:rsidRDefault="00BF31B8" w:rsidP="002C4B4D">
            <w:pPr>
              <w:pStyle w:val="Tabletext"/>
              <w:jc w:val="center"/>
              <w:rPr>
                <w:ins w:id="679" w:author="AFSMO" w:date="2021-03-19T14:17:00Z"/>
                <w:lang w:val="en-GB" w:eastAsia="ja-JP"/>
              </w:rPr>
            </w:pPr>
            <w:ins w:id="680" w:author="AFSMO" w:date="2021-03-19T15:37:00Z">
              <w:r w:rsidRPr="00DB0A8A">
                <w:t>Not applicable</w:t>
              </w:r>
            </w:ins>
          </w:p>
        </w:tc>
        <w:tc>
          <w:tcPr>
            <w:tcW w:w="2880" w:type="dxa"/>
            <w:tcBorders>
              <w:top w:val="single" w:sz="4" w:space="0" w:color="auto"/>
              <w:left w:val="single" w:sz="4" w:space="0" w:color="auto"/>
              <w:bottom w:val="single" w:sz="4" w:space="0" w:color="auto"/>
              <w:right w:val="single" w:sz="4" w:space="0" w:color="auto"/>
            </w:tcBorders>
            <w:hideMark/>
          </w:tcPr>
          <w:p w14:paraId="3FAEC162" w14:textId="6E653276" w:rsidR="00BF31B8" w:rsidRPr="004867D3" w:rsidRDefault="00BF31B8" w:rsidP="002C4B4D">
            <w:pPr>
              <w:pStyle w:val="Tabletext"/>
              <w:jc w:val="center"/>
              <w:rPr>
                <w:ins w:id="681" w:author="AFSMO" w:date="2021-03-19T14:17:00Z"/>
                <w:lang w:val="en-GB" w:eastAsia="ja-JP"/>
              </w:rPr>
            </w:pPr>
            <w:ins w:id="682" w:author="AFSMO" w:date="2021-03-19T15:38:00Z">
              <w:r w:rsidRPr="00DB0A8A">
                <w:t>Not applicable</w:t>
              </w:r>
            </w:ins>
          </w:p>
        </w:tc>
        <w:tc>
          <w:tcPr>
            <w:tcW w:w="3510" w:type="dxa"/>
            <w:gridSpan w:val="2"/>
            <w:tcBorders>
              <w:top w:val="single" w:sz="4" w:space="0" w:color="auto"/>
              <w:left w:val="single" w:sz="4" w:space="0" w:color="auto"/>
              <w:bottom w:val="single" w:sz="4" w:space="0" w:color="auto"/>
              <w:right w:val="single" w:sz="4" w:space="0" w:color="auto"/>
            </w:tcBorders>
            <w:hideMark/>
          </w:tcPr>
          <w:p w14:paraId="2E3DB1C2" w14:textId="70622C15" w:rsidR="00BF31B8" w:rsidRPr="004867D3" w:rsidRDefault="00BF31B8" w:rsidP="002C4B4D">
            <w:pPr>
              <w:pStyle w:val="Tabletext"/>
              <w:jc w:val="center"/>
              <w:rPr>
                <w:ins w:id="683" w:author="AFSMO" w:date="2021-03-19T14:17:00Z"/>
                <w:lang w:val="en-GB" w:eastAsia="ja-JP"/>
              </w:rPr>
            </w:pPr>
            <w:ins w:id="684" w:author="AFSMO" w:date="2021-03-19T15:39:00Z">
              <w:r>
                <w:rPr>
                  <w:lang w:val="en-GB" w:eastAsia="ja-JP"/>
                </w:rPr>
                <w:t>6</w:t>
              </w:r>
            </w:ins>
          </w:p>
        </w:tc>
      </w:tr>
      <w:tr w:rsidR="00BF31B8" w14:paraId="65679F44" w14:textId="77777777" w:rsidTr="002C4B4D">
        <w:trPr>
          <w:gridAfter w:val="2"/>
          <w:wAfter w:w="2906" w:type="dxa"/>
          <w:ins w:id="685" w:author="AFSMO" w:date="2021-03-19T14:17:00Z"/>
        </w:trPr>
        <w:tc>
          <w:tcPr>
            <w:tcW w:w="2332" w:type="dxa"/>
            <w:tcBorders>
              <w:top w:val="single" w:sz="4" w:space="0" w:color="auto"/>
              <w:left w:val="single" w:sz="4" w:space="0" w:color="auto"/>
              <w:bottom w:val="single" w:sz="4" w:space="0" w:color="auto"/>
              <w:right w:val="single" w:sz="4" w:space="0" w:color="auto"/>
            </w:tcBorders>
            <w:hideMark/>
          </w:tcPr>
          <w:p w14:paraId="6506709A" w14:textId="77777777" w:rsidR="00BF31B8" w:rsidRPr="004867D3" w:rsidRDefault="00BF31B8" w:rsidP="002C4B4D">
            <w:pPr>
              <w:pStyle w:val="Tabletext"/>
              <w:rPr>
                <w:ins w:id="686" w:author="AFSMO" w:date="2021-03-19T14:17:00Z"/>
                <w:lang w:val="en-GB" w:eastAsia="ja-JP"/>
              </w:rPr>
            </w:pPr>
            <w:ins w:id="687" w:author="AFSMO" w:date="2021-03-19T14:17:00Z">
              <w:r w:rsidRPr="004867D3">
                <w:rPr>
                  <w:lang w:val="en-GB" w:eastAsia="ja-JP"/>
                </w:rPr>
                <w:t>Polarization</w:t>
              </w:r>
            </w:ins>
          </w:p>
        </w:tc>
        <w:tc>
          <w:tcPr>
            <w:tcW w:w="1184" w:type="dxa"/>
            <w:tcBorders>
              <w:top w:val="single" w:sz="4" w:space="0" w:color="auto"/>
              <w:left w:val="single" w:sz="4" w:space="0" w:color="auto"/>
              <w:bottom w:val="single" w:sz="4" w:space="0" w:color="auto"/>
              <w:right w:val="single" w:sz="4" w:space="0" w:color="auto"/>
            </w:tcBorders>
          </w:tcPr>
          <w:p w14:paraId="431AB310" w14:textId="77777777" w:rsidR="00BF31B8" w:rsidRPr="004867D3" w:rsidRDefault="00BF31B8" w:rsidP="002C4B4D">
            <w:pPr>
              <w:pStyle w:val="Tabletext"/>
              <w:jc w:val="center"/>
              <w:rPr>
                <w:ins w:id="688" w:author="AFSMO" w:date="2021-03-19T14:17:00Z"/>
                <w:lang w:val="en-GB" w:eastAsia="ja-JP"/>
              </w:rPr>
            </w:pPr>
          </w:p>
        </w:tc>
        <w:tc>
          <w:tcPr>
            <w:tcW w:w="4579" w:type="dxa"/>
            <w:tcBorders>
              <w:top w:val="single" w:sz="4" w:space="0" w:color="auto"/>
              <w:left w:val="single" w:sz="4" w:space="0" w:color="auto"/>
              <w:bottom w:val="single" w:sz="4" w:space="0" w:color="auto"/>
              <w:right w:val="single" w:sz="4" w:space="0" w:color="auto"/>
            </w:tcBorders>
            <w:hideMark/>
          </w:tcPr>
          <w:p w14:paraId="284C4DA4" w14:textId="2D075026" w:rsidR="00BF31B8" w:rsidRPr="004867D3" w:rsidRDefault="00BF31B8" w:rsidP="002C4B4D">
            <w:pPr>
              <w:pStyle w:val="Tabletext"/>
              <w:jc w:val="center"/>
              <w:rPr>
                <w:ins w:id="689" w:author="AFSMO" w:date="2021-03-19T14:17:00Z"/>
                <w:lang w:val="en-GB" w:eastAsia="ja-JP"/>
              </w:rPr>
            </w:pPr>
            <w:ins w:id="690" w:author="AFSMO" w:date="2021-03-19T15:35:00Z">
              <w:r w:rsidRPr="007633FE">
                <w:rPr>
                  <w:lang w:val="en-GB" w:eastAsia="ja-JP"/>
                </w:rPr>
                <w:t>Vertical</w:t>
              </w:r>
            </w:ins>
          </w:p>
        </w:tc>
        <w:tc>
          <w:tcPr>
            <w:tcW w:w="2880" w:type="dxa"/>
            <w:tcBorders>
              <w:top w:val="single" w:sz="4" w:space="0" w:color="auto"/>
              <w:left w:val="single" w:sz="4" w:space="0" w:color="auto"/>
              <w:bottom w:val="single" w:sz="4" w:space="0" w:color="auto"/>
              <w:right w:val="single" w:sz="4" w:space="0" w:color="auto"/>
            </w:tcBorders>
            <w:hideMark/>
          </w:tcPr>
          <w:p w14:paraId="124B5231" w14:textId="334E4791" w:rsidR="00BF31B8" w:rsidRPr="004867D3" w:rsidRDefault="00BF31B8" w:rsidP="002C4B4D">
            <w:pPr>
              <w:pStyle w:val="Tabletext"/>
              <w:jc w:val="center"/>
              <w:rPr>
                <w:ins w:id="691" w:author="AFSMO" w:date="2021-03-19T14:17:00Z"/>
                <w:lang w:val="en-GB" w:eastAsia="ja-JP"/>
              </w:rPr>
            </w:pPr>
            <w:ins w:id="692" w:author="AFSMO" w:date="2021-03-19T15:37:00Z">
              <w:r w:rsidRPr="00DB0A8A">
                <w:t>Vertical</w:t>
              </w:r>
            </w:ins>
          </w:p>
        </w:tc>
        <w:tc>
          <w:tcPr>
            <w:tcW w:w="3510" w:type="dxa"/>
            <w:gridSpan w:val="2"/>
            <w:tcBorders>
              <w:top w:val="single" w:sz="4" w:space="0" w:color="auto"/>
              <w:left w:val="single" w:sz="4" w:space="0" w:color="auto"/>
              <w:bottom w:val="single" w:sz="4" w:space="0" w:color="auto"/>
              <w:right w:val="single" w:sz="4" w:space="0" w:color="auto"/>
            </w:tcBorders>
            <w:hideMark/>
          </w:tcPr>
          <w:p w14:paraId="6E9CCB75" w14:textId="5DAEE170" w:rsidR="00BF31B8" w:rsidRPr="004867D3" w:rsidRDefault="00BF31B8" w:rsidP="002C4B4D">
            <w:pPr>
              <w:pStyle w:val="Tabletext"/>
              <w:jc w:val="center"/>
              <w:rPr>
                <w:ins w:id="693" w:author="AFSMO" w:date="2021-03-19T14:17:00Z"/>
                <w:lang w:val="en-GB" w:eastAsia="ja-JP"/>
              </w:rPr>
            </w:pPr>
            <w:ins w:id="694" w:author="AFSMO" w:date="2021-03-19T15:39:00Z">
              <w:r w:rsidRPr="00DB0A8A">
                <w:t>Vertical</w:t>
              </w:r>
            </w:ins>
          </w:p>
        </w:tc>
      </w:tr>
      <w:tr w:rsidR="00BF31B8" w14:paraId="6A28C2A8" w14:textId="77777777" w:rsidTr="002C4B4D">
        <w:trPr>
          <w:gridAfter w:val="2"/>
          <w:wAfter w:w="2906" w:type="dxa"/>
          <w:ins w:id="695" w:author="AFSMO" w:date="2021-03-19T14:17:00Z"/>
        </w:trPr>
        <w:tc>
          <w:tcPr>
            <w:tcW w:w="2332" w:type="dxa"/>
            <w:tcBorders>
              <w:top w:val="single" w:sz="4" w:space="0" w:color="auto"/>
              <w:left w:val="single" w:sz="4" w:space="0" w:color="auto"/>
              <w:bottom w:val="single" w:sz="4" w:space="0" w:color="auto"/>
              <w:right w:val="single" w:sz="4" w:space="0" w:color="auto"/>
            </w:tcBorders>
            <w:hideMark/>
          </w:tcPr>
          <w:p w14:paraId="5355EF2F" w14:textId="77777777" w:rsidR="00BF31B8" w:rsidRPr="004867D3" w:rsidRDefault="00BF31B8" w:rsidP="002C4B4D">
            <w:pPr>
              <w:pStyle w:val="Tabletext"/>
              <w:rPr>
                <w:ins w:id="696" w:author="AFSMO" w:date="2021-03-19T14:17:00Z"/>
                <w:lang w:val="en-GB" w:eastAsia="ja-JP"/>
              </w:rPr>
            </w:pPr>
            <w:ins w:id="697" w:author="AFSMO" w:date="2021-03-19T14:17:00Z">
              <w:r w:rsidRPr="004867D3">
                <w:rPr>
                  <w:lang w:val="en-GB" w:eastAsia="ja-JP"/>
                </w:rPr>
                <w:t>Antenna pattern</w:t>
              </w:r>
            </w:ins>
          </w:p>
        </w:tc>
        <w:tc>
          <w:tcPr>
            <w:tcW w:w="1184" w:type="dxa"/>
            <w:tcBorders>
              <w:top w:val="single" w:sz="4" w:space="0" w:color="auto"/>
              <w:left w:val="single" w:sz="4" w:space="0" w:color="auto"/>
              <w:bottom w:val="single" w:sz="4" w:space="0" w:color="auto"/>
              <w:right w:val="single" w:sz="4" w:space="0" w:color="auto"/>
            </w:tcBorders>
          </w:tcPr>
          <w:p w14:paraId="22C5C51A" w14:textId="77777777" w:rsidR="00BF31B8" w:rsidRPr="004867D3" w:rsidRDefault="00BF31B8" w:rsidP="002C4B4D">
            <w:pPr>
              <w:pStyle w:val="Tabletext"/>
              <w:jc w:val="center"/>
              <w:rPr>
                <w:ins w:id="698" w:author="AFSMO" w:date="2021-03-19T14:17:00Z"/>
                <w:lang w:val="en-GB" w:eastAsia="ja-JP"/>
              </w:rPr>
            </w:pPr>
          </w:p>
        </w:tc>
        <w:tc>
          <w:tcPr>
            <w:tcW w:w="4579" w:type="dxa"/>
            <w:tcBorders>
              <w:top w:val="single" w:sz="4" w:space="0" w:color="auto"/>
              <w:left w:val="single" w:sz="4" w:space="0" w:color="auto"/>
              <w:bottom w:val="single" w:sz="4" w:space="0" w:color="auto"/>
              <w:right w:val="single" w:sz="4" w:space="0" w:color="auto"/>
            </w:tcBorders>
            <w:hideMark/>
          </w:tcPr>
          <w:p w14:paraId="35D8825C" w14:textId="22D054ED" w:rsidR="00BF31B8" w:rsidRPr="004867D3" w:rsidRDefault="00BF31B8" w:rsidP="002C4B4D">
            <w:pPr>
              <w:pStyle w:val="Tabletext"/>
              <w:jc w:val="center"/>
              <w:rPr>
                <w:ins w:id="699" w:author="AFSMO" w:date="2021-03-19T14:17:00Z"/>
                <w:lang w:val="en-GB" w:eastAsia="ja-JP"/>
              </w:rPr>
            </w:pPr>
            <w:ins w:id="700" w:author="AFSMO" w:date="2021-03-19T15:35:00Z">
              <w:r w:rsidRPr="007633FE">
                <w:rPr>
                  <w:lang w:val="en-GB" w:eastAsia="ja-JP"/>
                </w:rPr>
                <w:t>Omni</w:t>
              </w:r>
            </w:ins>
          </w:p>
        </w:tc>
        <w:tc>
          <w:tcPr>
            <w:tcW w:w="2880" w:type="dxa"/>
            <w:tcBorders>
              <w:top w:val="single" w:sz="4" w:space="0" w:color="auto"/>
              <w:left w:val="single" w:sz="4" w:space="0" w:color="auto"/>
              <w:bottom w:val="single" w:sz="4" w:space="0" w:color="auto"/>
              <w:right w:val="single" w:sz="4" w:space="0" w:color="auto"/>
            </w:tcBorders>
            <w:hideMark/>
          </w:tcPr>
          <w:p w14:paraId="4E0DC6DB" w14:textId="2407C272" w:rsidR="00BF31B8" w:rsidRPr="004867D3" w:rsidRDefault="00BF31B8" w:rsidP="002C4B4D">
            <w:pPr>
              <w:pStyle w:val="Tabletext"/>
              <w:jc w:val="center"/>
              <w:rPr>
                <w:ins w:id="701" w:author="AFSMO" w:date="2021-03-19T14:17:00Z"/>
                <w:lang w:val="en-GB" w:eastAsia="ja-JP"/>
              </w:rPr>
            </w:pPr>
            <w:ins w:id="702" w:author="AFSMO" w:date="2021-03-19T15:37:00Z">
              <w:r w:rsidRPr="00DB0A8A">
                <w:t>Omni</w:t>
              </w:r>
            </w:ins>
          </w:p>
        </w:tc>
        <w:tc>
          <w:tcPr>
            <w:tcW w:w="3510" w:type="dxa"/>
            <w:gridSpan w:val="2"/>
            <w:tcBorders>
              <w:top w:val="single" w:sz="4" w:space="0" w:color="auto"/>
              <w:left w:val="single" w:sz="4" w:space="0" w:color="auto"/>
              <w:bottom w:val="single" w:sz="4" w:space="0" w:color="auto"/>
              <w:right w:val="single" w:sz="4" w:space="0" w:color="auto"/>
            </w:tcBorders>
            <w:hideMark/>
          </w:tcPr>
          <w:p w14:paraId="0192ABAF" w14:textId="691C8479" w:rsidR="00BF31B8" w:rsidRPr="004867D3" w:rsidRDefault="00BF31B8" w:rsidP="002C4B4D">
            <w:pPr>
              <w:pStyle w:val="Tabletext"/>
              <w:tabs>
                <w:tab w:val="clear" w:pos="284"/>
                <w:tab w:val="left" w:pos="507"/>
              </w:tabs>
              <w:jc w:val="center"/>
              <w:rPr>
                <w:ins w:id="703" w:author="AFSMO" w:date="2021-03-19T14:17:00Z"/>
                <w:lang w:val="en-GB" w:eastAsia="ja-JP"/>
              </w:rPr>
            </w:pPr>
            <w:ins w:id="704" w:author="AFSMO" w:date="2021-03-19T15:39:00Z">
              <w:r w:rsidRPr="00CC19AE">
                <w:rPr>
                  <w:lang w:val="en-GB" w:eastAsia="ja-JP"/>
                </w:rPr>
                <w:t>Biconical dipole (ITU-R Recommendation F.1336)</w:t>
              </w:r>
            </w:ins>
          </w:p>
        </w:tc>
      </w:tr>
      <w:tr w:rsidR="00BF31B8" w14:paraId="7E2D7A06" w14:textId="77777777" w:rsidTr="002C4B4D">
        <w:trPr>
          <w:gridAfter w:val="2"/>
          <w:wAfter w:w="2906" w:type="dxa"/>
          <w:ins w:id="705" w:author="AFSMO" w:date="2021-03-19T14:17:00Z"/>
        </w:trPr>
        <w:tc>
          <w:tcPr>
            <w:tcW w:w="2332" w:type="dxa"/>
            <w:tcBorders>
              <w:top w:val="single" w:sz="4" w:space="0" w:color="auto"/>
              <w:left w:val="single" w:sz="4" w:space="0" w:color="auto"/>
              <w:bottom w:val="single" w:sz="4" w:space="0" w:color="auto"/>
              <w:right w:val="single" w:sz="4" w:space="0" w:color="auto"/>
            </w:tcBorders>
            <w:hideMark/>
          </w:tcPr>
          <w:p w14:paraId="38C09853" w14:textId="77777777" w:rsidR="00BF31B8" w:rsidRPr="004867D3" w:rsidRDefault="00BF31B8" w:rsidP="002C4B4D">
            <w:pPr>
              <w:pStyle w:val="Tabletext"/>
              <w:rPr>
                <w:ins w:id="706" w:author="AFSMO" w:date="2021-03-19T14:17:00Z"/>
                <w:lang w:val="en-GB" w:eastAsia="ja-JP"/>
              </w:rPr>
            </w:pPr>
            <w:ins w:id="707" w:author="AFSMO" w:date="2021-03-19T14:17:00Z">
              <w:r w:rsidRPr="004867D3">
                <w:rPr>
                  <w:lang w:val="en-GB" w:eastAsia="ja-JP"/>
                </w:rPr>
                <w:t xml:space="preserve">Horizontal beamwidth </w:t>
              </w:r>
            </w:ins>
          </w:p>
        </w:tc>
        <w:tc>
          <w:tcPr>
            <w:tcW w:w="1184" w:type="dxa"/>
            <w:tcBorders>
              <w:top w:val="single" w:sz="4" w:space="0" w:color="auto"/>
              <w:left w:val="single" w:sz="4" w:space="0" w:color="auto"/>
              <w:bottom w:val="single" w:sz="4" w:space="0" w:color="auto"/>
              <w:right w:val="single" w:sz="4" w:space="0" w:color="auto"/>
            </w:tcBorders>
            <w:hideMark/>
          </w:tcPr>
          <w:p w14:paraId="4FA07434" w14:textId="77777777" w:rsidR="00BF31B8" w:rsidRPr="004867D3" w:rsidRDefault="00BF31B8" w:rsidP="002C4B4D">
            <w:pPr>
              <w:pStyle w:val="Tabletext"/>
              <w:jc w:val="center"/>
              <w:rPr>
                <w:ins w:id="708" w:author="AFSMO" w:date="2021-03-19T14:17:00Z"/>
                <w:lang w:val="en-GB" w:eastAsia="ja-JP"/>
              </w:rPr>
            </w:pPr>
            <w:ins w:id="709" w:author="AFSMO" w:date="2021-03-19T14:17:00Z">
              <w:r w:rsidRPr="004867D3">
                <w:rPr>
                  <w:lang w:val="en-GB" w:eastAsia="ja-JP"/>
                </w:rPr>
                <w:t>degrees</w:t>
              </w:r>
            </w:ins>
          </w:p>
        </w:tc>
        <w:tc>
          <w:tcPr>
            <w:tcW w:w="4579" w:type="dxa"/>
            <w:tcBorders>
              <w:top w:val="single" w:sz="4" w:space="0" w:color="auto"/>
              <w:left w:val="single" w:sz="4" w:space="0" w:color="auto"/>
              <w:bottom w:val="single" w:sz="4" w:space="0" w:color="auto"/>
              <w:right w:val="single" w:sz="4" w:space="0" w:color="auto"/>
            </w:tcBorders>
            <w:hideMark/>
          </w:tcPr>
          <w:p w14:paraId="0AB9076D" w14:textId="74E7F6BE" w:rsidR="00BF31B8" w:rsidRPr="004867D3" w:rsidRDefault="00BF31B8" w:rsidP="002C4B4D">
            <w:pPr>
              <w:pStyle w:val="Tabletext"/>
              <w:jc w:val="center"/>
              <w:rPr>
                <w:ins w:id="710" w:author="AFSMO" w:date="2021-03-19T14:17:00Z"/>
                <w:lang w:val="pt-BR" w:eastAsia="ja-JP"/>
              </w:rPr>
            </w:pPr>
            <w:ins w:id="711" w:author="AFSMO" w:date="2021-03-19T15:36:00Z">
              <w:r w:rsidRPr="003E3603">
                <w:t>360</w:t>
              </w:r>
            </w:ins>
          </w:p>
        </w:tc>
        <w:tc>
          <w:tcPr>
            <w:tcW w:w="2880" w:type="dxa"/>
            <w:tcBorders>
              <w:top w:val="single" w:sz="4" w:space="0" w:color="auto"/>
              <w:left w:val="single" w:sz="4" w:space="0" w:color="auto"/>
              <w:bottom w:val="single" w:sz="4" w:space="0" w:color="auto"/>
              <w:right w:val="single" w:sz="4" w:space="0" w:color="auto"/>
            </w:tcBorders>
            <w:hideMark/>
          </w:tcPr>
          <w:p w14:paraId="775E9040" w14:textId="27BC200E" w:rsidR="00BF31B8" w:rsidRPr="004867D3" w:rsidRDefault="00BF31B8" w:rsidP="002C4B4D">
            <w:pPr>
              <w:pStyle w:val="Tabletext"/>
              <w:jc w:val="center"/>
              <w:rPr>
                <w:ins w:id="712" w:author="AFSMO" w:date="2021-03-19T14:17:00Z"/>
                <w:lang w:val="pt-BR" w:eastAsia="ja-JP"/>
              </w:rPr>
            </w:pPr>
            <w:ins w:id="713" w:author="AFSMO" w:date="2021-03-19T15:38:00Z">
              <w:r w:rsidRPr="00235D25">
                <w:t>360</w:t>
              </w:r>
            </w:ins>
          </w:p>
        </w:tc>
        <w:tc>
          <w:tcPr>
            <w:tcW w:w="3510" w:type="dxa"/>
            <w:gridSpan w:val="2"/>
            <w:tcBorders>
              <w:top w:val="single" w:sz="4" w:space="0" w:color="auto"/>
              <w:left w:val="single" w:sz="4" w:space="0" w:color="auto"/>
              <w:bottom w:val="single" w:sz="4" w:space="0" w:color="auto"/>
              <w:right w:val="single" w:sz="4" w:space="0" w:color="auto"/>
            </w:tcBorders>
            <w:hideMark/>
          </w:tcPr>
          <w:p w14:paraId="01D0D52D" w14:textId="217A6048" w:rsidR="00BF31B8" w:rsidRPr="004867D3" w:rsidRDefault="00BF31B8" w:rsidP="002C4B4D">
            <w:pPr>
              <w:pStyle w:val="Tabletext"/>
              <w:jc w:val="center"/>
              <w:rPr>
                <w:ins w:id="714" w:author="AFSMO" w:date="2021-03-19T14:17:00Z"/>
                <w:lang w:val="pt-BR" w:eastAsia="ja-JP"/>
              </w:rPr>
            </w:pPr>
            <w:ins w:id="715" w:author="AFSMO" w:date="2021-03-19T15:39:00Z">
              <w:r>
                <w:rPr>
                  <w:lang w:val="en-GB" w:eastAsia="ja-JP"/>
                </w:rPr>
                <w:t>360</w:t>
              </w:r>
            </w:ins>
          </w:p>
        </w:tc>
      </w:tr>
      <w:tr w:rsidR="00BF31B8" w14:paraId="1A6442AA" w14:textId="77777777" w:rsidTr="002C4B4D">
        <w:trPr>
          <w:gridAfter w:val="2"/>
          <w:wAfter w:w="2906" w:type="dxa"/>
          <w:ins w:id="716" w:author="AFSMO" w:date="2021-03-19T14:17:00Z"/>
        </w:trPr>
        <w:tc>
          <w:tcPr>
            <w:tcW w:w="2332" w:type="dxa"/>
            <w:tcBorders>
              <w:top w:val="single" w:sz="4" w:space="0" w:color="auto"/>
              <w:left w:val="single" w:sz="4" w:space="0" w:color="auto"/>
              <w:bottom w:val="single" w:sz="4" w:space="0" w:color="auto"/>
              <w:right w:val="single" w:sz="4" w:space="0" w:color="auto"/>
            </w:tcBorders>
            <w:hideMark/>
          </w:tcPr>
          <w:p w14:paraId="31AF2E0B" w14:textId="77777777" w:rsidR="00BF31B8" w:rsidRPr="004867D3" w:rsidRDefault="00BF31B8" w:rsidP="002C4B4D">
            <w:pPr>
              <w:pStyle w:val="Tabletext"/>
              <w:rPr>
                <w:ins w:id="717" w:author="AFSMO" w:date="2021-03-19T14:17:00Z"/>
                <w:lang w:val="en-GB" w:eastAsia="ja-JP"/>
              </w:rPr>
            </w:pPr>
            <w:ins w:id="718" w:author="AFSMO" w:date="2021-03-19T14:17:00Z">
              <w:r w:rsidRPr="004867D3">
                <w:rPr>
                  <w:lang w:val="en-GB" w:eastAsia="ja-JP"/>
                </w:rPr>
                <w:t xml:space="preserve">Vertical beamwidth </w:t>
              </w:r>
            </w:ins>
          </w:p>
        </w:tc>
        <w:tc>
          <w:tcPr>
            <w:tcW w:w="1184" w:type="dxa"/>
            <w:tcBorders>
              <w:top w:val="single" w:sz="4" w:space="0" w:color="auto"/>
              <w:left w:val="single" w:sz="4" w:space="0" w:color="auto"/>
              <w:bottom w:val="single" w:sz="4" w:space="0" w:color="auto"/>
              <w:right w:val="single" w:sz="4" w:space="0" w:color="auto"/>
            </w:tcBorders>
            <w:hideMark/>
          </w:tcPr>
          <w:p w14:paraId="28862B32" w14:textId="77777777" w:rsidR="00BF31B8" w:rsidRPr="004867D3" w:rsidRDefault="00BF31B8" w:rsidP="002C4B4D">
            <w:pPr>
              <w:pStyle w:val="Tabletext"/>
              <w:jc w:val="center"/>
              <w:rPr>
                <w:ins w:id="719" w:author="AFSMO" w:date="2021-03-19T14:17:00Z"/>
                <w:lang w:val="en-GB" w:eastAsia="ja-JP"/>
              </w:rPr>
            </w:pPr>
            <w:ins w:id="720" w:author="AFSMO" w:date="2021-03-19T14:17:00Z">
              <w:r w:rsidRPr="004867D3">
                <w:rPr>
                  <w:lang w:val="en-GB" w:eastAsia="ja-JP"/>
                </w:rPr>
                <w:t>degrees</w:t>
              </w:r>
            </w:ins>
          </w:p>
        </w:tc>
        <w:tc>
          <w:tcPr>
            <w:tcW w:w="4579" w:type="dxa"/>
            <w:tcBorders>
              <w:top w:val="single" w:sz="4" w:space="0" w:color="auto"/>
              <w:left w:val="single" w:sz="4" w:space="0" w:color="auto"/>
              <w:bottom w:val="single" w:sz="4" w:space="0" w:color="auto"/>
              <w:right w:val="single" w:sz="4" w:space="0" w:color="auto"/>
            </w:tcBorders>
            <w:hideMark/>
          </w:tcPr>
          <w:p w14:paraId="6A8F136C" w14:textId="3384B8B8" w:rsidR="00BF31B8" w:rsidRPr="004867D3" w:rsidRDefault="00BF31B8" w:rsidP="002C4B4D">
            <w:pPr>
              <w:pStyle w:val="Tabletext"/>
              <w:jc w:val="center"/>
              <w:rPr>
                <w:ins w:id="721" w:author="AFSMO" w:date="2021-03-19T14:17:00Z"/>
                <w:lang w:val="pt-BR" w:eastAsia="ja-JP"/>
              </w:rPr>
            </w:pPr>
            <w:ins w:id="722" w:author="AFSMO" w:date="2021-03-19T15:36:00Z">
              <w:r w:rsidRPr="003E3603">
                <w:t>180</w:t>
              </w:r>
            </w:ins>
          </w:p>
        </w:tc>
        <w:tc>
          <w:tcPr>
            <w:tcW w:w="2880" w:type="dxa"/>
            <w:tcBorders>
              <w:top w:val="single" w:sz="4" w:space="0" w:color="auto"/>
              <w:left w:val="single" w:sz="4" w:space="0" w:color="auto"/>
              <w:bottom w:val="single" w:sz="4" w:space="0" w:color="auto"/>
              <w:right w:val="single" w:sz="4" w:space="0" w:color="auto"/>
            </w:tcBorders>
            <w:hideMark/>
          </w:tcPr>
          <w:p w14:paraId="0DE8FBFE" w14:textId="1C838F6C" w:rsidR="00BF31B8" w:rsidRPr="004867D3" w:rsidRDefault="00BF31B8" w:rsidP="002C4B4D">
            <w:pPr>
              <w:pStyle w:val="Tabletext"/>
              <w:jc w:val="center"/>
              <w:rPr>
                <w:ins w:id="723" w:author="AFSMO" w:date="2021-03-19T14:17:00Z"/>
                <w:lang w:val="pt-BR" w:eastAsia="ja-JP"/>
              </w:rPr>
            </w:pPr>
            <w:ins w:id="724" w:author="AFSMO" w:date="2021-03-19T15:38:00Z">
              <w:r w:rsidRPr="00235D25">
                <w:t>180</w:t>
              </w:r>
            </w:ins>
          </w:p>
        </w:tc>
        <w:tc>
          <w:tcPr>
            <w:tcW w:w="3510" w:type="dxa"/>
            <w:gridSpan w:val="2"/>
            <w:tcBorders>
              <w:top w:val="single" w:sz="4" w:space="0" w:color="auto"/>
              <w:left w:val="single" w:sz="4" w:space="0" w:color="auto"/>
              <w:bottom w:val="single" w:sz="4" w:space="0" w:color="auto"/>
              <w:right w:val="single" w:sz="4" w:space="0" w:color="auto"/>
            </w:tcBorders>
            <w:hideMark/>
          </w:tcPr>
          <w:p w14:paraId="3E17E603" w14:textId="32E5CDDE" w:rsidR="00BF31B8" w:rsidRPr="004867D3" w:rsidRDefault="00BF31B8" w:rsidP="002C4B4D">
            <w:pPr>
              <w:pStyle w:val="Tabletext"/>
              <w:jc w:val="center"/>
              <w:rPr>
                <w:ins w:id="725" w:author="AFSMO" w:date="2021-03-19T14:17:00Z"/>
                <w:lang w:val="pt-BR" w:eastAsia="ja-JP"/>
              </w:rPr>
            </w:pPr>
            <w:ins w:id="726" w:author="AFSMO" w:date="2021-03-19T15:39:00Z">
              <w:r>
                <w:rPr>
                  <w:lang w:val="en-GB" w:eastAsia="ja-JP"/>
                </w:rPr>
                <w:t>10</w:t>
              </w:r>
            </w:ins>
          </w:p>
        </w:tc>
      </w:tr>
      <w:tr w:rsidR="00BF31B8" w14:paraId="17BF5172" w14:textId="77777777" w:rsidTr="002C4B4D">
        <w:trPr>
          <w:gridAfter w:val="2"/>
          <w:wAfter w:w="2906" w:type="dxa"/>
          <w:ins w:id="727" w:author="AFSMO" w:date="2021-03-19T14:32:00Z"/>
        </w:trPr>
        <w:tc>
          <w:tcPr>
            <w:tcW w:w="2332" w:type="dxa"/>
            <w:tcBorders>
              <w:top w:val="single" w:sz="4" w:space="0" w:color="auto"/>
              <w:left w:val="single" w:sz="4" w:space="0" w:color="auto"/>
              <w:bottom w:val="single" w:sz="4" w:space="0" w:color="auto"/>
              <w:right w:val="single" w:sz="4" w:space="0" w:color="auto"/>
            </w:tcBorders>
          </w:tcPr>
          <w:p w14:paraId="0113B278" w14:textId="12791B2D" w:rsidR="00BF31B8" w:rsidRPr="004867D3" w:rsidRDefault="00BF31B8" w:rsidP="002C4B4D">
            <w:pPr>
              <w:pStyle w:val="Tabletext"/>
              <w:rPr>
                <w:ins w:id="728" w:author="AFSMO" w:date="2021-03-19T14:32:00Z"/>
                <w:lang w:val="en-GB" w:eastAsia="ja-JP"/>
              </w:rPr>
            </w:pPr>
            <w:ins w:id="729" w:author="AFSMO" w:date="2021-03-19T14:32:00Z">
              <w:r w:rsidRPr="004867D3">
                <w:rPr>
                  <w:lang w:val="en-GB" w:eastAsia="ja-JP"/>
                </w:rPr>
                <w:t>Antenna height</w:t>
              </w:r>
            </w:ins>
          </w:p>
        </w:tc>
        <w:tc>
          <w:tcPr>
            <w:tcW w:w="1184" w:type="dxa"/>
            <w:tcBorders>
              <w:top w:val="single" w:sz="4" w:space="0" w:color="auto"/>
              <w:left w:val="single" w:sz="4" w:space="0" w:color="auto"/>
              <w:bottom w:val="single" w:sz="4" w:space="0" w:color="auto"/>
              <w:right w:val="single" w:sz="4" w:space="0" w:color="auto"/>
            </w:tcBorders>
          </w:tcPr>
          <w:p w14:paraId="6BB264D5" w14:textId="65B75CF2" w:rsidR="00BF31B8" w:rsidRPr="004867D3" w:rsidRDefault="00BF31B8" w:rsidP="002C4B4D">
            <w:pPr>
              <w:pStyle w:val="Tabletext"/>
              <w:jc w:val="center"/>
              <w:rPr>
                <w:ins w:id="730" w:author="AFSMO" w:date="2021-03-19T14:32:00Z"/>
                <w:lang w:val="en-GB" w:eastAsia="ja-JP"/>
              </w:rPr>
            </w:pPr>
            <w:ins w:id="731" w:author="AFSMO" w:date="2021-03-19T14:32:00Z">
              <w:r w:rsidRPr="004867D3">
                <w:rPr>
                  <w:lang w:val="en-GB" w:eastAsia="ja-JP"/>
                </w:rPr>
                <w:t>Meters</w:t>
              </w:r>
            </w:ins>
          </w:p>
        </w:tc>
        <w:tc>
          <w:tcPr>
            <w:tcW w:w="4579" w:type="dxa"/>
            <w:tcBorders>
              <w:top w:val="single" w:sz="4" w:space="0" w:color="auto"/>
              <w:left w:val="single" w:sz="4" w:space="0" w:color="auto"/>
              <w:bottom w:val="single" w:sz="4" w:space="0" w:color="auto"/>
              <w:right w:val="single" w:sz="4" w:space="0" w:color="auto"/>
            </w:tcBorders>
          </w:tcPr>
          <w:p w14:paraId="003BC275" w14:textId="2D1F1674" w:rsidR="00BF31B8" w:rsidRPr="004867D3" w:rsidRDefault="00BF31B8" w:rsidP="002C4B4D">
            <w:pPr>
              <w:pStyle w:val="Tabletext"/>
              <w:jc w:val="center"/>
              <w:rPr>
                <w:ins w:id="732" w:author="AFSMO" w:date="2021-03-19T14:32:00Z"/>
                <w:lang w:val="pt-BR" w:eastAsia="ja-JP"/>
              </w:rPr>
            </w:pPr>
            <w:ins w:id="733" w:author="AFSMO" w:date="2021-03-19T15:36:00Z">
              <w:r w:rsidRPr="003E3603">
                <w:t>15 000</w:t>
              </w:r>
            </w:ins>
          </w:p>
        </w:tc>
        <w:tc>
          <w:tcPr>
            <w:tcW w:w="2880" w:type="dxa"/>
            <w:tcBorders>
              <w:top w:val="single" w:sz="4" w:space="0" w:color="auto"/>
              <w:left w:val="single" w:sz="4" w:space="0" w:color="auto"/>
              <w:bottom w:val="single" w:sz="4" w:space="0" w:color="auto"/>
              <w:right w:val="single" w:sz="4" w:space="0" w:color="auto"/>
            </w:tcBorders>
          </w:tcPr>
          <w:p w14:paraId="0F9FC4BE" w14:textId="72FF3990" w:rsidR="00BF31B8" w:rsidRPr="004867D3" w:rsidRDefault="00BF31B8" w:rsidP="002C4B4D">
            <w:pPr>
              <w:pStyle w:val="Tabletext"/>
              <w:jc w:val="center"/>
              <w:rPr>
                <w:ins w:id="734" w:author="AFSMO" w:date="2021-03-19T14:32:00Z"/>
                <w:lang w:val="pt-BR" w:eastAsia="ja-JP"/>
              </w:rPr>
            </w:pPr>
            <w:ins w:id="735" w:author="AFSMO" w:date="2021-03-19T15:38:00Z">
              <w:r w:rsidRPr="00235D25">
                <w:t>10</w:t>
              </w:r>
            </w:ins>
          </w:p>
        </w:tc>
        <w:tc>
          <w:tcPr>
            <w:tcW w:w="3510" w:type="dxa"/>
            <w:gridSpan w:val="2"/>
            <w:tcBorders>
              <w:top w:val="single" w:sz="4" w:space="0" w:color="auto"/>
              <w:left w:val="single" w:sz="4" w:space="0" w:color="auto"/>
              <w:bottom w:val="single" w:sz="4" w:space="0" w:color="auto"/>
              <w:right w:val="single" w:sz="4" w:space="0" w:color="auto"/>
            </w:tcBorders>
          </w:tcPr>
          <w:p w14:paraId="7F4B7660" w14:textId="632CFE53" w:rsidR="00BF31B8" w:rsidRPr="004867D3" w:rsidRDefault="00BF31B8" w:rsidP="002C4B4D">
            <w:pPr>
              <w:pStyle w:val="Tabletext"/>
              <w:jc w:val="center"/>
              <w:rPr>
                <w:ins w:id="736" w:author="AFSMO" w:date="2021-03-19T14:32:00Z"/>
                <w:lang w:val="pt-BR" w:eastAsia="ja-JP"/>
              </w:rPr>
            </w:pPr>
            <w:ins w:id="737" w:author="AFSMO" w:date="2021-03-19T15:39:00Z">
              <w:r>
                <w:rPr>
                  <w:lang w:val="en-GB" w:eastAsia="ja-JP"/>
                </w:rPr>
                <w:t>10</w:t>
              </w:r>
            </w:ins>
          </w:p>
        </w:tc>
      </w:tr>
      <w:tr w:rsidR="004C0487" w14:paraId="3802BF25" w14:textId="77777777" w:rsidTr="002C4B4D">
        <w:trPr>
          <w:gridAfter w:val="2"/>
          <w:wAfter w:w="2906" w:type="dxa"/>
          <w:ins w:id="738" w:author="AFSMO" w:date="2021-03-19T14:33:00Z"/>
        </w:trPr>
        <w:tc>
          <w:tcPr>
            <w:tcW w:w="2332" w:type="dxa"/>
            <w:tcBorders>
              <w:top w:val="single" w:sz="4" w:space="0" w:color="auto"/>
              <w:left w:val="single" w:sz="4" w:space="0" w:color="auto"/>
              <w:bottom w:val="single" w:sz="4" w:space="0" w:color="auto"/>
              <w:right w:val="single" w:sz="4" w:space="0" w:color="auto"/>
            </w:tcBorders>
          </w:tcPr>
          <w:p w14:paraId="6BBA3A0E" w14:textId="3BC0CFF8" w:rsidR="004C0487" w:rsidRPr="004867D3" w:rsidRDefault="004C0487" w:rsidP="002C4B4D">
            <w:pPr>
              <w:pStyle w:val="Tabletext"/>
              <w:rPr>
                <w:ins w:id="739" w:author="AFSMO" w:date="2021-03-19T14:33:00Z"/>
                <w:lang w:val="en-GB" w:eastAsia="ja-JP"/>
              </w:rPr>
            </w:pPr>
            <w:ins w:id="740" w:author="AFSMO" w:date="2021-03-19T14:33:00Z">
              <w:r w:rsidRPr="004867D3">
                <w:rPr>
                  <w:lang w:val="en-GB" w:eastAsia="ja-JP"/>
                </w:rPr>
                <w:t>I/N protection criteria</w:t>
              </w:r>
            </w:ins>
          </w:p>
        </w:tc>
        <w:tc>
          <w:tcPr>
            <w:tcW w:w="1184" w:type="dxa"/>
            <w:tcBorders>
              <w:top w:val="single" w:sz="4" w:space="0" w:color="auto"/>
              <w:left w:val="single" w:sz="4" w:space="0" w:color="auto"/>
              <w:bottom w:val="single" w:sz="4" w:space="0" w:color="auto"/>
              <w:right w:val="single" w:sz="4" w:space="0" w:color="auto"/>
            </w:tcBorders>
          </w:tcPr>
          <w:p w14:paraId="62521050" w14:textId="1D1D1F56" w:rsidR="004C0487" w:rsidRPr="004867D3" w:rsidRDefault="004C0487" w:rsidP="002C4B4D">
            <w:pPr>
              <w:pStyle w:val="Tabletext"/>
              <w:jc w:val="center"/>
              <w:rPr>
                <w:ins w:id="741" w:author="AFSMO" w:date="2021-03-19T14:33:00Z"/>
                <w:lang w:val="en-GB" w:eastAsia="ja-JP"/>
              </w:rPr>
            </w:pPr>
            <w:ins w:id="742" w:author="AFSMO" w:date="2021-03-19T14:33:00Z">
              <w:r w:rsidRPr="004867D3">
                <w:rPr>
                  <w:lang w:val="en-GB" w:eastAsia="ja-JP"/>
                </w:rPr>
                <w:t>dB</w:t>
              </w:r>
            </w:ins>
          </w:p>
        </w:tc>
        <w:tc>
          <w:tcPr>
            <w:tcW w:w="4579" w:type="dxa"/>
            <w:tcBorders>
              <w:top w:val="single" w:sz="4" w:space="0" w:color="auto"/>
              <w:left w:val="single" w:sz="4" w:space="0" w:color="auto"/>
              <w:bottom w:val="single" w:sz="4" w:space="0" w:color="auto"/>
              <w:right w:val="single" w:sz="4" w:space="0" w:color="auto"/>
            </w:tcBorders>
          </w:tcPr>
          <w:p w14:paraId="5D822335" w14:textId="39B644F7" w:rsidR="004C0487" w:rsidRPr="004867D3" w:rsidRDefault="004C0487" w:rsidP="002C4B4D">
            <w:pPr>
              <w:pStyle w:val="Tabletext"/>
              <w:jc w:val="center"/>
              <w:rPr>
                <w:ins w:id="743" w:author="AFSMO" w:date="2021-03-19T14:33:00Z"/>
                <w:lang w:val="pt-BR" w:eastAsia="ja-JP"/>
              </w:rPr>
            </w:pPr>
            <w:ins w:id="744" w:author="AFSMO" w:date="2021-03-19T15:36:00Z">
              <w:r w:rsidRPr="003E3603">
                <w:t>-6</w:t>
              </w:r>
            </w:ins>
          </w:p>
        </w:tc>
        <w:tc>
          <w:tcPr>
            <w:tcW w:w="2880" w:type="dxa"/>
            <w:tcBorders>
              <w:top w:val="single" w:sz="4" w:space="0" w:color="auto"/>
              <w:left w:val="single" w:sz="4" w:space="0" w:color="auto"/>
              <w:bottom w:val="single" w:sz="4" w:space="0" w:color="auto"/>
              <w:right w:val="single" w:sz="4" w:space="0" w:color="auto"/>
            </w:tcBorders>
          </w:tcPr>
          <w:p w14:paraId="648D84F1" w14:textId="5504B703" w:rsidR="004C0487" w:rsidRPr="004867D3" w:rsidRDefault="004C0487" w:rsidP="002C4B4D">
            <w:pPr>
              <w:pStyle w:val="Tabletext"/>
              <w:jc w:val="center"/>
              <w:rPr>
                <w:ins w:id="745" w:author="AFSMO" w:date="2021-03-19T14:33:00Z"/>
                <w:lang w:val="pt-BR" w:eastAsia="ja-JP"/>
              </w:rPr>
            </w:pPr>
            <w:ins w:id="746" w:author="AFSMO" w:date="2021-03-19T15:38:00Z">
              <w:r w:rsidRPr="00235D25">
                <w:t>-6</w:t>
              </w:r>
            </w:ins>
          </w:p>
        </w:tc>
        <w:tc>
          <w:tcPr>
            <w:tcW w:w="3510" w:type="dxa"/>
            <w:gridSpan w:val="2"/>
            <w:tcBorders>
              <w:top w:val="single" w:sz="4" w:space="0" w:color="auto"/>
              <w:left w:val="single" w:sz="4" w:space="0" w:color="auto"/>
              <w:bottom w:val="single" w:sz="4" w:space="0" w:color="auto"/>
              <w:right w:val="single" w:sz="4" w:space="0" w:color="auto"/>
            </w:tcBorders>
          </w:tcPr>
          <w:p w14:paraId="2431EAF1" w14:textId="4EBDF62A" w:rsidR="004C0487" w:rsidRPr="004867D3" w:rsidRDefault="004C0487" w:rsidP="002C4B4D">
            <w:pPr>
              <w:pStyle w:val="Tabletext"/>
              <w:jc w:val="center"/>
              <w:rPr>
                <w:ins w:id="747" w:author="AFSMO" w:date="2021-03-19T14:33:00Z"/>
                <w:lang w:val="pt-BR" w:eastAsia="ja-JP"/>
              </w:rPr>
            </w:pPr>
            <w:ins w:id="748" w:author="AFSMO" w:date="2021-03-19T15:39:00Z">
              <w:r>
                <w:rPr>
                  <w:lang w:val="en-GB" w:eastAsia="ja-JP"/>
                </w:rPr>
                <w:t>-6</w:t>
              </w:r>
            </w:ins>
          </w:p>
        </w:tc>
      </w:tr>
    </w:tbl>
    <w:bookmarkEnd w:id="250"/>
    <w:p w14:paraId="1739CB09" w14:textId="71B40DCB" w:rsidR="00BB1432" w:rsidRDefault="002C4B4D">
      <w:pPr>
        <w:tabs>
          <w:tab w:val="clear" w:pos="794"/>
          <w:tab w:val="clear" w:pos="1191"/>
          <w:tab w:val="clear" w:pos="1588"/>
          <w:tab w:val="clear" w:pos="1985"/>
        </w:tabs>
        <w:overflowPunct/>
        <w:autoSpaceDE/>
        <w:autoSpaceDN/>
        <w:adjustRightInd/>
        <w:spacing w:before="0"/>
        <w:jc w:val="left"/>
        <w:textAlignment w:val="auto"/>
        <w:rPr>
          <w:ins w:id="749" w:author="AFSMO" w:date="2021-03-19T14:16:00Z"/>
          <w:b/>
          <w:lang w:val="en-GB" w:eastAsia="ja-JP"/>
        </w:rPr>
      </w:pPr>
      <w:r>
        <w:rPr>
          <w:b/>
          <w:lang w:val="en-GB" w:eastAsia="ja-JP"/>
        </w:rPr>
        <w:br w:type="textWrapping" w:clear="all"/>
      </w:r>
    </w:p>
    <w:bookmarkEnd w:id="251"/>
    <w:p w14:paraId="609E583E" w14:textId="01CF302D" w:rsidR="005437E8" w:rsidRPr="008F4053" w:rsidRDefault="005437E8" w:rsidP="008F4053">
      <w:pPr>
        <w:tabs>
          <w:tab w:val="clear" w:pos="794"/>
          <w:tab w:val="clear" w:pos="1191"/>
          <w:tab w:val="clear" w:pos="1588"/>
          <w:tab w:val="clear" w:pos="1985"/>
        </w:tabs>
        <w:overflowPunct/>
        <w:autoSpaceDE/>
        <w:autoSpaceDN/>
        <w:adjustRightInd/>
        <w:spacing w:before="0"/>
        <w:jc w:val="left"/>
        <w:textAlignment w:val="auto"/>
        <w:rPr>
          <w:b/>
          <w:lang w:val="en-GB" w:eastAsia="ja-JP"/>
        </w:rPr>
      </w:pPr>
    </w:p>
    <w:p w14:paraId="49A10AA0" w14:textId="42218360" w:rsidR="00B646C0" w:rsidRDefault="00D16087">
      <w:pPr>
        <w:tabs>
          <w:tab w:val="clear" w:pos="794"/>
          <w:tab w:val="clear" w:pos="1191"/>
          <w:tab w:val="clear" w:pos="1588"/>
          <w:tab w:val="clear" w:pos="1985"/>
        </w:tabs>
        <w:overflowPunct/>
        <w:autoSpaceDE/>
        <w:autoSpaceDN/>
        <w:adjustRightInd/>
        <w:spacing w:before="0"/>
        <w:jc w:val="left"/>
        <w:textAlignment w:val="auto"/>
        <w:rPr>
          <w:ins w:id="750" w:author="AFSMO" w:date="2021-03-19T15:06:00Z"/>
          <w:lang w:val="en-GB"/>
        </w:rPr>
        <w:sectPr w:rsidR="00B646C0" w:rsidSect="008D5519">
          <w:headerReference w:type="even" r:id="rId13"/>
          <w:headerReference w:type="default" r:id="rId14"/>
          <w:pgSz w:w="16834" w:h="11907" w:orient="landscape" w:code="9"/>
          <w:pgMar w:top="1138" w:right="1411" w:bottom="1138" w:left="1138" w:header="720" w:footer="475" w:gutter="0"/>
          <w:cols w:space="720"/>
          <w:docGrid w:linePitch="326"/>
        </w:sectPr>
      </w:pPr>
      <w:r>
        <w:rPr>
          <w:lang w:val="en-GB"/>
        </w:rPr>
        <w:br w:type="page"/>
      </w:r>
    </w:p>
    <w:p w14:paraId="55AA285A" w14:textId="1CC84237" w:rsidR="00380711" w:rsidRDefault="00380711">
      <w:pPr>
        <w:tabs>
          <w:tab w:val="clear" w:pos="794"/>
          <w:tab w:val="clear" w:pos="1191"/>
          <w:tab w:val="clear" w:pos="1588"/>
          <w:tab w:val="clear" w:pos="1985"/>
        </w:tabs>
        <w:overflowPunct/>
        <w:autoSpaceDE/>
        <w:autoSpaceDN/>
        <w:adjustRightInd/>
        <w:spacing w:before="0"/>
        <w:jc w:val="left"/>
        <w:textAlignment w:val="auto"/>
        <w:rPr>
          <w:ins w:id="751" w:author="AFSMO" w:date="2021-03-19T15:05:00Z"/>
          <w:lang w:val="en-GB"/>
        </w:rPr>
      </w:pPr>
    </w:p>
    <w:p w14:paraId="5B39C12B" w14:textId="77777777" w:rsidR="00D16087" w:rsidRDefault="00D16087">
      <w:pPr>
        <w:tabs>
          <w:tab w:val="clear" w:pos="794"/>
          <w:tab w:val="clear" w:pos="1191"/>
          <w:tab w:val="clear" w:pos="1588"/>
          <w:tab w:val="clear" w:pos="1985"/>
        </w:tabs>
        <w:overflowPunct/>
        <w:autoSpaceDE/>
        <w:autoSpaceDN/>
        <w:adjustRightInd/>
        <w:spacing w:before="0"/>
        <w:jc w:val="left"/>
        <w:textAlignment w:val="auto"/>
        <w:rPr>
          <w:b/>
          <w:lang w:val="en-GB"/>
        </w:rPr>
      </w:pPr>
    </w:p>
    <w:p w14:paraId="0E071583" w14:textId="73F67920" w:rsidR="00BA2334" w:rsidRDefault="00BA2334" w:rsidP="00D16087">
      <w:pPr>
        <w:pStyle w:val="AnnexNoTitle"/>
        <w:spacing w:before="0"/>
        <w:rPr>
          <w:lang w:val="en-GB"/>
        </w:rPr>
      </w:pPr>
    </w:p>
    <w:tbl>
      <w:tblPr>
        <w:tblpPr w:leftFromText="180" w:rightFromText="180" w:horzAnchor="margin" w:tblpY="-687"/>
        <w:tblW w:w="9889" w:type="dxa"/>
        <w:tblLayout w:type="fixed"/>
        <w:tblLook w:val="0000" w:firstRow="0" w:lastRow="0" w:firstColumn="0" w:lastColumn="0" w:noHBand="0" w:noVBand="0"/>
      </w:tblPr>
      <w:tblGrid>
        <w:gridCol w:w="9889"/>
      </w:tblGrid>
      <w:tr w:rsidR="00BA2334" w:rsidRPr="0049399E" w14:paraId="6E927619" w14:textId="77777777" w:rsidTr="00B94C52">
        <w:trPr>
          <w:cantSplit/>
        </w:trPr>
        <w:tc>
          <w:tcPr>
            <w:tcW w:w="9889" w:type="dxa"/>
          </w:tcPr>
          <w:p w14:paraId="17767567" w14:textId="0B09BC5B" w:rsidR="00BA2334" w:rsidRDefault="00BA2334" w:rsidP="00B94C52">
            <w:pPr>
              <w:pStyle w:val="Source"/>
              <w:spacing w:before="480"/>
              <w:rPr>
                <w:lang w:val="en-US"/>
              </w:rPr>
            </w:pPr>
            <w:r>
              <w:rPr>
                <w:lang w:val="en-US"/>
              </w:rPr>
              <w:t>Annex 2</w:t>
            </w:r>
          </w:p>
          <w:p w14:paraId="7F54AD8A" w14:textId="04359A8B" w:rsidR="00BA2334" w:rsidRPr="0049399E" w:rsidRDefault="00BA2334" w:rsidP="00B94C52">
            <w:pPr>
              <w:pStyle w:val="Source"/>
              <w:spacing w:before="480"/>
              <w:rPr>
                <w:lang w:eastAsia="zh-CN"/>
              </w:rPr>
            </w:pPr>
            <w:r w:rsidRPr="0049399E">
              <w:rPr>
                <w:lang w:val="en-US"/>
              </w:rPr>
              <w:t>Working Party 5B</w:t>
            </w:r>
          </w:p>
        </w:tc>
      </w:tr>
      <w:tr w:rsidR="00BA2334" w:rsidRPr="0049399E" w14:paraId="68B50A7D" w14:textId="77777777" w:rsidTr="00B94C52">
        <w:trPr>
          <w:cantSplit/>
        </w:trPr>
        <w:tc>
          <w:tcPr>
            <w:tcW w:w="9889" w:type="dxa"/>
          </w:tcPr>
          <w:p w14:paraId="03C99DBD" w14:textId="2E7E2E4D" w:rsidR="00BA2334" w:rsidRPr="0049399E" w:rsidRDefault="00BA2334" w:rsidP="00B94C52">
            <w:pPr>
              <w:pStyle w:val="Title1"/>
              <w:rPr>
                <w:lang w:eastAsia="zh-CN"/>
              </w:rPr>
            </w:pPr>
            <w:bookmarkStart w:id="752" w:name="drec" w:colFirst="0" w:colLast="0"/>
            <w:r>
              <w:t xml:space="preserve">Draft </w:t>
            </w:r>
            <w:r w:rsidRPr="0049399E">
              <w:t xml:space="preserve">REPLY LIAISON STATEMENT to working party </w:t>
            </w:r>
            <w:r>
              <w:t>5D</w:t>
            </w:r>
          </w:p>
        </w:tc>
      </w:tr>
      <w:tr w:rsidR="00BA2334" w:rsidRPr="0049399E" w14:paraId="26E772B7" w14:textId="77777777" w:rsidTr="00B94C52">
        <w:trPr>
          <w:cantSplit/>
        </w:trPr>
        <w:tc>
          <w:tcPr>
            <w:tcW w:w="9889" w:type="dxa"/>
          </w:tcPr>
          <w:p w14:paraId="04604B69" w14:textId="1F0C70AD" w:rsidR="00BA2334" w:rsidRDefault="00BA2334" w:rsidP="00B94C52">
            <w:pPr>
              <w:pStyle w:val="Title4"/>
              <w:rPr>
                <w:b w:val="0"/>
                <w:bCs/>
              </w:rPr>
            </w:pPr>
            <w:bookmarkStart w:id="753" w:name="dtitle1" w:colFirst="0" w:colLast="0"/>
            <w:bookmarkEnd w:id="752"/>
            <w:r w:rsidRPr="0049399E">
              <w:rPr>
                <w:b w:val="0"/>
                <w:bCs/>
              </w:rPr>
              <w:t>WRC-23 agenda item 1.</w:t>
            </w:r>
            <w:r>
              <w:rPr>
                <w:b w:val="0"/>
                <w:bCs/>
              </w:rPr>
              <w:t>4</w:t>
            </w:r>
            <w:r w:rsidRPr="0049399E">
              <w:rPr>
                <w:b w:val="0"/>
                <w:bCs/>
              </w:rPr>
              <w:t xml:space="preserve"> </w:t>
            </w:r>
          </w:p>
          <w:p w14:paraId="7D39A121" w14:textId="1449DC90" w:rsidR="00BA2334" w:rsidRPr="0049399E" w:rsidRDefault="00BA2334" w:rsidP="00B94C52">
            <w:pPr>
              <w:pStyle w:val="Heading1"/>
              <w:jc w:val="center"/>
            </w:pPr>
            <w:r>
              <w:t xml:space="preserve">Characteristics of </w:t>
            </w:r>
            <w:proofErr w:type="spellStart"/>
            <w:ins w:id="754" w:author="AFSMO" w:date="2021-03-12T16:21:00Z">
              <w:r w:rsidR="0012667F">
                <w:t>Ae</w:t>
              </w:r>
            </w:ins>
            <w:ins w:id="755" w:author="AFSMO" w:date="2021-03-12T16:22:00Z">
              <w:r w:rsidR="0012667F">
                <w:t>ronautical</w:t>
              </w:r>
              <w:proofErr w:type="spellEnd"/>
              <w:r w:rsidR="0012667F">
                <w:t xml:space="preserve"> Mobile Service (AMS)</w:t>
              </w:r>
            </w:ins>
            <w:del w:id="756" w:author="AFSMO" w:date="2021-03-12T16:21:00Z">
              <w:r w:rsidDel="0012667F">
                <w:delText>radiodetermination</w:delText>
              </w:r>
            </w:del>
            <w:r>
              <w:t xml:space="preserve"> </w:t>
            </w:r>
            <w:proofErr w:type="spellStart"/>
            <w:r>
              <w:t>systems</w:t>
            </w:r>
            <w:proofErr w:type="spellEnd"/>
            <w:r>
              <w:t xml:space="preserve"> operating in the </w:t>
            </w:r>
            <w:proofErr w:type="spellStart"/>
            <w:r>
              <w:t>frequency</w:t>
            </w:r>
            <w:proofErr w:type="spellEnd"/>
            <w:r>
              <w:t xml:space="preserve"> bands 1 7</w:t>
            </w:r>
            <w:ins w:id="757" w:author="AFSMO" w:date="2021-03-24T15:27:00Z">
              <w:r w:rsidR="008E30D7">
                <w:t>8</w:t>
              </w:r>
            </w:ins>
            <w:ins w:id="758" w:author="AFSMO" w:date="2021-03-24T13:30:00Z">
              <w:r w:rsidR="00896CE2">
                <w:t>0</w:t>
              </w:r>
            </w:ins>
            <w:del w:id="759" w:author="AFSMO" w:date="2021-03-24T13:30:00Z">
              <w:r w:rsidDel="00896CE2">
                <w:delText>5</w:delText>
              </w:r>
            </w:del>
            <w:del w:id="760" w:author="AFSMO" w:date="2021-03-24T11:12:00Z">
              <w:r w:rsidDel="00E85030">
                <w:delText>0</w:delText>
              </w:r>
            </w:del>
            <w:r>
              <w:t>-1 850 MHz</w:t>
            </w:r>
          </w:p>
        </w:tc>
      </w:tr>
    </w:tbl>
    <w:bookmarkEnd w:id="753"/>
    <w:p w14:paraId="1828968C" w14:textId="12FE528B" w:rsidR="00BA2334" w:rsidDel="00581C73" w:rsidRDefault="00BA2334" w:rsidP="00BA2334">
      <w:pPr>
        <w:pStyle w:val="Normalaftertitle"/>
        <w:rPr>
          <w:del w:id="761" w:author="AFSMO" w:date="2021-03-24T19:42:00Z"/>
          <w:szCs w:val="24"/>
          <w:lang w:eastAsia="zh-CN"/>
        </w:rPr>
      </w:pPr>
      <w:proofErr w:type="spellStart"/>
      <w:r w:rsidRPr="0049399E">
        <w:rPr>
          <w:szCs w:val="24"/>
        </w:rPr>
        <w:t>Working</w:t>
      </w:r>
      <w:proofErr w:type="spellEnd"/>
      <w:r w:rsidRPr="0049399E">
        <w:rPr>
          <w:szCs w:val="24"/>
        </w:rPr>
        <w:t xml:space="preserve"> Party (WP) 5B </w:t>
      </w:r>
      <w:proofErr w:type="spellStart"/>
      <w:r w:rsidRPr="0049399E">
        <w:rPr>
          <w:szCs w:val="24"/>
        </w:rPr>
        <w:t>thanks</w:t>
      </w:r>
      <w:proofErr w:type="spellEnd"/>
      <w:r w:rsidRPr="0049399E">
        <w:rPr>
          <w:szCs w:val="24"/>
        </w:rPr>
        <w:t xml:space="preserve"> WP </w:t>
      </w:r>
      <w:r>
        <w:rPr>
          <w:szCs w:val="24"/>
        </w:rPr>
        <w:t>5D</w:t>
      </w:r>
      <w:r w:rsidRPr="0049399E">
        <w:rPr>
          <w:szCs w:val="24"/>
        </w:rPr>
        <w:t xml:space="preserve"> for the liaison statement (</w:t>
      </w:r>
      <w:hyperlink r:id="rId15" w:history="1">
        <w:r w:rsidRPr="00BA2334">
          <w:rPr>
            <w:rStyle w:val="Hyperlink"/>
            <w:szCs w:val="24"/>
          </w:rPr>
          <w:t>5B/142</w:t>
        </w:r>
      </w:hyperlink>
      <w:r w:rsidRPr="0049399E">
        <w:rPr>
          <w:szCs w:val="24"/>
        </w:rPr>
        <w:t>)</w:t>
      </w:r>
      <w:r w:rsidRPr="0049399E">
        <w:rPr>
          <w:szCs w:val="24"/>
          <w:lang w:eastAsia="zh-CN"/>
        </w:rPr>
        <w:t xml:space="preserve">. </w:t>
      </w:r>
      <w:r w:rsidR="00A53163">
        <w:rPr>
          <w:szCs w:val="24"/>
          <w:lang w:eastAsia="zh-CN"/>
        </w:rPr>
        <w:t>WP</w:t>
      </w:r>
      <w:r w:rsidR="00A573A2">
        <w:rPr>
          <w:szCs w:val="24"/>
          <w:lang w:eastAsia="zh-CN"/>
        </w:rPr>
        <w:t xml:space="preserve"> </w:t>
      </w:r>
      <w:r w:rsidR="00A53163">
        <w:rPr>
          <w:szCs w:val="24"/>
          <w:lang w:eastAsia="zh-CN"/>
        </w:rPr>
        <w:t xml:space="preserve">5B </w:t>
      </w:r>
      <w:r w:rsidR="00A573A2">
        <w:rPr>
          <w:szCs w:val="24"/>
          <w:lang w:eastAsia="zh-CN"/>
        </w:rPr>
        <w:t xml:space="preserve">has </w:t>
      </w:r>
      <w:proofErr w:type="spellStart"/>
      <w:r w:rsidR="00A573A2">
        <w:rPr>
          <w:szCs w:val="24"/>
          <w:lang w:eastAsia="zh-CN"/>
        </w:rPr>
        <w:t>initiate</w:t>
      </w:r>
      <w:r w:rsidR="007C261B">
        <w:rPr>
          <w:szCs w:val="24"/>
          <w:lang w:eastAsia="zh-CN"/>
        </w:rPr>
        <w:t>d</w:t>
      </w:r>
      <w:proofErr w:type="spellEnd"/>
      <w:r w:rsidR="00A53163">
        <w:rPr>
          <w:szCs w:val="24"/>
          <w:lang w:eastAsia="zh-CN"/>
        </w:rPr>
        <w:t xml:space="preserve"> the process of </w:t>
      </w:r>
      <w:proofErr w:type="spellStart"/>
      <w:r w:rsidR="00A53163">
        <w:rPr>
          <w:szCs w:val="24"/>
          <w:lang w:eastAsia="zh-CN"/>
        </w:rPr>
        <w:t>developing</w:t>
      </w:r>
      <w:proofErr w:type="spellEnd"/>
      <w:r w:rsidR="00A53163">
        <w:rPr>
          <w:szCs w:val="24"/>
          <w:lang w:eastAsia="zh-CN"/>
        </w:rPr>
        <w:t xml:space="preserve"> a </w:t>
      </w:r>
      <w:r w:rsidR="00A53163" w:rsidRPr="00A53163">
        <w:rPr>
          <w:szCs w:val="24"/>
          <w:lang w:eastAsia="zh-CN"/>
        </w:rPr>
        <w:t>R</w:t>
      </w:r>
      <w:r w:rsidR="00A53163">
        <w:rPr>
          <w:szCs w:val="24"/>
          <w:lang w:eastAsia="zh-CN"/>
        </w:rPr>
        <w:t xml:space="preserve">ecommendation </w:t>
      </w:r>
      <w:r w:rsidR="00A53163" w:rsidRPr="00A53163">
        <w:rPr>
          <w:szCs w:val="24"/>
          <w:lang w:eastAsia="zh-CN"/>
        </w:rPr>
        <w:t xml:space="preserve">ITU-R </w:t>
      </w:r>
      <w:proofErr w:type="gramStart"/>
      <w:r w:rsidR="00A53163" w:rsidRPr="00A53163">
        <w:rPr>
          <w:szCs w:val="24"/>
          <w:lang w:eastAsia="zh-CN"/>
        </w:rPr>
        <w:t>M.[</w:t>
      </w:r>
      <w:proofErr w:type="gramEnd"/>
      <w:r w:rsidR="00A53163" w:rsidRPr="00A53163">
        <w:rPr>
          <w:szCs w:val="24"/>
          <w:lang w:eastAsia="zh-CN"/>
        </w:rPr>
        <w:t>AMS-CHARACTERISTICS_1</w:t>
      </w:r>
      <w:ins w:id="762" w:author="AFSMO" w:date="2021-03-24T19:30:00Z">
        <w:r w:rsidR="000139F5">
          <w:rPr>
            <w:szCs w:val="24"/>
            <w:lang w:eastAsia="zh-CN"/>
          </w:rPr>
          <w:t xml:space="preserve"> </w:t>
        </w:r>
      </w:ins>
      <w:r w:rsidR="00A53163" w:rsidRPr="00A53163">
        <w:rPr>
          <w:szCs w:val="24"/>
          <w:lang w:eastAsia="zh-CN"/>
        </w:rPr>
        <w:t>7</w:t>
      </w:r>
      <w:ins w:id="763" w:author="AFSMO" w:date="2021-03-24T15:26:00Z">
        <w:r w:rsidR="008E30D7">
          <w:rPr>
            <w:szCs w:val="24"/>
            <w:lang w:eastAsia="zh-CN"/>
          </w:rPr>
          <w:t>8</w:t>
        </w:r>
      </w:ins>
      <w:del w:id="764" w:author="AFSMO" w:date="2021-03-24T13:22:00Z">
        <w:r w:rsidR="00A53163" w:rsidRPr="00A53163" w:rsidDel="00EA1058">
          <w:rPr>
            <w:szCs w:val="24"/>
            <w:lang w:eastAsia="zh-CN"/>
          </w:rPr>
          <w:delText>5</w:delText>
        </w:r>
      </w:del>
      <w:r w:rsidR="00A53163" w:rsidRPr="00A53163">
        <w:rPr>
          <w:szCs w:val="24"/>
          <w:lang w:eastAsia="zh-CN"/>
        </w:rPr>
        <w:t>0-1</w:t>
      </w:r>
      <w:ins w:id="765" w:author="AFSMO" w:date="2021-03-24T19:30:00Z">
        <w:r w:rsidR="000139F5">
          <w:rPr>
            <w:szCs w:val="24"/>
            <w:lang w:eastAsia="zh-CN"/>
          </w:rPr>
          <w:t xml:space="preserve"> </w:t>
        </w:r>
      </w:ins>
      <w:r w:rsidR="00A53163" w:rsidRPr="00A53163">
        <w:rPr>
          <w:szCs w:val="24"/>
          <w:lang w:eastAsia="zh-CN"/>
        </w:rPr>
        <w:t>850 MHZ].</w:t>
      </w:r>
      <w:r w:rsidR="00A53163">
        <w:rPr>
          <w:szCs w:val="24"/>
          <w:lang w:eastAsia="zh-CN"/>
        </w:rPr>
        <w:t xml:space="preserve"> This </w:t>
      </w:r>
      <w:proofErr w:type="spellStart"/>
      <w:ins w:id="766" w:author="AFSMO" w:date="2021-03-24T13:29:00Z">
        <w:r w:rsidR="00896CE2">
          <w:rPr>
            <w:szCs w:val="24"/>
            <w:lang w:eastAsia="zh-CN"/>
          </w:rPr>
          <w:t>latest</w:t>
        </w:r>
        <w:proofErr w:type="spellEnd"/>
        <w:r w:rsidR="00896CE2">
          <w:rPr>
            <w:szCs w:val="24"/>
            <w:lang w:eastAsia="zh-CN"/>
          </w:rPr>
          <w:t xml:space="preserve"> </w:t>
        </w:r>
      </w:ins>
      <w:r w:rsidR="00A53163">
        <w:rPr>
          <w:szCs w:val="24"/>
          <w:lang w:eastAsia="zh-CN"/>
        </w:rPr>
        <w:t xml:space="preserve">Recommendation </w:t>
      </w:r>
      <w:proofErr w:type="spellStart"/>
      <w:r w:rsidR="00A53163">
        <w:rPr>
          <w:szCs w:val="24"/>
          <w:lang w:eastAsia="zh-CN"/>
        </w:rPr>
        <w:t>is</w:t>
      </w:r>
      <w:proofErr w:type="spellEnd"/>
      <w:r w:rsidR="00A53163">
        <w:rPr>
          <w:szCs w:val="24"/>
          <w:lang w:eastAsia="zh-CN"/>
        </w:rPr>
        <w:t xml:space="preserve"> </w:t>
      </w:r>
      <w:proofErr w:type="spellStart"/>
      <w:r w:rsidR="00A53163">
        <w:rPr>
          <w:szCs w:val="24"/>
          <w:lang w:eastAsia="zh-CN"/>
        </w:rPr>
        <w:t>intended</w:t>
      </w:r>
      <w:proofErr w:type="spellEnd"/>
      <w:r w:rsidR="00A53163">
        <w:rPr>
          <w:szCs w:val="24"/>
          <w:lang w:eastAsia="zh-CN"/>
        </w:rPr>
        <w:t xml:space="preserve"> to </w:t>
      </w:r>
      <w:proofErr w:type="spellStart"/>
      <w:r w:rsidR="00A53163">
        <w:rPr>
          <w:szCs w:val="24"/>
          <w:lang w:eastAsia="zh-CN"/>
        </w:rPr>
        <w:t>be</w:t>
      </w:r>
      <w:proofErr w:type="spellEnd"/>
      <w:r w:rsidR="00A53163">
        <w:rPr>
          <w:szCs w:val="24"/>
          <w:lang w:eastAsia="zh-CN"/>
        </w:rPr>
        <w:t xml:space="preserve"> </w:t>
      </w:r>
      <w:proofErr w:type="spellStart"/>
      <w:r w:rsidR="00A53163">
        <w:rPr>
          <w:szCs w:val="24"/>
          <w:lang w:eastAsia="zh-CN"/>
        </w:rPr>
        <w:t>used</w:t>
      </w:r>
      <w:proofErr w:type="spellEnd"/>
      <w:r w:rsidR="00A53163">
        <w:rPr>
          <w:szCs w:val="24"/>
          <w:lang w:eastAsia="zh-CN"/>
        </w:rPr>
        <w:t xml:space="preserve"> for sharing studies between High Altitude Platform for </w:t>
      </w:r>
      <w:proofErr w:type="gramStart"/>
      <w:r w:rsidR="00A53163">
        <w:rPr>
          <w:szCs w:val="24"/>
          <w:lang w:eastAsia="zh-CN"/>
        </w:rPr>
        <w:t>International  Mobile</w:t>
      </w:r>
      <w:proofErr w:type="gramEnd"/>
      <w:r w:rsidR="00A53163">
        <w:rPr>
          <w:szCs w:val="24"/>
          <w:lang w:eastAsia="zh-CN"/>
        </w:rPr>
        <w:t xml:space="preserve"> </w:t>
      </w:r>
      <w:proofErr w:type="spellStart"/>
      <w:r w:rsidR="00A53163">
        <w:rPr>
          <w:szCs w:val="24"/>
          <w:lang w:eastAsia="zh-CN"/>
        </w:rPr>
        <w:t>Telecommunication</w:t>
      </w:r>
      <w:proofErr w:type="spellEnd"/>
      <w:r w:rsidR="00A53163">
        <w:rPr>
          <w:szCs w:val="24"/>
          <w:lang w:eastAsia="zh-CN"/>
        </w:rPr>
        <w:t xml:space="preserve"> Base Station (HIBS) and </w:t>
      </w:r>
      <w:proofErr w:type="spellStart"/>
      <w:r w:rsidR="00A53163">
        <w:rPr>
          <w:szCs w:val="24"/>
          <w:lang w:eastAsia="zh-CN"/>
        </w:rPr>
        <w:t>AMS</w:t>
      </w:r>
      <w:ins w:id="767" w:author="AFSMO" w:date="2021-03-24T13:29:00Z">
        <w:r w:rsidR="00896CE2">
          <w:rPr>
            <w:szCs w:val="24"/>
            <w:lang w:eastAsia="zh-CN"/>
          </w:rPr>
          <w:t>s</w:t>
        </w:r>
      </w:ins>
      <w:proofErr w:type="spellEnd"/>
      <w:r w:rsidR="00A53163">
        <w:rPr>
          <w:szCs w:val="24"/>
          <w:lang w:eastAsia="zh-CN"/>
        </w:rPr>
        <w:t xml:space="preserve"> operating </w:t>
      </w:r>
      <w:proofErr w:type="spellStart"/>
      <w:r w:rsidR="00A53163">
        <w:rPr>
          <w:szCs w:val="24"/>
          <w:lang w:eastAsia="zh-CN"/>
        </w:rPr>
        <w:t>in</w:t>
      </w:r>
      <w:proofErr w:type="spellEnd"/>
      <w:r w:rsidR="00A53163">
        <w:rPr>
          <w:szCs w:val="24"/>
          <w:lang w:eastAsia="zh-CN"/>
        </w:rPr>
        <w:t xml:space="preserve"> 1</w:t>
      </w:r>
      <w:ins w:id="768" w:author="AFSMO" w:date="2021-03-24T19:30:00Z">
        <w:r w:rsidR="000139F5">
          <w:rPr>
            <w:szCs w:val="24"/>
            <w:lang w:eastAsia="zh-CN"/>
          </w:rPr>
          <w:t xml:space="preserve"> </w:t>
        </w:r>
      </w:ins>
      <w:r w:rsidR="00A53163">
        <w:rPr>
          <w:szCs w:val="24"/>
          <w:lang w:eastAsia="zh-CN"/>
        </w:rPr>
        <w:t>7</w:t>
      </w:r>
      <w:ins w:id="769" w:author="AFSMO" w:date="2021-03-24T15:26:00Z">
        <w:r w:rsidR="008E30D7">
          <w:rPr>
            <w:szCs w:val="24"/>
            <w:lang w:eastAsia="zh-CN"/>
          </w:rPr>
          <w:t>8</w:t>
        </w:r>
      </w:ins>
      <w:ins w:id="770" w:author="AFSMO" w:date="2021-03-24T13:30:00Z">
        <w:r w:rsidR="006C7748">
          <w:rPr>
            <w:szCs w:val="24"/>
            <w:lang w:eastAsia="zh-CN"/>
          </w:rPr>
          <w:t>0</w:t>
        </w:r>
      </w:ins>
      <w:del w:id="771" w:author="AFSMO" w:date="2021-03-24T13:29:00Z">
        <w:r w:rsidR="00A53163" w:rsidDel="00896CE2">
          <w:rPr>
            <w:szCs w:val="24"/>
            <w:lang w:eastAsia="zh-CN"/>
          </w:rPr>
          <w:delText>5</w:delText>
        </w:r>
      </w:del>
      <w:del w:id="772" w:author="AFSMO" w:date="2021-03-24T13:22:00Z">
        <w:r w:rsidR="00A53163" w:rsidDel="00EA1058">
          <w:rPr>
            <w:szCs w:val="24"/>
            <w:lang w:eastAsia="zh-CN"/>
          </w:rPr>
          <w:delText>0</w:delText>
        </w:r>
      </w:del>
      <w:r w:rsidR="00A53163">
        <w:rPr>
          <w:szCs w:val="24"/>
          <w:lang w:eastAsia="zh-CN"/>
        </w:rPr>
        <w:t>-1</w:t>
      </w:r>
      <w:ins w:id="773" w:author="AFSMO" w:date="2021-03-24T19:30:00Z">
        <w:r w:rsidR="000139F5">
          <w:rPr>
            <w:szCs w:val="24"/>
            <w:lang w:eastAsia="zh-CN"/>
          </w:rPr>
          <w:t xml:space="preserve"> </w:t>
        </w:r>
      </w:ins>
      <w:r w:rsidR="00A53163">
        <w:rPr>
          <w:szCs w:val="24"/>
          <w:lang w:eastAsia="zh-CN"/>
        </w:rPr>
        <w:t xml:space="preserve">850 MHz band </w:t>
      </w:r>
      <w:proofErr w:type="spellStart"/>
      <w:r w:rsidR="00A53163">
        <w:rPr>
          <w:szCs w:val="24"/>
          <w:lang w:eastAsia="zh-CN"/>
        </w:rPr>
        <w:t>under</w:t>
      </w:r>
      <w:proofErr w:type="spellEnd"/>
      <w:r w:rsidR="00A53163">
        <w:rPr>
          <w:szCs w:val="24"/>
          <w:lang w:eastAsia="zh-CN"/>
        </w:rPr>
        <w:t xml:space="preserve"> WRC-23 agenda item 1.4. </w:t>
      </w:r>
      <w:ins w:id="774" w:author="AFSMO" w:date="2021-03-24T17:33:00Z">
        <w:r w:rsidR="00822A90">
          <w:rPr>
            <w:szCs w:val="24"/>
            <w:lang w:eastAsia="zh-CN"/>
          </w:rPr>
          <w:t>The Table</w:t>
        </w:r>
      </w:ins>
      <w:ins w:id="775" w:author="AFSMO" w:date="2021-03-24T19:39:00Z">
        <w:r w:rsidR="00AA6F03">
          <w:rPr>
            <w:szCs w:val="24"/>
            <w:lang w:eastAsia="zh-CN"/>
          </w:rPr>
          <w:t xml:space="preserve"> in the attachement</w:t>
        </w:r>
      </w:ins>
      <w:ins w:id="776" w:author="AFSMO" w:date="2021-03-24T17:33:00Z">
        <w:r w:rsidR="00822A90">
          <w:rPr>
            <w:szCs w:val="24"/>
            <w:lang w:eastAsia="zh-CN"/>
          </w:rPr>
          <w:t xml:space="preserve"> </w:t>
        </w:r>
        <w:proofErr w:type="spellStart"/>
        <w:r w:rsidR="00822A90">
          <w:rPr>
            <w:szCs w:val="24"/>
            <w:lang w:eastAsia="zh-CN"/>
          </w:rPr>
          <w:t>provide</w:t>
        </w:r>
      </w:ins>
      <w:ins w:id="777" w:author="AFSMO" w:date="2021-03-24T17:35:00Z">
        <w:r w:rsidR="00EB7261">
          <w:rPr>
            <w:szCs w:val="24"/>
            <w:lang w:eastAsia="zh-CN"/>
          </w:rPr>
          <w:t>s</w:t>
        </w:r>
      </w:ins>
      <w:proofErr w:type="spellEnd"/>
      <w:ins w:id="778" w:author="AFSMO" w:date="2021-03-24T17:33:00Z">
        <w:r w:rsidR="00822A90">
          <w:rPr>
            <w:szCs w:val="24"/>
            <w:lang w:eastAsia="zh-CN"/>
          </w:rPr>
          <w:t xml:space="preserve"> the technical characteristics of the AMS </w:t>
        </w:r>
        <w:proofErr w:type="spellStart"/>
        <w:r w:rsidR="00822A90">
          <w:rPr>
            <w:szCs w:val="24"/>
            <w:lang w:eastAsia="zh-CN"/>
          </w:rPr>
          <w:t>systems</w:t>
        </w:r>
        <w:proofErr w:type="spellEnd"/>
        <w:r w:rsidR="00822A90">
          <w:rPr>
            <w:szCs w:val="24"/>
            <w:lang w:eastAsia="zh-CN"/>
          </w:rPr>
          <w:t xml:space="preserve"> in the 1 780-1 850 MHz </w:t>
        </w:r>
        <w:proofErr w:type="spellStart"/>
        <w:r w:rsidR="00822A90">
          <w:rPr>
            <w:szCs w:val="24"/>
            <w:lang w:eastAsia="zh-CN"/>
          </w:rPr>
          <w:t>band.</w:t>
        </w:r>
      </w:ins>
    </w:p>
    <w:p w14:paraId="57C5359F" w14:textId="21551644" w:rsidR="00581C73" w:rsidDel="00581C73" w:rsidRDefault="00581C73" w:rsidP="00581C73">
      <w:pPr>
        <w:pStyle w:val="Normalaftertitle"/>
        <w:keepNext/>
        <w:keepLines/>
        <w:spacing w:before="120" w:after="200"/>
        <w:rPr>
          <w:del w:id="779" w:author="AFSMO" w:date="2021-03-24T19:42:00Z"/>
          <w:szCs w:val="24"/>
        </w:rPr>
      </w:pPr>
      <w:del w:id="780" w:author="AFSMO" w:date="2021-03-24T19:42:00Z">
        <w:r w:rsidRPr="00E227E6" w:rsidDel="00581C73">
          <w:rPr>
            <w:szCs w:val="24"/>
          </w:rPr>
          <w:delText>WP 5</w:delText>
        </w:r>
        <w:r w:rsidDel="00581C73">
          <w:rPr>
            <w:szCs w:val="24"/>
          </w:rPr>
          <w:delText>B</w:delText>
        </w:r>
        <w:r w:rsidRPr="00E227E6" w:rsidDel="00581C73">
          <w:rPr>
            <w:szCs w:val="24"/>
          </w:rPr>
          <w:delText xml:space="preserve"> would like to mention that it has considered the Administrative Circular </w:delText>
        </w:r>
        <w:r w:rsidDel="00581C73">
          <w:fldChar w:fldCharType="begin"/>
        </w:r>
        <w:r w:rsidDel="00581C73">
          <w:delInstrText xml:space="preserve"> HYPERLINK "https://www.itu.int/md/R00-CACE-CIR-0955/en" </w:delInstrText>
        </w:r>
        <w:r w:rsidDel="00581C73">
          <w:fldChar w:fldCharType="separate"/>
        </w:r>
        <w:r w:rsidDel="00581C73">
          <w:rPr>
            <w:rStyle w:val="Hyperlink"/>
            <w:shd w:val="clear" w:color="auto" w:fill="FFFFFF"/>
          </w:rPr>
          <w:delText>CACE/955</w:delText>
        </w:r>
        <w:r w:rsidDel="00581C73">
          <w:rPr>
            <w:rStyle w:val="Hyperlink"/>
            <w:shd w:val="clear" w:color="auto" w:fill="FFFFFF"/>
          </w:rPr>
          <w:fldChar w:fldCharType="end"/>
        </w:r>
        <w:r w:rsidRPr="00E227E6" w:rsidDel="00581C73">
          <w:rPr>
            <w:szCs w:val="24"/>
          </w:rPr>
          <w:delText xml:space="preserve"> dated 18 September 2020 which encourages administrations to provide their contributions on technical characteristics, operational parameters and protection criteria for services to support the work on relevant WRC-23 agenda items to the contributing Working Parties dealing with these services. WP 5</w:delText>
        </w:r>
        <w:r w:rsidDel="00581C73">
          <w:rPr>
            <w:szCs w:val="24"/>
          </w:rPr>
          <w:delText>B</w:delText>
        </w:r>
        <w:r w:rsidRPr="00E227E6" w:rsidDel="00581C73">
          <w:rPr>
            <w:szCs w:val="24"/>
          </w:rPr>
          <w:delText xml:space="preserve"> will take into account any additional information received from the membership related to this administrative circular as well as any other available information in the BR databases together with any information in ITU-R Recommendations and Reports and further liaise with the responsible or contributing groups by the requested deadline.</w:delText>
        </w:r>
      </w:del>
    </w:p>
    <w:p w14:paraId="43A6EBD4" w14:textId="77777777" w:rsidR="00581C73" w:rsidRPr="0049399E" w:rsidRDefault="00581C73" w:rsidP="00581C73">
      <w:pPr>
        <w:pStyle w:val="Normalaftertitle"/>
        <w:keepNext/>
        <w:keepLines/>
        <w:spacing w:before="120" w:after="200"/>
        <w:rPr>
          <w:szCs w:val="24"/>
        </w:rPr>
      </w:pPr>
      <w:r w:rsidRPr="0049399E">
        <w:rPr>
          <w:szCs w:val="24"/>
        </w:rPr>
        <w:t>WP</w:t>
      </w:r>
      <w:proofErr w:type="spellEnd"/>
      <w:r w:rsidRPr="0049399E">
        <w:rPr>
          <w:szCs w:val="24"/>
        </w:rPr>
        <w:t xml:space="preserve"> 5B looks </w:t>
      </w:r>
      <w:proofErr w:type="spellStart"/>
      <w:r w:rsidRPr="0049399E">
        <w:rPr>
          <w:szCs w:val="24"/>
        </w:rPr>
        <w:t>forward</w:t>
      </w:r>
      <w:proofErr w:type="spellEnd"/>
      <w:r w:rsidRPr="0049399E">
        <w:rPr>
          <w:szCs w:val="24"/>
        </w:rPr>
        <w:t xml:space="preserve"> to </w:t>
      </w:r>
      <w:proofErr w:type="spellStart"/>
      <w:r w:rsidRPr="0049399E">
        <w:rPr>
          <w:szCs w:val="24"/>
        </w:rPr>
        <w:t>continued</w:t>
      </w:r>
      <w:proofErr w:type="spellEnd"/>
      <w:r w:rsidRPr="0049399E">
        <w:rPr>
          <w:szCs w:val="24"/>
        </w:rPr>
        <w:t xml:space="preserve"> collaboration with WP </w:t>
      </w:r>
      <w:r>
        <w:rPr>
          <w:szCs w:val="24"/>
        </w:rPr>
        <w:t>5D</w:t>
      </w:r>
      <w:r w:rsidRPr="0049399E">
        <w:rPr>
          <w:szCs w:val="24"/>
        </w:rPr>
        <w:t xml:space="preserve"> on the </w:t>
      </w:r>
      <w:proofErr w:type="spellStart"/>
      <w:r w:rsidRPr="0049399E">
        <w:rPr>
          <w:szCs w:val="24"/>
        </w:rPr>
        <w:t>progress</w:t>
      </w:r>
      <w:proofErr w:type="spellEnd"/>
      <w:r w:rsidRPr="0049399E">
        <w:rPr>
          <w:szCs w:val="24"/>
        </w:rPr>
        <w:t xml:space="preserve"> of WRC-23 agenda item 1.</w:t>
      </w:r>
      <w:r>
        <w:rPr>
          <w:szCs w:val="24"/>
        </w:rPr>
        <w:t>4</w:t>
      </w:r>
      <w:r w:rsidRPr="0049399E">
        <w:rPr>
          <w:szCs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1"/>
      </w:tblGrid>
      <w:tr w:rsidR="00581C73" w:rsidRPr="0049399E" w14:paraId="48C647D5" w14:textId="77777777" w:rsidTr="00A077A4">
        <w:tc>
          <w:tcPr>
            <w:tcW w:w="9855" w:type="dxa"/>
            <w:gridSpan w:val="2"/>
          </w:tcPr>
          <w:p w14:paraId="75B20066" w14:textId="77777777" w:rsidR="00581C73" w:rsidRPr="0049399E" w:rsidRDefault="00581C73" w:rsidP="00A077A4">
            <w:pPr>
              <w:spacing w:after="120"/>
            </w:pPr>
            <w:proofErr w:type="spellStart"/>
            <w:proofErr w:type="gramStart"/>
            <w:r w:rsidRPr="0049399E">
              <w:rPr>
                <w:b/>
              </w:rPr>
              <w:t>Status</w:t>
            </w:r>
            <w:proofErr w:type="spellEnd"/>
            <w:r w:rsidRPr="0049399E">
              <w:rPr>
                <w:b/>
              </w:rPr>
              <w:t>:</w:t>
            </w:r>
            <w:proofErr w:type="gramEnd"/>
            <w:r w:rsidRPr="0049399E">
              <w:rPr>
                <w:b/>
              </w:rPr>
              <w:tab/>
            </w:r>
            <w:r w:rsidRPr="0049399E">
              <w:t>For information and action as appropriate</w:t>
            </w:r>
          </w:p>
        </w:tc>
      </w:tr>
      <w:tr w:rsidR="00581C73" w:rsidRPr="0049399E" w14:paraId="6604462F" w14:textId="77777777" w:rsidTr="00A077A4">
        <w:tc>
          <w:tcPr>
            <w:tcW w:w="4927" w:type="dxa"/>
          </w:tcPr>
          <w:p w14:paraId="79BE9D1A" w14:textId="77777777" w:rsidR="00581C73" w:rsidRPr="0049399E" w:rsidRDefault="00581C73" w:rsidP="00A077A4">
            <w:proofErr w:type="gramStart"/>
            <w:r w:rsidRPr="0049399E">
              <w:rPr>
                <w:b/>
                <w:szCs w:val="24"/>
              </w:rPr>
              <w:t>Contact:</w:t>
            </w:r>
            <w:proofErr w:type="gramEnd"/>
            <w:r w:rsidRPr="0049399E">
              <w:rPr>
                <w:szCs w:val="24"/>
              </w:rPr>
              <w:tab/>
            </w:r>
          </w:p>
        </w:tc>
        <w:tc>
          <w:tcPr>
            <w:tcW w:w="4928" w:type="dxa"/>
          </w:tcPr>
          <w:p w14:paraId="209DEFC6" w14:textId="77777777" w:rsidR="00581C73" w:rsidRPr="0049399E" w:rsidRDefault="00581C73" w:rsidP="00A077A4">
            <w:proofErr w:type="gramStart"/>
            <w:r w:rsidRPr="0049399E">
              <w:rPr>
                <w:b/>
                <w:szCs w:val="24"/>
              </w:rPr>
              <w:t>E-mail:</w:t>
            </w:r>
            <w:proofErr w:type="gramEnd"/>
            <w:r w:rsidRPr="0049399E">
              <w:rPr>
                <w:b/>
                <w:szCs w:val="24"/>
              </w:rPr>
              <w:tab/>
            </w:r>
            <w:hyperlink r:id="rId16" w:history="1"/>
            <w:r w:rsidRPr="0049399E" w:rsidDel="002E42CB">
              <w:t xml:space="preserve"> </w:t>
            </w:r>
          </w:p>
        </w:tc>
      </w:tr>
    </w:tbl>
    <w:p w14:paraId="7E0E1E28" w14:textId="20990AC7" w:rsidR="00581C73" w:rsidRPr="00581C73" w:rsidRDefault="00581C73" w:rsidP="00581C73">
      <w:pPr>
        <w:jc w:val="left"/>
        <w:rPr>
          <w:ins w:id="781" w:author="AFSMO" w:date="2021-03-24T19:35:00Z"/>
          <w:lang w:val="en-GB"/>
        </w:rPr>
        <w:sectPr w:rsidR="00581C73" w:rsidRPr="00581C73" w:rsidSect="00B646C0">
          <w:pgSz w:w="11907" w:h="16834" w:code="9"/>
          <w:pgMar w:top="1411" w:right="1138" w:bottom="1138" w:left="1138" w:header="720" w:footer="475" w:gutter="0"/>
          <w:cols w:space="720"/>
          <w:docGrid w:linePitch="326"/>
        </w:sectPr>
      </w:pPr>
    </w:p>
    <w:p w14:paraId="4DBBEB6F" w14:textId="61F54FA8" w:rsidR="00AA6F03" w:rsidRDefault="00AA6F03" w:rsidP="008878E8">
      <w:pPr>
        <w:pStyle w:val="TableNo"/>
        <w:rPr>
          <w:ins w:id="782" w:author="AFSMO" w:date="2021-03-24T19:39:00Z"/>
          <w:lang w:val="en-GB"/>
        </w:rPr>
      </w:pPr>
      <w:ins w:id="783" w:author="AFSMO" w:date="2021-03-24T19:39:00Z">
        <w:r>
          <w:rPr>
            <w:lang w:val="en-GB"/>
          </w:rPr>
          <w:lastRenderedPageBreak/>
          <w:t>Attachment 1</w:t>
        </w:r>
      </w:ins>
    </w:p>
    <w:p w14:paraId="5A69AE85" w14:textId="41B166A7" w:rsidR="008878E8" w:rsidRPr="00882639" w:rsidRDefault="008878E8" w:rsidP="005823C1">
      <w:pPr>
        <w:pStyle w:val="TableNo"/>
        <w:spacing w:before="120"/>
        <w:rPr>
          <w:ins w:id="784" w:author="AFSMO" w:date="2021-03-24T18:01:00Z"/>
          <w:lang w:val="en-GB"/>
        </w:rPr>
      </w:pPr>
      <w:ins w:id="785" w:author="AFSMO" w:date="2021-03-24T18:01:00Z">
        <w:r w:rsidRPr="00882639">
          <w:rPr>
            <w:lang w:val="en-GB"/>
          </w:rPr>
          <w:t>TABLE  1</w:t>
        </w:r>
      </w:ins>
    </w:p>
    <w:p w14:paraId="23591D41" w14:textId="365DF615" w:rsidR="008878E8" w:rsidRPr="00BB1432" w:rsidRDefault="008878E8" w:rsidP="008878E8">
      <w:pPr>
        <w:pStyle w:val="Tabletitle"/>
        <w:rPr>
          <w:ins w:id="786" w:author="AFSMO" w:date="2021-03-24T18:01:00Z"/>
          <w:lang w:val="en-GB" w:eastAsia="ja-JP"/>
        </w:rPr>
      </w:pPr>
      <w:ins w:id="787" w:author="AFSMO" w:date="2021-03-24T18:01:00Z">
        <w:r w:rsidRPr="00882639">
          <w:rPr>
            <w:lang w:val="en-GB"/>
          </w:rPr>
          <w:t xml:space="preserve">Typical technical characteristics of representative aeronautical mobile service systems operated in the frequency range </w:t>
        </w:r>
        <w:r w:rsidRPr="00882639">
          <w:rPr>
            <w:lang w:val="en-GB" w:eastAsia="ja-JP"/>
          </w:rPr>
          <w:t>1 7</w:t>
        </w:r>
        <w:r>
          <w:rPr>
            <w:lang w:val="en-GB" w:eastAsia="ja-JP"/>
          </w:rPr>
          <w:t>80</w:t>
        </w:r>
        <w:r w:rsidRPr="00882639">
          <w:rPr>
            <w:lang w:val="en-GB" w:eastAsia="ja-JP"/>
          </w:rPr>
          <w:t xml:space="preserve">-1 850 </w:t>
        </w:r>
        <w:proofErr w:type="gramStart"/>
        <w:r w:rsidRPr="00882639">
          <w:rPr>
            <w:lang w:val="en-GB" w:eastAsia="ja-JP"/>
          </w:rPr>
          <w:t>MHz</w:t>
        </w:r>
        <w:proofErr w:type="gramEnd"/>
      </w:ins>
    </w:p>
    <w:tbl>
      <w:tblPr>
        <w:tblW w:w="161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5"/>
        <w:gridCol w:w="1017"/>
        <w:gridCol w:w="1662"/>
        <w:gridCol w:w="1683"/>
        <w:gridCol w:w="864"/>
        <w:gridCol w:w="1191"/>
        <w:gridCol w:w="1260"/>
        <w:gridCol w:w="1770"/>
        <w:gridCol w:w="1950"/>
        <w:gridCol w:w="2041"/>
      </w:tblGrid>
      <w:tr w:rsidR="008A049F" w14:paraId="2984F575" w14:textId="77777777" w:rsidTr="005823C1">
        <w:trPr>
          <w:jc w:val="center"/>
        </w:trPr>
        <w:tc>
          <w:tcPr>
            <w:tcW w:w="26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8F5C2D9" w14:textId="77777777" w:rsidR="008A049F" w:rsidRDefault="008A049F" w:rsidP="00AA6F03">
            <w:pPr>
              <w:pStyle w:val="Tablehead"/>
              <w:rPr>
                <w:lang w:val="en-GB" w:eastAsia="ja-JP"/>
              </w:rPr>
            </w:pPr>
            <w:ins w:id="788" w:author="AFSMO" w:date="2021-03-19T14:16:00Z">
              <w:r>
                <w:rPr>
                  <w:lang w:val="en-GB" w:eastAsia="ja-JP"/>
                </w:rPr>
                <w:t>Parameter</w:t>
              </w:r>
            </w:ins>
          </w:p>
        </w:tc>
        <w:tc>
          <w:tcPr>
            <w:tcW w:w="10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740C9B1" w14:textId="77777777" w:rsidR="008A049F" w:rsidRDefault="008A049F" w:rsidP="00AA6F03">
            <w:pPr>
              <w:pStyle w:val="Tablehead"/>
              <w:rPr>
                <w:ins w:id="789" w:author="AFSMO" w:date="2021-03-19T14:16:00Z"/>
                <w:lang w:val="en-GB" w:eastAsia="ja-JP"/>
              </w:rPr>
            </w:pPr>
            <w:ins w:id="790" w:author="AFSMO" w:date="2021-03-19T14:16:00Z">
              <w:r>
                <w:rPr>
                  <w:lang w:val="en-GB" w:eastAsia="ja-JP"/>
                </w:rPr>
                <w:t>Units</w:t>
              </w:r>
            </w:ins>
          </w:p>
        </w:tc>
        <w:tc>
          <w:tcPr>
            <w:tcW w:w="166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B864105" w14:textId="77777777" w:rsidR="008A049F" w:rsidRDefault="008A049F" w:rsidP="00AA6F03">
            <w:pPr>
              <w:pStyle w:val="Tablehead"/>
              <w:rPr>
                <w:ins w:id="791" w:author="AFSMO" w:date="2021-03-19T14:16:00Z"/>
                <w:lang w:val="en-GB" w:eastAsia="ja-JP"/>
              </w:rPr>
            </w:pPr>
            <w:ins w:id="792" w:author="AFSMO" w:date="2021-03-19T14:16:00Z">
              <w:r>
                <w:rPr>
                  <w:lang w:val="en-GB" w:eastAsia="ja-JP"/>
                </w:rPr>
                <w:t>System 1</w:t>
              </w:r>
            </w:ins>
          </w:p>
          <w:p w14:paraId="68796615" w14:textId="77777777" w:rsidR="008A049F" w:rsidRDefault="008A049F" w:rsidP="00AA6F03">
            <w:pPr>
              <w:pStyle w:val="Tablehead"/>
              <w:rPr>
                <w:ins w:id="793" w:author="AFSMO" w:date="2021-03-19T14:16:00Z"/>
                <w:lang w:val="en-GB" w:eastAsia="ja-JP"/>
              </w:rPr>
            </w:pPr>
            <w:ins w:id="794" w:author="AFSMO" w:date="2021-03-19T14:16:00Z">
              <w:r>
                <w:rPr>
                  <w:lang w:val="en-GB" w:eastAsia="ja-JP"/>
                </w:rPr>
                <w:t>Airborne</w:t>
              </w:r>
            </w:ins>
          </w:p>
        </w:tc>
        <w:tc>
          <w:tcPr>
            <w:tcW w:w="373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44E2AD8" w14:textId="77777777" w:rsidR="008A049F" w:rsidRDefault="008A049F" w:rsidP="00AA6F03">
            <w:pPr>
              <w:pStyle w:val="Tablehead"/>
              <w:rPr>
                <w:ins w:id="795" w:author="AFSMO" w:date="2021-03-19T14:16:00Z"/>
                <w:lang w:val="en-GB" w:eastAsia="ja-JP"/>
              </w:rPr>
            </w:pPr>
            <w:ins w:id="796" w:author="AFSMO" w:date="2021-03-19T14:16:00Z">
              <w:r>
                <w:rPr>
                  <w:lang w:val="en-GB" w:eastAsia="ja-JP"/>
                </w:rPr>
                <w:t>System 1</w:t>
              </w:r>
            </w:ins>
          </w:p>
          <w:p w14:paraId="15CE5393" w14:textId="77777777" w:rsidR="008A049F" w:rsidRDefault="008A049F" w:rsidP="00AA6F03">
            <w:pPr>
              <w:pStyle w:val="Tablehead"/>
              <w:rPr>
                <w:ins w:id="797" w:author="AFSMO" w:date="2021-03-19T14:16:00Z"/>
                <w:lang w:val="en-GB" w:eastAsia="ja-JP"/>
              </w:rPr>
            </w:pPr>
            <w:ins w:id="798" w:author="AFSMO" w:date="2021-03-19T14:16:00Z">
              <w:r>
                <w:rPr>
                  <w:lang w:val="en-GB" w:eastAsia="ja-JP"/>
                </w:rPr>
                <w:t>Ground</w:t>
              </w:r>
            </w:ins>
          </w:p>
        </w:tc>
        <w:tc>
          <w:tcPr>
            <w:tcW w:w="303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768DD3C" w14:textId="77777777" w:rsidR="008A049F" w:rsidRDefault="008A049F" w:rsidP="00AA6F03">
            <w:pPr>
              <w:pStyle w:val="Tablehead"/>
              <w:rPr>
                <w:ins w:id="799" w:author="AFSMO" w:date="2021-03-19T14:16:00Z"/>
                <w:lang w:val="en-GB" w:eastAsia="ja-JP"/>
              </w:rPr>
            </w:pPr>
            <w:ins w:id="800" w:author="AFSMO" w:date="2021-03-19T14:16:00Z">
              <w:r>
                <w:rPr>
                  <w:lang w:val="en-GB" w:eastAsia="ja-JP"/>
                </w:rPr>
                <w:t>System 2</w:t>
              </w:r>
            </w:ins>
          </w:p>
          <w:p w14:paraId="7CFC0E6D" w14:textId="77777777" w:rsidR="008A049F" w:rsidRDefault="008A049F" w:rsidP="00AA6F03">
            <w:pPr>
              <w:pStyle w:val="Tablehead"/>
              <w:rPr>
                <w:ins w:id="801" w:author="AFSMO" w:date="2021-03-24T17:43:00Z"/>
                <w:lang w:val="en-GB" w:eastAsia="ja-JP"/>
              </w:rPr>
            </w:pPr>
            <w:ins w:id="802" w:author="AFSMO" w:date="2021-03-19T14:16:00Z">
              <w:r>
                <w:rPr>
                  <w:lang w:val="en-GB" w:eastAsia="ja-JP"/>
                </w:rPr>
                <w:t>Airborne</w:t>
              </w:r>
            </w:ins>
          </w:p>
        </w:tc>
        <w:tc>
          <w:tcPr>
            <w:tcW w:w="399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CC25E4F" w14:textId="77777777" w:rsidR="008A049F" w:rsidRDefault="008A049F" w:rsidP="00AA6F03">
            <w:pPr>
              <w:pStyle w:val="Tablehead"/>
              <w:rPr>
                <w:ins w:id="803" w:author="AFSMO" w:date="2021-03-19T14:16:00Z"/>
                <w:lang w:val="en-GB" w:eastAsia="ja-JP"/>
              </w:rPr>
            </w:pPr>
            <w:ins w:id="804" w:author="AFSMO" w:date="2021-03-19T14:16:00Z">
              <w:r>
                <w:rPr>
                  <w:lang w:val="en-GB" w:eastAsia="ja-JP"/>
                </w:rPr>
                <w:t>System 2</w:t>
              </w:r>
            </w:ins>
          </w:p>
          <w:p w14:paraId="77A9007F" w14:textId="77777777" w:rsidR="008A049F" w:rsidRDefault="008A049F" w:rsidP="000139F5">
            <w:pPr>
              <w:pStyle w:val="Tablehead"/>
              <w:tabs>
                <w:tab w:val="clear" w:pos="2552"/>
                <w:tab w:val="clear" w:pos="3969"/>
                <w:tab w:val="left" w:pos="2574"/>
              </w:tabs>
              <w:rPr>
                <w:ins w:id="805" w:author="AFSMO" w:date="2021-03-19T14:16:00Z"/>
                <w:lang w:val="en-GB" w:eastAsia="ja-JP"/>
              </w:rPr>
            </w:pPr>
            <w:ins w:id="806" w:author="AFSMO" w:date="2021-03-19T14:16:00Z">
              <w:r>
                <w:rPr>
                  <w:lang w:val="en-GB" w:eastAsia="ja-JP"/>
                </w:rPr>
                <w:t>Ground</w:t>
              </w:r>
            </w:ins>
          </w:p>
        </w:tc>
      </w:tr>
      <w:tr w:rsidR="008A049F" w:rsidRPr="008775B4" w14:paraId="3726D43E" w14:textId="77777777" w:rsidTr="005823C1">
        <w:trPr>
          <w:jc w:val="center"/>
        </w:trPr>
        <w:tc>
          <w:tcPr>
            <w:tcW w:w="16133"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0BF79C" w14:textId="77777777" w:rsidR="008A049F" w:rsidRPr="008775B4" w:rsidRDefault="008A049F" w:rsidP="00AA6F03">
            <w:pPr>
              <w:pStyle w:val="Tabletext"/>
              <w:jc w:val="center"/>
              <w:rPr>
                <w:ins w:id="807" w:author="AFSMO" w:date="2021-03-19T14:16:00Z"/>
                <w:b/>
                <w:bCs/>
                <w:lang w:val="en-GB" w:eastAsia="ja-JP"/>
              </w:rPr>
            </w:pPr>
            <w:ins w:id="808" w:author="AFSMO" w:date="2021-03-19T14:16:00Z">
              <w:r w:rsidRPr="008775B4">
                <w:rPr>
                  <w:b/>
                  <w:bCs/>
                  <w:lang w:val="en-GB" w:eastAsia="ja-JP"/>
                </w:rPr>
                <w:t>Transmitter</w:t>
              </w:r>
            </w:ins>
          </w:p>
        </w:tc>
      </w:tr>
      <w:tr w:rsidR="008A049F" w:rsidRPr="004867D3" w14:paraId="7335D44B" w14:textId="77777777" w:rsidTr="005823C1">
        <w:trPr>
          <w:jc w:val="center"/>
        </w:trPr>
        <w:tc>
          <w:tcPr>
            <w:tcW w:w="2695" w:type="dxa"/>
            <w:tcBorders>
              <w:top w:val="single" w:sz="4" w:space="0" w:color="auto"/>
              <w:left w:val="single" w:sz="4" w:space="0" w:color="auto"/>
              <w:bottom w:val="single" w:sz="4" w:space="0" w:color="auto"/>
              <w:right w:val="single" w:sz="4" w:space="0" w:color="auto"/>
            </w:tcBorders>
            <w:hideMark/>
          </w:tcPr>
          <w:p w14:paraId="67A92DAE" w14:textId="77777777" w:rsidR="008A049F" w:rsidRPr="004867D3" w:rsidRDefault="008A049F" w:rsidP="00AA6F03">
            <w:pPr>
              <w:pStyle w:val="Tabletext"/>
              <w:rPr>
                <w:ins w:id="809" w:author="AFSMO" w:date="2021-03-19T14:16:00Z"/>
                <w:lang w:val="en-GB" w:eastAsia="ja-JP"/>
              </w:rPr>
            </w:pPr>
            <w:ins w:id="810" w:author="AFSMO" w:date="2021-03-19T14:16:00Z">
              <w:r w:rsidRPr="004867D3">
                <w:rPr>
                  <w:lang w:val="en-GB" w:eastAsia="ja-JP"/>
                </w:rPr>
                <w:t>Tuning range</w:t>
              </w:r>
            </w:ins>
          </w:p>
        </w:tc>
        <w:tc>
          <w:tcPr>
            <w:tcW w:w="1017" w:type="dxa"/>
            <w:tcBorders>
              <w:top w:val="single" w:sz="4" w:space="0" w:color="auto"/>
              <w:left w:val="single" w:sz="4" w:space="0" w:color="auto"/>
              <w:bottom w:val="single" w:sz="4" w:space="0" w:color="auto"/>
              <w:right w:val="single" w:sz="4" w:space="0" w:color="auto"/>
            </w:tcBorders>
            <w:hideMark/>
          </w:tcPr>
          <w:p w14:paraId="604A6046" w14:textId="77777777" w:rsidR="008A049F" w:rsidRPr="004867D3" w:rsidRDefault="008A049F" w:rsidP="00AA6F03">
            <w:pPr>
              <w:pStyle w:val="Tabletext"/>
              <w:jc w:val="center"/>
              <w:rPr>
                <w:ins w:id="811" w:author="AFSMO" w:date="2021-03-19T14:16:00Z"/>
                <w:lang w:val="en-GB" w:eastAsia="ja-JP"/>
              </w:rPr>
            </w:pPr>
            <w:ins w:id="812" w:author="AFSMO" w:date="2021-03-19T14:16:00Z">
              <w:r w:rsidRPr="004867D3">
                <w:rPr>
                  <w:lang w:val="en-GB" w:eastAsia="ja-JP"/>
                </w:rPr>
                <w:t>MHz</w:t>
              </w:r>
            </w:ins>
          </w:p>
        </w:tc>
        <w:tc>
          <w:tcPr>
            <w:tcW w:w="1662" w:type="dxa"/>
            <w:tcBorders>
              <w:top w:val="single" w:sz="4" w:space="0" w:color="auto"/>
              <w:left w:val="single" w:sz="4" w:space="0" w:color="auto"/>
              <w:bottom w:val="single" w:sz="4" w:space="0" w:color="auto"/>
              <w:right w:val="single" w:sz="4" w:space="0" w:color="auto"/>
            </w:tcBorders>
            <w:vAlign w:val="center"/>
            <w:hideMark/>
          </w:tcPr>
          <w:p w14:paraId="205C4522" w14:textId="77777777" w:rsidR="008A049F" w:rsidRPr="004867D3" w:rsidRDefault="008A049F" w:rsidP="00AA6F03">
            <w:pPr>
              <w:pStyle w:val="Tabletext"/>
              <w:jc w:val="center"/>
              <w:rPr>
                <w:ins w:id="813" w:author="AFSMO" w:date="2021-03-19T14:16:00Z"/>
                <w:lang w:val="en-GB" w:eastAsia="ja-JP"/>
              </w:rPr>
            </w:pPr>
            <w:ins w:id="814" w:author="AFSMO" w:date="2021-03-19T14:20:00Z">
              <w:r w:rsidRPr="004867D3">
                <w:rPr>
                  <w:lang w:val="en-GB" w:eastAsia="ja-JP"/>
                </w:rPr>
                <w:t>1 7</w:t>
              </w:r>
            </w:ins>
            <w:ins w:id="815" w:author="AFSMO" w:date="2021-03-24T15:11:00Z">
              <w:r>
                <w:rPr>
                  <w:lang w:val="en-GB" w:eastAsia="ja-JP"/>
                </w:rPr>
                <w:t>80</w:t>
              </w:r>
            </w:ins>
            <w:ins w:id="816" w:author="AFSMO" w:date="2021-03-19T14:20:00Z">
              <w:r w:rsidRPr="004867D3">
                <w:rPr>
                  <w:lang w:val="en-GB" w:eastAsia="ja-JP"/>
                </w:rPr>
                <w:t>- 1 850</w:t>
              </w:r>
            </w:ins>
          </w:p>
        </w:tc>
        <w:tc>
          <w:tcPr>
            <w:tcW w:w="3738" w:type="dxa"/>
            <w:gridSpan w:val="3"/>
            <w:tcBorders>
              <w:top w:val="single" w:sz="4" w:space="0" w:color="auto"/>
              <w:left w:val="single" w:sz="4" w:space="0" w:color="auto"/>
              <w:bottom w:val="single" w:sz="4" w:space="0" w:color="auto"/>
              <w:right w:val="single" w:sz="4" w:space="0" w:color="auto"/>
            </w:tcBorders>
            <w:hideMark/>
          </w:tcPr>
          <w:p w14:paraId="0ED4EBD1" w14:textId="77777777" w:rsidR="008A049F" w:rsidRPr="004867D3" w:rsidRDefault="008A049F" w:rsidP="00AA6F03">
            <w:pPr>
              <w:pStyle w:val="Tabletext"/>
              <w:jc w:val="center"/>
              <w:rPr>
                <w:ins w:id="817" w:author="AFSMO" w:date="2021-03-19T14:16:00Z"/>
                <w:lang w:val="en-GB" w:eastAsia="ja-JP"/>
              </w:rPr>
            </w:pPr>
            <w:ins w:id="818" w:author="AFSMO" w:date="2021-03-24T15:11:00Z">
              <w:r w:rsidRPr="008D2691">
                <w:rPr>
                  <w:lang w:val="en-GB" w:eastAsia="ja-JP"/>
                </w:rPr>
                <w:t>1 780- 1 850</w:t>
              </w:r>
            </w:ins>
          </w:p>
        </w:tc>
        <w:tc>
          <w:tcPr>
            <w:tcW w:w="3030" w:type="dxa"/>
            <w:gridSpan w:val="2"/>
            <w:tcBorders>
              <w:top w:val="single" w:sz="4" w:space="0" w:color="auto"/>
              <w:left w:val="single" w:sz="4" w:space="0" w:color="auto"/>
              <w:bottom w:val="single" w:sz="4" w:space="0" w:color="auto"/>
              <w:right w:val="single" w:sz="4" w:space="0" w:color="auto"/>
            </w:tcBorders>
            <w:hideMark/>
          </w:tcPr>
          <w:p w14:paraId="196768D3" w14:textId="77777777" w:rsidR="008A049F" w:rsidRPr="008D2691" w:rsidRDefault="008A049F" w:rsidP="00AA6F03">
            <w:pPr>
              <w:pStyle w:val="Tabletext"/>
              <w:jc w:val="center"/>
              <w:rPr>
                <w:ins w:id="819" w:author="AFSMO" w:date="2021-03-24T17:43:00Z"/>
                <w:lang w:val="en-GB" w:eastAsia="ja-JP"/>
              </w:rPr>
            </w:pPr>
            <w:ins w:id="820" w:author="AFSMO" w:date="2021-03-24T15:11:00Z">
              <w:r w:rsidRPr="008D2691">
                <w:rPr>
                  <w:lang w:val="en-GB" w:eastAsia="ja-JP"/>
                </w:rPr>
                <w:t>1 780- 1 850</w:t>
              </w:r>
            </w:ins>
          </w:p>
        </w:tc>
        <w:tc>
          <w:tcPr>
            <w:tcW w:w="3991" w:type="dxa"/>
            <w:gridSpan w:val="2"/>
            <w:tcBorders>
              <w:top w:val="single" w:sz="4" w:space="0" w:color="auto"/>
              <w:left w:val="single" w:sz="4" w:space="0" w:color="auto"/>
              <w:bottom w:val="single" w:sz="4" w:space="0" w:color="auto"/>
              <w:right w:val="single" w:sz="4" w:space="0" w:color="auto"/>
            </w:tcBorders>
            <w:hideMark/>
          </w:tcPr>
          <w:p w14:paraId="2F2D2D76" w14:textId="77777777" w:rsidR="008A049F" w:rsidRPr="004867D3" w:rsidRDefault="008A049F" w:rsidP="00AA6F03">
            <w:pPr>
              <w:pStyle w:val="Tabletext"/>
              <w:jc w:val="center"/>
              <w:rPr>
                <w:ins w:id="821" w:author="AFSMO" w:date="2021-03-19T14:16:00Z"/>
                <w:lang w:val="en-GB" w:eastAsia="ja-JP"/>
              </w:rPr>
            </w:pPr>
            <w:ins w:id="822" w:author="AFSMO" w:date="2021-03-24T15:11:00Z">
              <w:r w:rsidRPr="008D2691">
                <w:rPr>
                  <w:lang w:val="en-GB" w:eastAsia="ja-JP"/>
                </w:rPr>
                <w:t>1 780- 1 850</w:t>
              </w:r>
            </w:ins>
          </w:p>
        </w:tc>
      </w:tr>
      <w:tr w:rsidR="008A049F" w:rsidRPr="004867D3" w14:paraId="1893BD4C" w14:textId="77777777" w:rsidTr="005823C1">
        <w:trPr>
          <w:jc w:val="center"/>
        </w:trPr>
        <w:tc>
          <w:tcPr>
            <w:tcW w:w="2695" w:type="dxa"/>
            <w:tcBorders>
              <w:top w:val="single" w:sz="4" w:space="0" w:color="auto"/>
              <w:left w:val="single" w:sz="4" w:space="0" w:color="auto"/>
              <w:bottom w:val="single" w:sz="4" w:space="0" w:color="auto"/>
              <w:right w:val="single" w:sz="4" w:space="0" w:color="auto"/>
            </w:tcBorders>
            <w:hideMark/>
          </w:tcPr>
          <w:p w14:paraId="731E2593" w14:textId="77777777" w:rsidR="008A049F" w:rsidRPr="004867D3" w:rsidRDefault="008A049F" w:rsidP="00AA6F03">
            <w:pPr>
              <w:pStyle w:val="Tabletext"/>
              <w:rPr>
                <w:ins w:id="823" w:author="AFSMO" w:date="2021-03-19T14:16:00Z"/>
                <w:lang w:val="en-GB" w:eastAsia="ja-JP"/>
              </w:rPr>
            </w:pPr>
            <w:ins w:id="824" w:author="AFSMO" w:date="2021-03-19T14:16:00Z">
              <w:r w:rsidRPr="004867D3">
                <w:rPr>
                  <w:lang w:val="en-GB" w:eastAsia="ja-JP"/>
                </w:rPr>
                <w:t>Power output</w:t>
              </w:r>
            </w:ins>
          </w:p>
        </w:tc>
        <w:tc>
          <w:tcPr>
            <w:tcW w:w="1017" w:type="dxa"/>
            <w:tcBorders>
              <w:top w:val="single" w:sz="4" w:space="0" w:color="auto"/>
              <w:left w:val="single" w:sz="4" w:space="0" w:color="auto"/>
              <w:bottom w:val="single" w:sz="4" w:space="0" w:color="auto"/>
              <w:right w:val="single" w:sz="4" w:space="0" w:color="auto"/>
            </w:tcBorders>
            <w:hideMark/>
          </w:tcPr>
          <w:p w14:paraId="66945AA2" w14:textId="77777777" w:rsidR="008A049F" w:rsidRPr="004867D3" w:rsidRDefault="008A049F" w:rsidP="00AA6F03">
            <w:pPr>
              <w:pStyle w:val="Tabletext"/>
              <w:jc w:val="center"/>
              <w:rPr>
                <w:ins w:id="825" w:author="AFSMO" w:date="2021-03-19T14:16:00Z"/>
                <w:lang w:val="en-GB" w:eastAsia="ja-JP"/>
              </w:rPr>
            </w:pPr>
            <w:ins w:id="826" w:author="AFSMO" w:date="2021-03-19T14:16:00Z">
              <w:r w:rsidRPr="004867D3">
                <w:rPr>
                  <w:lang w:val="en-GB" w:eastAsia="ja-JP"/>
                </w:rPr>
                <w:t>dBm</w:t>
              </w:r>
            </w:ins>
          </w:p>
        </w:tc>
        <w:tc>
          <w:tcPr>
            <w:tcW w:w="1662" w:type="dxa"/>
            <w:tcBorders>
              <w:top w:val="single" w:sz="4" w:space="0" w:color="auto"/>
              <w:left w:val="single" w:sz="4" w:space="0" w:color="auto"/>
              <w:bottom w:val="single" w:sz="4" w:space="0" w:color="auto"/>
              <w:right w:val="single" w:sz="4" w:space="0" w:color="auto"/>
            </w:tcBorders>
            <w:vAlign w:val="center"/>
            <w:hideMark/>
          </w:tcPr>
          <w:p w14:paraId="6465D7C9" w14:textId="77777777" w:rsidR="008A049F" w:rsidRPr="004867D3" w:rsidRDefault="008A049F" w:rsidP="00AA6F03">
            <w:pPr>
              <w:pStyle w:val="Tabletext"/>
              <w:jc w:val="center"/>
              <w:rPr>
                <w:ins w:id="827" w:author="AFSMO" w:date="2021-03-19T14:16:00Z"/>
                <w:lang w:val="en-GB" w:eastAsia="ja-JP"/>
              </w:rPr>
            </w:pPr>
            <w:ins w:id="828" w:author="AFSMO" w:date="2021-03-24T17:42:00Z">
              <w:r w:rsidRPr="004867D3">
                <w:rPr>
                  <w:lang w:val="en-GB" w:eastAsia="ja-JP"/>
                </w:rPr>
                <w:t>35-39</w:t>
              </w:r>
            </w:ins>
          </w:p>
        </w:tc>
        <w:tc>
          <w:tcPr>
            <w:tcW w:w="3738" w:type="dxa"/>
            <w:gridSpan w:val="3"/>
            <w:tcBorders>
              <w:top w:val="single" w:sz="4" w:space="0" w:color="auto"/>
              <w:left w:val="single" w:sz="4" w:space="0" w:color="auto"/>
              <w:bottom w:val="single" w:sz="4" w:space="0" w:color="auto"/>
              <w:right w:val="single" w:sz="4" w:space="0" w:color="auto"/>
            </w:tcBorders>
            <w:vAlign w:val="center"/>
            <w:hideMark/>
          </w:tcPr>
          <w:p w14:paraId="3214192E" w14:textId="77777777" w:rsidR="008A049F" w:rsidRPr="004867D3" w:rsidRDefault="008A049F" w:rsidP="00AA6F03">
            <w:pPr>
              <w:pStyle w:val="Tabletext"/>
              <w:jc w:val="center"/>
              <w:rPr>
                <w:ins w:id="829" w:author="AFSMO" w:date="2021-03-19T14:16:00Z"/>
                <w:lang w:val="en-GB" w:eastAsia="ja-JP"/>
              </w:rPr>
            </w:pPr>
            <w:ins w:id="830" w:author="AFSMO" w:date="2021-03-24T17:42:00Z">
              <w:r w:rsidRPr="004867D3">
                <w:rPr>
                  <w:lang w:val="en-GB" w:eastAsia="ja-JP"/>
                </w:rPr>
                <w:t>30-39</w:t>
              </w:r>
            </w:ins>
          </w:p>
        </w:tc>
        <w:tc>
          <w:tcPr>
            <w:tcW w:w="3030" w:type="dxa"/>
            <w:gridSpan w:val="2"/>
            <w:tcBorders>
              <w:top w:val="single" w:sz="4" w:space="0" w:color="auto"/>
              <w:left w:val="single" w:sz="4" w:space="0" w:color="auto"/>
              <w:bottom w:val="single" w:sz="4" w:space="0" w:color="auto"/>
              <w:right w:val="single" w:sz="4" w:space="0" w:color="auto"/>
            </w:tcBorders>
            <w:vAlign w:val="center"/>
            <w:hideMark/>
          </w:tcPr>
          <w:p w14:paraId="4816C769" w14:textId="77777777" w:rsidR="008A049F" w:rsidRPr="004867D3" w:rsidRDefault="008A049F" w:rsidP="00AA6F03">
            <w:pPr>
              <w:pStyle w:val="Tabletext"/>
              <w:jc w:val="center"/>
              <w:rPr>
                <w:ins w:id="831" w:author="AFSMO" w:date="2021-03-24T17:43:00Z"/>
                <w:lang w:val="en-GB" w:eastAsia="ja-JP"/>
              </w:rPr>
            </w:pPr>
            <w:ins w:id="832" w:author="AFSMO" w:date="2021-03-24T17:42:00Z">
              <w:r w:rsidRPr="004867D3">
                <w:rPr>
                  <w:lang w:val="en-GB" w:eastAsia="ja-JP"/>
                </w:rPr>
                <w:t>42-50</w:t>
              </w:r>
            </w:ins>
          </w:p>
        </w:tc>
        <w:tc>
          <w:tcPr>
            <w:tcW w:w="3991" w:type="dxa"/>
            <w:gridSpan w:val="2"/>
            <w:tcBorders>
              <w:top w:val="single" w:sz="4" w:space="0" w:color="auto"/>
              <w:left w:val="single" w:sz="4" w:space="0" w:color="auto"/>
              <w:bottom w:val="single" w:sz="4" w:space="0" w:color="auto"/>
              <w:right w:val="single" w:sz="4" w:space="0" w:color="auto"/>
            </w:tcBorders>
            <w:vAlign w:val="center"/>
            <w:hideMark/>
          </w:tcPr>
          <w:p w14:paraId="2CECEED9" w14:textId="77777777" w:rsidR="008A049F" w:rsidRPr="004867D3" w:rsidRDefault="008A049F" w:rsidP="00AA6F03">
            <w:pPr>
              <w:pStyle w:val="Tabletext"/>
              <w:jc w:val="center"/>
              <w:rPr>
                <w:ins w:id="833" w:author="AFSMO" w:date="2021-03-19T14:16:00Z"/>
                <w:lang w:val="en-GB" w:eastAsia="ja-JP"/>
              </w:rPr>
            </w:pPr>
            <w:ins w:id="834" w:author="AFSMO" w:date="2021-03-24T17:42:00Z">
              <w:r w:rsidRPr="004867D3">
                <w:rPr>
                  <w:lang w:val="en-GB" w:eastAsia="ja-JP"/>
                </w:rPr>
                <w:t>42</w:t>
              </w:r>
            </w:ins>
          </w:p>
        </w:tc>
      </w:tr>
      <w:tr w:rsidR="008A049F" w:rsidRPr="004867D3" w14:paraId="6A37CAE0" w14:textId="77777777" w:rsidTr="005823C1">
        <w:trPr>
          <w:jc w:val="center"/>
        </w:trPr>
        <w:tc>
          <w:tcPr>
            <w:tcW w:w="2695" w:type="dxa"/>
            <w:tcBorders>
              <w:top w:val="single" w:sz="4" w:space="0" w:color="auto"/>
              <w:left w:val="single" w:sz="4" w:space="0" w:color="auto"/>
              <w:bottom w:val="single" w:sz="4" w:space="0" w:color="auto"/>
              <w:right w:val="single" w:sz="4" w:space="0" w:color="auto"/>
            </w:tcBorders>
            <w:hideMark/>
          </w:tcPr>
          <w:p w14:paraId="76D1C481" w14:textId="77777777" w:rsidR="008A049F" w:rsidRPr="004867D3" w:rsidRDefault="008A049F" w:rsidP="00AA6F03">
            <w:pPr>
              <w:pStyle w:val="Tabletext"/>
              <w:rPr>
                <w:ins w:id="835" w:author="AFSMO" w:date="2021-03-19T14:16:00Z"/>
                <w:lang w:val="en-GB" w:eastAsia="ja-JP"/>
              </w:rPr>
            </w:pPr>
            <w:ins w:id="836" w:author="AFSMO" w:date="2021-03-19T14:20:00Z">
              <w:r w:rsidRPr="004867D3">
                <w:rPr>
                  <w:lang w:val="en-GB" w:eastAsia="ja-JP"/>
                </w:rPr>
                <w:t xml:space="preserve">Emission </w:t>
              </w:r>
            </w:ins>
            <w:ins w:id="837" w:author="AFSMO" w:date="2021-03-19T14:16:00Z">
              <w:r w:rsidRPr="004867D3">
                <w:rPr>
                  <w:lang w:val="en-GB" w:eastAsia="ja-JP"/>
                </w:rPr>
                <w:t>Bandwidth (3 dB)</w:t>
              </w:r>
            </w:ins>
          </w:p>
        </w:tc>
        <w:tc>
          <w:tcPr>
            <w:tcW w:w="1017" w:type="dxa"/>
            <w:tcBorders>
              <w:top w:val="single" w:sz="4" w:space="0" w:color="auto"/>
              <w:left w:val="single" w:sz="4" w:space="0" w:color="auto"/>
              <w:bottom w:val="single" w:sz="4" w:space="0" w:color="auto"/>
              <w:right w:val="single" w:sz="4" w:space="0" w:color="auto"/>
            </w:tcBorders>
            <w:hideMark/>
          </w:tcPr>
          <w:p w14:paraId="686C7608" w14:textId="77777777" w:rsidR="008A049F" w:rsidRPr="004867D3" w:rsidRDefault="008A049F" w:rsidP="00AA6F03">
            <w:pPr>
              <w:pStyle w:val="Tabletext"/>
              <w:jc w:val="center"/>
              <w:rPr>
                <w:ins w:id="838" w:author="AFSMO" w:date="2021-03-19T14:16:00Z"/>
                <w:lang w:val="en-GB" w:eastAsia="ja-JP"/>
              </w:rPr>
            </w:pPr>
            <w:ins w:id="839" w:author="AFSMO" w:date="2021-03-19T14:16:00Z">
              <w:r w:rsidRPr="004867D3">
                <w:rPr>
                  <w:lang w:val="en-GB" w:eastAsia="ja-JP"/>
                </w:rPr>
                <w:t>MHz</w:t>
              </w:r>
            </w:ins>
          </w:p>
        </w:tc>
        <w:tc>
          <w:tcPr>
            <w:tcW w:w="1662" w:type="dxa"/>
            <w:tcBorders>
              <w:top w:val="single" w:sz="4" w:space="0" w:color="auto"/>
              <w:left w:val="single" w:sz="4" w:space="0" w:color="auto"/>
              <w:bottom w:val="single" w:sz="4" w:space="0" w:color="auto"/>
              <w:right w:val="single" w:sz="4" w:space="0" w:color="auto"/>
            </w:tcBorders>
            <w:vAlign w:val="center"/>
            <w:hideMark/>
          </w:tcPr>
          <w:p w14:paraId="23F903C6" w14:textId="77777777" w:rsidR="008A049F" w:rsidRPr="004867D3" w:rsidRDefault="008A049F" w:rsidP="00AA6F03">
            <w:pPr>
              <w:pStyle w:val="Tabletext"/>
              <w:jc w:val="center"/>
              <w:rPr>
                <w:ins w:id="840" w:author="AFSMO" w:date="2021-03-19T14:16:00Z"/>
                <w:lang w:val="en-GB" w:eastAsia="ja-JP"/>
              </w:rPr>
            </w:pPr>
            <w:ins w:id="841" w:author="AFSMO" w:date="2021-03-24T17:42:00Z">
              <w:r w:rsidRPr="004867D3">
                <w:rPr>
                  <w:lang w:val="en-GB" w:eastAsia="ja-JP"/>
                </w:rPr>
                <w:t>6 / 10 / 20</w:t>
              </w:r>
            </w:ins>
          </w:p>
        </w:tc>
        <w:tc>
          <w:tcPr>
            <w:tcW w:w="3738" w:type="dxa"/>
            <w:gridSpan w:val="3"/>
            <w:tcBorders>
              <w:top w:val="single" w:sz="4" w:space="0" w:color="auto"/>
              <w:left w:val="single" w:sz="4" w:space="0" w:color="auto"/>
              <w:bottom w:val="single" w:sz="4" w:space="0" w:color="auto"/>
              <w:right w:val="single" w:sz="4" w:space="0" w:color="auto"/>
            </w:tcBorders>
            <w:vAlign w:val="center"/>
            <w:hideMark/>
          </w:tcPr>
          <w:p w14:paraId="231287DE" w14:textId="77777777" w:rsidR="008A049F" w:rsidRPr="004867D3" w:rsidRDefault="008A049F" w:rsidP="00AA6F03">
            <w:pPr>
              <w:pStyle w:val="Tabletext"/>
              <w:jc w:val="center"/>
              <w:rPr>
                <w:ins w:id="842" w:author="AFSMO" w:date="2021-03-19T14:16:00Z"/>
                <w:lang w:val="en-GB" w:eastAsia="ja-JP"/>
              </w:rPr>
            </w:pPr>
            <w:ins w:id="843" w:author="AFSMO" w:date="2021-03-24T17:42:00Z">
              <w:r w:rsidRPr="004867D3">
                <w:rPr>
                  <w:lang w:val="en-GB" w:eastAsia="ja-JP"/>
                </w:rPr>
                <w:t>6 / 10 / 20</w:t>
              </w:r>
            </w:ins>
          </w:p>
        </w:tc>
        <w:tc>
          <w:tcPr>
            <w:tcW w:w="3030" w:type="dxa"/>
            <w:gridSpan w:val="2"/>
            <w:tcBorders>
              <w:top w:val="single" w:sz="4" w:space="0" w:color="auto"/>
              <w:left w:val="single" w:sz="4" w:space="0" w:color="auto"/>
              <w:bottom w:val="single" w:sz="4" w:space="0" w:color="auto"/>
              <w:right w:val="single" w:sz="4" w:space="0" w:color="auto"/>
            </w:tcBorders>
            <w:vAlign w:val="center"/>
            <w:hideMark/>
          </w:tcPr>
          <w:p w14:paraId="18F30753" w14:textId="77777777" w:rsidR="008A049F" w:rsidRPr="004867D3" w:rsidRDefault="008A049F" w:rsidP="00AA6F03">
            <w:pPr>
              <w:pStyle w:val="Tabletext"/>
              <w:jc w:val="center"/>
              <w:rPr>
                <w:ins w:id="844" w:author="AFSMO" w:date="2021-03-24T17:43:00Z"/>
                <w:lang w:val="en-GB" w:eastAsia="ja-JP"/>
              </w:rPr>
            </w:pPr>
            <w:ins w:id="845" w:author="AFSMO" w:date="2021-03-24T17:42:00Z">
              <w:r w:rsidRPr="004867D3">
                <w:rPr>
                  <w:lang w:val="en-GB" w:eastAsia="ja-JP"/>
                </w:rPr>
                <w:t>0.158 / 0.97 / 1.23 / 4.0</w:t>
              </w:r>
            </w:ins>
          </w:p>
        </w:tc>
        <w:tc>
          <w:tcPr>
            <w:tcW w:w="3991" w:type="dxa"/>
            <w:gridSpan w:val="2"/>
            <w:tcBorders>
              <w:top w:val="single" w:sz="4" w:space="0" w:color="auto"/>
              <w:left w:val="single" w:sz="4" w:space="0" w:color="auto"/>
              <w:bottom w:val="single" w:sz="4" w:space="0" w:color="auto"/>
              <w:right w:val="single" w:sz="4" w:space="0" w:color="auto"/>
            </w:tcBorders>
            <w:vAlign w:val="center"/>
            <w:hideMark/>
          </w:tcPr>
          <w:p w14:paraId="3E6CAD0E" w14:textId="77777777" w:rsidR="008A049F" w:rsidRPr="004867D3" w:rsidRDefault="008A049F" w:rsidP="00AA6F03">
            <w:pPr>
              <w:pStyle w:val="Tabletext"/>
              <w:jc w:val="center"/>
              <w:rPr>
                <w:ins w:id="846" w:author="AFSMO" w:date="2021-03-19T14:16:00Z"/>
                <w:lang w:val="en-GB" w:eastAsia="ja-JP"/>
              </w:rPr>
            </w:pPr>
            <w:ins w:id="847" w:author="AFSMO" w:date="2021-03-24T17:42:00Z">
              <w:r w:rsidRPr="004867D3">
                <w:rPr>
                  <w:lang w:val="en-GB" w:eastAsia="ja-JP"/>
                </w:rPr>
                <w:t>0.158 / 0.97 / 1.23 / 4.0</w:t>
              </w:r>
            </w:ins>
          </w:p>
        </w:tc>
      </w:tr>
      <w:tr w:rsidR="008A049F" w:rsidRPr="008775B4" w14:paraId="02BFFC78" w14:textId="77777777" w:rsidTr="005823C1">
        <w:trPr>
          <w:jc w:val="center"/>
        </w:trPr>
        <w:tc>
          <w:tcPr>
            <w:tcW w:w="16133"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2AD87D" w14:textId="77777777" w:rsidR="008A049F" w:rsidRPr="008775B4" w:rsidRDefault="008A049F" w:rsidP="00AA6F03">
            <w:pPr>
              <w:pStyle w:val="Tabletext"/>
              <w:jc w:val="center"/>
              <w:rPr>
                <w:ins w:id="848" w:author="AFSMO" w:date="2021-03-19T14:16:00Z"/>
                <w:b/>
                <w:bCs/>
                <w:lang w:val="en-GB" w:eastAsia="ja-JP"/>
              </w:rPr>
            </w:pPr>
            <w:ins w:id="849" w:author="AFSMO" w:date="2021-03-19T14:16:00Z">
              <w:r w:rsidRPr="008775B4">
                <w:rPr>
                  <w:b/>
                  <w:bCs/>
                  <w:lang w:val="en-GB" w:eastAsia="ja-JP"/>
                </w:rPr>
                <w:t>Receiver</w:t>
              </w:r>
            </w:ins>
          </w:p>
        </w:tc>
      </w:tr>
      <w:tr w:rsidR="008A049F" w:rsidRPr="004867D3" w14:paraId="6E85B541" w14:textId="77777777" w:rsidTr="005823C1">
        <w:trPr>
          <w:jc w:val="center"/>
        </w:trPr>
        <w:tc>
          <w:tcPr>
            <w:tcW w:w="2695" w:type="dxa"/>
            <w:tcBorders>
              <w:top w:val="single" w:sz="4" w:space="0" w:color="auto"/>
              <w:left w:val="single" w:sz="4" w:space="0" w:color="auto"/>
              <w:bottom w:val="single" w:sz="4" w:space="0" w:color="auto"/>
              <w:right w:val="single" w:sz="4" w:space="0" w:color="auto"/>
            </w:tcBorders>
            <w:hideMark/>
          </w:tcPr>
          <w:p w14:paraId="1A453EE5" w14:textId="77777777" w:rsidR="008A049F" w:rsidRPr="004867D3" w:rsidRDefault="008A049F" w:rsidP="00AA6F03">
            <w:pPr>
              <w:pStyle w:val="Tabletext"/>
              <w:rPr>
                <w:ins w:id="850" w:author="AFSMO" w:date="2021-03-19T14:16:00Z"/>
                <w:lang w:val="en-GB" w:eastAsia="ja-JP"/>
              </w:rPr>
            </w:pPr>
            <w:ins w:id="851" w:author="AFSMO" w:date="2021-03-19T14:16:00Z">
              <w:r w:rsidRPr="004867D3">
                <w:rPr>
                  <w:lang w:val="en-GB" w:eastAsia="ja-JP"/>
                </w:rPr>
                <w:t>Tuning range</w:t>
              </w:r>
            </w:ins>
          </w:p>
        </w:tc>
        <w:tc>
          <w:tcPr>
            <w:tcW w:w="1017" w:type="dxa"/>
            <w:tcBorders>
              <w:top w:val="single" w:sz="4" w:space="0" w:color="auto"/>
              <w:left w:val="single" w:sz="4" w:space="0" w:color="auto"/>
              <w:bottom w:val="single" w:sz="4" w:space="0" w:color="auto"/>
              <w:right w:val="single" w:sz="4" w:space="0" w:color="auto"/>
            </w:tcBorders>
            <w:hideMark/>
          </w:tcPr>
          <w:p w14:paraId="6D8A8C9D" w14:textId="77777777" w:rsidR="008A049F" w:rsidRPr="004867D3" w:rsidRDefault="008A049F" w:rsidP="00AA6F03">
            <w:pPr>
              <w:pStyle w:val="Tabletext"/>
              <w:jc w:val="center"/>
              <w:rPr>
                <w:ins w:id="852" w:author="AFSMO" w:date="2021-03-19T14:16:00Z"/>
                <w:lang w:val="en-GB" w:eastAsia="ja-JP"/>
              </w:rPr>
            </w:pPr>
            <w:ins w:id="853" w:author="AFSMO" w:date="2021-03-19T14:16:00Z">
              <w:r w:rsidRPr="004867D3">
                <w:rPr>
                  <w:lang w:val="en-GB" w:eastAsia="ja-JP"/>
                </w:rPr>
                <w:t>MHz</w:t>
              </w:r>
            </w:ins>
          </w:p>
        </w:tc>
        <w:tc>
          <w:tcPr>
            <w:tcW w:w="1662" w:type="dxa"/>
            <w:tcBorders>
              <w:top w:val="single" w:sz="4" w:space="0" w:color="auto"/>
              <w:left w:val="single" w:sz="4" w:space="0" w:color="auto"/>
              <w:bottom w:val="single" w:sz="4" w:space="0" w:color="auto"/>
              <w:right w:val="single" w:sz="4" w:space="0" w:color="auto"/>
            </w:tcBorders>
            <w:hideMark/>
          </w:tcPr>
          <w:p w14:paraId="7741676E" w14:textId="77777777" w:rsidR="008A049F" w:rsidRPr="004867D3" w:rsidRDefault="008A049F" w:rsidP="00AA6F03">
            <w:pPr>
              <w:pStyle w:val="Tabletext"/>
              <w:jc w:val="center"/>
              <w:rPr>
                <w:ins w:id="854" w:author="AFSMO" w:date="2021-03-19T14:16:00Z"/>
                <w:lang w:val="en-GB" w:eastAsia="ja-JP"/>
              </w:rPr>
            </w:pPr>
            <w:ins w:id="855" w:author="AFSMO" w:date="2021-03-24T15:11:00Z">
              <w:r w:rsidRPr="00621FD5">
                <w:rPr>
                  <w:lang w:val="en-GB" w:eastAsia="ja-JP"/>
                </w:rPr>
                <w:t>1 780- 1 850</w:t>
              </w:r>
            </w:ins>
          </w:p>
        </w:tc>
        <w:tc>
          <w:tcPr>
            <w:tcW w:w="3738" w:type="dxa"/>
            <w:gridSpan w:val="3"/>
            <w:tcBorders>
              <w:top w:val="single" w:sz="4" w:space="0" w:color="auto"/>
              <w:left w:val="single" w:sz="4" w:space="0" w:color="auto"/>
              <w:bottom w:val="single" w:sz="4" w:space="0" w:color="auto"/>
              <w:right w:val="single" w:sz="4" w:space="0" w:color="auto"/>
            </w:tcBorders>
            <w:hideMark/>
          </w:tcPr>
          <w:p w14:paraId="2329E5AB" w14:textId="77777777" w:rsidR="008A049F" w:rsidRPr="004867D3" w:rsidRDefault="008A049F" w:rsidP="00AA6F03">
            <w:pPr>
              <w:pStyle w:val="Tabletext"/>
              <w:jc w:val="center"/>
              <w:rPr>
                <w:ins w:id="856" w:author="AFSMO" w:date="2021-03-19T14:16:00Z"/>
                <w:lang w:val="en-GB" w:eastAsia="ja-JP"/>
              </w:rPr>
            </w:pPr>
            <w:ins w:id="857" w:author="AFSMO" w:date="2021-03-24T15:11:00Z">
              <w:r w:rsidRPr="00621FD5">
                <w:rPr>
                  <w:lang w:val="en-GB" w:eastAsia="ja-JP"/>
                </w:rPr>
                <w:t>1 780- 1 850</w:t>
              </w:r>
            </w:ins>
          </w:p>
        </w:tc>
        <w:tc>
          <w:tcPr>
            <w:tcW w:w="3030" w:type="dxa"/>
            <w:gridSpan w:val="2"/>
            <w:tcBorders>
              <w:top w:val="single" w:sz="4" w:space="0" w:color="auto"/>
              <w:left w:val="single" w:sz="4" w:space="0" w:color="auto"/>
              <w:bottom w:val="single" w:sz="4" w:space="0" w:color="auto"/>
              <w:right w:val="single" w:sz="4" w:space="0" w:color="auto"/>
            </w:tcBorders>
            <w:hideMark/>
          </w:tcPr>
          <w:p w14:paraId="195C8A98" w14:textId="77777777" w:rsidR="008A049F" w:rsidRPr="00621FD5" w:rsidRDefault="008A049F" w:rsidP="00AA6F03">
            <w:pPr>
              <w:pStyle w:val="Tabletext"/>
              <w:jc w:val="center"/>
              <w:rPr>
                <w:ins w:id="858" w:author="AFSMO" w:date="2021-03-24T17:43:00Z"/>
                <w:lang w:val="en-GB" w:eastAsia="ja-JP"/>
              </w:rPr>
            </w:pPr>
            <w:ins w:id="859" w:author="AFSMO" w:date="2021-03-24T15:11:00Z">
              <w:r w:rsidRPr="00621FD5">
                <w:rPr>
                  <w:lang w:val="en-GB" w:eastAsia="ja-JP"/>
                </w:rPr>
                <w:t>1 780- 1 850</w:t>
              </w:r>
            </w:ins>
          </w:p>
        </w:tc>
        <w:tc>
          <w:tcPr>
            <w:tcW w:w="3991" w:type="dxa"/>
            <w:gridSpan w:val="2"/>
            <w:tcBorders>
              <w:top w:val="single" w:sz="4" w:space="0" w:color="auto"/>
              <w:left w:val="single" w:sz="4" w:space="0" w:color="auto"/>
              <w:bottom w:val="single" w:sz="4" w:space="0" w:color="auto"/>
              <w:right w:val="single" w:sz="4" w:space="0" w:color="auto"/>
            </w:tcBorders>
            <w:hideMark/>
          </w:tcPr>
          <w:p w14:paraId="0E3DA8E9" w14:textId="77777777" w:rsidR="008A049F" w:rsidRPr="004867D3" w:rsidRDefault="008A049F" w:rsidP="00AA6F03">
            <w:pPr>
              <w:pStyle w:val="Tabletext"/>
              <w:jc w:val="center"/>
              <w:rPr>
                <w:ins w:id="860" w:author="AFSMO" w:date="2021-03-19T14:16:00Z"/>
                <w:lang w:val="en-GB" w:eastAsia="ja-JP"/>
              </w:rPr>
            </w:pPr>
            <w:ins w:id="861" w:author="AFSMO" w:date="2021-03-24T15:11:00Z">
              <w:r w:rsidRPr="00621FD5">
                <w:rPr>
                  <w:lang w:val="en-GB" w:eastAsia="ja-JP"/>
                </w:rPr>
                <w:t>1 780- 1 850</w:t>
              </w:r>
            </w:ins>
          </w:p>
        </w:tc>
      </w:tr>
      <w:tr w:rsidR="008A049F" w:rsidRPr="004867D3" w14:paraId="6A08D16A" w14:textId="77777777" w:rsidTr="005823C1">
        <w:trPr>
          <w:jc w:val="center"/>
        </w:trPr>
        <w:tc>
          <w:tcPr>
            <w:tcW w:w="2695" w:type="dxa"/>
            <w:tcBorders>
              <w:top w:val="single" w:sz="4" w:space="0" w:color="auto"/>
              <w:left w:val="single" w:sz="4" w:space="0" w:color="auto"/>
              <w:bottom w:val="single" w:sz="4" w:space="0" w:color="auto"/>
              <w:right w:val="single" w:sz="4" w:space="0" w:color="auto"/>
            </w:tcBorders>
            <w:hideMark/>
          </w:tcPr>
          <w:p w14:paraId="1A876AD0" w14:textId="77777777" w:rsidR="008A049F" w:rsidRPr="004867D3" w:rsidRDefault="008A049F" w:rsidP="00AA6F03">
            <w:pPr>
              <w:pStyle w:val="Tabletext"/>
              <w:rPr>
                <w:ins w:id="862" w:author="AFSMO" w:date="2021-03-19T14:16:00Z"/>
                <w:lang w:val="en-GB" w:eastAsia="ja-JP"/>
              </w:rPr>
            </w:pPr>
            <w:ins w:id="863" w:author="AFSMO" w:date="2021-03-19T14:28:00Z">
              <w:r w:rsidRPr="004867D3">
                <w:rPr>
                  <w:lang w:val="en-GB" w:eastAsia="ja-JP"/>
                </w:rPr>
                <w:t xml:space="preserve">IF </w:t>
              </w:r>
            </w:ins>
            <w:ins w:id="864" w:author="AFSMO" w:date="2021-03-19T14:16:00Z">
              <w:r w:rsidRPr="004867D3">
                <w:rPr>
                  <w:lang w:val="en-GB" w:eastAsia="ja-JP"/>
                </w:rPr>
                <w:t>Selectivity (3 dB)</w:t>
              </w:r>
            </w:ins>
          </w:p>
        </w:tc>
        <w:tc>
          <w:tcPr>
            <w:tcW w:w="1017" w:type="dxa"/>
            <w:tcBorders>
              <w:top w:val="single" w:sz="4" w:space="0" w:color="auto"/>
              <w:left w:val="single" w:sz="4" w:space="0" w:color="auto"/>
              <w:bottom w:val="single" w:sz="4" w:space="0" w:color="auto"/>
              <w:right w:val="single" w:sz="4" w:space="0" w:color="auto"/>
            </w:tcBorders>
            <w:hideMark/>
          </w:tcPr>
          <w:p w14:paraId="58196C20" w14:textId="77777777" w:rsidR="008A049F" w:rsidRPr="004867D3" w:rsidRDefault="008A049F" w:rsidP="00AA6F03">
            <w:pPr>
              <w:pStyle w:val="Tabletext"/>
              <w:jc w:val="center"/>
              <w:rPr>
                <w:ins w:id="865" w:author="AFSMO" w:date="2021-03-19T14:16:00Z"/>
                <w:lang w:val="en-GB" w:eastAsia="ja-JP"/>
              </w:rPr>
            </w:pPr>
            <w:ins w:id="866" w:author="AFSMO" w:date="2021-03-19T14:16:00Z">
              <w:r w:rsidRPr="004867D3">
                <w:rPr>
                  <w:lang w:val="en-GB" w:eastAsia="ja-JP"/>
                </w:rPr>
                <w:t>MHz</w:t>
              </w:r>
            </w:ins>
          </w:p>
        </w:tc>
        <w:tc>
          <w:tcPr>
            <w:tcW w:w="1662" w:type="dxa"/>
            <w:tcBorders>
              <w:top w:val="single" w:sz="4" w:space="0" w:color="auto"/>
              <w:left w:val="single" w:sz="4" w:space="0" w:color="auto"/>
              <w:bottom w:val="single" w:sz="4" w:space="0" w:color="auto"/>
              <w:right w:val="single" w:sz="4" w:space="0" w:color="auto"/>
            </w:tcBorders>
            <w:vAlign w:val="center"/>
            <w:hideMark/>
          </w:tcPr>
          <w:p w14:paraId="6255FB2A" w14:textId="77777777" w:rsidR="008A049F" w:rsidRPr="004867D3" w:rsidRDefault="008A049F" w:rsidP="00AA6F03">
            <w:pPr>
              <w:pStyle w:val="Tabletext"/>
              <w:jc w:val="center"/>
              <w:rPr>
                <w:ins w:id="867" w:author="AFSMO" w:date="2021-03-19T14:16:00Z"/>
                <w:lang w:val="en-GB" w:eastAsia="ja-JP"/>
              </w:rPr>
            </w:pPr>
            <w:ins w:id="868" w:author="AFSMO" w:date="2021-03-24T17:42:00Z">
              <w:r w:rsidRPr="004867D3">
                <w:rPr>
                  <w:lang w:val="en-GB" w:eastAsia="ja-JP"/>
                </w:rPr>
                <w:t>6 / 10 / 20</w:t>
              </w:r>
            </w:ins>
          </w:p>
        </w:tc>
        <w:tc>
          <w:tcPr>
            <w:tcW w:w="3738" w:type="dxa"/>
            <w:gridSpan w:val="3"/>
            <w:tcBorders>
              <w:top w:val="single" w:sz="4" w:space="0" w:color="auto"/>
              <w:left w:val="single" w:sz="4" w:space="0" w:color="auto"/>
              <w:bottom w:val="single" w:sz="4" w:space="0" w:color="auto"/>
              <w:right w:val="single" w:sz="4" w:space="0" w:color="auto"/>
            </w:tcBorders>
            <w:vAlign w:val="center"/>
            <w:hideMark/>
          </w:tcPr>
          <w:p w14:paraId="1791578C" w14:textId="77777777" w:rsidR="008A049F" w:rsidRPr="004867D3" w:rsidRDefault="008A049F" w:rsidP="00AA6F03">
            <w:pPr>
              <w:pStyle w:val="Tabletext"/>
              <w:jc w:val="center"/>
              <w:rPr>
                <w:ins w:id="869" w:author="AFSMO" w:date="2021-03-19T14:16:00Z"/>
                <w:lang w:val="en-GB" w:eastAsia="ja-JP"/>
              </w:rPr>
            </w:pPr>
            <w:ins w:id="870" w:author="AFSMO" w:date="2021-03-24T17:42:00Z">
              <w:r w:rsidRPr="004867D3">
                <w:rPr>
                  <w:lang w:val="en-GB" w:eastAsia="ja-JP"/>
                </w:rPr>
                <w:t>6 / 10 / 20</w:t>
              </w:r>
            </w:ins>
          </w:p>
        </w:tc>
        <w:tc>
          <w:tcPr>
            <w:tcW w:w="3030" w:type="dxa"/>
            <w:gridSpan w:val="2"/>
            <w:tcBorders>
              <w:top w:val="single" w:sz="4" w:space="0" w:color="auto"/>
              <w:left w:val="single" w:sz="4" w:space="0" w:color="auto"/>
              <w:bottom w:val="single" w:sz="4" w:space="0" w:color="auto"/>
              <w:right w:val="single" w:sz="4" w:space="0" w:color="auto"/>
            </w:tcBorders>
            <w:vAlign w:val="center"/>
            <w:hideMark/>
          </w:tcPr>
          <w:p w14:paraId="3DD84ECE" w14:textId="77777777" w:rsidR="008A049F" w:rsidRPr="004867D3" w:rsidRDefault="008A049F" w:rsidP="00AA6F03">
            <w:pPr>
              <w:pStyle w:val="Tabletext"/>
              <w:jc w:val="center"/>
              <w:rPr>
                <w:ins w:id="871" w:author="AFSMO" w:date="2021-03-24T17:43:00Z"/>
                <w:lang w:val="en-GB" w:eastAsia="ja-JP"/>
              </w:rPr>
            </w:pPr>
            <w:ins w:id="872" w:author="AFSMO" w:date="2021-03-24T17:42:00Z">
              <w:r w:rsidRPr="004867D3">
                <w:rPr>
                  <w:lang w:val="en-GB" w:eastAsia="ja-JP"/>
                </w:rPr>
                <w:t>0.2 / 1 / 1.5 / 4.5</w:t>
              </w:r>
            </w:ins>
          </w:p>
        </w:tc>
        <w:tc>
          <w:tcPr>
            <w:tcW w:w="3991" w:type="dxa"/>
            <w:gridSpan w:val="2"/>
            <w:tcBorders>
              <w:top w:val="single" w:sz="4" w:space="0" w:color="auto"/>
              <w:left w:val="single" w:sz="4" w:space="0" w:color="auto"/>
              <w:bottom w:val="single" w:sz="4" w:space="0" w:color="auto"/>
              <w:right w:val="single" w:sz="4" w:space="0" w:color="auto"/>
            </w:tcBorders>
            <w:vAlign w:val="center"/>
            <w:hideMark/>
          </w:tcPr>
          <w:p w14:paraId="2E54107A" w14:textId="77777777" w:rsidR="008A049F" w:rsidRPr="004867D3" w:rsidRDefault="008A049F" w:rsidP="00AA6F03">
            <w:pPr>
              <w:pStyle w:val="Tabletext"/>
              <w:jc w:val="center"/>
              <w:rPr>
                <w:ins w:id="873" w:author="AFSMO" w:date="2021-03-19T14:16:00Z"/>
                <w:lang w:val="en-GB" w:eastAsia="ja-JP"/>
              </w:rPr>
            </w:pPr>
            <w:ins w:id="874" w:author="AFSMO" w:date="2021-03-24T17:42:00Z">
              <w:r w:rsidRPr="004867D3">
                <w:rPr>
                  <w:lang w:val="en-GB" w:eastAsia="ja-JP"/>
                </w:rPr>
                <w:t>0.2 / 1 / 1.5 / 4.5</w:t>
              </w:r>
            </w:ins>
          </w:p>
        </w:tc>
      </w:tr>
      <w:tr w:rsidR="008A049F" w:rsidRPr="004867D3" w14:paraId="5670D293" w14:textId="77777777" w:rsidTr="005823C1">
        <w:trPr>
          <w:jc w:val="center"/>
        </w:trPr>
        <w:tc>
          <w:tcPr>
            <w:tcW w:w="2695" w:type="dxa"/>
            <w:tcBorders>
              <w:top w:val="single" w:sz="4" w:space="0" w:color="auto"/>
              <w:left w:val="single" w:sz="4" w:space="0" w:color="auto"/>
              <w:bottom w:val="single" w:sz="4" w:space="0" w:color="auto"/>
              <w:right w:val="single" w:sz="4" w:space="0" w:color="auto"/>
            </w:tcBorders>
            <w:hideMark/>
          </w:tcPr>
          <w:p w14:paraId="6F56B914" w14:textId="77777777" w:rsidR="008A049F" w:rsidRPr="004867D3" w:rsidRDefault="008A049F" w:rsidP="00AA6F03">
            <w:pPr>
              <w:pStyle w:val="Tabletext"/>
              <w:rPr>
                <w:ins w:id="875" w:author="AFSMO" w:date="2021-03-19T14:16:00Z"/>
                <w:lang w:val="en-GB" w:eastAsia="ja-JP"/>
              </w:rPr>
            </w:pPr>
            <w:ins w:id="876" w:author="AFSMO" w:date="2021-03-19T14:16:00Z">
              <w:r w:rsidRPr="004867D3">
                <w:rPr>
                  <w:lang w:val="en-GB" w:eastAsia="ja-JP"/>
                </w:rPr>
                <w:t>Noise figure</w:t>
              </w:r>
            </w:ins>
          </w:p>
        </w:tc>
        <w:tc>
          <w:tcPr>
            <w:tcW w:w="1017" w:type="dxa"/>
            <w:tcBorders>
              <w:top w:val="single" w:sz="4" w:space="0" w:color="auto"/>
              <w:left w:val="single" w:sz="4" w:space="0" w:color="auto"/>
              <w:bottom w:val="single" w:sz="4" w:space="0" w:color="auto"/>
              <w:right w:val="single" w:sz="4" w:space="0" w:color="auto"/>
            </w:tcBorders>
            <w:hideMark/>
          </w:tcPr>
          <w:p w14:paraId="6D0731D8" w14:textId="77777777" w:rsidR="008A049F" w:rsidRPr="004867D3" w:rsidRDefault="008A049F" w:rsidP="00AA6F03">
            <w:pPr>
              <w:pStyle w:val="Tabletext"/>
              <w:jc w:val="center"/>
              <w:rPr>
                <w:ins w:id="877" w:author="AFSMO" w:date="2021-03-19T14:16:00Z"/>
                <w:lang w:val="en-GB" w:eastAsia="ja-JP"/>
              </w:rPr>
            </w:pPr>
            <w:ins w:id="878" w:author="AFSMO" w:date="2021-03-19T14:16:00Z">
              <w:r w:rsidRPr="004867D3">
                <w:rPr>
                  <w:lang w:val="en-GB" w:eastAsia="ja-JP"/>
                </w:rPr>
                <w:t>dB</w:t>
              </w:r>
            </w:ins>
          </w:p>
        </w:tc>
        <w:tc>
          <w:tcPr>
            <w:tcW w:w="1662" w:type="dxa"/>
            <w:tcBorders>
              <w:top w:val="single" w:sz="4" w:space="0" w:color="auto"/>
              <w:left w:val="single" w:sz="4" w:space="0" w:color="auto"/>
              <w:bottom w:val="single" w:sz="4" w:space="0" w:color="auto"/>
              <w:right w:val="single" w:sz="4" w:space="0" w:color="auto"/>
            </w:tcBorders>
            <w:vAlign w:val="center"/>
            <w:hideMark/>
          </w:tcPr>
          <w:p w14:paraId="481015CB" w14:textId="77777777" w:rsidR="008A049F" w:rsidRPr="004867D3" w:rsidRDefault="008A049F" w:rsidP="00AA6F03">
            <w:pPr>
              <w:pStyle w:val="Tabletext"/>
              <w:jc w:val="center"/>
              <w:rPr>
                <w:ins w:id="879" w:author="AFSMO" w:date="2021-03-19T14:16:00Z"/>
                <w:lang w:val="en-GB" w:eastAsia="ja-JP"/>
              </w:rPr>
            </w:pPr>
            <w:ins w:id="880" w:author="AFSMO" w:date="2021-03-24T17:42:00Z">
              <w:r w:rsidRPr="004867D3">
                <w:rPr>
                  <w:lang w:val="en-GB" w:eastAsia="ja-JP"/>
                </w:rPr>
                <w:t>3.5</w:t>
              </w:r>
            </w:ins>
          </w:p>
        </w:tc>
        <w:tc>
          <w:tcPr>
            <w:tcW w:w="3738" w:type="dxa"/>
            <w:gridSpan w:val="3"/>
            <w:tcBorders>
              <w:top w:val="single" w:sz="4" w:space="0" w:color="auto"/>
              <w:left w:val="single" w:sz="4" w:space="0" w:color="auto"/>
              <w:bottom w:val="single" w:sz="4" w:space="0" w:color="auto"/>
              <w:right w:val="single" w:sz="4" w:space="0" w:color="auto"/>
            </w:tcBorders>
            <w:vAlign w:val="center"/>
            <w:hideMark/>
          </w:tcPr>
          <w:p w14:paraId="2C20DCFF" w14:textId="77777777" w:rsidR="008A049F" w:rsidRPr="004867D3" w:rsidRDefault="008A049F" w:rsidP="00AA6F03">
            <w:pPr>
              <w:pStyle w:val="Tabletext"/>
              <w:jc w:val="center"/>
              <w:rPr>
                <w:ins w:id="881" w:author="AFSMO" w:date="2021-03-19T14:16:00Z"/>
                <w:lang w:val="en-GB" w:eastAsia="ja-JP"/>
              </w:rPr>
            </w:pPr>
            <w:ins w:id="882" w:author="AFSMO" w:date="2021-03-24T17:42:00Z">
              <w:r w:rsidRPr="004867D3">
                <w:rPr>
                  <w:lang w:val="en-GB" w:eastAsia="ja-JP"/>
                </w:rPr>
                <w:t>3</w:t>
              </w:r>
            </w:ins>
          </w:p>
        </w:tc>
        <w:tc>
          <w:tcPr>
            <w:tcW w:w="3030" w:type="dxa"/>
            <w:gridSpan w:val="2"/>
            <w:tcBorders>
              <w:top w:val="single" w:sz="4" w:space="0" w:color="auto"/>
              <w:left w:val="single" w:sz="4" w:space="0" w:color="auto"/>
              <w:bottom w:val="single" w:sz="4" w:space="0" w:color="auto"/>
              <w:right w:val="single" w:sz="4" w:space="0" w:color="auto"/>
            </w:tcBorders>
            <w:vAlign w:val="center"/>
            <w:hideMark/>
          </w:tcPr>
          <w:p w14:paraId="03CAEAB9" w14:textId="77777777" w:rsidR="008A049F" w:rsidRPr="004867D3" w:rsidRDefault="008A049F" w:rsidP="00AA6F03">
            <w:pPr>
              <w:pStyle w:val="Tabletext"/>
              <w:jc w:val="center"/>
              <w:rPr>
                <w:ins w:id="883" w:author="AFSMO" w:date="2021-03-24T17:43:00Z"/>
                <w:lang w:val="en-GB" w:eastAsia="ja-JP"/>
              </w:rPr>
            </w:pPr>
            <w:ins w:id="884" w:author="AFSMO" w:date="2021-03-24T17:42:00Z">
              <w:r w:rsidRPr="004867D3">
                <w:rPr>
                  <w:lang w:val="en-GB" w:eastAsia="ja-JP"/>
                </w:rPr>
                <w:t>2.5</w:t>
              </w:r>
            </w:ins>
          </w:p>
        </w:tc>
        <w:tc>
          <w:tcPr>
            <w:tcW w:w="3991" w:type="dxa"/>
            <w:gridSpan w:val="2"/>
            <w:tcBorders>
              <w:top w:val="single" w:sz="4" w:space="0" w:color="auto"/>
              <w:left w:val="single" w:sz="4" w:space="0" w:color="auto"/>
              <w:bottom w:val="single" w:sz="4" w:space="0" w:color="auto"/>
              <w:right w:val="single" w:sz="4" w:space="0" w:color="auto"/>
            </w:tcBorders>
            <w:vAlign w:val="center"/>
            <w:hideMark/>
          </w:tcPr>
          <w:p w14:paraId="1A9B64A5" w14:textId="77777777" w:rsidR="008A049F" w:rsidRPr="004867D3" w:rsidRDefault="008A049F" w:rsidP="00AA6F03">
            <w:pPr>
              <w:pStyle w:val="Tabletext"/>
              <w:jc w:val="center"/>
              <w:rPr>
                <w:ins w:id="885" w:author="AFSMO" w:date="2021-03-19T14:16:00Z"/>
                <w:lang w:val="en-GB" w:eastAsia="ja-JP"/>
              </w:rPr>
            </w:pPr>
            <w:ins w:id="886" w:author="AFSMO" w:date="2021-03-24T17:42:00Z">
              <w:r w:rsidRPr="004867D3">
                <w:rPr>
                  <w:lang w:val="en-GB" w:eastAsia="ja-JP"/>
                </w:rPr>
                <w:t>2.5</w:t>
              </w:r>
            </w:ins>
          </w:p>
        </w:tc>
      </w:tr>
      <w:tr w:rsidR="008A049F" w:rsidRPr="004867D3" w14:paraId="2BF879AB" w14:textId="77777777" w:rsidTr="005823C1">
        <w:trPr>
          <w:jc w:val="center"/>
        </w:trPr>
        <w:tc>
          <w:tcPr>
            <w:tcW w:w="2695" w:type="dxa"/>
            <w:tcBorders>
              <w:top w:val="single" w:sz="4" w:space="0" w:color="auto"/>
              <w:left w:val="single" w:sz="4" w:space="0" w:color="auto"/>
              <w:bottom w:val="single" w:sz="4" w:space="0" w:color="auto"/>
              <w:right w:val="single" w:sz="4" w:space="0" w:color="auto"/>
            </w:tcBorders>
            <w:hideMark/>
          </w:tcPr>
          <w:p w14:paraId="414B39ED" w14:textId="77777777" w:rsidR="008A049F" w:rsidRPr="004867D3" w:rsidRDefault="008A049F" w:rsidP="00AA6F03">
            <w:pPr>
              <w:pStyle w:val="Tabletext"/>
              <w:rPr>
                <w:ins w:id="887" w:author="AFSMO" w:date="2021-03-19T14:16:00Z"/>
                <w:lang w:val="en-GB" w:eastAsia="ja-JP"/>
              </w:rPr>
            </w:pPr>
          </w:p>
        </w:tc>
        <w:tc>
          <w:tcPr>
            <w:tcW w:w="1017" w:type="dxa"/>
            <w:tcBorders>
              <w:top w:val="single" w:sz="4" w:space="0" w:color="auto"/>
              <w:left w:val="single" w:sz="4" w:space="0" w:color="auto"/>
              <w:bottom w:val="single" w:sz="4" w:space="0" w:color="auto"/>
              <w:right w:val="single" w:sz="4" w:space="0" w:color="auto"/>
            </w:tcBorders>
            <w:hideMark/>
          </w:tcPr>
          <w:p w14:paraId="7DFA21D8" w14:textId="77777777" w:rsidR="008A049F" w:rsidRPr="004867D3" w:rsidRDefault="008A049F" w:rsidP="00AA6F03">
            <w:pPr>
              <w:pStyle w:val="Tabletext"/>
              <w:rPr>
                <w:ins w:id="888" w:author="AFSMO" w:date="2021-03-19T14:16:00Z"/>
                <w:lang w:val="en-GB" w:eastAsia="ja-JP"/>
              </w:rPr>
            </w:pPr>
          </w:p>
        </w:tc>
        <w:tc>
          <w:tcPr>
            <w:tcW w:w="1662" w:type="dxa"/>
            <w:tcBorders>
              <w:top w:val="single" w:sz="4" w:space="0" w:color="auto"/>
              <w:left w:val="single" w:sz="4" w:space="0" w:color="auto"/>
              <w:bottom w:val="single" w:sz="4" w:space="0" w:color="auto"/>
              <w:right w:val="single" w:sz="4" w:space="0" w:color="auto"/>
            </w:tcBorders>
            <w:vAlign w:val="center"/>
            <w:hideMark/>
          </w:tcPr>
          <w:p w14:paraId="7FF1591F" w14:textId="77777777" w:rsidR="008A049F" w:rsidRPr="004867D3" w:rsidRDefault="008A049F" w:rsidP="00AA6F03">
            <w:pPr>
              <w:pStyle w:val="Tabletext"/>
              <w:rPr>
                <w:ins w:id="889" w:author="AFSMO" w:date="2021-03-19T14:16:00Z"/>
                <w:lang w:val="en-GB" w:eastAsia="ja-JP"/>
              </w:rPr>
            </w:pPr>
          </w:p>
        </w:tc>
        <w:tc>
          <w:tcPr>
            <w:tcW w:w="3738" w:type="dxa"/>
            <w:gridSpan w:val="3"/>
            <w:tcBorders>
              <w:top w:val="single" w:sz="4" w:space="0" w:color="auto"/>
              <w:left w:val="single" w:sz="4" w:space="0" w:color="auto"/>
              <w:bottom w:val="single" w:sz="4" w:space="0" w:color="auto"/>
              <w:right w:val="single" w:sz="4" w:space="0" w:color="auto"/>
            </w:tcBorders>
            <w:vAlign w:val="center"/>
            <w:hideMark/>
          </w:tcPr>
          <w:p w14:paraId="68F4EBA0" w14:textId="77777777" w:rsidR="008A049F" w:rsidRPr="004867D3" w:rsidRDefault="008A049F" w:rsidP="00AA6F03">
            <w:pPr>
              <w:pStyle w:val="Tabletext"/>
              <w:jc w:val="center"/>
              <w:rPr>
                <w:ins w:id="890" w:author="AFSMO" w:date="2021-03-19T14:16:00Z"/>
                <w:lang w:val="en-GB" w:eastAsia="ja-JP"/>
              </w:rPr>
            </w:pPr>
          </w:p>
        </w:tc>
        <w:tc>
          <w:tcPr>
            <w:tcW w:w="3030" w:type="dxa"/>
            <w:gridSpan w:val="2"/>
            <w:tcBorders>
              <w:top w:val="single" w:sz="4" w:space="0" w:color="auto"/>
              <w:left w:val="single" w:sz="4" w:space="0" w:color="auto"/>
              <w:bottom w:val="single" w:sz="4" w:space="0" w:color="auto"/>
              <w:right w:val="single" w:sz="4" w:space="0" w:color="auto"/>
            </w:tcBorders>
            <w:vAlign w:val="center"/>
            <w:hideMark/>
          </w:tcPr>
          <w:p w14:paraId="17005296" w14:textId="77777777" w:rsidR="008A049F" w:rsidRPr="004867D3" w:rsidRDefault="008A049F" w:rsidP="00AA6F03">
            <w:pPr>
              <w:pStyle w:val="Tabletext"/>
              <w:rPr>
                <w:ins w:id="891" w:author="AFSMO" w:date="2021-03-24T17:43:00Z"/>
                <w:lang w:val="en-GB" w:eastAsia="ja-JP"/>
              </w:rPr>
            </w:pPr>
          </w:p>
        </w:tc>
        <w:tc>
          <w:tcPr>
            <w:tcW w:w="3991" w:type="dxa"/>
            <w:gridSpan w:val="2"/>
            <w:tcBorders>
              <w:top w:val="single" w:sz="4" w:space="0" w:color="auto"/>
              <w:left w:val="single" w:sz="4" w:space="0" w:color="auto"/>
              <w:bottom w:val="single" w:sz="4" w:space="0" w:color="auto"/>
              <w:right w:val="single" w:sz="4" w:space="0" w:color="auto"/>
            </w:tcBorders>
            <w:vAlign w:val="center"/>
            <w:hideMark/>
          </w:tcPr>
          <w:p w14:paraId="026D08D5" w14:textId="77777777" w:rsidR="008A049F" w:rsidRPr="004867D3" w:rsidRDefault="008A049F" w:rsidP="00AA6F03">
            <w:pPr>
              <w:pStyle w:val="Tabletext"/>
              <w:rPr>
                <w:ins w:id="892" w:author="AFSMO" w:date="2021-03-19T14:16:00Z"/>
                <w:lang w:val="en-GB" w:eastAsia="ja-JP"/>
              </w:rPr>
            </w:pPr>
          </w:p>
        </w:tc>
      </w:tr>
      <w:tr w:rsidR="008A049F" w:rsidRPr="008775B4" w14:paraId="04DF4A7E" w14:textId="77777777" w:rsidTr="005823C1">
        <w:trPr>
          <w:jc w:val="center"/>
        </w:trPr>
        <w:tc>
          <w:tcPr>
            <w:tcW w:w="16133"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826811" w14:textId="77777777" w:rsidR="008A049F" w:rsidRPr="008775B4" w:rsidRDefault="008A049F" w:rsidP="00AA6F03">
            <w:pPr>
              <w:pStyle w:val="Tabletext"/>
              <w:jc w:val="center"/>
              <w:rPr>
                <w:ins w:id="893" w:author="AFSMO" w:date="2021-03-19T14:16:00Z"/>
                <w:b/>
                <w:bCs/>
                <w:lang w:val="en-GB" w:eastAsia="ja-JP"/>
              </w:rPr>
            </w:pPr>
            <w:ins w:id="894" w:author="AFSMO" w:date="2021-03-19T14:16:00Z">
              <w:r w:rsidRPr="008775B4">
                <w:rPr>
                  <w:b/>
                  <w:bCs/>
                  <w:lang w:val="en-GB" w:eastAsia="ja-JP"/>
                </w:rPr>
                <w:t>Antenna</w:t>
              </w:r>
            </w:ins>
          </w:p>
        </w:tc>
      </w:tr>
      <w:tr w:rsidR="008A049F" w:rsidRPr="004867D3" w14:paraId="374EE14A" w14:textId="77777777" w:rsidTr="005823C1">
        <w:trPr>
          <w:jc w:val="center"/>
        </w:trPr>
        <w:tc>
          <w:tcPr>
            <w:tcW w:w="2695" w:type="dxa"/>
            <w:tcBorders>
              <w:top w:val="single" w:sz="4" w:space="0" w:color="auto"/>
              <w:left w:val="single" w:sz="4" w:space="0" w:color="auto"/>
              <w:bottom w:val="single" w:sz="4" w:space="0" w:color="auto"/>
              <w:right w:val="single" w:sz="4" w:space="0" w:color="auto"/>
            </w:tcBorders>
            <w:vAlign w:val="center"/>
            <w:hideMark/>
          </w:tcPr>
          <w:p w14:paraId="0539700F" w14:textId="77777777" w:rsidR="008A049F" w:rsidRPr="004867D3" w:rsidRDefault="008A049F" w:rsidP="00AA6F03">
            <w:pPr>
              <w:pStyle w:val="Tabletext"/>
              <w:rPr>
                <w:ins w:id="895" w:author="AFSMO" w:date="2021-03-19T14:16:00Z"/>
                <w:lang w:val="en-GB" w:eastAsia="ja-JP"/>
              </w:rPr>
            </w:pPr>
            <w:ins w:id="896" w:author="AFSMO" w:date="2021-03-19T14:16:00Z">
              <w:r w:rsidRPr="004867D3">
                <w:rPr>
                  <w:lang w:val="en-GB" w:eastAsia="ja-JP"/>
                </w:rPr>
                <w:t>Antenna type</w:t>
              </w:r>
            </w:ins>
          </w:p>
        </w:tc>
        <w:tc>
          <w:tcPr>
            <w:tcW w:w="1017" w:type="dxa"/>
            <w:tcBorders>
              <w:top w:val="single" w:sz="4" w:space="0" w:color="auto"/>
              <w:left w:val="single" w:sz="4" w:space="0" w:color="auto"/>
              <w:bottom w:val="single" w:sz="4" w:space="0" w:color="auto"/>
              <w:right w:val="single" w:sz="4" w:space="0" w:color="auto"/>
            </w:tcBorders>
          </w:tcPr>
          <w:p w14:paraId="078CB057" w14:textId="77777777" w:rsidR="008A049F" w:rsidRPr="004867D3" w:rsidRDefault="008A049F" w:rsidP="00AA6F03">
            <w:pPr>
              <w:pStyle w:val="Tabletext"/>
              <w:jc w:val="center"/>
              <w:rPr>
                <w:ins w:id="897" w:author="AFSMO" w:date="2021-03-19T14:16:00Z"/>
                <w:lang w:val="en-GB" w:eastAsia="ja-JP"/>
              </w:rPr>
            </w:pPr>
          </w:p>
        </w:tc>
        <w:tc>
          <w:tcPr>
            <w:tcW w:w="1662" w:type="dxa"/>
            <w:tcBorders>
              <w:top w:val="single" w:sz="4" w:space="0" w:color="auto"/>
              <w:left w:val="single" w:sz="4" w:space="0" w:color="auto"/>
              <w:bottom w:val="single" w:sz="4" w:space="0" w:color="auto"/>
              <w:right w:val="single" w:sz="4" w:space="0" w:color="auto"/>
            </w:tcBorders>
            <w:vAlign w:val="center"/>
            <w:hideMark/>
          </w:tcPr>
          <w:p w14:paraId="3B55B89F" w14:textId="77777777" w:rsidR="008A049F" w:rsidRPr="004867D3" w:rsidRDefault="008A049F" w:rsidP="00AA6F03">
            <w:pPr>
              <w:pStyle w:val="Tabletext"/>
              <w:jc w:val="center"/>
              <w:rPr>
                <w:ins w:id="898" w:author="AFSMO" w:date="2021-03-19T14:16:00Z"/>
                <w:lang w:val="en-GB" w:eastAsia="ja-JP"/>
              </w:rPr>
            </w:pPr>
            <w:ins w:id="899" w:author="AFSMO" w:date="2021-03-19T14:16:00Z">
              <w:r w:rsidRPr="004867D3">
                <w:rPr>
                  <w:lang w:val="en-GB" w:eastAsia="ja-JP"/>
                </w:rPr>
                <w:t>Omnidirectional</w:t>
              </w:r>
            </w:ins>
          </w:p>
        </w:tc>
        <w:tc>
          <w:tcPr>
            <w:tcW w:w="1683" w:type="dxa"/>
            <w:tcBorders>
              <w:top w:val="single" w:sz="4" w:space="0" w:color="auto"/>
              <w:left w:val="single" w:sz="4" w:space="0" w:color="auto"/>
              <w:bottom w:val="single" w:sz="4" w:space="0" w:color="auto"/>
              <w:right w:val="single" w:sz="4" w:space="0" w:color="auto"/>
            </w:tcBorders>
            <w:vAlign w:val="center"/>
            <w:hideMark/>
          </w:tcPr>
          <w:p w14:paraId="62987C62" w14:textId="77777777" w:rsidR="008A049F" w:rsidRPr="004867D3" w:rsidRDefault="008A049F" w:rsidP="00AA6F03">
            <w:pPr>
              <w:pStyle w:val="Tabletext"/>
              <w:jc w:val="center"/>
              <w:rPr>
                <w:ins w:id="900" w:author="AFSMO" w:date="2021-03-19T14:16:00Z"/>
                <w:lang w:val="en-GB" w:eastAsia="ja-JP"/>
              </w:rPr>
            </w:pPr>
            <w:ins w:id="901" w:author="AFSMO" w:date="2021-03-19T14:16:00Z">
              <w:r w:rsidRPr="004867D3">
                <w:rPr>
                  <w:lang w:val="en-GB" w:eastAsia="ja-JP"/>
                </w:rPr>
                <w:t>Omni-directional</w:t>
              </w:r>
            </w:ins>
          </w:p>
        </w:tc>
        <w:tc>
          <w:tcPr>
            <w:tcW w:w="2055" w:type="dxa"/>
            <w:gridSpan w:val="2"/>
            <w:tcBorders>
              <w:top w:val="single" w:sz="4" w:space="0" w:color="auto"/>
              <w:left w:val="single" w:sz="4" w:space="0" w:color="auto"/>
              <w:bottom w:val="single" w:sz="4" w:space="0" w:color="auto"/>
              <w:right w:val="single" w:sz="4" w:space="0" w:color="auto"/>
            </w:tcBorders>
            <w:vAlign w:val="center"/>
            <w:hideMark/>
          </w:tcPr>
          <w:p w14:paraId="0EE8A687" w14:textId="77777777" w:rsidR="008A049F" w:rsidRPr="004867D3" w:rsidRDefault="008A049F" w:rsidP="00AA6F03">
            <w:pPr>
              <w:pStyle w:val="Tabletext"/>
              <w:jc w:val="center"/>
              <w:rPr>
                <w:ins w:id="902" w:author="AFSMO" w:date="2021-03-19T14:16:00Z"/>
                <w:lang w:val="en-GB" w:eastAsia="ja-JP"/>
              </w:rPr>
            </w:pPr>
            <w:ins w:id="903" w:author="AFSMO" w:date="2021-03-19T14:16:00Z">
              <w:r w:rsidRPr="004867D3">
                <w:rPr>
                  <w:lang w:val="en-GB" w:eastAsia="ja-JP"/>
                </w:rPr>
                <w:t>Directional</w:t>
              </w:r>
            </w:ins>
          </w:p>
        </w:tc>
        <w:tc>
          <w:tcPr>
            <w:tcW w:w="1260" w:type="dxa"/>
            <w:tcBorders>
              <w:top w:val="single" w:sz="4" w:space="0" w:color="auto"/>
              <w:left w:val="single" w:sz="4" w:space="0" w:color="auto"/>
              <w:bottom w:val="single" w:sz="4" w:space="0" w:color="auto"/>
              <w:right w:val="single" w:sz="4" w:space="0" w:color="auto"/>
            </w:tcBorders>
            <w:vAlign w:val="center"/>
            <w:hideMark/>
          </w:tcPr>
          <w:p w14:paraId="0E49443D" w14:textId="77777777" w:rsidR="008A049F" w:rsidRPr="004867D3" w:rsidRDefault="008A049F" w:rsidP="00AA6F03">
            <w:pPr>
              <w:pStyle w:val="Tabletext"/>
              <w:jc w:val="center"/>
              <w:rPr>
                <w:ins w:id="904" w:author="AFSMO" w:date="2021-03-19T14:16:00Z"/>
                <w:lang w:val="en-GB" w:eastAsia="ja-JP"/>
              </w:rPr>
            </w:pPr>
            <w:ins w:id="905" w:author="AFSMO" w:date="2021-03-19T14:17:00Z">
              <w:r w:rsidRPr="004867D3">
                <w:rPr>
                  <w:lang w:val="en-GB" w:eastAsia="ja-JP"/>
                </w:rPr>
                <w:t>Omni-directional</w:t>
              </w:r>
            </w:ins>
          </w:p>
        </w:tc>
        <w:tc>
          <w:tcPr>
            <w:tcW w:w="1770" w:type="dxa"/>
            <w:tcBorders>
              <w:top w:val="single" w:sz="4" w:space="0" w:color="auto"/>
              <w:left w:val="single" w:sz="4" w:space="0" w:color="auto"/>
              <w:bottom w:val="single" w:sz="4" w:space="0" w:color="auto"/>
              <w:right w:val="single" w:sz="4" w:space="0" w:color="auto"/>
            </w:tcBorders>
          </w:tcPr>
          <w:p w14:paraId="2BCB9EAB" w14:textId="77777777" w:rsidR="008A049F" w:rsidRPr="004867D3" w:rsidRDefault="008A049F" w:rsidP="00AA6F03">
            <w:pPr>
              <w:pStyle w:val="Tabletext"/>
              <w:jc w:val="center"/>
              <w:rPr>
                <w:ins w:id="906" w:author="AFSMO" w:date="2021-03-24T17:43:00Z"/>
                <w:lang w:val="en-GB" w:eastAsia="ja-JP"/>
              </w:rPr>
            </w:pPr>
            <w:ins w:id="907" w:author="AFSMO" w:date="2021-03-19T14:17:00Z">
              <w:r w:rsidRPr="004867D3">
                <w:rPr>
                  <w:lang w:val="en-GB" w:eastAsia="ja-JP"/>
                </w:rPr>
                <w:t>Directional</w:t>
              </w:r>
            </w:ins>
          </w:p>
        </w:tc>
        <w:tc>
          <w:tcPr>
            <w:tcW w:w="1950" w:type="dxa"/>
            <w:tcBorders>
              <w:top w:val="single" w:sz="4" w:space="0" w:color="auto"/>
              <w:left w:val="single" w:sz="4" w:space="0" w:color="auto"/>
              <w:bottom w:val="single" w:sz="4" w:space="0" w:color="auto"/>
              <w:right w:val="single" w:sz="4" w:space="0" w:color="auto"/>
            </w:tcBorders>
            <w:vAlign w:val="center"/>
            <w:hideMark/>
          </w:tcPr>
          <w:p w14:paraId="3D92DD0A" w14:textId="77777777" w:rsidR="008A049F" w:rsidRPr="004867D3" w:rsidRDefault="008A049F" w:rsidP="00AA6F03">
            <w:pPr>
              <w:pStyle w:val="Tabletext"/>
              <w:jc w:val="center"/>
              <w:rPr>
                <w:ins w:id="908" w:author="AFSMO" w:date="2021-03-19T14:16:00Z"/>
                <w:lang w:val="en-GB" w:eastAsia="ja-JP"/>
              </w:rPr>
            </w:pPr>
            <w:ins w:id="909" w:author="AFSMO" w:date="2021-03-19T14:16:00Z">
              <w:r w:rsidRPr="004867D3">
                <w:rPr>
                  <w:lang w:val="en-GB" w:eastAsia="ja-JP"/>
                </w:rPr>
                <w:t>Omni-directional</w:t>
              </w:r>
            </w:ins>
          </w:p>
        </w:tc>
        <w:tc>
          <w:tcPr>
            <w:tcW w:w="2041" w:type="dxa"/>
            <w:tcBorders>
              <w:top w:val="single" w:sz="4" w:space="0" w:color="auto"/>
              <w:left w:val="single" w:sz="4" w:space="0" w:color="auto"/>
              <w:bottom w:val="single" w:sz="4" w:space="0" w:color="auto"/>
              <w:right w:val="single" w:sz="4" w:space="0" w:color="auto"/>
            </w:tcBorders>
            <w:vAlign w:val="center"/>
            <w:hideMark/>
          </w:tcPr>
          <w:p w14:paraId="46369715" w14:textId="77777777" w:rsidR="008A049F" w:rsidRPr="004867D3" w:rsidRDefault="008A049F" w:rsidP="00AA6F03">
            <w:pPr>
              <w:pStyle w:val="Tabletext"/>
              <w:jc w:val="center"/>
              <w:rPr>
                <w:ins w:id="910" w:author="AFSMO" w:date="2021-03-19T14:16:00Z"/>
                <w:lang w:val="en-GB" w:eastAsia="ja-JP"/>
              </w:rPr>
            </w:pPr>
            <w:ins w:id="911" w:author="AFSMO" w:date="2021-03-19T14:16:00Z">
              <w:r w:rsidRPr="004867D3">
                <w:rPr>
                  <w:lang w:val="en-GB" w:eastAsia="ja-JP"/>
                </w:rPr>
                <w:t>Directional</w:t>
              </w:r>
            </w:ins>
          </w:p>
        </w:tc>
      </w:tr>
      <w:tr w:rsidR="008A0C02" w:rsidRPr="004867D3" w14:paraId="07AB6D0C" w14:textId="77777777" w:rsidTr="005823C1">
        <w:trPr>
          <w:jc w:val="center"/>
        </w:trPr>
        <w:tc>
          <w:tcPr>
            <w:tcW w:w="2695" w:type="dxa"/>
            <w:tcBorders>
              <w:top w:val="single" w:sz="4" w:space="0" w:color="auto"/>
              <w:left w:val="single" w:sz="4" w:space="0" w:color="auto"/>
              <w:bottom w:val="single" w:sz="4" w:space="0" w:color="auto"/>
              <w:right w:val="single" w:sz="4" w:space="0" w:color="auto"/>
            </w:tcBorders>
            <w:vAlign w:val="center"/>
            <w:hideMark/>
          </w:tcPr>
          <w:p w14:paraId="6825937F" w14:textId="77777777" w:rsidR="008A0C02" w:rsidRPr="004867D3" w:rsidRDefault="008A0C02" w:rsidP="00AA6F03">
            <w:pPr>
              <w:pStyle w:val="Tabletext"/>
              <w:rPr>
                <w:ins w:id="912" w:author="AFSMO" w:date="2021-03-19T14:16:00Z"/>
                <w:lang w:val="en-GB" w:eastAsia="ja-JP"/>
              </w:rPr>
            </w:pPr>
            <w:ins w:id="913" w:author="AFSMO" w:date="2021-03-19T14:16:00Z">
              <w:r w:rsidRPr="004867D3">
                <w:rPr>
                  <w:lang w:val="en-GB" w:eastAsia="ja-JP"/>
                </w:rPr>
                <w:t>Antenna gain</w:t>
              </w:r>
            </w:ins>
          </w:p>
        </w:tc>
        <w:tc>
          <w:tcPr>
            <w:tcW w:w="1017" w:type="dxa"/>
            <w:tcBorders>
              <w:top w:val="single" w:sz="4" w:space="0" w:color="auto"/>
              <w:left w:val="single" w:sz="4" w:space="0" w:color="auto"/>
              <w:bottom w:val="single" w:sz="4" w:space="0" w:color="auto"/>
              <w:right w:val="single" w:sz="4" w:space="0" w:color="auto"/>
            </w:tcBorders>
            <w:hideMark/>
          </w:tcPr>
          <w:p w14:paraId="04985126" w14:textId="77777777" w:rsidR="008A0C02" w:rsidRPr="004867D3" w:rsidRDefault="008A0C02" w:rsidP="00AA6F03">
            <w:pPr>
              <w:pStyle w:val="Tabletext"/>
              <w:jc w:val="center"/>
              <w:rPr>
                <w:ins w:id="914" w:author="AFSMO" w:date="2021-03-19T14:16:00Z"/>
                <w:lang w:val="en-GB" w:eastAsia="ja-JP"/>
              </w:rPr>
            </w:pPr>
            <w:proofErr w:type="spellStart"/>
            <w:ins w:id="915" w:author="AFSMO" w:date="2021-03-19T14:16:00Z">
              <w:r w:rsidRPr="004867D3">
                <w:rPr>
                  <w:lang w:val="en-GB" w:eastAsia="ja-JP"/>
                </w:rPr>
                <w:t>dBi</w:t>
              </w:r>
              <w:proofErr w:type="spellEnd"/>
            </w:ins>
          </w:p>
        </w:tc>
        <w:tc>
          <w:tcPr>
            <w:tcW w:w="1662" w:type="dxa"/>
            <w:tcBorders>
              <w:top w:val="single" w:sz="4" w:space="0" w:color="auto"/>
              <w:left w:val="single" w:sz="4" w:space="0" w:color="auto"/>
              <w:bottom w:val="single" w:sz="4" w:space="0" w:color="auto"/>
              <w:right w:val="single" w:sz="4" w:space="0" w:color="auto"/>
            </w:tcBorders>
            <w:vAlign w:val="center"/>
            <w:hideMark/>
          </w:tcPr>
          <w:p w14:paraId="626DC265" w14:textId="77777777" w:rsidR="008A0C02" w:rsidRPr="004867D3" w:rsidRDefault="008A0C02" w:rsidP="00AA6F03">
            <w:pPr>
              <w:pStyle w:val="Tabletext"/>
              <w:jc w:val="center"/>
              <w:rPr>
                <w:ins w:id="916" w:author="AFSMO" w:date="2021-03-19T14:16:00Z"/>
                <w:lang w:val="en-GB" w:eastAsia="ja-JP"/>
              </w:rPr>
            </w:pPr>
            <w:ins w:id="917" w:author="AFSMO" w:date="2021-03-24T17:42:00Z">
              <w:r w:rsidRPr="004867D3">
                <w:rPr>
                  <w:lang w:val="en-GB" w:eastAsia="ja-JP"/>
                </w:rPr>
                <w:t>3</w:t>
              </w:r>
            </w:ins>
          </w:p>
        </w:tc>
        <w:tc>
          <w:tcPr>
            <w:tcW w:w="1683" w:type="dxa"/>
            <w:tcBorders>
              <w:top w:val="single" w:sz="4" w:space="0" w:color="auto"/>
              <w:left w:val="single" w:sz="4" w:space="0" w:color="auto"/>
              <w:bottom w:val="single" w:sz="4" w:space="0" w:color="auto"/>
              <w:right w:val="single" w:sz="4" w:space="0" w:color="auto"/>
            </w:tcBorders>
            <w:vAlign w:val="center"/>
            <w:hideMark/>
          </w:tcPr>
          <w:p w14:paraId="27C7813F" w14:textId="77777777" w:rsidR="008A0C02" w:rsidRPr="004867D3" w:rsidRDefault="008A0C02" w:rsidP="00AA6F03">
            <w:pPr>
              <w:pStyle w:val="Tabletext"/>
              <w:jc w:val="center"/>
              <w:rPr>
                <w:ins w:id="918" w:author="AFSMO" w:date="2021-03-19T14:16:00Z"/>
                <w:lang w:val="en-GB" w:eastAsia="ja-JP"/>
              </w:rPr>
            </w:pPr>
            <w:ins w:id="919" w:author="AFSMO" w:date="2021-03-24T17:42:00Z">
              <w:r w:rsidRPr="004867D3">
                <w:rPr>
                  <w:lang w:val="en-GB" w:eastAsia="ja-JP"/>
                </w:rPr>
                <w:t>6</w:t>
              </w:r>
            </w:ins>
          </w:p>
        </w:tc>
        <w:tc>
          <w:tcPr>
            <w:tcW w:w="864" w:type="dxa"/>
            <w:tcBorders>
              <w:top w:val="single" w:sz="4" w:space="0" w:color="auto"/>
              <w:left w:val="single" w:sz="4" w:space="0" w:color="auto"/>
              <w:bottom w:val="single" w:sz="4" w:space="0" w:color="auto"/>
              <w:right w:val="single" w:sz="4" w:space="0" w:color="auto"/>
            </w:tcBorders>
            <w:vAlign w:val="center"/>
            <w:hideMark/>
          </w:tcPr>
          <w:p w14:paraId="2BB61E96" w14:textId="77777777" w:rsidR="008A0C02" w:rsidRPr="004867D3" w:rsidRDefault="008A0C02" w:rsidP="00AA6F03">
            <w:pPr>
              <w:pStyle w:val="Tabletext"/>
              <w:jc w:val="center"/>
              <w:rPr>
                <w:ins w:id="920" w:author="AFSMO" w:date="2021-03-19T14:16:00Z"/>
                <w:lang w:val="en-GB" w:eastAsia="ja-JP"/>
              </w:rPr>
            </w:pPr>
            <w:ins w:id="921" w:author="AFSMO" w:date="2021-03-24T17:42:00Z">
              <w:r w:rsidRPr="004867D3">
                <w:rPr>
                  <w:lang w:val="en-GB" w:eastAsia="ja-JP"/>
                </w:rPr>
                <w:t>19</w:t>
              </w:r>
            </w:ins>
          </w:p>
        </w:tc>
        <w:tc>
          <w:tcPr>
            <w:tcW w:w="1191" w:type="dxa"/>
            <w:tcBorders>
              <w:top w:val="single" w:sz="4" w:space="0" w:color="auto"/>
              <w:left w:val="single" w:sz="4" w:space="0" w:color="auto"/>
              <w:bottom w:val="single" w:sz="4" w:space="0" w:color="auto"/>
              <w:right w:val="single" w:sz="4" w:space="0" w:color="auto"/>
            </w:tcBorders>
            <w:vAlign w:val="center"/>
            <w:hideMark/>
          </w:tcPr>
          <w:p w14:paraId="04C02C06" w14:textId="70C706B6" w:rsidR="008A0C02" w:rsidRPr="004867D3" w:rsidRDefault="008A0C02" w:rsidP="00AA6F03">
            <w:pPr>
              <w:pStyle w:val="Tabletext"/>
              <w:jc w:val="center"/>
              <w:rPr>
                <w:ins w:id="922" w:author="AFSMO" w:date="2021-03-19T14:16:00Z"/>
                <w:lang w:val="en-GB" w:eastAsia="ja-JP"/>
              </w:rPr>
            </w:pPr>
            <w:ins w:id="923" w:author="AFSMO" w:date="2021-03-19T14:17:00Z">
              <w:r w:rsidRPr="004867D3">
                <w:rPr>
                  <w:lang w:val="en-GB" w:eastAsia="ja-JP"/>
                </w:rPr>
                <w:t>3</w:t>
              </w:r>
            </w:ins>
            <w:ins w:id="924" w:author="AFSMO" w:date="2021-03-24T18:16:00Z">
              <w:r>
                <w:rPr>
                  <w:lang w:val="en-GB" w:eastAsia="ja-JP"/>
                </w:rPr>
                <w:t>1</w:t>
              </w:r>
            </w:ins>
          </w:p>
        </w:tc>
        <w:tc>
          <w:tcPr>
            <w:tcW w:w="1260" w:type="dxa"/>
            <w:tcBorders>
              <w:top w:val="single" w:sz="4" w:space="0" w:color="auto"/>
              <w:left w:val="single" w:sz="4" w:space="0" w:color="auto"/>
              <w:bottom w:val="single" w:sz="4" w:space="0" w:color="auto"/>
              <w:right w:val="single" w:sz="4" w:space="0" w:color="auto"/>
            </w:tcBorders>
            <w:vAlign w:val="center"/>
            <w:hideMark/>
          </w:tcPr>
          <w:p w14:paraId="5B659940" w14:textId="3058CF6E" w:rsidR="008A0C02" w:rsidRPr="004867D3" w:rsidRDefault="008A0C02" w:rsidP="00AA6F03">
            <w:pPr>
              <w:pStyle w:val="Tabletext"/>
              <w:jc w:val="center"/>
              <w:rPr>
                <w:ins w:id="925" w:author="AFSMO" w:date="2021-03-19T14:16:00Z"/>
                <w:lang w:val="en-GB" w:eastAsia="ja-JP"/>
              </w:rPr>
            </w:pPr>
            <w:ins w:id="926" w:author="AFSMO" w:date="2021-03-19T14:16:00Z">
              <w:r w:rsidRPr="004867D3">
                <w:rPr>
                  <w:lang w:val="en-GB" w:eastAsia="ja-JP"/>
                </w:rPr>
                <w:t>3</w:t>
              </w:r>
            </w:ins>
            <w:ins w:id="927" w:author="AFSMO" w:date="2021-03-24T18:20:00Z">
              <w:r>
                <w:rPr>
                  <w:lang w:val="en-GB" w:eastAsia="ja-JP"/>
                </w:rPr>
                <w:t>.5</w:t>
              </w:r>
            </w:ins>
          </w:p>
        </w:tc>
        <w:tc>
          <w:tcPr>
            <w:tcW w:w="1770" w:type="dxa"/>
            <w:tcBorders>
              <w:top w:val="single" w:sz="4" w:space="0" w:color="auto"/>
              <w:left w:val="single" w:sz="4" w:space="0" w:color="auto"/>
              <w:bottom w:val="single" w:sz="4" w:space="0" w:color="auto"/>
              <w:right w:val="single" w:sz="4" w:space="0" w:color="auto"/>
            </w:tcBorders>
            <w:vAlign w:val="center"/>
          </w:tcPr>
          <w:p w14:paraId="63B5197E" w14:textId="77777777" w:rsidR="008A0C02" w:rsidRPr="004867D3" w:rsidRDefault="008A0C02" w:rsidP="00AA6F03">
            <w:pPr>
              <w:pStyle w:val="Tabletext"/>
              <w:jc w:val="center"/>
              <w:rPr>
                <w:ins w:id="928" w:author="AFSMO" w:date="2021-03-24T17:43:00Z"/>
                <w:lang w:val="en-GB" w:eastAsia="ja-JP"/>
              </w:rPr>
            </w:pPr>
            <w:ins w:id="929" w:author="AFSMO" w:date="2021-03-19T14:17:00Z">
              <w:r w:rsidRPr="004867D3">
                <w:rPr>
                  <w:lang w:val="en-GB" w:eastAsia="ja-JP"/>
                </w:rPr>
                <w:t>16</w:t>
              </w:r>
            </w:ins>
          </w:p>
        </w:tc>
        <w:tc>
          <w:tcPr>
            <w:tcW w:w="1950" w:type="dxa"/>
            <w:tcBorders>
              <w:top w:val="single" w:sz="4" w:space="0" w:color="auto"/>
              <w:left w:val="single" w:sz="4" w:space="0" w:color="auto"/>
              <w:bottom w:val="single" w:sz="4" w:space="0" w:color="auto"/>
              <w:right w:val="single" w:sz="4" w:space="0" w:color="auto"/>
            </w:tcBorders>
            <w:vAlign w:val="center"/>
            <w:hideMark/>
          </w:tcPr>
          <w:p w14:paraId="359FF088" w14:textId="466978DF" w:rsidR="008A0C02" w:rsidRPr="004867D3" w:rsidRDefault="008A0C02" w:rsidP="00AA6F03">
            <w:pPr>
              <w:pStyle w:val="Tabletext"/>
              <w:jc w:val="center"/>
              <w:rPr>
                <w:ins w:id="930" w:author="AFSMO" w:date="2021-03-19T14:16:00Z"/>
                <w:lang w:val="en-GB" w:eastAsia="ja-JP"/>
              </w:rPr>
            </w:pPr>
            <w:ins w:id="931" w:author="AFSMO" w:date="2021-03-24T18:20:00Z">
              <w:r>
                <w:rPr>
                  <w:lang w:val="en-GB" w:eastAsia="ja-JP"/>
                </w:rPr>
                <w:t>3</w:t>
              </w:r>
            </w:ins>
          </w:p>
        </w:tc>
        <w:tc>
          <w:tcPr>
            <w:tcW w:w="2041" w:type="dxa"/>
            <w:tcBorders>
              <w:top w:val="single" w:sz="4" w:space="0" w:color="auto"/>
              <w:left w:val="single" w:sz="4" w:space="0" w:color="auto"/>
              <w:bottom w:val="single" w:sz="4" w:space="0" w:color="auto"/>
              <w:right w:val="single" w:sz="4" w:space="0" w:color="auto"/>
            </w:tcBorders>
            <w:vAlign w:val="center"/>
            <w:hideMark/>
          </w:tcPr>
          <w:p w14:paraId="24A27691" w14:textId="11F4BA3B" w:rsidR="008A0C02" w:rsidRPr="004867D3" w:rsidRDefault="008A0C02" w:rsidP="008A0C02">
            <w:pPr>
              <w:pStyle w:val="Tabletext"/>
              <w:jc w:val="center"/>
              <w:rPr>
                <w:ins w:id="932" w:author="AFSMO" w:date="2021-03-19T14:16:00Z"/>
                <w:lang w:val="en-GB" w:eastAsia="ja-JP"/>
              </w:rPr>
            </w:pPr>
            <w:ins w:id="933" w:author="AFSMO" w:date="2021-03-24T18:20:00Z">
              <w:r>
                <w:rPr>
                  <w:lang w:val="en-GB" w:eastAsia="ja-JP"/>
                </w:rPr>
                <w:t>30</w:t>
              </w:r>
            </w:ins>
          </w:p>
        </w:tc>
      </w:tr>
      <w:tr w:rsidR="008A0C02" w:rsidRPr="004867D3" w14:paraId="1DF54DE5" w14:textId="77777777" w:rsidTr="005823C1">
        <w:trPr>
          <w:jc w:val="center"/>
        </w:trPr>
        <w:tc>
          <w:tcPr>
            <w:tcW w:w="2695" w:type="dxa"/>
            <w:tcBorders>
              <w:top w:val="single" w:sz="4" w:space="0" w:color="auto"/>
              <w:left w:val="single" w:sz="4" w:space="0" w:color="auto"/>
              <w:bottom w:val="single" w:sz="4" w:space="0" w:color="auto"/>
              <w:right w:val="single" w:sz="4" w:space="0" w:color="auto"/>
            </w:tcBorders>
            <w:vAlign w:val="center"/>
            <w:hideMark/>
          </w:tcPr>
          <w:p w14:paraId="56832D11" w14:textId="77777777" w:rsidR="008A0C02" w:rsidRPr="004867D3" w:rsidRDefault="008A0C02" w:rsidP="00AA6F03">
            <w:pPr>
              <w:pStyle w:val="Tabletext"/>
              <w:rPr>
                <w:ins w:id="934" w:author="AFSMO" w:date="2021-03-19T14:16:00Z"/>
                <w:lang w:val="en-GB" w:eastAsia="ja-JP"/>
              </w:rPr>
            </w:pPr>
            <w:ins w:id="935" w:author="AFSMO" w:date="2021-03-19T14:16:00Z">
              <w:r w:rsidRPr="004867D3">
                <w:rPr>
                  <w:lang w:val="en-GB" w:eastAsia="ja-JP"/>
                </w:rPr>
                <w:t>1</w:t>
              </w:r>
              <w:r w:rsidRPr="004867D3">
                <w:rPr>
                  <w:vertAlign w:val="superscript"/>
                  <w:lang w:val="en-GB" w:eastAsia="ja-JP"/>
                </w:rPr>
                <w:t xml:space="preserve">st </w:t>
              </w:r>
              <w:r w:rsidRPr="004867D3">
                <w:rPr>
                  <w:lang w:val="en-GB" w:eastAsia="ja-JP"/>
                </w:rPr>
                <w:t>sidelobe</w:t>
              </w:r>
            </w:ins>
          </w:p>
        </w:tc>
        <w:tc>
          <w:tcPr>
            <w:tcW w:w="1017" w:type="dxa"/>
            <w:tcBorders>
              <w:top w:val="single" w:sz="4" w:space="0" w:color="auto"/>
              <w:left w:val="single" w:sz="4" w:space="0" w:color="auto"/>
              <w:bottom w:val="single" w:sz="4" w:space="0" w:color="auto"/>
              <w:right w:val="single" w:sz="4" w:space="0" w:color="auto"/>
            </w:tcBorders>
            <w:hideMark/>
          </w:tcPr>
          <w:p w14:paraId="0164B880" w14:textId="77777777" w:rsidR="008A0C02" w:rsidRPr="004867D3" w:rsidRDefault="008A0C02" w:rsidP="00AA6F03">
            <w:pPr>
              <w:pStyle w:val="Tabletext"/>
              <w:jc w:val="center"/>
              <w:rPr>
                <w:ins w:id="936" w:author="AFSMO" w:date="2021-03-19T14:16:00Z"/>
                <w:lang w:val="en-GB" w:eastAsia="ja-JP"/>
              </w:rPr>
            </w:pPr>
            <w:proofErr w:type="spellStart"/>
            <w:ins w:id="937" w:author="AFSMO" w:date="2021-03-19T14:16:00Z">
              <w:r w:rsidRPr="004867D3">
                <w:rPr>
                  <w:lang w:val="en-GB" w:eastAsia="ja-JP"/>
                </w:rPr>
                <w:t>dBi</w:t>
              </w:r>
              <w:proofErr w:type="spellEnd"/>
            </w:ins>
          </w:p>
        </w:tc>
        <w:tc>
          <w:tcPr>
            <w:tcW w:w="1662" w:type="dxa"/>
            <w:tcBorders>
              <w:top w:val="single" w:sz="4" w:space="0" w:color="auto"/>
              <w:left w:val="single" w:sz="4" w:space="0" w:color="auto"/>
              <w:bottom w:val="single" w:sz="4" w:space="0" w:color="auto"/>
              <w:right w:val="single" w:sz="4" w:space="0" w:color="auto"/>
            </w:tcBorders>
            <w:vAlign w:val="center"/>
            <w:hideMark/>
          </w:tcPr>
          <w:p w14:paraId="1006B961" w14:textId="77777777" w:rsidR="008A0C02" w:rsidRPr="004867D3" w:rsidRDefault="008A0C02" w:rsidP="00AA6F03">
            <w:pPr>
              <w:pStyle w:val="Tabletext"/>
              <w:jc w:val="center"/>
              <w:rPr>
                <w:ins w:id="938" w:author="AFSMO" w:date="2021-03-19T14:16:00Z"/>
                <w:lang w:val="en-GB" w:eastAsia="ja-JP"/>
              </w:rPr>
            </w:pPr>
            <w:ins w:id="939" w:author="AFSMO" w:date="2021-03-24T17:42:00Z">
              <w:r w:rsidRPr="004867D3">
                <w:rPr>
                  <w:lang w:val="en-GB" w:eastAsia="ja-JP"/>
                </w:rPr>
                <w:t>Not applicable</w:t>
              </w:r>
            </w:ins>
          </w:p>
        </w:tc>
        <w:tc>
          <w:tcPr>
            <w:tcW w:w="1683" w:type="dxa"/>
            <w:tcBorders>
              <w:top w:val="single" w:sz="4" w:space="0" w:color="auto"/>
              <w:left w:val="single" w:sz="4" w:space="0" w:color="auto"/>
              <w:bottom w:val="single" w:sz="4" w:space="0" w:color="auto"/>
              <w:right w:val="single" w:sz="4" w:space="0" w:color="auto"/>
            </w:tcBorders>
            <w:vAlign w:val="center"/>
            <w:hideMark/>
          </w:tcPr>
          <w:p w14:paraId="6D027E87" w14:textId="77777777" w:rsidR="008A0C02" w:rsidRPr="004867D3" w:rsidRDefault="008A0C02" w:rsidP="00AA6F03">
            <w:pPr>
              <w:pStyle w:val="Tabletext"/>
              <w:jc w:val="center"/>
              <w:rPr>
                <w:ins w:id="940" w:author="AFSMO" w:date="2021-03-19T14:16:00Z"/>
                <w:lang w:val="en-GB" w:eastAsia="ja-JP"/>
              </w:rPr>
            </w:pPr>
            <w:ins w:id="941" w:author="AFSMO" w:date="2021-03-24T17:42:00Z">
              <w:r w:rsidRPr="004867D3">
                <w:rPr>
                  <w:lang w:val="en-GB" w:eastAsia="ja-JP"/>
                </w:rPr>
                <w:t>Not applicable</w:t>
              </w:r>
            </w:ins>
          </w:p>
        </w:tc>
        <w:tc>
          <w:tcPr>
            <w:tcW w:w="864" w:type="dxa"/>
            <w:tcBorders>
              <w:top w:val="single" w:sz="4" w:space="0" w:color="auto"/>
              <w:left w:val="single" w:sz="4" w:space="0" w:color="auto"/>
              <w:bottom w:val="single" w:sz="4" w:space="0" w:color="auto"/>
              <w:right w:val="single" w:sz="4" w:space="0" w:color="auto"/>
            </w:tcBorders>
            <w:vAlign w:val="center"/>
            <w:hideMark/>
          </w:tcPr>
          <w:p w14:paraId="13BCE08B" w14:textId="77777777" w:rsidR="008A0C02" w:rsidRPr="004867D3" w:rsidRDefault="008A0C02" w:rsidP="00AA6F03">
            <w:pPr>
              <w:pStyle w:val="Tabletext"/>
              <w:jc w:val="center"/>
              <w:rPr>
                <w:ins w:id="942" w:author="AFSMO" w:date="2021-03-19T14:16:00Z"/>
                <w:lang w:val="en-GB" w:eastAsia="ja-JP"/>
              </w:rPr>
            </w:pPr>
            <w:ins w:id="943" w:author="AFSMO" w:date="2021-03-24T17:42:00Z">
              <w:r w:rsidRPr="004867D3">
                <w:rPr>
                  <w:lang w:val="en-GB" w:eastAsia="ja-JP"/>
                </w:rPr>
                <w:t>6</w:t>
              </w:r>
            </w:ins>
          </w:p>
        </w:tc>
        <w:tc>
          <w:tcPr>
            <w:tcW w:w="1191" w:type="dxa"/>
            <w:tcBorders>
              <w:top w:val="single" w:sz="4" w:space="0" w:color="auto"/>
              <w:left w:val="single" w:sz="4" w:space="0" w:color="auto"/>
              <w:bottom w:val="single" w:sz="4" w:space="0" w:color="auto"/>
              <w:right w:val="single" w:sz="4" w:space="0" w:color="auto"/>
            </w:tcBorders>
            <w:vAlign w:val="center"/>
            <w:hideMark/>
          </w:tcPr>
          <w:p w14:paraId="4FFEE81F" w14:textId="0DBD8E0B" w:rsidR="008A0C02" w:rsidRPr="004867D3" w:rsidRDefault="008A0C02" w:rsidP="00AA6F03">
            <w:pPr>
              <w:pStyle w:val="Tabletext"/>
              <w:jc w:val="center"/>
              <w:rPr>
                <w:ins w:id="944" w:author="AFSMO" w:date="2021-03-19T14:16:00Z"/>
                <w:lang w:val="en-GB" w:eastAsia="ja-JP"/>
              </w:rPr>
            </w:pPr>
            <w:ins w:id="945" w:author="AFSMO" w:date="2021-03-24T18:17:00Z">
              <w:r>
                <w:rPr>
                  <w:lang w:val="en-GB" w:eastAsia="ja-JP"/>
                </w:rPr>
                <w:t>11</w:t>
              </w:r>
            </w:ins>
          </w:p>
        </w:tc>
        <w:tc>
          <w:tcPr>
            <w:tcW w:w="1260" w:type="dxa"/>
            <w:tcBorders>
              <w:top w:val="single" w:sz="4" w:space="0" w:color="auto"/>
              <w:left w:val="single" w:sz="4" w:space="0" w:color="auto"/>
              <w:bottom w:val="single" w:sz="4" w:space="0" w:color="auto"/>
              <w:right w:val="single" w:sz="4" w:space="0" w:color="auto"/>
            </w:tcBorders>
            <w:vAlign w:val="center"/>
            <w:hideMark/>
          </w:tcPr>
          <w:p w14:paraId="011BCCE0" w14:textId="77777777" w:rsidR="008A0C02" w:rsidRPr="004867D3" w:rsidRDefault="008A0C02" w:rsidP="00AA6F03">
            <w:pPr>
              <w:pStyle w:val="Tabletext"/>
              <w:jc w:val="center"/>
              <w:rPr>
                <w:ins w:id="946" w:author="AFSMO" w:date="2021-03-19T14:16:00Z"/>
                <w:lang w:val="en-GB" w:eastAsia="ja-JP"/>
              </w:rPr>
            </w:pPr>
            <w:ins w:id="947" w:author="AFSMO" w:date="2021-03-19T14:23:00Z">
              <w:r w:rsidRPr="004867D3">
                <w:rPr>
                  <w:lang w:val="en-GB" w:eastAsia="ja-JP"/>
                </w:rPr>
                <w:t>Not applicable</w:t>
              </w:r>
            </w:ins>
          </w:p>
        </w:tc>
        <w:tc>
          <w:tcPr>
            <w:tcW w:w="1770" w:type="dxa"/>
            <w:tcBorders>
              <w:top w:val="single" w:sz="4" w:space="0" w:color="auto"/>
              <w:left w:val="single" w:sz="4" w:space="0" w:color="auto"/>
              <w:bottom w:val="single" w:sz="4" w:space="0" w:color="auto"/>
              <w:right w:val="single" w:sz="4" w:space="0" w:color="auto"/>
            </w:tcBorders>
            <w:vAlign w:val="center"/>
          </w:tcPr>
          <w:p w14:paraId="228F5829" w14:textId="77777777" w:rsidR="008A0C02" w:rsidRPr="004867D3" w:rsidRDefault="008A0C02" w:rsidP="00AA6F03">
            <w:pPr>
              <w:pStyle w:val="Tabletext"/>
              <w:jc w:val="center"/>
              <w:rPr>
                <w:ins w:id="948" w:author="AFSMO" w:date="2021-03-24T17:43:00Z"/>
                <w:lang w:val="en-GB" w:eastAsia="ja-JP"/>
              </w:rPr>
            </w:pPr>
            <w:ins w:id="949" w:author="AFSMO" w:date="2021-03-19T14:17:00Z">
              <w:r w:rsidRPr="004867D3">
                <w:rPr>
                  <w:lang w:val="en-GB" w:eastAsia="ja-JP"/>
                </w:rPr>
                <w:t>9</w:t>
              </w:r>
            </w:ins>
          </w:p>
        </w:tc>
        <w:tc>
          <w:tcPr>
            <w:tcW w:w="1950" w:type="dxa"/>
            <w:tcBorders>
              <w:top w:val="single" w:sz="4" w:space="0" w:color="auto"/>
              <w:left w:val="single" w:sz="4" w:space="0" w:color="auto"/>
              <w:bottom w:val="single" w:sz="4" w:space="0" w:color="auto"/>
              <w:right w:val="single" w:sz="4" w:space="0" w:color="auto"/>
            </w:tcBorders>
            <w:vAlign w:val="center"/>
            <w:hideMark/>
          </w:tcPr>
          <w:p w14:paraId="7035EBDE" w14:textId="77777777" w:rsidR="008A0C02" w:rsidRPr="004867D3" w:rsidRDefault="008A0C02" w:rsidP="00AA6F03">
            <w:pPr>
              <w:pStyle w:val="Tabletext"/>
              <w:jc w:val="center"/>
              <w:rPr>
                <w:ins w:id="950" w:author="AFSMO" w:date="2021-03-19T14:16:00Z"/>
                <w:lang w:val="en-GB" w:eastAsia="ja-JP"/>
              </w:rPr>
            </w:pPr>
            <w:ins w:id="951" w:author="AFSMO" w:date="2021-03-19T14:23:00Z">
              <w:r w:rsidRPr="004867D3">
                <w:rPr>
                  <w:lang w:val="en-GB" w:eastAsia="ja-JP"/>
                </w:rPr>
                <w:t>Not applicable</w:t>
              </w:r>
            </w:ins>
          </w:p>
        </w:tc>
        <w:tc>
          <w:tcPr>
            <w:tcW w:w="2041" w:type="dxa"/>
            <w:tcBorders>
              <w:top w:val="single" w:sz="4" w:space="0" w:color="auto"/>
              <w:left w:val="single" w:sz="4" w:space="0" w:color="auto"/>
              <w:bottom w:val="single" w:sz="4" w:space="0" w:color="auto"/>
              <w:right w:val="single" w:sz="4" w:space="0" w:color="auto"/>
            </w:tcBorders>
            <w:vAlign w:val="center"/>
            <w:hideMark/>
          </w:tcPr>
          <w:p w14:paraId="1577549A" w14:textId="5E4AE1E9" w:rsidR="008A0C02" w:rsidRPr="004867D3" w:rsidRDefault="008A0C02" w:rsidP="008A0C02">
            <w:pPr>
              <w:pStyle w:val="Tabletext"/>
              <w:jc w:val="center"/>
              <w:rPr>
                <w:ins w:id="952" w:author="AFSMO" w:date="2021-03-19T14:16:00Z"/>
                <w:lang w:val="en-GB" w:eastAsia="ja-JP"/>
              </w:rPr>
            </w:pPr>
            <w:ins w:id="953" w:author="AFSMO" w:date="2021-03-24T18:21:00Z">
              <w:r>
                <w:rPr>
                  <w:lang w:val="en-GB" w:eastAsia="ja-JP"/>
                </w:rPr>
                <w:t>17</w:t>
              </w:r>
            </w:ins>
          </w:p>
        </w:tc>
      </w:tr>
      <w:tr w:rsidR="008A049F" w:rsidRPr="004867D3" w14:paraId="0A07AFA3" w14:textId="77777777" w:rsidTr="005823C1">
        <w:trPr>
          <w:jc w:val="center"/>
        </w:trPr>
        <w:tc>
          <w:tcPr>
            <w:tcW w:w="2695" w:type="dxa"/>
            <w:tcBorders>
              <w:top w:val="single" w:sz="4" w:space="0" w:color="auto"/>
              <w:left w:val="single" w:sz="4" w:space="0" w:color="auto"/>
              <w:bottom w:val="single" w:sz="4" w:space="0" w:color="auto"/>
              <w:right w:val="single" w:sz="4" w:space="0" w:color="auto"/>
            </w:tcBorders>
            <w:vAlign w:val="center"/>
            <w:hideMark/>
          </w:tcPr>
          <w:p w14:paraId="66BA1BA3" w14:textId="77777777" w:rsidR="008A049F" w:rsidRPr="004867D3" w:rsidRDefault="008A049F" w:rsidP="00AA6F03">
            <w:pPr>
              <w:pStyle w:val="Tabletext"/>
              <w:rPr>
                <w:ins w:id="954" w:author="AFSMO" w:date="2021-03-19T14:16:00Z"/>
                <w:lang w:val="en-GB" w:eastAsia="ja-JP"/>
              </w:rPr>
            </w:pPr>
            <w:ins w:id="955" w:author="AFSMO" w:date="2021-03-19T14:16:00Z">
              <w:r w:rsidRPr="004867D3">
                <w:rPr>
                  <w:lang w:val="en-GB" w:eastAsia="ja-JP"/>
                </w:rPr>
                <w:t>Polarization</w:t>
              </w:r>
            </w:ins>
          </w:p>
        </w:tc>
        <w:tc>
          <w:tcPr>
            <w:tcW w:w="1017" w:type="dxa"/>
            <w:tcBorders>
              <w:top w:val="single" w:sz="4" w:space="0" w:color="auto"/>
              <w:left w:val="single" w:sz="4" w:space="0" w:color="auto"/>
              <w:bottom w:val="single" w:sz="4" w:space="0" w:color="auto"/>
              <w:right w:val="single" w:sz="4" w:space="0" w:color="auto"/>
            </w:tcBorders>
          </w:tcPr>
          <w:p w14:paraId="0CC32711" w14:textId="77777777" w:rsidR="008A049F" w:rsidRPr="004867D3" w:rsidRDefault="008A049F" w:rsidP="00AA6F03">
            <w:pPr>
              <w:pStyle w:val="Tabletext"/>
              <w:jc w:val="center"/>
              <w:rPr>
                <w:ins w:id="956" w:author="AFSMO" w:date="2021-03-19T14:16:00Z"/>
                <w:lang w:val="en-GB" w:eastAsia="ja-JP"/>
              </w:rPr>
            </w:pPr>
          </w:p>
        </w:tc>
        <w:tc>
          <w:tcPr>
            <w:tcW w:w="1662" w:type="dxa"/>
            <w:tcBorders>
              <w:top w:val="single" w:sz="4" w:space="0" w:color="auto"/>
              <w:left w:val="single" w:sz="4" w:space="0" w:color="auto"/>
              <w:bottom w:val="single" w:sz="4" w:space="0" w:color="auto"/>
              <w:right w:val="single" w:sz="4" w:space="0" w:color="auto"/>
            </w:tcBorders>
            <w:vAlign w:val="center"/>
            <w:hideMark/>
          </w:tcPr>
          <w:p w14:paraId="35BE6B67" w14:textId="77777777" w:rsidR="008A049F" w:rsidRPr="004867D3" w:rsidRDefault="008A049F" w:rsidP="00AA6F03">
            <w:pPr>
              <w:pStyle w:val="Tabletext"/>
              <w:jc w:val="center"/>
              <w:rPr>
                <w:ins w:id="957" w:author="AFSMO" w:date="2021-03-19T14:16:00Z"/>
                <w:lang w:val="en-GB" w:eastAsia="ja-JP"/>
              </w:rPr>
            </w:pPr>
            <w:ins w:id="958" w:author="AFSMO" w:date="2021-03-24T17:42:00Z">
              <w:r w:rsidRPr="004867D3">
                <w:rPr>
                  <w:lang w:val="en-GB" w:eastAsia="ja-JP"/>
                </w:rPr>
                <w:t>Vertical</w:t>
              </w:r>
            </w:ins>
          </w:p>
        </w:tc>
        <w:tc>
          <w:tcPr>
            <w:tcW w:w="1683" w:type="dxa"/>
            <w:tcBorders>
              <w:top w:val="single" w:sz="4" w:space="0" w:color="auto"/>
              <w:left w:val="single" w:sz="4" w:space="0" w:color="auto"/>
              <w:bottom w:val="single" w:sz="4" w:space="0" w:color="auto"/>
              <w:right w:val="single" w:sz="4" w:space="0" w:color="auto"/>
            </w:tcBorders>
            <w:vAlign w:val="center"/>
            <w:hideMark/>
          </w:tcPr>
          <w:p w14:paraId="652B190B" w14:textId="77777777" w:rsidR="008A049F" w:rsidRPr="004867D3" w:rsidRDefault="008A049F" w:rsidP="00AA6F03">
            <w:pPr>
              <w:pStyle w:val="Tabletext"/>
              <w:jc w:val="center"/>
              <w:rPr>
                <w:ins w:id="959" w:author="AFSMO" w:date="2021-03-19T14:16:00Z"/>
                <w:lang w:val="en-GB" w:eastAsia="ja-JP"/>
              </w:rPr>
            </w:pPr>
            <w:ins w:id="960" w:author="AFSMO" w:date="2021-03-24T17:42:00Z">
              <w:r w:rsidRPr="004867D3">
                <w:rPr>
                  <w:lang w:val="en-GB" w:eastAsia="ja-JP"/>
                </w:rPr>
                <w:t>Vertical</w:t>
              </w:r>
            </w:ins>
          </w:p>
        </w:tc>
        <w:tc>
          <w:tcPr>
            <w:tcW w:w="2055" w:type="dxa"/>
            <w:gridSpan w:val="2"/>
            <w:tcBorders>
              <w:top w:val="single" w:sz="4" w:space="0" w:color="auto"/>
              <w:left w:val="single" w:sz="4" w:space="0" w:color="auto"/>
              <w:bottom w:val="single" w:sz="4" w:space="0" w:color="auto"/>
              <w:right w:val="single" w:sz="4" w:space="0" w:color="auto"/>
            </w:tcBorders>
            <w:vAlign w:val="center"/>
            <w:hideMark/>
          </w:tcPr>
          <w:p w14:paraId="416CB7E7" w14:textId="77777777" w:rsidR="008A049F" w:rsidRPr="004867D3" w:rsidRDefault="008A049F" w:rsidP="00AA6F03">
            <w:pPr>
              <w:pStyle w:val="Tabletext"/>
              <w:jc w:val="center"/>
              <w:rPr>
                <w:ins w:id="961" w:author="AFSMO" w:date="2021-03-19T14:16:00Z"/>
                <w:lang w:val="en-GB" w:eastAsia="ja-JP"/>
              </w:rPr>
            </w:pPr>
            <w:ins w:id="962" w:author="AFSMO" w:date="2021-03-24T17:42:00Z">
              <w:r w:rsidRPr="004867D3">
                <w:rPr>
                  <w:lang w:val="en-GB" w:eastAsia="ja-JP"/>
                </w:rPr>
                <w:t>Vertical</w:t>
              </w:r>
            </w:ins>
          </w:p>
        </w:tc>
        <w:tc>
          <w:tcPr>
            <w:tcW w:w="1260" w:type="dxa"/>
            <w:tcBorders>
              <w:top w:val="single" w:sz="4" w:space="0" w:color="auto"/>
              <w:left w:val="single" w:sz="4" w:space="0" w:color="auto"/>
              <w:bottom w:val="single" w:sz="4" w:space="0" w:color="auto"/>
              <w:right w:val="single" w:sz="4" w:space="0" w:color="auto"/>
            </w:tcBorders>
            <w:vAlign w:val="center"/>
            <w:hideMark/>
          </w:tcPr>
          <w:p w14:paraId="02D7EAE5" w14:textId="77777777" w:rsidR="008A049F" w:rsidRPr="004867D3" w:rsidRDefault="008A049F" w:rsidP="00AA6F03">
            <w:pPr>
              <w:pStyle w:val="Tabletext"/>
              <w:jc w:val="center"/>
              <w:rPr>
                <w:ins w:id="963" w:author="AFSMO" w:date="2021-03-19T14:16:00Z"/>
                <w:lang w:val="en-GB" w:eastAsia="ja-JP"/>
              </w:rPr>
            </w:pPr>
            <w:ins w:id="964" w:author="AFSMO" w:date="2021-03-19T14:17:00Z">
              <w:r w:rsidRPr="004867D3">
                <w:rPr>
                  <w:lang w:val="en-GB" w:eastAsia="ja-JP"/>
                </w:rPr>
                <w:t>Vertical</w:t>
              </w:r>
            </w:ins>
          </w:p>
        </w:tc>
        <w:tc>
          <w:tcPr>
            <w:tcW w:w="1770" w:type="dxa"/>
            <w:tcBorders>
              <w:top w:val="single" w:sz="4" w:space="0" w:color="auto"/>
              <w:left w:val="single" w:sz="4" w:space="0" w:color="auto"/>
              <w:bottom w:val="single" w:sz="4" w:space="0" w:color="auto"/>
              <w:right w:val="single" w:sz="4" w:space="0" w:color="auto"/>
            </w:tcBorders>
          </w:tcPr>
          <w:p w14:paraId="305AFBBB" w14:textId="77777777" w:rsidR="008A049F" w:rsidRPr="004867D3" w:rsidRDefault="008A049F" w:rsidP="00AA6F03">
            <w:pPr>
              <w:pStyle w:val="Tabletext"/>
              <w:jc w:val="center"/>
              <w:rPr>
                <w:ins w:id="965" w:author="AFSMO" w:date="2021-03-24T17:43:00Z"/>
                <w:lang w:val="en-GB" w:eastAsia="ja-JP"/>
              </w:rPr>
            </w:pPr>
            <w:ins w:id="966" w:author="AFSMO" w:date="2021-03-19T14:17:00Z">
              <w:r w:rsidRPr="004867D3">
                <w:rPr>
                  <w:lang w:val="en-GB" w:eastAsia="ja-JP"/>
                </w:rPr>
                <w:t>Vertical</w:t>
              </w:r>
            </w:ins>
          </w:p>
        </w:tc>
        <w:tc>
          <w:tcPr>
            <w:tcW w:w="1950" w:type="dxa"/>
            <w:tcBorders>
              <w:top w:val="single" w:sz="4" w:space="0" w:color="auto"/>
              <w:left w:val="single" w:sz="4" w:space="0" w:color="auto"/>
              <w:bottom w:val="single" w:sz="4" w:space="0" w:color="auto"/>
              <w:right w:val="single" w:sz="4" w:space="0" w:color="auto"/>
            </w:tcBorders>
            <w:vAlign w:val="center"/>
            <w:hideMark/>
          </w:tcPr>
          <w:p w14:paraId="2D77F2AE" w14:textId="77777777" w:rsidR="008A049F" w:rsidRPr="004867D3" w:rsidRDefault="008A049F" w:rsidP="00AA6F03">
            <w:pPr>
              <w:pStyle w:val="Tabletext"/>
              <w:jc w:val="center"/>
              <w:rPr>
                <w:ins w:id="967" w:author="AFSMO" w:date="2021-03-19T14:16:00Z"/>
                <w:lang w:val="en-GB" w:eastAsia="ja-JP"/>
              </w:rPr>
            </w:pPr>
            <w:ins w:id="968" w:author="AFSMO" w:date="2021-03-19T14:16:00Z">
              <w:r w:rsidRPr="004867D3">
                <w:rPr>
                  <w:lang w:val="en-GB" w:eastAsia="ja-JP"/>
                </w:rPr>
                <w:t>Vertical</w:t>
              </w:r>
            </w:ins>
          </w:p>
        </w:tc>
        <w:tc>
          <w:tcPr>
            <w:tcW w:w="2041" w:type="dxa"/>
            <w:tcBorders>
              <w:top w:val="single" w:sz="4" w:space="0" w:color="auto"/>
              <w:left w:val="single" w:sz="4" w:space="0" w:color="auto"/>
              <w:bottom w:val="single" w:sz="4" w:space="0" w:color="auto"/>
              <w:right w:val="single" w:sz="4" w:space="0" w:color="auto"/>
            </w:tcBorders>
            <w:vAlign w:val="center"/>
            <w:hideMark/>
          </w:tcPr>
          <w:p w14:paraId="6DA5BB19" w14:textId="77777777" w:rsidR="008A049F" w:rsidRPr="004867D3" w:rsidRDefault="008A049F" w:rsidP="00AA6F03">
            <w:pPr>
              <w:pStyle w:val="Tabletext"/>
              <w:jc w:val="center"/>
              <w:rPr>
                <w:ins w:id="969" w:author="AFSMO" w:date="2021-03-19T14:16:00Z"/>
                <w:lang w:val="en-GB" w:eastAsia="ja-JP"/>
              </w:rPr>
            </w:pPr>
            <w:ins w:id="970" w:author="AFSMO" w:date="2021-03-19T14:16:00Z">
              <w:r w:rsidRPr="004867D3">
                <w:rPr>
                  <w:lang w:val="en-GB" w:eastAsia="ja-JP"/>
                </w:rPr>
                <w:t>Vertical</w:t>
              </w:r>
            </w:ins>
          </w:p>
        </w:tc>
      </w:tr>
      <w:tr w:rsidR="008A049F" w:rsidRPr="004867D3" w14:paraId="5409205D" w14:textId="77777777" w:rsidTr="005823C1">
        <w:trPr>
          <w:jc w:val="center"/>
        </w:trPr>
        <w:tc>
          <w:tcPr>
            <w:tcW w:w="2695" w:type="dxa"/>
            <w:tcBorders>
              <w:top w:val="single" w:sz="4" w:space="0" w:color="auto"/>
              <w:left w:val="single" w:sz="4" w:space="0" w:color="auto"/>
              <w:bottom w:val="single" w:sz="4" w:space="0" w:color="auto"/>
              <w:right w:val="single" w:sz="4" w:space="0" w:color="auto"/>
            </w:tcBorders>
            <w:vAlign w:val="center"/>
            <w:hideMark/>
          </w:tcPr>
          <w:p w14:paraId="63E9B5F0" w14:textId="77777777" w:rsidR="008A049F" w:rsidRPr="004867D3" w:rsidRDefault="008A049F" w:rsidP="00AA6F03">
            <w:pPr>
              <w:pStyle w:val="Tabletext"/>
              <w:rPr>
                <w:ins w:id="971" w:author="AFSMO" w:date="2021-03-19T14:16:00Z"/>
                <w:lang w:val="en-GB" w:eastAsia="ja-JP"/>
              </w:rPr>
            </w:pPr>
            <w:ins w:id="972" w:author="AFSMO" w:date="2021-03-19T14:16:00Z">
              <w:r w:rsidRPr="004867D3">
                <w:rPr>
                  <w:lang w:val="en-GB" w:eastAsia="ja-JP"/>
                </w:rPr>
                <w:t>Antenna pattern</w:t>
              </w:r>
            </w:ins>
          </w:p>
        </w:tc>
        <w:tc>
          <w:tcPr>
            <w:tcW w:w="1017" w:type="dxa"/>
            <w:tcBorders>
              <w:top w:val="single" w:sz="4" w:space="0" w:color="auto"/>
              <w:left w:val="single" w:sz="4" w:space="0" w:color="auto"/>
              <w:bottom w:val="single" w:sz="4" w:space="0" w:color="auto"/>
              <w:right w:val="single" w:sz="4" w:space="0" w:color="auto"/>
            </w:tcBorders>
          </w:tcPr>
          <w:p w14:paraId="17F59B18" w14:textId="77777777" w:rsidR="008A049F" w:rsidRPr="004867D3" w:rsidRDefault="008A049F" w:rsidP="00AA6F03">
            <w:pPr>
              <w:pStyle w:val="Tabletext"/>
              <w:jc w:val="center"/>
              <w:rPr>
                <w:ins w:id="973" w:author="AFSMO" w:date="2021-03-19T14:16:00Z"/>
                <w:lang w:val="en-GB" w:eastAsia="ja-JP"/>
              </w:rPr>
            </w:pPr>
          </w:p>
        </w:tc>
        <w:tc>
          <w:tcPr>
            <w:tcW w:w="1662" w:type="dxa"/>
            <w:tcBorders>
              <w:top w:val="single" w:sz="4" w:space="0" w:color="auto"/>
              <w:left w:val="single" w:sz="4" w:space="0" w:color="auto"/>
              <w:bottom w:val="single" w:sz="4" w:space="0" w:color="auto"/>
              <w:right w:val="single" w:sz="4" w:space="0" w:color="auto"/>
            </w:tcBorders>
            <w:vAlign w:val="center"/>
            <w:hideMark/>
          </w:tcPr>
          <w:p w14:paraId="444BB891" w14:textId="77777777" w:rsidR="008A049F" w:rsidRPr="004867D3" w:rsidRDefault="008A049F" w:rsidP="00AA6F03">
            <w:pPr>
              <w:pStyle w:val="Tabletext"/>
              <w:jc w:val="center"/>
              <w:rPr>
                <w:ins w:id="974" w:author="AFSMO" w:date="2021-03-19T14:16:00Z"/>
                <w:lang w:val="en-GB" w:eastAsia="ja-JP"/>
              </w:rPr>
            </w:pPr>
            <w:ins w:id="975" w:author="AFSMO" w:date="2021-03-24T17:42:00Z">
              <w:r w:rsidRPr="004867D3">
                <w:rPr>
                  <w:lang w:val="en-GB" w:eastAsia="ja-JP"/>
                </w:rPr>
                <w:t>Omni</w:t>
              </w:r>
            </w:ins>
          </w:p>
        </w:tc>
        <w:tc>
          <w:tcPr>
            <w:tcW w:w="1683" w:type="dxa"/>
            <w:tcBorders>
              <w:top w:val="single" w:sz="4" w:space="0" w:color="auto"/>
              <w:left w:val="single" w:sz="4" w:space="0" w:color="auto"/>
              <w:bottom w:val="single" w:sz="4" w:space="0" w:color="auto"/>
              <w:right w:val="single" w:sz="4" w:space="0" w:color="auto"/>
            </w:tcBorders>
            <w:vAlign w:val="center"/>
            <w:hideMark/>
          </w:tcPr>
          <w:p w14:paraId="27F46C24" w14:textId="77777777" w:rsidR="008A049F" w:rsidRPr="004867D3" w:rsidRDefault="008A049F" w:rsidP="00AA6F03">
            <w:pPr>
              <w:pStyle w:val="Tabletext"/>
              <w:jc w:val="center"/>
              <w:rPr>
                <w:ins w:id="976" w:author="AFSMO" w:date="2021-03-19T14:16:00Z"/>
                <w:lang w:val="en-GB" w:eastAsia="ja-JP"/>
              </w:rPr>
            </w:pPr>
            <w:ins w:id="977" w:author="AFSMO" w:date="2021-03-24T17:42:00Z">
              <w:r w:rsidRPr="004867D3">
                <w:rPr>
                  <w:lang w:val="en-GB" w:eastAsia="ja-JP"/>
                </w:rPr>
                <w:t>Omni</w:t>
              </w:r>
            </w:ins>
          </w:p>
        </w:tc>
        <w:tc>
          <w:tcPr>
            <w:tcW w:w="2055" w:type="dxa"/>
            <w:gridSpan w:val="2"/>
            <w:tcBorders>
              <w:top w:val="single" w:sz="4" w:space="0" w:color="auto"/>
              <w:left w:val="single" w:sz="4" w:space="0" w:color="auto"/>
              <w:bottom w:val="single" w:sz="4" w:space="0" w:color="auto"/>
              <w:right w:val="single" w:sz="4" w:space="0" w:color="auto"/>
            </w:tcBorders>
            <w:vAlign w:val="center"/>
            <w:hideMark/>
          </w:tcPr>
          <w:p w14:paraId="66E57645" w14:textId="77777777" w:rsidR="008A049F" w:rsidRPr="004867D3" w:rsidRDefault="008A049F" w:rsidP="00AA6F03">
            <w:pPr>
              <w:pStyle w:val="Tabletext"/>
              <w:jc w:val="center"/>
              <w:rPr>
                <w:ins w:id="978" w:author="AFSMO" w:date="2021-03-19T14:16:00Z"/>
                <w:vertAlign w:val="superscript"/>
                <w:lang w:val="en-GB" w:eastAsia="ja-JP"/>
              </w:rPr>
            </w:pPr>
            <w:ins w:id="979" w:author="AFSMO" w:date="2021-03-24T17:42:00Z">
              <w:r w:rsidRPr="004867D3">
                <w:rPr>
                  <w:lang w:val="en-GB" w:eastAsia="ja-JP"/>
                </w:rPr>
                <w:t>M.1851 Uniform distribution</w:t>
              </w:r>
            </w:ins>
          </w:p>
        </w:tc>
        <w:tc>
          <w:tcPr>
            <w:tcW w:w="1260" w:type="dxa"/>
            <w:tcBorders>
              <w:top w:val="single" w:sz="4" w:space="0" w:color="auto"/>
              <w:left w:val="single" w:sz="4" w:space="0" w:color="auto"/>
              <w:bottom w:val="single" w:sz="4" w:space="0" w:color="auto"/>
              <w:right w:val="single" w:sz="4" w:space="0" w:color="auto"/>
            </w:tcBorders>
            <w:vAlign w:val="center"/>
            <w:hideMark/>
          </w:tcPr>
          <w:p w14:paraId="0BF72311" w14:textId="77777777" w:rsidR="008A049F" w:rsidRPr="004867D3" w:rsidRDefault="008A049F" w:rsidP="00AA6F03">
            <w:pPr>
              <w:pStyle w:val="Tabletext"/>
              <w:jc w:val="center"/>
              <w:rPr>
                <w:ins w:id="980" w:author="AFSMO" w:date="2021-03-19T14:16:00Z"/>
                <w:lang w:val="en-GB" w:eastAsia="ja-JP"/>
              </w:rPr>
            </w:pPr>
            <w:ins w:id="981" w:author="AFSMO" w:date="2021-03-19T14:32:00Z">
              <w:r w:rsidRPr="004867D3">
                <w:rPr>
                  <w:lang w:val="en-GB" w:eastAsia="ja-JP"/>
                </w:rPr>
                <w:t>Omni</w:t>
              </w:r>
            </w:ins>
          </w:p>
        </w:tc>
        <w:tc>
          <w:tcPr>
            <w:tcW w:w="1770" w:type="dxa"/>
            <w:tcBorders>
              <w:top w:val="single" w:sz="4" w:space="0" w:color="auto"/>
              <w:left w:val="single" w:sz="4" w:space="0" w:color="auto"/>
              <w:bottom w:val="single" w:sz="4" w:space="0" w:color="auto"/>
              <w:right w:val="single" w:sz="4" w:space="0" w:color="auto"/>
            </w:tcBorders>
          </w:tcPr>
          <w:p w14:paraId="2308E92B" w14:textId="77777777" w:rsidR="008A049F" w:rsidRPr="004867D3" w:rsidRDefault="008A049F" w:rsidP="00AA6F03">
            <w:pPr>
              <w:pStyle w:val="Tabletext"/>
              <w:jc w:val="center"/>
              <w:rPr>
                <w:ins w:id="982" w:author="AFSMO" w:date="2021-03-24T17:43:00Z"/>
                <w:lang w:val="en-GB" w:eastAsia="ja-JP"/>
              </w:rPr>
            </w:pPr>
            <w:ins w:id="983" w:author="AFSMO" w:date="2021-03-19T14:32:00Z">
              <w:r w:rsidRPr="004867D3">
                <w:rPr>
                  <w:lang w:val="en-GB" w:eastAsia="ja-JP"/>
                </w:rPr>
                <w:t xml:space="preserve">M.1851 </w:t>
              </w:r>
            </w:ins>
            <w:ins w:id="984" w:author="AFSMO" w:date="2021-03-19T14:17:00Z">
              <w:r w:rsidRPr="004867D3">
                <w:rPr>
                  <w:lang w:val="en-GB" w:eastAsia="ja-JP"/>
                </w:rPr>
                <w:t>Uniform distribution</w:t>
              </w:r>
            </w:ins>
          </w:p>
        </w:tc>
        <w:tc>
          <w:tcPr>
            <w:tcW w:w="1950" w:type="dxa"/>
            <w:tcBorders>
              <w:top w:val="single" w:sz="4" w:space="0" w:color="auto"/>
              <w:left w:val="single" w:sz="4" w:space="0" w:color="auto"/>
              <w:bottom w:val="single" w:sz="4" w:space="0" w:color="auto"/>
              <w:right w:val="single" w:sz="4" w:space="0" w:color="auto"/>
            </w:tcBorders>
            <w:vAlign w:val="center"/>
            <w:hideMark/>
          </w:tcPr>
          <w:p w14:paraId="27E5CD9F" w14:textId="77777777" w:rsidR="008A049F" w:rsidRPr="004867D3" w:rsidRDefault="008A049F" w:rsidP="00AA6F03">
            <w:pPr>
              <w:pStyle w:val="Tabletext"/>
              <w:jc w:val="center"/>
              <w:rPr>
                <w:ins w:id="985" w:author="AFSMO" w:date="2021-03-19T14:16:00Z"/>
                <w:lang w:val="en-GB" w:eastAsia="ja-JP"/>
              </w:rPr>
            </w:pPr>
            <w:ins w:id="986" w:author="AFSMO" w:date="2021-03-19T14:25:00Z">
              <w:r w:rsidRPr="004867D3">
                <w:rPr>
                  <w:lang w:val="en-GB" w:eastAsia="ja-JP"/>
                </w:rPr>
                <w:t>Omni</w:t>
              </w:r>
            </w:ins>
          </w:p>
        </w:tc>
        <w:tc>
          <w:tcPr>
            <w:tcW w:w="2041" w:type="dxa"/>
            <w:tcBorders>
              <w:top w:val="single" w:sz="4" w:space="0" w:color="auto"/>
              <w:left w:val="single" w:sz="4" w:space="0" w:color="auto"/>
              <w:bottom w:val="single" w:sz="4" w:space="0" w:color="auto"/>
              <w:right w:val="single" w:sz="4" w:space="0" w:color="auto"/>
            </w:tcBorders>
            <w:vAlign w:val="center"/>
            <w:hideMark/>
          </w:tcPr>
          <w:p w14:paraId="360E0CAD" w14:textId="77777777" w:rsidR="008A049F" w:rsidRPr="004867D3" w:rsidRDefault="008A049F" w:rsidP="00AA6F03">
            <w:pPr>
              <w:pStyle w:val="Tabletext"/>
              <w:jc w:val="center"/>
              <w:rPr>
                <w:ins w:id="987" w:author="AFSMO" w:date="2021-03-19T14:16:00Z"/>
                <w:lang w:val="en-GB" w:eastAsia="ja-JP"/>
              </w:rPr>
            </w:pPr>
            <w:ins w:id="988" w:author="AFSMO" w:date="2021-03-19T14:26:00Z">
              <w:r w:rsidRPr="004867D3">
                <w:rPr>
                  <w:lang w:val="en-GB" w:eastAsia="ja-JP"/>
                </w:rPr>
                <w:t>M.1851 Uniform distribution</w:t>
              </w:r>
            </w:ins>
          </w:p>
        </w:tc>
      </w:tr>
      <w:tr w:rsidR="008A0C02" w:rsidRPr="004867D3" w14:paraId="057C4393" w14:textId="77777777" w:rsidTr="005823C1">
        <w:trPr>
          <w:jc w:val="center"/>
        </w:trPr>
        <w:tc>
          <w:tcPr>
            <w:tcW w:w="2695" w:type="dxa"/>
            <w:tcBorders>
              <w:top w:val="single" w:sz="4" w:space="0" w:color="auto"/>
              <w:left w:val="single" w:sz="4" w:space="0" w:color="auto"/>
              <w:bottom w:val="single" w:sz="4" w:space="0" w:color="auto"/>
              <w:right w:val="single" w:sz="4" w:space="0" w:color="auto"/>
            </w:tcBorders>
            <w:vAlign w:val="center"/>
            <w:hideMark/>
          </w:tcPr>
          <w:p w14:paraId="7D2B6F9D" w14:textId="77777777" w:rsidR="008A0C02" w:rsidRPr="004867D3" w:rsidRDefault="008A0C02" w:rsidP="00AA6F03">
            <w:pPr>
              <w:pStyle w:val="Tabletext"/>
              <w:rPr>
                <w:ins w:id="989" w:author="AFSMO" w:date="2021-03-19T14:16:00Z"/>
                <w:lang w:val="en-GB" w:eastAsia="ja-JP"/>
              </w:rPr>
            </w:pPr>
            <w:ins w:id="990" w:author="AFSMO" w:date="2021-03-19T14:16:00Z">
              <w:r w:rsidRPr="004867D3">
                <w:rPr>
                  <w:lang w:val="en-GB" w:eastAsia="ja-JP"/>
                </w:rPr>
                <w:t>Horizontal beamwidth</w:t>
              </w:r>
            </w:ins>
          </w:p>
        </w:tc>
        <w:tc>
          <w:tcPr>
            <w:tcW w:w="1017" w:type="dxa"/>
            <w:tcBorders>
              <w:top w:val="single" w:sz="4" w:space="0" w:color="auto"/>
              <w:left w:val="single" w:sz="4" w:space="0" w:color="auto"/>
              <w:bottom w:val="single" w:sz="4" w:space="0" w:color="auto"/>
              <w:right w:val="single" w:sz="4" w:space="0" w:color="auto"/>
            </w:tcBorders>
            <w:hideMark/>
          </w:tcPr>
          <w:p w14:paraId="0665E674" w14:textId="77777777" w:rsidR="008A0C02" w:rsidRPr="004867D3" w:rsidRDefault="008A0C02" w:rsidP="00AA6F03">
            <w:pPr>
              <w:pStyle w:val="Tabletext"/>
              <w:jc w:val="center"/>
              <w:rPr>
                <w:ins w:id="991" w:author="AFSMO" w:date="2021-03-19T14:16:00Z"/>
                <w:lang w:val="en-GB" w:eastAsia="ja-JP"/>
              </w:rPr>
            </w:pPr>
            <w:ins w:id="992" w:author="AFSMO" w:date="2021-03-19T14:16:00Z">
              <w:r w:rsidRPr="004867D3">
                <w:rPr>
                  <w:lang w:val="en-GB" w:eastAsia="ja-JP"/>
                </w:rPr>
                <w:t>Degrees</w:t>
              </w:r>
            </w:ins>
          </w:p>
        </w:tc>
        <w:tc>
          <w:tcPr>
            <w:tcW w:w="1662" w:type="dxa"/>
            <w:tcBorders>
              <w:top w:val="single" w:sz="4" w:space="0" w:color="auto"/>
              <w:left w:val="single" w:sz="4" w:space="0" w:color="auto"/>
              <w:bottom w:val="single" w:sz="4" w:space="0" w:color="auto"/>
              <w:right w:val="single" w:sz="4" w:space="0" w:color="auto"/>
            </w:tcBorders>
            <w:vAlign w:val="center"/>
            <w:hideMark/>
          </w:tcPr>
          <w:p w14:paraId="0E46B2E8" w14:textId="77777777" w:rsidR="008A0C02" w:rsidRPr="004867D3" w:rsidRDefault="008A0C02" w:rsidP="00AA6F03">
            <w:pPr>
              <w:pStyle w:val="Tabletext"/>
              <w:jc w:val="center"/>
              <w:rPr>
                <w:ins w:id="993" w:author="AFSMO" w:date="2021-03-19T14:16:00Z"/>
                <w:lang w:val="en-GB" w:eastAsia="ja-JP"/>
              </w:rPr>
            </w:pPr>
            <w:ins w:id="994" w:author="AFSMO" w:date="2021-03-24T17:42:00Z">
              <w:r w:rsidRPr="004867D3">
                <w:rPr>
                  <w:lang w:val="en-GB" w:eastAsia="ja-JP"/>
                </w:rPr>
                <w:t>360</w:t>
              </w:r>
            </w:ins>
          </w:p>
        </w:tc>
        <w:tc>
          <w:tcPr>
            <w:tcW w:w="1683" w:type="dxa"/>
            <w:tcBorders>
              <w:top w:val="single" w:sz="4" w:space="0" w:color="auto"/>
              <w:left w:val="single" w:sz="4" w:space="0" w:color="auto"/>
              <w:bottom w:val="single" w:sz="4" w:space="0" w:color="auto"/>
              <w:right w:val="single" w:sz="4" w:space="0" w:color="auto"/>
            </w:tcBorders>
            <w:vAlign w:val="center"/>
            <w:hideMark/>
          </w:tcPr>
          <w:p w14:paraId="494A1BB0" w14:textId="77777777" w:rsidR="008A0C02" w:rsidRPr="004867D3" w:rsidRDefault="008A0C02" w:rsidP="00AA6F03">
            <w:pPr>
              <w:pStyle w:val="Tabletext"/>
              <w:jc w:val="center"/>
              <w:rPr>
                <w:ins w:id="995" w:author="AFSMO" w:date="2021-03-19T14:16:00Z"/>
                <w:lang w:val="pt-BR" w:eastAsia="ja-JP"/>
              </w:rPr>
            </w:pPr>
            <w:ins w:id="996" w:author="AFSMO" w:date="2021-03-24T17:42:00Z">
              <w:r w:rsidRPr="004867D3">
                <w:rPr>
                  <w:lang w:val="pt-BR" w:eastAsia="ja-JP"/>
                </w:rPr>
                <w:t>360</w:t>
              </w:r>
            </w:ins>
          </w:p>
        </w:tc>
        <w:tc>
          <w:tcPr>
            <w:tcW w:w="864" w:type="dxa"/>
            <w:tcBorders>
              <w:top w:val="single" w:sz="4" w:space="0" w:color="auto"/>
              <w:left w:val="single" w:sz="4" w:space="0" w:color="auto"/>
              <w:bottom w:val="single" w:sz="4" w:space="0" w:color="auto"/>
              <w:right w:val="single" w:sz="4" w:space="0" w:color="auto"/>
            </w:tcBorders>
            <w:vAlign w:val="center"/>
            <w:hideMark/>
          </w:tcPr>
          <w:p w14:paraId="3B150BA0" w14:textId="77777777" w:rsidR="008A0C02" w:rsidRPr="004867D3" w:rsidRDefault="008A0C02" w:rsidP="00AA6F03">
            <w:pPr>
              <w:pStyle w:val="Tabletext"/>
              <w:jc w:val="center"/>
              <w:rPr>
                <w:ins w:id="997" w:author="AFSMO" w:date="2021-03-19T14:16:00Z"/>
                <w:lang w:val="pt-BR" w:eastAsia="ja-JP"/>
              </w:rPr>
            </w:pPr>
            <w:ins w:id="998" w:author="AFSMO" w:date="2021-03-24T17:42:00Z">
              <w:r w:rsidRPr="004867D3">
                <w:rPr>
                  <w:lang w:val="pt-BR" w:eastAsia="ja-JP"/>
                </w:rPr>
                <w:t>16</w:t>
              </w:r>
            </w:ins>
          </w:p>
        </w:tc>
        <w:tc>
          <w:tcPr>
            <w:tcW w:w="1191" w:type="dxa"/>
            <w:tcBorders>
              <w:top w:val="single" w:sz="4" w:space="0" w:color="auto"/>
              <w:left w:val="single" w:sz="4" w:space="0" w:color="auto"/>
              <w:bottom w:val="single" w:sz="4" w:space="0" w:color="auto"/>
              <w:right w:val="single" w:sz="4" w:space="0" w:color="auto"/>
            </w:tcBorders>
            <w:vAlign w:val="center"/>
            <w:hideMark/>
          </w:tcPr>
          <w:p w14:paraId="316BC70D" w14:textId="3F51A18E" w:rsidR="008A0C02" w:rsidRPr="004867D3" w:rsidRDefault="008A0C02" w:rsidP="00AA6F03">
            <w:pPr>
              <w:pStyle w:val="Tabletext"/>
              <w:jc w:val="center"/>
              <w:rPr>
                <w:ins w:id="999" w:author="AFSMO" w:date="2021-03-19T14:16:00Z"/>
                <w:lang w:val="pt-BR" w:eastAsia="ja-JP"/>
              </w:rPr>
            </w:pPr>
            <w:ins w:id="1000" w:author="AFSMO" w:date="2021-03-19T14:17:00Z">
              <w:r w:rsidRPr="004867D3">
                <w:rPr>
                  <w:lang w:val="pt-BR" w:eastAsia="ja-JP"/>
                </w:rPr>
                <w:t>3</w:t>
              </w:r>
            </w:ins>
            <w:ins w:id="1001" w:author="AFSMO" w:date="2021-03-24T18:17:00Z">
              <w:r>
                <w:rPr>
                  <w:lang w:val="pt-BR" w:eastAsia="ja-JP"/>
                </w:rPr>
                <w:t>.3</w:t>
              </w:r>
            </w:ins>
          </w:p>
        </w:tc>
        <w:tc>
          <w:tcPr>
            <w:tcW w:w="1260" w:type="dxa"/>
            <w:tcBorders>
              <w:top w:val="single" w:sz="4" w:space="0" w:color="auto"/>
              <w:left w:val="single" w:sz="4" w:space="0" w:color="auto"/>
              <w:bottom w:val="single" w:sz="4" w:space="0" w:color="auto"/>
              <w:right w:val="single" w:sz="4" w:space="0" w:color="auto"/>
            </w:tcBorders>
            <w:vAlign w:val="center"/>
            <w:hideMark/>
          </w:tcPr>
          <w:p w14:paraId="0EC013F8" w14:textId="77777777" w:rsidR="008A0C02" w:rsidRPr="004867D3" w:rsidRDefault="008A0C02" w:rsidP="00AA6F03">
            <w:pPr>
              <w:pStyle w:val="Tabletext"/>
              <w:jc w:val="center"/>
              <w:rPr>
                <w:ins w:id="1002" w:author="AFSMO" w:date="2021-03-19T14:16:00Z"/>
                <w:lang w:val="en-GB" w:eastAsia="ja-JP"/>
              </w:rPr>
            </w:pPr>
            <w:ins w:id="1003" w:author="AFSMO" w:date="2021-03-19T14:16:00Z">
              <w:r w:rsidRPr="004867D3">
                <w:rPr>
                  <w:lang w:val="en-GB" w:eastAsia="ja-JP"/>
                </w:rPr>
                <w:t>360</w:t>
              </w:r>
            </w:ins>
          </w:p>
        </w:tc>
        <w:tc>
          <w:tcPr>
            <w:tcW w:w="1770" w:type="dxa"/>
            <w:tcBorders>
              <w:top w:val="single" w:sz="4" w:space="0" w:color="auto"/>
              <w:left w:val="single" w:sz="4" w:space="0" w:color="auto"/>
              <w:bottom w:val="single" w:sz="4" w:space="0" w:color="auto"/>
              <w:right w:val="single" w:sz="4" w:space="0" w:color="auto"/>
            </w:tcBorders>
            <w:vAlign w:val="center"/>
          </w:tcPr>
          <w:p w14:paraId="79CAC730" w14:textId="77777777" w:rsidR="008A0C02" w:rsidRPr="004867D3" w:rsidRDefault="008A0C02" w:rsidP="00AA6F03">
            <w:pPr>
              <w:pStyle w:val="Tabletext"/>
              <w:jc w:val="center"/>
              <w:rPr>
                <w:ins w:id="1004" w:author="AFSMO" w:date="2021-03-24T17:43:00Z"/>
                <w:lang w:val="pt-BR" w:eastAsia="ja-JP"/>
              </w:rPr>
            </w:pPr>
            <w:ins w:id="1005" w:author="AFSMO" w:date="2021-03-19T14:17:00Z">
              <w:r w:rsidRPr="004867D3">
                <w:rPr>
                  <w:lang w:val="pt-BR" w:eastAsia="ja-JP"/>
                </w:rPr>
                <w:t>33</w:t>
              </w:r>
            </w:ins>
          </w:p>
        </w:tc>
        <w:tc>
          <w:tcPr>
            <w:tcW w:w="1950" w:type="dxa"/>
            <w:tcBorders>
              <w:top w:val="single" w:sz="4" w:space="0" w:color="auto"/>
              <w:left w:val="single" w:sz="4" w:space="0" w:color="auto"/>
              <w:bottom w:val="single" w:sz="4" w:space="0" w:color="auto"/>
              <w:right w:val="single" w:sz="4" w:space="0" w:color="auto"/>
            </w:tcBorders>
            <w:vAlign w:val="center"/>
            <w:hideMark/>
          </w:tcPr>
          <w:p w14:paraId="7348822F" w14:textId="77777777" w:rsidR="008A0C02" w:rsidRPr="004867D3" w:rsidRDefault="008A0C02" w:rsidP="00AA6F03">
            <w:pPr>
              <w:pStyle w:val="Tabletext"/>
              <w:jc w:val="center"/>
              <w:rPr>
                <w:ins w:id="1006" w:author="AFSMO" w:date="2021-03-19T14:16:00Z"/>
                <w:lang w:val="pt-BR" w:eastAsia="ja-JP"/>
              </w:rPr>
            </w:pPr>
            <w:ins w:id="1007" w:author="AFSMO" w:date="2021-03-19T14:16:00Z">
              <w:r w:rsidRPr="004867D3">
                <w:rPr>
                  <w:lang w:val="pt-BR" w:eastAsia="ja-JP"/>
                </w:rPr>
                <w:t>360</w:t>
              </w:r>
            </w:ins>
          </w:p>
        </w:tc>
        <w:tc>
          <w:tcPr>
            <w:tcW w:w="2041" w:type="dxa"/>
            <w:tcBorders>
              <w:top w:val="single" w:sz="4" w:space="0" w:color="auto"/>
              <w:left w:val="single" w:sz="4" w:space="0" w:color="auto"/>
              <w:bottom w:val="single" w:sz="4" w:space="0" w:color="auto"/>
              <w:right w:val="single" w:sz="4" w:space="0" w:color="auto"/>
            </w:tcBorders>
            <w:vAlign w:val="center"/>
            <w:hideMark/>
          </w:tcPr>
          <w:p w14:paraId="707CF97E" w14:textId="7C735DDE" w:rsidR="008A0C02" w:rsidRPr="004867D3" w:rsidRDefault="008A0C02" w:rsidP="008A0C02">
            <w:pPr>
              <w:pStyle w:val="Tabletext"/>
              <w:jc w:val="center"/>
              <w:rPr>
                <w:ins w:id="1008" w:author="AFSMO" w:date="2021-03-19T14:16:00Z"/>
                <w:lang w:val="pt-BR" w:eastAsia="ja-JP"/>
              </w:rPr>
            </w:pPr>
            <w:ins w:id="1009" w:author="AFSMO" w:date="2021-03-24T18:22:00Z">
              <w:r>
                <w:rPr>
                  <w:lang w:val="pt-BR" w:eastAsia="ja-JP"/>
                </w:rPr>
                <w:t>4.4</w:t>
              </w:r>
            </w:ins>
          </w:p>
        </w:tc>
      </w:tr>
      <w:tr w:rsidR="008A0C02" w:rsidRPr="004867D3" w14:paraId="7C231DFD" w14:textId="77777777" w:rsidTr="005823C1">
        <w:trPr>
          <w:jc w:val="center"/>
        </w:trPr>
        <w:tc>
          <w:tcPr>
            <w:tcW w:w="2695" w:type="dxa"/>
            <w:tcBorders>
              <w:top w:val="single" w:sz="4" w:space="0" w:color="auto"/>
              <w:left w:val="single" w:sz="4" w:space="0" w:color="auto"/>
              <w:bottom w:val="single" w:sz="4" w:space="0" w:color="auto"/>
              <w:right w:val="single" w:sz="4" w:space="0" w:color="auto"/>
            </w:tcBorders>
            <w:vAlign w:val="center"/>
            <w:hideMark/>
          </w:tcPr>
          <w:p w14:paraId="0B3907FE" w14:textId="77777777" w:rsidR="008A0C02" w:rsidRPr="004867D3" w:rsidRDefault="008A0C02" w:rsidP="00AA6F03">
            <w:pPr>
              <w:pStyle w:val="Tabletext"/>
              <w:rPr>
                <w:ins w:id="1010" w:author="AFSMO" w:date="2021-03-19T14:16:00Z"/>
                <w:lang w:val="en-GB" w:eastAsia="ja-JP"/>
              </w:rPr>
            </w:pPr>
            <w:ins w:id="1011" w:author="AFSMO" w:date="2021-03-19T14:16:00Z">
              <w:r w:rsidRPr="004867D3">
                <w:rPr>
                  <w:lang w:val="en-GB" w:eastAsia="ja-JP"/>
                </w:rPr>
                <w:t>Vertical beamwidth</w:t>
              </w:r>
            </w:ins>
          </w:p>
        </w:tc>
        <w:tc>
          <w:tcPr>
            <w:tcW w:w="1017" w:type="dxa"/>
            <w:tcBorders>
              <w:top w:val="single" w:sz="4" w:space="0" w:color="auto"/>
              <w:left w:val="single" w:sz="4" w:space="0" w:color="auto"/>
              <w:bottom w:val="single" w:sz="4" w:space="0" w:color="auto"/>
              <w:right w:val="single" w:sz="4" w:space="0" w:color="auto"/>
            </w:tcBorders>
            <w:hideMark/>
          </w:tcPr>
          <w:p w14:paraId="25F4477C" w14:textId="77777777" w:rsidR="008A0C02" w:rsidRPr="004867D3" w:rsidRDefault="008A0C02" w:rsidP="00AA6F03">
            <w:pPr>
              <w:pStyle w:val="Tabletext"/>
              <w:jc w:val="center"/>
              <w:rPr>
                <w:ins w:id="1012" w:author="AFSMO" w:date="2021-03-19T14:16:00Z"/>
                <w:lang w:val="en-GB" w:eastAsia="ja-JP"/>
              </w:rPr>
            </w:pPr>
            <w:ins w:id="1013" w:author="AFSMO" w:date="2021-03-19T14:16:00Z">
              <w:r w:rsidRPr="004867D3">
                <w:rPr>
                  <w:lang w:val="en-GB" w:eastAsia="ja-JP"/>
                </w:rPr>
                <w:t>Degrees</w:t>
              </w:r>
            </w:ins>
          </w:p>
        </w:tc>
        <w:tc>
          <w:tcPr>
            <w:tcW w:w="1662" w:type="dxa"/>
            <w:tcBorders>
              <w:top w:val="single" w:sz="4" w:space="0" w:color="auto"/>
              <w:left w:val="single" w:sz="4" w:space="0" w:color="auto"/>
              <w:bottom w:val="single" w:sz="4" w:space="0" w:color="auto"/>
              <w:right w:val="single" w:sz="4" w:space="0" w:color="auto"/>
            </w:tcBorders>
            <w:vAlign w:val="center"/>
            <w:hideMark/>
          </w:tcPr>
          <w:p w14:paraId="276719F8" w14:textId="77777777" w:rsidR="008A0C02" w:rsidRPr="004867D3" w:rsidRDefault="008A0C02" w:rsidP="00AA6F03">
            <w:pPr>
              <w:pStyle w:val="Tabletext"/>
              <w:jc w:val="center"/>
              <w:rPr>
                <w:ins w:id="1014" w:author="AFSMO" w:date="2021-03-19T14:16:00Z"/>
                <w:lang w:val="en-GB" w:eastAsia="ja-JP"/>
              </w:rPr>
            </w:pPr>
            <w:ins w:id="1015" w:author="AFSMO" w:date="2021-03-24T17:42:00Z">
              <w:r w:rsidRPr="004867D3">
                <w:rPr>
                  <w:lang w:val="en-GB" w:eastAsia="ja-JP"/>
                </w:rPr>
                <w:t>90</w:t>
              </w:r>
            </w:ins>
          </w:p>
        </w:tc>
        <w:tc>
          <w:tcPr>
            <w:tcW w:w="1683" w:type="dxa"/>
            <w:tcBorders>
              <w:top w:val="single" w:sz="4" w:space="0" w:color="auto"/>
              <w:left w:val="single" w:sz="4" w:space="0" w:color="auto"/>
              <w:bottom w:val="single" w:sz="4" w:space="0" w:color="auto"/>
              <w:right w:val="single" w:sz="4" w:space="0" w:color="auto"/>
            </w:tcBorders>
            <w:vAlign w:val="center"/>
            <w:hideMark/>
          </w:tcPr>
          <w:p w14:paraId="395C023B" w14:textId="77777777" w:rsidR="008A0C02" w:rsidRPr="004867D3" w:rsidRDefault="008A0C02" w:rsidP="00AA6F03">
            <w:pPr>
              <w:pStyle w:val="Tabletext"/>
              <w:jc w:val="center"/>
              <w:rPr>
                <w:ins w:id="1016" w:author="AFSMO" w:date="2021-03-19T14:16:00Z"/>
                <w:lang w:val="pt-BR" w:eastAsia="ja-JP"/>
              </w:rPr>
            </w:pPr>
            <w:ins w:id="1017" w:author="AFSMO" w:date="2021-03-24T17:42:00Z">
              <w:r w:rsidRPr="004867D3">
                <w:rPr>
                  <w:lang w:val="pt-BR" w:eastAsia="ja-JP"/>
                </w:rPr>
                <w:t>90</w:t>
              </w:r>
            </w:ins>
          </w:p>
        </w:tc>
        <w:tc>
          <w:tcPr>
            <w:tcW w:w="864" w:type="dxa"/>
            <w:tcBorders>
              <w:top w:val="single" w:sz="4" w:space="0" w:color="auto"/>
              <w:left w:val="single" w:sz="4" w:space="0" w:color="auto"/>
              <w:bottom w:val="single" w:sz="4" w:space="0" w:color="auto"/>
              <w:right w:val="single" w:sz="4" w:space="0" w:color="auto"/>
            </w:tcBorders>
            <w:vAlign w:val="center"/>
            <w:hideMark/>
          </w:tcPr>
          <w:p w14:paraId="19CE61AF" w14:textId="77777777" w:rsidR="008A0C02" w:rsidRPr="004867D3" w:rsidRDefault="008A0C02" w:rsidP="00AA6F03">
            <w:pPr>
              <w:pStyle w:val="Tabletext"/>
              <w:jc w:val="center"/>
              <w:rPr>
                <w:ins w:id="1018" w:author="AFSMO" w:date="2021-03-19T14:16:00Z"/>
                <w:lang w:val="pt-BR" w:eastAsia="ja-JP"/>
              </w:rPr>
            </w:pPr>
            <w:ins w:id="1019" w:author="AFSMO" w:date="2021-03-24T17:42:00Z">
              <w:r w:rsidRPr="004867D3">
                <w:rPr>
                  <w:lang w:val="pt-BR" w:eastAsia="ja-JP"/>
                </w:rPr>
                <w:t>16</w:t>
              </w:r>
            </w:ins>
          </w:p>
        </w:tc>
        <w:tc>
          <w:tcPr>
            <w:tcW w:w="1191" w:type="dxa"/>
            <w:tcBorders>
              <w:top w:val="single" w:sz="4" w:space="0" w:color="auto"/>
              <w:left w:val="single" w:sz="4" w:space="0" w:color="auto"/>
              <w:bottom w:val="single" w:sz="4" w:space="0" w:color="auto"/>
              <w:right w:val="single" w:sz="4" w:space="0" w:color="auto"/>
            </w:tcBorders>
            <w:vAlign w:val="center"/>
            <w:hideMark/>
          </w:tcPr>
          <w:p w14:paraId="1D863EA8" w14:textId="75FEAF52" w:rsidR="008A0C02" w:rsidRPr="004867D3" w:rsidRDefault="008A0C02" w:rsidP="00AA6F03">
            <w:pPr>
              <w:pStyle w:val="Tabletext"/>
              <w:jc w:val="center"/>
              <w:rPr>
                <w:ins w:id="1020" w:author="AFSMO" w:date="2021-03-19T14:16:00Z"/>
                <w:lang w:val="pt-BR" w:eastAsia="ja-JP"/>
              </w:rPr>
            </w:pPr>
            <w:ins w:id="1021" w:author="AFSMO" w:date="2021-03-19T14:17:00Z">
              <w:r w:rsidRPr="004867D3">
                <w:rPr>
                  <w:lang w:val="pt-BR" w:eastAsia="ja-JP"/>
                </w:rPr>
                <w:t>3</w:t>
              </w:r>
            </w:ins>
            <w:ins w:id="1022" w:author="AFSMO" w:date="2021-03-24T18:17:00Z">
              <w:r>
                <w:rPr>
                  <w:lang w:val="pt-BR" w:eastAsia="ja-JP"/>
                </w:rPr>
                <w:t>.3</w:t>
              </w:r>
            </w:ins>
          </w:p>
        </w:tc>
        <w:tc>
          <w:tcPr>
            <w:tcW w:w="1260" w:type="dxa"/>
            <w:tcBorders>
              <w:top w:val="single" w:sz="4" w:space="0" w:color="auto"/>
              <w:left w:val="single" w:sz="4" w:space="0" w:color="auto"/>
              <w:bottom w:val="single" w:sz="4" w:space="0" w:color="auto"/>
              <w:right w:val="single" w:sz="4" w:space="0" w:color="auto"/>
            </w:tcBorders>
            <w:vAlign w:val="center"/>
            <w:hideMark/>
          </w:tcPr>
          <w:p w14:paraId="421E82D5" w14:textId="7608877B" w:rsidR="008A0C02" w:rsidRPr="004867D3" w:rsidRDefault="008A0C02" w:rsidP="00AA6F03">
            <w:pPr>
              <w:pStyle w:val="Tabletext"/>
              <w:jc w:val="center"/>
              <w:rPr>
                <w:ins w:id="1023" w:author="AFSMO" w:date="2021-03-19T14:16:00Z"/>
                <w:lang w:val="en-GB" w:eastAsia="ja-JP"/>
              </w:rPr>
            </w:pPr>
            <w:ins w:id="1024" w:author="AFSMO" w:date="2021-03-24T18:21:00Z">
              <w:r>
                <w:rPr>
                  <w:lang w:val="en-GB" w:eastAsia="ja-JP"/>
                </w:rPr>
                <w:t>35</w:t>
              </w:r>
            </w:ins>
          </w:p>
        </w:tc>
        <w:tc>
          <w:tcPr>
            <w:tcW w:w="1770" w:type="dxa"/>
            <w:tcBorders>
              <w:top w:val="single" w:sz="4" w:space="0" w:color="auto"/>
              <w:left w:val="single" w:sz="4" w:space="0" w:color="auto"/>
              <w:bottom w:val="single" w:sz="4" w:space="0" w:color="auto"/>
              <w:right w:val="single" w:sz="4" w:space="0" w:color="auto"/>
            </w:tcBorders>
            <w:vAlign w:val="center"/>
          </w:tcPr>
          <w:p w14:paraId="278DEA04" w14:textId="77777777" w:rsidR="008A0C02" w:rsidRPr="004867D3" w:rsidRDefault="008A0C02" w:rsidP="00AA6F03">
            <w:pPr>
              <w:pStyle w:val="Tabletext"/>
              <w:jc w:val="center"/>
              <w:rPr>
                <w:ins w:id="1025" w:author="AFSMO" w:date="2021-03-24T17:43:00Z"/>
                <w:lang w:val="pt-BR" w:eastAsia="ja-JP"/>
              </w:rPr>
            </w:pPr>
            <w:ins w:id="1026" w:author="AFSMO" w:date="2021-03-19T14:17:00Z">
              <w:r w:rsidRPr="004867D3">
                <w:rPr>
                  <w:lang w:val="pt-BR" w:eastAsia="ja-JP"/>
                </w:rPr>
                <w:t>33</w:t>
              </w:r>
            </w:ins>
          </w:p>
        </w:tc>
        <w:tc>
          <w:tcPr>
            <w:tcW w:w="1950" w:type="dxa"/>
            <w:tcBorders>
              <w:top w:val="single" w:sz="4" w:space="0" w:color="auto"/>
              <w:left w:val="single" w:sz="4" w:space="0" w:color="auto"/>
              <w:bottom w:val="single" w:sz="4" w:space="0" w:color="auto"/>
              <w:right w:val="single" w:sz="4" w:space="0" w:color="auto"/>
            </w:tcBorders>
            <w:vAlign w:val="center"/>
            <w:hideMark/>
          </w:tcPr>
          <w:p w14:paraId="0A575D9E" w14:textId="4F11A4D1" w:rsidR="008A0C02" w:rsidRPr="004867D3" w:rsidRDefault="008A0C02" w:rsidP="00AA6F03">
            <w:pPr>
              <w:pStyle w:val="Tabletext"/>
              <w:jc w:val="center"/>
              <w:rPr>
                <w:ins w:id="1027" w:author="AFSMO" w:date="2021-03-19T14:16:00Z"/>
                <w:lang w:val="pt-BR" w:eastAsia="ja-JP"/>
              </w:rPr>
            </w:pPr>
            <w:ins w:id="1028" w:author="AFSMO" w:date="2021-03-24T18:21:00Z">
              <w:r>
                <w:rPr>
                  <w:lang w:val="pt-BR" w:eastAsia="ja-JP"/>
                </w:rPr>
                <w:t>4</w:t>
              </w:r>
            </w:ins>
            <w:ins w:id="1029" w:author="AFSMO" w:date="2021-03-19T14:16:00Z">
              <w:r w:rsidRPr="004867D3">
                <w:rPr>
                  <w:lang w:val="pt-BR" w:eastAsia="ja-JP"/>
                </w:rPr>
                <w:t>0</w:t>
              </w:r>
            </w:ins>
          </w:p>
        </w:tc>
        <w:tc>
          <w:tcPr>
            <w:tcW w:w="2041" w:type="dxa"/>
            <w:tcBorders>
              <w:top w:val="single" w:sz="4" w:space="0" w:color="auto"/>
              <w:left w:val="single" w:sz="4" w:space="0" w:color="auto"/>
              <w:bottom w:val="single" w:sz="4" w:space="0" w:color="auto"/>
              <w:right w:val="single" w:sz="4" w:space="0" w:color="auto"/>
            </w:tcBorders>
            <w:vAlign w:val="center"/>
            <w:hideMark/>
          </w:tcPr>
          <w:p w14:paraId="61224E4F" w14:textId="706AE7F3" w:rsidR="008A0C02" w:rsidRPr="004867D3" w:rsidRDefault="008A0C02" w:rsidP="008A0C02">
            <w:pPr>
              <w:pStyle w:val="Tabletext"/>
              <w:jc w:val="center"/>
              <w:rPr>
                <w:ins w:id="1030" w:author="AFSMO" w:date="2021-03-19T14:16:00Z"/>
                <w:lang w:val="pt-BR" w:eastAsia="ja-JP"/>
              </w:rPr>
            </w:pPr>
            <w:ins w:id="1031" w:author="AFSMO" w:date="2021-03-24T18:22:00Z">
              <w:r>
                <w:rPr>
                  <w:lang w:val="pt-BR" w:eastAsia="ja-JP"/>
                </w:rPr>
                <w:t>4.4</w:t>
              </w:r>
            </w:ins>
          </w:p>
        </w:tc>
      </w:tr>
      <w:tr w:rsidR="008A0C02" w:rsidRPr="004867D3" w14:paraId="228BB42C" w14:textId="77777777" w:rsidTr="005823C1">
        <w:trPr>
          <w:jc w:val="center"/>
        </w:trPr>
        <w:tc>
          <w:tcPr>
            <w:tcW w:w="2695" w:type="dxa"/>
            <w:tcBorders>
              <w:top w:val="single" w:sz="4" w:space="0" w:color="auto"/>
              <w:left w:val="single" w:sz="4" w:space="0" w:color="auto"/>
              <w:bottom w:val="single" w:sz="4" w:space="0" w:color="auto"/>
              <w:right w:val="single" w:sz="4" w:space="0" w:color="auto"/>
            </w:tcBorders>
            <w:vAlign w:val="center"/>
          </w:tcPr>
          <w:p w14:paraId="6A426553" w14:textId="77777777" w:rsidR="008A0C02" w:rsidRPr="004867D3" w:rsidRDefault="008A0C02" w:rsidP="00AA6F03">
            <w:pPr>
              <w:pStyle w:val="Tabletext"/>
              <w:rPr>
                <w:ins w:id="1032" w:author="AFSMO" w:date="2021-03-19T14:27:00Z"/>
                <w:lang w:val="en-GB" w:eastAsia="ja-JP"/>
              </w:rPr>
            </w:pPr>
            <w:ins w:id="1033" w:author="AFSMO" w:date="2021-03-19T14:27:00Z">
              <w:r w:rsidRPr="004867D3">
                <w:rPr>
                  <w:lang w:val="en-GB" w:eastAsia="ja-JP"/>
                </w:rPr>
                <w:t>Antenna height</w:t>
              </w:r>
            </w:ins>
          </w:p>
        </w:tc>
        <w:tc>
          <w:tcPr>
            <w:tcW w:w="1017" w:type="dxa"/>
            <w:tcBorders>
              <w:top w:val="single" w:sz="4" w:space="0" w:color="auto"/>
              <w:left w:val="single" w:sz="4" w:space="0" w:color="auto"/>
              <w:bottom w:val="single" w:sz="4" w:space="0" w:color="auto"/>
              <w:right w:val="single" w:sz="4" w:space="0" w:color="auto"/>
            </w:tcBorders>
          </w:tcPr>
          <w:p w14:paraId="10360915" w14:textId="77777777" w:rsidR="008A0C02" w:rsidRPr="004867D3" w:rsidRDefault="008A0C02" w:rsidP="00AA6F03">
            <w:pPr>
              <w:pStyle w:val="Tabletext"/>
              <w:jc w:val="center"/>
              <w:rPr>
                <w:ins w:id="1034" w:author="AFSMO" w:date="2021-03-19T14:27:00Z"/>
                <w:lang w:val="en-GB" w:eastAsia="ja-JP"/>
              </w:rPr>
            </w:pPr>
            <w:ins w:id="1035" w:author="AFSMO" w:date="2021-03-19T14:27:00Z">
              <w:r w:rsidRPr="004867D3">
                <w:rPr>
                  <w:lang w:val="en-GB" w:eastAsia="ja-JP"/>
                </w:rPr>
                <w:t>Meters</w:t>
              </w:r>
            </w:ins>
          </w:p>
        </w:tc>
        <w:tc>
          <w:tcPr>
            <w:tcW w:w="1662" w:type="dxa"/>
            <w:tcBorders>
              <w:top w:val="single" w:sz="4" w:space="0" w:color="auto"/>
              <w:left w:val="single" w:sz="4" w:space="0" w:color="auto"/>
              <w:bottom w:val="single" w:sz="4" w:space="0" w:color="auto"/>
              <w:right w:val="single" w:sz="4" w:space="0" w:color="auto"/>
            </w:tcBorders>
            <w:vAlign w:val="center"/>
          </w:tcPr>
          <w:p w14:paraId="04071BA3" w14:textId="77777777" w:rsidR="008A0C02" w:rsidRPr="004867D3" w:rsidRDefault="008A0C02" w:rsidP="00AA6F03">
            <w:pPr>
              <w:pStyle w:val="Tabletext"/>
              <w:jc w:val="center"/>
              <w:rPr>
                <w:ins w:id="1036" w:author="AFSMO" w:date="2021-03-19T14:27:00Z"/>
                <w:lang w:val="en-GB" w:eastAsia="ja-JP"/>
              </w:rPr>
            </w:pPr>
            <w:ins w:id="1037" w:author="AFSMO" w:date="2021-03-24T17:42:00Z">
              <w:r>
                <w:rPr>
                  <w:lang w:val="en-GB" w:eastAsia="ja-JP"/>
                </w:rPr>
                <w:t>20 000</w:t>
              </w:r>
            </w:ins>
          </w:p>
        </w:tc>
        <w:tc>
          <w:tcPr>
            <w:tcW w:w="1683" w:type="dxa"/>
            <w:tcBorders>
              <w:top w:val="single" w:sz="4" w:space="0" w:color="auto"/>
              <w:left w:val="single" w:sz="4" w:space="0" w:color="auto"/>
              <w:bottom w:val="single" w:sz="4" w:space="0" w:color="auto"/>
              <w:right w:val="single" w:sz="4" w:space="0" w:color="auto"/>
            </w:tcBorders>
            <w:vAlign w:val="center"/>
          </w:tcPr>
          <w:p w14:paraId="1FBBE7C0" w14:textId="77777777" w:rsidR="008A0C02" w:rsidRPr="004867D3" w:rsidRDefault="008A0C02" w:rsidP="00AA6F03">
            <w:pPr>
              <w:pStyle w:val="Tabletext"/>
              <w:jc w:val="center"/>
              <w:rPr>
                <w:ins w:id="1038" w:author="AFSMO" w:date="2021-03-19T14:27:00Z"/>
                <w:lang w:val="pt-BR" w:eastAsia="ja-JP"/>
              </w:rPr>
            </w:pPr>
            <w:ins w:id="1039" w:author="AFSMO" w:date="2021-03-24T17:42:00Z">
              <w:r w:rsidRPr="004867D3">
                <w:rPr>
                  <w:lang w:val="pt-BR" w:eastAsia="ja-JP"/>
                </w:rPr>
                <w:t>10</w:t>
              </w:r>
            </w:ins>
          </w:p>
        </w:tc>
        <w:tc>
          <w:tcPr>
            <w:tcW w:w="864" w:type="dxa"/>
            <w:tcBorders>
              <w:top w:val="single" w:sz="4" w:space="0" w:color="auto"/>
              <w:left w:val="single" w:sz="4" w:space="0" w:color="auto"/>
              <w:bottom w:val="single" w:sz="4" w:space="0" w:color="auto"/>
              <w:right w:val="single" w:sz="4" w:space="0" w:color="auto"/>
            </w:tcBorders>
            <w:vAlign w:val="center"/>
          </w:tcPr>
          <w:p w14:paraId="06B678AF" w14:textId="77777777" w:rsidR="008A0C02" w:rsidRPr="004867D3" w:rsidRDefault="008A0C02" w:rsidP="00AA6F03">
            <w:pPr>
              <w:pStyle w:val="Tabletext"/>
              <w:jc w:val="center"/>
              <w:rPr>
                <w:ins w:id="1040" w:author="AFSMO" w:date="2021-03-19T14:27:00Z"/>
                <w:lang w:val="pt-BR" w:eastAsia="ja-JP"/>
              </w:rPr>
            </w:pPr>
            <w:ins w:id="1041" w:author="AFSMO" w:date="2021-03-24T17:42:00Z">
              <w:r w:rsidRPr="004867D3">
                <w:rPr>
                  <w:lang w:val="pt-BR" w:eastAsia="ja-JP"/>
                </w:rPr>
                <w:t>10</w:t>
              </w:r>
            </w:ins>
          </w:p>
        </w:tc>
        <w:tc>
          <w:tcPr>
            <w:tcW w:w="1191" w:type="dxa"/>
            <w:tcBorders>
              <w:top w:val="single" w:sz="4" w:space="0" w:color="auto"/>
              <w:left w:val="single" w:sz="4" w:space="0" w:color="auto"/>
              <w:bottom w:val="single" w:sz="4" w:space="0" w:color="auto"/>
              <w:right w:val="single" w:sz="4" w:space="0" w:color="auto"/>
            </w:tcBorders>
            <w:vAlign w:val="center"/>
          </w:tcPr>
          <w:p w14:paraId="21409370" w14:textId="087B66A1" w:rsidR="008A0C02" w:rsidRPr="004867D3" w:rsidRDefault="008A0C02" w:rsidP="00AA6F03">
            <w:pPr>
              <w:pStyle w:val="Tabletext"/>
              <w:jc w:val="center"/>
              <w:rPr>
                <w:ins w:id="1042" w:author="AFSMO" w:date="2021-03-19T14:27:00Z"/>
                <w:lang w:val="pt-BR" w:eastAsia="ja-JP"/>
              </w:rPr>
            </w:pPr>
            <w:ins w:id="1043" w:author="AFSMO" w:date="2021-03-24T18:17:00Z">
              <w:r>
                <w:rPr>
                  <w:lang w:val="en-GB" w:eastAsia="ja-JP"/>
                </w:rPr>
                <w:t>10</w:t>
              </w:r>
            </w:ins>
          </w:p>
        </w:tc>
        <w:tc>
          <w:tcPr>
            <w:tcW w:w="1260" w:type="dxa"/>
            <w:tcBorders>
              <w:top w:val="single" w:sz="4" w:space="0" w:color="auto"/>
              <w:left w:val="single" w:sz="4" w:space="0" w:color="auto"/>
              <w:bottom w:val="single" w:sz="4" w:space="0" w:color="auto"/>
              <w:right w:val="single" w:sz="4" w:space="0" w:color="auto"/>
            </w:tcBorders>
            <w:vAlign w:val="center"/>
          </w:tcPr>
          <w:p w14:paraId="4564FC90" w14:textId="77777777" w:rsidR="008A0C02" w:rsidRPr="004867D3" w:rsidRDefault="008A0C02" w:rsidP="00AA6F03">
            <w:pPr>
              <w:pStyle w:val="Tabletext"/>
              <w:jc w:val="center"/>
              <w:rPr>
                <w:ins w:id="1044" w:author="AFSMO" w:date="2021-03-19T14:27:00Z"/>
                <w:lang w:val="en-GB" w:eastAsia="ja-JP"/>
              </w:rPr>
            </w:pPr>
            <w:ins w:id="1045" w:author="AFSMO" w:date="2021-03-19T15:00:00Z">
              <w:r>
                <w:rPr>
                  <w:lang w:val="en-GB" w:eastAsia="ja-JP"/>
                </w:rPr>
                <w:t>20 000</w:t>
              </w:r>
            </w:ins>
          </w:p>
        </w:tc>
        <w:tc>
          <w:tcPr>
            <w:tcW w:w="1770" w:type="dxa"/>
            <w:tcBorders>
              <w:top w:val="single" w:sz="4" w:space="0" w:color="auto"/>
              <w:left w:val="single" w:sz="4" w:space="0" w:color="auto"/>
              <w:bottom w:val="single" w:sz="4" w:space="0" w:color="auto"/>
              <w:right w:val="single" w:sz="4" w:space="0" w:color="auto"/>
            </w:tcBorders>
            <w:vAlign w:val="center"/>
          </w:tcPr>
          <w:p w14:paraId="4E3A0816" w14:textId="77777777" w:rsidR="008A0C02" w:rsidRPr="004867D3" w:rsidRDefault="008A0C02" w:rsidP="00AA6F03">
            <w:pPr>
              <w:pStyle w:val="Tabletext"/>
              <w:jc w:val="center"/>
              <w:rPr>
                <w:ins w:id="1046" w:author="AFSMO" w:date="2021-03-24T17:43:00Z"/>
                <w:lang w:val="pt-BR" w:eastAsia="ja-JP"/>
              </w:rPr>
            </w:pPr>
            <w:ins w:id="1047" w:author="AFSMO" w:date="2021-03-19T15:00:00Z">
              <w:r w:rsidRPr="004867D3">
                <w:rPr>
                  <w:lang w:val="en-GB" w:eastAsia="ja-JP"/>
                </w:rPr>
                <w:t>20 000</w:t>
              </w:r>
            </w:ins>
          </w:p>
        </w:tc>
        <w:tc>
          <w:tcPr>
            <w:tcW w:w="1950" w:type="dxa"/>
            <w:tcBorders>
              <w:top w:val="single" w:sz="4" w:space="0" w:color="auto"/>
              <w:left w:val="single" w:sz="4" w:space="0" w:color="auto"/>
              <w:bottom w:val="single" w:sz="4" w:space="0" w:color="auto"/>
              <w:right w:val="single" w:sz="4" w:space="0" w:color="auto"/>
            </w:tcBorders>
            <w:vAlign w:val="center"/>
          </w:tcPr>
          <w:p w14:paraId="235523CA" w14:textId="77777777" w:rsidR="008A0C02" w:rsidRPr="004867D3" w:rsidRDefault="008A0C02" w:rsidP="00AA6F03">
            <w:pPr>
              <w:pStyle w:val="Tabletext"/>
              <w:jc w:val="center"/>
              <w:rPr>
                <w:ins w:id="1048" w:author="AFSMO" w:date="2021-03-19T14:27:00Z"/>
                <w:lang w:val="pt-BR" w:eastAsia="ja-JP"/>
              </w:rPr>
            </w:pPr>
            <w:ins w:id="1049" w:author="AFSMO" w:date="2021-03-19T14:28:00Z">
              <w:r w:rsidRPr="004867D3">
                <w:rPr>
                  <w:lang w:val="pt-BR" w:eastAsia="ja-JP"/>
                </w:rPr>
                <w:t>10</w:t>
              </w:r>
            </w:ins>
          </w:p>
        </w:tc>
        <w:tc>
          <w:tcPr>
            <w:tcW w:w="2041" w:type="dxa"/>
            <w:tcBorders>
              <w:top w:val="single" w:sz="4" w:space="0" w:color="auto"/>
              <w:left w:val="single" w:sz="4" w:space="0" w:color="auto"/>
              <w:bottom w:val="single" w:sz="4" w:space="0" w:color="auto"/>
              <w:right w:val="single" w:sz="4" w:space="0" w:color="auto"/>
            </w:tcBorders>
            <w:vAlign w:val="center"/>
          </w:tcPr>
          <w:p w14:paraId="1054DC14" w14:textId="357DBDA3" w:rsidR="008A0C02" w:rsidRPr="004867D3" w:rsidRDefault="008A0C02" w:rsidP="008A0C02">
            <w:pPr>
              <w:pStyle w:val="Tabletext"/>
              <w:jc w:val="center"/>
              <w:rPr>
                <w:ins w:id="1050" w:author="AFSMO" w:date="2021-03-19T14:27:00Z"/>
                <w:lang w:val="pt-BR" w:eastAsia="ja-JP"/>
              </w:rPr>
            </w:pPr>
            <w:ins w:id="1051" w:author="AFSMO" w:date="2021-03-19T14:28:00Z">
              <w:r w:rsidRPr="004867D3">
                <w:rPr>
                  <w:lang w:val="pt-BR" w:eastAsia="ja-JP"/>
                </w:rPr>
                <w:t>10</w:t>
              </w:r>
            </w:ins>
          </w:p>
        </w:tc>
      </w:tr>
      <w:tr w:rsidR="008A0C02" w:rsidRPr="004867D3" w14:paraId="745CE24A" w14:textId="77777777" w:rsidTr="005823C1">
        <w:trPr>
          <w:jc w:val="center"/>
        </w:trPr>
        <w:tc>
          <w:tcPr>
            <w:tcW w:w="2695" w:type="dxa"/>
            <w:tcBorders>
              <w:top w:val="single" w:sz="4" w:space="0" w:color="auto"/>
              <w:left w:val="single" w:sz="4" w:space="0" w:color="auto"/>
              <w:bottom w:val="single" w:sz="4" w:space="0" w:color="auto"/>
              <w:right w:val="single" w:sz="4" w:space="0" w:color="auto"/>
            </w:tcBorders>
            <w:vAlign w:val="center"/>
          </w:tcPr>
          <w:p w14:paraId="648BCBB5" w14:textId="77777777" w:rsidR="008A0C02" w:rsidRPr="004867D3" w:rsidRDefault="008A0C02" w:rsidP="00AA6F03">
            <w:pPr>
              <w:pStyle w:val="Tabletext"/>
              <w:rPr>
                <w:ins w:id="1052" w:author="AFSMO" w:date="2021-03-19T14:27:00Z"/>
                <w:lang w:val="en-GB" w:eastAsia="ja-JP"/>
              </w:rPr>
            </w:pPr>
            <w:ins w:id="1053" w:author="AFSMO" w:date="2021-03-19T14:28:00Z">
              <w:r w:rsidRPr="004867D3">
                <w:rPr>
                  <w:lang w:val="en-GB" w:eastAsia="ja-JP"/>
                </w:rPr>
                <w:t>I/N protection criteria</w:t>
              </w:r>
            </w:ins>
          </w:p>
        </w:tc>
        <w:tc>
          <w:tcPr>
            <w:tcW w:w="1017" w:type="dxa"/>
            <w:tcBorders>
              <w:top w:val="single" w:sz="4" w:space="0" w:color="auto"/>
              <w:left w:val="single" w:sz="4" w:space="0" w:color="auto"/>
              <w:bottom w:val="single" w:sz="4" w:space="0" w:color="auto"/>
              <w:right w:val="single" w:sz="4" w:space="0" w:color="auto"/>
            </w:tcBorders>
          </w:tcPr>
          <w:p w14:paraId="6212C2C8" w14:textId="77777777" w:rsidR="008A0C02" w:rsidRPr="004867D3" w:rsidRDefault="008A0C02" w:rsidP="00AA6F03">
            <w:pPr>
              <w:pStyle w:val="Tabletext"/>
              <w:jc w:val="center"/>
              <w:rPr>
                <w:ins w:id="1054" w:author="AFSMO" w:date="2021-03-19T14:27:00Z"/>
                <w:lang w:val="en-GB" w:eastAsia="ja-JP"/>
              </w:rPr>
            </w:pPr>
            <w:ins w:id="1055" w:author="AFSMO" w:date="2021-03-19T14:28:00Z">
              <w:r w:rsidRPr="004867D3">
                <w:rPr>
                  <w:lang w:val="en-GB" w:eastAsia="ja-JP"/>
                </w:rPr>
                <w:t>dB</w:t>
              </w:r>
            </w:ins>
          </w:p>
        </w:tc>
        <w:tc>
          <w:tcPr>
            <w:tcW w:w="1662" w:type="dxa"/>
            <w:tcBorders>
              <w:top w:val="single" w:sz="4" w:space="0" w:color="auto"/>
              <w:left w:val="single" w:sz="4" w:space="0" w:color="auto"/>
              <w:bottom w:val="single" w:sz="4" w:space="0" w:color="auto"/>
              <w:right w:val="single" w:sz="4" w:space="0" w:color="auto"/>
            </w:tcBorders>
          </w:tcPr>
          <w:p w14:paraId="04C75F4E" w14:textId="77777777" w:rsidR="008A0C02" w:rsidRPr="004867D3" w:rsidRDefault="008A0C02" w:rsidP="00AA6F03">
            <w:pPr>
              <w:pStyle w:val="Tabletext"/>
              <w:jc w:val="center"/>
              <w:rPr>
                <w:ins w:id="1056" w:author="AFSMO" w:date="2021-03-19T14:27:00Z"/>
                <w:lang w:val="en-GB" w:eastAsia="ja-JP"/>
              </w:rPr>
            </w:pPr>
            <w:ins w:id="1057" w:author="AFSMO" w:date="2021-03-24T17:42:00Z">
              <w:r w:rsidRPr="004867D3">
                <w:rPr>
                  <w:lang w:val="en-GB" w:eastAsia="ja-JP"/>
                </w:rPr>
                <w:t>-6</w:t>
              </w:r>
            </w:ins>
          </w:p>
        </w:tc>
        <w:tc>
          <w:tcPr>
            <w:tcW w:w="1683" w:type="dxa"/>
            <w:tcBorders>
              <w:top w:val="single" w:sz="4" w:space="0" w:color="auto"/>
              <w:left w:val="single" w:sz="4" w:space="0" w:color="auto"/>
              <w:bottom w:val="single" w:sz="4" w:space="0" w:color="auto"/>
              <w:right w:val="single" w:sz="4" w:space="0" w:color="auto"/>
            </w:tcBorders>
          </w:tcPr>
          <w:p w14:paraId="6F9FF558" w14:textId="77777777" w:rsidR="008A0C02" w:rsidRPr="004867D3" w:rsidRDefault="008A0C02" w:rsidP="00AA6F03">
            <w:pPr>
              <w:pStyle w:val="Tabletext"/>
              <w:jc w:val="center"/>
              <w:rPr>
                <w:ins w:id="1058" w:author="AFSMO" w:date="2021-03-19T14:27:00Z"/>
                <w:lang w:val="pt-BR" w:eastAsia="ja-JP"/>
              </w:rPr>
            </w:pPr>
            <w:ins w:id="1059" w:author="AFSMO" w:date="2021-03-24T17:42:00Z">
              <w:r w:rsidRPr="004867D3">
                <w:rPr>
                  <w:lang w:val="en-GB" w:eastAsia="ja-JP"/>
                </w:rPr>
                <w:t>-6</w:t>
              </w:r>
            </w:ins>
          </w:p>
        </w:tc>
        <w:tc>
          <w:tcPr>
            <w:tcW w:w="864" w:type="dxa"/>
            <w:tcBorders>
              <w:top w:val="single" w:sz="4" w:space="0" w:color="auto"/>
              <w:left w:val="single" w:sz="4" w:space="0" w:color="auto"/>
              <w:bottom w:val="single" w:sz="4" w:space="0" w:color="auto"/>
              <w:right w:val="single" w:sz="4" w:space="0" w:color="auto"/>
            </w:tcBorders>
          </w:tcPr>
          <w:p w14:paraId="66943225" w14:textId="77777777" w:rsidR="008A0C02" w:rsidRPr="004867D3" w:rsidRDefault="008A0C02" w:rsidP="00AA6F03">
            <w:pPr>
              <w:pStyle w:val="Tabletext"/>
              <w:jc w:val="center"/>
              <w:rPr>
                <w:ins w:id="1060" w:author="AFSMO" w:date="2021-03-19T14:27:00Z"/>
                <w:lang w:val="pt-BR" w:eastAsia="ja-JP"/>
              </w:rPr>
            </w:pPr>
            <w:ins w:id="1061" w:author="AFSMO" w:date="2021-03-24T17:42:00Z">
              <w:r w:rsidRPr="004867D3">
                <w:rPr>
                  <w:lang w:val="en-GB" w:eastAsia="ja-JP"/>
                </w:rPr>
                <w:t>-6</w:t>
              </w:r>
            </w:ins>
          </w:p>
        </w:tc>
        <w:tc>
          <w:tcPr>
            <w:tcW w:w="1191" w:type="dxa"/>
            <w:tcBorders>
              <w:top w:val="single" w:sz="4" w:space="0" w:color="auto"/>
              <w:left w:val="single" w:sz="4" w:space="0" w:color="auto"/>
              <w:bottom w:val="single" w:sz="4" w:space="0" w:color="auto"/>
              <w:right w:val="single" w:sz="4" w:space="0" w:color="auto"/>
            </w:tcBorders>
            <w:vAlign w:val="center"/>
          </w:tcPr>
          <w:p w14:paraId="5E5494F9" w14:textId="77777777" w:rsidR="008A0C02" w:rsidRPr="004867D3" w:rsidRDefault="008A0C02" w:rsidP="00AA6F03">
            <w:pPr>
              <w:pStyle w:val="Tabletext"/>
              <w:jc w:val="center"/>
              <w:rPr>
                <w:ins w:id="1062" w:author="AFSMO" w:date="2021-03-19T14:27:00Z"/>
                <w:lang w:val="pt-BR" w:eastAsia="ja-JP"/>
              </w:rPr>
            </w:pPr>
            <w:ins w:id="1063" w:author="AFSMO" w:date="2021-03-19T14:33:00Z">
              <w:r w:rsidRPr="004867D3">
                <w:rPr>
                  <w:lang w:val="pt-BR" w:eastAsia="ja-JP"/>
                </w:rPr>
                <w:t>-6</w:t>
              </w:r>
            </w:ins>
          </w:p>
        </w:tc>
        <w:tc>
          <w:tcPr>
            <w:tcW w:w="1260" w:type="dxa"/>
            <w:tcBorders>
              <w:top w:val="single" w:sz="4" w:space="0" w:color="auto"/>
              <w:left w:val="single" w:sz="4" w:space="0" w:color="auto"/>
              <w:bottom w:val="single" w:sz="4" w:space="0" w:color="auto"/>
              <w:right w:val="single" w:sz="4" w:space="0" w:color="auto"/>
            </w:tcBorders>
          </w:tcPr>
          <w:p w14:paraId="6DE404FF" w14:textId="77777777" w:rsidR="008A0C02" w:rsidRPr="004867D3" w:rsidRDefault="008A0C02" w:rsidP="00AA6F03">
            <w:pPr>
              <w:pStyle w:val="Tabletext"/>
              <w:jc w:val="center"/>
              <w:rPr>
                <w:ins w:id="1064" w:author="AFSMO" w:date="2021-03-19T14:27:00Z"/>
                <w:lang w:val="en-GB" w:eastAsia="ja-JP"/>
              </w:rPr>
            </w:pPr>
            <w:ins w:id="1065" w:author="AFSMO" w:date="2021-03-19T14:28:00Z">
              <w:r w:rsidRPr="004867D3">
                <w:rPr>
                  <w:lang w:val="en-GB" w:eastAsia="ja-JP"/>
                </w:rPr>
                <w:t>-6</w:t>
              </w:r>
            </w:ins>
          </w:p>
        </w:tc>
        <w:tc>
          <w:tcPr>
            <w:tcW w:w="1770" w:type="dxa"/>
            <w:tcBorders>
              <w:top w:val="single" w:sz="4" w:space="0" w:color="auto"/>
              <w:left w:val="single" w:sz="4" w:space="0" w:color="auto"/>
              <w:bottom w:val="single" w:sz="4" w:space="0" w:color="auto"/>
              <w:right w:val="single" w:sz="4" w:space="0" w:color="auto"/>
            </w:tcBorders>
          </w:tcPr>
          <w:p w14:paraId="5FA0A418" w14:textId="77777777" w:rsidR="008A0C02" w:rsidRPr="004867D3" w:rsidRDefault="008A0C02" w:rsidP="00AA6F03">
            <w:pPr>
              <w:pStyle w:val="Tabletext"/>
              <w:jc w:val="center"/>
              <w:rPr>
                <w:ins w:id="1066" w:author="AFSMO" w:date="2021-03-24T17:43:00Z"/>
                <w:lang w:val="en-GB" w:eastAsia="ja-JP"/>
              </w:rPr>
            </w:pPr>
            <w:ins w:id="1067" w:author="AFSMO" w:date="2021-03-19T14:33:00Z">
              <w:r w:rsidRPr="004867D3">
                <w:rPr>
                  <w:lang w:val="pt-BR" w:eastAsia="ja-JP"/>
                </w:rPr>
                <w:t>-6</w:t>
              </w:r>
            </w:ins>
          </w:p>
        </w:tc>
        <w:tc>
          <w:tcPr>
            <w:tcW w:w="1950" w:type="dxa"/>
            <w:tcBorders>
              <w:top w:val="single" w:sz="4" w:space="0" w:color="auto"/>
              <w:left w:val="single" w:sz="4" w:space="0" w:color="auto"/>
              <w:bottom w:val="single" w:sz="4" w:space="0" w:color="auto"/>
              <w:right w:val="single" w:sz="4" w:space="0" w:color="auto"/>
            </w:tcBorders>
          </w:tcPr>
          <w:p w14:paraId="30C4177E" w14:textId="77777777" w:rsidR="008A0C02" w:rsidRPr="004867D3" w:rsidRDefault="008A0C02" w:rsidP="00AA6F03">
            <w:pPr>
              <w:pStyle w:val="Tabletext"/>
              <w:jc w:val="center"/>
              <w:rPr>
                <w:ins w:id="1068" w:author="AFSMO" w:date="2021-03-19T14:27:00Z"/>
                <w:lang w:val="pt-BR" w:eastAsia="ja-JP"/>
              </w:rPr>
            </w:pPr>
            <w:ins w:id="1069" w:author="AFSMO" w:date="2021-03-19T14:28:00Z">
              <w:r w:rsidRPr="004867D3">
                <w:rPr>
                  <w:lang w:val="en-GB" w:eastAsia="ja-JP"/>
                </w:rPr>
                <w:t>-6</w:t>
              </w:r>
            </w:ins>
          </w:p>
        </w:tc>
        <w:tc>
          <w:tcPr>
            <w:tcW w:w="2041" w:type="dxa"/>
            <w:tcBorders>
              <w:top w:val="single" w:sz="4" w:space="0" w:color="auto"/>
              <w:left w:val="single" w:sz="4" w:space="0" w:color="auto"/>
              <w:bottom w:val="single" w:sz="4" w:space="0" w:color="auto"/>
              <w:right w:val="single" w:sz="4" w:space="0" w:color="auto"/>
            </w:tcBorders>
          </w:tcPr>
          <w:p w14:paraId="626FC170" w14:textId="60C224F1" w:rsidR="008A0C02" w:rsidRPr="004867D3" w:rsidRDefault="008A0C02" w:rsidP="008A0C02">
            <w:pPr>
              <w:pStyle w:val="Tabletext"/>
              <w:jc w:val="center"/>
              <w:rPr>
                <w:ins w:id="1070" w:author="AFSMO" w:date="2021-03-19T14:27:00Z"/>
                <w:lang w:val="pt-BR" w:eastAsia="ja-JP"/>
              </w:rPr>
            </w:pPr>
            <w:ins w:id="1071" w:author="AFSMO" w:date="2021-03-19T14:28:00Z">
              <w:r w:rsidRPr="004867D3">
                <w:rPr>
                  <w:lang w:val="en-GB" w:eastAsia="ja-JP"/>
                </w:rPr>
                <w:t>-6</w:t>
              </w:r>
            </w:ins>
          </w:p>
        </w:tc>
      </w:tr>
    </w:tbl>
    <w:p w14:paraId="1CDF99ED" w14:textId="2CA7A233" w:rsidR="008878E8" w:rsidRPr="00E1320B" w:rsidRDefault="00E1320B" w:rsidP="00E1320B">
      <w:pPr>
        <w:pStyle w:val="TableNo"/>
        <w:rPr>
          <w:lang w:val="en-GB"/>
        </w:rPr>
      </w:pPr>
      <w:ins w:id="1072" w:author="AFSMO" w:date="2021-03-24T18:26:00Z">
        <w:r w:rsidRPr="00882639">
          <w:rPr>
            <w:lang w:val="en-GB"/>
          </w:rPr>
          <w:lastRenderedPageBreak/>
          <w:t>TABLE  1</w:t>
        </w:r>
      </w:ins>
      <w:ins w:id="1073" w:author="AFSMO" w:date="2021-03-24T18:27:00Z">
        <w:r>
          <w:rPr>
            <w:lang w:val="en-GB"/>
          </w:rPr>
          <w:t xml:space="preserve"> (Cont.)</w:t>
        </w:r>
      </w:ins>
    </w:p>
    <w:tbl>
      <w:tblPr>
        <w:tblpPr w:leftFromText="180" w:rightFromText="180" w:vertAnchor="text" w:tblpY="1"/>
        <w:tblOverlap w:val="never"/>
        <w:tblW w:w="16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5"/>
        <w:gridCol w:w="2343"/>
        <w:gridCol w:w="3867"/>
        <w:gridCol w:w="1890"/>
        <w:gridCol w:w="3780"/>
        <w:gridCol w:w="986"/>
      </w:tblGrid>
      <w:tr w:rsidR="008A049F" w14:paraId="56C89002" w14:textId="77777777" w:rsidTr="000139F5">
        <w:trPr>
          <w:gridAfter w:val="1"/>
          <w:wAfter w:w="986" w:type="dxa"/>
        </w:trPr>
        <w:tc>
          <w:tcPr>
            <w:tcW w:w="341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D850D7" w14:textId="77777777" w:rsidR="008A049F" w:rsidRDefault="008A049F" w:rsidP="00AA6F03">
            <w:pPr>
              <w:pStyle w:val="Tablehead"/>
              <w:rPr>
                <w:ins w:id="1074" w:author="AFSMO" w:date="2021-03-19T14:17:00Z"/>
                <w:lang w:val="en-GB" w:eastAsia="ja-JP"/>
              </w:rPr>
            </w:pPr>
            <w:ins w:id="1075" w:author="AFSMO" w:date="2021-03-19T14:17:00Z">
              <w:r>
                <w:rPr>
                  <w:lang w:val="en-GB" w:eastAsia="ja-JP"/>
                </w:rPr>
                <w:t>Parameter</w:t>
              </w:r>
            </w:ins>
          </w:p>
        </w:tc>
        <w:tc>
          <w:tcPr>
            <w:tcW w:w="23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A1F6CA" w14:textId="77777777" w:rsidR="008A049F" w:rsidRDefault="008A049F" w:rsidP="00AA6F03">
            <w:pPr>
              <w:pStyle w:val="Tablehead"/>
              <w:rPr>
                <w:ins w:id="1076" w:author="AFSMO" w:date="2021-03-19T14:17:00Z"/>
                <w:lang w:val="en-GB" w:eastAsia="ja-JP"/>
              </w:rPr>
            </w:pPr>
            <w:ins w:id="1077" w:author="AFSMO" w:date="2021-03-19T14:17:00Z">
              <w:r>
                <w:rPr>
                  <w:lang w:val="en-GB" w:eastAsia="ja-JP"/>
                </w:rPr>
                <w:t>Units</w:t>
              </w:r>
            </w:ins>
          </w:p>
        </w:tc>
        <w:tc>
          <w:tcPr>
            <w:tcW w:w="386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4855D14" w14:textId="77777777" w:rsidR="008A049F" w:rsidRDefault="008A049F" w:rsidP="00AA6F03">
            <w:pPr>
              <w:pStyle w:val="Tablehead"/>
              <w:rPr>
                <w:ins w:id="1078" w:author="AFSMO" w:date="2021-03-19T14:17:00Z"/>
                <w:lang w:val="en-GB" w:eastAsia="ja-JP"/>
              </w:rPr>
            </w:pPr>
            <w:ins w:id="1079" w:author="AFSMO" w:date="2021-03-19T14:17:00Z">
              <w:r>
                <w:rPr>
                  <w:lang w:val="en-GB" w:eastAsia="ja-JP"/>
                </w:rPr>
                <w:t>System 3</w:t>
              </w:r>
            </w:ins>
          </w:p>
          <w:p w14:paraId="1B509CDD" w14:textId="77777777" w:rsidR="008A049F" w:rsidRDefault="008A049F" w:rsidP="00AA6F03">
            <w:pPr>
              <w:pStyle w:val="Tablehead"/>
              <w:rPr>
                <w:ins w:id="1080" w:author="AFSMO" w:date="2021-03-19T14:17:00Z"/>
                <w:lang w:val="en-GB" w:eastAsia="ja-JP"/>
              </w:rPr>
            </w:pPr>
            <w:ins w:id="1081" w:author="AFSMO" w:date="2021-03-19T14:17:00Z">
              <w:r>
                <w:rPr>
                  <w:lang w:val="en-GB" w:eastAsia="ja-JP"/>
                </w:rPr>
                <w:t>Airborne</w:t>
              </w:r>
            </w:ins>
          </w:p>
        </w:tc>
        <w:tc>
          <w:tcPr>
            <w:tcW w:w="56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E9E8088" w14:textId="77777777" w:rsidR="008A049F" w:rsidRDefault="008A049F" w:rsidP="00AA6F03">
            <w:pPr>
              <w:pStyle w:val="Tablehead"/>
              <w:rPr>
                <w:ins w:id="1082" w:author="AFSMO" w:date="2021-03-19T14:17:00Z"/>
                <w:lang w:val="en-GB" w:eastAsia="ja-JP"/>
              </w:rPr>
            </w:pPr>
            <w:ins w:id="1083" w:author="AFSMO" w:date="2021-03-19T14:17:00Z">
              <w:r>
                <w:rPr>
                  <w:lang w:val="en-GB" w:eastAsia="ja-JP"/>
                </w:rPr>
                <w:t>System 3</w:t>
              </w:r>
            </w:ins>
          </w:p>
          <w:p w14:paraId="21B5CEBB" w14:textId="77777777" w:rsidR="008A049F" w:rsidRDefault="008A049F" w:rsidP="00AA6F03">
            <w:pPr>
              <w:pStyle w:val="Tablehead"/>
              <w:rPr>
                <w:ins w:id="1084" w:author="AFSMO" w:date="2021-03-19T14:17:00Z"/>
                <w:lang w:val="en-GB" w:eastAsia="ja-JP"/>
              </w:rPr>
            </w:pPr>
            <w:ins w:id="1085" w:author="AFSMO" w:date="2021-03-19T14:17:00Z">
              <w:r>
                <w:rPr>
                  <w:lang w:val="en-GB" w:eastAsia="ja-JP"/>
                </w:rPr>
                <w:t>Ground</w:t>
              </w:r>
            </w:ins>
          </w:p>
        </w:tc>
      </w:tr>
      <w:tr w:rsidR="008A049F" w:rsidRPr="008775B4" w14:paraId="09B7FA72" w14:textId="77777777" w:rsidTr="000139F5">
        <w:tc>
          <w:tcPr>
            <w:tcW w:w="16281"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7497FC8" w14:textId="77777777" w:rsidR="008A049F" w:rsidRPr="008775B4" w:rsidRDefault="008A049F" w:rsidP="00AA6F03">
            <w:pPr>
              <w:pStyle w:val="Tabletext"/>
              <w:rPr>
                <w:ins w:id="1086" w:author="AFSMO" w:date="2021-03-19T14:17:00Z"/>
                <w:b/>
                <w:bCs/>
                <w:lang w:val="en-GB" w:eastAsia="ja-JP"/>
              </w:rPr>
            </w:pPr>
          </w:p>
        </w:tc>
      </w:tr>
      <w:tr w:rsidR="008A049F" w:rsidRPr="00852859" w14:paraId="5A6B5D5F" w14:textId="77777777" w:rsidTr="000139F5">
        <w:trPr>
          <w:gridAfter w:val="1"/>
          <w:wAfter w:w="986" w:type="dxa"/>
        </w:trPr>
        <w:tc>
          <w:tcPr>
            <w:tcW w:w="15295" w:type="dxa"/>
            <w:gridSpan w:val="5"/>
            <w:tcBorders>
              <w:top w:val="single" w:sz="4" w:space="0" w:color="auto"/>
              <w:left w:val="single" w:sz="4" w:space="0" w:color="auto"/>
              <w:bottom w:val="single" w:sz="4" w:space="0" w:color="auto"/>
              <w:right w:val="single" w:sz="4" w:space="0" w:color="auto"/>
            </w:tcBorders>
          </w:tcPr>
          <w:p w14:paraId="720F9245" w14:textId="77777777" w:rsidR="008A049F" w:rsidRPr="00852859" w:rsidRDefault="008A049F" w:rsidP="00AA6F03">
            <w:pPr>
              <w:pStyle w:val="Tabletext"/>
              <w:jc w:val="center"/>
              <w:rPr>
                <w:ins w:id="1087" w:author="AFSMO" w:date="2021-03-24T17:57:00Z"/>
                <w:lang w:val="en-GB" w:eastAsia="ja-JP"/>
              </w:rPr>
            </w:pPr>
            <w:ins w:id="1088" w:author="AFSMO" w:date="2021-03-24T17:57:00Z">
              <w:r w:rsidRPr="00045DBB">
                <w:rPr>
                  <w:b/>
                  <w:bCs/>
                  <w:lang w:val="en-GB" w:eastAsia="ja-JP"/>
                </w:rPr>
                <w:t>Transmitter</w:t>
              </w:r>
            </w:ins>
          </w:p>
        </w:tc>
      </w:tr>
      <w:tr w:rsidR="008A049F" w:rsidRPr="004867D3" w14:paraId="61F4EE1E" w14:textId="77777777" w:rsidTr="000139F5">
        <w:trPr>
          <w:gridAfter w:val="1"/>
          <w:wAfter w:w="986" w:type="dxa"/>
        </w:trPr>
        <w:tc>
          <w:tcPr>
            <w:tcW w:w="3415" w:type="dxa"/>
            <w:tcBorders>
              <w:top w:val="single" w:sz="4" w:space="0" w:color="auto"/>
              <w:left w:val="single" w:sz="4" w:space="0" w:color="auto"/>
              <w:bottom w:val="single" w:sz="4" w:space="0" w:color="auto"/>
              <w:right w:val="single" w:sz="4" w:space="0" w:color="auto"/>
            </w:tcBorders>
            <w:hideMark/>
          </w:tcPr>
          <w:p w14:paraId="63E9EC89" w14:textId="77777777" w:rsidR="008A049F" w:rsidRPr="004867D3" w:rsidRDefault="008A049F" w:rsidP="00AA6F03">
            <w:pPr>
              <w:pStyle w:val="Tabletext"/>
              <w:rPr>
                <w:ins w:id="1089" w:author="AFSMO" w:date="2021-03-19T14:17:00Z"/>
                <w:lang w:val="en-GB" w:eastAsia="ja-JP"/>
              </w:rPr>
            </w:pPr>
            <w:ins w:id="1090" w:author="AFSMO" w:date="2021-03-19T14:17:00Z">
              <w:r w:rsidRPr="004867D3">
                <w:rPr>
                  <w:lang w:val="en-GB" w:eastAsia="ja-JP"/>
                </w:rPr>
                <w:t>Tuning range</w:t>
              </w:r>
            </w:ins>
          </w:p>
        </w:tc>
        <w:tc>
          <w:tcPr>
            <w:tcW w:w="2343" w:type="dxa"/>
            <w:tcBorders>
              <w:top w:val="single" w:sz="4" w:space="0" w:color="auto"/>
              <w:left w:val="single" w:sz="4" w:space="0" w:color="auto"/>
              <w:bottom w:val="single" w:sz="4" w:space="0" w:color="auto"/>
              <w:right w:val="single" w:sz="4" w:space="0" w:color="auto"/>
            </w:tcBorders>
            <w:hideMark/>
          </w:tcPr>
          <w:p w14:paraId="20243A9C" w14:textId="77777777" w:rsidR="008A049F" w:rsidRPr="004867D3" w:rsidRDefault="008A049F" w:rsidP="00AA6F03">
            <w:pPr>
              <w:pStyle w:val="Tabletext"/>
              <w:jc w:val="center"/>
              <w:rPr>
                <w:ins w:id="1091" w:author="AFSMO" w:date="2021-03-19T14:17:00Z"/>
                <w:lang w:val="en-GB" w:eastAsia="ja-JP"/>
              </w:rPr>
            </w:pPr>
            <w:ins w:id="1092" w:author="AFSMO" w:date="2021-03-19T14:17:00Z">
              <w:r w:rsidRPr="004867D3">
                <w:rPr>
                  <w:lang w:val="en-GB" w:eastAsia="ja-JP"/>
                </w:rPr>
                <w:t>MHz</w:t>
              </w:r>
            </w:ins>
          </w:p>
        </w:tc>
        <w:tc>
          <w:tcPr>
            <w:tcW w:w="3867" w:type="dxa"/>
            <w:tcBorders>
              <w:top w:val="single" w:sz="4" w:space="0" w:color="auto"/>
              <w:left w:val="single" w:sz="4" w:space="0" w:color="auto"/>
              <w:bottom w:val="single" w:sz="4" w:space="0" w:color="auto"/>
              <w:right w:val="single" w:sz="4" w:space="0" w:color="auto"/>
            </w:tcBorders>
            <w:hideMark/>
          </w:tcPr>
          <w:p w14:paraId="28E9294C" w14:textId="77777777" w:rsidR="008A049F" w:rsidRPr="004867D3" w:rsidRDefault="008A049F" w:rsidP="00AA6F03">
            <w:pPr>
              <w:pStyle w:val="Tabletext"/>
              <w:jc w:val="center"/>
              <w:rPr>
                <w:ins w:id="1093" w:author="AFSMO" w:date="2021-03-19T14:17:00Z"/>
                <w:lang w:val="en-GB" w:eastAsia="ja-JP"/>
              </w:rPr>
            </w:pPr>
            <w:ins w:id="1094" w:author="AFSMO" w:date="2021-03-24T15:12:00Z">
              <w:r w:rsidRPr="00852859">
                <w:rPr>
                  <w:lang w:val="en-GB" w:eastAsia="ja-JP"/>
                </w:rPr>
                <w:t>1 780- 1 850</w:t>
              </w:r>
            </w:ins>
          </w:p>
        </w:tc>
        <w:tc>
          <w:tcPr>
            <w:tcW w:w="5670" w:type="dxa"/>
            <w:gridSpan w:val="2"/>
            <w:tcBorders>
              <w:top w:val="single" w:sz="4" w:space="0" w:color="auto"/>
              <w:left w:val="single" w:sz="4" w:space="0" w:color="auto"/>
              <w:bottom w:val="single" w:sz="4" w:space="0" w:color="auto"/>
              <w:right w:val="single" w:sz="4" w:space="0" w:color="auto"/>
            </w:tcBorders>
            <w:hideMark/>
          </w:tcPr>
          <w:p w14:paraId="13E20C0C" w14:textId="77777777" w:rsidR="008A049F" w:rsidRPr="004867D3" w:rsidRDefault="008A049F" w:rsidP="00AA6F03">
            <w:pPr>
              <w:pStyle w:val="Tabletext"/>
              <w:jc w:val="center"/>
              <w:rPr>
                <w:ins w:id="1095" w:author="AFSMO" w:date="2021-03-19T14:17:00Z"/>
                <w:lang w:val="en-GB" w:eastAsia="ja-JP"/>
              </w:rPr>
            </w:pPr>
            <w:ins w:id="1096" w:author="AFSMO" w:date="2021-03-24T15:12:00Z">
              <w:r w:rsidRPr="00852859">
                <w:rPr>
                  <w:lang w:val="en-GB" w:eastAsia="ja-JP"/>
                </w:rPr>
                <w:t>1 780- 1 850</w:t>
              </w:r>
            </w:ins>
          </w:p>
        </w:tc>
      </w:tr>
      <w:tr w:rsidR="008A049F" w:rsidRPr="004867D3" w14:paraId="2168674C" w14:textId="77777777" w:rsidTr="000139F5">
        <w:trPr>
          <w:gridAfter w:val="1"/>
          <w:wAfter w:w="986" w:type="dxa"/>
          <w:trHeight w:val="431"/>
        </w:trPr>
        <w:tc>
          <w:tcPr>
            <w:tcW w:w="3415" w:type="dxa"/>
            <w:tcBorders>
              <w:top w:val="single" w:sz="4" w:space="0" w:color="auto"/>
              <w:left w:val="single" w:sz="4" w:space="0" w:color="auto"/>
              <w:bottom w:val="single" w:sz="4" w:space="0" w:color="auto"/>
              <w:right w:val="single" w:sz="4" w:space="0" w:color="auto"/>
            </w:tcBorders>
            <w:hideMark/>
          </w:tcPr>
          <w:p w14:paraId="0C5FD2DD" w14:textId="77777777" w:rsidR="008A049F" w:rsidRPr="004867D3" w:rsidRDefault="008A049F" w:rsidP="00AA6F03">
            <w:pPr>
              <w:pStyle w:val="Tabletext"/>
              <w:rPr>
                <w:ins w:id="1097" w:author="AFSMO" w:date="2021-03-19T14:17:00Z"/>
                <w:lang w:val="en-GB" w:eastAsia="ja-JP"/>
              </w:rPr>
            </w:pPr>
            <w:ins w:id="1098" w:author="AFSMO" w:date="2021-03-19T14:17:00Z">
              <w:r w:rsidRPr="004867D3">
                <w:rPr>
                  <w:lang w:val="en-GB" w:eastAsia="ja-JP"/>
                </w:rPr>
                <w:t>Power output</w:t>
              </w:r>
            </w:ins>
          </w:p>
        </w:tc>
        <w:tc>
          <w:tcPr>
            <w:tcW w:w="2343" w:type="dxa"/>
            <w:tcBorders>
              <w:top w:val="single" w:sz="4" w:space="0" w:color="auto"/>
              <w:left w:val="single" w:sz="4" w:space="0" w:color="auto"/>
              <w:bottom w:val="single" w:sz="4" w:space="0" w:color="auto"/>
              <w:right w:val="single" w:sz="4" w:space="0" w:color="auto"/>
            </w:tcBorders>
            <w:hideMark/>
          </w:tcPr>
          <w:p w14:paraId="53291338" w14:textId="77777777" w:rsidR="008A049F" w:rsidRPr="004867D3" w:rsidRDefault="008A049F" w:rsidP="00AA6F03">
            <w:pPr>
              <w:pStyle w:val="Tabletext"/>
              <w:jc w:val="center"/>
              <w:rPr>
                <w:ins w:id="1099" w:author="AFSMO" w:date="2021-03-19T14:17:00Z"/>
                <w:lang w:val="en-GB" w:eastAsia="ja-JP"/>
              </w:rPr>
            </w:pPr>
            <w:ins w:id="1100" w:author="AFSMO" w:date="2021-03-19T14:17:00Z">
              <w:r w:rsidRPr="004867D3">
                <w:rPr>
                  <w:lang w:val="en-GB" w:eastAsia="ja-JP"/>
                </w:rPr>
                <w:t>dBm</w:t>
              </w:r>
            </w:ins>
          </w:p>
        </w:tc>
        <w:tc>
          <w:tcPr>
            <w:tcW w:w="3867" w:type="dxa"/>
            <w:tcBorders>
              <w:top w:val="single" w:sz="4" w:space="0" w:color="auto"/>
              <w:left w:val="single" w:sz="4" w:space="0" w:color="auto"/>
              <w:bottom w:val="single" w:sz="4" w:space="0" w:color="auto"/>
              <w:right w:val="single" w:sz="4" w:space="0" w:color="auto"/>
            </w:tcBorders>
            <w:hideMark/>
          </w:tcPr>
          <w:p w14:paraId="69D32841" w14:textId="77777777" w:rsidR="008A049F" w:rsidRPr="004867D3" w:rsidRDefault="008A049F" w:rsidP="00AA6F03">
            <w:pPr>
              <w:pStyle w:val="Tabletext"/>
              <w:jc w:val="center"/>
              <w:rPr>
                <w:ins w:id="1101" w:author="AFSMO" w:date="2021-03-19T14:17:00Z"/>
                <w:lang w:val="en-GB" w:eastAsia="ja-JP"/>
              </w:rPr>
            </w:pPr>
            <w:ins w:id="1102" w:author="AFSMO" w:date="2021-03-19T15:31:00Z">
              <w:r w:rsidRPr="00F0127B">
                <w:t>48.75</w:t>
              </w:r>
            </w:ins>
          </w:p>
        </w:tc>
        <w:tc>
          <w:tcPr>
            <w:tcW w:w="5670" w:type="dxa"/>
            <w:gridSpan w:val="2"/>
            <w:tcBorders>
              <w:top w:val="single" w:sz="4" w:space="0" w:color="auto"/>
              <w:left w:val="single" w:sz="4" w:space="0" w:color="auto"/>
              <w:bottom w:val="single" w:sz="4" w:space="0" w:color="auto"/>
              <w:right w:val="single" w:sz="4" w:space="0" w:color="auto"/>
            </w:tcBorders>
            <w:hideMark/>
          </w:tcPr>
          <w:p w14:paraId="64BC2871" w14:textId="77777777" w:rsidR="008A049F" w:rsidRPr="004867D3" w:rsidRDefault="008A049F" w:rsidP="00AA6F03">
            <w:pPr>
              <w:pStyle w:val="Tabletext"/>
              <w:jc w:val="center"/>
              <w:rPr>
                <w:ins w:id="1103" w:author="AFSMO" w:date="2021-03-19T14:17:00Z"/>
                <w:lang w:val="en-GB" w:eastAsia="ja-JP"/>
              </w:rPr>
            </w:pPr>
            <w:ins w:id="1104" w:author="AFSMO" w:date="2021-03-19T15:31:00Z">
              <w:r w:rsidRPr="00F0127B">
                <w:t>48.75</w:t>
              </w:r>
            </w:ins>
          </w:p>
        </w:tc>
      </w:tr>
      <w:tr w:rsidR="008A049F" w:rsidRPr="004867D3" w14:paraId="54BE6D1C" w14:textId="77777777" w:rsidTr="000139F5">
        <w:trPr>
          <w:gridAfter w:val="1"/>
          <w:wAfter w:w="986" w:type="dxa"/>
        </w:trPr>
        <w:tc>
          <w:tcPr>
            <w:tcW w:w="3415" w:type="dxa"/>
            <w:tcBorders>
              <w:top w:val="single" w:sz="4" w:space="0" w:color="auto"/>
              <w:left w:val="single" w:sz="4" w:space="0" w:color="auto"/>
              <w:bottom w:val="single" w:sz="4" w:space="0" w:color="auto"/>
              <w:right w:val="single" w:sz="4" w:space="0" w:color="auto"/>
            </w:tcBorders>
            <w:hideMark/>
          </w:tcPr>
          <w:p w14:paraId="3D4F85D5" w14:textId="77777777" w:rsidR="008A049F" w:rsidRPr="004867D3" w:rsidRDefault="008A049F" w:rsidP="00AA6F03">
            <w:pPr>
              <w:pStyle w:val="Tabletext"/>
              <w:rPr>
                <w:ins w:id="1105" w:author="AFSMO" w:date="2021-03-19T14:17:00Z"/>
                <w:lang w:val="en-GB" w:eastAsia="ja-JP"/>
              </w:rPr>
            </w:pPr>
            <w:ins w:id="1106" w:author="AFSMO" w:date="2021-03-19T14:30:00Z">
              <w:r w:rsidRPr="004867D3">
                <w:rPr>
                  <w:lang w:val="en-GB" w:eastAsia="ja-JP"/>
                </w:rPr>
                <w:t xml:space="preserve">Emission </w:t>
              </w:r>
            </w:ins>
            <w:ins w:id="1107" w:author="AFSMO" w:date="2021-03-19T14:17:00Z">
              <w:r w:rsidRPr="004867D3">
                <w:rPr>
                  <w:lang w:val="en-GB" w:eastAsia="ja-JP"/>
                </w:rPr>
                <w:t>Bandwidth (3 dB)</w:t>
              </w:r>
            </w:ins>
          </w:p>
        </w:tc>
        <w:tc>
          <w:tcPr>
            <w:tcW w:w="2343" w:type="dxa"/>
            <w:tcBorders>
              <w:top w:val="single" w:sz="4" w:space="0" w:color="auto"/>
              <w:left w:val="single" w:sz="4" w:space="0" w:color="auto"/>
              <w:bottom w:val="single" w:sz="4" w:space="0" w:color="auto"/>
              <w:right w:val="single" w:sz="4" w:space="0" w:color="auto"/>
            </w:tcBorders>
            <w:hideMark/>
          </w:tcPr>
          <w:p w14:paraId="2ECE1133" w14:textId="77777777" w:rsidR="008A049F" w:rsidRPr="004867D3" w:rsidRDefault="008A049F" w:rsidP="00AA6F03">
            <w:pPr>
              <w:pStyle w:val="Tabletext"/>
              <w:jc w:val="center"/>
              <w:rPr>
                <w:ins w:id="1108" w:author="AFSMO" w:date="2021-03-19T14:17:00Z"/>
                <w:lang w:val="en-GB" w:eastAsia="ja-JP"/>
              </w:rPr>
            </w:pPr>
            <w:ins w:id="1109" w:author="AFSMO" w:date="2021-03-19T14:17:00Z">
              <w:r w:rsidRPr="004867D3">
                <w:rPr>
                  <w:lang w:val="en-GB" w:eastAsia="ja-JP"/>
                </w:rPr>
                <w:t>MHz</w:t>
              </w:r>
            </w:ins>
          </w:p>
        </w:tc>
        <w:tc>
          <w:tcPr>
            <w:tcW w:w="3867" w:type="dxa"/>
            <w:tcBorders>
              <w:top w:val="single" w:sz="4" w:space="0" w:color="auto"/>
              <w:left w:val="single" w:sz="4" w:space="0" w:color="auto"/>
              <w:bottom w:val="single" w:sz="4" w:space="0" w:color="auto"/>
              <w:right w:val="single" w:sz="4" w:space="0" w:color="auto"/>
            </w:tcBorders>
            <w:hideMark/>
          </w:tcPr>
          <w:p w14:paraId="32769CAE" w14:textId="77777777" w:rsidR="008A049F" w:rsidRPr="004867D3" w:rsidRDefault="008A049F" w:rsidP="00AA6F03">
            <w:pPr>
              <w:pStyle w:val="Tabletext"/>
              <w:jc w:val="center"/>
              <w:rPr>
                <w:ins w:id="1110" w:author="AFSMO" w:date="2021-03-19T14:17:00Z"/>
                <w:lang w:val="en-GB" w:eastAsia="ja-JP"/>
              </w:rPr>
            </w:pPr>
            <w:ins w:id="1111" w:author="AFSMO" w:date="2021-03-19T15:31:00Z">
              <w:r w:rsidRPr="00F0127B">
                <w:t>0.7</w:t>
              </w:r>
            </w:ins>
          </w:p>
        </w:tc>
        <w:tc>
          <w:tcPr>
            <w:tcW w:w="5670" w:type="dxa"/>
            <w:gridSpan w:val="2"/>
            <w:tcBorders>
              <w:top w:val="single" w:sz="4" w:space="0" w:color="auto"/>
              <w:left w:val="single" w:sz="4" w:space="0" w:color="auto"/>
              <w:bottom w:val="single" w:sz="4" w:space="0" w:color="auto"/>
              <w:right w:val="single" w:sz="4" w:space="0" w:color="auto"/>
            </w:tcBorders>
            <w:hideMark/>
          </w:tcPr>
          <w:p w14:paraId="0B65A02C" w14:textId="77777777" w:rsidR="008A049F" w:rsidRPr="004867D3" w:rsidRDefault="008A049F" w:rsidP="00AA6F03">
            <w:pPr>
              <w:pStyle w:val="Tabletext"/>
              <w:jc w:val="center"/>
              <w:rPr>
                <w:ins w:id="1112" w:author="AFSMO" w:date="2021-03-19T14:17:00Z"/>
                <w:lang w:val="en-GB" w:eastAsia="ja-JP"/>
              </w:rPr>
            </w:pPr>
            <w:ins w:id="1113" w:author="AFSMO" w:date="2021-03-19T15:31:00Z">
              <w:r w:rsidRPr="00F0127B">
                <w:t>0.7</w:t>
              </w:r>
            </w:ins>
          </w:p>
        </w:tc>
      </w:tr>
      <w:tr w:rsidR="008A049F" w:rsidRPr="008775B4" w14:paraId="69C4241D" w14:textId="77777777" w:rsidTr="000139F5">
        <w:tc>
          <w:tcPr>
            <w:tcW w:w="16281"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86C9CB2" w14:textId="77777777" w:rsidR="008A049F" w:rsidRPr="008775B4" w:rsidRDefault="008A049F" w:rsidP="00AA6F03">
            <w:pPr>
              <w:pStyle w:val="Tabletext"/>
              <w:rPr>
                <w:ins w:id="1114" w:author="AFSMO" w:date="2021-03-19T14:17:00Z"/>
                <w:b/>
                <w:bCs/>
                <w:lang w:val="en-GB" w:eastAsia="ja-JP"/>
              </w:rPr>
            </w:pPr>
          </w:p>
        </w:tc>
      </w:tr>
      <w:tr w:rsidR="008A049F" w:rsidRPr="001B7ECC" w14:paraId="38990627" w14:textId="77777777" w:rsidTr="000139F5">
        <w:trPr>
          <w:gridAfter w:val="1"/>
          <w:wAfter w:w="986" w:type="dxa"/>
        </w:trPr>
        <w:tc>
          <w:tcPr>
            <w:tcW w:w="15295" w:type="dxa"/>
            <w:gridSpan w:val="5"/>
            <w:tcBorders>
              <w:top w:val="single" w:sz="4" w:space="0" w:color="auto"/>
              <w:left w:val="single" w:sz="4" w:space="0" w:color="auto"/>
              <w:bottom w:val="single" w:sz="4" w:space="0" w:color="auto"/>
              <w:right w:val="single" w:sz="4" w:space="0" w:color="auto"/>
            </w:tcBorders>
          </w:tcPr>
          <w:p w14:paraId="24AA695E" w14:textId="77777777" w:rsidR="008A049F" w:rsidRPr="001B7ECC" w:rsidRDefault="008A049F" w:rsidP="00AA6F03">
            <w:pPr>
              <w:pStyle w:val="Tabletext"/>
              <w:jc w:val="center"/>
              <w:rPr>
                <w:ins w:id="1115" w:author="AFSMO" w:date="2021-03-24T17:55:00Z"/>
                <w:lang w:val="en-GB" w:eastAsia="ja-JP"/>
              </w:rPr>
            </w:pPr>
            <w:ins w:id="1116" w:author="AFSMO" w:date="2021-03-24T17:55:00Z">
              <w:r w:rsidRPr="00045DBB">
                <w:rPr>
                  <w:b/>
                  <w:bCs/>
                  <w:lang w:val="en-GB" w:eastAsia="ja-JP"/>
                </w:rPr>
                <w:t>Receiver</w:t>
              </w:r>
            </w:ins>
          </w:p>
        </w:tc>
      </w:tr>
      <w:tr w:rsidR="008A049F" w:rsidRPr="004867D3" w14:paraId="305C6FC1" w14:textId="77777777" w:rsidTr="000139F5">
        <w:trPr>
          <w:gridAfter w:val="1"/>
          <w:wAfter w:w="986" w:type="dxa"/>
        </w:trPr>
        <w:tc>
          <w:tcPr>
            <w:tcW w:w="3415" w:type="dxa"/>
            <w:tcBorders>
              <w:top w:val="single" w:sz="4" w:space="0" w:color="auto"/>
              <w:left w:val="single" w:sz="4" w:space="0" w:color="auto"/>
              <w:bottom w:val="single" w:sz="4" w:space="0" w:color="auto"/>
              <w:right w:val="single" w:sz="4" w:space="0" w:color="auto"/>
            </w:tcBorders>
            <w:hideMark/>
          </w:tcPr>
          <w:p w14:paraId="618DD930" w14:textId="77777777" w:rsidR="008A049F" w:rsidRPr="004867D3" w:rsidRDefault="008A049F" w:rsidP="00AA6F03">
            <w:pPr>
              <w:pStyle w:val="Tabletext"/>
              <w:rPr>
                <w:ins w:id="1117" w:author="AFSMO" w:date="2021-03-19T14:17:00Z"/>
                <w:lang w:val="en-GB" w:eastAsia="ja-JP"/>
              </w:rPr>
            </w:pPr>
            <w:ins w:id="1118" w:author="AFSMO" w:date="2021-03-19T14:17:00Z">
              <w:r w:rsidRPr="004867D3">
                <w:rPr>
                  <w:lang w:val="en-GB" w:eastAsia="ja-JP"/>
                </w:rPr>
                <w:t>Tuning range</w:t>
              </w:r>
            </w:ins>
          </w:p>
        </w:tc>
        <w:tc>
          <w:tcPr>
            <w:tcW w:w="2343" w:type="dxa"/>
            <w:tcBorders>
              <w:top w:val="single" w:sz="4" w:space="0" w:color="auto"/>
              <w:left w:val="single" w:sz="4" w:space="0" w:color="auto"/>
              <w:bottom w:val="single" w:sz="4" w:space="0" w:color="auto"/>
              <w:right w:val="single" w:sz="4" w:space="0" w:color="auto"/>
            </w:tcBorders>
            <w:hideMark/>
          </w:tcPr>
          <w:p w14:paraId="19D1EA2B" w14:textId="77777777" w:rsidR="008A049F" w:rsidRPr="004867D3" w:rsidRDefault="008A049F" w:rsidP="00AA6F03">
            <w:pPr>
              <w:pStyle w:val="Tabletext"/>
              <w:jc w:val="center"/>
              <w:rPr>
                <w:ins w:id="1119" w:author="AFSMO" w:date="2021-03-19T14:17:00Z"/>
                <w:lang w:val="en-GB" w:eastAsia="ja-JP"/>
              </w:rPr>
            </w:pPr>
            <w:ins w:id="1120" w:author="AFSMO" w:date="2021-03-19T14:17:00Z">
              <w:r w:rsidRPr="004867D3">
                <w:rPr>
                  <w:lang w:val="en-GB" w:eastAsia="ja-JP"/>
                </w:rPr>
                <w:t>MHz</w:t>
              </w:r>
            </w:ins>
          </w:p>
        </w:tc>
        <w:tc>
          <w:tcPr>
            <w:tcW w:w="3867" w:type="dxa"/>
            <w:tcBorders>
              <w:top w:val="single" w:sz="4" w:space="0" w:color="auto"/>
              <w:left w:val="single" w:sz="4" w:space="0" w:color="auto"/>
              <w:bottom w:val="single" w:sz="4" w:space="0" w:color="auto"/>
              <w:right w:val="single" w:sz="4" w:space="0" w:color="auto"/>
            </w:tcBorders>
            <w:hideMark/>
          </w:tcPr>
          <w:p w14:paraId="25114465" w14:textId="77777777" w:rsidR="008A049F" w:rsidRPr="004867D3" w:rsidRDefault="008A049F" w:rsidP="00AA6F03">
            <w:pPr>
              <w:pStyle w:val="Tabletext"/>
              <w:jc w:val="center"/>
              <w:rPr>
                <w:ins w:id="1121" w:author="AFSMO" w:date="2021-03-19T14:17:00Z"/>
                <w:lang w:val="en-GB" w:eastAsia="ja-JP"/>
              </w:rPr>
            </w:pPr>
            <w:ins w:id="1122" w:author="AFSMO" w:date="2021-03-24T15:12:00Z">
              <w:r w:rsidRPr="001B7ECC">
                <w:rPr>
                  <w:lang w:val="en-GB" w:eastAsia="ja-JP"/>
                </w:rPr>
                <w:t>1 780- 1 850</w:t>
              </w:r>
            </w:ins>
          </w:p>
        </w:tc>
        <w:tc>
          <w:tcPr>
            <w:tcW w:w="5670" w:type="dxa"/>
            <w:gridSpan w:val="2"/>
            <w:tcBorders>
              <w:top w:val="single" w:sz="4" w:space="0" w:color="auto"/>
              <w:left w:val="single" w:sz="4" w:space="0" w:color="auto"/>
              <w:bottom w:val="single" w:sz="4" w:space="0" w:color="auto"/>
              <w:right w:val="single" w:sz="4" w:space="0" w:color="auto"/>
            </w:tcBorders>
            <w:hideMark/>
          </w:tcPr>
          <w:p w14:paraId="2279A931" w14:textId="77777777" w:rsidR="008A049F" w:rsidRPr="004867D3" w:rsidRDefault="008A049F" w:rsidP="00AA6F03">
            <w:pPr>
              <w:pStyle w:val="Tabletext"/>
              <w:jc w:val="center"/>
              <w:rPr>
                <w:ins w:id="1123" w:author="AFSMO" w:date="2021-03-19T14:17:00Z"/>
                <w:lang w:val="en-GB" w:eastAsia="ja-JP"/>
              </w:rPr>
            </w:pPr>
            <w:ins w:id="1124" w:author="AFSMO" w:date="2021-03-24T15:12:00Z">
              <w:r w:rsidRPr="001B7ECC">
                <w:rPr>
                  <w:lang w:val="en-GB" w:eastAsia="ja-JP"/>
                </w:rPr>
                <w:t>1 780- 1 850</w:t>
              </w:r>
            </w:ins>
          </w:p>
        </w:tc>
      </w:tr>
      <w:tr w:rsidR="008A049F" w:rsidRPr="004867D3" w14:paraId="61DA3663" w14:textId="77777777" w:rsidTr="000139F5">
        <w:trPr>
          <w:gridAfter w:val="1"/>
          <w:wAfter w:w="986" w:type="dxa"/>
        </w:trPr>
        <w:tc>
          <w:tcPr>
            <w:tcW w:w="3415" w:type="dxa"/>
            <w:tcBorders>
              <w:top w:val="single" w:sz="4" w:space="0" w:color="auto"/>
              <w:left w:val="single" w:sz="4" w:space="0" w:color="auto"/>
              <w:bottom w:val="single" w:sz="4" w:space="0" w:color="auto"/>
              <w:right w:val="single" w:sz="4" w:space="0" w:color="auto"/>
            </w:tcBorders>
            <w:hideMark/>
          </w:tcPr>
          <w:p w14:paraId="6538065E" w14:textId="77777777" w:rsidR="008A049F" w:rsidRPr="004867D3" w:rsidRDefault="008A049F" w:rsidP="00AA6F03">
            <w:pPr>
              <w:pStyle w:val="Tabletext"/>
              <w:rPr>
                <w:ins w:id="1125" w:author="AFSMO" w:date="2021-03-19T14:17:00Z"/>
                <w:lang w:val="en-GB" w:eastAsia="ja-JP"/>
              </w:rPr>
            </w:pPr>
            <w:ins w:id="1126" w:author="AFSMO" w:date="2021-03-19T14:31:00Z">
              <w:r w:rsidRPr="004867D3">
                <w:rPr>
                  <w:lang w:val="en-GB" w:eastAsia="ja-JP"/>
                </w:rPr>
                <w:t xml:space="preserve">IF </w:t>
              </w:r>
            </w:ins>
            <w:ins w:id="1127" w:author="AFSMO" w:date="2021-03-19T14:17:00Z">
              <w:r w:rsidRPr="004867D3">
                <w:rPr>
                  <w:lang w:val="en-GB" w:eastAsia="ja-JP"/>
                </w:rPr>
                <w:t>Selectivity (3 dB)</w:t>
              </w:r>
            </w:ins>
          </w:p>
        </w:tc>
        <w:tc>
          <w:tcPr>
            <w:tcW w:w="2343" w:type="dxa"/>
            <w:tcBorders>
              <w:top w:val="single" w:sz="4" w:space="0" w:color="auto"/>
              <w:left w:val="single" w:sz="4" w:space="0" w:color="auto"/>
              <w:bottom w:val="single" w:sz="4" w:space="0" w:color="auto"/>
              <w:right w:val="single" w:sz="4" w:space="0" w:color="auto"/>
            </w:tcBorders>
            <w:hideMark/>
          </w:tcPr>
          <w:p w14:paraId="31593A63" w14:textId="77777777" w:rsidR="008A049F" w:rsidRPr="004867D3" w:rsidRDefault="008A049F" w:rsidP="00AA6F03">
            <w:pPr>
              <w:pStyle w:val="Tabletext"/>
              <w:jc w:val="center"/>
              <w:rPr>
                <w:ins w:id="1128" w:author="AFSMO" w:date="2021-03-19T14:17:00Z"/>
                <w:lang w:val="en-GB" w:eastAsia="ja-JP"/>
              </w:rPr>
            </w:pPr>
            <w:ins w:id="1129" w:author="AFSMO" w:date="2021-03-19T14:17:00Z">
              <w:r w:rsidRPr="004867D3">
                <w:rPr>
                  <w:lang w:val="en-GB" w:eastAsia="ja-JP"/>
                </w:rPr>
                <w:t>MHz</w:t>
              </w:r>
            </w:ins>
          </w:p>
        </w:tc>
        <w:tc>
          <w:tcPr>
            <w:tcW w:w="3867" w:type="dxa"/>
            <w:tcBorders>
              <w:top w:val="single" w:sz="4" w:space="0" w:color="auto"/>
              <w:left w:val="single" w:sz="4" w:space="0" w:color="auto"/>
              <w:bottom w:val="single" w:sz="4" w:space="0" w:color="auto"/>
              <w:right w:val="single" w:sz="4" w:space="0" w:color="auto"/>
            </w:tcBorders>
            <w:hideMark/>
          </w:tcPr>
          <w:p w14:paraId="4721B391" w14:textId="77777777" w:rsidR="008A049F" w:rsidRPr="004867D3" w:rsidRDefault="008A049F" w:rsidP="00AA6F03">
            <w:pPr>
              <w:pStyle w:val="Tabletext"/>
              <w:jc w:val="center"/>
              <w:rPr>
                <w:ins w:id="1130" w:author="AFSMO" w:date="2021-03-19T14:17:00Z"/>
                <w:lang w:val="en-GB" w:eastAsia="ja-JP"/>
              </w:rPr>
            </w:pPr>
            <w:ins w:id="1131" w:author="AFSMO" w:date="2021-03-19T15:31:00Z">
              <w:r w:rsidRPr="00762C9B">
                <w:t>1</w:t>
              </w:r>
            </w:ins>
          </w:p>
        </w:tc>
        <w:tc>
          <w:tcPr>
            <w:tcW w:w="5670" w:type="dxa"/>
            <w:gridSpan w:val="2"/>
            <w:tcBorders>
              <w:top w:val="single" w:sz="4" w:space="0" w:color="auto"/>
              <w:left w:val="single" w:sz="4" w:space="0" w:color="auto"/>
              <w:bottom w:val="single" w:sz="4" w:space="0" w:color="auto"/>
              <w:right w:val="single" w:sz="4" w:space="0" w:color="auto"/>
            </w:tcBorders>
            <w:hideMark/>
          </w:tcPr>
          <w:p w14:paraId="72F2A614" w14:textId="77777777" w:rsidR="008A049F" w:rsidRPr="004867D3" w:rsidRDefault="008A049F" w:rsidP="00AA6F03">
            <w:pPr>
              <w:pStyle w:val="Tabletext"/>
              <w:jc w:val="center"/>
              <w:rPr>
                <w:ins w:id="1132" w:author="AFSMO" w:date="2021-03-19T14:17:00Z"/>
                <w:lang w:val="en-GB" w:eastAsia="ja-JP"/>
              </w:rPr>
            </w:pPr>
            <w:ins w:id="1133" w:author="AFSMO" w:date="2021-03-19T15:31:00Z">
              <w:r w:rsidRPr="00762C9B">
                <w:t>1</w:t>
              </w:r>
            </w:ins>
          </w:p>
        </w:tc>
      </w:tr>
      <w:tr w:rsidR="008A049F" w:rsidRPr="004867D3" w14:paraId="50822548" w14:textId="77777777" w:rsidTr="000139F5">
        <w:trPr>
          <w:gridAfter w:val="1"/>
          <w:wAfter w:w="986" w:type="dxa"/>
          <w:trHeight w:val="292"/>
        </w:trPr>
        <w:tc>
          <w:tcPr>
            <w:tcW w:w="3415" w:type="dxa"/>
            <w:tcBorders>
              <w:top w:val="single" w:sz="4" w:space="0" w:color="auto"/>
              <w:left w:val="single" w:sz="4" w:space="0" w:color="auto"/>
              <w:bottom w:val="single" w:sz="4" w:space="0" w:color="auto"/>
              <w:right w:val="single" w:sz="4" w:space="0" w:color="auto"/>
            </w:tcBorders>
            <w:hideMark/>
          </w:tcPr>
          <w:p w14:paraId="0B656E2D" w14:textId="77777777" w:rsidR="008A049F" w:rsidRPr="004867D3" w:rsidRDefault="008A049F" w:rsidP="00AA6F03">
            <w:pPr>
              <w:pStyle w:val="Tabletext"/>
              <w:rPr>
                <w:ins w:id="1134" w:author="AFSMO" w:date="2021-03-19T14:17:00Z"/>
                <w:lang w:val="en-GB" w:eastAsia="ja-JP"/>
              </w:rPr>
            </w:pPr>
            <w:ins w:id="1135" w:author="AFSMO" w:date="2021-03-19T14:17:00Z">
              <w:r w:rsidRPr="004867D3">
                <w:rPr>
                  <w:lang w:val="en-GB" w:eastAsia="ja-JP"/>
                </w:rPr>
                <w:t>Noise figure</w:t>
              </w:r>
            </w:ins>
          </w:p>
        </w:tc>
        <w:tc>
          <w:tcPr>
            <w:tcW w:w="2343" w:type="dxa"/>
            <w:tcBorders>
              <w:top w:val="single" w:sz="4" w:space="0" w:color="auto"/>
              <w:left w:val="single" w:sz="4" w:space="0" w:color="auto"/>
              <w:bottom w:val="single" w:sz="4" w:space="0" w:color="auto"/>
              <w:right w:val="single" w:sz="4" w:space="0" w:color="auto"/>
            </w:tcBorders>
            <w:hideMark/>
          </w:tcPr>
          <w:p w14:paraId="4D4071A3" w14:textId="77777777" w:rsidR="008A049F" w:rsidRPr="004867D3" w:rsidRDefault="008A049F" w:rsidP="00AA6F03">
            <w:pPr>
              <w:pStyle w:val="Tabletext"/>
              <w:jc w:val="center"/>
              <w:rPr>
                <w:ins w:id="1136" w:author="AFSMO" w:date="2021-03-19T14:17:00Z"/>
                <w:lang w:val="en-GB" w:eastAsia="ja-JP"/>
              </w:rPr>
            </w:pPr>
            <w:ins w:id="1137" w:author="AFSMO" w:date="2021-03-19T14:17:00Z">
              <w:r w:rsidRPr="004867D3">
                <w:rPr>
                  <w:lang w:val="en-GB" w:eastAsia="ja-JP"/>
                </w:rPr>
                <w:t>dB</w:t>
              </w:r>
            </w:ins>
          </w:p>
        </w:tc>
        <w:tc>
          <w:tcPr>
            <w:tcW w:w="3867" w:type="dxa"/>
            <w:tcBorders>
              <w:top w:val="single" w:sz="4" w:space="0" w:color="auto"/>
              <w:left w:val="single" w:sz="4" w:space="0" w:color="auto"/>
              <w:bottom w:val="single" w:sz="4" w:space="0" w:color="auto"/>
              <w:right w:val="single" w:sz="4" w:space="0" w:color="auto"/>
            </w:tcBorders>
            <w:hideMark/>
          </w:tcPr>
          <w:p w14:paraId="3C546A62" w14:textId="77777777" w:rsidR="008A049F" w:rsidRPr="004867D3" w:rsidRDefault="008A049F" w:rsidP="00AA6F03">
            <w:pPr>
              <w:pStyle w:val="Tabletext"/>
              <w:jc w:val="center"/>
              <w:rPr>
                <w:ins w:id="1138" w:author="AFSMO" w:date="2021-03-19T14:17:00Z"/>
                <w:lang w:val="en-GB" w:eastAsia="ja-JP"/>
              </w:rPr>
            </w:pPr>
            <w:ins w:id="1139" w:author="AFSMO" w:date="2021-03-19T15:31:00Z">
              <w:r w:rsidRPr="00762C9B">
                <w:t>3</w:t>
              </w:r>
            </w:ins>
          </w:p>
        </w:tc>
        <w:tc>
          <w:tcPr>
            <w:tcW w:w="5670" w:type="dxa"/>
            <w:gridSpan w:val="2"/>
            <w:tcBorders>
              <w:top w:val="single" w:sz="4" w:space="0" w:color="auto"/>
              <w:left w:val="single" w:sz="4" w:space="0" w:color="auto"/>
              <w:bottom w:val="single" w:sz="4" w:space="0" w:color="auto"/>
              <w:right w:val="single" w:sz="4" w:space="0" w:color="auto"/>
            </w:tcBorders>
            <w:hideMark/>
          </w:tcPr>
          <w:p w14:paraId="0D820839" w14:textId="77777777" w:rsidR="008A049F" w:rsidRPr="004867D3" w:rsidRDefault="008A049F" w:rsidP="00AA6F03">
            <w:pPr>
              <w:pStyle w:val="Tabletext"/>
              <w:jc w:val="center"/>
              <w:rPr>
                <w:ins w:id="1140" w:author="AFSMO" w:date="2021-03-19T14:17:00Z"/>
                <w:lang w:val="en-GB" w:eastAsia="ja-JP"/>
              </w:rPr>
            </w:pPr>
            <w:ins w:id="1141" w:author="AFSMO" w:date="2021-03-19T15:31:00Z">
              <w:r w:rsidRPr="00762C9B">
                <w:t>3</w:t>
              </w:r>
            </w:ins>
          </w:p>
        </w:tc>
      </w:tr>
      <w:tr w:rsidR="008A049F" w:rsidRPr="004867D3" w14:paraId="780AAFA3" w14:textId="77777777" w:rsidTr="000139F5">
        <w:trPr>
          <w:gridAfter w:val="1"/>
          <w:wAfter w:w="986" w:type="dxa"/>
        </w:trPr>
        <w:tc>
          <w:tcPr>
            <w:tcW w:w="3415" w:type="dxa"/>
            <w:tcBorders>
              <w:top w:val="single" w:sz="4" w:space="0" w:color="auto"/>
              <w:left w:val="single" w:sz="4" w:space="0" w:color="auto"/>
              <w:bottom w:val="single" w:sz="4" w:space="0" w:color="auto"/>
              <w:right w:val="single" w:sz="4" w:space="0" w:color="auto"/>
            </w:tcBorders>
            <w:hideMark/>
          </w:tcPr>
          <w:p w14:paraId="2BDD2C4D" w14:textId="77777777" w:rsidR="008A049F" w:rsidRPr="004867D3" w:rsidRDefault="008A049F" w:rsidP="00AA6F03">
            <w:pPr>
              <w:pStyle w:val="Tabletext"/>
              <w:rPr>
                <w:ins w:id="1142" w:author="AFSMO" w:date="2021-03-19T14:17:00Z"/>
                <w:lang w:val="en-GB" w:eastAsia="ja-JP"/>
              </w:rPr>
            </w:pPr>
          </w:p>
        </w:tc>
        <w:tc>
          <w:tcPr>
            <w:tcW w:w="2343" w:type="dxa"/>
            <w:tcBorders>
              <w:top w:val="single" w:sz="4" w:space="0" w:color="auto"/>
              <w:left w:val="single" w:sz="4" w:space="0" w:color="auto"/>
              <w:bottom w:val="single" w:sz="4" w:space="0" w:color="auto"/>
              <w:right w:val="single" w:sz="4" w:space="0" w:color="auto"/>
            </w:tcBorders>
            <w:hideMark/>
          </w:tcPr>
          <w:p w14:paraId="5EF94416" w14:textId="77777777" w:rsidR="008A049F" w:rsidRPr="004867D3" w:rsidRDefault="008A049F" w:rsidP="00AA6F03">
            <w:pPr>
              <w:pStyle w:val="Tabletext"/>
              <w:rPr>
                <w:ins w:id="1143" w:author="AFSMO" w:date="2021-03-19T14:17:00Z"/>
                <w:lang w:val="en-GB" w:eastAsia="ja-JP"/>
              </w:rPr>
            </w:pPr>
          </w:p>
        </w:tc>
        <w:tc>
          <w:tcPr>
            <w:tcW w:w="3867" w:type="dxa"/>
            <w:tcBorders>
              <w:top w:val="single" w:sz="4" w:space="0" w:color="auto"/>
              <w:left w:val="single" w:sz="4" w:space="0" w:color="auto"/>
              <w:bottom w:val="single" w:sz="4" w:space="0" w:color="auto"/>
              <w:right w:val="single" w:sz="4" w:space="0" w:color="auto"/>
            </w:tcBorders>
            <w:vAlign w:val="center"/>
            <w:hideMark/>
          </w:tcPr>
          <w:p w14:paraId="1BB5F016" w14:textId="77777777" w:rsidR="008A049F" w:rsidRPr="004867D3" w:rsidRDefault="008A049F" w:rsidP="00AA6F03">
            <w:pPr>
              <w:pStyle w:val="Tabletext"/>
              <w:jc w:val="center"/>
              <w:rPr>
                <w:ins w:id="1144" w:author="AFSMO" w:date="2021-03-19T14:17:00Z"/>
                <w:lang w:val="en-GB" w:eastAsia="ja-JP"/>
              </w:rPr>
            </w:pPr>
          </w:p>
        </w:tc>
        <w:tc>
          <w:tcPr>
            <w:tcW w:w="5670" w:type="dxa"/>
            <w:gridSpan w:val="2"/>
            <w:tcBorders>
              <w:top w:val="single" w:sz="4" w:space="0" w:color="auto"/>
              <w:left w:val="single" w:sz="4" w:space="0" w:color="auto"/>
              <w:bottom w:val="single" w:sz="4" w:space="0" w:color="auto"/>
              <w:right w:val="single" w:sz="4" w:space="0" w:color="auto"/>
            </w:tcBorders>
            <w:vAlign w:val="center"/>
            <w:hideMark/>
          </w:tcPr>
          <w:p w14:paraId="2DC84BA4" w14:textId="77777777" w:rsidR="008A049F" w:rsidRPr="004867D3" w:rsidRDefault="008A049F" w:rsidP="00AA6F03">
            <w:pPr>
              <w:pStyle w:val="Tabletext"/>
              <w:jc w:val="center"/>
              <w:rPr>
                <w:ins w:id="1145" w:author="AFSMO" w:date="2021-03-19T14:17:00Z"/>
                <w:lang w:val="en-GB" w:eastAsia="ja-JP"/>
              </w:rPr>
            </w:pPr>
          </w:p>
        </w:tc>
      </w:tr>
      <w:tr w:rsidR="008A049F" w:rsidRPr="008775B4" w14:paraId="3829B543" w14:textId="77777777" w:rsidTr="000139F5">
        <w:tc>
          <w:tcPr>
            <w:tcW w:w="16281"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D00F0FB" w14:textId="77777777" w:rsidR="008A049F" w:rsidRPr="008775B4" w:rsidRDefault="008A049F" w:rsidP="00AA6F03">
            <w:pPr>
              <w:pStyle w:val="Tabletext"/>
              <w:rPr>
                <w:ins w:id="1146" w:author="AFSMO" w:date="2021-03-19T14:17:00Z"/>
                <w:b/>
                <w:bCs/>
                <w:lang w:val="en-GB" w:eastAsia="ja-JP"/>
              </w:rPr>
            </w:pPr>
          </w:p>
        </w:tc>
      </w:tr>
      <w:tr w:rsidR="008A049F" w:rsidRPr="00045DBB" w14:paraId="4294B5D0" w14:textId="77777777" w:rsidTr="000139F5">
        <w:trPr>
          <w:gridAfter w:val="1"/>
          <w:wAfter w:w="986" w:type="dxa"/>
        </w:trPr>
        <w:tc>
          <w:tcPr>
            <w:tcW w:w="15295" w:type="dxa"/>
            <w:gridSpan w:val="5"/>
            <w:tcBorders>
              <w:top w:val="single" w:sz="4" w:space="0" w:color="auto"/>
              <w:left w:val="single" w:sz="4" w:space="0" w:color="auto"/>
              <w:bottom w:val="single" w:sz="4" w:space="0" w:color="auto"/>
              <w:right w:val="single" w:sz="4" w:space="0" w:color="auto"/>
            </w:tcBorders>
            <w:vAlign w:val="center"/>
          </w:tcPr>
          <w:p w14:paraId="331B8A48" w14:textId="77777777" w:rsidR="008A049F" w:rsidRPr="00045DBB" w:rsidRDefault="008A049F" w:rsidP="00AA6F03">
            <w:pPr>
              <w:pStyle w:val="Tabletext"/>
              <w:jc w:val="center"/>
              <w:rPr>
                <w:ins w:id="1147" w:author="AFSMO" w:date="2021-03-24T17:54:00Z"/>
                <w:b/>
                <w:bCs/>
              </w:rPr>
            </w:pPr>
            <w:proofErr w:type="spellStart"/>
            <w:ins w:id="1148" w:author="AFSMO" w:date="2021-03-24T17:54:00Z">
              <w:r w:rsidRPr="00045DBB">
                <w:rPr>
                  <w:b/>
                  <w:bCs/>
                </w:rPr>
                <w:t>Antenna</w:t>
              </w:r>
              <w:proofErr w:type="spellEnd"/>
            </w:ins>
          </w:p>
        </w:tc>
      </w:tr>
      <w:tr w:rsidR="008A049F" w:rsidRPr="004867D3" w14:paraId="45326CC9" w14:textId="77777777" w:rsidTr="000139F5">
        <w:trPr>
          <w:gridAfter w:val="1"/>
          <w:wAfter w:w="986" w:type="dxa"/>
        </w:trPr>
        <w:tc>
          <w:tcPr>
            <w:tcW w:w="3415" w:type="dxa"/>
            <w:tcBorders>
              <w:top w:val="single" w:sz="4" w:space="0" w:color="auto"/>
              <w:left w:val="single" w:sz="4" w:space="0" w:color="auto"/>
              <w:bottom w:val="single" w:sz="4" w:space="0" w:color="auto"/>
              <w:right w:val="single" w:sz="4" w:space="0" w:color="auto"/>
            </w:tcBorders>
            <w:vAlign w:val="center"/>
            <w:hideMark/>
          </w:tcPr>
          <w:p w14:paraId="5E0FB53E" w14:textId="77777777" w:rsidR="008A049F" w:rsidRPr="004867D3" w:rsidRDefault="008A049F" w:rsidP="00AA6F03">
            <w:pPr>
              <w:pStyle w:val="Tabletext"/>
              <w:rPr>
                <w:ins w:id="1149" w:author="AFSMO" w:date="2021-03-19T14:17:00Z"/>
                <w:lang w:val="en-GB" w:eastAsia="ja-JP"/>
              </w:rPr>
            </w:pPr>
            <w:ins w:id="1150" w:author="AFSMO" w:date="2021-03-19T14:17:00Z">
              <w:r w:rsidRPr="004867D3">
                <w:rPr>
                  <w:lang w:val="en-GB" w:eastAsia="ja-JP"/>
                </w:rPr>
                <w:t>Antenna type</w:t>
              </w:r>
            </w:ins>
          </w:p>
        </w:tc>
        <w:tc>
          <w:tcPr>
            <w:tcW w:w="2343" w:type="dxa"/>
            <w:tcBorders>
              <w:top w:val="single" w:sz="4" w:space="0" w:color="auto"/>
              <w:left w:val="single" w:sz="4" w:space="0" w:color="auto"/>
              <w:bottom w:val="single" w:sz="4" w:space="0" w:color="auto"/>
              <w:right w:val="single" w:sz="4" w:space="0" w:color="auto"/>
            </w:tcBorders>
            <w:vAlign w:val="center"/>
          </w:tcPr>
          <w:p w14:paraId="1BA8ECB5" w14:textId="77777777" w:rsidR="008A049F" w:rsidRPr="004867D3" w:rsidRDefault="008A049F" w:rsidP="00AA6F03">
            <w:pPr>
              <w:pStyle w:val="Tabletext"/>
              <w:jc w:val="center"/>
              <w:rPr>
                <w:ins w:id="1151" w:author="AFSMO" w:date="2021-03-19T14:17:00Z"/>
                <w:lang w:val="en-GB" w:eastAsia="ja-JP"/>
              </w:rPr>
            </w:pPr>
          </w:p>
        </w:tc>
        <w:tc>
          <w:tcPr>
            <w:tcW w:w="3867" w:type="dxa"/>
            <w:tcBorders>
              <w:top w:val="single" w:sz="4" w:space="0" w:color="auto"/>
              <w:left w:val="single" w:sz="4" w:space="0" w:color="auto"/>
              <w:bottom w:val="single" w:sz="4" w:space="0" w:color="auto"/>
              <w:right w:val="single" w:sz="4" w:space="0" w:color="auto"/>
            </w:tcBorders>
            <w:hideMark/>
          </w:tcPr>
          <w:p w14:paraId="3A8DA5C9" w14:textId="77777777" w:rsidR="008A049F" w:rsidRPr="004867D3" w:rsidRDefault="008A049F" w:rsidP="00AA6F03">
            <w:pPr>
              <w:pStyle w:val="Tabletext"/>
              <w:jc w:val="center"/>
              <w:rPr>
                <w:ins w:id="1152" w:author="AFSMO" w:date="2021-03-19T14:17:00Z"/>
                <w:lang w:val="en-GB" w:eastAsia="ja-JP"/>
              </w:rPr>
            </w:pPr>
            <w:ins w:id="1153" w:author="AFSMO" w:date="2021-03-19T15:34:00Z">
              <w:r w:rsidRPr="007633FE">
                <w:rPr>
                  <w:lang w:val="en-GB" w:eastAsia="ja-JP"/>
                </w:rPr>
                <w:t>Omni</w:t>
              </w:r>
            </w:ins>
          </w:p>
        </w:tc>
        <w:tc>
          <w:tcPr>
            <w:tcW w:w="1890" w:type="dxa"/>
            <w:tcBorders>
              <w:top w:val="single" w:sz="4" w:space="0" w:color="auto"/>
              <w:left w:val="single" w:sz="4" w:space="0" w:color="auto"/>
              <w:bottom w:val="single" w:sz="4" w:space="0" w:color="auto"/>
              <w:right w:val="single" w:sz="4" w:space="0" w:color="auto"/>
            </w:tcBorders>
            <w:vAlign w:val="center"/>
            <w:hideMark/>
          </w:tcPr>
          <w:p w14:paraId="671DD52D" w14:textId="60F95992" w:rsidR="008A049F" w:rsidRPr="004867D3" w:rsidRDefault="008A049F" w:rsidP="00AA6F03">
            <w:pPr>
              <w:pStyle w:val="Tabletext"/>
              <w:jc w:val="center"/>
              <w:rPr>
                <w:ins w:id="1154" w:author="AFSMO" w:date="2021-03-19T14:17:00Z"/>
                <w:lang w:val="en-GB" w:eastAsia="ja-JP"/>
              </w:rPr>
            </w:pPr>
            <w:ins w:id="1155" w:author="AFSMO" w:date="2021-03-19T14:17:00Z">
              <w:r w:rsidRPr="004867D3">
                <w:rPr>
                  <w:lang w:val="en-GB" w:eastAsia="ja-JP"/>
                </w:rPr>
                <w:t>Omni</w:t>
              </w:r>
            </w:ins>
          </w:p>
        </w:tc>
        <w:tc>
          <w:tcPr>
            <w:tcW w:w="3780" w:type="dxa"/>
            <w:tcBorders>
              <w:top w:val="single" w:sz="4" w:space="0" w:color="auto"/>
              <w:left w:val="single" w:sz="4" w:space="0" w:color="auto"/>
              <w:bottom w:val="single" w:sz="4" w:space="0" w:color="auto"/>
              <w:right w:val="single" w:sz="4" w:space="0" w:color="auto"/>
            </w:tcBorders>
            <w:vAlign w:val="center"/>
            <w:hideMark/>
          </w:tcPr>
          <w:p w14:paraId="7E881249" w14:textId="77777777" w:rsidR="008A049F" w:rsidRPr="004867D3" w:rsidRDefault="008A049F" w:rsidP="00AA6F03">
            <w:pPr>
              <w:pStyle w:val="Tabletext"/>
              <w:jc w:val="center"/>
              <w:rPr>
                <w:ins w:id="1156" w:author="AFSMO" w:date="2021-03-19T14:17:00Z"/>
                <w:lang w:val="en-GB" w:eastAsia="ja-JP"/>
              </w:rPr>
            </w:pPr>
            <w:ins w:id="1157" w:author="AFSMO" w:date="2021-03-19T15:38:00Z">
              <w:r w:rsidRPr="00DB0A8A">
                <w:t>Omni</w:t>
              </w:r>
            </w:ins>
          </w:p>
        </w:tc>
      </w:tr>
      <w:tr w:rsidR="008A049F" w:rsidRPr="004867D3" w14:paraId="69304440" w14:textId="77777777" w:rsidTr="000139F5">
        <w:trPr>
          <w:gridAfter w:val="1"/>
          <w:wAfter w:w="986" w:type="dxa"/>
        </w:trPr>
        <w:tc>
          <w:tcPr>
            <w:tcW w:w="3415" w:type="dxa"/>
            <w:tcBorders>
              <w:top w:val="single" w:sz="4" w:space="0" w:color="auto"/>
              <w:left w:val="single" w:sz="4" w:space="0" w:color="auto"/>
              <w:bottom w:val="single" w:sz="4" w:space="0" w:color="auto"/>
              <w:right w:val="single" w:sz="4" w:space="0" w:color="auto"/>
            </w:tcBorders>
            <w:hideMark/>
          </w:tcPr>
          <w:p w14:paraId="3A843502" w14:textId="77777777" w:rsidR="008A049F" w:rsidRPr="004867D3" w:rsidRDefault="008A049F" w:rsidP="00AA6F03">
            <w:pPr>
              <w:pStyle w:val="Tabletext"/>
              <w:rPr>
                <w:ins w:id="1158" w:author="AFSMO" w:date="2021-03-19T14:17:00Z"/>
                <w:lang w:val="en-GB" w:eastAsia="ja-JP"/>
              </w:rPr>
            </w:pPr>
            <w:ins w:id="1159" w:author="AFSMO" w:date="2021-03-19T14:17:00Z">
              <w:r w:rsidRPr="004867D3">
                <w:rPr>
                  <w:lang w:val="en-GB" w:eastAsia="ja-JP"/>
                </w:rPr>
                <w:t xml:space="preserve">Antenna gain </w:t>
              </w:r>
            </w:ins>
          </w:p>
        </w:tc>
        <w:tc>
          <w:tcPr>
            <w:tcW w:w="2343" w:type="dxa"/>
            <w:tcBorders>
              <w:top w:val="single" w:sz="4" w:space="0" w:color="auto"/>
              <w:left w:val="single" w:sz="4" w:space="0" w:color="auto"/>
              <w:bottom w:val="single" w:sz="4" w:space="0" w:color="auto"/>
              <w:right w:val="single" w:sz="4" w:space="0" w:color="auto"/>
            </w:tcBorders>
            <w:hideMark/>
          </w:tcPr>
          <w:p w14:paraId="7CF26D55" w14:textId="77777777" w:rsidR="008A049F" w:rsidRPr="004867D3" w:rsidRDefault="008A049F" w:rsidP="00AA6F03">
            <w:pPr>
              <w:pStyle w:val="Tabletext"/>
              <w:jc w:val="center"/>
              <w:rPr>
                <w:ins w:id="1160" w:author="AFSMO" w:date="2021-03-19T14:17:00Z"/>
                <w:lang w:val="en-GB" w:eastAsia="ja-JP"/>
              </w:rPr>
            </w:pPr>
            <w:proofErr w:type="spellStart"/>
            <w:ins w:id="1161" w:author="AFSMO" w:date="2021-03-19T14:17:00Z">
              <w:r w:rsidRPr="004867D3">
                <w:rPr>
                  <w:lang w:val="en-GB" w:eastAsia="ja-JP"/>
                </w:rPr>
                <w:t>dBi</w:t>
              </w:r>
              <w:proofErr w:type="spellEnd"/>
            </w:ins>
          </w:p>
        </w:tc>
        <w:tc>
          <w:tcPr>
            <w:tcW w:w="3867" w:type="dxa"/>
            <w:tcBorders>
              <w:top w:val="single" w:sz="4" w:space="0" w:color="auto"/>
              <w:left w:val="single" w:sz="4" w:space="0" w:color="auto"/>
              <w:bottom w:val="single" w:sz="4" w:space="0" w:color="auto"/>
              <w:right w:val="single" w:sz="4" w:space="0" w:color="auto"/>
            </w:tcBorders>
            <w:hideMark/>
          </w:tcPr>
          <w:p w14:paraId="7B594D63" w14:textId="77777777" w:rsidR="008A049F" w:rsidRPr="004867D3" w:rsidRDefault="008A049F" w:rsidP="00AA6F03">
            <w:pPr>
              <w:pStyle w:val="Tabletext"/>
              <w:jc w:val="center"/>
              <w:rPr>
                <w:ins w:id="1162" w:author="AFSMO" w:date="2021-03-19T14:17:00Z"/>
                <w:lang w:val="en-GB" w:eastAsia="ja-JP"/>
              </w:rPr>
            </w:pPr>
            <w:ins w:id="1163" w:author="AFSMO" w:date="2021-03-19T15:37:00Z">
              <w:r w:rsidRPr="00DB0A8A">
                <w:t>3</w:t>
              </w:r>
            </w:ins>
          </w:p>
        </w:tc>
        <w:tc>
          <w:tcPr>
            <w:tcW w:w="1890" w:type="dxa"/>
            <w:tcBorders>
              <w:top w:val="single" w:sz="4" w:space="0" w:color="auto"/>
              <w:left w:val="single" w:sz="4" w:space="0" w:color="auto"/>
              <w:bottom w:val="single" w:sz="4" w:space="0" w:color="auto"/>
              <w:right w:val="single" w:sz="4" w:space="0" w:color="auto"/>
            </w:tcBorders>
            <w:hideMark/>
          </w:tcPr>
          <w:p w14:paraId="2BFAC461" w14:textId="77777777" w:rsidR="008A049F" w:rsidRPr="004867D3" w:rsidRDefault="008A049F" w:rsidP="00AA6F03">
            <w:pPr>
              <w:pStyle w:val="Tabletext"/>
              <w:jc w:val="center"/>
              <w:rPr>
                <w:ins w:id="1164" w:author="AFSMO" w:date="2021-03-19T14:17:00Z"/>
                <w:lang w:val="en-GB" w:eastAsia="ja-JP"/>
              </w:rPr>
            </w:pPr>
            <w:ins w:id="1165" w:author="AFSMO" w:date="2021-03-19T15:37:00Z">
              <w:r>
                <w:rPr>
                  <w:lang w:val="en-GB" w:eastAsia="ja-JP"/>
                </w:rPr>
                <w:t>3</w:t>
              </w:r>
            </w:ins>
          </w:p>
        </w:tc>
        <w:tc>
          <w:tcPr>
            <w:tcW w:w="3780" w:type="dxa"/>
            <w:tcBorders>
              <w:top w:val="single" w:sz="4" w:space="0" w:color="auto"/>
              <w:left w:val="single" w:sz="4" w:space="0" w:color="auto"/>
              <w:bottom w:val="single" w:sz="4" w:space="0" w:color="auto"/>
              <w:right w:val="single" w:sz="4" w:space="0" w:color="auto"/>
            </w:tcBorders>
            <w:hideMark/>
          </w:tcPr>
          <w:p w14:paraId="4E4C88FE" w14:textId="77777777" w:rsidR="008A049F" w:rsidRPr="004867D3" w:rsidRDefault="008A049F" w:rsidP="00AA6F03">
            <w:pPr>
              <w:pStyle w:val="Tabletext"/>
              <w:jc w:val="center"/>
              <w:rPr>
                <w:ins w:id="1166" w:author="AFSMO" w:date="2021-03-19T14:17:00Z"/>
                <w:lang w:val="en-GB" w:eastAsia="ja-JP"/>
              </w:rPr>
            </w:pPr>
            <w:ins w:id="1167" w:author="AFSMO" w:date="2021-03-19T15:39:00Z">
              <w:r>
                <w:rPr>
                  <w:lang w:val="en-GB" w:eastAsia="ja-JP"/>
                </w:rPr>
                <w:t>13</w:t>
              </w:r>
            </w:ins>
          </w:p>
        </w:tc>
      </w:tr>
      <w:tr w:rsidR="008A049F" w:rsidRPr="004867D3" w14:paraId="0754C082" w14:textId="77777777" w:rsidTr="000139F5">
        <w:trPr>
          <w:gridAfter w:val="1"/>
          <w:wAfter w:w="986" w:type="dxa"/>
        </w:trPr>
        <w:tc>
          <w:tcPr>
            <w:tcW w:w="3415" w:type="dxa"/>
            <w:tcBorders>
              <w:top w:val="single" w:sz="4" w:space="0" w:color="auto"/>
              <w:left w:val="single" w:sz="4" w:space="0" w:color="auto"/>
              <w:bottom w:val="single" w:sz="4" w:space="0" w:color="auto"/>
              <w:right w:val="single" w:sz="4" w:space="0" w:color="auto"/>
            </w:tcBorders>
            <w:hideMark/>
          </w:tcPr>
          <w:p w14:paraId="7BB72C21" w14:textId="77777777" w:rsidR="008A049F" w:rsidRPr="004867D3" w:rsidRDefault="008A049F" w:rsidP="00AA6F03">
            <w:pPr>
              <w:pStyle w:val="Tabletext"/>
              <w:rPr>
                <w:ins w:id="1168" w:author="AFSMO" w:date="2021-03-19T14:17:00Z"/>
                <w:lang w:val="en-GB" w:eastAsia="ja-JP"/>
              </w:rPr>
            </w:pPr>
            <w:ins w:id="1169" w:author="AFSMO" w:date="2021-03-19T14:17:00Z">
              <w:r w:rsidRPr="004867D3">
                <w:rPr>
                  <w:lang w:val="en-GB" w:eastAsia="ja-JP"/>
                </w:rPr>
                <w:t>1</w:t>
              </w:r>
              <w:r w:rsidRPr="004867D3">
                <w:rPr>
                  <w:vertAlign w:val="superscript"/>
                  <w:lang w:val="en-GB" w:eastAsia="ja-JP"/>
                </w:rPr>
                <w:t xml:space="preserve">st </w:t>
              </w:r>
              <w:r w:rsidRPr="004867D3">
                <w:rPr>
                  <w:lang w:val="en-GB" w:eastAsia="ja-JP"/>
                </w:rPr>
                <w:t>sidelobe</w:t>
              </w:r>
            </w:ins>
          </w:p>
        </w:tc>
        <w:tc>
          <w:tcPr>
            <w:tcW w:w="2343" w:type="dxa"/>
            <w:tcBorders>
              <w:top w:val="single" w:sz="4" w:space="0" w:color="auto"/>
              <w:left w:val="single" w:sz="4" w:space="0" w:color="auto"/>
              <w:bottom w:val="single" w:sz="4" w:space="0" w:color="auto"/>
              <w:right w:val="single" w:sz="4" w:space="0" w:color="auto"/>
            </w:tcBorders>
            <w:hideMark/>
          </w:tcPr>
          <w:p w14:paraId="3D24E8DF" w14:textId="77777777" w:rsidR="008A049F" w:rsidRPr="004867D3" w:rsidRDefault="008A049F" w:rsidP="00AA6F03">
            <w:pPr>
              <w:pStyle w:val="Tabletext"/>
              <w:jc w:val="center"/>
              <w:rPr>
                <w:ins w:id="1170" w:author="AFSMO" w:date="2021-03-19T14:17:00Z"/>
                <w:lang w:val="en-GB" w:eastAsia="ja-JP"/>
              </w:rPr>
            </w:pPr>
            <w:proofErr w:type="spellStart"/>
            <w:ins w:id="1171" w:author="AFSMO" w:date="2021-03-19T14:17:00Z">
              <w:r w:rsidRPr="004867D3">
                <w:rPr>
                  <w:lang w:val="en-GB" w:eastAsia="ja-JP"/>
                </w:rPr>
                <w:t>dBi</w:t>
              </w:r>
              <w:proofErr w:type="spellEnd"/>
            </w:ins>
          </w:p>
        </w:tc>
        <w:tc>
          <w:tcPr>
            <w:tcW w:w="3867" w:type="dxa"/>
            <w:tcBorders>
              <w:top w:val="single" w:sz="4" w:space="0" w:color="auto"/>
              <w:left w:val="single" w:sz="4" w:space="0" w:color="auto"/>
              <w:bottom w:val="single" w:sz="4" w:space="0" w:color="auto"/>
              <w:right w:val="single" w:sz="4" w:space="0" w:color="auto"/>
            </w:tcBorders>
            <w:hideMark/>
          </w:tcPr>
          <w:p w14:paraId="4C0688A8" w14:textId="77777777" w:rsidR="008A049F" w:rsidRPr="004867D3" w:rsidRDefault="008A049F" w:rsidP="00AA6F03">
            <w:pPr>
              <w:pStyle w:val="Tabletext"/>
              <w:jc w:val="center"/>
              <w:rPr>
                <w:ins w:id="1172" w:author="AFSMO" w:date="2021-03-19T14:17:00Z"/>
                <w:lang w:val="en-GB" w:eastAsia="ja-JP"/>
              </w:rPr>
            </w:pPr>
            <w:ins w:id="1173" w:author="AFSMO" w:date="2021-03-19T15:37:00Z">
              <w:r w:rsidRPr="00DB0A8A">
                <w:t>Not applicable</w:t>
              </w:r>
            </w:ins>
          </w:p>
        </w:tc>
        <w:tc>
          <w:tcPr>
            <w:tcW w:w="1890" w:type="dxa"/>
            <w:tcBorders>
              <w:top w:val="single" w:sz="4" w:space="0" w:color="auto"/>
              <w:left w:val="single" w:sz="4" w:space="0" w:color="auto"/>
              <w:bottom w:val="single" w:sz="4" w:space="0" w:color="auto"/>
              <w:right w:val="single" w:sz="4" w:space="0" w:color="auto"/>
            </w:tcBorders>
            <w:hideMark/>
          </w:tcPr>
          <w:p w14:paraId="31B5601C" w14:textId="77777777" w:rsidR="008A049F" w:rsidRPr="004867D3" w:rsidRDefault="008A049F" w:rsidP="00AA6F03">
            <w:pPr>
              <w:pStyle w:val="Tabletext"/>
              <w:jc w:val="center"/>
              <w:rPr>
                <w:ins w:id="1174" w:author="AFSMO" w:date="2021-03-19T14:17:00Z"/>
                <w:lang w:val="en-GB" w:eastAsia="ja-JP"/>
              </w:rPr>
            </w:pPr>
            <w:ins w:id="1175" w:author="AFSMO" w:date="2021-03-19T15:38:00Z">
              <w:r w:rsidRPr="00DB0A8A">
                <w:t>Not applicable</w:t>
              </w:r>
            </w:ins>
          </w:p>
        </w:tc>
        <w:tc>
          <w:tcPr>
            <w:tcW w:w="3780" w:type="dxa"/>
            <w:tcBorders>
              <w:top w:val="single" w:sz="4" w:space="0" w:color="auto"/>
              <w:left w:val="single" w:sz="4" w:space="0" w:color="auto"/>
              <w:bottom w:val="single" w:sz="4" w:space="0" w:color="auto"/>
              <w:right w:val="single" w:sz="4" w:space="0" w:color="auto"/>
            </w:tcBorders>
            <w:hideMark/>
          </w:tcPr>
          <w:p w14:paraId="1634EC2A" w14:textId="77777777" w:rsidR="008A049F" w:rsidRPr="004867D3" w:rsidRDefault="008A049F" w:rsidP="00AA6F03">
            <w:pPr>
              <w:pStyle w:val="Tabletext"/>
              <w:jc w:val="center"/>
              <w:rPr>
                <w:ins w:id="1176" w:author="AFSMO" w:date="2021-03-19T14:17:00Z"/>
                <w:lang w:val="en-GB" w:eastAsia="ja-JP"/>
              </w:rPr>
            </w:pPr>
            <w:ins w:id="1177" w:author="AFSMO" w:date="2021-03-19T15:39:00Z">
              <w:r>
                <w:rPr>
                  <w:lang w:val="en-GB" w:eastAsia="ja-JP"/>
                </w:rPr>
                <w:t>6</w:t>
              </w:r>
            </w:ins>
          </w:p>
        </w:tc>
      </w:tr>
      <w:tr w:rsidR="008A049F" w:rsidRPr="004867D3" w14:paraId="13BBD080" w14:textId="77777777" w:rsidTr="000139F5">
        <w:trPr>
          <w:gridAfter w:val="1"/>
          <w:wAfter w:w="986" w:type="dxa"/>
        </w:trPr>
        <w:tc>
          <w:tcPr>
            <w:tcW w:w="3415" w:type="dxa"/>
            <w:tcBorders>
              <w:top w:val="single" w:sz="4" w:space="0" w:color="auto"/>
              <w:left w:val="single" w:sz="4" w:space="0" w:color="auto"/>
              <w:bottom w:val="single" w:sz="4" w:space="0" w:color="auto"/>
              <w:right w:val="single" w:sz="4" w:space="0" w:color="auto"/>
            </w:tcBorders>
            <w:hideMark/>
          </w:tcPr>
          <w:p w14:paraId="5969E602" w14:textId="77777777" w:rsidR="008A049F" w:rsidRPr="004867D3" w:rsidRDefault="008A049F" w:rsidP="00AA6F03">
            <w:pPr>
              <w:pStyle w:val="Tabletext"/>
              <w:rPr>
                <w:ins w:id="1178" w:author="AFSMO" w:date="2021-03-19T14:17:00Z"/>
                <w:lang w:val="en-GB" w:eastAsia="ja-JP"/>
              </w:rPr>
            </w:pPr>
            <w:ins w:id="1179" w:author="AFSMO" w:date="2021-03-19T14:17:00Z">
              <w:r w:rsidRPr="004867D3">
                <w:rPr>
                  <w:lang w:val="en-GB" w:eastAsia="ja-JP"/>
                </w:rPr>
                <w:t>Polarization</w:t>
              </w:r>
            </w:ins>
          </w:p>
        </w:tc>
        <w:tc>
          <w:tcPr>
            <w:tcW w:w="2343" w:type="dxa"/>
            <w:tcBorders>
              <w:top w:val="single" w:sz="4" w:space="0" w:color="auto"/>
              <w:left w:val="single" w:sz="4" w:space="0" w:color="auto"/>
              <w:bottom w:val="single" w:sz="4" w:space="0" w:color="auto"/>
              <w:right w:val="single" w:sz="4" w:space="0" w:color="auto"/>
            </w:tcBorders>
          </w:tcPr>
          <w:p w14:paraId="4EA9D010" w14:textId="77777777" w:rsidR="008A049F" w:rsidRPr="004867D3" w:rsidRDefault="008A049F" w:rsidP="00AA6F03">
            <w:pPr>
              <w:pStyle w:val="Tabletext"/>
              <w:jc w:val="center"/>
              <w:rPr>
                <w:ins w:id="1180" w:author="AFSMO" w:date="2021-03-19T14:17:00Z"/>
                <w:lang w:val="en-GB" w:eastAsia="ja-JP"/>
              </w:rPr>
            </w:pPr>
          </w:p>
        </w:tc>
        <w:tc>
          <w:tcPr>
            <w:tcW w:w="3867" w:type="dxa"/>
            <w:tcBorders>
              <w:top w:val="single" w:sz="4" w:space="0" w:color="auto"/>
              <w:left w:val="single" w:sz="4" w:space="0" w:color="auto"/>
              <w:bottom w:val="single" w:sz="4" w:space="0" w:color="auto"/>
              <w:right w:val="single" w:sz="4" w:space="0" w:color="auto"/>
            </w:tcBorders>
            <w:hideMark/>
          </w:tcPr>
          <w:p w14:paraId="639FE0E2" w14:textId="77777777" w:rsidR="008A049F" w:rsidRPr="004867D3" w:rsidRDefault="008A049F" w:rsidP="00AA6F03">
            <w:pPr>
              <w:pStyle w:val="Tabletext"/>
              <w:jc w:val="center"/>
              <w:rPr>
                <w:ins w:id="1181" w:author="AFSMO" w:date="2021-03-19T14:17:00Z"/>
                <w:lang w:val="en-GB" w:eastAsia="ja-JP"/>
              </w:rPr>
            </w:pPr>
            <w:ins w:id="1182" w:author="AFSMO" w:date="2021-03-19T15:35:00Z">
              <w:r w:rsidRPr="007633FE">
                <w:rPr>
                  <w:lang w:val="en-GB" w:eastAsia="ja-JP"/>
                </w:rPr>
                <w:t>Vertical</w:t>
              </w:r>
            </w:ins>
          </w:p>
        </w:tc>
        <w:tc>
          <w:tcPr>
            <w:tcW w:w="1890" w:type="dxa"/>
            <w:tcBorders>
              <w:top w:val="single" w:sz="4" w:space="0" w:color="auto"/>
              <w:left w:val="single" w:sz="4" w:space="0" w:color="auto"/>
              <w:bottom w:val="single" w:sz="4" w:space="0" w:color="auto"/>
              <w:right w:val="single" w:sz="4" w:space="0" w:color="auto"/>
            </w:tcBorders>
            <w:hideMark/>
          </w:tcPr>
          <w:p w14:paraId="07832D99" w14:textId="77777777" w:rsidR="008A049F" w:rsidRPr="004867D3" w:rsidRDefault="008A049F" w:rsidP="00AA6F03">
            <w:pPr>
              <w:pStyle w:val="Tabletext"/>
              <w:jc w:val="center"/>
              <w:rPr>
                <w:ins w:id="1183" w:author="AFSMO" w:date="2021-03-19T14:17:00Z"/>
                <w:lang w:val="en-GB" w:eastAsia="ja-JP"/>
              </w:rPr>
            </w:pPr>
            <w:ins w:id="1184" w:author="AFSMO" w:date="2021-03-19T15:37:00Z">
              <w:r w:rsidRPr="00DB0A8A">
                <w:t>Vertical</w:t>
              </w:r>
            </w:ins>
          </w:p>
        </w:tc>
        <w:tc>
          <w:tcPr>
            <w:tcW w:w="3780" w:type="dxa"/>
            <w:tcBorders>
              <w:top w:val="single" w:sz="4" w:space="0" w:color="auto"/>
              <w:left w:val="single" w:sz="4" w:space="0" w:color="auto"/>
              <w:bottom w:val="single" w:sz="4" w:space="0" w:color="auto"/>
              <w:right w:val="single" w:sz="4" w:space="0" w:color="auto"/>
            </w:tcBorders>
            <w:hideMark/>
          </w:tcPr>
          <w:p w14:paraId="4E7904D9" w14:textId="77777777" w:rsidR="008A049F" w:rsidRPr="004867D3" w:rsidRDefault="008A049F" w:rsidP="00AA6F03">
            <w:pPr>
              <w:pStyle w:val="Tabletext"/>
              <w:jc w:val="center"/>
              <w:rPr>
                <w:ins w:id="1185" w:author="AFSMO" w:date="2021-03-19T14:17:00Z"/>
                <w:lang w:val="en-GB" w:eastAsia="ja-JP"/>
              </w:rPr>
            </w:pPr>
            <w:ins w:id="1186" w:author="AFSMO" w:date="2021-03-19T15:39:00Z">
              <w:r w:rsidRPr="00DB0A8A">
                <w:t>Vertical</w:t>
              </w:r>
            </w:ins>
          </w:p>
        </w:tc>
      </w:tr>
      <w:tr w:rsidR="008A049F" w:rsidRPr="004867D3" w14:paraId="46589690" w14:textId="77777777" w:rsidTr="000139F5">
        <w:trPr>
          <w:gridAfter w:val="1"/>
          <w:wAfter w:w="986" w:type="dxa"/>
        </w:trPr>
        <w:tc>
          <w:tcPr>
            <w:tcW w:w="3415" w:type="dxa"/>
            <w:tcBorders>
              <w:top w:val="single" w:sz="4" w:space="0" w:color="auto"/>
              <w:left w:val="single" w:sz="4" w:space="0" w:color="auto"/>
              <w:bottom w:val="single" w:sz="4" w:space="0" w:color="auto"/>
              <w:right w:val="single" w:sz="4" w:space="0" w:color="auto"/>
            </w:tcBorders>
            <w:hideMark/>
          </w:tcPr>
          <w:p w14:paraId="273A85E9" w14:textId="77777777" w:rsidR="008A049F" w:rsidRPr="004867D3" w:rsidRDefault="008A049F" w:rsidP="00AA6F03">
            <w:pPr>
              <w:pStyle w:val="Tabletext"/>
              <w:rPr>
                <w:ins w:id="1187" w:author="AFSMO" w:date="2021-03-19T14:17:00Z"/>
                <w:lang w:val="en-GB" w:eastAsia="ja-JP"/>
              </w:rPr>
            </w:pPr>
            <w:ins w:id="1188" w:author="AFSMO" w:date="2021-03-19T14:17:00Z">
              <w:r w:rsidRPr="004867D3">
                <w:rPr>
                  <w:lang w:val="en-GB" w:eastAsia="ja-JP"/>
                </w:rPr>
                <w:t>Antenna pattern</w:t>
              </w:r>
            </w:ins>
          </w:p>
        </w:tc>
        <w:tc>
          <w:tcPr>
            <w:tcW w:w="2343" w:type="dxa"/>
            <w:tcBorders>
              <w:top w:val="single" w:sz="4" w:space="0" w:color="auto"/>
              <w:left w:val="single" w:sz="4" w:space="0" w:color="auto"/>
              <w:bottom w:val="single" w:sz="4" w:space="0" w:color="auto"/>
              <w:right w:val="single" w:sz="4" w:space="0" w:color="auto"/>
            </w:tcBorders>
          </w:tcPr>
          <w:p w14:paraId="0B2FF318" w14:textId="77777777" w:rsidR="008A049F" w:rsidRPr="004867D3" w:rsidRDefault="008A049F" w:rsidP="00AA6F03">
            <w:pPr>
              <w:pStyle w:val="Tabletext"/>
              <w:jc w:val="center"/>
              <w:rPr>
                <w:ins w:id="1189" w:author="AFSMO" w:date="2021-03-19T14:17:00Z"/>
                <w:lang w:val="en-GB" w:eastAsia="ja-JP"/>
              </w:rPr>
            </w:pPr>
          </w:p>
        </w:tc>
        <w:tc>
          <w:tcPr>
            <w:tcW w:w="3867" w:type="dxa"/>
            <w:tcBorders>
              <w:top w:val="single" w:sz="4" w:space="0" w:color="auto"/>
              <w:left w:val="single" w:sz="4" w:space="0" w:color="auto"/>
              <w:bottom w:val="single" w:sz="4" w:space="0" w:color="auto"/>
              <w:right w:val="single" w:sz="4" w:space="0" w:color="auto"/>
            </w:tcBorders>
            <w:hideMark/>
          </w:tcPr>
          <w:p w14:paraId="498DA314" w14:textId="77777777" w:rsidR="008A049F" w:rsidRPr="004867D3" w:rsidRDefault="008A049F" w:rsidP="00AA6F03">
            <w:pPr>
              <w:pStyle w:val="Tabletext"/>
              <w:jc w:val="center"/>
              <w:rPr>
                <w:ins w:id="1190" w:author="AFSMO" w:date="2021-03-19T14:17:00Z"/>
                <w:lang w:val="en-GB" w:eastAsia="ja-JP"/>
              </w:rPr>
            </w:pPr>
            <w:ins w:id="1191" w:author="AFSMO" w:date="2021-03-19T15:35:00Z">
              <w:r w:rsidRPr="007633FE">
                <w:rPr>
                  <w:lang w:val="en-GB" w:eastAsia="ja-JP"/>
                </w:rPr>
                <w:t>Omni</w:t>
              </w:r>
            </w:ins>
          </w:p>
        </w:tc>
        <w:tc>
          <w:tcPr>
            <w:tcW w:w="1890" w:type="dxa"/>
            <w:tcBorders>
              <w:top w:val="single" w:sz="4" w:space="0" w:color="auto"/>
              <w:left w:val="single" w:sz="4" w:space="0" w:color="auto"/>
              <w:bottom w:val="single" w:sz="4" w:space="0" w:color="auto"/>
              <w:right w:val="single" w:sz="4" w:space="0" w:color="auto"/>
            </w:tcBorders>
            <w:hideMark/>
          </w:tcPr>
          <w:p w14:paraId="59B61B6B" w14:textId="77777777" w:rsidR="008A049F" w:rsidRPr="004867D3" w:rsidRDefault="008A049F" w:rsidP="00AA6F03">
            <w:pPr>
              <w:pStyle w:val="Tabletext"/>
              <w:jc w:val="center"/>
              <w:rPr>
                <w:ins w:id="1192" w:author="AFSMO" w:date="2021-03-19T14:17:00Z"/>
                <w:lang w:val="en-GB" w:eastAsia="ja-JP"/>
              </w:rPr>
            </w:pPr>
            <w:ins w:id="1193" w:author="AFSMO" w:date="2021-03-19T15:37:00Z">
              <w:r w:rsidRPr="00DB0A8A">
                <w:t>Omni</w:t>
              </w:r>
            </w:ins>
          </w:p>
        </w:tc>
        <w:tc>
          <w:tcPr>
            <w:tcW w:w="3780" w:type="dxa"/>
            <w:tcBorders>
              <w:top w:val="single" w:sz="4" w:space="0" w:color="auto"/>
              <w:left w:val="single" w:sz="4" w:space="0" w:color="auto"/>
              <w:bottom w:val="single" w:sz="4" w:space="0" w:color="auto"/>
              <w:right w:val="single" w:sz="4" w:space="0" w:color="auto"/>
            </w:tcBorders>
            <w:hideMark/>
          </w:tcPr>
          <w:p w14:paraId="3A46B9F4" w14:textId="77777777" w:rsidR="008A049F" w:rsidRPr="004867D3" w:rsidRDefault="008A049F" w:rsidP="00AA6F03">
            <w:pPr>
              <w:pStyle w:val="Tabletext"/>
              <w:tabs>
                <w:tab w:val="clear" w:pos="284"/>
                <w:tab w:val="left" w:pos="507"/>
              </w:tabs>
              <w:jc w:val="center"/>
              <w:rPr>
                <w:ins w:id="1194" w:author="AFSMO" w:date="2021-03-19T14:17:00Z"/>
                <w:lang w:val="en-GB" w:eastAsia="ja-JP"/>
              </w:rPr>
            </w:pPr>
            <w:ins w:id="1195" w:author="AFSMO" w:date="2021-03-19T15:39:00Z">
              <w:r w:rsidRPr="00CC19AE">
                <w:rPr>
                  <w:lang w:val="en-GB" w:eastAsia="ja-JP"/>
                </w:rPr>
                <w:t>Biconical dipole (ITU-R Recommendation F.1336)</w:t>
              </w:r>
            </w:ins>
          </w:p>
        </w:tc>
      </w:tr>
      <w:tr w:rsidR="008A049F" w:rsidRPr="004867D3" w14:paraId="345038E1" w14:textId="77777777" w:rsidTr="000139F5">
        <w:trPr>
          <w:gridAfter w:val="1"/>
          <w:wAfter w:w="986" w:type="dxa"/>
        </w:trPr>
        <w:tc>
          <w:tcPr>
            <w:tcW w:w="3415" w:type="dxa"/>
            <w:tcBorders>
              <w:top w:val="single" w:sz="4" w:space="0" w:color="auto"/>
              <w:left w:val="single" w:sz="4" w:space="0" w:color="auto"/>
              <w:bottom w:val="single" w:sz="4" w:space="0" w:color="auto"/>
              <w:right w:val="single" w:sz="4" w:space="0" w:color="auto"/>
            </w:tcBorders>
            <w:hideMark/>
          </w:tcPr>
          <w:p w14:paraId="4F94F2BF" w14:textId="77777777" w:rsidR="008A049F" w:rsidRPr="004867D3" w:rsidRDefault="008A049F" w:rsidP="00AA6F03">
            <w:pPr>
              <w:pStyle w:val="Tabletext"/>
              <w:rPr>
                <w:ins w:id="1196" w:author="AFSMO" w:date="2021-03-19T14:17:00Z"/>
                <w:lang w:val="en-GB" w:eastAsia="ja-JP"/>
              </w:rPr>
            </w:pPr>
            <w:ins w:id="1197" w:author="AFSMO" w:date="2021-03-19T14:17:00Z">
              <w:r w:rsidRPr="004867D3">
                <w:rPr>
                  <w:lang w:val="en-GB" w:eastAsia="ja-JP"/>
                </w:rPr>
                <w:t xml:space="preserve">Horizontal beamwidth </w:t>
              </w:r>
            </w:ins>
          </w:p>
        </w:tc>
        <w:tc>
          <w:tcPr>
            <w:tcW w:w="2343" w:type="dxa"/>
            <w:tcBorders>
              <w:top w:val="single" w:sz="4" w:space="0" w:color="auto"/>
              <w:left w:val="single" w:sz="4" w:space="0" w:color="auto"/>
              <w:bottom w:val="single" w:sz="4" w:space="0" w:color="auto"/>
              <w:right w:val="single" w:sz="4" w:space="0" w:color="auto"/>
            </w:tcBorders>
            <w:hideMark/>
          </w:tcPr>
          <w:p w14:paraId="20315A76" w14:textId="77777777" w:rsidR="008A049F" w:rsidRPr="004867D3" w:rsidRDefault="008A049F" w:rsidP="00AA6F03">
            <w:pPr>
              <w:pStyle w:val="Tabletext"/>
              <w:jc w:val="center"/>
              <w:rPr>
                <w:ins w:id="1198" w:author="AFSMO" w:date="2021-03-19T14:17:00Z"/>
                <w:lang w:val="en-GB" w:eastAsia="ja-JP"/>
              </w:rPr>
            </w:pPr>
            <w:ins w:id="1199" w:author="AFSMO" w:date="2021-03-19T14:17:00Z">
              <w:r w:rsidRPr="004867D3">
                <w:rPr>
                  <w:lang w:val="en-GB" w:eastAsia="ja-JP"/>
                </w:rPr>
                <w:t>degrees</w:t>
              </w:r>
            </w:ins>
          </w:p>
        </w:tc>
        <w:tc>
          <w:tcPr>
            <w:tcW w:w="3867" w:type="dxa"/>
            <w:tcBorders>
              <w:top w:val="single" w:sz="4" w:space="0" w:color="auto"/>
              <w:left w:val="single" w:sz="4" w:space="0" w:color="auto"/>
              <w:bottom w:val="single" w:sz="4" w:space="0" w:color="auto"/>
              <w:right w:val="single" w:sz="4" w:space="0" w:color="auto"/>
            </w:tcBorders>
            <w:hideMark/>
          </w:tcPr>
          <w:p w14:paraId="206828E0" w14:textId="77777777" w:rsidR="008A049F" w:rsidRPr="004867D3" w:rsidRDefault="008A049F" w:rsidP="00AA6F03">
            <w:pPr>
              <w:pStyle w:val="Tabletext"/>
              <w:jc w:val="center"/>
              <w:rPr>
                <w:ins w:id="1200" w:author="AFSMO" w:date="2021-03-19T14:17:00Z"/>
                <w:lang w:val="pt-BR" w:eastAsia="ja-JP"/>
              </w:rPr>
            </w:pPr>
            <w:ins w:id="1201" w:author="AFSMO" w:date="2021-03-19T15:36:00Z">
              <w:r w:rsidRPr="003E3603">
                <w:t>360</w:t>
              </w:r>
            </w:ins>
          </w:p>
        </w:tc>
        <w:tc>
          <w:tcPr>
            <w:tcW w:w="1890" w:type="dxa"/>
            <w:tcBorders>
              <w:top w:val="single" w:sz="4" w:space="0" w:color="auto"/>
              <w:left w:val="single" w:sz="4" w:space="0" w:color="auto"/>
              <w:bottom w:val="single" w:sz="4" w:space="0" w:color="auto"/>
              <w:right w:val="single" w:sz="4" w:space="0" w:color="auto"/>
            </w:tcBorders>
            <w:hideMark/>
          </w:tcPr>
          <w:p w14:paraId="56F4E234" w14:textId="77777777" w:rsidR="008A049F" w:rsidRPr="004867D3" w:rsidRDefault="008A049F" w:rsidP="00AA6F03">
            <w:pPr>
              <w:pStyle w:val="Tabletext"/>
              <w:jc w:val="center"/>
              <w:rPr>
                <w:ins w:id="1202" w:author="AFSMO" w:date="2021-03-19T14:17:00Z"/>
                <w:lang w:val="pt-BR" w:eastAsia="ja-JP"/>
              </w:rPr>
            </w:pPr>
            <w:ins w:id="1203" w:author="AFSMO" w:date="2021-03-19T15:38:00Z">
              <w:r w:rsidRPr="00235D25">
                <w:t>360</w:t>
              </w:r>
            </w:ins>
          </w:p>
        </w:tc>
        <w:tc>
          <w:tcPr>
            <w:tcW w:w="3780" w:type="dxa"/>
            <w:tcBorders>
              <w:top w:val="single" w:sz="4" w:space="0" w:color="auto"/>
              <w:left w:val="single" w:sz="4" w:space="0" w:color="auto"/>
              <w:bottom w:val="single" w:sz="4" w:space="0" w:color="auto"/>
              <w:right w:val="single" w:sz="4" w:space="0" w:color="auto"/>
            </w:tcBorders>
            <w:hideMark/>
          </w:tcPr>
          <w:p w14:paraId="0B96D403" w14:textId="77777777" w:rsidR="008A049F" w:rsidRPr="004867D3" w:rsidRDefault="008A049F" w:rsidP="00AA6F03">
            <w:pPr>
              <w:pStyle w:val="Tabletext"/>
              <w:jc w:val="center"/>
              <w:rPr>
                <w:ins w:id="1204" w:author="AFSMO" w:date="2021-03-19T14:17:00Z"/>
                <w:lang w:val="pt-BR" w:eastAsia="ja-JP"/>
              </w:rPr>
            </w:pPr>
            <w:ins w:id="1205" w:author="AFSMO" w:date="2021-03-19T15:39:00Z">
              <w:r>
                <w:rPr>
                  <w:lang w:val="en-GB" w:eastAsia="ja-JP"/>
                </w:rPr>
                <w:t>360</w:t>
              </w:r>
            </w:ins>
          </w:p>
        </w:tc>
      </w:tr>
      <w:tr w:rsidR="008A049F" w:rsidRPr="004867D3" w14:paraId="5653C7CC" w14:textId="77777777" w:rsidTr="000139F5">
        <w:trPr>
          <w:gridAfter w:val="1"/>
          <w:wAfter w:w="986" w:type="dxa"/>
        </w:trPr>
        <w:tc>
          <w:tcPr>
            <w:tcW w:w="3415" w:type="dxa"/>
            <w:tcBorders>
              <w:top w:val="single" w:sz="4" w:space="0" w:color="auto"/>
              <w:left w:val="single" w:sz="4" w:space="0" w:color="auto"/>
              <w:bottom w:val="single" w:sz="4" w:space="0" w:color="auto"/>
              <w:right w:val="single" w:sz="4" w:space="0" w:color="auto"/>
            </w:tcBorders>
            <w:hideMark/>
          </w:tcPr>
          <w:p w14:paraId="04A2D5A6" w14:textId="77777777" w:rsidR="008A049F" w:rsidRPr="004867D3" w:rsidRDefault="008A049F" w:rsidP="00AA6F03">
            <w:pPr>
              <w:pStyle w:val="Tabletext"/>
              <w:rPr>
                <w:ins w:id="1206" w:author="AFSMO" w:date="2021-03-19T14:17:00Z"/>
                <w:lang w:val="en-GB" w:eastAsia="ja-JP"/>
              </w:rPr>
            </w:pPr>
            <w:ins w:id="1207" w:author="AFSMO" w:date="2021-03-19T14:17:00Z">
              <w:r w:rsidRPr="004867D3">
                <w:rPr>
                  <w:lang w:val="en-GB" w:eastAsia="ja-JP"/>
                </w:rPr>
                <w:t xml:space="preserve">Vertical beamwidth </w:t>
              </w:r>
            </w:ins>
          </w:p>
        </w:tc>
        <w:tc>
          <w:tcPr>
            <w:tcW w:w="2343" w:type="dxa"/>
            <w:tcBorders>
              <w:top w:val="single" w:sz="4" w:space="0" w:color="auto"/>
              <w:left w:val="single" w:sz="4" w:space="0" w:color="auto"/>
              <w:bottom w:val="single" w:sz="4" w:space="0" w:color="auto"/>
              <w:right w:val="single" w:sz="4" w:space="0" w:color="auto"/>
            </w:tcBorders>
            <w:hideMark/>
          </w:tcPr>
          <w:p w14:paraId="75EB06D6" w14:textId="77777777" w:rsidR="008A049F" w:rsidRPr="004867D3" w:rsidRDefault="008A049F" w:rsidP="00AA6F03">
            <w:pPr>
              <w:pStyle w:val="Tabletext"/>
              <w:jc w:val="center"/>
              <w:rPr>
                <w:ins w:id="1208" w:author="AFSMO" w:date="2021-03-19T14:17:00Z"/>
                <w:lang w:val="en-GB" w:eastAsia="ja-JP"/>
              </w:rPr>
            </w:pPr>
            <w:ins w:id="1209" w:author="AFSMO" w:date="2021-03-19T14:17:00Z">
              <w:r w:rsidRPr="004867D3">
                <w:rPr>
                  <w:lang w:val="en-GB" w:eastAsia="ja-JP"/>
                </w:rPr>
                <w:t>degrees</w:t>
              </w:r>
            </w:ins>
          </w:p>
        </w:tc>
        <w:tc>
          <w:tcPr>
            <w:tcW w:w="3867" w:type="dxa"/>
            <w:tcBorders>
              <w:top w:val="single" w:sz="4" w:space="0" w:color="auto"/>
              <w:left w:val="single" w:sz="4" w:space="0" w:color="auto"/>
              <w:bottom w:val="single" w:sz="4" w:space="0" w:color="auto"/>
              <w:right w:val="single" w:sz="4" w:space="0" w:color="auto"/>
            </w:tcBorders>
            <w:hideMark/>
          </w:tcPr>
          <w:p w14:paraId="54722F29" w14:textId="77777777" w:rsidR="008A049F" w:rsidRPr="004867D3" w:rsidRDefault="008A049F" w:rsidP="00AA6F03">
            <w:pPr>
              <w:pStyle w:val="Tabletext"/>
              <w:jc w:val="center"/>
              <w:rPr>
                <w:ins w:id="1210" w:author="AFSMO" w:date="2021-03-19T14:17:00Z"/>
                <w:lang w:val="pt-BR" w:eastAsia="ja-JP"/>
              </w:rPr>
            </w:pPr>
            <w:ins w:id="1211" w:author="AFSMO" w:date="2021-03-19T15:36:00Z">
              <w:r w:rsidRPr="003E3603">
                <w:t>180</w:t>
              </w:r>
            </w:ins>
          </w:p>
        </w:tc>
        <w:tc>
          <w:tcPr>
            <w:tcW w:w="1890" w:type="dxa"/>
            <w:tcBorders>
              <w:top w:val="single" w:sz="4" w:space="0" w:color="auto"/>
              <w:left w:val="single" w:sz="4" w:space="0" w:color="auto"/>
              <w:bottom w:val="single" w:sz="4" w:space="0" w:color="auto"/>
              <w:right w:val="single" w:sz="4" w:space="0" w:color="auto"/>
            </w:tcBorders>
            <w:hideMark/>
          </w:tcPr>
          <w:p w14:paraId="3B8815A1" w14:textId="77777777" w:rsidR="008A049F" w:rsidRPr="004867D3" w:rsidRDefault="008A049F" w:rsidP="00AA6F03">
            <w:pPr>
              <w:pStyle w:val="Tabletext"/>
              <w:jc w:val="center"/>
              <w:rPr>
                <w:ins w:id="1212" w:author="AFSMO" w:date="2021-03-19T14:17:00Z"/>
                <w:lang w:val="pt-BR" w:eastAsia="ja-JP"/>
              </w:rPr>
            </w:pPr>
            <w:ins w:id="1213" w:author="AFSMO" w:date="2021-03-19T15:38:00Z">
              <w:r w:rsidRPr="00235D25">
                <w:t>180</w:t>
              </w:r>
            </w:ins>
          </w:p>
        </w:tc>
        <w:tc>
          <w:tcPr>
            <w:tcW w:w="3780" w:type="dxa"/>
            <w:tcBorders>
              <w:top w:val="single" w:sz="4" w:space="0" w:color="auto"/>
              <w:left w:val="single" w:sz="4" w:space="0" w:color="auto"/>
              <w:bottom w:val="single" w:sz="4" w:space="0" w:color="auto"/>
              <w:right w:val="single" w:sz="4" w:space="0" w:color="auto"/>
            </w:tcBorders>
            <w:hideMark/>
          </w:tcPr>
          <w:p w14:paraId="6EB2A43E" w14:textId="77777777" w:rsidR="008A049F" w:rsidRPr="004867D3" w:rsidRDefault="008A049F" w:rsidP="00AA6F03">
            <w:pPr>
              <w:pStyle w:val="Tabletext"/>
              <w:jc w:val="center"/>
              <w:rPr>
                <w:ins w:id="1214" w:author="AFSMO" w:date="2021-03-19T14:17:00Z"/>
                <w:lang w:val="pt-BR" w:eastAsia="ja-JP"/>
              </w:rPr>
            </w:pPr>
            <w:ins w:id="1215" w:author="AFSMO" w:date="2021-03-19T15:39:00Z">
              <w:r>
                <w:rPr>
                  <w:lang w:val="en-GB" w:eastAsia="ja-JP"/>
                </w:rPr>
                <w:t>10</w:t>
              </w:r>
            </w:ins>
          </w:p>
        </w:tc>
      </w:tr>
      <w:tr w:rsidR="008A049F" w:rsidRPr="004867D3" w14:paraId="57357C0D" w14:textId="77777777" w:rsidTr="000139F5">
        <w:trPr>
          <w:gridAfter w:val="1"/>
          <w:wAfter w:w="986" w:type="dxa"/>
        </w:trPr>
        <w:tc>
          <w:tcPr>
            <w:tcW w:w="3415" w:type="dxa"/>
            <w:tcBorders>
              <w:top w:val="single" w:sz="4" w:space="0" w:color="auto"/>
              <w:left w:val="single" w:sz="4" w:space="0" w:color="auto"/>
              <w:bottom w:val="single" w:sz="4" w:space="0" w:color="auto"/>
              <w:right w:val="single" w:sz="4" w:space="0" w:color="auto"/>
            </w:tcBorders>
          </w:tcPr>
          <w:p w14:paraId="6724BEE4" w14:textId="77777777" w:rsidR="008A049F" w:rsidRPr="004867D3" w:rsidRDefault="008A049F" w:rsidP="00AA6F03">
            <w:pPr>
              <w:pStyle w:val="Tabletext"/>
              <w:rPr>
                <w:ins w:id="1216" w:author="AFSMO" w:date="2021-03-19T14:32:00Z"/>
                <w:lang w:val="en-GB" w:eastAsia="ja-JP"/>
              </w:rPr>
            </w:pPr>
            <w:ins w:id="1217" w:author="AFSMO" w:date="2021-03-19T14:32:00Z">
              <w:r w:rsidRPr="004867D3">
                <w:rPr>
                  <w:lang w:val="en-GB" w:eastAsia="ja-JP"/>
                </w:rPr>
                <w:t>Antenna height</w:t>
              </w:r>
            </w:ins>
          </w:p>
        </w:tc>
        <w:tc>
          <w:tcPr>
            <w:tcW w:w="2343" w:type="dxa"/>
            <w:tcBorders>
              <w:top w:val="single" w:sz="4" w:space="0" w:color="auto"/>
              <w:left w:val="single" w:sz="4" w:space="0" w:color="auto"/>
              <w:bottom w:val="single" w:sz="4" w:space="0" w:color="auto"/>
              <w:right w:val="single" w:sz="4" w:space="0" w:color="auto"/>
            </w:tcBorders>
          </w:tcPr>
          <w:p w14:paraId="07BC0C3F" w14:textId="77777777" w:rsidR="008A049F" w:rsidRPr="004867D3" w:rsidRDefault="008A049F" w:rsidP="00AA6F03">
            <w:pPr>
              <w:pStyle w:val="Tabletext"/>
              <w:jc w:val="center"/>
              <w:rPr>
                <w:ins w:id="1218" w:author="AFSMO" w:date="2021-03-19T14:32:00Z"/>
                <w:lang w:val="en-GB" w:eastAsia="ja-JP"/>
              </w:rPr>
            </w:pPr>
            <w:ins w:id="1219" w:author="AFSMO" w:date="2021-03-19T14:32:00Z">
              <w:r w:rsidRPr="004867D3">
                <w:rPr>
                  <w:lang w:val="en-GB" w:eastAsia="ja-JP"/>
                </w:rPr>
                <w:t>Meters</w:t>
              </w:r>
            </w:ins>
          </w:p>
        </w:tc>
        <w:tc>
          <w:tcPr>
            <w:tcW w:w="3867" w:type="dxa"/>
            <w:tcBorders>
              <w:top w:val="single" w:sz="4" w:space="0" w:color="auto"/>
              <w:left w:val="single" w:sz="4" w:space="0" w:color="auto"/>
              <w:bottom w:val="single" w:sz="4" w:space="0" w:color="auto"/>
              <w:right w:val="single" w:sz="4" w:space="0" w:color="auto"/>
            </w:tcBorders>
          </w:tcPr>
          <w:p w14:paraId="542E7114" w14:textId="77777777" w:rsidR="008A049F" w:rsidRPr="004867D3" w:rsidRDefault="008A049F" w:rsidP="00AA6F03">
            <w:pPr>
              <w:pStyle w:val="Tabletext"/>
              <w:jc w:val="center"/>
              <w:rPr>
                <w:ins w:id="1220" w:author="AFSMO" w:date="2021-03-19T14:32:00Z"/>
                <w:lang w:val="pt-BR" w:eastAsia="ja-JP"/>
              </w:rPr>
            </w:pPr>
            <w:ins w:id="1221" w:author="AFSMO" w:date="2021-03-19T15:36:00Z">
              <w:r w:rsidRPr="003E3603">
                <w:t>15 000</w:t>
              </w:r>
            </w:ins>
          </w:p>
        </w:tc>
        <w:tc>
          <w:tcPr>
            <w:tcW w:w="1890" w:type="dxa"/>
            <w:tcBorders>
              <w:top w:val="single" w:sz="4" w:space="0" w:color="auto"/>
              <w:left w:val="single" w:sz="4" w:space="0" w:color="auto"/>
              <w:bottom w:val="single" w:sz="4" w:space="0" w:color="auto"/>
              <w:right w:val="single" w:sz="4" w:space="0" w:color="auto"/>
            </w:tcBorders>
          </w:tcPr>
          <w:p w14:paraId="14B4DBD8" w14:textId="77777777" w:rsidR="008A049F" w:rsidRPr="004867D3" w:rsidRDefault="008A049F" w:rsidP="00AA6F03">
            <w:pPr>
              <w:pStyle w:val="Tabletext"/>
              <w:jc w:val="center"/>
              <w:rPr>
                <w:ins w:id="1222" w:author="AFSMO" w:date="2021-03-19T14:32:00Z"/>
                <w:lang w:val="pt-BR" w:eastAsia="ja-JP"/>
              </w:rPr>
            </w:pPr>
            <w:ins w:id="1223" w:author="AFSMO" w:date="2021-03-19T15:38:00Z">
              <w:r w:rsidRPr="00235D25">
                <w:t>10</w:t>
              </w:r>
            </w:ins>
          </w:p>
        </w:tc>
        <w:tc>
          <w:tcPr>
            <w:tcW w:w="3780" w:type="dxa"/>
            <w:tcBorders>
              <w:top w:val="single" w:sz="4" w:space="0" w:color="auto"/>
              <w:left w:val="single" w:sz="4" w:space="0" w:color="auto"/>
              <w:bottom w:val="single" w:sz="4" w:space="0" w:color="auto"/>
              <w:right w:val="single" w:sz="4" w:space="0" w:color="auto"/>
            </w:tcBorders>
          </w:tcPr>
          <w:p w14:paraId="79629D32" w14:textId="77777777" w:rsidR="008A049F" w:rsidRPr="004867D3" w:rsidRDefault="008A049F" w:rsidP="00AA6F03">
            <w:pPr>
              <w:pStyle w:val="Tabletext"/>
              <w:jc w:val="center"/>
              <w:rPr>
                <w:ins w:id="1224" w:author="AFSMO" w:date="2021-03-19T14:32:00Z"/>
                <w:lang w:val="pt-BR" w:eastAsia="ja-JP"/>
              </w:rPr>
            </w:pPr>
            <w:ins w:id="1225" w:author="AFSMO" w:date="2021-03-19T15:39:00Z">
              <w:r>
                <w:rPr>
                  <w:lang w:val="en-GB" w:eastAsia="ja-JP"/>
                </w:rPr>
                <w:t>10</w:t>
              </w:r>
            </w:ins>
          </w:p>
        </w:tc>
      </w:tr>
      <w:tr w:rsidR="008A049F" w:rsidRPr="004867D3" w14:paraId="50A2491A" w14:textId="77777777" w:rsidTr="000139F5">
        <w:trPr>
          <w:gridAfter w:val="1"/>
          <w:wAfter w:w="986" w:type="dxa"/>
        </w:trPr>
        <w:tc>
          <w:tcPr>
            <w:tcW w:w="3415" w:type="dxa"/>
            <w:tcBorders>
              <w:top w:val="single" w:sz="4" w:space="0" w:color="auto"/>
              <w:left w:val="single" w:sz="4" w:space="0" w:color="auto"/>
              <w:bottom w:val="single" w:sz="4" w:space="0" w:color="auto"/>
              <w:right w:val="single" w:sz="4" w:space="0" w:color="auto"/>
            </w:tcBorders>
          </w:tcPr>
          <w:p w14:paraId="39E4E659" w14:textId="77777777" w:rsidR="008A049F" w:rsidRPr="004867D3" w:rsidRDefault="008A049F" w:rsidP="00AA6F03">
            <w:pPr>
              <w:pStyle w:val="Tabletext"/>
              <w:rPr>
                <w:ins w:id="1226" w:author="AFSMO" w:date="2021-03-19T14:33:00Z"/>
                <w:lang w:val="en-GB" w:eastAsia="ja-JP"/>
              </w:rPr>
            </w:pPr>
            <w:ins w:id="1227" w:author="AFSMO" w:date="2021-03-19T14:33:00Z">
              <w:r w:rsidRPr="004867D3">
                <w:rPr>
                  <w:lang w:val="en-GB" w:eastAsia="ja-JP"/>
                </w:rPr>
                <w:t>I/N protection criteria</w:t>
              </w:r>
            </w:ins>
          </w:p>
        </w:tc>
        <w:tc>
          <w:tcPr>
            <w:tcW w:w="2343" w:type="dxa"/>
            <w:tcBorders>
              <w:top w:val="single" w:sz="4" w:space="0" w:color="auto"/>
              <w:left w:val="single" w:sz="4" w:space="0" w:color="auto"/>
              <w:bottom w:val="single" w:sz="4" w:space="0" w:color="auto"/>
              <w:right w:val="single" w:sz="4" w:space="0" w:color="auto"/>
            </w:tcBorders>
          </w:tcPr>
          <w:p w14:paraId="1D65C631" w14:textId="77777777" w:rsidR="008A049F" w:rsidRPr="004867D3" w:rsidRDefault="008A049F" w:rsidP="00AA6F03">
            <w:pPr>
              <w:pStyle w:val="Tabletext"/>
              <w:jc w:val="center"/>
              <w:rPr>
                <w:ins w:id="1228" w:author="AFSMO" w:date="2021-03-19T14:33:00Z"/>
                <w:lang w:val="en-GB" w:eastAsia="ja-JP"/>
              </w:rPr>
            </w:pPr>
            <w:ins w:id="1229" w:author="AFSMO" w:date="2021-03-19T14:33:00Z">
              <w:r w:rsidRPr="004867D3">
                <w:rPr>
                  <w:lang w:val="en-GB" w:eastAsia="ja-JP"/>
                </w:rPr>
                <w:t>dB</w:t>
              </w:r>
            </w:ins>
          </w:p>
        </w:tc>
        <w:tc>
          <w:tcPr>
            <w:tcW w:w="3867" w:type="dxa"/>
            <w:tcBorders>
              <w:top w:val="single" w:sz="4" w:space="0" w:color="auto"/>
              <w:left w:val="single" w:sz="4" w:space="0" w:color="auto"/>
              <w:bottom w:val="single" w:sz="4" w:space="0" w:color="auto"/>
              <w:right w:val="single" w:sz="4" w:space="0" w:color="auto"/>
            </w:tcBorders>
          </w:tcPr>
          <w:p w14:paraId="647101D1" w14:textId="77777777" w:rsidR="008A049F" w:rsidRPr="004867D3" w:rsidRDefault="008A049F" w:rsidP="00AA6F03">
            <w:pPr>
              <w:pStyle w:val="Tabletext"/>
              <w:jc w:val="center"/>
              <w:rPr>
                <w:ins w:id="1230" w:author="AFSMO" w:date="2021-03-19T14:33:00Z"/>
                <w:lang w:val="pt-BR" w:eastAsia="ja-JP"/>
              </w:rPr>
            </w:pPr>
            <w:ins w:id="1231" w:author="AFSMO" w:date="2021-03-19T15:36:00Z">
              <w:r w:rsidRPr="003E3603">
                <w:t>-6</w:t>
              </w:r>
            </w:ins>
          </w:p>
        </w:tc>
        <w:tc>
          <w:tcPr>
            <w:tcW w:w="1890" w:type="dxa"/>
            <w:tcBorders>
              <w:top w:val="single" w:sz="4" w:space="0" w:color="auto"/>
              <w:left w:val="single" w:sz="4" w:space="0" w:color="auto"/>
              <w:bottom w:val="single" w:sz="4" w:space="0" w:color="auto"/>
              <w:right w:val="single" w:sz="4" w:space="0" w:color="auto"/>
            </w:tcBorders>
          </w:tcPr>
          <w:p w14:paraId="5E5F9BB8" w14:textId="77777777" w:rsidR="008A049F" w:rsidRPr="004867D3" w:rsidRDefault="008A049F" w:rsidP="00AA6F03">
            <w:pPr>
              <w:pStyle w:val="Tabletext"/>
              <w:jc w:val="center"/>
              <w:rPr>
                <w:ins w:id="1232" w:author="AFSMO" w:date="2021-03-19T14:33:00Z"/>
                <w:lang w:val="pt-BR" w:eastAsia="ja-JP"/>
              </w:rPr>
            </w:pPr>
            <w:ins w:id="1233" w:author="AFSMO" w:date="2021-03-19T15:38:00Z">
              <w:r w:rsidRPr="00235D25">
                <w:t>-6</w:t>
              </w:r>
            </w:ins>
          </w:p>
        </w:tc>
        <w:tc>
          <w:tcPr>
            <w:tcW w:w="3780" w:type="dxa"/>
            <w:tcBorders>
              <w:top w:val="single" w:sz="4" w:space="0" w:color="auto"/>
              <w:left w:val="single" w:sz="4" w:space="0" w:color="auto"/>
              <w:bottom w:val="single" w:sz="4" w:space="0" w:color="auto"/>
              <w:right w:val="single" w:sz="4" w:space="0" w:color="auto"/>
            </w:tcBorders>
          </w:tcPr>
          <w:p w14:paraId="14E5D829" w14:textId="77777777" w:rsidR="008A049F" w:rsidRPr="004867D3" w:rsidRDefault="008A049F" w:rsidP="00AA6F03">
            <w:pPr>
              <w:pStyle w:val="Tabletext"/>
              <w:jc w:val="center"/>
              <w:rPr>
                <w:ins w:id="1234" w:author="AFSMO" w:date="2021-03-19T14:33:00Z"/>
                <w:lang w:val="pt-BR" w:eastAsia="ja-JP"/>
              </w:rPr>
            </w:pPr>
            <w:ins w:id="1235" w:author="AFSMO" w:date="2021-03-19T15:39:00Z">
              <w:r>
                <w:rPr>
                  <w:lang w:val="en-GB" w:eastAsia="ja-JP"/>
                </w:rPr>
                <w:t>-6</w:t>
              </w:r>
            </w:ins>
          </w:p>
        </w:tc>
      </w:tr>
    </w:tbl>
    <w:p w14:paraId="105F9DD8" w14:textId="13C7BFEB" w:rsidR="005F7AA7" w:rsidRPr="00882639" w:rsidRDefault="005F7AA7" w:rsidP="00581C73">
      <w:pPr>
        <w:pStyle w:val="Heading1"/>
        <w:ind w:left="0" w:firstLine="0"/>
        <w:jc w:val="left"/>
        <w:rPr>
          <w:lang w:val="en-GB"/>
        </w:rPr>
      </w:pPr>
    </w:p>
    <w:sectPr w:rsidR="005F7AA7" w:rsidRPr="00882639" w:rsidSect="000139F5">
      <w:pgSz w:w="16834" w:h="11907" w:orient="landscape" w:code="9"/>
      <w:pgMar w:top="1138" w:right="1411" w:bottom="1138" w:left="1138" w:header="720" w:footer="475"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71ADE3" w14:textId="77777777" w:rsidR="00DA2A7F" w:rsidRDefault="00DA2A7F">
      <w:r>
        <w:separator/>
      </w:r>
    </w:p>
  </w:endnote>
  <w:endnote w:type="continuationSeparator" w:id="0">
    <w:p w14:paraId="77785D48" w14:textId="77777777" w:rsidR="00DA2A7F" w:rsidRDefault="00DA2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AF62B7" w14:textId="77777777" w:rsidR="00DA2A7F" w:rsidRDefault="00DA2A7F">
      <w:r>
        <w:separator/>
      </w:r>
    </w:p>
  </w:footnote>
  <w:footnote w:type="continuationSeparator" w:id="0">
    <w:p w14:paraId="0D026277" w14:textId="77777777" w:rsidR="00DA2A7F" w:rsidRDefault="00DA2A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F95D57" w14:textId="77777777" w:rsidR="00AA6F03" w:rsidRPr="00FC42AF" w:rsidRDefault="00AA6F03" w:rsidP="00EA7090">
    <w:pPr>
      <w:tabs>
        <w:tab w:val="clear" w:pos="794"/>
        <w:tab w:val="clear" w:pos="1191"/>
        <w:tab w:val="clear" w:pos="1588"/>
        <w:tab w:val="clear" w:pos="1985"/>
        <w:tab w:val="center" w:pos="4848"/>
        <w:tab w:val="center" w:pos="9696"/>
      </w:tabs>
      <w:jc w:val="left"/>
    </w:pPr>
    <w:r w:rsidRPr="00FC42AF">
      <w:tab/>
    </w:r>
    <w:r w:rsidR="00DA2A7F">
      <w:fldChar w:fldCharType="begin"/>
    </w:r>
    <w:r w:rsidR="00DA2A7F">
      <w:instrText xml:space="preserve"> DOCPROPERTY "Header" \* MERGEFORMAT </w:instrText>
    </w:r>
    <w:r w:rsidR="00DA2A7F">
      <w:fldChar w:fldCharType="separate"/>
    </w:r>
    <w:r w:rsidRPr="00204C7F">
      <w:rPr>
        <w:b/>
        <w:bCs/>
      </w:rPr>
      <w:t xml:space="preserve">Rec. </w:t>
    </w:r>
    <w:r w:rsidR="00DA2A7F">
      <w:rPr>
        <w:b/>
        <w:bCs/>
      </w:rPr>
      <w:fldChar w:fldCharType="end"/>
    </w:r>
    <w:r>
      <w:rPr>
        <w:b/>
        <w:bCs/>
      </w:rPr>
      <w:t xml:space="preserve"> </w:t>
    </w:r>
    <w:r>
      <w:rPr>
        <w:b/>
        <w:bCs/>
      </w:rPr>
      <w:fldChar w:fldCharType="begin"/>
    </w:r>
    <w:r w:rsidRPr="00FC42AF">
      <w:rPr>
        <w:b/>
        <w:bCs/>
      </w:rPr>
      <w:instrText>styleref href</w:instrText>
    </w:r>
    <w:r>
      <w:rPr>
        <w:b/>
        <w:bCs/>
      </w:rPr>
      <w:fldChar w:fldCharType="separate"/>
    </w:r>
    <w:r>
      <w:rPr>
        <w:b/>
        <w:bCs/>
        <w:noProof/>
      </w:rPr>
      <w:t>ITU-R  M.2116-0</w:t>
    </w:r>
    <w:r>
      <w:rPr>
        <w:b/>
        <w:bCs/>
      </w:rPr>
      <w:fldChar w:fldCharType="end"/>
    </w:r>
    <w:r>
      <w:rPr>
        <w:b/>
        <w:bCs/>
      </w:rPr>
      <w:tab/>
    </w:r>
    <w:r>
      <w:rPr>
        <w:rStyle w:val="PageNumber"/>
        <w:b/>
        <w:bCs/>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1CD183" w14:textId="21F14BA2" w:rsidR="00AA6F03" w:rsidRPr="00FC42AF" w:rsidRDefault="00AA6F03" w:rsidP="00F94D05">
    <w:pPr>
      <w:tabs>
        <w:tab w:val="clear" w:pos="794"/>
        <w:tab w:val="clear" w:pos="1191"/>
        <w:tab w:val="clear" w:pos="1588"/>
        <w:tab w:val="clear" w:pos="1985"/>
        <w:tab w:val="left" w:pos="5954"/>
        <w:tab w:val="center" w:pos="7230"/>
        <w:tab w:val="center" w:pos="9696"/>
      </w:tabs>
      <w:jc w:val="left"/>
    </w:pPr>
    <w:r w:rsidRPr="00FC42AF">
      <w:tab/>
    </w:r>
    <w:r w:rsidR="00DA2A7F">
      <w:fldChar w:fldCharType="begin"/>
    </w:r>
    <w:r w:rsidR="00DA2A7F">
      <w:instrText xml:space="preserve"> DOCPROPERTY "Header" \* MERGEFORMAT </w:instrText>
    </w:r>
    <w:r w:rsidR="00DA2A7F">
      <w:fldChar w:fldCharType="separate"/>
    </w:r>
    <w:r w:rsidRPr="00204C7F">
      <w:rPr>
        <w:b/>
        <w:bCs/>
      </w:rPr>
      <w:t xml:space="preserve"> </w:t>
    </w:r>
    <w:r w:rsidR="00DA2A7F">
      <w:rPr>
        <w:b/>
        <w:bCs/>
      </w:rPr>
      <w:fldChar w:fldCharType="end"/>
    </w:r>
    <w:r w:rsidRPr="00FC42AF">
      <w:t xml:space="preserve"> </w:t>
    </w:r>
  </w:p>
  <w:p w14:paraId="7F8980AD" w14:textId="77777777" w:rsidR="00AA6F03" w:rsidRDefault="00AA6F0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609B62" w14:textId="03382928" w:rsidR="00AA6F03" w:rsidRDefault="00AA6F03" w:rsidP="0081620A">
    <w:pPr>
      <w:tabs>
        <w:tab w:val="clear" w:pos="1985"/>
        <w:tab w:val="center" w:pos="4819"/>
        <w:tab w:val="right" w:pos="14282"/>
      </w:tabs>
      <w:ind w:firstLine="6096"/>
      <w:jc w:val="left"/>
    </w:pPr>
    <w:r w:rsidRPr="00E7023B">
      <w:rPr>
        <w:b/>
        <w:bCs/>
      </w:rPr>
      <w:t>5</w:t>
    </w:r>
  </w:p>
  <w:p w14:paraId="021B7035" w14:textId="77777777" w:rsidR="00AA6F03" w:rsidRDefault="00AA6F0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C06D06"/>
    <w:multiLevelType w:val="hybridMultilevel"/>
    <w:tmpl w:val="AD80B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6AC13F75"/>
    <w:multiLevelType w:val="hybridMultilevel"/>
    <w:tmpl w:val="F6FE172E"/>
    <w:lvl w:ilvl="0" w:tplc="63AAD3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5417D89"/>
    <w:multiLevelType w:val="hybridMultilevel"/>
    <w:tmpl w:val="1BFE1D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FC46944"/>
    <w:multiLevelType w:val="hybridMultilevel"/>
    <w:tmpl w:val="35822DEE"/>
    <w:lvl w:ilvl="0" w:tplc="19FC47C2">
      <w:start w:val="1"/>
      <w:numFmt w:val="decimal"/>
      <w:lvlText w:val="%1"/>
      <w:lvlJc w:val="left"/>
      <w:pPr>
        <w:ind w:left="1488" w:hanging="1128"/>
      </w:pPr>
      <w:rPr>
        <w:rFonts w:hint="default"/>
      </w:rPr>
    </w:lvl>
    <w:lvl w:ilvl="1" w:tplc="D8B06EA0">
      <w:start w:val="1"/>
      <w:numFmt w:val="lowerRoman"/>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FSMO">
    <w15:presenceInfo w15:providerId="None" w15:userId="AFSMO"/>
  </w15:person>
  <w15:person w15:author="CTIA">
    <w15:presenceInfo w15:providerId="None" w15:userId="CTIA"/>
  </w15:person>
  <w15:person w15:author="AFSMO (BAK)">
    <w15:presenceInfo w15:providerId="None" w15:userId="AFSMO (BA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hideSpellingErrors/>
  <w:hideGrammaticalErrors/>
  <w:activeWritingStyle w:appName="MSWord" w:lang="en-US" w:vendorID="64" w:dllVersion="5"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fr-CH" w:vendorID="64" w:dllVersion="6" w:nlCheck="1" w:checkStyle="0"/>
  <w:activeWritingStyle w:appName="MSWord" w:lang="es-ES_tradnl"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s-ES_tradnl"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noPunctuationKerning/>
  <w:characterSpacingControl w:val="doNotCompress"/>
  <w:hdrShapeDefaults>
    <o:shapedefaults v:ext="edit" spidmax="2049">
      <o:colormru v:ext="edit" colors="#d62a4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4ED7"/>
    <w:rsid w:val="00003B70"/>
    <w:rsid w:val="00013002"/>
    <w:rsid w:val="000139F5"/>
    <w:rsid w:val="000146B7"/>
    <w:rsid w:val="000161B0"/>
    <w:rsid w:val="000302CF"/>
    <w:rsid w:val="000307AB"/>
    <w:rsid w:val="00036EE3"/>
    <w:rsid w:val="00043F52"/>
    <w:rsid w:val="00045DBB"/>
    <w:rsid w:val="00052F66"/>
    <w:rsid w:val="00071F5D"/>
    <w:rsid w:val="00072484"/>
    <w:rsid w:val="00077FC3"/>
    <w:rsid w:val="000853B9"/>
    <w:rsid w:val="00096612"/>
    <w:rsid w:val="000A4386"/>
    <w:rsid w:val="000A605F"/>
    <w:rsid w:val="000B2FE0"/>
    <w:rsid w:val="000B47F2"/>
    <w:rsid w:val="000B7683"/>
    <w:rsid w:val="000D0677"/>
    <w:rsid w:val="000E3FCE"/>
    <w:rsid w:val="000E6A6E"/>
    <w:rsid w:val="000F2F4A"/>
    <w:rsid w:val="000F42FD"/>
    <w:rsid w:val="000F75BB"/>
    <w:rsid w:val="00102934"/>
    <w:rsid w:val="00106A3E"/>
    <w:rsid w:val="00113597"/>
    <w:rsid w:val="00115C6F"/>
    <w:rsid w:val="001236BD"/>
    <w:rsid w:val="0012667F"/>
    <w:rsid w:val="00133E8F"/>
    <w:rsid w:val="001371A4"/>
    <w:rsid w:val="00147110"/>
    <w:rsid w:val="00150DF0"/>
    <w:rsid w:val="001511A6"/>
    <w:rsid w:val="00152F51"/>
    <w:rsid w:val="00161BB8"/>
    <w:rsid w:val="001816F1"/>
    <w:rsid w:val="00181FB1"/>
    <w:rsid w:val="0018509D"/>
    <w:rsid w:val="001A28DE"/>
    <w:rsid w:val="001A2DFC"/>
    <w:rsid w:val="001B0EDB"/>
    <w:rsid w:val="001B1E14"/>
    <w:rsid w:val="001D052E"/>
    <w:rsid w:val="001D4486"/>
    <w:rsid w:val="001D7190"/>
    <w:rsid w:val="001F106F"/>
    <w:rsid w:val="002004B2"/>
    <w:rsid w:val="00204C7F"/>
    <w:rsid w:val="002058CE"/>
    <w:rsid w:val="002165F1"/>
    <w:rsid w:val="00217570"/>
    <w:rsid w:val="00233420"/>
    <w:rsid w:val="00241B40"/>
    <w:rsid w:val="00242E03"/>
    <w:rsid w:val="00243060"/>
    <w:rsid w:val="0025488A"/>
    <w:rsid w:val="00255A56"/>
    <w:rsid w:val="002572B3"/>
    <w:rsid w:val="00260884"/>
    <w:rsid w:val="00261AAA"/>
    <w:rsid w:val="00263A8C"/>
    <w:rsid w:val="002654E5"/>
    <w:rsid w:val="002714A5"/>
    <w:rsid w:val="00274265"/>
    <w:rsid w:val="00274CAC"/>
    <w:rsid w:val="00276D21"/>
    <w:rsid w:val="00290830"/>
    <w:rsid w:val="002910DE"/>
    <w:rsid w:val="00291F7A"/>
    <w:rsid w:val="002930E7"/>
    <w:rsid w:val="00293858"/>
    <w:rsid w:val="00296D7F"/>
    <w:rsid w:val="00296E24"/>
    <w:rsid w:val="002A614A"/>
    <w:rsid w:val="002B3CF6"/>
    <w:rsid w:val="002C4B4D"/>
    <w:rsid w:val="002C6A10"/>
    <w:rsid w:val="002C768A"/>
    <w:rsid w:val="002D0CFD"/>
    <w:rsid w:val="002D4567"/>
    <w:rsid w:val="002D5249"/>
    <w:rsid w:val="002D76C4"/>
    <w:rsid w:val="002F06BF"/>
    <w:rsid w:val="002F5199"/>
    <w:rsid w:val="002F7F47"/>
    <w:rsid w:val="003036B7"/>
    <w:rsid w:val="0030522B"/>
    <w:rsid w:val="00310EA2"/>
    <w:rsid w:val="003207E2"/>
    <w:rsid w:val="00321C5F"/>
    <w:rsid w:val="00324E33"/>
    <w:rsid w:val="00333892"/>
    <w:rsid w:val="0034006E"/>
    <w:rsid w:val="003566BE"/>
    <w:rsid w:val="00356B5D"/>
    <w:rsid w:val="0037212B"/>
    <w:rsid w:val="00372F61"/>
    <w:rsid w:val="00377891"/>
    <w:rsid w:val="00380711"/>
    <w:rsid w:val="00392948"/>
    <w:rsid w:val="003929CE"/>
    <w:rsid w:val="00393951"/>
    <w:rsid w:val="003A7109"/>
    <w:rsid w:val="003A79D9"/>
    <w:rsid w:val="003B3AB0"/>
    <w:rsid w:val="003B7758"/>
    <w:rsid w:val="003C02D3"/>
    <w:rsid w:val="003C3889"/>
    <w:rsid w:val="003C6158"/>
    <w:rsid w:val="003D1037"/>
    <w:rsid w:val="003E1DED"/>
    <w:rsid w:val="00402B12"/>
    <w:rsid w:val="00412F20"/>
    <w:rsid w:val="0041667C"/>
    <w:rsid w:val="00420DFD"/>
    <w:rsid w:val="00432A89"/>
    <w:rsid w:val="00432DD6"/>
    <w:rsid w:val="00437A76"/>
    <w:rsid w:val="00447218"/>
    <w:rsid w:val="0045792B"/>
    <w:rsid w:val="00457D64"/>
    <w:rsid w:val="00460F6C"/>
    <w:rsid w:val="00461AD2"/>
    <w:rsid w:val="004702BB"/>
    <w:rsid w:val="00470E28"/>
    <w:rsid w:val="00470FEC"/>
    <w:rsid w:val="00471DC5"/>
    <w:rsid w:val="00472434"/>
    <w:rsid w:val="004765A4"/>
    <w:rsid w:val="004777D5"/>
    <w:rsid w:val="004867D3"/>
    <w:rsid w:val="00486F24"/>
    <w:rsid w:val="004934C5"/>
    <w:rsid w:val="004B2C8D"/>
    <w:rsid w:val="004C0487"/>
    <w:rsid w:val="004C1015"/>
    <w:rsid w:val="004C30B3"/>
    <w:rsid w:val="004D2D05"/>
    <w:rsid w:val="004D476A"/>
    <w:rsid w:val="004D7632"/>
    <w:rsid w:val="004D7B55"/>
    <w:rsid w:val="004D7CA9"/>
    <w:rsid w:val="004E0FB1"/>
    <w:rsid w:val="004E6D29"/>
    <w:rsid w:val="004F2B91"/>
    <w:rsid w:val="004F65E4"/>
    <w:rsid w:val="00505282"/>
    <w:rsid w:val="00506552"/>
    <w:rsid w:val="00516F1A"/>
    <w:rsid w:val="00517E8B"/>
    <w:rsid w:val="00520864"/>
    <w:rsid w:val="0052702B"/>
    <w:rsid w:val="005437E8"/>
    <w:rsid w:val="00554C61"/>
    <w:rsid w:val="00556548"/>
    <w:rsid w:val="00563597"/>
    <w:rsid w:val="00565214"/>
    <w:rsid w:val="00567524"/>
    <w:rsid w:val="005709E3"/>
    <w:rsid w:val="00581C73"/>
    <w:rsid w:val="005823C1"/>
    <w:rsid w:val="00583ADA"/>
    <w:rsid w:val="00586EF8"/>
    <w:rsid w:val="0059751C"/>
    <w:rsid w:val="005A0990"/>
    <w:rsid w:val="005B49AB"/>
    <w:rsid w:val="005B50E7"/>
    <w:rsid w:val="005D0454"/>
    <w:rsid w:val="005D0841"/>
    <w:rsid w:val="005E2164"/>
    <w:rsid w:val="005E2D95"/>
    <w:rsid w:val="005E40D9"/>
    <w:rsid w:val="005E7B4F"/>
    <w:rsid w:val="005F4AD6"/>
    <w:rsid w:val="005F65B2"/>
    <w:rsid w:val="005F6FAA"/>
    <w:rsid w:val="005F7AA7"/>
    <w:rsid w:val="006003F5"/>
    <w:rsid w:val="00601882"/>
    <w:rsid w:val="00607D68"/>
    <w:rsid w:val="00613212"/>
    <w:rsid w:val="006141F7"/>
    <w:rsid w:val="006149B1"/>
    <w:rsid w:val="00617524"/>
    <w:rsid w:val="006244D2"/>
    <w:rsid w:val="0063443B"/>
    <w:rsid w:val="006561A1"/>
    <w:rsid w:val="00657F5F"/>
    <w:rsid w:val="006667CD"/>
    <w:rsid w:val="00680D2B"/>
    <w:rsid w:val="00681B32"/>
    <w:rsid w:val="006A135E"/>
    <w:rsid w:val="006A237D"/>
    <w:rsid w:val="006A5DE2"/>
    <w:rsid w:val="006A6CFD"/>
    <w:rsid w:val="006B1D2B"/>
    <w:rsid w:val="006C2D25"/>
    <w:rsid w:val="006C386B"/>
    <w:rsid w:val="006C7748"/>
    <w:rsid w:val="006E1131"/>
    <w:rsid w:val="006E2037"/>
    <w:rsid w:val="006E6199"/>
    <w:rsid w:val="00701275"/>
    <w:rsid w:val="00703A2A"/>
    <w:rsid w:val="00712870"/>
    <w:rsid w:val="00713DEA"/>
    <w:rsid w:val="007332E4"/>
    <w:rsid w:val="007374BC"/>
    <w:rsid w:val="00743D85"/>
    <w:rsid w:val="00745614"/>
    <w:rsid w:val="00745C7F"/>
    <w:rsid w:val="00747A32"/>
    <w:rsid w:val="0075262D"/>
    <w:rsid w:val="00753CF4"/>
    <w:rsid w:val="00756338"/>
    <w:rsid w:val="007565CC"/>
    <w:rsid w:val="007577DB"/>
    <w:rsid w:val="007633FE"/>
    <w:rsid w:val="00763B9A"/>
    <w:rsid w:val="00770866"/>
    <w:rsid w:val="0077384E"/>
    <w:rsid w:val="00791015"/>
    <w:rsid w:val="007913D0"/>
    <w:rsid w:val="00794726"/>
    <w:rsid w:val="007A1679"/>
    <w:rsid w:val="007A6AA8"/>
    <w:rsid w:val="007C261B"/>
    <w:rsid w:val="007D1CD3"/>
    <w:rsid w:val="007D224F"/>
    <w:rsid w:val="007E7C52"/>
    <w:rsid w:val="00810A27"/>
    <w:rsid w:val="0081620A"/>
    <w:rsid w:val="008173BE"/>
    <w:rsid w:val="008178DF"/>
    <w:rsid w:val="00822A90"/>
    <w:rsid w:val="0082671D"/>
    <w:rsid w:val="008310C9"/>
    <w:rsid w:val="00845326"/>
    <w:rsid w:val="00846BAE"/>
    <w:rsid w:val="00853CC5"/>
    <w:rsid w:val="00876AA0"/>
    <w:rsid w:val="008775B4"/>
    <w:rsid w:val="00882639"/>
    <w:rsid w:val="008878E8"/>
    <w:rsid w:val="00896CE2"/>
    <w:rsid w:val="008A049F"/>
    <w:rsid w:val="008A0C02"/>
    <w:rsid w:val="008A189A"/>
    <w:rsid w:val="008A739F"/>
    <w:rsid w:val="008B02EA"/>
    <w:rsid w:val="008B5CF6"/>
    <w:rsid w:val="008C7848"/>
    <w:rsid w:val="008D031F"/>
    <w:rsid w:val="008D5519"/>
    <w:rsid w:val="008E30D7"/>
    <w:rsid w:val="008F4053"/>
    <w:rsid w:val="008F4E02"/>
    <w:rsid w:val="0090240A"/>
    <w:rsid w:val="00906589"/>
    <w:rsid w:val="00906AD6"/>
    <w:rsid w:val="00910211"/>
    <w:rsid w:val="00910A5B"/>
    <w:rsid w:val="00917AF2"/>
    <w:rsid w:val="0092418A"/>
    <w:rsid w:val="00924A38"/>
    <w:rsid w:val="00934206"/>
    <w:rsid w:val="00934ED7"/>
    <w:rsid w:val="009516A5"/>
    <w:rsid w:val="009543C3"/>
    <w:rsid w:val="00966E1B"/>
    <w:rsid w:val="00977866"/>
    <w:rsid w:val="00990F44"/>
    <w:rsid w:val="009947C0"/>
    <w:rsid w:val="0099669C"/>
    <w:rsid w:val="009B6CC7"/>
    <w:rsid w:val="009D5CB4"/>
    <w:rsid w:val="009E5DDD"/>
    <w:rsid w:val="009F2D2C"/>
    <w:rsid w:val="00A11594"/>
    <w:rsid w:val="00A228EF"/>
    <w:rsid w:val="00A229C5"/>
    <w:rsid w:val="00A3175C"/>
    <w:rsid w:val="00A31928"/>
    <w:rsid w:val="00A4540B"/>
    <w:rsid w:val="00A53163"/>
    <w:rsid w:val="00A573A2"/>
    <w:rsid w:val="00A62A14"/>
    <w:rsid w:val="00A6617B"/>
    <w:rsid w:val="00A71FE5"/>
    <w:rsid w:val="00A73C07"/>
    <w:rsid w:val="00A76A63"/>
    <w:rsid w:val="00A869D3"/>
    <w:rsid w:val="00A86A28"/>
    <w:rsid w:val="00A971A1"/>
    <w:rsid w:val="00AA2A08"/>
    <w:rsid w:val="00AA3AD8"/>
    <w:rsid w:val="00AA6F03"/>
    <w:rsid w:val="00AB0DC8"/>
    <w:rsid w:val="00AB1CE5"/>
    <w:rsid w:val="00AB1F0C"/>
    <w:rsid w:val="00AB6DE4"/>
    <w:rsid w:val="00AB7B88"/>
    <w:rsid w:val="00AD39C1"/>
    <w:rsid w:val="00AD5F77"/>
    <w:rsid w:val="00B033C8"/>
    <w:rsid w:val="00B15733"/>
    <w:rsid w:val="00B212E2"/>
    <w:rsid w:val="00B218C8"/>
    <w:rsid w:val="00B33425"/>
    <w:rsid w:val="00B35CFF"/>
    <w:rsid w:val="00B43040"/>
    <w:rsid w:val="00B44E24"/>
    <w:rsid w:val="00B53EBC"/>
    <w:rsid w:val="00B54ECC"/>
    <w:rsid w:val="00B60579"/>
    <w:rsid w:val="00B646C0"/>
    <w:rsid w:val="00B714F3"/>
    <w:rsid w:val="00B75DB0"/>
    <w:rsid w:val="00B87B6B"/>
    <w:rsid w:val="00B91A62"/>
    <w:rsid w:val="00B92346"/>
    <w:rsid w:val="00B94C52"/>
    <w:rsid w:val="00BA2334"/>
    <w:rsid w:val="00BA7084"/>
    <w:rsid w:val="00BB1432"/>
    <w:rsid w:val="00BB6707"/>
    <w:rsid w:val="00BC5D77"/>
    <w:rsid w:val="00BC5EC0"/>
    <w:rsid w:val="00BD01E4"/>
    <w:rsid w:val="00BD039D"/>
    <w:rsid w:val="00BD6E9E"/>
    <w:rsid w:val="00BE262F"/>
    <w:rsid w:val="00BF31B8"/>
    <w:rsid w:val="00BF487A"/>
    <w:rsid w:val="00C04E58"/>
    <w:rsid w:val="00C125F6"/>
    <w:rsid w:val="00C30A7F"/>
    <w:rsid w:val="00C44EEB"/>
    <w:rsid w:val="00C46BD9"/>
    <w:rsid w:val="00C5369E"/>
    <w:rsid w:val="00C55258"/>
    <w:rsid w:val="00C60565"/>
    <w:rsid w:val="00C73560"/>
    <w:rsid w:val="00C74DA9"/>
    <w:rsid w:val="00C81231"/>
    <w:rsid w:val="00C8184D"/>
    <w:rsid w:val="00C93C7C"/>
    <w:rsid w:val="00CA1164"/>
    <w:rsid w:val="00CA5D50"/>
    <w:rsid w:val="00CB0F14"/>
    <w:rsid w:val="00CB256B"/>
    <w:rsid w:val="00CB279B"/>
    <w:rsid w:val="00CB5317"/>
    <w:rsid w:val="00CC19AE"/>
    <w:rsid w:val="00CC7C64"/>
    <w:rsid w:val="00CD659B"/>
    <w:rsid w:val="00CE0A43"/>
    <w:rsid w:val="00CF3E40"/>
    <w:rsid w:val="00CF4A7C"/>
    <w:rsid w:val="00D16087"/>
    <w:rsid w:val="00D209E4"/>
    <w:rsid w:val="00D433B2"/>
    <w:rsid w:val="00D44B09"/>
    <w:rsid w:val="00D46688"/>
    <w:rsid w:val="00D619A1"/>
    <w:rsid w:val="00D67596"/>
    <w:rsid w:val="00D73B6B"/>
    <w:rsid w:val="00D808E9"/>
    <w:rsid w:val="00D829B9"/>
    <w:rsid w:val="00D83556"/>
    <w:rsid w:val="00DA2A7F"/>
    <w:rsid w:val="00DA2B2B"/>
    <w:rsid w:val="00DB30F3"/>
    <w:rsid w:val="00DF4176"/>
    <w:rsid w:val="00DF7D3A"/>
    <w:rsid w:val="00E0132B"/>
    <w:rsid w:val="00E0508F"/>
    <w:rsid w:val="00E05A23"/>
    <w:rsid w:val="00E1320B"/>
    <w:rsid w:val="00E14DEF"/>
    <w:rsid w:val="00E17240"/>
    <w:rsid w:val="00E227E6"/>
    <w:rsid w:val="00E24C6A"/>
    <w:rsid w:val="00E27B45"/>
    <w:rsid w:val="00E406BD"/>
    <w:rsid w:val="00E4473A"/>
    <w:rsid w:val="00E508C7"/>
    <w:rsid w:val="00E51031"/>
    <w:rsid w:val="00E60047"/>
    <w:rsid w:val="00E633CB"/>
    <w:rsid w:val="00E7023B"/>
    <w:rsid w:val="00E74595"/>
    <w:rsid w:val="00E8460A"/>
    <w:rsid w:val="00E85030"/>
    <w:rsid w:val="00E91EBC"/>
    <w:rsid w:val="00EA015F"/>
    <w:rsid w:val="00EA1058"/>
    <w:rsid w:val="00EA69B9"/>
    <w:rsid w:val="00EA7090"/>
    <w:rsid w:val="00EB18AD"/>
    <w:rsid w:val="00EB7261"/>
    <w:rsid w:val="00EB786E"/>
    <w:rsid w:val="00EB7C57"/>
    <w:rsid w:val="00EC75F8"/>
    <w:rsid w:val="00ED2695"/>
    <w:rsid w:val="00ED7FCF"/>
    <w:rsid w:val="00EE2941"/>
    <w:rsid w:val="00EF345E"/>
    <w:rsid w:val="00F101E9"/>
    <w:rsid w:val="00F12AB6"/>
    <w:rsid w:val="00F1396D"/>
    <w:rsid w:val="00F22A5A"/>
    <w:rsid w:val="00F22DE2"/>
    <w:rsid w:val="00F30C9B"/>
    <w:rsid w:val="00F34F9D"/>
    <w:rsid w:val="00F354B1"/>
    <w:rsid w:val="00F42665"/>
    <w:rsid w:val="00F53A5E"/>
    <w:rsid w:val="00F57C39"/>
    <w:rsid w:val="00F8188F"/>
    <w:rsid w:val="00F84C2D"/>
    <w:rsid w:val="00F93419"/>
    <w:rsid w:val="00F94D05"/>
    <w:rsid w:val="00F973A9"/>
    <w:rsid w:val="00FA7910"/>
    <w:rsid w:val="00FB0E4E"/>
    <w:rsid w:val="00FC0C9F"/>
    <w:rsid w:val="00FC42AF"/>
    <w:rsid w:val="00FC7DB9"/>
    <w:rsid w:val="00FD15CF"/>
    <w:rsid w:val="00FD6500"/>
    <w:rsid w:val="00FE79FE"/>
    <w:rsid w:val="00FF2C0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2a47"/>
    </o:shapedefaults>
    <o:shapelayout v:ext="edit">
      <o:idmap v:ext="edit" data="1"/>
    </o:shapelayout>
  </w:shapeDefaults>
  <w:decimalSymbol w:val="."/>
  <w:listSeparator w:val=","/>
  <w14:docId w14:val="6623A399"/>
  <w15:docId w15:val="{079B058B-1E11-4105-8D01-77B9C7EB1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1679"/>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qFormat/>
    <w:rsid w:val="007577DB"/>
    <w:pPr>
      <w:keepNext/>
      <w:keepLines/>
      <w:spacing w:before="480"/>
      <w:ind w:left="794" w:hanging="794"/>
      <w:outlineLvl w:val="0"/>
    </w:pPr>
    <w:rPr>
      <w:b/>
    </w:rPr>
  </w:style>
  <w:style w:type="paragraph" w:styleId="Heading2">
    <w:name w:val="heading 2"/>
    <w:basedOn w:val="Heading1"/>
    <w:next w:val="Normal"/>
    <w:qFormat/>
    <w:rsid w:val="007577DB"/>
    <w:pPr>
      <w:spacing w:before="320"/>
      <w:outlineLvl w:val="1"/>
    </w:pPr>
  </w:style>
  <w:style w:type="paragraph" w:styleId="Heading3">
    <w:name w:val="heading 3"/>
    <w:basedOn w:val="Heading1"/>
    <w:next w:val="Normal"/>
    <w:qFormat/>
    <w:rsid w:val="007577DB"/>
    <w:pPr>
      <w:spacing w:before="200"/>
      <w:outlineLvl w:val="2"/>
    </w:pPr>
  </w:style>
  <w:style w:type="paragraph" w:styleId="Heading4">
    <w:name w:val="heading 4"/>
    <w:basedOn w:val="Heading3"/>
    <w:next w:val="Normal"/>
    <w:qFormat/>
    <w:rsid w:val="007577DB"/>
    <w:pPr>
      <w:tabs>
        <w:tab w:val="clear" w:pos="794"/>
        <w:tab w:val="left" w:pos="992"/>
      </w:tabs>
      <w:ind w:left="992" w:hanging="992"/>
      <w:outlineLvl w:val="3"/>
    </w:pPr>
  </w:style>
  <w:style w:type="paragraph" w:styleId="Heading5">
    <w:name w:val="heading 5"/>
    <w:basedOn w:val="Heading4"/>
    <w:next w:val="Normal"/>
    <w:qFormat/>
    <w:rsid w:val="007577DB"/>
    <w:pPr>
      <w:outlineLvl w:val="4"/>
    </w:pPr>
  </w:style>
  <w:style w:type="paragraph" w:styleId="Heading6">
    <w:name w:val="heading 6"/>
    <w:basedOn w:val="Heading4"/>
    <w:next w:val="Normal"/>
    <w:qFormat/>
    <w:rsid w:val="007577DB"/>
    <w:pPr>
      <w:tabs>
        <w:tab w:val="clear" w:pos="992"/>
        <w:tab w:val="clear" w:pos="1191"/>
      </w:tabs>
      <w:ind w:left="1588" w:hanging="1588"/>
      <w:outlineLvl w:val="5"/>
    </w:pPr>
  </w:style>
  <w:style w:type="paragraph" w:styleId="Heading7">
    <w:name w:val="heading 7"/>
    <w:basedOn w:val="Heading6"/>
    <w:next w:val="Normal"/>
    <w:qFormat/>
    <w:rsid w:val="007577DB"/>
    <w:pPr>
      <w:outlineLvl w:val="6"/>
    </w:pPr>
  </w:style>
  <w:style w:type="paragraph" w:styleId="Heading8">
    <w:name w:val="heading 8"/>
    <w:basedOn w:val="Heading6"/>
    <w:next w:val="Normal"/>
    <w:qFormat/>
    <w:rsid w:val="007577DB"/>
    <w:pPr>
      <w:outlineLvl w:val="7"/>
    </w:pPr>
  </w:style>
  <w:style w:type="paragraph" w:styleId="Heading9">
    <w:name w:val="heading 9"/>
    <w:basedOn w:val="Heading6"/>
    <w:next w:val="Normal"/>
    <w:qFormat/>
    <w:rsid w:val="007577DB"/>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7577DB"/>
  </w:style>
  <w:style w:type="paragraph" w:customStyle="1" w:styleId="Headingb">
    <w:name w:val="Heading_b"/>
    <w:basedOn w:val="Heading3"/>
    <w:next w:val="Normal"/>
    <w:link w:val="HeadingbChar"/>
    <w:rsid w:val="007577DB"/>
    <w:pPr>
      <w:spacing w:before="160"/>
      <w:ind w:left="0" w:firstLine="0"/>
      <w:outlineLvl w:val="9"/>
    </w:pPr>
  </w:style>
  <w:style w:type="character" w:customStyle="1" w:styleId="HeadingbChar">
    <w:name w:val="Heading_b Char"/>
    <w:basedOn w:val="DefaultParagraphFont"/>
    <w:link w:val="Headingb"/>
    <w:locked/>
    <w:rsid w:val="00052F66"/>
    <w:rPr>
      <w:b/>
      <w:sz w:val="24"/>
      <w:lang w:val="fr-FR" w:eastAsia="en-US"/>
    </w:rPr>
  </w:style>
  <w:style w:type="paragraph" w:customStyle="1" w:styleId="Headingi">
    <w:name w:val="Heading_i"/>
    <w:basedOn w:val="Heading3"/>
    <w:next w:val="Normal"/>
    <w:rsid w:val="007577DB"/>
    <w:pPr>
      <w:spacing w:before="160"/>
      <w:ind w:left="0" w:firstLine="0"/>
    </w:pPr>
    <w:rPr>
      <w:b w:val="0"/>
      <w:i/>
    </w:rPr>
  </w:style>
  <w:style w:type="character" w:customStyle="1" w:styleId="href">
    <w:name w:val="href"/>
    <w:basedOn w:val="DefaultParagraphFont"/>
    <w:rsid w:val="007577DB"/>
  </w:style>
  <w:style w:type="paragraph" w:customStyle="1" w:styleId="AnnexNoTitle">
    <w:name w:val="Annex_NoTitle"/>
    <w:basedOn w:val="Normal"/>
    <w:next w:val="Normalaftertitle"/>
    <w:rsid w:val="007A1679"/>
    <w:pPr>
      <w:keepNext/>
      <w:keepLines/>
      <w:spacing w:before="480" w:after="80"/>
      <w:jc w:val="center"/>
      <w:outlineLvl w:val="0"/>
    </w:pPr>
    <w:rPr>
      <w:b/>
      <w:sz w:val="28"/>
    </w:rPr>
  </w:style>
  <w:style w:type="paragraph" w:customStyle="1" w:styleId="Normalaftertitle">
    <w:name w:val="Normal_after_title"/>
    <w:basedOn w:val="Normal"/>
    <w:next w:val="Normal"/>
    <w:link w:val="NormalaftertitleChar"/>
    <w:rsid w:val="007577DB"/>
    <w:pPr>
      <w:spacing w:before="320"/>
    </w:pPr>
  </w:style>
  <w:style w:type="character" w:customStyle="1" w:styleId="NormalaftertitleChar">
    <w:name w:val="Normal_after_title Char"/>
    <w:basedOn w:val="DefaultParagraphFont"/>
    <w:link w:val="Normalaftertitle"/>
    <w:locked/>
    <w:rsid w:val="00052F66"/>
    <w:rPr>
      <w:sz w:val="24"/>
      <w:lang w:val="fr-FR" w:eastAsia="en-US"/>
    </w:rPr>
  </w:style>
  <w:style w:type="paragraph" w:customStyle="1" w:styleId="enumlev2">
    <w:name w:val="enumlev2"/>
    <w:basedOn w:val="enumlev1"/>
    <w:rsid w:val="007577DB"/>
    <w:pPr>
      <w:ind w:left="1191" w:hanging="397"/>
    </w:pPr>
  </w:style>
  <w:style w:type="paragraph" w:customStyle="1" w:styleId="enumlev1">
    <w:name w:val="enumlev1"/>
    <w:basedOn w:val="Normal"/>
    <w:link w:val="enumlev1Char"/>
    <w:rsid w:val="007577DB"/>
    <w:pPr>
      <w:spacing w:before="80"/>
      <w:ind w:left="794" w:hanging="794"/>
    </w:pPr>
  </w:style>
  <w:style w:type="paragraph" w:customStyle="1" w:styleId="enumlev3">
    <w:name w:val="enumlev3"/>
    <w:basedOn w:val="enumlev2"/>
    <w:rsid w:val="007577DB"/>
    <w:pPr>
      <w:ind w:left="1588"/>
    </w:pPr>
  </w:style>
  <w:style w:type="paragraph" w:customStyle="1" w:styleId="Note">
    <w:name w:val="Note"/>
    <w:basedOn w:val="Normal"/>
    <w:rsid w:val="007577DB"/>
    <w:pPr>
      <w:tabs>
        <w:tab w:val="clear" w:pos="794"/>
        <w:tab w:val="clear" w:pos="1191"/>
        <w:tab w:val="clear" w:pos="1588"/>
        <w:tab w:val="clear" w:pos="1985"/>
      </w:tabs>
      <w:spacing w:before="80"/>
    </w:pPr>
    <w:rPr>
      <w:sz w:val="22"/>
    </w:rPr>
  </w:style>
  <w:style w:type="paragraph" w:customStyle="1" w:styleId="RecNo">
    <w:name w:val="Rec_No"/>
    <w:basedOn w:val="Normal"/>
    <w:next w:val="Rectitle"/>
    <w:rsid w:val="007577DB"/>
    <w:pPr>
      <w:keepNext/>
      <w:keepLines/>
      <w:tabs>
        <w:tab w:val="clear" w:pos="794"/>
        <w:tab w:val="clear" w:pos="1191"/>
        <w:tab w:val="clear" w:pos="1588"/>
        <w:tab w:val="clear" w:pos="1985"/>
      </w:tabs>
      <w:spacing w:before="480"/>
      <w:jc w:val="center"/>
    </w:pPr>
    <w:rPr>
      <w:sz w:val="28"/>
    </w:rPr>
  </w:style>
  <w:style w:type="paragraph" w:customStyle="1" w:styleId="Rectitle">
    <w:name w:val="Rec_title"/>
    <w:basedOn w:val="Normal"/>
    <w:next w:val="Recref"/>
    <w:rsid w:val="007577DB"/>
    <w:pPr>
      <w:keepNext/>
      <w:keepLines/>
      <w:spacing w:before="240"/>
      <w:jc w:val="center"/>
    </w:pPr>
    <w:rPr>
      <w:b/>
      <w:sz w:val="28"/>
    </w:rPr>
  </w:style>
  <w:style w:type="paragraph" w:customStyle="1" w:styleId="Recref">
    <w:name w:val="Rec_ref"/>
    <w:basedOn w:val="Normal"/>
    <w:next w:val="Recdate"/>
    <w:rsid w:val="007577DB"/>
    <w:pPr>
      <w:jc w:val="center"/>
    </w:pPr>
  </w:style>
  <w:style w:type="paragraph" w:customStyle="1" w:styleId="Recdate">
    <w:name w:val="Rec_date"/>
    <w:basedOn w:val="Recref"/>
    <w:next w:val="Normalaftertitle"/>
    <w:rsid w:val="007577DB"/>
    <w:pPr>
      <w:jc w:val="right"/>
    </w:pPr>
  </w:style>
  <w:style w:type="paragraph" w:customStyle="1" w:styleId="HeadingSum">
    <w:name w:val="Heading_Sum"/>
    <w:basedOn w:val="Headingb"/>
    <w:next w:val="Normal"/>
    <w:autoRedefine/>
    <w:rsid w:val="007577DB"/>
    <w:pPr>
      <w:spacing w:before="240"/>
    </w:pPr>
    <w:rPr>
      <w:sz w:val="22"/>
      <w:lang w:val="es-ES_tradnl"/>
    </w:rPr>
  </w:style>
  <w:style w:type="paragraph" w:customStyle="1" w:styleId="AppendixNoTitle">
    <w:name w:val="Appendix_NoTitle"/>
    <w:basedOn w:val="AnnexNoTitle"/>
    <w:next w:val="Normal"/>
    <w:rsid w:val="007577DB"/>
  </w:style>
  <w:style w:type="paragraph" w:customStyle="1" w:styleId="Tablefin">
    <w:name w:val="Table_fin"/>
    <w:basedOn w:val="Normal"/>
    <w:next w:val="Normal"/>
    <w:rsid w:val="007577DB"/>
    <w:pPr>
      <w:spacing w:before="0"/>
    </w:pPr>
    <w:rPr>
      <w:sz w:val="20"/>
      <w:lang w:val="en-GB"/>
    </w:rPr>
  </w:style>
  <w:style w:type="paragraph" w:customStyle="1" w:styleId="Tablehead">
    <w:name w:val="Table_head"/>
    <w:basedOn w:val="Normal"/>
    <w:next w:val="Normal"/>
    <w:link w:val="TableheadChar"/>
    <w:rsid w:val="007577D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character" w:customStyle="1" w:styleId="TableheadChar">
    <w:name w:val="Table_head Char"/>
    <w:basedOn w:val="DefaultParagraphFont"/>
    <w:link w:val="Tablehead"/>
    <w:locked/>
    <w:rsid w:val="00052F66"/>
    <w:rPr>
      <w:b/>
      <w:sz w:val="22"/>
      <w:lang w:val="fr-FR" w:eastAsia="en-US"/>
    </w:rPr>
  </w:style>
  <w:style w:type="paragraph" w:customStyle="1" w:styleId="Tablelegend">
    <w:name w:val="Table_legend"/>
    <w:basedOn w:val="Normal"/>
    <w:link w:val="TablelegendChar"/>
    <w:rsid w:val="007577D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character" w:customStyle="1" w:styleId="TablelegendChar">
    <w:name w:val="Table_legend Char"/>
    <w:link w:val="Tablelegend"/>
    <w:locked/>
    <w:rsid w:val="00052F66"/>
    <w:rPr>
      <w:sz w:val="22"/>
      <w:lang w:val="fr-FR" w:eastAsia="en-US"/>
    </w:rPr>
  </w:style>
  <w:style w:type="paragraph" w:customStyle="1" w:styleId="TableNo">
    <w:name w:val="Table_No"/>
    <w:basedOn w:val="Normal"/>
    <w:next w:val="Normal"/>
    <w:link w:val="TableNo0"/>
    <w:rsid w:val="007577DB"/>
    <w:pPr>
      <w:keepNext/>
      <w:spacing w:before="360" w:after="120"/>
      <w:jc w:val="center"/>
    </w:pPr>
  </w:style>
  <w:style w:type="character" w:customStyle="1" w:styleId="TableNo0">
    <w:name w:val="Table_No Знак"/>
    <w:link w:val="TableNo"/>
    <w:locked/>
    <w:rsid w:val="00052F66"/>
    <w:rPr>
      <w:sz w:val="24"/>
      <w:lang w:val="fr-FR" w:eastAsia="en-US"/>
    </w:rPr>
  </w:style>
  <w:style w:type="paragraph" w:customStyle="1" w:styleId="Tabletext">
    <w:name w:val="Table_text"/>
    <w:basedOn w:val="Normal"/>
    <w:link w:val="TabletextChar"/>
    <w:rsid w:val="007577D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character" w:customStyle="1" w:styleId="TabletextChar">
    <w:name w:val="Table_text Char"/>
    <w:basedOn w:val="DefaultParagraphFont"/>
    <w:link w:val="Tabletext"/>
    <w:locked/>
    <w:rsid w:val="00052F66"/>
    <w:rPr>
      <w:sz w:val="22"/>
      <w:lang w:val="fr-FR" w:eastAsia="en-US"/>
    </w:rPr>
  </w:style>
  <w:style w:type="paragraph" w:customStyle="1" w:styleId="Equation">
    <w:name w:val="Equation"/>
    <w:basedOn w:val="Normal"/>
    <w:rsid w:val="007577DB"/>
    <w:pPr>
      <w:tabs>
        <w:tab w:val="clear" w:pos="1191"/>
        <w:tab w:val="clear" w:pos="1588"/>
        <w:tab w:val="clear" w:pos="1985"/>
        <w:tab w:val="center" w:pos="4820"/>
        <w:tab w:val="right" w:pos="9639"/>
      </w:tabs>
    </w:pPr>
  </w:style>
  <w:style w:type="paragraph" w:customStyle="1" w:styleId="Equationlegend">
    <w:name w:val="Equation_legend"/>
    <w:basedOn w:val="NormalIndent"/>
    <w:link w:val="EquationlegendChar"/>
    <w:rsid w:val="007577DB"/>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rsid w:val="007577DB"/>
    <w:pPr>
      <w:ind w:left="794"/>
    </w:pPr>
  </w:style>
  <w:style w:type="character" w:customStyle="1" w:styleId="EquationlegendChar">
    <w:name w:val="Equation_legend Char"/>
    <w:link w:val="Equationlegend"/>
    <w:locked/>
    <w:rsid w:val="00052F66"/>
    <w:rPr>
      <w:sz w:val="24"/>
      <w:lang w:eastAsia="en-US"/>
    </w:rPr>
  </w:style>
  <w:style w:type="paragraph" w:customStyle="1" w:styleId="Figurelegend">
    <w:name w:val="Figure_legend"/>
    <w:basedOn w:val="Normal"/>
    <w:rsid w:val="007577DB"/>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link w:val="FigureNoChar"/>
    <w:rsid w:val="007577DB"/>
    <w:pPr>
      <w:keepNext/>
      <w:keepLines/>
      <w:spacing w:before="480" w:after="80"/>
      <w:jc w:val="center"/>
    </w:pPr>
    <w:rPr>
      <w:caps/>
      <w:sz w:val="18"/>
    </w:rPr>
  </w:style>
  <w:style w:type="paragraph" w:customStyle="1" w:styleId="Figuretitle">
    <w:name w:val="Figure_title"/>
    <w:basedOn w:val="Normal"/>
    <w:next w:val="Figure"/>
    <w:link w:val="FiguretitleChar"/>
    <w:rsid w:val="007577DB"/>
    <w:pPr>
      <w:keepNext/>
      <w:spacing w:before="0" w:after="120"/>
      <w:jc w:val="center"/>
    </w:pPr>
    <w:rPr>
      <w:rFonts w:ascii="Times New Roman Bold" w:hAnsi="Times New Roman Bold"/>
      <w:b/>
      <w:sz w:val="18"/>
    </w:rPr>
  </w:style>
  <w:style w:type="paragraph" w:customStyle="1" w:styleId="Figure">
    <w:name w:val="Figure"/>
    <w:basedOn w:val="FigureNo"/>
    <w:next w:val="Normal"/>
    <w:link w:val="FigureChar"/>
    <w:rsid w:val="007577DB"/>
    <w:pPr>
      <w:keepNext w:val="0"/>
      <w:spacing w:before="0" w:after="240"/>
    </w:pPr>
  </w:style>
  <w:style w:type="character" w:customStyle="1" w:styleId="FigureChar">
    <w:name w:val="Figure Char"/>
    <w:basedOn w:val="DefaultParagraphFont"/>
    <w:link w:val="Figure"/>
    <w:locked/>
    <w:rsid w:val="00052F66"/>
    <w:rPr>
      <w:caps/>
      <w:sz w:val="18"/>
      <w:lang w:val="fr-FR" w:eastAsia="en-US"/>
    </w:rPr>
  </w:style>
  <w:style w:type="character" w:customStyle="1" w:styleId="FiguretitleChar">
    <w:name w:val="Figure_title Char"/>
    <w:basedOn w:val="DefaultParagraphFont"/>
    <w:link w:val="Figuretitle"/>
    <w:locked/>
    <w:rsid w:val="00052F66"/>
    <w:rPr>
      <w:rFonts w:ascii="Times New Roman Bold" w:hAnsi="Times New Roman Bold"/>
      <w:b/>
      <w:sz w:val="18"/>
      <w:lang w:val="fr-FR" w:eastAsia="en-US"/>
    </w:rPr>
  </w:style>
  <w:style w:type="character" w:customStyle="1" w:styleId="FigureNoChar">
    <w:name w:val="Figure_No Char"/>
    <w:basedOn w:val="DefaultParagraphFont"/>
    <w:link w:val="FigureNo"/>
    <w:locked/>
    <w:rsid w:val="00052F66"/>
    <w:rPr>
      <w:caps/>
      <w:sz w:val="18"/>
      <w:lang w:val="fr-FR" w:eastAsia="en-US"/>
    </w:rPr>
  </w:style>
  <w:style w:type="paragraph" w:customStyle="1" w:styleId="tocpart">
    <w:name w:val="tocpart"/>
    <w:basedOn w:val="Normal"/>
    <w:rsid w:val="007577DB"/>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rsid w:val="007577DB"/>
    <w:pPr>
      <w:keepNext/>
      <w:keepLines/>
      <w:spacing w:before="480"/>
      <w:jc w:val="center"/>
    </w:pPr>
    <w:rPr>
      <w:sz w:val="28"/>
    </w:rPr>
  </w:style>
  <w:style w:type="paragraph" w:customStyle="1" w:styleId="Arttitle">
    <w:name w:val="Art_title"/>
    <w:basedOn w:val="Normal"/>
    <w:next w:val="Normalaftertitle"/>
    <w:rsid w:val="007577DB"/>
    <w:pPr>
      <w:keepNext/>
      <w:keepLines/>
      <w:spacing w:before="240"/>
      <w:jc w:val="center"/>
    </w:pPr>
    <w:rPr>
      <w:b/>
      <w:sz w:val="28"/>
    </w:rPr>
  </w:style>
  <w:style w:type="paragraph" w:customStyle="1" w:styleId="Blanc">
    <w:name w:val="Blanc"/>
    <w:basedOn w:val="Normal"/>
    <w:next w:val="Tabletext"/>
    <w:rsid w:val="007577DB"/>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rsid w:val="007577DB"/>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rsid w:val="007577DB"/>
    <w:pPr>
      <w:keepNext/>
      <w:keepLines/>
      <w:spacing w:before="160"/>
      <w:ind w:left="794"/>
    </w:pPr>
    <w:rPr>
      <w:i/>
    </w:rPr>
  </w:style>
  <w:style w:type="character" w:customStyle="1" w:styleId="CallChar">
    <w:name w:val="Call Char"/>
    <w:basedOn w:val="DefaultParagraphFont"/>
    <w:link w:val="Call"/>
    <w:locked/>
    <w:rsid w:val="00052F66"/>
    <w:rPr>
      <w:i/>
      <w:sz w:val="24"/>
      <w:lang w:val="fr-FR" w:eastAsia="en-US"/>
    </w:rPr>
  </w:style>
  <w:style w:type="paragraph" w:customStyle="1" w:styleId="ChapNo">
    <w:name w:val="Chap_No"/>
    <w:basedOn w:val="ArtNo"/>
    <w:next w:val="Chaptitle"/>
    <w:rsid w:val="007577DB"/>
    <w:rPr>
      <w:b/>
    </w:rPr>
  </w:style>
  <w:style w:type="paragraph" w:customStyle="1" w:styleId="Chaptitle">
    <w:name w:val="Chap_title"/>
    <w:basedOn w:val="Arttitle"/>
    <w:next w:val="Normalaftertitle"/>
    <w:rsid w:val="007577DB"/>
  </w:style>
  <w:style w:type="character" w:styleId="FootnoteReference">
    <w:name w:val="footnote reference"/>
    <w:basedOn w:val="DefaultParagraphFont"/>
    <w:semiHidden/>
    <w:rsid w:val="007577DB"/>
    <w:rPr>
      <w:position w:val="6"/>
      <w:sz w:val="18"/>
    </w:rPr>
  </w:style>
  <w:style w:type="paragraph" w:styleId="FootnoteText">
    <w:name w:val="footnote text"/>
    <w:basedOn w:val="Normal"/>
    <w:semiHidden/>
    <w:rsid w:val="007577DB"/>
    <w:pPr>
      <w:keepLines/>
      <w:tabs>
        <w:tab w:val="left" w:pos="255"/>
      </w:tabs>
      <w:ind w:left="255" w:hanging="255"/>
    </w:pPr>
    <w:rPr>
      <w:sz w:val="22"/>
    </w:rPr>
  </w:style>
  <w:style w:type="paragraph" w:styleId="Index1">
    <w:name w:val="index 1"/>
    <w:basedOn w:val="Normal"/>
    <w:next w:val="Normal"/>
    <w:semiHidden/>
    <w:rsid w:val="007577DB"/>
  </w:style>
  <w:style w:type="paragraph" w:styleId="Index2">
    <w:name w:val="index 2"/>
    <w:basedOn w:val="Normal"/>
    <w:next w:val="Normal"/>
    <w:semiHidden/>
    <w:rsid w:val="007577DB"/>
    <w:pPr>
      <w:ind w:left="283"/>
    </w:pPr>
  </w:style>
  <w:style w:type="paragraph" w:styleId="Index3">
    <w:name w:val="index 3"/>
    <w:basedOn w:val="Normal"/>
    <w:next w:val="Normal"/>
    <w:semiHidden/>
    <w:rsid w:val="007577DB"/>
    <w:pPr>
      <w:ind w:left="566"/>
    </w:pPr>
  </w:style>
  <w:style w:type="paragraph" w:styleId="IndexHeading">
    <w:name w:val="index heading"/>
    <w:basedOn w:val="Normal"/>
    <w:next w:val="Index1"/>
    <w:semiHidden/>
    <w:rsid w:val="007577DB"/>
  </w:style>
  <w:style w:type="paragraph" w:customStyle="1" w:styleId="Line">
    <w:name w:val="Line"/>
    <w:basedOn w:val="Normal"/>
    <w:next w:val="Normal"/>
    <w:rsid w:val="007577DB"/>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rsid w:val="007577DB"/>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rsid w:val="007577DB"/>
  </w:style>
  <w:style w:type="paragraph" w:customStyle="1" w:styleId="Partref">
    <w:name w:val="Part_ref"/>
    <w:basedOn w:val="Normal"/>
    <w:next w:val="Normal"/>
    <w:rsid w:val="007577DB"/>
    <w:pPr>
      <w:keepNext/>
      <w:keepLines/>
      <w:spacing w:after="280"/>
      <w:jc w:val="center"/>
    </w:pPr>
  </w:style>
  <w:style w:type="paragraph" w:customStyle="1" w:styleId="Parttitle">
    <w:name w:val="Part_title"/>
    <w:basedOn w:val="Normal"/>
    <w:next w:val="Normalaftertitle"/>
    <w:rsid w:val="007577DB"/>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7577DB"/>
  </w:style>
  <w:style w:type="paragraph" w:customStyle="1" w:styleId="QuestionNo">
    <w:name w:val="Question_No"/>
    <w:basedOn w:val="RecNo"/>
    <w:next w:val="Normal"/>
    <w:rsid w:val="007577DB"/>
  </w:style>
  <w:style w:type="paragraph" w:customStyle="1" w:styleId="Questionref">
    <w:name w:val="Question_ref"/>
    <w:basedOn w:val="Recref"/>
    <w:next w:val="Questiondate"/>
    <w:rsid w:val="007577DB"/>
  </w:style>
  <w:style w:type="paragraph" w:customStyle="1" w:styleId="Questiontitle">
    <w:name w:val="Question_title"/>
    <w:basedOn w:val="Normal"/>
    <w:next w:val="Questionref"/>
    <w:rsid w:val="007577DB"/>
  </w:style>
  <w:style w:type="paragraph" w:customStyle="1" w:styleId="Reftext">
    <w:name w:val="Ref_text"/>
    <w:basedOn w:val="Normal"/>
    <w:rsid w:val="007577DB"/>
    <w:pPr>
      <w:ind w:left="794" w:hanging="794"/>
    </w:pPr>
    <w:rPr>
      <w:sz w:val="22"/>
    </w:rPr>
  </w:style>
  <w:style w:type="paragraph" w:customStyle="1" w:styleId="Reftitle">
    <w:name w:val="Ref_title"/>
    <w:basedOn w:val="Normal"/>
    <w:next w:val="Reftext"/>
    <w:rsid w:val="007577DB"/>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7577DB"/>
  </w:style>
  <w:style w:type="paragraph" w:customStyle="1" w:styleId="RepNo">
    <w:name w:val="Rep_No"/>
    <w:basedOn w:val="RecNo"/>
    <w:next w:val="Reptitle"/>
    <w:rsid w:val="007577DB"/>
  </w:style>
  <w:style w:type="paragraph" w:customStyle="1" w:styleId="Reptitle">
    <w:name w:val="Rep_title"/>
    <w:basedOn w:val="Rectitle"/>
    <w:next w:val="Repref"/>
    <w:rsid w:val="007577DB"/>
  </w:style>
  <w:style w:type="paragraph" w:customStyle="1" w:styleId="Repref">
    <w:name w:val="Rep_ref"/>
    <w:basedOn w:val="Recref"/>
    <w:next w:val="Repdate"/>
    <w:rsid w:val="007577DB"/>
  </w:style>
  <w:style w:type="paragraph" w:customStyle="1" w:styleId="Resdate">
    <w:name w:val="Res_date"/>
    <w:basedOn w:val="Recdate"/>
    <w:next w:val="Normalaftertitle"/>
    <w:rsid w:val="007577DB"/>
  </w:style>
  <w:style w:type="paragraph" w:customStyle="1" w:styleId="ResNo">
    <w:name w:val="Res_No"/>
    <w:basedOn w:val="RecNo"/>
    <w:next w:val="Restitle"/>
    <w:rsid w:val="007577DB"/>
  </w:style>
  <w:style w:type="paragraph" w:customStyle="1" w:styleId="Restitle">
    <w:name w:val="Res_title"/>
    <w:basedOn w:val="Normal"/>
    <w:next w:val="Resref"/>
    <w:rsid w:val="007577DB"/>
    <w:pPr>
      <w:spacing w:before="240"/>
      <w:jc w:val="center"/>
    </w:pPr>
    <w:rPr>
      <w:b/>
      <w:sz w:val="28"/>
    </w:rPr>
  </w:style>
  <w:style w:type="paragraph" w:customStyle="1" w:styleId="Resref">
    <w:name w:val="Res_ref"/>
    <w:basedOn w:val="Recref"/>
    <w:next w:val="Resdate"/>
    <w:rsid w:val="007577DB"/>
  </w:style>
  <w:style w:type="paragraph" w:customStyle="1" w:styleId="SectionNo">
    <w:name w:val="Section_No"/>
    <w:basedOn w:val="Normal"/>
    <w:next w:val="Normal"/>
    <w:rsid w:val="007577DB"/>
  </w:style>
  <w:style w:type="paragraph" w:customStyle="1" w:styleId="Sectiontitle">
    <w:name w:val="Section_title"/>
    <w:basedOn w:val="Normal"/>
    <w:next w:val="Normalaftertitle"/>
    <w:rsid w:val="007577DB"/>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7577DB"/>
    <w:pPr>
      <w:tabs>
        <w:tab w:val="clear" w:pos="794"/>
        <w:tab w:val="clear" w:pos="1191"/>
        <w:tab w:val="clear" w:pos="1588"/>
        <w:tab w:val="clear" w:pos="1985"/>
        <w:tab w:val="right" w:pos="9611"/>
      </w:tabs>
    </w:pPr>
    <w:rPr>
      <w:i/>
    </w:rPr>
  </w:style>
  <w:style w:type="paragraph" w:styleId="TOC1">
    <w:name w:val="toc 1"/>
    <w:basedOn w:val="Normal"/>
    <w:semiHidden/>
    <w:rsid w:val="007577DB"/>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semiHidden/>
    <w:rsid w:val="007577DB"/>
    <w:pPr>
      <w:tabs>
        <w:tab w:val="clear" w:pos="567"/>
        <w:tab w:val="left" w:pos="1276"/>
      </w:tabs>
      <w:spacing w:before="160"/>
      <w:ind w:left="1276" w:hanging="709"/>
    </w:pPr>
  </w:style>
  <w:style w:type="paragraph" w:styleId="TOC3">
    <w:name w:val="toc 3"/>
    <w:basedOn w:val="TOC2"/>
    <w:semiHidden/>
    <w:rsid w:val="007577DB"/>
    <w:pPr>
      <w:tabs>
        <w:tab w:val="clear" w:pos="1276"/>
        <w:tab w:val="left" w:pos="2155"/>
      </w:tabs>
      <w:ind w:left="2155" w:hanging="879"/>
    </w:pPr>
  </w:style>
  <w:style w:type="paragraph" w:styleId="TOC4">
    <w:name w:val="toc 4"/>
    <w:basedOn w:val="TOC3"/>
    <w:semiHidden/>
    <w:rsid w:val="007577DB"/>
    <w:pPr>
      <w:tabs>
        <w:tab w:val="left" w:pos="3261"/>
      </w:tabs>
      <w:spacing w:before="80"/>
      <w:ind w:left="3261" w:hanging="993"/>
    </w:pPr>
  </w:style>
  <w:style w:type="paragraph" w:styleId="TOC5">
    <w:name w:val="toc 5"/>
    <w:basedOn w:val="TOC4"/>
    <w:semiHidden/>
    <w:rsid w:val="007577DB"/>
  </w:style>
  <w:style w:type="paragraph" w:styleId="TOC6">
    <w:name w:val="toc 6"/>
    <w:basedOn w:val="TOC4"/>
    <w:semiHidden/>
    <w:rsid w:val="007577DB"/>
  </w:style>
  <w:style w:type="paragraph" w:styleId="TOC7">
    <w:name w:val="toc 7"/>
    <w:basedOn w:val="TOC4"/>
    <w:semiHidden/>
    <w:rsid w:val="007577DB"/>
  </w:style>
  <w:style w:type="paragraph" w:styleId="TOC8">
    <w:name w:val="toc 8"/>
    <w:basedOn w:val="TOC4"/>
    <w:semiHidden/>
    <w:rsid w:val="007577DB"/>
  </w:style>
  <w:style w:type="paragraph" w:customStyle="1" w:styleId="Annexref">
    <w:name w:val="Annex_ref"/>
    <w:basedOn w:val="Normal"/>
    <w:next w:val="Normalaftertitle"/>
    <w:rsid w:val="007577DB"/>
    <w:pPr>
      <w:keepNext/>
      <w:keepLines/>
      <w:spacing w:after="280"/>
      <w:jc w:val="center"/>
    </w:pPr>
  </w:style>
  <w:style w:type="paragraph" w:customStyle="1" w:styleId="Appendixref">
    <w:name w:val="Appendix_ref"/>
    <w:basedOn w:val="Annexref"/>
    <w:next w:val="Normalaftertitle"/>
    <w:rsid w:val="007577DB"/>
  </w:style>
  <w:style w:type="paragraph" w:customStyle="1" w:styleId="Tabletitle">
    <w:name w:val="Table_title"/>
    <w:basedOn w:val="Normal"/>
    <w:next w:val="Tablehead"/>
    <w:link w:val="Tabletitle0"/>
    <w:rsid w:val="007577DB"/>
    <w:pPr>
      <w:keepNext/>
      <w:spacing w:before="0" w:after="120"/>
      <w:jc w:val="center"/>
    </w:pPr>
    <w:rPr>
      <w:b/>
    </w:rPr>
  </w:style>
  <w:style w:type="character" w:customStyle="1" w:styleId="Tabletitle0">
    <w:name w:val="Table_title Знак"/>
    <w:link w:val="Tabletitle"/>
    <w:locked/>
    <w:rsid w:val="00052F66"/>
    <w:rPr>
      <w:b/>
      <w:sz w:val="24"/>
      <w:lang w:val="fr-FR" w:eastAsia="en-US"/>
    </w:rPr>
  </w:style>
  <w:style w:type="paragraph" w:customStyle="1" w:styleId="Summary">
    <w:name w:val="Summary"/>
    <w:basedOn w:val="Normal"/>
    <w:next w:val="Normalaftertitle"/>
    <w:autoRedefine/>
    <w:rsid w:val="00CB5317"/>
    <w:pPr>
      <w:spacing w:after="480"/>
    </w:pPr>
    <w:rPr>
      <w:sz w:val="22"/>
      <w:lang w:val="es-ES_tradnl"/>
    </w:rPr>
  </w:style>
  <w:style w:type="character" w:styleId="Hyperlink">
    <w:name w:val="Hyperlink"/>
    <w:basedOn w:val="DefaultParagraphFont"/>
    <w:rsid w:val="00934ED7"/>
    <w:rPr>
      <w:color w:val="0000FF"/>
      <w:u w:val="single"/>
    </w:rPr>
  </w:style>
  <w:style w:type="paragraph" w:customStyle="1" w:styleId="TableLegendNote">
    <w:name w:val="Table_Legend_Note"/>
    <w:basedOn w:val="Tablelegend"/>
    <w:next w:val="Tablelegend"/>
    <w:rsid w:val="007577DB"/>
    <w:pPr>
      <w:ind w:left="-85" w:firstLine="0"/>
    </w:pPr>
    <w:rPr>
      <w:lang w:val="en-US"/>
    </w:rPr>
  </w:style>
  <w:style w:type="paragraph" w:styleId="Footer">
    <w:name w:val="footer"/>
    <w:basedOn w:val="Normal"/>
    <w:link w:val="FooterChar"/>
    <w:rsid w:val="007577DB"/>
    <w:pPr>
      <w:tabs>
        <w:tab w:val="clear" w:pos="794"/>
        <w:tab w:val="clear" w:pos="1191"/>
        <w:tab w:val="clear" w:pos="1588"/>
        <w:tab w:val="clear" w:pos="1985"/>
      </w:tabs>
      <w:spacing w:before="0"/>
    </w:pPr>
    <w:rPr>
      <w:noProof/>
      <w:sz w:val="18"/>
    </w:rPr>
  </w:style>
  <w:style w:type="character" w:customStyle="1" w:styleId="FooterChar">
    <w:name w:val="Footer Char"/>
    <w:basedOn w:val="DefaultParagraphFont"/>
    <w:link w:val="Footer"/>
    <w:rsid w:val="007913D0"/>
    <w:rPr>
      <w:noProof/>
      <w:sz w:val="18"/>
      <w:lang w:val="fr-FR" w:eastAsia="en-US"/>
    </w:rPr>
  </w:style>
  <w:style w:type="paragraph" w:styleId="Header">
    <w:name w:val="header"/>
    <w:basedOn w:val="Normal"/>
    <w:link w:val="HeaderChar"/>
    <w:rsid w:val="007577DB"/>
    <w:pPr>
      <w:tabs>
        <w:tab w:val="clear" w:pos="794"/>
        <w:tab w:val="clear" w:pos="1191"/>
        <w:tab w:val="clear" w:pos="1588"/>
        <w:tab w:val="clear" w:pos="1985"/>
        <w:tab w:val="center" w:pos="4848"/>
        <w:tab w:val="right" w:pos="9696"/>
      </w:tabs>
      <w:spacing w:before="0"/>
      <w:jc w:val="center"/>
    </w:pPr>
  </w:style>
  <w:style w:type="character" w:customStyle="1" w:styleId="HeaderChar">
    <w:name w:val="Header Char"/>
    <w:basedOn w:val="DefaultParagraphFont"/>
    <w:link w:val="Header"/>
    <w:rsid w:val="007913D0"/>
    <w:rPr>
      <w:sz w:val="24"/>
      <w:lang w:val="fr-FR" w:eastAsia="en-US"/>
    </w:rPr>
  </w:style>
  <w:style w:type="character" w:styleId="LineNumber">
    <w:name w:val="line number"/>
    <w:basedOn w:val="DefaultParagraphFont"/>
    <w:semiHidden/>
    <w:unhideWhenUsed/>
    <w:rsid w:val="00461AD2"/>
  </w:style>
  <w:style w:type="character" w:styleId="CommentReference">
    <w:name w:val="annotation reference"/>
    <w:basedOn w:val="DefaultParagraphFont"/>
    <w:semiHidden/>
    <w:unhideWhenUsed/>
    <w:rsid w:val="000F2F4A"/>
    <w:rPr>
      <w:sz w:val="16"/>
      <w:szCs w:val="16"/>
    </w:rPr>
  </w:style>
  <w:style w:type="paragraph" w:styleId="CommentText">
    <w:name w:val="annotation text"/>
    <w:basedOn w:val="Normal"/>
    <w:link w:val="CommentTextChar"/>
    <w:semiHidden/>
    <w:unhideWhenUsed/>
    <w:rsid w:val="000F2F4A"/>
    <w:rPr>
      <w:sz w:val="20"/>
    </w:rPr>
  </w:style>
  <w:style w:type="character" w:customStyle="1" w:styleId="CommentTextChar">
    <w:name w:val="Comment Text Char"/>
    <w:basedOn w:val="DefaultParagraphFont"/>
    <w:link w:val="CommentText"/>
    <w:semiHidden/>
    <w:rsid w:val="000F2F4A"/>
    <w:rPr>
      <w:lang w:val="fr-FR" w:eastAsia="en-US"/>
    </w:rPr>
  </w:style>
  <w:style w:type="paragraph" w:styleId="CommentSubject">
    <w:name w:val="annotation subject"/>
    <w:basedOn w:val="CommentText"/>
    <w:next w:val="CommentText"/>
    <w:link w:val="CommentSubjectChar"/>
    <w:semiHidden/>
    <w:unhideWhenUsed/>
    <w:rsid w:val="000F2F4A"/>
    <w:rPr>
      <w:b/>
      <w:bCs/>
    </w:rPr>
  </w:style>
  <w:style w:type="character" w:customStyle="1" w:styleId="CommentSubjectChar">
    <w:name w:val="Comment Subject Char"/>
    <w:basedOn w:val="CommentTextChar"/>
    <w:link w:val="CommentSubject"/>
    <w:semiHidden/>
    <w:rsid w:val="000F2F4A"/>
    <w:rPr>
      <w:b/>
      <w:bCs/>
      <w:lang w:val="fr-FR" w:eastAsia="en-US"/>
    </w:rPr>
  </w:style>
  <w:style w:type="paragraph" w:styleId="ListParagraph">
    <w:name w:val="List Paragraph"/>
    <w:basedOn w:val="Normal"/>
    <w:uiPriority w:val="34"/>
    <w:qFormat/>
    <w:rsid w:val="005709E3"/>
    <w:pPr>
      <w:ind w:left="720"/>
      <w:contextualSpacing/>
    </w:pPr>
  </w:style>
  <w:style w:type="paragraph" w:styleId="Revision">
    <w:name w:val="Revision"/>
    <w:hidden/>
    <w:uiPriority w:val="99"/>
    <w:semiHidden/>
    <w:rsid w:val="00CB5317"/>
    <w:rPr>
      <w:sz w:val="24"/>
      <w:lang w:val="fr-FR" w:eastAsia="en-US"/>
    </w:rPr>
  </w:style>
  <w:style w:type="table" w:styleId="TableGrid">
    <w:name w:val="Table Grid"/>
    <w:basedOn w:val="TableNormal"/>
    <w:rsid w:val="00BA2334"/>
    <w:pPr>
      <w:widowControl w:val="0"/>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umlev1Char">
    <w:name w:val="enumlev1 Char"/>
    <w:link w:val="enumlev1"/>
    <w:rsid w:val="00BA2334"/>
    <w:rPr>
      <w:sz w:val="24"/>
      <w:lang w:val="fr-FR" w:eastAsia="en-US"/>
    </w:rPr>
  </w:style>
  <w:style w:type="paragraph" w:customStyle="1" w:styleId="Source">
    <w:name w:val="Source"/>
    <w:basedOn w:val="Normal"/>
    <w:next w:val="Normal"/>
    <w:rsid w:val="00BA2334"/>
    <w:pPr>
      <w:tabs>
        <w:tab w:val="clear" w:pos="794"/>
        <w:tab w:val="clear" w:pos="1191"/>
        <w:tab w:val="clear" w:pos="1588"/>
        <w:tab w:val="clear" w:pos="1985"/>
        <w:tab w:val="left" w:pos="1134"/>
        <w:tab w:val="left" w:pos="1871"/>
        <w:tab w:val="left" w:pos="2268"/>
      </w:tabs>
      <w:spacing w:before="840"/>
      <w:jc w:val="center"/>
    </w:pPr>
    <w:rPr>
      <w:b/>
      <w:sz w:val="28"/>
      <w:lang w:val="en-GB"/>
    </w:rPr>
  </w:style>
  <w:style w:type="paragraph" w:customStyle="1" w:styleId="Title1">
    <w:name w:val="Title 1"/>
    <w:basedOn w:val="Source"/>
    <w:next w:val="Normal"/>
    <w:link w:val="Title1Carattere"/>
    <w:rsid w:val="00BA2334"/>
    <w:pPr>
      <w:tabs>
        <w:tab w:val="left" w:pos="567"/>
        <w:tab w:val="left" w:pos="1701"/>
        <w:tab w:val="left" w:pos="2835"/>
      </w:tabs>
      <w:spacing w:before="240"/>
    </w:pPr>
    <w:rPr>
      <w:b w:val="0"/>
      <w:caps/>
    </w:rPr>
  </w:style>
  <w:style w:type="paragraph" w:customStyle="1" w:styleId="Title4">
    <w:name w:val="Title 4"/>
    <w:basedOn w:val="Normal"/>
    <w:next w:val="Heading1"/>
    <w:rsid w:val="00BA2334"/>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pPr>
    <w:rPr>
      <w:b/>
      <w:sz w:val="28"/>
      <w:lang w:val="en-GB"/>
    </w:rPr>
  </w:style>
  <w:style w:type="character" w:customStyle="1" w:styleId="Title1Carattere">
    <w:name w:val="Title 1 Carattere"/>
    <w:basedOn w:val="DefaultParagraphFont"/>
    <w:link w:val="Title1"/>
    <w:locked/>
    <w:rsid w:val="00BA2334"/>
    <w:rPr>
      <w:caps/>
      <w:sz w:val="28"/>
      <w:lang w:val="en-GB" w:eastAsia="en-US"/>
    </w:rPr>
  </w:style>
  <w:style w:type="character" w:customStyle="1" w:styleId="UnresolvedMention1">
    <w:name w:val="Unresolved Mention1"/>
    <w:basedOn w:val="DefaultParagraphFont"/>
    <w:uiPriority w:val="99"/>
    <w:semiHidden/>
    <w:unhideWhenUsed/>
    <w:rsid w:val="00BA2334"/>
    <w:rPr>
      <w:color w:val="605E5C"/>
      <w:shd w:val="clear" w:color="auto" w:fill="E1DFDD"/>
    </w:rPr>
  </w:style>
  <w:style w:type="paragraph" w:styleId="BalloonText">
    <w:name w:val="Balloon Text"/>
    <w:basedOn w:val="Normal"/>
    <w:link w:val="BalloonTextChar"/>
    <w:semiHidden/>
    <w:unhideWhenUsed/>
    <w:rsid w:val="00296E24"/>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96E24"/>
    <w:rPr>
      <w:rFonts w:ascii="Segoe UI" w:hAnsi="Segoe UI" w:cs="Segoe UI"/>
      <w:sz w:val="18"/>
      <w:szCs w:val="18"/>
      <w:lang w:val="fr-FR" w:eastAsia="en-US"/>
    </w:rPr>
  </w:style>
  <w:style w:type="character" w:styleId="UnresolvedMention">
    <w:name w:val="Unresolved Mention"/>
    <w:basedOn w:val="DefaultParagraphFont"/>
    <w:uiPriority w:val="99"/>
    <w:semiHidden/>
    <w:unhideWhenUsed/>
    <w:rsid w:val="002654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1670553">
      <w:bodyDiv w:val="1"/>
      <w:marLeft w:val="0"/>
      <w:marRight w:val="0"/>
      <w:marTop w:val="0"/>
      <w:marBottom w:val="0"/>
      <w:divBdr>
        <w:top w:val="none" w:sz="0" w:space="0" w:color="auto"/>
        <w:left w:val="none" w:sz="0" w:space="0" w:color="auto"/>
        <w:bottom w:val="none" w:sz="0" w:space="0" w:color="auto"/>
        <w:right w:val="none" w:sz="0" w:space="0" w:color="auto"/>
      </w:divBdr>
    </w:div>
    <w:div w:id="302781315">
      <w:bodyDiv w:val="1"/>
      <w:marLeft w:val="0"/>
      <w:marRight w:val="0"/>
      <w:marTop w:val="0"/>
      <w:marBottom w:val="0"/>
      <w:divBdr>
        <w:top w:val="none" w:sz="0" w:space="0" w:color="auto"/>
        <w:left w:val="none" w:sz="0" w:space="0" w:color="auto"/>
        <w:bottom w:val="none" w:sz="0" w:space="0" w:color="auto"/>
        <w:right w:val="none" w:sz="0" w:space="0" w:color="auto"/>
      </w:divBdr>
    </w:div>
    <w:div w:id="537550587">
      <w:bodyDiv w:val="1"/>
      <w:marLeft w:val="0"/>
      <w:marRight w:val="0"/>
      <w:marTop w:val="0"/>
      <w:marBottom w:val="0"/>
      <w:divBdr>
        <w:top w:val="none" w:sz="0" w:space="0" w:color="auto"/>
        <w:left w:val="none" w:sz="0" w:space="0" w:color="auto"/>
        <w:bottom w:val="none" w:sz="0" w:space="0" w:color="auto"/>
        <w:right w:val="none" w:sz="0" w:space="0" w:color="auto"/>
      </w:divBdr>
    </w:div>
    <w:div w:id="598879254">
      <w:bodyDiv w:val="1"/>
      <w:marLeft w:val="0"/>
      <w:marRight w:val="0"/>
      <w:marTop w:val="0"/>
      <w:marBottom w:val="0"/>
      <w:divBdr>
        <w:top w:val="none" w:sz="0" w:space="0" w:color="auto"/>
        <w:left w:val="none" w:sz="0" w:space="0" w:color="auto"/>
        <w:bottom w:val="none" w:sz="0" w:space="0" w:color="auto"/>
        <w:right w:val="none" w:sz="0" w:space="0" w:color="auto"/>
      </w:divBdr>
    </w:div>
    <w:div w:id="1148672324">
      <w:bodyDiv w:val="1"/>
      <w:marLeft w:val="0"/>
      <w:marRight w:val="0"/>
      <w:marTop w:val="0"/>
      <w:marBottom w:val="0"/>
      <w:divBdr>
        <w:top w:val="none" w:sz="0" w:space="0" w:color="auto"/>
        <w:left w:val="none" w:sz="0" w:space="0" w:color="auto"/>
        <w:bottom w:val="none" w:sz="0" w:space="0" w:color="auto"/>
        <w:right w:val="none" w:sz="0" w:space="0" w:color="auto"/>
      </w:divBdr>
    </w:div>
    <w:div w:id="1880775077">
      <w:bodyDiv w:val="1"/>
      <w:marLeft w:val="0"/>
      <w:marRight w:val="0"/>
      <w:marTop w:val="0"/>
      <w:marBottom w:val="0"/>
      <w:divBdr>
        <w:top w:val="none" w:sz="0" w:space="0" w:color="auto"/>
        <w:left w:val="none" w:sz="0" w:space="0" w:color="auto"/>
        <w:bottom w:val="none" w:sz="0" w:space="0" w:color="auto"/>
        <w:right w:val="none" w:sz="0" w:space="0" w:color="auto"/>
      </w:divBdr>
    </w:div>
    <w:div w:id="2059697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ominic.nguyen@esimplicity.com" TargetMode="External"/><Relationship Id="rId13" Type="http://schemas.openxmlformats.org/officeDocument/2006/relationships/header" Target="head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s://www.itu.int/md/R19-WP5B-C-0142/en" TargetMode="External"/><Relationship Id="rId10" Type="http://schemas.openxmlformats.org/officeDocument/2006/relationships/hyperlink" Target="mailto:jashley@mitre.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kellen.k.gibson.civ@mail.mil"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sson\AppData\Roaming\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884107-865C-4920-95A8-9F4EEB565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BR_Rec_2005</Template>
  <TotalTime>393</TotalTime>
  <Pages>11</Pages>
  <Words>2214</Words>
  <Characters>12625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Template BR_Rec_2005.dot</vt:lpstr>
    </vt:vector>
  </TitlesOfParts>
  <Manager/>
  <Company>ITU</Company>
  <LinksUpToDate>false</LinksUpToDate>
  <CharactersWithSpaces>14810</CharactersWithSpaces>
  <SharedDoc>false</SharedDoc>
  <HLinks>
    <vt:vector size="12" baseType="variant">
      <vt:variant>
        <vt:i4>1966164</vt:i4>
      </vt:variant>
      <vt:variant>
        <vt:i4>3</vt:i4>
      </vt:variant>
      <vt:variant>
        <vt:i4>0</vt:i4>
      </vt:variant>
      <vt:variant>
        <vt:i4>5</vt:i4>
      </vt:variant>
      <vt:variant>
        <vt:lpwstr>http://www.itu.int/publ/R-REC/en</vt:lpwstr>
      </vt:variant>
      <vt:variant>
        <vt:lpwstr/>
      </vt:variant>
      <vt:variant>
        <vt:i4>3997742</vt:i4>
      </vt:variant>
      <vt:variant>
        <vt:i4>0</vt:i4>
      </vt:variant>
      <vt:variant>
        <vt:i4>0</vt:i4>
      </vt:variant>
      <vt:variant>
        <vt:i4>5</vt:i4>
      </vt:variant>
      <vt:variant>
        <vt:lpwstr>http://www.itu.int/ITU-R/go/patents/en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BR_Rec_2005.dot</dc:title>
  <dc:subject/>
  <dc:creator>ITU-R</dc:creator>
  <cp:keywords/>
  <dc:description>Edition                       1.11.07      SP_x000d_
corr. editeur: 14.2.08/KJ_x000d_
REV - 18-02-08 - HB_x000d_
Récup + PDF: 2.7.09/KJ</dc:description>
  <cp:lastModifiedBy>AFSMO</cp:lastModifiedBy>
  <cp:revision>55</cp:revision>
  <cp:lastPrinted>2018-02-12T14:38:00Z</cp:lastPrinted>
  <dcterms:created xsi:type="dcterms:W3CDTF">2021-03-24T15:07:00Z</dcterms:created>
  <dcterms:modified xsi:type="dcterms:W3CDTF">2021-03-25T16:13:00Z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ies>
</file>