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DC2262">
        <w:trPr>
          <w:trHeight w:val="566"/>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5F303823"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141803">
              <w:rPr>
                <w:rFonts w:ascii="Times New Roman" w:hAnsi="Times New Roman" w:cs="Times New Roman"/>
                <w:sz w:val="24"/>
                <w:szCs w:val="24"/>
              </w:rPr>
              <w:t>6</w:t>
            </w:r>
            <w:r>
              <w:rPr>
                <w:rFonts w:ascii="Times New Roman" w:hAnsi="Times New Roman" w:cs="Times New Roman"/>
                <w:sz w:val="24"/>
                <w:szCs w:val="24"/>
              </w:rPr>
              <w:t>/</w:t>
            </w:r>
            <w:del w:id="0" w:author="Author" w:date="2021-03-24T17:11:00Z">
              <w:r w:rsidDel="00C839EE">
                <w:rPr>
                  <w:rFonts w:ascii="Times New Roman" w:hAnsi="Times New Roman" w:cs="Times New Roman"/>
                  <w:sz w:val="24"/>
                  <w:szCs w:val="24"/>
                </w:rPr>
                <w:delText>XX</w:delText>
              </w:r>
            </w:del>
            <w:ins w:id="1" w:author="Author" w:date="2021-03-24T17:11:00Z">
              <w:r w:rsidR="00C839EE">
                <w:rPr>
                  <w:rFonts w:ascii="Times New Roman" w:hAnsi="Times New Roman" w:cs="Times New Roman"/>
                  <w:sz w:val="24"/>
                  <w:szCs w:val="24"/>
                </w:rPr>
                <w:t>7</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086BEF6D"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5B/225 Annex 36</w:t>
            </w:r>
          </w:p>
        </w:tc>
        <w:tc>
          <w:tcPr>
            <w:tcW w:w="4930" w:type="dxa"/>
            <w:tcBorders>
              <w:top w:val="single" w:sz="4" w:space="0" w:color="auto"/>
              <w:left w:val="single" w:sz="4" w:space="0" w:color="auto"/>
              <w:bottom w:val="single" w:sz="4" w:space="0" w:color="auto"/>
              <w:right w:val="single" w:sz="4" w:space="0" w:color="auto"/>
            </w:tcBorders>
            <w:hideMark/>
          </w:tcPr>
          <w:p w14:paraId="585DE37B" w14:textId="739F2FD1"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Pr>
                <w:rFonts w:ascii="Times New Roman" w:hAnsi="Times New Roman" w:cs="Times New Roman"/>
                <w:bCs/>
                <w:sz w:val="24"/>
                <w:szCs w:val="24"/>
              </w:rPr>
              <w:t>1</w:t>
            </w:r>
            <w:r w:rsidR="00141803">
              <w:rPr>
                <w:rFonts w:ascii="Times New Roman" w:hAnsi="Times New Roman" w:cs="Times New Roman"/>
                <w:bCs/>
                <w:sz w:val="24"/>
                <w:szCs w:val="24"/>
              </w:rPr>
              <w:t xml:space="preserve"> February</w:t>
            </w:r>
            <w:r>
              <w:rPr>
                <w:rFonts w:ascii="Times New Roman" w:hAnsi="Times New Roman" w:cs="Times New Roman"/>
                <w:sz w:val="24"/>
                <w:szCs w:val="24"/>
              </w:rPr>
              <w:t xml:space="preserve"> 202</w:t>
            </w:r>
            <w:r w:rsidR="00141803">
              <w:rPr>
                <w:rFonts w:ascii="Times New Roman" w:hAnsi="Times New Roman" w:cs="Times New Roman"/>
                <w:sz w:val="24"/>
                <w:szCs w:val="24"/>
              </w:rPr>
              <w:t>1</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25585062"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Working Document Towards a 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3B0E302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58ED5F6A" w14:textId="62E703CD" w:rsidR="00C019AD" w:rsidRDefault="00C019AD">
            <w:pPr>
              <w:spacing w:line="240" w:lineRule="auto"/>
              <w:jc w:val="left"/>
              <w:rPr>
                <w:rFonts w:ascii="Times New Roman" w:hAnsi="Times New Roman" w:cs="Times New Roman"/>
                <w:bCs/>
                <w:sz w:val="24"/>
                <w:szCs w:val="24"/>
              </w:rPr>
            </w:pPr>
          </w:p>
          <w:p w14:paraId="211DD2F0" w14:textId="77777777" w:rsidR="006B3F45" w:rsidRPr="00E87A44" w:rsidRDefault="006B3F45" w:rsidP="006B3F45">
            <w:pPr>
              <w:tabs>
                <w:tab w:val="left" w:pos="1134"/>
                <w:tab w:val="left" w:pos="1871"/>
                <w:tab w:val="left" w:pos="2268"/>
              </w:tabs>
              <w:overflowPunct w:val="0"/>
              <w:autoSpaceDE w:val="0"/>
              <w:autoSpaceDN w:val="0"/>
              <w:adjustRightInd w:val="0"/>
              <w:spacing w:line="240" w:lineRule="auto"/>
              <w:ind w:right="144"/>
              <w:jc w:val="left"/>
              <w:rPr>
                <w:ins w:id="2" w:author="Author" w:date="2021-03-24T17:00:00Z"/>
                <w:rFonts w:ascii="Times New Roman" w:eastAsia="Times New Roman" w:hAnsi="Times New Roman" w:cs="Times New Roman"/>
                <w:bCs/>
                <w:iCs/>
                <w:sz w:val="24"/>
                <w:szCs w:val="24"/>
              </w:rPr>
            </w:pPr>
            <w:ins w:id="3" w:author="Author" w:date="2021-03-24T17:00:00Z">
              <w:r w:rsidRPr="00E87A44">
                <w:rPr>
                  <w:rFonts w:ascii="Times New Roman" w:eastAsia="Times New Roman" w:hAnsi="Times New Roman" w:cs="Times New Roman"/>
                  <w:bCs/>
                  <w:iCs/>
                  <w:sz w:val="24"/>
                  <w:szCs w:val="24"/>
                </w:rPr>
                <w:t>Ross Norsworthy</w:t>
              </w:r>
            </w:ins>
          </w:p>
          <w:p w14:paraId="1031F92A" w14:textId="2405F9CB" w:rsidR="006B3F45" w:rsidRPr="00E87A44" w:rsidRDefault="006B3F45" w:rsidP="006B3F45">
            <w:pPr>
              <w:tabs>
                <w:tab w:val="left" w:pos="1134"/>
                <w:tab w:val="left" w:pos="1871"/>
                <w:tab w:val="left" w:pos="2268"/>
              </w:tabs>
              <w:overflowPunct w:val="0"/>
              <w:autoSpaceDE w:val="0"/>
              <w:autoSpaceDN w:val="0"/>
              <w:adjustRightInd w:val="0"/>
              <w:spacing w:line="240" w:lineRule="auto"/>
              <w:ind w:right="144"/>
              <w:jc w:val="left"/>
              <w:rPr>
                <w:ins w:id="4" w:author="Author" w:date="2021-03-24T17:00:00Z"/>
                <w:rFonts w:ascii="Times New Roman" w:eastAsia="Times New Roman" w:hAnsi="Times New Roman" w:cs="Times New Roman"/>
                <w:bCs/>
                <w:iCs/>
                <w:sz w:val="24"/>
                <w:szCs w:val="24"/>
              </w:rPr>
            </w:pPr>
            <w:ins w:id="5" w:author="Author" w:date="2021-03-24T17:00:00Z">
              <w:r w:rsidRPr="00E87A44">
                <w:rPr>
                  <w:rFonts w:ascii="Times New Roman" w:eastAsia="Times New Roman" w:hAnsi="Times New Roman" w:cs="Times New Roman"/>
                  <w:bCs/>
                  <w:iCs/>
                  <w:sz w:val="24"/>
                  <w:szCs w:val="24"/>
                </w:rPr>
                <w:t>REC, Inc.</w:t>
              </w:r>
              <w:r>
                <w:rPr>
                  <w:rFonts w:ascii="Times New Roman" w:eastAsia="Times New Roman" w:hAnsi="Times New Roman" w:cs="Times New Roman"/>
                  <w:bCs/>
                  <w:iCs/>
                  <w:sz w:val="24"/>
                  <w:szCs w:val="24"/>
                </w:rPr>
                <w:t xml:space="preserve"> for US Coast Guard</w:t>
              </w:r>
            </w:ins>
          </w:p>
          <w:p w14:paraId="5389B05B" w14:textId="3F0394A0" w:rsidR="00E87A44" w:rsidRDefault="00E87A44">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4984E0E"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fumie.wingo@navy.mil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571-521-9295</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0F9EEC77" w14:textId="77777777" w:rsidR="00CB3002" w:rsidRDefault="00CB3002" w:rsidP="006B3F45">
            <w:pPr>
              <w:tabs>
                <w:tab w:val="left" w:pos="1134"/>
                <w:tab w:val="left" w:pos="1871"/>
                <w:tab w:val="left" w:pos="2268"/>
              </w:tabs>
              <w:overflowPunct w:val="0"/>
              <w:autoSpaceDE w:val="0"/>
              <w:autoSpaceDN w:val="0"/>
              <w:adjustRightInd w:val="0"/>
              <w:spacing w:line="240" w:lineRule="auto"/>
              <w:ind w:right="144"/>
              <w:jc w:val="left"/>
              <w:rPr>
                <w:ins w:id="6" w:author="Author" w:date="2021-03-24T17:36:00Z"/>
                <w:rFonts w:ascii="Times New Roman" w:eastAsia="Times New Roman" w:hAnsi="Times New Roman" w:cs="Times New Roman"/>
                <w:bCs/>
                <w:color w:val="000000"/>
                <w:sz w:val="24"/>
                <w:szCs w:val="24"/>
                <w:lang w:val="fr-CH"/>
              </w:rPr>
            </w:pPr>
          </w:p>
          <w:p w14:paraId="3F363CD0" w14:textId="7116B808" w:rsidR="006B3F45" w:rsidRPr="00E87A44" w:rsidRDefault="006B3F45" w:rsidP="006B3F45">
            <w:pPr>
              <w:tabs>
                <w:tab w:val="left" w:pos="1134"/>
                <w:tab w:val="left" w:pos="1871"/>
                <w:tab w:val="left" w:pos="2268"/>
              </w:tabs>
              <w:overflowPunct w:val="0"/>
              <w:autoSpaceDE w:val="0"/>
              <w:autoSpaceDN w:val="0"/>
              <w:adjustRightInd w:val="0"/>
              <w:spacing w:line="240" w:lineRule="auto"/>
              <w:ind w:right="144"/>
              <w:jc w:val="left"/>
              <w:rPr>
                <w:ins w:id="7" w:author="Author" w:date="2021-03-24T17:00:00Z"/>
                <w:rFonts w:ascii="Times New Roman" w:eastAsia="Times New Roman" w:hAnsi="Times New Roman" w:cs="Times New Roman"/>
                <w:bCs/>
                <w:color w:val="000000"/>
                <w:sz w:val="24"/>
                <w:szCs w:val="24"/>
                <w:lang w:val="fr-CH"/>
              </w:rPr>
            </w:pPr>
            <w:ins w:id="8" w:author="Author" w:date="2021-03-24T17:00:00Z">
              <w:r w:rsidRPr="00E87A44">
                <w:rPr>
                  <w:rFonts w:ascii="Times New Roman" w:eastAsia="Times New Roman" w:hAnsi="Times New Roman" w:cs="Times New Roman"/>
                  <w:bCs/>
                  <w:color w:val="000000"/>
                  <w:sz w:val="24"/>
                  <w:szCs w:val="24"/>
                  <w:lang w:val="fr-CH"/>
                </w:rPr>
                <w:t>Phone : (727) 515-8025</w:t>
              </w:r>
            </w:ins>
          </w:p>
          <w:p w14:paraId="1EC7CF15" w14:textId="77777777" w:rsidR="006B3F45" w:rsidRPr="00E87A44" w:rsidRDefault="006B3F45" w:rsidP="006B3F45">
            <w:pPr>
              <w:tabs>
                <w:tab w:val="left" w:pos="1134"/>
                <w:tab w:val="left" w:pos="1871"/>
                <w:tab w:val="left" w:pos="2268"/>
              </w:tabs>
              <w:overflowPunct w:val="0"/>
              <w:autoSpaceDE w:val="0"/>
              <w:autoSpaceDN w:val="0"/>
              <w:adjustRightInd w:val="0"/>
              <w:spacing w:line="240" w:lineRule="auto"/>
              <w:ind w:right="144"/>
              <w:jc w:val="left"/>
              <w:rPr>
                <w:ins w:id="9" w:author="Author" w:date="2021-03-24T17:00:00Z"/>
                <w:rFonts w:ascii="Times New Roman" w:eastAsia="Times New Roman" w:hAnsi="Times New Roman" w:cs="Times New Roman"/>
                <w:bCs/>
                <w:color w:val="000000"/>
                <w:sz w:val="24"/>
                <w:szCs w:val="24"/>
                <w:lang w:val="fr-CH"/>
              </w:rPr>
            </w:pPr>
            <w:ins w:id="10" w:author="Author" w:date="2021-03-24T17:00:00Z">
              <w:r w:rsidRPr="00E87A44">
                <w:rPr>
                  <w:rFonts w:ascii="Times New Roman" w:eastAsia="Times New Roman" w:hAnsi="Times New Roman" w:cs="Times New Roman"/>
                  <w:bCs/>
                  <w:color w:val="000000"/>
                  <w:sz w:val="24"/>
                  <w:szCs w:val="24"/>
                  <w:lang w:val="fr-CH"/>
                </w:rPr>
                <w:t>Email: Ross_Norsworthy@msn.com</w:t>
              </w:r>
            </w:ins>
          </w:p>
          <w:p w14:paraId="78A521E9" w14:textId="07699C17" w:rsidR="00E87A44" w:rsidRDefault="00E87A44"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E824EC7"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The purpose of this document is to propose a revision to Recommendation ITU-R M.2116-0</w:t>
            </w:r>
          </w:p>
          <w:p w14:paraId="2F5B0CF3" w14:textId="77777777" w:rsidR="00DC2262" w:rsidRDefault="00DC2262">
            <w:pPr>
              <w:spacing w:line="240" w:lineRule="auto"/>
              <w:jc w:val="left"/>
              <w:rPr>
                <w:rFonts w:ascii="Times New Roman" w:hAnsi="Times New Roman" w:cs="Times New Roman"/>
                <w:sz w:val="24"/>
                <w:szCs w:val="24"/>
              </w:rPr>
            </w:pP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837F3F1" w14:textId="6147EAAD" w:rsidR="002C5E4D" w:rsidRPr="002C5E4D" w:rsidRDefault="00DC2262" w:rsidP="002C5E4D">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M.2116-0 contains characteristics for the aeronautical mobile service systems operating within the 4400-4990 MHz frequency range. The US propose</w:t>
            </w:r>
            <w:r w:rsidR="00141803">
              <w:rPr>
                <w:rFonts w:ascii="Times New Roman" w:hAnsi="Times New Roman" w:cs="Times New Roman"/>
                <w:bCs/>
                <w:sz w:val="24"/>
                <w:szCs w:val="24"/>
              </w:rPr>
              <w:t>d</w:t>
            </w:r>
            <w:r w:rsidR="002C5E4D">
              <w:rPr>
                <w:rFonts w:ascii="Times New Roman" w:hAnsi="Times New Roman" w:cs="Times New Roman"/>
                <w:bCs/>
                <w:sz w:val="24"/>
                <w:szCs w:val="24"/>
              </w:rPr>
              <w:t xml:space="preserve"> a revision to </w:t>
            </w:r>
            <w:r w:rsidR="00141803">
              <w:rPr>
                <w:rFonts w:ascii="Times New Roman" w:hAnsi="Times New Roman" w:cs="Times New Roman"/>
                <w:bCs/>
                <w:sz w:val="24"/>
                <w:szCs w:val="24"/>
              </w:rPr>
              <w:t xml:space="preserve">Rec. </w:t>
            </w:r>
            <w:r w:rsidR="002C5E4D">
              <w:rPr>
                <w:rFonts w:ascii="Times New Roman" w:hAnsi="Times New Roman" w:cs="Times New Roman"/>
                <w:bCs/>
                <w:sz w:val="24"/>
                <w:szCs w:val="24"/>
              </w:rPr>
              <w:t xml:space="preserve">M.2116 to add systems that </w:t>
            </w:r>
            <w:r w:rsidR="00141803">
              <w:rPr>
                <w:rFonts w:ascii="Times New Roman" w:hAnsi="Times New Roman" w:cs="Times New Roman"/>
                <w:bCs/>
                <w:sz w:val="24"/>
                <w:szCs w:val="24"/>
              </w:rPr>
              <w:t>adds an additional annex to this report to cover maritime systems operating in the frequency band. This contribution seeks to update the proposed new Annex 2 based upon feedback from the last meeting. This contribution will also propose a formal revision to Rec. M.2116 as it was not agreed to be revised at the last meeting (it was attached to the chairman’s report as a working document towards an annex to a reply liaison to WP 5D).</w:t>
            </w:r>
          </w:p>
          <w:p w14:paraId="2596383F" w14:textId="77777777" w:rsidR="002C5E4D" w:rsidRDefault="002C5E4D" w:rsidP="002C5E4D">
            <w:pPr>
              <w:spacing w:line="240" w:lineRule="auto"/>
              <w:jc w:val="left"/>
              <w:rPr>
                <w:rFonts w:ascii="Times New Roman" w:hAnsi="Times New Roman" w:cs="Times New Roman"/>
                <w:sz w:val="24"/>
                <w:szCs w:val="24"/>
              </w:rPr>
            </w:pPr>
          </w:p>
          <w:p w14:paraId="0D26EDF9" w14:textId="0EF89E9C" w:rsidR="00DC2262" w:rsidRDefault="00DC2262">
            <w:pPr>
              <w:spacing w:line="240" w:lineRule="auto"/>
              <w:jc w:val="left"/>
              <w:rPr>
                <w:rFonts w:ascii="Times New Roman" w:hAnsi="Times New Roman" w:cs="Times New Roman"/>
                <w:sz w:val="24"/>
                <w:szCs w:val="24"/>
              </w:rPr>
            </w:pPr>
          </w:p>
          <w:p w14:paraId="2984143E" w14:textId="77777777" w:rsidR="00DC2262" w:rsidRDefault="00DC2262">
            <w:pPr>
              <w:spacing w:line="240" w:lineRule="auto"/>
              <w:jc w:val="left"/>
              <w:rPr>
                <w:rFonts w:ascii="Times New Roman" w:hAnsi="Times New Roman" w:cs="Times New Roman"/>
                <w:sz w:val="24"/>
                <w:szCs w:val="24"/>
              </w:rPr>
            </w:pPr>
          </w:p>
          <w:p w14:paraId="4B095D7F" w14:textId="77777777" w:rsidR="00DC2262" w:rsidRDefault="00DC2262">
            <w:pPr>
              <w:spacing w:line="240" w:lineRule="auto"/>
              <w:jc w:val="left"/>
              <w:rPr>
                <w:rFonts w:ascii="Times New Roman" w:hAnsi="Times New Roman" w:cs="Times New Roman"/>
                <w:b/>
                <w:sz w:val="24"/>
                <w:szCs w:val="24"/>
              </w:rPr>
            </w:pP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4456C2E8" w:rsidR="00BB2CCE" w:rsidRDefault="00BB2CCE"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BB2CCE" w:rsidRPr="00BB2CCE" w14:paraId="7D4FD2F4" w14:textId="77777777" w:rsidTr="00BB2CCE">
        <w:trPr>
          <w:cantSplit/>
        </w:trPr>
        <w:tc>
          <w:tcPr>
            <w:tcW w:w="6487" w:type="dxa"/>
            <w:vAlign w:val="center"/>
            <w:hideMark/>
          </w:tcPr>
          <w:p w14:paraId="0D10261C"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BB2CCE">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3F92C9AD"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1" w:name="ditulogo"/>
            <w:bookmarkEnd w:id="11"/>
            <w:r w:rsidRPr="00BB2CCE">
              <w:rPr>
                <w:rFonts w:ascii="Times New Roman" w:eastAsia="Times New Roman" w:hAnsi="Times New Roman" w:cs="Times New Roman"/>
                <w:noProof/>
                <w:sz w:val="24"/>
                <w:szCs w:val="20"/>
                <w:lang w:val="en-GB" w:eastAsia="en-GB"/>
              </w:rPr>
              <w:drawing>
                <wp:inline distT="0" distB="0" distL="0" distR="0" wp14:anchorId="5E8519E0" wp14:editId="333E9858">
                  <wp:extent cx="762000" cy="7620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B2CCE" w:rsidRPr="00BB2CCE" w14:paraId="01DAF9A8" w14:textId="77777777" w:rsidTr="00BB2CCE">
        <w:trPr>
          <w:cantSplit/>
        </w:trPr>
        <w:tc>
          <w:tcPr>
            <w:tcW w:w="6487" w:type="dxa"/>
            <w:tcBorders>
              <w:top w:val="nil"/>
              <w:left w:val="nil"/>
              <w:bottom w:val="single" w:sz="12" w:space="0" w:color="auto"/>
              <w:right w:val="nil"/>
            </w:tcBorders>
          </w:tcPr>
          <w:p w14:paraId="7A5CC410"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53DA8988"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BB2CCE" w:rsidRPr="00BB2CCE" w14:paraId="7D56F9FD" w14:textId="77777777" w:rsidTr="00BB2CCE">
        <w:trPr>
          <w:cantSplit/>
        </w:trPr>
        <w:tc>
          <w:tcPr>
            <w:tcW w:w="6487" w:type="dxa"/>
            <w:tcBorders>
              <w:top w:val="single" w:sz="12" w:space="0" w:color="auto"/>
              <w:left w:val="nil"/>
              <w:bottom w:val="nil"/>
              <w:right w:val="nil"/>
            </w:tcBorders>
          </w:tcPr>
          <w:p w14:paraId="48A84DF0"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7BC2DAF6"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BB2CCE" w:rsidRPr="00BB2CCE" w14:paraId="32CFA8D1" w14:textId="77777777" w:rsidTr="00BB2CCE">
        <w:trPr>
          <w:cantSplit/>
        </w:trPr>
        <w:tc>
          <w:tcPr>
            <w:tcW w:w="6487" w:type="dxa"/>
            <w:vMerge w:val="restart"/>
            <w:hideMark/>
          </w:tcPr>
          <w:p w14:paraId="0CC14B09" w14:textId="318FAFBC" w:rsidR="00BB2CCE" w:rsidRPr="00BB2CCE" w:rsidRDefault="00BB2CCE" w:rsidP="00BB2CCE">
            <w:pPr>
              <w:shd w:val="solid" w:color="FFFFFF" w:fill="FFFFFF"/>
              <w:tabs>
                <w:tab w:val="left" w:pos="720"/>
                <w:tab w:val="left" w:pos="1134"/>
                <w:tab w:val="left" w:pos="1871"/>
                <w:tab w:val="left" w:pos="2268"/>
              </w:tabs>
              <w:overflowPunct w:val="0"/>
              <w:autoSpaceDE w:val="0"/>
              <w:autoSpaceDN w:val="0"/>
              <w:adjustRightInd w:val="0"/>
              <w:spacing w:after="240" w:line="240" w:lineRule="auto"/>
              <w:jc w:val="left"/>
              <w:rPr>
                <w:rFonts w:ascii="Verdana" w:eastAsia="Times New Roman" w:hAnsi="Verdana" w:cs="Times New Roman"/>
                <w:sz w:val="20"/>
                <w:szCs w:val="20"/>
                <w:lang w:val="en-GB" w:eastAsia="zh-CN"/>
              </w:rPr>
            </w:pPr>
            <w:bookmarkStart w:id="12" w:name="recibido"/>
            <w:bookmarkStart w:id="13" w:name="dnum" w:colFirst="1" w:colLast="1"/>
            <w:bookmarkEnd w:id="12"/>
            <w:r>
              <w:rPr>
                <w:rFonts w:ascii="Verdana" w:eastAsia="Times New Roman" w:hAnsi="Verdana" w:cs="Times New Roman"/>
                <w:sz w:val="20"/>
                <w:szCs w:val="20"/>
                <w:lang w:val="en-GB" w:eastAsia="zh-CN"/>
              </w:rPr>
              <w:t xml:space="preserve">Source: Document 5B/177; Document 5B/225 (Annex 36) </w:t>
            </w:r>
          </w:p>
        </w:tc>
        <w:tc>
          <w:tcPr>
            <w:tcW w:w="3402" w:type="dxa"/>
            <w:hideMark/>
          </w:tcPr>
          <w:p w14:paraId="6E684FF0" w14:textId="2647F102"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BB2CCE">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BB2CCE">
              <w:rPr>
                <w:rFonts w:ascii="Verdana" w:eastAsia="Times New Roman" w:hAnsi="Verdana" w:cs="Times New Roman"/>
                <w:b/>
                <w:sz w:val="20"/>
                <w:szCs w:val="20"/>
                <w:lang w:val="en-GB" w:eastAsia="zh-CN"/>
              </w:rPr>
              <w:t>-E</w:t>
            </w:r>
          </w:p>
        </w:tc>
      </w:tr>
      <w:tr w:rsidR="00BB2CCE" w:rsidRPr="00BB2CCE" w14:paraId="490FEF14" w14:textId="77777777" w:rsidTr="00BB2CCE">
        <w:trPr>
          <w:cantSplit/>
        </w:trPr>
        <w:tc>
          <w:tcPr>
            <w:tcW w:w="9889" w:type="dxa"/>
            <w:vMerge/>
            <w:vAlign w:val="center"/>
            <w:hideMark/>
          </w:tcPr>
          <w:p w14:paraId="638C32DD" w14:textId="77777777" w:rsidR="00BB2CCE" w:rsidRPr="00BB2CCE" w:rsidRDefault="00BB2CCE" w:rsidP="00BB2CCE">
            <w:pPr>
              <w:spacing w:line="240" w:lineRule="auto"/>
              <w:jc w:val="left"/>
              <w:rPr>
                <w:rFonts w:ascii="Verdana" w:eastAsia="Times New Roman" w:hAnsi="Verdana" w:cs="Times New Roman"/>
                <w:sz w:val="20"/>
                <w:szCs w:val="20"/>
                <w:lang w:val="en-GB" w:eastAsia="zh-CN"/>
              </w:rPr>
            </w:pPr>
            <w:bookmarkStart w:id="14" w:name="ddate" w:colFirst="1" w:colLast="1"/>
            <w:bookmarkEnd w:id="13"/>
          </w:p>
        </w:tc>
        <w:tc>
          <w:tcPr>
            <w:tcW w:w="3402" w:type="dxa"/>
            <w:hideMark/>
          </w:tcPr>
          <w:p w14:paraId="1488396E" w14:textId="0AF78420"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Pr="00BB2CCE">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May</w:t>
            </w:r>
            <w:r w:rsidRPr="00BB2CCE">
              <w:rPr>
                <w:rFonts w:ascii="Verdana" w:eastAsia="Times New Roman" w:hAnsi="Verdana" w:cs="Times New Roman"/>
                <w:b/>
                <w:sz w:val="20"/>
                <w:szCs w:val="20"/>
                <w:lang w:val="en-GB" w:eastAsia="zh-CN"/>
              </w:rPr>
              <w:t xml:space="preserve"> 202</w:t>
            </w:r>
            <w:r w:rsidR="00981EAD">
              <w:rPr>
                <w:rFonts w:ascii="Verdana" w:eastAsia="Times New Roman" w:hAnsi="Verdana" w:cs="Times New Roman"/>
                <w:b/>
                <w:sz w:val="20"/>
                <w:szCs w:val="20"/>
                <w:lang w:val="en-GB" w:eastAsia="zh-CN"/>
              </w:rPr>
              <w:t>1</w:t>
            </w:r>
          </w:p>
        </w:tc>
      </w:tr>
      <w:tr w:rsidR="00BB2CCE" w:rsidRPr="00BB2CCE" w14:paraId="0A98AE96" w14:textId="77777777" w:rsidTr="00BB2CCE">
        <w:trPr>
          <w:cantSplit/>
        </w:trPr>
        <w:tc>
          <w:tcPr>
            <w:tcW w:w="9889" w:type="dxa"/>
            <w:vMerge/>
            <w:vAlign w:val="center"/>
            <w:hideMark/>
          </w:tcPr>
          <w:p w14:paraId="03539C00" w14:textId="77777777" w:rsidR="00BB2CCE" w:rsidRPr="00BB2CCE" w:rsidRDefault="00BB2CCE" w:rsidP="00BB2CCE">
            <w:pPr>
              <w:spacing w:line="240" w:lineRule="auto"/>
              <w:jc w:val="left"/>
              <w:rPr>
                <w:rFonts w:ascii="Verdana" w:eastAsia="Times New Roman" w:hAnsi="Verdana" w:cs="Times New Roman"/>
                <w:sz w:val="20"/>
                <w:szCs w:val="20"/>
                <w:lang w:val="en-GB" w:eastAsia="zh-CN"/>
              </w:rPr>
            </w:pPr>
            <w:bookmarkStart w:id="15" w:name="dorlang" w:colFirst="1" w:colLast="1"/>
            <w:bookmarkEnd w:id="14"/>
          </w:p>
        </w:tc>
        <w:tc>
          <w:tcPr>
            <w:tcW w:w="3402" w:type="dxa"/>
            <w:hideMark/>
          </w:tcPr>
          <w:p w14:paraId="39945549" w14:textId="77777777" w:rsidR="00BB2CCE" w:rsidRPr="00BB2CCE" w:rsidRDefault="00BB2CCE" w:rsidP="00BB2CC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BB2CCE">
              <w:rPr>
                <w:rFonts w:ascii="Verdana" w:eastAsia="SimSun" w:hAnsi="Verdana" w:cs="Times New Roman"/>
                <w:b/>
                <w:sz w:val="20"/>
                <w:szCs w:val="20"/>
                <w:lang w:val="en-GB" w:eastAsia="zh-CN"/>
              </w:rPr>
              <w:t>English only</w:t>
            </w:r>
          </w:p>
        </w:tc>
      </w:tr>
      <w:tr w:rsidR="00BB2CCE" w:rsidRPr="00BB2CCE" w14:paraId="0D2045B5" w14:textId="77777777" w:rsidTr="00BB2CCE">
        <w:trPr>
          <w:cantSplit/>
        </w:trPr>
        <w:tc>
          <w:tcPr>
            <w:tcW w:w="9889" w:type="dxa"/>
            <w:gridSpan w:val="2"/>
            <w:hideMark/>
          </w:tcPr>
          <w:p w14:paraId="1E6E6B8A" w14:textId="2CE4A5E4" w:rsidR="00BB2CCE" w:rsidRPr="00BB2CCE" w:rsidRDefault="00BB2CCE" w:rsidP="00BB2CCE">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16" w:name="dsource"/>
            <w:bookmarkEnd w:id="15"/>
            <w:r w:rsidRPr="00BB2CCE">
              <w:rPr>
                <w:rFonts w:ascii="Times New Roman" w:eastAsia="Times New Roman" w:hAnsi="Times New Roman" w:cs="Times New Roman"/>
                <w:b/>
                <w:sz w:val="28"/>
                <w:szCs w:val="20"/>
                <w:lang w:val="en-GB" w:eastAsia="zh-CN"/>
              </w:rPr>
              <w:t>United States of America</w:t>
            </w:r>
            <w:ins w:id="17" w:author="Author" w:date="2021-03-24T15:54:00Z">
              <w:r w:rsidR="00460ADF">
                <w:rPr>
                  <w:rFonts w:ascii="Times New Roman" w:eastAsia="Times New Roman" w:hAnsi="Times New Roman" w:cs="Times New Roman"/>
                  <w:b/>
                  <w:sz w:val="28"/>
                  <w:szCs w:val="20"/>
                  <w:lang w:val="en-GB" w:eastAsia="zh-CN"/>
                </w:rPr>
                <w:t xml:space="preserve">, </w:t>
              </w:r>
            </w:ins>
            <w:ins w:id="18" w:author="Author" w:date="2021-03-26T12:30:00Z">
              <w:r w:rsidR="003E5FFA">
                <w:rPr>
                  <w:rFonts w:ascii="Times New Roman" w:eastAsia="Times New Roman" w:hAnsi="Times New Roman" w:cs="Times New Roman"/>
                  <w:b/>
                  <w:sz w:val="28"/>
                  <w:szCs w:val="20"/>
                  <w:lang w:val="en-GB" w:eastAsia="zh-CN"/>
                </w:rPr>
                <w:t xml:space="preserve"> France, </w:t>
              </w:r>
            </w:ins>
            <w:ins w:id="19" w:author="Author" w:date="2021-03-24T15:54:00Z">
              <w:r w:rsidR="00460ADF">
                <w:rPr>
                  <w:rFonts w:ascii="Times New Roman" w:eastAsia="Times New Roman" w:hAnsi="Times New Roman" w:cs="Times New Roman"/>
                  <w:b/>
                  <w:sz w:val="28"/>
                  <w:szCs w:val="20"/>
                  <w:lang w:val="en-GB" w:eastAsia="zh-CN"/>
                </w:rPr>
                <w:t>[Australia, Korea</w:t>
              </w:r>
            </w:ins>
            <w:ins w:id="20" w:author="Author" w:date="2021-03-24T16:08:00Z">
              <w:r w:rsidR="007B35D0">
                <w:rPr>
                  <w:rFonts w:ascii="Times New Roman" w:eastAsia="Times New Roman" w:hAnsi="Times New Roman" w:cs="Times New Roman"/>
                  <w:b/>
                  <w:sz w:val="28"/>
                  <w:szCs w:val="20"/>
                  <w:lang w:val="en-GB" w:eastAsia="zh-CN"/>
                </w:rPr>
                <w:t xml:space="preserve"> (Republic of)</w:t>
              </w:r>
            </w:ins>
            <w:ins w:id="21" w:author="Author" w:date="2021-03-24T15:54:00Z">
              <w:r w:rsidR="00460ADF">
                <w:rPr>
                  <w:rFonts w:ascii="Times New Roman" w:eastAsia="Times New Roman" w:hAnsi="Times New Roman" w:cs="Times New Roman"/>
                  <w:b/>
                  <w:sz w:val="28"/>
                  <w:szCs w:val="20"/>
                  <w:lang w:val="en-GB" w:eastAsia="zh-CN"/>
                </w:rPr>
                <w:t>, etc.]</w:t>
              </w:r>
            </w:ins>
          </w:p>
        </w:tc>
        <w:bookmarkEnd w:id="16"/>
      </w:tr>
      <w:tr w:rsidR="00BB2CCE" w:rsidRPr="00BB2CCE" w14:paraId="7EF293EB" w14:textId="77777777" w:rsidTr="00BB2CCE">
        <w:trPr>
          <w:cantSplit/>
        </w:trPr>
        <w:tc>
          <w:tcPr>
            <w:tcW w:w="9889" w:type="dxa"/>
            <w:gridSpan w:val="2"/>
            <w:hideMark/>
          </w:tcPr>
          <w:p w14:paraId="2A1EE98D" w14:textId="77777777" w:rsidR="00BB2CCE" w:rsidRPr="00BB2CCE" w:rsidRDefault="00BB2CCE" w:rsidP="00BB2CC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Times New Roman" w:hAnsi="Times New Roman" w:cs="Times New Roman"/>
                <w:caps/>
                <w:sz w:val="28"/>
                <w:szCs w:val="20"/>
                <w:lang w:val="en-GB" w:eastAsia="zh-CN"/>
              </w:rPr>
            </w:pPr>
            <w:bookmarkStart w:id="22" w:name="drec"/>
            <w:r w:rsidRPr="00BB2CCE">
              <w:rPr>
                <w:rFonts w:ascii="Times New Roman" w:eastAsia="Times New Roman" w:hAnsi="Times New Roman" w:cs="Times New Roman"/>
                <w:caps/>
                <w:sz w:val="28"/>
                <w:szCs w:val="20"/>
                <w:lang w:val="en-GB" w:eastAsia="zh-CN"/>
              </w:rPr>
              <w:t>PRoposed Working document for a Preliminary draft revision to Recommendation itu-r M.2116-0</w:t>
            </w:r>
          </w:p>
        </w:tc>
        <w:bookmarkEnd w:id="22"/>
      </w:tr>
      <w:tr w:rsidR="00BB2CCE" w:rsidRPr="00BB2CCE" w14:paraId="15E10727" w14:textId="77777777" w:rsidTr="00BB2CCE">
        <w:trPr>
          <w:cantSplit/>
        </w:trPr>
        <w:tc>
          <w:tcPr>
            <w:tcW w:w="9889" w:type="dxa"/>
            <w:gridSpan w:val="2"/>
            <w:hideMark/>
          </w:tcPr>
          <w:p w14:paraId="3B21AC70" w14:textId="77777777" w:rsidR="00BB2CCE" w:rsidRPr="00BB2CCE" w:rsidRDefault="00BB2CCE" w:rsidP="00BB2CCE">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23" w:name="dtitle1"/>
            <w:r w:rsidRPr="00BB2CCE">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4DC1B1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eastAsia="zh-CN"/>
        </w:rPr>
      </w:pPr>
      <w:bookmarkStart w:id="24" w:name="dbreak"/>
      <w:bookmarkEnd w:id="23"/>
      <w:bookmarkEnd w:id="24"/>
      <w:r w:rsidRPr="00BB2CCE">
        <w:rPr>
          <w:rFonts w:ascii="Times New Roman" w:eastAsia="FangSong_GB2312" w:hAnsi="Times New Roman" w:cs="Times New Roman"/>
          <w:b/>
          <w:sz w:val="28"/>
          <w:szCs w:val="20"/>
          <w:lang w:val="en-GB" w:eastAsia="zh-CN"/>
        </w:rPr>
        <w:t xml:space="preserve">1 </w:t>
      </w:r>
      <w:r w:rsidRPr="00BB2CCE">
        <w:rPr>
          <w:rFonts w:ascii="Times New Roman" w:eastAsia="FangSong_GB2312" w:hAnsi="Times New Roman" w:cs="Times New Roman"/>
          <w:b/>
          <w:sz w:val="28"/>
          <w:szCs w:val="20"/>
          <w:lang w:val="en-GB" w:eastAsia="zh-CN"/>
        </w:rPr>
        <w:tab/>
        <w:t>Introduction</w:t>
      </w:r>
    </w:p>
    <w:p w14:paraId="58BC2EEA" w14:textId="1DED1583" w:rsidR="00522E59" w:rsidRPr="00522E59" w:rsidRDefault="00522E59"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Pr>
          <w:rFonts w:ascii="Times New Roman" w:eastAsia="Times New Roman" w:hAnsi="Times New Roman" w:cs="Times New Roman"/>
          <w:sz w:val="24"/>
          <w:szCs w:val="20"/>
          <w:lang w:val="en-GB" w:eastAsia="zh-CN"/>
        </w:rPr>
        <w:t xml:space="preserve">At the twenty-fifth meeting of Working Party 5B (e-meeting, November 2020) </w:t>
      </w:r>
      <w:del w:id="25" w:author="Author" w:date="2021-03-24T17:26:00Z">
        <w:r w:rsidR="00727476" w:rsidDel="009E4D3D">
          <w:rPr>
            <w:rFonts w:ascii="Times New Roman" w:eastAsia="Times New Roman" w:hAnsi="Times New Roman" w:cs="Times New Roman"/>
            <w:sz w:val="24"/>
            <w:szCs w:val="20"/>
            <w:lang w:val="en-GB" w:eastAsia="zh-CN"/>
          </w:rPr>
          <w:delText>t</w:delText>
        </w:r>
        <w:r w:rsidDel="009E4D3D">
          <w:rPr>
            <w:rFonts w:ascii="Times New Roman" w:eastAsia="Times New Roman" w:hAnsi="Times New Roman" w:cs="Times New Roman"/>
            <w:sz w:val="24"/>
            <w:szCs w:val="20"/>
            <w:lang w:val="en-GB" w:eastAsia="zh-CN"/>
          </w:rPr>
          <w:delText>he United States</w:delText>
        </w:r>
      </w:del>
      <w:ins w:id="26" w:author="Author" w:date="2021-03-24T17:26:00Z">
        <w:r w:rsidR="009E4D3D">
          <w:rPr>
            <w:rFonts w:ascii="Times New Roman" w:eastAsia="Times New Roman" w:hAnsi="Times New Roman" w:cs="Times New Roman"/>
            <w:sz w:val="24"/>
            <w:szCs w:val="20"/>
            <w:lang w:val="en-GB" w:eastAsia="zh-CN"/>
          </w:rPr>
          <w:t>several administrations</w:t>
        </w:r>
      </w:ins>
      <w:r>
        <w:rPr>
          <w:rFonts w:ascii="Times New Roman" w:eastAsia="Times New Roman" w:hAnsi="Times New Roman" w:cs="Times New Roman"/>
          <w:sz w:val="24"/>
          <w:szCs w:val="20"/>
          <w:lang w:val="en-GB" w:eastAsia="zh-CN"/>
        </w:rPr>
        <w:t xml:space="preserve"> proposed to revise ITU-R </w:t>
      </w:r>
      <w:r w:rsidRPr="00BB2CCE">
        <w:rPr>
          <w:rFonts w:ascii="Times New Roman" w:eastAsia="Times New Roman" w:hAnsi="Times New Roman" w:cs="Times New Roman"/>
          <w:i/>
          <w:sz w:val="24"/>
          <w:szCs w:val="20"/>
          <w:lang w:val="en-GB" w:eastAsia="zh-CN"/>
        </w:rPr>
        <w:t>Recommendation ITU-R M.2116-0</w:t>
      </w:r>
      <w:del w:id="27" w:author="Author" w:date="2021-03-24T17:27:00Z">
        <w:r w:rsidDel="009E4D3D">
          <w:rPr>
            <w:rFonts w:ascii="Times New Roman" w:eastAsia="Times New Roman" w:hAnsi="Times New Roman" w:cs="Times New Roman"/>
            <w:iCs/>
            <w:sz w:val="24"/>
            <w:szCs w:val="20"/>
            <w:lang w:val="en-GB" w:eastAsia="zh-CN"/>
          </w:rPr>
          <w:delText xml:space="preserve"> to include </w:delText>
        </w:r>
        <w:r w:rsidR="001D7669" w:rsidDel="009E4D3D">
          <w:rPr>
            <w:rFonts w:ascii="Times New Roman" w:eastAsia="Times New Roman" w:hAnsi="Times New Roman" w:cs="Times New Roman"/>
            <w:iCs/>
            <w:sz w:val="24"/>
            <w:szCs w:val="20"/>
            <w:lang w:val="en-GB" w:eastAsia="zh-CN"/>
          </w:rPr>
          <w:delText>a second annex that would contain characteristics for maritime mobile systems operating under the primary mobile allocation in the 4400-4990 MHz frequency range</w:delText>
        </w:r>
      </w:del>
      <w:r w:rsidR="001D7669">
        <w:rPr>
          <w:rFonts w:ascii="Times New Roman" w:eastAsia="Times New Roman" w:hAnsi="Times New Roman" w:cs="Times New Roman"/>
          <w:iCs/>
          <w:sz w:val="24"/>
          <w:szCs w:val="20"/>
          <w:lang w:val="en-GB" w:eastAsia="zh-CN"/>
        </w:rPr>
        <w:t xml:space="preserve">. The meeting could not come to agreement </w:t>
      </w:r>
      <w:r w:rsidR="00727476">
        <w:rPr>
          <w:rFonts w:ascii="Times New Roman" w:eastAsia="Times New Roman" w:hAnsi="Times New Roman" w:cs="Times New Roman"/>
          <w:iCs/>
          <w:sz w:val="24"/>
          <w:szCs w:val="20"/>
          <w:lang w:val="en-GB" w:eastAsia="zh-CN"/>
        </w:rPr>
        <w:t>about whether to initiate a revision</w:t>
      </w:r>
      <w:r w:rsidR="001A6C87">
        <w:rPr>
          <w:rFonts w:ascii="Times New Roman" w:eastAsia="Times New Roman" w:hAnsi="Times New Roman" w:cs="Times New Roman"/>
          <w:iCs/>
          <w:sz w:val="24"/>
          <w:szCs w:val="20"/>
          <w:lang w:val="en-GB" w:eastAsia="zh-CN"/>
        </w:rPr>
        <w:t xml:space="preserve"> </w:t>
      </w:r>
      <w:r w:rsidR="00727476">
        <w:rPr>
          <w:rFonts w:ascii="Times New Roman" w:eastAsia="Times New Roman" w:hAnsi="Times New Roman" w:cs="Times New Roman"/>
          <w:iCs/>
          <w:sz w:val="24"/>
          <w:szCs w:val="20"/>
          <w:lang w:val="en-GB" w:eastAsia="zh-CN"/>
        </w:rPr>
        <w:t xml:space="preserve">but did agree to carry the input documents forward and discuss </w:t>
      </w:r>
      <w:r w:rsidR="001A6C87">
        <w:rPr>
          <w:rFonts w:ascii="Times New Roman" w:eastAsia="Times New Roman" w:hAnsi="Times New Roman" w:cs="Times New Roman"/>
          <w:iCs/>
          <w:sz w:val="24"/>
          <w:szCs w:val="20"/>
          <w:lang w:val="en-GB" w:eastAsia="zh-CN"/>
        </w:rPr>
        <w:t xml:space="preserve">further </w:t>
      </w:r>
      <w:r w:rsidR="00727476">
        <w:rPr>
          <w:rFonts w:ascii="Times New Roman" w:eastAsia="Times New Roman" w:hAnsi="Times New Roman" w:cs="Times New Roman"/>
          <w:iCs/>
          <w:sz w:val="24"/>
          <w:szCs w:val="20"/>
          <w:lang w:val="en-GB" w:eastAsia="zh-CN"/>
        </w:rPr>
        <w:t>at the next meeting</w:t>
      </w:r>
      <w:r w:rsidR="001A6C87">
        <w:rPr>
          <w:rFonts w:ascii="Times New Roman" w:eastAsia="Times New Roman" w:hAnsi="Times New Roman" w:cs="Times New Roman"/>
          <w:iCs/>
          <w:sz w:val="24"/>
          <w:szCs w:val="20"/>
          <w:lang w:val="en-GB" w:eastAsia="zh-CN"/>
        </w:rPr>
        <w:t xml:space="preserve">. This contribution acknowledges this agreement and seeks to </w:t>
      </w:r>
      <w:del w:id="28" w:author="Author" w:date="2021-03-24T17:25:00Z">
        <w:r w:rsidR="001A6C87" w:rsidDel="009E4D3D">
          <w:rPr>
            <w:rFonts w:ascii="Times New Roman" w:eastAsia="Times New Roman" w:hAnsi="Times New Roman" w:cs="Times New Roman"/>
            <w:iCs/>
            <w:sz w:val="24"/>
            <w:szCs w:val="20"/>
            <w:lang w:val="en-GB" w:eastAsia="zh-CN"/>
          </w:rPr>
          <w:delText>offer additional details building on the original United States contribution 5B/177</w:delText>
        </w:r>
      </w:del>
      <w:ins w:id="29" w:author="Author" w:date="2021-03-24T17:25:00Z">
        <w:r w:rsidR="009E4D3D">
          <w:rPr>
            <w:rFonts w:ascii="Times New Roman" w:eastAsia="Times New Roman" w:hAnsi="Times New Roman" w:cs="Times New Roman"/>
            <w:iCs/>
            <w:sz w:val="24"/>
            <w:szCs w:val="20"/>
            <w:lang w:val="en-GB" w:eastAsia="zh-CN"/>
          </w:rPr>
          <w:t xml:space="preserve">initiate a revision to </w:t>
        </w:r>
        <w:r w:rsidR="009E4D3D">
          <w:rPr>
            <w:rFonts w:ascii="Times New Roman" w:eastAsia="Times New Roman" w:hAnsi="Times New Roman" w:cs="Times New Roman"/>
            <w:sz w:val="24"/>
            <w:szCs w:val="20"/>
            <w:lang w:val="en-GB" w:eastAsia="zh-CN"/>
          </w:rPr>
          <w:t xml:space="preserve">ITU-R </w:t>
        </w:r>
        <w:r w:rsidR="009E4D3D" w:rsidRPr="00BB2CCE">
          <w:rPr>
            <w:rFonts w:ascii="Times New Roman" w:eastAsia="Times New Roman" w:hAnsi="Times New Roman" w:cs="Times New Roman"/>
            <w:i/>
            <w:sz w:val="24"/>
            <w:szCs w:val="20"/>
            <w:lang w:val="en-GB" w:eastAsia="zh-CN"/>
          </w:rPr>
          <w:t>Recommendation ITU-R M.2116-0</w:t>
        </w:r>
      </w:ins>
      <w:r w:rsidR="001A6C87">
        <w:rPr>
          <w:rFonts w:ascii="Times New Roman" w:eastAsia="Times New Roman" w:hAnsi="Times New Roman" w:cs="Times New Roman"/>
          <w:iCs/>
          <w:sz w:val="24"/>
          <w:szCs w:val="20"/>
          <w:lang w:val="en-GB" w:eastAsia="zh-CN"/>
        </w:rPr>
        <w:t>.</w:t>
      </w:r>
      <w:ins w:id="30" w:author="Author" w:date="2021-03-24T17:36:00Z">
        <w:r w:rsidR="00CB3002">
          <w:rPr>
            <w:rFonts w:ascii="Times New Roman" w:eastAsia="Times New Roman" w:hAnsi="Times New Roman" w:cs="Times New Roman"/>
            <w:iCs/>
            <w:sz w:val="24"/>
            <w:szCs w:val="20"/>
            <w:lang w:val="en-GB" w:eastAsia="zh-CN"/>
          </w:rPr>
          <w:t xml:space="preserve"> </w:t>
        </w:r>
      </w:ins>
      <w:del w:id="31" w:author="Author" w:date="2021-03-24T17:36:00Z">
        <w:r w:rsidR="009E4D3D" w:rsidDel="00CB3002">
          <w:rPr>
            <w:rFonts w:ascii="Times New Roman" w:eastAsia="Times New Roman" w:hAnsi="Times New Roman" w:cs="Times New Roman"/>
            <w:iCs/>
            <w:sz w:val="24"/>
            <w:szCs w:val="20"/>
            <w:lang w:val="en-GB" w:eastAsia="zh-CN"/>
          </w:rPr>
          <w:delText xml:space="preserve"> </w:delText>
        </w:r>
      </w:del>
      <w:ins w:id="32" w:author="Author" w:date="2021-03-24T17:27:00Z">
        <w:r w:rsidR="009E4D3D">
          <w:rPr>
            <w:rFonts w:ascii="Times New Roman" w:eastAsia="Times New Roman" w:hAnsi="Times New Roman" w:cs="Times New Roman"/>
            <w:iCs/>
            <w:sz w:val="24"/>
            <w:szCs w:val="20"/>
            <w:lang w:val="en-GB" w:eastAsia="zh-CN"/>
          </w:rPr>
          <w:t xml:space="preserve">Using </w:t>
        </w:r>
      </w:ins>
      <w:ins w:id="33" w:author="Author" w:date="2021-03-24T17:28:00Z">
        <w:r w:rsidR="009E4D3D">
          <w:rPr>
            <w:rFonts w:ascii="Times New Roman" w:eastAsia="Times New Roman" w:hAnsi="Times New Roman" w:cs="Times New Roman"/>
            <w:iCs/>
            <w:sz w:val="24"/>
            <w:szCs w:val="20"/>
            <w:lang w:val="en-GB" w:eastAsia="zh-CN"/>
          </w:rPr>
          <w:t>d</w:t>
        </w:r>
      </w:ins>
      <w:ins w:id="34" w:author="Author" w:date="2021-03-24T17:27:00Z">
        <w:r w:rsidR="009E4D3D">
          <w:rPr>
            <w:rFonts w:ascii="Times New Roman" w:eastAsia="Times New Roman" w:hAnsi="Times New Roman" w:cs="Times New Roman"/>
            <w:iCs/>
            <w:sz w:val="24"/>
            <w:szCs w:val="20"/>
            <w:lang w:val="en-GB" w:eastAsia="zh-CN"/>
          </w:rPr>
          <w:t xml:space="preserve">ocument 5B/177 as the </w:t>
        </w:r>
      </w:ins>
      <w:ins w:id="35" w:author="Author" w:date="2021-03-24T17:28:00Z">
        <w:r w:rsidR="00CB3002">
          <w:rPr>
            <w:rFonts w:ascii="Times New Roman" w:eastAsia="Times New Roman" w:hAnsi="Times New Roman" w:cs="Times New Roman"/>
            <w:iCs/>
            <w:sz w:val="24"/>
            <w:szCs w:val="20"/>
            <w:lang w:val="en-GB" w:eastAsia="zh-CN"/>
          </w:rPr>
          <w:t>foundation</w:t>
        </w:r>
        <w:r w:rsidR="009E4D3D">
          <w:rPr>
            <w:rFonts w:ascii="Times New Roman" w:eastAsia="Times New Roman" w:hAnsi="Times New Roman" w:cs="Times New Roman"/>
            <w:iCs/>
            <w:sz w:val="24"/>
            <w:szCs w:val="20"/>
            <w:lang w:val="en-GB" w:eastAsia="zh-CN"/>
          </w:rPr>
          <w:t xml:space="preserve">, </w:t>
        </w:r>
        <w:r w:rsidR="00CB3002">
          <w:rPr>
            <w:rFonts w:ascii="Times New Roman" w:eastAsia="Times New Roman" w:hAnsi="Times New Roman" w:cs="Times New Roman"/>
            <w:iCs/>
            <w:sz w:val="24"/>
            <w:szCs w:val="20"/>
            <w:lang w:val="en-GB" w:eastAsia="zh-CN"/>
          </w:rPr>
          <w:t xml:space="preserve">the signing administrations propose edits to </w:t>
        </w:r>
      </w:ins>
      <w:ins w:id="36" w:author="Author" w:date="2021-03-24T17:29:00Z">
        <w:r w:rsidR="00CB3002">
          <w:rPr>
            <w:rFonts w:ascii="Times New Roman" w:eastAsia="Times New Roman" w:hAnsi="Times New Roman" w:cs="Times New Roman"/>
            <w:iCs/>
            <w:sz w:val="24"/>
            <w:szCs w:val="20"/>
            <w:lang w:val="en-GB" w:eastAsia="zh-CN"/>
          </w:rPr>
          <w:t>this Recommendation based upon carried forward documents 5B/6</w:t>
        </w:r>
      </w:ins>
      <w:commentRangeStart w:id="37"/>
      <w:ins w:id="38" w:author="Author" w:date="2021-03-26T12:31:00Z">
        <w:r w:rsidR="003E5FFA" w:rsidRPr="00721E8D">
          <w:rPr>
            <w:rFonts w:ascii="Times New Roman" w:eastAsia="Times New Roman" w:hAnsi="Times New Roman" w:cs="Times New Roman"/>
            <w:iCs/>
            <w:sz w:val="24"/>
            <w:szCs w:val="20"/>
            <w:lang w:val="en-GB" w:eastAsia="zh-CN"/>
          </w:rPr>
          <w:t>3</w:t>
        </w:r>
      </w:ins>
      <w:commentRangeEnd w:id="37"/>
      <w:ins w:id="39" w:author="Author" w:date="2021-03-26T12:49:00Z">
        <w:r w:rsidR="00721E8D">
          <w:rPr>
            <w:rStyle w:val="CommentReference"/>
          </w:rPr>
          <w:commentReference w:id="37"/>
        </w:r>
      </w:ins>
      <w:ins w:id="40" w:author="Author" w:date="2021-03-24T17:29:00Z">
        <w:r w:rsidR="00CB3002">
          <w:rPr>
            <w:rFonts w:ascii="Times New Roman" w:eastAsia="Times New Roman" w:hAnsi="Times New Roman" w:cs="Times New Roman"/>
            <w:iCs/>
            <w:sz w:val="24"/>
            <w:szCs w:val="20"/>
            <w:lang w:val="en-GB" w:eastAsia="zh-CN"/>
          </w:rPr>
          <w:t xml:space="preserve">, 5B/163, and </w:t>
        </w:r>
      </w:ins>
      <w:ins w:id="41" w:author="Author" w:date="2021-03-24T17:30:00Z">
        <w:r w:rsidR="00CB3002">
          <w:rPr>
            <w:rFonts w:ascii="Times New Roman" w:eastAsia="Times New Roman" w:hAnsi="Times New Roman" w:cs="Times New Roman"/>
            <w:iCs/>
            <w:sz w:val="24"/>
            <w:szCs w:val="20"/>
            <w:lang w:val="en-GB" w:eastAsia="zh-CN"/>
          </w:rPr>
          <w:t>5B/207.</w:t>
        </w:r>
      </w:ins>
      <w:ins w:id="42" w:author="Author" w:date="2021-03-24T17:29:00Z">
        <w:r w:rsidR="00CB3002">
          <w:rPr>
            <w:rFonts w:ascii="Times New Roman" w:eastAsia="Times New Roman" w:hAnsi="Times New Roman" w:cs="Times New Roman"/>
            <w:iCs/>
            <w:sz w:val="24"/>
            <w:szCs w:val="20"/>
            <w:lang w:val="en-GB" w:eastAsia="zh-CN"/>
          </w:rPr>
          <w:t xml:space="preserve"> </w:t>
        </w:r>
      </w:ins>
    </w:p>
    <w:p w14:paraId="1BAF8D0D" w14:textId="32D05E5E"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BB2CCE">
        <w:rPr>
          <w:rFonts w:ascii="Times New Roman" w:eastAsia="FangSong_GB2312" w:hAnsi="Times New Roman" w:cs="Times New Roman"/>
          <w:b/>
          <w:sz w:val="28"/>
          <w:szCs w:val="20"/>
          <w:lang w:val="en-GB" w:eastAsia="zh-CN"/>
        </w:rPr>
        <w:t>2</w:t>
      </w:r>
      <w:r w:rsidRPr="00BB2CCE">
        <w:rPr>
          <w:rFonts w:ascii="Times New Roman" w:eastAsia="FangSong_GB2312" w:hAnsi="Times New Roman" w:cs="Times New Roman"/>
          <w:b/>
          <w:sz w:val="28"/>
          <w:szCs w:val="20"/>
          <w:lang w:val="en-GB" w:eastAsia="zh-CN"/>
        </w:rPr>
        <w:tab/>
        <w:t>Proposal</w:t>
      </w:r>
    </w:p>
    <w:p w14:paraId="38C2F0A8" w14:textId="2A2A698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BB2CCE">
        <w:rPr>
          <w:rFonts w:ascii="Times New Roman" w:eastAsia="Times New Roman" w:hAnsi="Times New Roman" w:cs="Times New Roman"/>
          <w:sz w:val="24"/>
          <w:szCs w:val="20"/>
          <w:lang w:val="en-GB" w:eastAsia="zh-CN"/>
        </w:rPr>
        <w:t xml:space="preserve">The </w:t>
      </w:r>
      <w:del w:id="43" w:author="Author" w:date="2021-03-24T17:30:00Z">
        <w:r w:rsidRPr="00BB2CCE" w:rsidDel="00CB3002">
          <w:rPr>
            <w:rFonts w:ascii="Times New Roman" w:eastAsia="Times New Roman" w:hAnsi="Times New Roman" w:cs="Times New Roman"/>
            <w:sz w:val="24"/>
            <w:szCs w:val="20"/>
            <w:lang w:val="en-GB" w:eastAsia="zh-CN"/>
          </w:rPr>
          <w:delText>United States</w:delText>
        </w:r>
      </w:del>
      <w:ins w:id="44" w:author="Author" w:date="2021-03-24T17:30:00Z">
        <w:r w:rsidR="00CB3002">
          <w:rPr>
            <w:rFonts w:ascii="Times New Roman" w:eastAsia="Times New Roman" w:hAnsi="Times New Roman" w:cs="Times New Roman"/>
            <w:sz w:val="24"/>
            <w:szCs w:val="20"/>
            <w:lang w:val="en-GB" w:eastAsia="zh-CN"/>
          </w:rPr>
          <w:t>signing administrations</w:t>
        </w:r>
      </w:ins>
      <w:r w:rsidRPr="00BB2CCE">
        <w:rPr>
          <w:rFonts w:ascii="Times New Roman" w:eastAsia="Times New Roman" w:hAnsi="Times New Roman" w:cs="Times New Roman"/>
          <w:sz w:val="24"/>
          <w:szCs w:val="20"/>
          <w:lang w:val="en-GB" w:eastAsia="zh-CN"/>
        </w:rPr>
        <w:t xml:space="preserve"> propose</w:t>
      </w:r>
      <w:del w:id="45" w:author="Author" w:date="2021-03-24T17:30:00Z">
        <w:r w:rsidRPr="00BB2CCE" w:rsidDel="00CB3002">
          <w:rPr>
            <w:rFonts w:ascii="Times New Roman" w:eastAsia="Times New Roman" w:hAnsi="Times New Roman" w:cs="Times New Roman"/>
            <w:sz w:val="24"/>
            <w:szCs w:val="20"/>
            <w:lang w:val="en-GB" w:eastAsia="zh-CN"/>
          </w:rPr>
          <w:delText>s</w:delText>
        </w:r>
      </w:del>
      <w:r w:rsidRPr="00BB2CCE">
        <w:rPr>
          <w:rFonts w:ascii="Times New Roman" w:eastAsia="Times New Roman" w:hAnsi="Times New Roman" w:cs="Times New Roman"/>
          <w:sz w:val="24"/>
          <w:szCs w:val="20"/>
          <w:lang w:val="en-GB" w:eastAsia="zh-CN"/>
        </w:rPr>
        <w:t xml:space="preserve"> that WP 5B consider the attached proposed working document for a preliminary draft new revision </w:t>
      </w:r>
      <w:r w:rsidRPr="00BB2CCE">
        <w:rPr>
          <w:rFonts w:ascii="Times New Roman" w:eastAsia="Times New Roman" w:hAnsi="Times New Roman" w:cs="Times New Roman"/>
          <w:i/>
          <w:sz w:val="24"/>
          <w:szCs w:val="20"/>
          <w:lang w:val="en-GB" w:eastAsia="zh-CN"/>
        </w:rPr>
        <w:t>of Recommendation ITU-R M.2116-0</w:t>
      </w:r>
      <w:r w:rsidR="001A6C87">
        <w:rPr>
          <w:rFonts w:ascii="Times New Roman" w:eastAsia="Times New Roman" w:hAnsi="Times New Roman" w:cs="Times New Roman"/>
          <w:sz w:val="24"/>
          <w:szCs w:val="20"/>
          <w:lang w:val="en-GB" w:eastAsia="zh-CN"/>
        </w:rPr>
        <w:t xml:space="preserve">. </w:t>
      </w:r>
      <w:r w:rsidRPr="00BB2CCE">
        <w:rPr>
          <w:rFonts w:ascii="Times New Roman" w:eastAsia="Times New Roman" w:hAnsi="Times New Roman" w:cs="Times New Roman"/>
          <w:sz w:val="24"/>
          <w:szCs w:val="20"/>
          <w:lang w:val="en-GB" w:eastAsia="zh-CN"/>
        </w:rPr>
        <w:t xml:space="preserve">This revision proposes to add maritime systems characteristics in a separate Annex. </w:t>
      </w:r>
    </w:p>
    <w:p w14:paraId="29973B1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line="240" w:lineRule="auto"/>
        <w:jc w:val="left"/>
        <w:rPr>
          <w:rFonts w:ascii="Times New Roman" w:eastAsia="MS Mincho" w:hAnsi="Times New Roman" w:cs="Times New Roman"/>
          <w:sz w:val="24"/>
          <w:szCs w:val="20"/>
          <w:lang w:val="en-GB" w:eastAsia="zh-CN"/>
        </w:rPr>
      </w:pPr>
      <w:r w:rsidRPr="00BB2CCE">
        <w:rPr>
          <w:rFonts w:ascii="Times New Roman" w:eastAsia="MS Mincho" w:hAnsi="Times New Roman" w:cs="Times New Roman"/>
          <w:b/>
          <w:bCs/>
          <w:sz w:val="24"/>
          <w:szCs w:val="20"/>
          <w:lang w:val="en-GB" w:eastAsia="zh-CN"/>
        </w:rPr>
        <w:t>Attachment:</w:t>
      </w:r>
      <w:r w:rsidRPr="00BB2CCE">
        <w:rPr>
          <w:rFonts w:ascii="Times New Roman" w:eastAsia="MS Mincho" w:hAnsi="Times New Roman" w:cs="Times New Roman"/>
          <w:sz w:val="24"/>
          <w:szCs w:val="20"/>
          <w:lang w:val="en-GB" w:eastAsia="zh-CN"/>
        </w:rPr>
        <w:t xml:space="preserve"> </w:t>
      </w:r>
      <w:r w:rsidRPr="00BB2CCE">
        <w:rPr>
          <w:rFonts w:ascii="Times New Roman" w:eastAsia="MS Mincho" w:hAnsi="Times New Roman" w:cs="Times New Roman"/>
          <w:sz w:val="24"/>
          <w:szCs w:val="20"/>
          <w:lang w:val="en-GB" w:eastAsia="zh-CN"/>
        </w:rPr>
        <w:tab/>
        <w:t>1</w:t>
      </w:r>
    </w:p>
    <w:p w14:paraId="29C1D371"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4"/>
          <w:szCs w:val="24"/>
          <w:lang w:val="en-GB"/>
        </w:rPr>
      </w:pPr>
      <w:r w:rsidRPr="00BB2CCE">
        <w:rPr>
          <w:rFonts w:ascii="Times New Roman" w:eastAsia="Times New Roman" w:hAnsi="Times New Roman" w:cs="Times New Roman"/>
          <w:sz w:val="28"/>
          <w:szCs w:val="24"/>
          <w:lang w:val="en-GB"/>
        </w:rPr>
        <w:br w:type="page"/>
      </w:r>
    </w:p>
    <w:p w14:paraId="0BD96ED8" w14:textId="77777777" w:rsidR="00BB2CCE" w:rsidRPr="00BB2CCE" w:rsidRDefault="00BB2CCE" w:rsidP="00BB2CCE">
      <w:pPr>
        <w:keepNext/>
        <w:keepLines/>
        <w:overflowPunct w:val="0"/>
        <w:autoSpaceDE w:val="0"/>
        <w:autoSpaceDN w:val="0"/>
        <w:adjustRightInd w:val="0"/>
        <w:spacing w:before="480" w:line="240" w:lineRule="auto"/>
        <w:rPr>
          <w:rFonts w:ascii="Times New Roman" w:eastAsia="Times New Roman" w:hAnsi="Times New Roman" w:cs="Times New Roman"/>
          <w:sz w:val="28"/>
          <w:szCs w:val="28"/>
          <w:lang w:val="en-GB"/>
        </w:rPr>
      </w:pPr>
      <w:r w:rsidRPr="00BB2CCE">
        <w:rPr>
          <w:rFonts w:ascii="Times New Roman" w:eastAsia="Times New Roman" w:hAnsi="Times New Roman" w:cs="Times New Roman"/>
          <w:sz w:val="28"/>
          <w:szCs w:val="28"/>
          <w:lang w:val="en-GB"/>
        </w:rPr>
        <w:lastRenderedPageBreak/>
        <w:t>ATTACHMENT</w:t>
      </w:r>
    </w:p>
    <w:p w14:paraId="2F7E115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rPr>
      </w:pPr>
      <w:ins w:id="46" w:author="USA" w:date="2020-10-28T13:25:00Z">
        <w:r w:rsidRPr="00BB2CCE">
          <w:rPr>
            <w:rFonts w:ascii="Times New Roman" w:eastAsia="Times New Roman" w:hAnsi="Times New Roman" w:cs="Times New Roman"/>
            <w:caps/>
            <w:sz w:val="28"/>
            <w:szCs w:val="28"/>
            <w:lang w:val="en-GB"/>
          </w:rPr>
          <w:t xml:space="preserve">WORKING DOCUMENT TOWARDS A PRELIMINARY DRAFT REVISION TO </w:t>
        </w:r>
      </w:ins>
      <w:r w:rsidRPr="00BB2CCE">
        <w:rPr>
          <w:rFonts w:ascii="Times New Roman" w:eastAsia="Times New Roman" w:hAnsi="Times New Roman" w:cs="Times New Roman"/>
          <w:caps/>
          <w:sz w:val="28"/>
          <w:szCs w:val="20"/>
          <w:lang w:val="en-GB"/>
        </w:rPr>
        <w:t>RECOMMENDATION ITU-R M.2116-0</w:t>
      </w:r>
    </w:p>
    <w:p w14:paraId="126AF06C"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rPr>
      </w:pPr>
      <w:r w:rsidRPr="00BB2CCE">
        <w:rPr>
          <w:rFonts w:ascii="Times New Roman Bold" w:eastAsia="Times New Roman" w:hAnsi="Times New Roman Bold" w:cs="Times New Roman"/>
          <w:b/>
          <w:sz w:val="28"/>
          <w:szCs w:val="20"/>
          <w:lang w:val="en-GB"/>
        </w:rPr>
        <w:t xml:space="preserve">Technical characteristics and protection criteria for the aeronautical </w:t>
      </w:r>
      <w:ins w:id="47" w:author="USA" w:date="2020-10-28T13:26:00Z">
        <w:r w:rsidRPr="00BB2CCE">
          <w:rPr>
            <w:rFonts w:ascii="Times New Roman Bold" w:eastAsia="Times New Roman" w:hAnsi="Times New Roman Bold" w:cs="Times New Roman"/>
            <w:b/>
            <w:sz w:val="28"/>
            <w:szCs w:val="20"/>
            <w:lang w:val="en-GB"/>
          </w:rPr>
          <w:t xml:space="preserve">and maritime </w:t>
        </w:r>
      </w:ins>
      <w:r w:rsidRPr="00BB2CCE">
        <w:rPr>
          <w:rFonts w:ascii="Times New Roman Bold" w:eastAsia="Times New Roman" w:hAnsi="Times New Roman Bold" w:cs="Times New Roman"/>
          <w:b/>
          <w:sz w:val="28"/>
          <w:szCs w:val="20"/>
          <w:lang w:val="en-GB"/>
        </w:rPr>
        <w:t>mobile service systems operating within the 4 400-4 990 MHz frequency range</w:t>
      </w:r>
    </w:p>
    <w:p w14:paraId="2B962837"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righ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w:t>
      </w:r>
      <w:del w:id="48" w:author="USA" w:date="2020-10-28T13:26:00Z">
        <w:r w:rsidRPr="00BB2CCE">
          <w:rPr>
            <w:rFonts w:ascii="Times New Roman" w:eastAsia="Times New Roman" w:hAnsi="Times New Roman" w:cs="Times New Roman"/>
            <w:sz w:val="24"/>
            <w:szCs w:val="20"/>
            <w:lang w:val="en-GB"/>
          </w:rPr>
          <w:delText>2018</w:delText>
        </w:r>
      </w:del>
      <w:ins w:id="49" w:author="USA" w:date="2020-10-28T13:26:00Z">
        <w:r w:rsidRPr="00BB2CCE">
          <w:rPr>
            <w:rFonts w:ascii="Times New Roman" w:eastAsia="Times New Roman" w:hAnsi="Times New Roman" w:cs="Times New Roman"/>
            <w:sz w:val="24"/>
            <w:szCs w:val="20"/>
            <w:lang w:val="en-GB"/>
          </w:rPr>
          <w:t>20xx</w:t>
        </w:r>
      </w:ins>
      <w:r w:rsidRPr="00BB2CCE">
        <w:rPr>
          <w:rFonts w:ascii="Times New Roman" w:eastAsia="Times New Roman" w:hAnsi="Times New Roman" w:cs="Times New Roman"/>
          <w:sz w:val="24"/>
          <w:szCs w:val="20"/>
          <w:lang w:val="en-GB"/>
        </w:rPr>
        <w:t>)</w:t>
      </w:r>
    </w:p>
    <w:p w14:paraId="3A919CAC" w14:textId="77777777" w:rsidR="00BB2CCE" w:rsidRPr="00BB2CCE" w:rsidRDefault="00BB2CCE" w:rsidP="00BB2CCE">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 w:val="20"/>
          <w:szCs w:val="18"/>
          <w:lang w:val="en-GB"/>
        </w:rPr>
      </w:pPr>
      <w:r w:rsidRPr="00BB2CCE">
        <w:rPr>
          <w:rFonts w:ascii="Times New Roman" w:eastAsia="Times New Roman" w:hAnsi="Times New Roman" w:cs="Times New Roman"/>
          <w:b/>
          <w:szCs w:val="18"/>
          <w:lang w:val="en-GB"/>
        </w:rPr>
        <w:t>Scope</w:t>
      </w:r>
    </w:p>
    <w:p w14:paraId="7F345264"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480" w:line="240" w:lineRule="auto"/>
        <w:jc w:val="left"/>
        <w:rPr>
          <w:rFonts w:ascii="Times New Roman" w:eastAsia="Times New Roman" w:hAnsi="Times New Roman" w:cs="Times New Roman"/>
          <w:szCs w:val="18"/>
          <w:lang w:val="en-GB"/>
        </w:rPr>
      </w:pPr>
      <w:r w:rsidRPr="00BB2CCE">
        <w:rPr>
          <w:rFonts w:ascii="Times New Roman" w:eastAsia="Times New Roman" w:hAnsi="Times New Roman" w:cs="Times New Roman"/>
          <w:szCs w:val="18"/>
          <w:lang w:val="en-GB"/>
        </w:rPr>
        <w:t xml:space="preserve">This Recommendation provides information on the technical characteristics and protection criteria for systems operating in the aeronautical mobile service (AMS) </w:t>
      </w:r>
      <w:ins w:id="50" w:author="USA" w:date="2020-10-28T13:26:00Z">
        <w:r w:rsidRPr="00BB2CCE">
          <w:rPr>
            <w:rFonts w:ascii="Times New Roman" w:eastAsia="Times New Roman" w:hAnsi="Times New Roman" w:cs="Times New Roman"/>
            <w:szCs w:val="18"/>
            <w:lang w:val="en-GB"/>
          </w:rPr>
          <w:t xml:space="preserve">and maritime mobile service (MMS) </w:t>
        </w:r>
      </w:ins>
      <w:r w:rsidRPr="00BB2CCE">
        <w:rPr>
          <w:rFonts w:ascii="Times New Roman" w:eastAsia="Times New Roman" w:hAnsi="Times New Roman" w:cs="Times New Roman"/>
          <w:szCs w:val="18"/>
          <w:lang w:val="en-GB"/>
        </w:rPr>
        <w:t>planned to or currently operating within the frequency range 4 400-4 990 MHz for use in sharing and compatibility studies as needed and does not contain any aeronautical mobile telemetry system.</w:t>
      </w:r>
    </w:p>
    <w:p w14:paraId="1549B35A" w14:textId="77777777" w:rsidR="00BB2CCE" w:rsidRPr="00BB2CCE" w:rsidRDefault="00BB2CCE" w:rsidP="00BB2CCE">
      <w:pPr>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fr-CH"/>
        </w:rPr>
      </w:pPr>
      <w:r w:rsidRPr="00BB2CCE">
        <w:rPr>
          <w:rFonts w:ascii="Times New Roman Bold" w:eastAsia="Times New Roman" w:hAnsi="Times New Roman Bold" w:cs="Times New Roman Bold"/>
          <w:b/>
          <w:sz w:val="24"/>
          <w:szCs w:val="20"/>
          <w:lang w:val="fr-CH"/>
        </w:rPr>
        <w:t>Keywords</w:t>
      </w:r>
    </w:p>
    <w:p w14:paraId="47724243"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Aeronautical mobile service, </w:t>
      </w:r>
      <w:ins w:id="51" w:author="USA" w:date="2020-10-28T13:27:00Z">
        <w:r w:rsidRPr="00BB2CCE">
          <w:rPr>
            <w:rFonts w:ascii="Times New Roman" w:eastAsia="Times New Roman" w:hAnsi="Times New Roman" w:cs="Times New Roman"/>
            <w:sz w:val="24"/>
            <w:szCs w:val="20"/>
            <w:lang w:val="en-GB"/>
          </w:rPr>
          <w:t xml:space="preserve">maritime mobile service, </w:t>
        </w:r>
      </w:ins>
      <w:r w:rsidRPr="00BB2CCE">
        <w:rPr>
          <w:rFonts w:ascii="Times New Roman" w:eastAsia="Times New Roman" w:hAnsi="Times New Roman" w:cs="Times New Roman"/>
          <w:sz w:val="24"/>
          <w:szCs w:val="20"/>
          <w:lang w:val="en-GB"/>
        </w:rPr>
        <w:t>technical characteristics, protection criteria</w:t>
      </w:r>
    </w:p>
    <w:p w14:paraId="0564D185" w14:textId="77777777" w:rsidR="00BB2CCE" w:rsidRPr="00BB2CCE" w:rsidRDefault="00BB2CCE" w:rsidP="00BB2CCE">
      <w:pPr>
        <w:tabs>
          <w:tab w:val="left" w:pos="1134"/>
          <w:tab w:val="left" w:pos="1871"/>
          <w:tab w:val="left" w:pos="2268"/>
        </w:tabs>
        <w:overflowPunct w:val="0"/>
        <w:autoSpaceDE w:val="0"/>
        <w:autoSpaceDN w:val="0"/>
        <w:adjustRightInd w:val="0"/>
        <w:spacing w:before="160" w:line="240" w:lineRule="auto"/>
        <w:jc w:val="left"/>
        <w:rPr>
          <w:rFonts w:ascii="Times New Roman Bold" w:eastAsia="Times New Roman" w:hAnsi="Times New Roman Bold" w:cs="Times New Roman Bold"/>
          <w:b/>
          <w:sz w:val="24"/>
          <w:szCs w:val="20"/>
          <w:lang w:val="fr-CH"/>
        </w:rPr>
      </w:pPr>
      <w:proofErr w:type="spellStart"/>
      <w:r w:rsidRPr="00BB2CCE">
        <w:rPr>
          <w:rFonts w:ascii="Times New Roman Bold" w:eastAsia="Times New Roman" w:hAnsi="Times New Roman Bold" w:cs="Times New Roman Bold"/>
          <w:b/>
          <w:sz w:val="24"/>
          <w:szCs w:val="20"/>
          <w:lang w:val="fr-CH"/>
        </w:rPr>
        <w:t>Abbreviations</w:t>
      </w:r>
      <w:proofErr w:type="spellEnd"/>
      <w:r w:rsidRPr="00BB2CCE">
        <w:rPr>
          <w:rFonts w:ascii="Times New Roman Bold" w:eastAsia="Times New Roman" w:hAnsi="Times New Roman Bold" w:cs="Times New Roman Bold"/>
          <w:b/>
          <w:sz w:val="24"/>
          <w:szCs w:val="20"/>
          <w:lang w:val="fr-CH"/>
        </w:rPr>
        <w:t>/</w:t>
      </w:r>
      <w:proofErr w:type="spellStart"/>
      <w:r w:rsidRPr="00BB2CCE">
        <w:rPr>
          <w:rFonts w:ascii="Times New Roman Bold" w:eastAsia="Times New Roman" w:hAnsi="Times New Roman Bold" w:cs="Times New Roman Bold"/>
          <w:b/>
          <w:sz w:val="24"/>
          <w:szCs w:val="20"/>
          <w:lang w:val="fr-CH"/>
        </w:rPr>
        <w:t>Glossary</w:t>
      </w:r>
      <w:proofErr w:type="spellEnd"/>
    </w:p>
    <w:p w14:paraId="07C6923E"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ADL</w:t>
      </w:r>
      <w:r w:rsidRPr="00BB2CCE">
        <w:rPr>
          <w:rFonts w:ascii="Times New Roman" w:eastAsia="Times New Roman" w:hAnsi="Times New Roman" w:cs="Times New Roman"/>
          <w:sz w:val="24"/>
          <w:szCs w:val="20"/>
          <w:lang w:val="en-GB"/>
        </w:rPr>
        <w:tab/>
        <w:t>Aeronautical mobile service data link</w:t>
      </w:r>
    </w:p>
    <w:p w14:paraId="2C92E2CC" w14:textId="77777777" w:rsidR="001E515B"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52" w:author="Author" w:date="2021-03-26T13:03:00Z"/>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AMS</w:t>
      </w:r>
      <w:r w:rsidRPr="00BB2CCE">
        <w:rPr>
          <w:rFonts w:ascii="Times New Roman" w:eastAsia="Times New Roman" w:hAnsi="Times New Roman" w:cs="Times New Roman"/>
          <w:sz w:val="24"/>
          <w:szCs w:val="20"/>
          <w:lang w:val="en-GB"/>
        </w:rPr>
        <w:tab/>
        <w:t>Aeronautical mobile service</w:t>
      </w:r>
      <w:bookmarkStart w:id="53" w:name="_Hlk54784060"/>
    </w:p>
    <w:p w14:paraId="5942903B" w14:textId="63EA3F7F"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54" w:author="USA" w:date="2020-10-28T13:27:00Z"/>
          <w:rFonts w:ascii="Times New Roman" w:eastAsia="Times New Roman" w:hAnsi="Times New Roman" w:cs="Times New Roman"/>
          <w:sz w:val="24"/>
          <w:szCs w:val="20"/>
          <w:lang w:val="en-GB"/>
        </w:rPr>
      </w:pPr>
      <w:ins w:id="55" w:author="USA" w:date="2020-10-28T13:27:00Z">
        <w:r w:rsidRPr="00BB2CCE">
          <w:rPr>
            <w:rFonts w:ascii="Times New Roman" w:eastAsia="Times New Roman" w:hAnsi="Times New Roman" w:cs="Times New Roman"/>
            <w:sz w:val="24"/>
            <w:szCs w:val="20"/>
            <w:lang w:val="en-GB"/>
          </w:rPr>
          <w:t>MDL</w:t>
        </w:r>
        <w:r w:rsidRPr="00BB2CCE">
          <w:rPr>
            <w:rFonts w:ascii="Times New Roman" w:eastAsia="Times New Roman" w:hAnsi="Times New Roman" w:cs="Times New Roman"/>
            <w:sz w:val="24"/>
            <w:szCs w:val="20"/>
            <w:lang w:val="en-GB"/>
          </w:rPr>
          <w:tab/>
          <w:t>Maritime mobile service data link</w:t>
        </w:r>
      </w:ins>
    </w:p>
    <w:p w14:paraId="69A406E4"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56" w:author="USA" w:date="2020-10-28T13:27:00Z"/>
          <w:rFonts w:ascii="Times New Roman" w:eastAsia="Times New Roman" w:hAnsi="Times New Roman" w:cs="Times New Roman"/>
          <w:sz w:val="24"/>
          <w:szCs w:val="20"/>
          <w:lang w:val="en-GB"/>
        </w:rPr>
      </w:pPr>
      <w:ins w:id="57" w:author="USA" w:date="2020-10-28T13:27:00Z">
        <w:r w:rsidRPr="00BB2CCE">
          <w:rPr>
            <w:rFonts w:ascii="Times New Roman" w:eastAsia="Times New Roman" w:hAnsi="Times New Roman" w:cs="Times New Roman"/>
            <w:sz w:val="24"/>
            <w:szCs w:val="20"/>
            <w:lang w:val="en-GB"/>
          </w:rPr>
          <w:t>MMS</w:t>
        </w:r>
        <w:r w:rsidRPr="00BB2CCE">
          <w:rPr>
            <w:rFonts w:ascii="Times New Roman" w:eastAsia="Times New Roman" w:hAnsi="Times New Roman" w:cs="Times New Roman"/>
            <w:sz w:val="24"/>
            <w:szCs w:val="20"/>
            <w:lang w:val="en-GB"/>
          </w:rPr>
          <w:tab/>
          <w:t>Maritime mobile service</w:t>
        </w:r>
      </w:ins>
    </w:p>
    <w:p w14:paraId="54A94267" w14:textId="77777777" w:rsidR="00BB2CCE" w:rsidRPr="00BB2CCE" w:rsidRDefault="00BB2CCE" w:rsidP="00BB2CCE">
      <w:pPr>
        <w:keepNext/>
        <w:keepLines/>
        <w:tabs>
          <w:tab w:val="left" w:pos="794"/>
          <w:tab w:val="left" w:pos="1134"/>
          <w:tab w:val="left" w:pos="1191"/>
          <w:tab w:val="left" w:pos="1588"/>
          <w:tab w:val="left" w:pos="1871"/>
          <w:tab w:val="left" w:pos="1985"/>
          <w:tab w:val="left" w:pos="2268"/>
        </w:tabs>
        <w:overflowPunct w:val="0"/>
        <w:autoSpaceDE w:val="0"/>
        <w:autoSpaceDN w:val="0"/>
        <w:adjustRightInd w:val="0"/>
        <w:spacing w:before="160" w:line="240" w:lineRule="auto"/>
        <w:jc w:val="both"/>
        <w:rPr>
          <w:ins w:id="58" w:author="USA" w:date="2020-10-28T13:27:00Z"/>
          <w:rFonts w:ascii="Times New Roman" w:eastAsia="Times New Roman" w:hAnsi="Times New Roman" w:cs="Times New Roman"/>
          <w:b/>
          <w:sz w:val="24"/>
          <w:szCs w:val="20"/>
          <w:lang w:val="en-GB"/>
        </w:rPr>
      </w:pPr>
      <w:ins w:id="59" w:author="USA" w:date="2020-10-28T13:27:00Z">
        <w:r w:rsidRPr="00BB2CCE">
          <w:rPr>
            <w:rFonts w:ascii="Times New Roman" w:eastAsia="Times New Roman" w:hAnsi="Times New Roman" w:cs="Times New Roman"/>
            <w:b/>
            <w:sz w:val="24"/>
            <w:szCs w:val="20"/>
            <w:lang w:val="en-GB"/>
          </w:rPr>
          <w:t>Related ITU-R Recommendations and Reports</w:t>
        </w:r>
      </w:ins>
    </w:p>
    <w:p w14:paraId="7C6540A2" w14:textId="77777777" w:rsidR="00BB2CCE" w:rsidRPr="00BB2CCE" w:rsidRDefault="00BB2CCE" w:rsidP="00BB2CCE">
      <w:pPr>
        <w:tabs>
          <w:tab w:val="left" w:pos="993"/>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60" w:author="USA" w:date="2020-10-28T13:27:00Z"/>
          <w:rFonts w:ascii="Times New Roman" w:eastAsia="Times New Roman" w:hAnsi="Times New Roman" w:cs="Times New Roman"/>
          <w:sz w:val="24"/>
          <w:szCs w:val="20"/>
          <w:lang w:val="en-GB"/>
        </w:rPr>
      </w:pPr>
      <w:ins w:id="61" w:author="USA" w:date="2020-10-28T13:27:00Z">
        <w:r w:rsidRPr="00BB2CCE">
          <w:rPr>
            <w:rFonts w:ascii="Times New Roman" w:eastAsia="Times New Roman" w:hAnsi="Times New Roman" w:cs="Times New Roman"/>
            <w:sz w:val="24"/>
            <w:szCs w:val="20"/>
            <w:lang w:val="en-GB"/>
          </w:rPr>
          <w:t>Recommendation ITU-R M.1851 – Mathematical models for radiodetermination radar systems antenna patterns for use in interference analyses</w:t>
        </w:r>
      </w:ins>
    </w:p>
    <w:bookmarkEnd w:id="53"/>
    <w:p w14:paraId="536D712D" w14:textId="77777777" w:rsidR="00BB2CCE" w:rsidRPr="00BB2CCE" w:rsidRDefault="00BB2CCE" w:rsidP="00BB2CCE">
      <w:pPr>
        <w:tabs>
          <w:tab w:val="left" w:pos="1134"/>
          <w:tab w:val="left" w:pos="1871"/>
          <w:tab w:val="left" w:pos="2268"/>
        </w:tabs>
        <w:overflowPunct w:val="0"/>
        <w:autoSpaceDE w:val="0"/>
        <w:autoSpaceDN w:val="0"/>
        <w:adjustRightInd w:val="0"/>
        <w:spacing w:before="36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The ITU Radiocommunication Assembly,</w:t>
      </w:r>
    </w:p>
    <w:p w14:paraId="289B9B99"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considering</w:t>
      </w:r>
    </w:p>
    <w:p w14:paraId="74AD04A9" w14:textId="321E6954"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a)</w:t>
      </w:r>
      <w:r w:rsidRPr="00BB2CCE">
        <w:rPr>
          <w:rFonts w:ascii="Times New Roman" w:eastAsia="Times New Roman" w:hAnsi="Times New Roman" w:cs="Times New Roman"/>
          <w:sz w:val="24"/>
          <w:szCs w:val="20"/>
          <w:lang w:val="en-GB"/>
        </w:rPr>
        <w:tab/>
        <w:t xml:space="preserve">that systems and networks operating in the aeronautical mobile service (AMS) </w:t>
      </w:r>
      <w:ins w:id="62" w:author="USA" w:date="2020-10-28T13:28:00Z">
        <w:r w:rsidRPr="00BB2CCE">
          <w:rPr>
            <w:rFonts w:ascii="Times New Roman" w:eastAsia="Times New Roman" w:hAnsi="Times New Roman" w:cs="Times New Roman"/>
            <w:sz w:val="24"/>
            <w:szCs w:val="20"/>
            <w:lang w:val="en-GB"/>
          </w:rPr>
          <w:t xml:space="preserve">and in the maritime mobile service (MMS) </w:t>
        </w:r>
      </w:ins>
      <w:r w:rsidRPr="00BB2CCE">
        <w:rPr>
          <w:rFonts w:ascii="Times New Roman" w:eastAsia="Times New Roman" w:hAnsi="Times New Roman" w:cs="Times New Roman"/>
          <w:sz w:val="24"/>
          <w:szCs w:val="20"/>
          <w:lang w:val="en-GB"/>
        </w:rPr>
        <w:t xml:space="preserve">are used </w:t>
      </w:r>
      <w:commentRangeStart w:id="63"/>
      <w:ins w:id="64" w:author="Author" w:date="2021-03-26T12:41:00Z">
        <w:r w:rsidR="00721E8D" w:rsidRPr="00721E8D">
          <w:rPr>
            <w:rFonts w:ascii="Times New Roman" w:eastAsia="Times New Roman" w:hAnsi="Times New Roman" w:cs="Times New Roman"/>
            <w:sz w:val="24"/>
            <w:szCs w:val="20"/>
            <w:lang w:val="en-GB"/>
          </w:rPr>
          <w:t xml:space="preserve">in </w:t>
        </w:r>
        <w:commentRangeStart w:id="65"/>
        <w:r w:rsidR="00721E8D" w:rsidRPr="0062794A">
          <w:rPr>
            <w:rFonts w:ascii="Times New Roman" w:eastAsia="Times New Roman" w:hAnsi="Times New Roman" w:cs="Times New Roman"/>
            <w:sz w:val="24"/>
            <w:szCs w:val="20"/>
            <w:highlight w:val="cyan"/>
            <w:lang w:val="en-GB"/>
            <w:rPrChange w:id="66" w:author="Author" w:date="2021-03-26T13:41:00Z">
              <w:rPr>
                <w:rFonts w:ascii="Times New Roman" w:eastAsia="Times New Roman" w:hAnsi="Times New Roman" w:cs="Times New Roman"/>
                <w:sz w:val="24"/>
                <w:szCs w:val="20"/>
                <w:lang w:val="en-GB"/>
              </w:rPr>
            </w:rPrChange>
          </w:rPr>
          <w:t xml:space="preserve">national as well as </w:t>
        </w:r>
      </w:ins>
      <w:commentRangeEnd w:id="65"/>
      <w:ins w:id="67" w:author="Author" w:date="2021-03-26T13:32:00Z">
        <w:r w:rsidR="00A66E8A" w:rsidRPr="0062794A">
          <w:rPr>
            <w:rStyle w:val="CommentReference"/>
            <w:highlight w:val="cyan"/>
            <w:rPrChange w:id="68" w:author="Author" w:date="2021-03-26T13:41:00Z">
              <w:rPr>
                <w:rStyle w:val="CommentReference"/>
              </w:rPr>
            </w:rPrChange>
          </w:rPr>
          <w:commentReference w:id="65"/>
        </w:r>
      </w:ins>
      <w:ins w:id="69" w:author="Author" w:date="2021-03-26T12:41:00Z">
        <w:r w:rsidR="00721E8D" w:rsidRPr="00721E8D">
          <w:rPr>
            <w:rFonts w:ascii="Times New Roman" w:eastAsia="Times New Roman" w:hAnsi="Times New Roman" w:cs="Times New Roman"/>
            <w:sz w:val="24"/>
            <w:szCs w:val="20"/>
            <w:lang w:val="en-GB"/>
          </w:rPr>
          <w:t>international airspace, in accordance with the radio regulations,</w:t>
        </w:r>
      </w:ins>
      <w:commentRangeEnd w:id="63"/>
      <w:ins w:id="70" w:author="Author" w:date="2021-03-26T12:45:00Z">
        <w:r w:rsidR="00721E8D">
          <w:rPr>
            <w:rStyle w:val="CommentReference"/>
          </w:rPr>
          <w:commentReference w:id="63"/>
        </w:r>
      </w:ins>
      <w:ins w:id="71" w:author="Author" w:date="2021-03-26T12:41:00Z">
        <w:r w:rsidR="00721E8D">
          <w:rPr>
            <w:rFonts w:ascii="Times New Roman" w:eastAsia="Times New Roman" w:hAnsi="Times New Roman" w:cs="Times New Roman"/>
            <w:sz w:val="24"/>
            <w:szCs w:val="20"/>
            <w:lang w:val="en-GB"/>
          </w:rPr>
          <w:t xml:space="preserve"> </w:t>
        </w:r>
      </w:ins>
      <w:r w:rsidRPr="00BB2CCE">
        <w:rPr>
          <w:rFonts w:ascii="Times New Roman" w:eastAsia="Times New Roman" w:hAnsi="Times New Roman" w:cs="Times New Roman"/>
          <w:sz w:val="24"/>
          <w:szCs w:val="20"/>
          <w:lang w:val="en-GB"/>
        </w:rPr>
        <w:t xml:space="preserve">for broadband, </w:t>
      </w:r>
      <w:del w:id="72" w:author="USA" w:date="2020-10-28T13:28:00Z">
        <w:r w:rsidRPr="00BB2CCE">
          <w:rPr>
            <w:rFonts w:ascii="Times New Roman" w:eastAsia="Times New Roman" w:hAnsi="Times New Roman" w:cs="Times New Roman"/>
            <w:sz w:val="24"/>
            <w:szCs w:val="20"/>
            <w:lang w:val="en-GB"/>
          </w:rPr>
          <w:delText xml:space="preserve">airborne </w:delText>
        </w:r>
      </w:del>
      <w:proofErr w:type="gramStart"/>
      <w:r w:rsidRPr="00BB2CCE">
        <w:rPr>
          <w:rFonts w:ascii="Times New Roman" w:eastAsia="Times New Roman" w:hAnsi="Times New Roman" w:cs="Times New Roman"/>
          <w:sz w:val="24"/>
          <w:szCs w:val="20"/>
          <w:lang w:val="en-GB"/>
        </w:rPr>
        <w:t>data-links</w:t>
      </w:r>
      <w:proofErr w:type="gramEnd"/>
      <w:r w:rsidRPr="00BB2CCE">
        <w:rPr>
          <w:rFonts w:ascii="Times New Roman" w:eastAsia="Times New Roman" w:hAnsi="Times New Roman" w:cs="Times New Roman"/>
          <w:sz w:val="24"/>
          <w:szCs w:val="20"/>
          <w:lang w:val="en-GB"/>
        </w:rPr>
        <w:t xml:space="preserve"> </w:t>
      </w:r>
      <w:commentRangeStart w:id="73"/>
      <w:ins w:id="74" w:author="Author" w:date="2021-03-26T12:41:00Z">
        <w:r w:rsidR="00721E8D" w:rsidRPr="00721E8D">
          <w:rPr>
            <w:rFonts w:ascii="Times New Roman" w:eastAsia="Times New Roman" w:hAnsi="Times New Roman" w:cs="Times New Roman"/>
            <w:sz w:val="24"/>
            <w:szCs w:val="20"/>
            <w:lang w:val="en-GB"/>
          </w:rPr>
          <w:t>including aircraft to aircraft links,</w:t>
        </w:r>
        <w:r w:rsidR="00721E8D">
          <w:rPr>
            <w:rFonts w:ascii="Times New Roman" w:eastAsia="Times New Roman" w:hAnsi="Times New Roman" w:cs="Times New Roman"/>
            <w:sz w:val="24"/>
            <w:szCs w:val="20"/>
            <w:lang w:val="en-GB"/>
          </w:rPr>
          <w:t xml:space="preserve"> </w:t>
        </w:r>
      </w:ins>
      <w:commentRangeEnd w:id="73"/>
      <w:ins w:id="75" w:author="Author" w:date="2021-03-26T12:46:00Z">
        <w:r w:rsidR="00721E8D">
          <w:rPr>
            <w:rStyle w:val="CommentReference"/>
          </w:rPr>
          <w:commentReference w:id="73"/>
        </w:r>
      </w:ins>
      <w:r w:rsidRPr="00BB2CCE">
        <w:rPr>
          <w:rFonts w:ascii="Times New Roman" w:eastAsia="Times New Roman" w:hAnsi="Times New Roman" w:cs="Times New Roman"/>
          <w:sz w:val="24"/>
          <w:szCs w:val="20"/>
          <w:lang w:val="en-GB"/>
        </w:rPr>
        <w:t xml:space="preserve">to support </w:t>
      </w:r>
      <w:commentRangeStart w:id="76"/>
      <w:ins w:id="77" w:author="Author" w:date="2021-03-26T12:41:00Z">
        <w:r w:rsidR="00721E8D" w:rsidRPr="00721E8D">
          <w:rPr>
            <w:rFonts w:ascii="Times New Roman" w:eastAsia="Times New Roman" w:hAnsi="Times New Roman" w:cs="Times New Roman"/>
            <w:sz w:val="24"/>
            <w:szCs w:val="20"/>
            <w:lang w:val="en-GB"/>
          </w:rPr>
          <w:t>carious applications</w:t>
        </w:r>
      </w:ins>
      <w:ins w:id="78" w:author="Author" w:date="2021-03-26T12:42:00Z">
        <w:r w:rsidR="00721E8D" w:rsidRPr="00721E8D">
          <w:rPr>
            <w:rFonts w:ascii="Times New Roman" w:eastAsia="Times New Roman" w:hAnsi="Times New Roman" w:cs="Times New Roman"/>
            <w:sz w:val="24"/>
            <w:szCs w:val="20"/>
            <w:lang w:val="en-GB"/>
          </w:rPr>
          <w:t xml:space="preserve"> such as</w:t>
        </w:r>
        <w:r w:rsidR="00721E8D">
          <w:rPr>
            <w:rFonts w:ascii="Times New Roman" w:eastAsia="Times New Roman" w:hAnsi="Times New Roman" w:cs="Times New Roman"/>
            <w:sz w:val="24"/>
            <w:szCs w:val="20"/>
            <w:lang w:val="en-GB"/>
          </w:rPr>
          <w:t xml:space="preserve"> </w:t>
        </w:r>
      </w:ins>
      <w:commentRangeEnd w:id="76"/>
      <w:ins w:id="79" w:author="Author" w:date="2021-03-26T12:48:00Z">
        <w:r w:rsidR="00721E8D">
          <w:rPr>
            <w:rStyle w:val="CommentReference"/>
          </w:rPr>
          <w:commentReference w:id="76"/>
        </w:r>
      </w:ins>
      <w:r w:rsidRPr="00BB2CCE">
        <w:rPr>
          <w:rFonts w:ascii="Times New Roman" w:eastAsia="Times New Roman" w:hAnsi="Times New Roman" w:cs="Times New Roman"/>
          <w:sz w:val="24"/>
          <w:szCs w:val="20"/>
          <w:lang w:val="en-GB"/>
        </w:rPr>
        <w:t>remote sensing, e.g. earth sciences, land management, energy distribution, etc</w:t>
      </w:r>
      <w:r w:rsidRPr="00721E8D">
        <w:rPr>
          <w:rFonts w:ascii="Times New Roman" w:eastAsia="Times New Roman" w:hAnsi="Times New Roman" w:cs="Times New Roman"/>
          <w:sz w:val="24"/>
          <w:szCs w:val="20"/>
          <w:lang w:val="en-GB"/>
        </w:rPr>
        <w:t xml:space="preserve">., </w:t>
      </w:r>
      <w:commentRangeStart w:id="80"/>
      <w:del w:id="81" w:author="Author" w:date="2021-03-26T12:42:00Z">
        <w:r w:rsidRPr="00721E8D" w:rsidDel="00721E8D">
          <w:rPr>
            <w:rFonts w:ascii="Times New Roman" w:eastAsia="Times New Roman" w:hAnsi="Times New Roman" w:cs="Times New Roman"/>
            <w:sz w:val="24"/>
            <w:szCs w:val="20"/>
            <w:lang w:val="en-GB"/>
          </w:rPr>
          <w:delText>applications</w:delText>
        </w:r>
      </w:del>
      <w:commentRangeEnd w:id="80"/>
      <w:r w:rsidR="00721E8D">
        <w:rPr>
          <w:rStyle w:val="CommentReference"/>
        </w:rPr>
        <w:commentReference w:id="80"/>
      </w:r>
      <w:r w:rsidRPr="00721E8D">
        <w:rPr>
          <w:rFonts w:ascii="Times New Roman" w:eastAsia="Times New Roman" w:hAnsi="Times New Roman" w:cs="Times New Roman"/>
          <w:sz w:val="24"/>
          <w:szCs w:val="20"/>
          <w:lang w:val="en-GB"/>
        </w:rPr>
        <w:t>;</w:t>
      </w:r>
    </w:p>
    <w:p w14:paraId="2C98BD8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b)</w:t>
      </w:r>
      <w:r w:rsidRPr="00BB2CCE">
        <w:rPr>
          <w:rFonts w:ascii="Times New Roman" w:eastAsia="Times New Roman" w:hAnsi="Times New Roman" w:cs="Times New Roman"/>
          <w:sz w:val="24"/>
          <w:szCs w:val="20"/>
          <w:lang w:val="en-GB"/>
        </w:rPr>
        <w:tab/>
        <w:t xml:space="preserve">that systems and networks operating in AMS </w:t>
      </w:r>
      <w:ins w:id="82" w:author="USA" w:date="2020-10-28T13:28:00Z">
        <w:r w:rsidRPr="00BB2CCE">
          <w:rPr>
            <w:rFonts w:ascii="Times New Roman" w:eastAsia="Times New Roman" w:hAnsi="Times New Roman" w:cs="Times New Roman"/>
            <w:sz w:val="24"/>
            <w:szCs w:val="20"/>
            <w:lang w:val="en-GB"/>
          </w:rPr>
          <w:t xml:space="preserve">and MMS </w:t>
        </w:r>
      </w:ins>
      <w:r w:rsidRPr="00BB2CCE">
        <w:rPr>
          <w:rFonts w:ascii="Times New Roman" w:eastAsia="Times New Roman" w:hAnsi="Times New Roman" w:cs="Times New Roman"/>
          <w:sz w:val="24"/>
          <w:szCs w:val="20"/>
          <w:lang w:val="en-GB"/>
        </w:rPr>
        <w:t>are also used for narrow-band, airborne data-</w:t>
      </w:r>
      <w:proofErr w:type="gramStart"/>
      <w:r w:rsidRPr="00BB2CCE">
        <w:rPr>
          <w:rFonts w:ascii="Times New Roman" w:eastAsia="Times New Roman" w:hAnsi="Times New Roman" w:cs="Times New Roman"/>
          <w:sz w:val="24"/>
          <w:szCs w:val="20"/>
          <w:lang w:val="en-GB"/>
        </w:rPr>
        <w:t>links;</w:t>
      </w:r>
      <w:proofErr w:type="gramEnd"/>
    </w:p>
    <w:p w14:paraId="5E3B1748" w14:textId="4BC90D8B" w:rsidR="00721E8D" w:rsidRDefault="00BB2CCE" w:rsidP="00BB2CCE">
      <w:pPr>
        <w:tabs>
          <w:tab w:val="left" w:pos="1134"/>
          <w:tab w:val="left" w:pos="1871"/>
          <w:tab w:val="left" w:pos="2268"/>
        </w:tabs>
        <w:overflowPunct w:val="0"/>
        <w:autoSpaceDE w:val="0"/>
        <w:autoSpaceDN w:val="0"/>
        <w:adjustRightInd w:val="0"/>
        <w:spacing w:before="120" w:line="240" w:lineRule="auto"/>
        <w:jc w:val="left"/>
        <w:rPr>
          <w:ins w:id="83" w:author="Author" w:date="2021-03-26T12:43:00Z"/>
          <w:rFonts w:ascii="Times New Roman" w:eastAsia="Times New Roman" w:hAnsi="Times New Roman" w:cs="Times New Roman"/>
          <w:sz w:val="24"/>
          <w:szCs w:val="20"/>
          <w:lang w:val="en-GB"/>
        </w:rPr>
      </w:pPr>
      <w:r w:rsidRPr="00BB2CCE">
        <w:rPr>
          <w:rFonts w:ascii="Times New Roman" w:eastAsia="Times New Roman" w:hAnsi="Times New Roman" w:cs="Times New Roman"/>
          <w:i/>
          <w:sz w:val="24"/>
          <w:szCs w:val="20"/>
          <w:lang w:val="en-GB"/>
        </w:rPr>
        <w:t>c)</w:t>
      </w:r>
      <w:r w:rsidRPr="00BB2CCE">
        <w:rPr>
          <w:rFonts w:ascii="Times New Roman" w:eastAsia="Times New Roman" w:hAnsi="Times New Roman" w:cs="Times New Roman"/>
          <w:sz w:val="24"/>
          <w:szCs w:val="20"/>
          <w:lang w:val="en-GB"/>
        </w:rPr>
        <w:tab/>
      </w:r>
      <w:commentRangeStart w:id="84"/>
      <w:ins w:id="85" w:author="Author" w:date="2021-03-26T12:43:00Z">
        <w:r w:rsidR="00721E8D" w:rsidRPr="00721E8D">
          <w:rPr>
            <w:rFonts w:ascii="Times New Roman" w:eastAsia="Times New Roman" w:hAnsi="Times New Roman" w:cs="Times New Roman"/>
            <w:sz w:val="24"/>
            <w:szCs w:val="20"/>
            <w:lang w:val="en-GB"/>
            <w:rPrChange w:id="86" w:author="Author" w:date="2021-03-26T12:46:00Z">
              <w:rPr>
                <w:rFonts w:ascii="Times New Roman" w:eastAsia="Times New Roman" w:hAnsi="Times New Roman" w:cs="Times New Roman"/>
                <w:sz w:val="24"/>
                <w:szCs w:val="20"/>
                <w:highlight w:val="yellow"/>
                <w:lang w:val="en-GB"/>
              </w:rPr>
            </w:rPrChange>
          </w:rPr>
          <w:t xml:space="preserve">that systems and networks operating in the maritime mobile service (MMS) are used in </w:t>
        </w:r>
        <w:commentRangeStart w:id="87"/>
        <w:r w:rsidR="00721E8D" w:rsidRPr="0062794A">
          <w:rPr>
            <w:rFonts w:ascii="Times New Roman" w:eastAsia="Times New Roman" w:hAnsi="Times New Roman" w:cs="Times New Roman"/>
            <w:sz w:val="24"/>
            <w:szCs w:val="20"/>
            <w:highlight w:val="cyan"/>
            <w:lang w:val="en-GB"/>
            <w:rPrChange w:id="88" w:author="Author" w:date="2021-03-26T13:41:00Z">
              <w:rPr>
                <w:rFonts w:ascii="Times New Roman" w:eastAsia="Times New Roman" w:hAnsi="Times New Roman" w:cs="Times New Roman"/>
                <w:sz w:val="24"/>
                <w:szCs w:val="20"/>
                <w:highlight w:val="yellow"/>
                <w:lang w:val="en-GB"/>
              </w:rPr>
            </w:rPrChange>
          </w:rPr>
          <w:t xml:space="preserve">national and </w:t>
        </w:r>
      </w:ins>
      <w:commentRangeEnd w:id="87"/>
      <w:ins w:id="89" w:author="Author" w:date="2021-03-26T13:37:00Z">
        <w:r w:rsidR="00A66E8A" w:rsidRPr="0062794A">
          <w:rPr>
            <w:rStyle w:val="CommentReference"/>
            <w:highlight w:val="cyan"/>
            <w:rPrChange w:id="90" w:author="Author" w:date="2021-03-26T13:41:00Z">
              <w:rPr>
                <w:rStyle w:val="CommentReference"/>
              </w:rPr>
            </w:rPrChange>
          </w:rPr>
          <w:commentReference w:id="87"/>
        </w:r>
      </w:ins>
      <w:ins w:id="91" w:author="Author" w:date="2021-03-26T12:43:00Z">
        <w:r w:rsidR="00721E8D" w:rsidRPr="00721E8D">
          <w:rPr>
            <w:rFonts w:ascii="Times New Roman" w:eastAsia="Times New Roman" w:hAnsi="Times New Roman" w:cs="Times New Roman"/>
            <w:sz w:val="24"/>
            <w:szCs w:val="20"/>
            <w:lang w:val="en-GB"/>
            <w:rPrChange w:id="92" w:author="Author" w:date="2021-03-26T12:46:00Z">
              <w:rPr>
                <w:rFonts w:ascii="Times New Roman" w:eastAsia="Times New Roman" w:hAnsi="Times New Roman" w:cs="Times New Roman"/>
                <w:sz w:val="24"/>
                <w:szCs w:val="20"/>
                <w:highlight w:val="yellow"/>
                <w:lang w:val="en-GB"/>
              </w:rPr>
            </w:rPrChange>
          </w:rPr>
          <w:t xml:space="preserve">international waters, in accordance with the radio regulations, for broadband, maritime </w:t>
        </w:r>
        <w:proofErr w:type="gramStart"/>
        <w:r w:rsidR="00721E8D" w:rsidRPr="00721E8D">
          <w:rPr>
            <w:rFonts w:ascii="Times New Roman" w:eastAsia="Times New Roman" w:hAnsi="Times New Roman" w:cs="Times New Roman"/>
            <w:sz w:val="24"/>
            <w:szCs w:val="20"/>
            <w:lang w:val="en-GB"/>
            <w:rPrChange w:id="93" w:author="Author" w:date="2021-03-26T12:46:00Z">
              <w:rPr>
                <w:rFonts w:ascii="Times New Roman" w:eastAsia="Times New Roman" w:hAnsi="Times New Roman" w:cs="Times New Roman"/>
                <w:sz w:val="24"/>
                <w:szCs w:val="20"/>
                <w:highlight w:val="yellow"/>
                <w:lang w:val="en-GB"/>
              </w:rPr>
            </w:rPrChange>
          </w:rPr>
          <w:t>data-links</w:t>
        </w:r>
        <w:proofErr w:type="gramEnd"/>
        <w:r w:rsidR="00721E8D" w:rsidRPr="00721E8D">
          <w:rPr>
            <w:rFonts w:ascii="Times New Roman" w:eastAsia="Times New Roman" w:hAnsi="Times New Roman" w:cs="Times New Roman"/>
            <w:sz w:val="24"/>
            <w:szCs w:val="20"/>
            <w:lang w:val="en-GB"/>
            <w:rPrChange w:id="94" w:author="Author" w:date="2021-03-26T12:46:00Z">
              <w:rPr>
                <w:rFonts w:ascii="Times New Roman" w:eastAsia="Times New Roman" w:hAnsi="Times New Roman" w:cs="Times New Roman"/>
                <w:sz w:val="24"/>
                <w:szCs w:val="20"/>
                <w:highlight w:val="yellow"/>
                <w:lang w:val="en-GB"/>
              </w:rPr>
            </w:rPrChange>
          </w:rPr>
          <w:t xml:space="preserve"> including ship to aircraft links, to support various applications as remote sensing, e.g. earth sciences, land management, energy distribution, etc;</w:t>
        </w:r>
      </w:ins>
      <w:commentRangeEnd w:id="84"/>
      <w:ins w:id="95" w:author="Author" w:date="2021-03-26T12:46:00Z">
        <w:r w:rsidR="00721E8D">
          <w:rPr>
            <w:rStyle w:val="CommentReference"/>
          </w:rPr>
          <w:commentReference w:id="84"/>
        </w:r>
      </w:ins>
    </w:p>
    <w:p w14:paraId="7AACDBA8" w14:textId="1EB62D2C" w:rsidR="00BB2CCE" w:rsidRPr="00BB2CCE" w:rsidRDefault="00721E8D"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ins w:id="96" w:author="Author" w:date="2021-03-26T12:43:00Z">
        <w:r>
          <w:rPr>
            <w:rFonts w:ascii="Times New Roman" w:eastAsia="Times New Roman" w:hAnsi="Times New Roman" w:cs="Times New Roman"/>
            <w:i/>
            <w:iCs/>
            <w:sz w:val="24"/>
            <w:szCs w:val="20"/>
            <w:lang w:val="en-GB"/>
          </w:rPr>
          <w:lastRenderedPageBreak/>
          <w:t>d)</w:t>
        </w:r>
        <w:r>
          <w:rPr>
            <w:rFonts w:ascii="Times New Roman" w:eastAsia="Times New Roman" w:hAnsi="Times New Roman" w:cs="Times New Roman"/>
            <w:i/>
            <w:iCs/>
            <w:sz w:val="24"/>
            <w:szCs w:val="20"/>
            <w:lang w:val="en-GB"/>
          </w:rPr>
          <w:tab/>
        </w:r>
      </w:ins>
      <w:r w:rsidR="00BB2CCE" w:rsidRPr="00BB2CCE">
        <w:rPr>
          <w:rFonts w:ascii="Times New Roman" w:eastAsia="Times New Roman" w:hAnsi="Times New Roman" w:cs="Times New Roman"/>
          <w:sz w:val="24"/>
          <w:szCs w:val="20"/>
          <w:lang w:val="en-GB"/>
        </w:rPr>
        <w:t>that the physics of the propagation of electromagnetic energy, the availability of hardware components, etc., within the 4 400</w:t>
      </w:r>
      <w:r w:rsidR="00BB2CCE" w:rsidRPr="00BB2CCE">
        <w:rPr>
          <w:rFonts w:ascii="Times New Roman" w:eastAsia="Times New Roman" w:hAnsi="Times New Roman" w:cs="Times New Roman"/>
          <w:sz w:val="24"/>
          <w:szCs w:val="20"/>
          <w:lang w:val="en-GB"/>
        </w:rPr>
        <w:noBreakHyphen/>
        <w:t>4 990 MHz frequency range facilitates the use of current or planned operating systems and networks for such applications,</w:t>
      </w:r>
    </w:p>
    <w:p w14:paraId="5473AB86"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recognizing</w:t>
      </w:r>
    </w:p>
    <w:p w14:paraId="7488184E"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a)</w:t>
      </w:r>
      <w:r w:rsidRPr="00BB2CCE">
        <w:rPr>
          <w:rFonts w:ascii="Times New Roman" w:eastAsia="Times New Roman" w:hAnsi="Times New Roman" w:cs="Times New Roman"/>
          <w:sz w:val="24"/>
          <w:szCs w:val="20"/>
          <w:lang w:val="en-GB"/>
        </w:rPr>
        <w:tab/>
        <w:t xml:space="preserve">that the frequency range 4 400-4 990 MHz is allocated on a primary basis in all three ITU regions to the mobile </w:t>
      </w:r>
      <w:proofErr w:type="gramStart"/>
      <w:r w:rsidRPr="00BB2CCE">
        <w:rPr>
          <w:rFonts w:ascii="Times New Roman" w:eastAsia="Times New Roman" w:hAnsi="Times New Roman" w:cs="Times New Roman"/>
          <w:sz w:val="24"/>
          <w:szCs w:val="20"/>
          <w:lang w:val="en-GB"/>
        </w:rPr>
        <w:t>service;</w:t>
      </w:r>
      <w:proofErr w:type="gramEnd"/>
    </w:p>
    <w:p w14:paraId="2419665E"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b)</w:t>
      </w:r>
      <w:r w:rsidRPr="00BB2CCE">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BB2CCE">
        <w:rPr>
          <w:rFonts w:ascii="Times New Roman" w:eastAsia="Times New Roman" w:hAnsi="Times New Roman" w:cs="Times New Roman"/>
          <w:sz w:val="24"/>
          <w:szCs w:val="20"/>
          <w:lang w:val="en-GB"/>
        </w:rPr>
        <w:t>regions;</w:t>
      </w:r>
      <w:proofErr w:type="gramEnd"/>
    </w:p>
    <w:p w14:paraId="7D78EBB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iCs/>
          <w:sz w:val="24"/>
          <w:szCs w:val="20"/>
          <w:lang w:val="en-GB"/>
        </w:rPr>
        <w:t>c)</w:t>
      </w:r>
      <w:r w:rsidRPr="00BB2CCE">
        <w:rPr>
          <w:rFonts w:ascii="Times New Roman" w:eastAsia="Times New Roman" w:hAnsi="Times New Roman" w:cs="Times New Roman"/>
          <w:sz w:val="24"/>
          <w:szCs w:val="20"/>
          <w:lang w:val="en-GB"/>
        </w:rPr>
        <w:tab/>
        <w:t xml:space="preserve">that the RR No. </w:t>
      </w:r>
      <w:r w:rsidRPr="00BB2CCE">
        <w:rPr>
          <w:rFonts w:ascii="Times New Roman" w:eastAsia="Times New Roman" w:hAnsi="Times New Roman" w:cs="Times New Roman"/>
          <w:b/>
          <w:bCs/>
          <w:sz w:val="24"/>
          <w:szCs w:val="20"/>
          <w:lang w:val="en-GB"/>
        </w:rPr>
        <w:t>5.442</w:t>
      </w:r>
      <w:r w:rsidRPr="00BB2CCE">
        <w:rPr>
          <w:rFonts w:ascii="Times New Roman" w:eastAsia="Times New Roman" w:hAnsi="Times New Roman" w:cs="Times New Roman"/>
          <w:sz w:val="24"/>
          <w:szCs w:val="20"/>
          <w:lang w:val="en-GB"/>
        </w:rPr>
        <w:t xml:space="preserve"> provides some restrictions for the use of AMS in parts of the frequency </w:t>
      </w:r>
      <w:proofErr w:type="gramStart"/>
      <w:r w:rsidRPr="00BB2CCE">
        <w:rPr>
          <w:rFonts w:ascii="Times New Roman" w:eastAsia="Times New Roman" w:hAnsi="Times New Roman" w:cs="Times New Roman"/>
          <w:sz w:val="24"/>
          <w:szCs w:val="20"/>
          <w:lang w:val="en-GB"/>
        </w:rPr>
        <w:t>band;</w:t>
      </w:r>
      <w:proofErr w:type="gramEnd"/>
    </w:p>
    <w:p w14:paraId="22F7442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i/>
          <w:sz w:val="24"/>
          <w:szCs w:val="20"/>
          <w:lang w:val="en-GB"/>
        </w:rPr>
        <w:t>d)</w:t>
      </w:r>
      <w:r w:rsidRPr="00BB2CCE">
        <w:rPr>
          <w:rFonts w:ascii="Times New Roman" w:eastAsia="Times New Roman" w:hAnsi="Times New Roman" w:cs="Times New Roman"/>
          <w:i/>
          <w:sz w:val="24"/>
          <w:szCs w:val="20"/>
          <w:lang w:val="en-GB"/>
        </w:rPr>
        <w:tab/>
      </w:r>
      <w:r w:rsidRPr="00BB2CCE">
        <w:rPr>
          <w:rFonts w:ascii="Times New Roman" w:eastAsia="Times New Roman" w:hAnsi="Times New Roman" w:cs="Times New Roman"/>
          <w:sz w:val="24"/>
          <w:szCs w:val="20"/>
          <w:lang w:val="en-GB"/>
        </w:rPr>
        <w:t xml:space="preserve">that technical characteristics and protection criteria for aeronautical mobile telemetry </w:t>
      </w:r>
      <w:ins w:id="97" w:author="USA" w:date="2020-10-28T13:29:00Z">
        <w:r w:rsidRPr="00BB2CCE">
          <w:rPr>
            <w:rFonts w:ascii="Times New Roman" w:eastAsia="Times New Roman" w:hAnsi="Times New Roman" w:cs="Times New Roman"/>
            <w:sz w:val="24"/>
            <w:szCs w:val="20"/>
            <w:lang w:val="en-GB"/>
          </w:rPr>
          <w:t xml:space="preserve">and maritime mobile telemetry </w:t>
        </w:r>
      </w:ins>
      <w:r w:rsidRPr="00BB2CCE">
        <w:rPr>
          <w:rFonts w:ascii="Times New Roman" w:eastAsia="Times New Roman" w:hAnsi="Times New Roman" w:cs="Times New Roman"/>
          <w:sz w:val="24"/>
          <w:szCs w:val="20"/>
          <w:lang w:val="en-GB"/>
        </w:rPr>
        <w:t>systems are not contained in this Recommendation,</w:t>
      </w:r>
    </w:p>
    <w:p w14:paraId="02FDD45A"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Times New Roman" w:hAnsi="Times New Roman" w:cs="Times New Roman"/>
          <w:i/>
          <w:sz w:val="24"/>
          <w:szCs w:val="20"/>
          <w:lang w:val="en-GB"/>
        </w:rPr>
      </w:pPr>
      <w:r w:rsidRPr="00BB2CCE">
        <w:rPr>
          <w:rFonts w:ascii="Times New Roman" w:eastAsia="Times New Roman" w:hAnsi="Times New Roman" w:cs="Times New Roman"/>
          <w:i/>
          <w:sz w:val="24"/>
          <w:szCs w:val="20"/>
          <w:lang w:val="en-GB"/>
        </w:rPr>
        <w:t>recommends</w:t>
      </w:r>
    </w:p>
    <w:p w14:paraId="5EC827CE" w14:textId="77777777" w:rsidR="00BB2CCE" w:rsidRPr="00BB2CCE" w:rsidRDefault="00BB2CCE" w:rsidP="00BB2CCE">
      <w:pPr>
        <w:numPr>
          <w:ilvl w:val="0"/>
          <w:numId w:val="1"/>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contextualSpacing/>
        <w:jc w:val="both"/>
        <w:textAlignment w:val="baseline"/>
        <w:rPr>
          <w:ins w:id="98" w:author="USA" w:date="2020-10-28T13:30:00Z"/>
          <w:rFonts w:ascii="Times New Roman" w:eastAsia="Times New Roman" w:hAnsi="Times New Roman" w:cs="Times New Roman"/>
          <w:sz w:val="24"/>
          <w:szCs w:val="24"/>
          <w:lang w:val="en-GB"/>
        </w:rPr>
      </w:pPr>
      <w:r w:rsidRPr="00BB2CCE">
        <w:rPr>
          <w:rFonts w:ascii="Times New Roman" w:eastAsia="Calibri" w:hAnsi="Times New Roman" w:cs="Times New Roman"/>
          <w:b/>
          <w:bCs/>
          <w:sz w:val="24"/>
          <w:szCs w:val="24"/>
          <w:lang w:val="en-GB"/>
          <w:rPrChange w:id="99" w:author="USA" w:date="2020-10-28T13:31:00Z">
            <w:rPr>
              <w:b/>
              <w:bCs/>
              <w:lang w:val="en-GB"/>
            </w:rPr>
          </w:rPrChange>
        </w:rPr>
        <w:t>1</w:t>
      </w:r>
      <w:r w:rsidRPr="00BB2CCE">
        <w:rPr>
          <w:rFonts w:ascii="Times New Roman" w:eastAsia="Calibri" w:hAnsi="Times New Roman" w:cs="Times New Roman"/>
          <w:sz w:val="24"/>
          <w:szCs w:val="24"/>
          <w:lang w:val="en-GB"/>
          <w:rPrChange w:id="100" w:author="USA" w:date="2020-10-28T13:31:00Z">
            <w:rPr>
              <w:lang w:val="en-GB"/>
            </w:rPr>
          </w:rPrChange>
        </w:rPr>
        <w:tab/>
        <w:t>that the technical characteristics and protection criteria for systems operating in the AMS given in the Annex 1 should be used in performing sharing and compatibility analyses.</w:t>
      </w:r>
    </w:p>
    <w:p w14:paraId="44FBD677"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01" w:author="USA" w:date="2020-10-28T13:30:00Z"/>
          <w:rFonts w:ascii="Times New Roman" w:eastAsia="Times New Roman" w:hAnsi="Times New Roman" w:cs="Times New Roman"/>
          <w:sz w:val="24"/>
          <w:szCs w:val="20"/>
          <w:lang w:val="en-GB"/>
        </w:rPr>
      </w:pPr>
      <w:ins w:id="102" w:author="Limousin, Catherine" w:date="2020-10-30T14:28:00Z">
        <w:r w:rsidRPr="00BB2CCE">
          <w:rPr>
            <w:rFonts w:ascii="Times New Roman" w:eastAsia="Times New Roman" w:hAnsi="Times New Roman" w:cs="Times New Roman"/>
            <w:b/>
            <w:bCs/>
            <w:sz w:val="24"/>
            <w:szCs w:val="20"/>
            <w:lang w:val="en-GB"/>
          </w:rPr>
          <w:t>2</w:t>
        </w:r>
        <w:r w:rsidRPr="00BB2CCE">
          <w:rPr>
            <w:rFonts w:ascii="Times New Roman" w:eastAsia="Times New Roman" w:hAnsi="Times New Roman" w:cs="Times New Roman"/>
            <w:sz w:val="24"/>
            <w:szCs w:val="20"/>
            <w:lang w:val="en-GB"/>
          </w:rPr>
          <w:tab/>
        </w:r>
      </w:ins>
      <w:ins w:id="103" w:author="USA" w:date="2020-10-28T13:30:00Z">
        <w:r w:rsidRPr="00BB2CCE">
          <w:rPr>
            <w:rFonts w:ascii="Times New Roman" w:eastAsia="Times New Roman" w:hAnsi="Times New Roman" w:cs="Times New Roman"/>
            <w:sz w:val="24"/>
            <w:szCs w:val="20"/>
            <w:lang w:val="en-GB"/>
          </w:rPr>
          <w:t>that the technical characteristics and protection criteria for systems operating in the MMS given in Annex 2 should be used in performing sharing and compatibility analyses.</w:t>
        </w:r>
      </w:ins>
    </w:p>
    <w:p w14:paraId="0C5F674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del w:id="104" w:author="USA" w:date="2020-10-28T13:30:00Z"/>
          <w:rFonts w:ascii="Calibri" w:eastAsia="Calibri" w:hAnsi="Calibri" w:cs="Arial"/>
          <w:lang w:val="en-GB"/>
        </w:rPr>
      </w:pPr>
    </w:p>
    <w:p w14:paraId="430AC72B"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105" w:author="USA" w:date="2020-10-28T13:30:00Z">
        <w:r w:rsidRPr="00BB2CCE">
          <w:rPr>
            <w:rFonts w:ascii="Times New Roman" w:eastAsia="Times New Roman" w:hAnsi="Times New Roman" w:cs="Times New Roman"/>
            <w:b/>
            <w:bCs/>
            <w:sz w:val="24"/>
            <w:szCs w:val="20"/>
            <w:lang w:val="en-GB"/>
          </w:rPr>
          <w:t>3</w:t>
        </w:r>
      </w:ins>
      <w:del w:id="106" w:author="USA" w:date="2020-10-28T13:30:00Z">
        <w:r w:rsidRPr="00BB2CCE">
          <w:rPr>
            <w:rFonts w:ascii="Times New Roman" w:eastAsia="Times New Roman" w:hAnsi="Times New Roman" w:cs="Times New Roman"/>
            <w:b/>
            <w:bCs/>
            <w:sz w:val="24"/>
            <w:szCs w:val="20"/>
            <w:lang w:val="en-GB"/>
          </w:rPr>
          <w:delText>2</w:delText>
        </w:r>
      </w:del>
      <w:r w:rsidRPr="00BB2CCE">
        <w:rPr>
          <w:rFonts w:ascii="Times New Roman" w:eastAsia="Times New Roman" w:hAnsi="Times New Roman" w:cs="Times New Roman"/>
          <w:sz w:val="24"/>
          <w:szCs w:val="20"/>
          <w:lang w:val="en-GB"/>
        </w:rPr>
        <w:tab/>
        <w:t>that the following Note is considered as part of this Recommendation.</w:t>
      </w:r>
    </w:p>
    <w:p w14:paraId="0F87A06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NOTE – The characteristics and protection criteria should not have any adverse effect to Appendix </w:t>
      </w:r>
      <w:r w:rsidRPr="00BB2CCE">
        <w:rPr>
          <w:rFonts w:ascii="Times New Roman" w:eastAsia="Times New Roman" w:hAnsi="Times New Roman" w:cs="Times New Roman"/>
          <w:b/>
          <w:bCs/>
          <w:sz w:val="24"/>
          <w:szCs w:val="20"/>
          <w:lang w:val="en-GB"/>
        </w:rPr>
        <w:t>30B</w:t>
      </w:r>
      <w:r w:rsidRPr="00BB2CCE">
        <w:rPr>
          <w:rFonts w:ascii="Times New Roman" w:eastAsia="Times New Roman" w:hAnsi="Times New Roman" w:cs="Times New Roman"/>
          <w:sz w:val="24"/>
          <w:szCs w:val="20"/>
          <w:lang w:val="en-GB"/>
        </w:rPr>
        <w:t xml:space="preserve"> of the Radio Regulations</w:t>
      </w:r>
    </w:p>
    <w:p w14:paraId="61224D56"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7BFDD0FA"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34706D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rFonts w:ascii="Times New Roman Bold" w:eastAsia="Times New Roman" w:hAnsi="Times New Roman Bold" w:cs="Times New Roman"/>
          <w:b/>
          <w:sz w:val="28"/>
          <w:szCs w:val="20"/>
          <w:lang w:val="en-GB"/>
        </w:rPr>
      </w:pPr>
      <w:r w:rsidRPr="00BB2CCE">
        <w:rPr>
          <w:rFonts w:ascii="Times New Roman Bold" w:eastAsia="Times New Roman" w:hAnsi="Times New Roman Bold" w:cs="Times New Roman"/>
          <w:b/>
          <w:sz w:val="28"/>
          <w:szCs w:val="20"/>
          <w:lang w:val="en-GB"/>
        </w:rPr>
        <w:t>Annex 1</w:t>
      </w:r>
      <w:r w:rsidRPr="00BB2CCE">
        <w:rPr>
          <w:rFonts w:ascii="Times New Roman Bold" w:eastAsia="Times New Roman" w:hAnsi="Times New Roman Bold" w:cs="Times New Roman"/>
          <w:b/>
          <w:sz w:val="28"/>
          <w:szCs w:val="20"/>
          <w:lang w:val="en-GB"/>
        </w:rPr>
        <w:br/>
      </w:r>
      <w:r w:rsidRPr="00BB2CCE">
        <w:rPr>
          <w:rFonts w:ascii="Times New Roman Bold" w:eastAsia="Times New Roman" w:hAnsi="Times New Roman Bold" w:cs="Times New Roman"/>
          <w:b/>
          <w:sz w:val="28"/>
          <w:szCs w:val="20"/>
          <w:lang w:val="en-GB"/>
        </w:rPr>
        <w:br/>
        <w:t>Technical characteristics and protection criteria</w:t>
      </w:r>
      <w:ins w:id="107" w:author="USA" w:date="2020-10-28T13:32:00Z">
        <w:r w:rsidRPr="00BB2CCE">
          <w:rPr>
            <w:rFonts w:ascii="Times New Roman Bold" w:eastAsia="Times New Roman" w:hAnsi="Times New Roman Bold" w:cs="Times New Roman"/>
            <w:b/>
            <w:sz w:val="28"/>
            <w:szCs w:val="20"/>
            <w:lang w:val="en-GB"/>
          </w:rPr>
          <w:t xml:space="preserve"> for aeronautical mobile systems</w:t>
        </w:r>
      </w:ins>
    </w:p>
    <w:p w14:paraId="66DF832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1</w:t>
      </w:r>
      <w:r w:rsidRPr="00BB2CCE">
        <w:rPr>
          <w:rFonts w:ascii="Times New Roman" w:eastAsia="Times New Roman" w:hAnsi="Times New Roman" w:cs="Times New Roman"/>
          <w:b/>
          <w:sz w:val="28"/>
          <w:szCs w:val="20"/>
          <w:lang w:val="en-GB"/>
        </w:rPr>
        <w:tab/>
        <w:t>Introduction</w:t>
      </w:r>
    </w:p>
    <w:p w14:paraId="27B88AAD" w14:textId="10505D4D"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Systems and networks operating in the AMS are used for broadband, airborne </w:t>
      </w:r>
      <w:proofErr w:type="gramStart"/>
      <w:r w:rsidRPr="00BB2CCE">
        <w:rPr>
          <w:rFonts w:ascii="Times New Roman" w:eastAsia="Times New Roman" w:hAnsi="Times New Roman" w:cs="Times New Roman"/>
          <w:sz w:val="24"/>
          <w:szCs w:val="20"/>
          <w:lang w:val="en-GB"/>
        </w:rPr>
        <w:t>data-links</w:t>
      </w:r>
      <w:proofErr w:type="gramEnd"/>
      <w:r w:rsidRPr="00BB2CCE">
        <w:rPr>
          <w:rFonts w:ascii="Times New Roman" w:eastAsia="Times New Roman" w:hAnsi="Times New Roman" w:cs="Times New Roman"/>
          <w:sz w:val="24"/>
          <w:szCs w:val="20"/>
          <w:lang w:val="en-GB"/>
        </w:rPr>
        <w:t xml:space="preserve"> </w:t>
      </w:r>
      <w:commentRangeStart w:id="108"/>
      <w:ins w:id="109" w:author="Author" w:date="2021-03-26T12:44:00Z">
        <w:r w:rsidR="00721E8D" w:rsidRPr="00721E8D">
          <w:rPr>
            <w:rFonts w:ascii="Times New Roman" w:eastAsia="Times New Roman" w:hAnsi="Times New Roman" w:cs="Times New Roman"/>
            <w:sz w:val="24"/>
            <w:szCs w:val="20"/>
            <w:lang w:val="en-GB"/>
          </w:rPr>
          <w:t>including aircraft to aircraft, to support various applications as remote sensing, e.g. earth sciences</w:t>
        </w:r>
      </w:ins>
      <w:ins w:id="110" w:author="Author" w:date="2021-03-26T12:45:00Z">
        <w:r w:rsidR="00721E8D" w:rsidRPr="00721E8D">
          <w:rPr>
            <w:rFonts w:ascii="Times New Roman" w:eastAsia="Times New Roman" w:hAnsi="Times New Roman" w:cs="Times New Roman"/>
            <w:sz w:val="24"/>
            <w:szCs w:val="20"/>
            <w:lang w:val="en-GB"/>
          </w:rPr>
          <w:t>, land management, energy distribution, etc.</w:t>
        </w:r>
      </w:ins>
      <w:del w:id="111" w:author="Author" w:date="2021-03-26T12:45:00Z">
        <w:r w:rsidRPr="00721E8D" w:rsidDel="00721E8D">
          <w:rPr>
            <w:rFonts w:ascii="Times New Roman" w:eastAsia="Times New Roman" w:hAnsi="Times New Roman" w:cs="Times New Roman"/>
            <w:sz w:val="24"/>
            <w:szCs w:val="20"/>
            <w:lang w:val="en-GB"/>
          </w:rPr>
          <w:delText>to support remote sensing, etc., applications</w:delText>
        </w:r>
      </w:del>
      <w:r w:rsidRPr="00721E8D">
        <w:rPr>
          <w:rFonts w:ascii="Times New Roman" w:eastAsia="Times New Roman" w:hAnsi="Times New Roman" w:cs="Times New Roman"/>
          <w:sz w:val="24"/>
          <w:szCs w:val="20"/>
          <w:lang w:val="en-GB"/>
        </w:rPr>
        <w:t>.</w:t>
      </w:r>
      <w:commentRangeEnd w:id="108"/>
      <w:r w:rsidR="00721E8D">
        <w:rPr>
          <w:rStyle w:val="CommentReference"/>
        </w:rPr>
        <w:commentReference w:id="108"/>
      </w:r>
    </w:p>
    <w:p w14:paraId="6DACD83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2</w:t>
      </w:r>
      <w:r w:rsidRPr="00BB2CCE">
        <w:rPr>
          <w:rFonts w:ascii="Times New Roman" w:eastAsia="Times New Roman" w:hAnsi="Times New Roman" w:cs="Times New Roman"/>
          <w:b/>
          <w:sz w:val="28"/>
          <w:szCs w:val="20"/>
          <w:lang w:val="en-GB"/>
        </w:rPr>
        <w:tab/>
        <w:t>Operational deployment</w:t>
      </w:r>
    </w:p>
    <w:p w14:paraId="1AEF1610" w14:textId="78650CFF"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eastAsia="ja-JP"/>
        </w:rPr>
        <w:t xml:space="preserve">Aeronautical mobile data links </w:t>
      </w:r>
      <w:r w:rsidRPr="00BB2CCE">
        <w:rPr>
          <w:rFonts w:ascii="Times New Roman" w:eastAsia="Times New Roman" w:hAnsi="Times New Roman" w:cs="Times New Roman"/>
          <w:sz w:val="24"/>
          <w:szCs w:val="20"/>
          <w:lang w:val="en-GB"/>
        </w:rPr>
        <w:t xml:space="preserve">are operated between aeronautical stations and aircraft stations, or between aircraft stations </w:t>
      </w:r>
      <w:ins w:id="112" w:author="Author" w:date="2021-03-24T17:13:00Z">
        <w:r w:rsidR="00C839EE">
          <w:rPr>
            <w:rFonts w:ascii="Times New Roman" w:eastAsia="Times New Roman" w:hAnsi="Times New Roman" w:cs="Times New Roman"/>
            <w:sz w:val="24"/>
            <w:szCs w:val="20"/>
            <w:lang w:val="en-GB"/>
          </w:rPr>
          <w:t xml:space="preserve">or ship stations </w:t>
        </w:r>
      </w:ins>
      <w:r w:rsidRPr="00BB2CCE">
        <w:rPr>
          <w:rFonts w:ascii="Times New Roman" w:eastAsia="Times New Roman" w:hAnsi="Times New Roman" w:cs="Times New Roman"/>
          <w:sz w:val="24"/>
          <w:szCs w:val="20"/>
          <w:lang w:val="en-GB"/>
        </w:rPr>
        <w:t xml:space="preserve">equipped with AMS data links (ADL) and can be deployed anywhere </w:t>
      </w:r>
      <w:commentRangeStart w:id="113"/>
      <w:ins w:id="114" w:author="Author" w:date="2021-03-26T12:52:00Z">
        <w:r w:rsidR="00141B18">
          <w:rPr>
            <w:rFonts w:ascii="Times New Roman" w:eastAsia="Times New Roman" w:hAnsi="Times New Roman" w:cs="Times New Roman"/>
            <w:sz w:val="24"/>
            <w:szCs w:val="20"/>
            <w:lang w:val="en-GB"/>
          </w:rPr>
          <w:t xml:space="preserve">except </w:t>
        </w:r>
      </w:ins>
      <w:r w:rsidRPr="00BB2CCE">
        <w:rPr>
          <w:rFonts w:ascii="Times New Roman" w:eastAsia="Times New Roman" w:hAnsi="Times New Roman" w:cs="Times New Roman"/>
          <w:sz w:val="24"/>
          <w:szCs w:val="20"/>
          <w:lang w:val="en-GB"/>
        </w:rPr>
        <w:t xml:space="preserve">within </w:t>
      </w:r>
      <w:del w:id="115" w:author="Author" w:date="2021-03-26T12:52:00Z">
        <w:r w:rsidRPr="00BB2CCE" w:rsidDel="00141B18">
          <w:rPr>
            <w:rFonts w:ascii="Times New Roman" w:eastAsia="Times New Roman" w:hAnsi="Times New Roman" w:cs="Times New Roman"/>
            <w:sz w:val="24"/>
            <w:szCs w:val="20"/>
            <w:lang w:val="en-GB"/>
          </w:rPr>
          <w:delText xml:space="preserve">a </w:delText>
        </w:r>
      </w:del>
      <w:r w:rsidRPr="00BB2CCE">
        <w:rPr>
          <w:rFonts w:ascii="Times New Roman" w:eastAsia="Times New Roman" w:hAnsi="Times New Roman" w:cs="Times New Roman"/>
          <w:sz w:val="24"/>
          <w:szCs w:val="20"/>
          <w:lang w:val="en-GB"/>
        </w:rPr>
        <w:t>countr</w:t>
      </w:r>
      <w:del w:id="116" w:author="Author" w:date="2021-03-26T12:52:00Z">
        <w:r w:rsidRPr="00BB2CCE" w:rsidDel="00141B18">
          <w:rPr>
            <w:rFonts w:ascii="Times New Roman" w:eastAsia="Times New Roman" w:hAnsi="Times New Roman" w:cs="Times New Roman"/>
            <w:sz w:val="24"/>
            <w:szCs w:val="20"/>
            <w:lang w:val="en-GB"/>
          </w:rPr>
          <w:delText>y</w:delText>
        </w:r>
      </w:del>
      <w:ins w:id="117" w:author="Author" w:date="2021-03-26T12:52:00Z">
        <w:r w:rsidR="00141B18">
          <w:rPr>
            <w:rFonts w:ascii="Times New Roman" w:eastAsia="Times New Roman" w:hAnsi="Times New Roman" w:cs="Times New Roman"/>
            <w:sz w:val="24"/>
            <w:szCs w:val="20"/>
            <w:lang w:val="en-GB"/>
          </w:rPr>
          <w:t>ies</w:t>
        </w:r>
      </w:ins>
      <w:r w:rsidRPr="00BB2CCE">
        <w:rPr>
          <w:rFonts w:ascii="Times New Roman" w:eastAsia="Times New Roman" w:hAnsi="Times New Roman" w:cs="Times New Roman"/>
          <w:sz w:val="24"/>
          <w:szCs w:val="20"/>
          <w:lang w:val="en-GB"/>
        </w:rPr>
        <w:t xml:space="preserve"> whose administration has </w:t>
      </w:r>
      <w:ins w:id="118" w:author="Author" w:date="2021-03-26T12:53:00Z">
        <w:r w:rsidR="00141B18">
          <w:rPr>
            <w:rFonts w:ascii="Times New Roman" w:eastAsia="Times New Roman" w:hAnsi="Times New Roman" w:cs="Times New Roman"/>
            <w:sz w:val="24"/>
            <w:szCs w:val="20"/>
            <w:lang w:val="en-GB"/>
          </w:rPr>
          <w:t xml:space="preserve">not </w:t>
        </w:r>
      </w:ins>
      <w:r w:rsidRPr="00BB2CCE">
        <w:rPr>
          <w:rFonts w:ascii="Times New Roman" w:eastAsia="Times New Roman" w:hAnsi="Times New Roman" w:cs="Times New Roman"/>
          <w:sz w:val="24"/>
          <w:szCs w:val="20"/>
          <w:lang w:val="en-GB"/>
        </w:rPr>
        <w:t>authorized their use</w:t>
      </w:r>
      <w:del w:id="119" w:author="Author" w:date="2021-03-26T12:53:00Z">
        <w:r w:rsidRPr="00BB2CCE" w:rsidDel="00141B18">
          <w:rPr>
            <w:rFonts w:ascii="Times New Roman" w:eastAsia="Times New Roman" w:hAnsi="Times New Roman" w:cs="Times New Roman"/>
            <w:sz w:val="24"/>
            <w:szCs w:val="20"/>
            <w:lang w:val="en-GB"/>
          </w:rPr>
          <w:delText xml:space="preserve"> in accordance with regulations</w:delText>
        </w:r>
      </w:del>
      <w:commentRangeEnd w:id="113"/>
      <w:r w:rsidR="00141B18">
        <w:rPr>
          <w:rStyle w:val="CommentReference"/>
        </w:rPr>
        <w:commentReference w:id="113"/>
      </w:r>
      <w:r w:rsidRPr="00BB2CCE">
        <w:rPr>
          <w:rFonts w:ascii="Times New Roman" w:eastAsia="Times New Roman" w:hAnsi="Times New Roman" w:cs="Times New Roman"/>
          <w:sz w:val="24"/>
          <w:szCs w:val="20"/>
          <w:lang w:val="en-GB"/>
        </w:rPr>
        <w:t>.</w:t>
      </w:r>
    </w:p>
    <w:p w14:paraId="612E2F43" w14:textId="203A9A3D"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ADL</w:t>
      </w:r>
      <w:ins w:id="120" w:author="USA" w:date="2020-10-28T13:34:00Z">
        <w:r w:rsidRPr="00BB2CCE">
          <w:rPr>
            <w:rFonts w:ascii="Times New Roman" w:eastAsia="Times New Roman" w:hAnsi="Times New Roman" w:cs="Times New Roman"/>
            <w:sz w:val="24"/>
            <w:szCs w:val="20"/>
            <w:lang w:val="en-GB"/>
          </w:rPr>
          <w:t xml:space="preserve"> </w:t>
        </w:r>
      </w:ins>
      <w:r w:rsidRPr="00BB2CCE">
        <w:rPr>
          <w:rFonts w:ascii="Times New Roman" w:eastAsia="Times New Roman" w:hAnsi="Times New Roman" w:cs="Times New Roman"/>
          <w:sz w:val="24"/>
          <w:szCs w:val="20"/>
          <w:lang w:val="en-GB"/>
        </w:rPr>
        <w:t>includes transmission from and to, either aircraft stations or a ground terminal considered as an aeronautical station. These transmissions could use bidirectional air</w:t>
      </w:r>
      <w:r w:rsidRPr="00BB2CCE">
        <w:rPr>
          <w:rFonts w:ascii="Times New Roman" w:eastAsia="Times New Roman" w:hAnsi="Times New Roman" w:cs="Times New Roman"/>
          <w:sz w:val="24"/>
          <w:szCs w:val="20"/>
          <w:lang w:val="en-GB"/>
        </w:rPr>
        <w:noBreakHyphen/>
        <w:t>to</w:t>
      </w:r>
      <w:r w:rsidRPr="00BB2CCE">
        <w:rPr>
          <w:rFonts w:ascii="Times New Roman" w:eastAsia="Times New Roman" w:hAnsi="Times New Roman" w:cs="Times New Roman"/>
          <w:sz w:val="24"/>
          <w:szCs w:val="20"/>
          <w:lang w:val="en-GB"/>
        </w:rPr>
        <w:noBreakHyphen/>
        <w:t>ground links, or relay through another airborne platform using an air</w:t>
      </w:r>
      <w:r w:rsidRPr="00BB2CCE">
        <w:rPr>
          <w:rFonts w:ascii="Times New Roman" w:eastAsia="Times New Roman" w:hAnsi="Times New Roman" w:cs="Times New Roman"/>
          <w:sz w:val="24"/>
          <w:szCs w:val="20"/>
          <w:lang w:val="en-GB"/>
        </w:rPr>
        <w:noBreakHyphen/>
        <w:t>to</w:t>
      </w:r>
      <w:r w:rsidRPr="00BB2CCE">
        <w:rPr>
          <w:rFonts w:ascii="Times New Roman" w:eastAsia="Times New Roman" w:hAnsi="Times New Roman" w:cs="Times New Roman"/>
          <w:sz w:val="24"/>
          <w:szCs w:val="20"/>
          <w:lang w:val="en-GB"/>
        </w:rPr>
        <w:noBreakHyphen/>
        <w:t>air data link. Links can be either simplex or duplex. The link lengths vary greatly in these applications. Although some of the link lengths may be relatively short, many of the link lengths approach the radio line</w:t>
      </w:r>
      <w:r w:rsidRPr="00BB2CCE">
        <w:rPr>
          <w:rFonts w:ascii="Times New Roman" w:eastAsia="Times New Roman" w:hAnsi="Times New Roman" w:cs="Times New Roman"/>
          <w:sz w:val="24"/>
          <w:szCs w:val="20"/>
          <w:lang w:val="en-GB"/>
        </w:rPr>
        <w:noBreakHyphen/>
        <w:t>of</w:t>
      </w:r>
      <w:r w:rsidRPr="00BB2CCE">
        <w:rPr>
          <w:rFonts w:ascii="Times New Roman" w:eastAsia="Times New Roman" w:hAnsi="Times New Roman" w:cs="Times New Roman"/>
          <w:sz w:val="24"/>
          <w:szCs w:val="20"/>
          <w:lang w:val="en-GB"/>
        </w:rPr>
        <w:noBreakHyphen/>
        <w:t xml:space="preserve">sight distance. The </w:t>
      </w:r>
      <w:r w:rsidRPr="00BB2CCE">
        <w:rPr>
          <w:rFonts w:ascii="Times New Roman" w:eastAsia="Times New Roman" w:hAnsi="Times New Roman" w:cs="Times New Roman"/>
          <w:sz w:val="24"/>
          <w:szCs w:val="20"/>
          <w:lang w:val="en-GB"/>
        </w:rPr>
        <w:lastRenderedPageBreak/>
        <w:t xml:space="preserve">operational altitude of airborne platforms equipped with these ADLs can vary </w:t>
      </w:r>
      <w:commentRangeStart w:id="121"/>
      <w:ins w:id="122" w:author="Author" w:date="2021-03-24T16:29:00Z">
        <w:r w:rsidR="00CD611F">
          <w:rPr>
            <w:rFonts w:ascii="Times New Roman" w:eastAsia="Times New Roman" w:hAnsi="Times New Roman" w:cs="Times New Roman"/>
            <w:sz w:val="24"/>
            <w:szCs w:val="20"/>
            <w:lang w:val="en-GB"/>
          </w:rPr>
          <w:t xml:space="preserve">from ground/sea level </w:t>
        </w:r>
      </w:ins>
      <w:ins w:id="123" w:author="Author" w:date="2021-03-24T16:30:00Z">
        <w:r w:rsidR="00CD611F">
          <w:rPr>
            <w:rFonts w:ascii="Times New Roman" w:eastAsia="Times New Roman" w:hAnsi="Times New Roman" w:cs="Times New Roman"/>
            <w:sz w:val="24"/>
            <w:szCs w:val="20"/>
            <w:lang w:val="en-GB"/>
          </w:rPr>
          <w:t xml:space="preserve">to </w:t>
        </w:r>
      </w:ins>
      <w:commentRangeEnd w:id="121"/>
      <w:ins w:id="124" w:author="Author" w:date="2021-03-24T16:31:00Z">
        <w:r w:rsidR="00CD611F">
          <w:rPr>
            <w:rStyle w:val="CommentReference"/>
          </w:rPr>
          <w:commentReference w:id="121"/>
        </w:r>
      </w:ins>
      <w:r w:rsidRPr="00BB2CCE">
        <w:rPr>
          <w:rFonts w:ascii="Times New Roman" w:eastAsia="Times New Roman" w:hAnsi="Times New Roman" w:cs="Times New Roman"/>
          <w:sz w:val="24"/>
          <w:szCs w:val="20"/>
          <w:lang w:val="en-GB"/>
        </w:rPr>
        <w:t>up to 20 000 m.</w:t>
      </w:r>
    </w:p>
    <w:p w14:paraId="43D81A2C"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The ground terminals may be at a permanent location or they may be transportable. Transportable ground terminals can be moved to meet operational needs and the duration of use while it remains at a particular location is dependent upon operational requirements. </w:t>
      </w:r>
      <w:ins w:id="125" w:author="USA" w:date="2020-10-28T13:35:00Z">
        <w:r w:rsidRPr="00BB2CCE">
          <w:rPr>
            <w:rFonts w:ascii="Times New Roman" w:eastAsia="Times New Roman" w:hAnsi="Times New Roman" w:cs="Times New Roman"/>
            <w:sz w:val="24"/>
            <w:szCs w:val="20"/>
            <w:lang w:val="en-GB"/>
          </w:rPr>
          <w:t>Transportable ground terminals may be installed on ships.</w:t>
        </w:r>
      </w:ins>
    </w:p>
    <w:p w14:paraId="5470D4FD" w14:textId="708A632E" w:rsid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126" w:author="Author" w:date="2021-03-24T16:10:00Z"/>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 single ground terminal may simultaneously support several aircraft stations at the same time via different links.</w:t>
      </w:r>
    </w:p>
    <w:p w14:paraId="080BBE65" w14:textId="2EAC901C" w:rsidR="007B35D0" w:rsidRDefault="007B35D0" w:rsidP="00BB2CCE">
      <w:pPr>
        <w:tabs>
          <w:tab w:val="left" w:pos="1134"/>
          <w:tab w:val="left" w:pos="1871"/>
          <w:tab w:val="left" w:pos="2268"/>
        </w:tabs>
        <w:overflowPunct w:val="0"/>
        <w:autoSpaceDE w:val="0"/>
        <w:autoSpaceDN w:val="0"/>
        <w:adjustRightInd w:val="0"/>
        <w:spacing w:before="120" w:line="240" w:lineRule="auto"/>
        <w:jc w:val="left"/>
        <w:rPr>
          <w:ins w:id="127" w:author="Author" w:date="2021-03-24T16:10:00Z"/>
          <w:rFonts w:ascii="Times New Roman" w:eastAsia="Times New Roman" w:hAnsi="Times New Roman" w:cs="Times New Roman"/>
          <w:sz w:val="24"/>
          <w:szCs w:val="20"/>
          <w:lang w:val="en-GB"/>
        </w:rPr>
      </w:pPr>
      <w:ins w:id="128" w:author="Author" w:date="2021-03-24T16:10:00Z">
        <w:r w:rsidRPr="007B35D0">
          <w:rPr>
            <w:rFonts w:ascii="Times New Roman" w:eastAsia="Times New Roman" w:hAnsi="Times New Roman" w:cs="Times New Roman"/>
            <w:sz w:val="24"/>
            <w:szCs w:val="20"/>
            <w:highlight w:val="yellow"/>
            <w:lang w:val="en-GB"/>
            <w:rPrChange w:id="129" w:author="Author" w:date="2021-03-24T16:10:00Z">
              <w:rPr>
                <w:rFonts w:ascii="Times New Roman" w:eastAsia="Times New Roman" w:hAnsi="Times New Roman" w:cs="Times New Roman"/>
                <w:sz w:val="24"/>
                <w:szCs w:val="20"/>
                <w:lang w:val="en-GB"/>
              </w:rPr>
            </w:rPrChange>
          </w:rPr>
          <w:t>[Author’s note: Proposed text is from source 5B/163]</w:t>
        </w:r>
      </w:ins>
    </w:p>
    <w:p w14:paraId="23F09C6C" w14:textId="77777777" w:rsidR="007B35D0" w:rsidRPr="007C17A0" w:rsidRDefault="007B35D0" w:rsidP="007B35D0">
      <w:pPr>
        <w:tabs>
          <w:tab w:val="left" w:pos="1134"/>
          <w:tab w:val="left" w:pos="1871"/>
          <w:tab w:val="left" w:pos="2268"/>
        </w:tabs>
        <w:overflowPunct w:val="0"/>
        <w:autoSpaceDE w:val="0"/>
        <w:autoSpaceDN w:val="0"/>
        <w:adjustRightInd w:val="0"/>
        <w:spacing w:before="120" w:line="240" w:lineRule="auto"/>
        <w:jc w:val="left"/>
        <w:rPr>
          <w:ins w:id="130" w:author="Author" w:date="2021-03-24T16:11:00Z"/>
          <w:rFonts w:ascii="Times New Roman" w:eastAsia="Times New Roman" w:hAnsi="Times New Roman" w:cs="Times New Roman"/>
          <w:sz w:val="24"/>
          <w:szCs w:val="24"/>
          <w:lang w:eastAsia="zh-CN"/>
        </w:rPr>
      </w:pPr>
      <w:ins w:id="131" w:author="Author" w:date="2021-03-24T16:11:00Z">
        <w:r w:rsidRPr="007B35D0">
          <w:rPr>
            <w:rFonts w:ascii="Times New Roman" w:eastAsia="Times New Roman" w:hAnsi="Times New Roman" w:cs="Times New Roman"/>
            <w:sz w:val="24"/>
            <w:szCs w:val="24"/>
            <w:lang w:eastAsia="zh-CN"/>
          </w:rPr>
          <w:t xml:space="preserve">The application of proposed system is an automated unmanned aerial vehicle (UAV) based wide area ocean surface exploration system </w:t>
        </w:r>
        <w:r w:rsidRPr="00661083">
          <w:rPr>
            <w:rFonts w:ascii="Times New Roman" w:eastAsia="Times New Roman" w:hAnsi="Times New Roman" w:cs="Times New Roman"/>
            <w:sz w:val="24"/>
            <w:szCs w:val="24"/>
            <w:lang w:eastAsia="zh-CN"/>
          </w:rPr>
          <w:t xml:space="preserve">used to conduct multiple activities including maritime search and rescue, disaster relief support activities and support to air crash investigations conducted in territorial and international waters. The system consists of multiple UAVs conducting video surveillance of a wide ocean surface area. In order to achieve the required coverage that satisfies large video surveillance footprints, the UAVs form a mesh network to deliver high resolution video to either a ship or land based command and monitoring centers. The received video data is used to identify objects of interest, such as, aircraft debris and distressed personnel. The frequency selection for individual UAVs depends on the number of UAVs participating in a task and their bandwidth requirements. The </w:t>
        </w:r>
        <w:r w:rsidRPr="00CD611F">
          <w:rPr>
            <w:rFonts w:ascii="Times New Roman" w:eastAsia="Times New Roman" w:hAnsi="Times New Roman" w:cs="Times New Roman"/>
            <w:sz w:val="24"/>
            <w:szCs w:val="24"/>
            <w:lang w:eastAsia="zh-CN"/>
          </w:rPr>
          <w:t>mesh network can be configured in multiple ways depending on the task requirements, either as a single network or multiple sub-networks assigned with dedicated frequency channels and bandwidths. Following figure depicts the above mentioned application. Table 1 contains the characteristics of the radio frequency (RF) systems used for payload communications. It should be noted that Table 1 only depicts RF systems used for payload communications as part of this application and those used for non-payload communications are not indicated in this table. In Table 1, Airborne 1 and Airborne 2 represent two UAVs with similar RF system characteristics and are used to identify two ends of a single hop communication link within the mesh network.</w:t>
        </w:r>
      </w:ins>
    </w:p>
    <w:p w14:paraId="60ADB0CD" w14:textId="77777777" w:rsidR="007B35D0" w:rsidRPr="007B35D0" w:rsidRDefault="007B35D0" w:rsidP="007B35D0">
      <w:pPr>
        <w:keepNext/>
        <w:keepLines/>
        <w:tabs>
          <w:tab w:val="left" w:pos="1134"/>
          <w:tab w:val="left" w:pos="1871"/>
          <w:tab w:val="left" w:pos="2268"/>
        </w:tabs>
        <w:overflowPunct w:val="0"/>
        <w:autoSpaceDE w:val="0"/>
        <w:autoSpaceDN w:val="0"/>
        <w:adjustRightInd w:val="0"/>
        <w:spacing w:before="480" w:after="120" w:line="240" w:lineRule="auto"/>
        <w:rPr>
          <w:ins w:id="132" w:author="Author" w:date="2021-03-24T16:11:00Z"/>
          <w:rFonts w:ascii="Times New Roman" w:eastAsia="Times New Roman" w:hAnsi="Times New Roman" w:cs="Times New Roman"/>
          <w:caps/>
          <w:sz w:val="24"/>
          <w:szCs w:val="24"/>
          <w:lang w:eastAsia="zh-CN"/>
          <w:rPrChange w:id="133" w:author="Author" w:date="2021-03-24T16:11:00Z">
            <w:rPr>
              <w:ins w:id="134" w:author="Author" w:date="2021-03-24T16:11:00Z"/>
              <w:rFonts w:ascii="Times New Roman" w:eastAsia="Times New Roman" w:hAnsi="Times New Roman" w:cs="Times New Roman"/>
              <w:caps/>
              <w:sz w:val="20"/>
              <w:szCs w:val="20"/>
              <w:lang w:eastAsia="zh-CN"/>
            </w:rPr>
          </w:rPrChange>
        </w:rPr>
      </w:pPr>
      <w:ins w:id="135" w:author="Author" w:date="2021-03-24T16:11:00Z">
        <w:r w:rsidRPr="007B35D0">
          <w:rPr>
            <w:rFonts w:ascii="Times New Roman" w:eastAsia="Times New Roman" w:hAnsi="Times New Roman" w:cs="Times New Roman"/>
            <w:caps/>
            <w:sz w:val="24"/>
            <w:szCs w:val="24"/>
            <w:lang w:eastAsia="zh-CN"/>
            <w:rPrChange w:id="136" w:author="Author" w:date="2021-03-24T16:11:00Z">
              <w:rPr>
                <w:rFonts w:ascii="Times New Roman" w:eastAsia="Times New Roman" w:hAnsi="Times New Roman" w:cs="Times New Roman"/>
                <w:caps/>
                <w:sz w:val="20"/>
                <w:szCs w:val="20"/>
                <w:lang w:eastAsia="zh-CN"/>
              </w:rPr>
            </w:rPrChange>
          </w:rPr>
          <w:t>Figure 1</w:t>
        </w:r>
      </w:ins>
    </w:p>
    <w:p w14:paraId="026492F3" w14:textId="77777777" w:rsidR="007B35D0" w:rsidRPr="007B35D0" w:rsidRDefault="007B35D0" w:rsidP="007B35D0">
      <w:pPr>
        <w:keepNext/>
        <w:keepLines/>
        <w:tabs>
          <w:tab w:val="left" w:pos="1134"/>
          <w:tab w:val="left" w:pos="1871"/>
          <w:tab w:val="left" w:pos="2268"/>
        </w:tabs>
        <w:overflowPunct w:val="0"/>
        <w:autoSpaceDE w:val="0"/>
        <w:autoSpaceDN w:val="0"/>
        <w:adjustRightInd w:val="0"/>
        <w:spacing w:after="480" w:line="240" w:lineRule="auto"/>
        <w:rPr>
          <w:ins w:id="137" w:author="Author" w:date="2021-03-24T16:11:00Z"/>
          <w:rFonts w:ascii="Times New Roman" w:eastAsia="Times New Roman" w:hAnsi="Times New Roman" w:cs="Times New Roman"/>
          <w:b/>
          <w:sz w:val="24"/>
          <w:szCs w:val="24"/>
          <w:lang w:eastAsia="zh-CN"/>
          <w:rPrChange w:id="138" w:author="Author" w:date="2021-03-24T16:11:00Z">
            <w:rPr>
              <w:ins w:id="139" w:author="Author" w:date="2021-03-24T16:11:00Z"/>
              <w:rFonts w:ascii="Times New Roman Bold" w:eastAsia="Times New Roman" w:hAnsi="Times New Roman Bold" w:cs="Times New Roman"/>
              <w:b/>
              <w:sz w:val="20"/>
              <w:szCs w:val="20"/>
              <w:lang w:eastAsia="zh-CN"/>
            </w:rPr>
          </w:rPrChange>
        </w:rPr>
      </w:pPr>
      <w:ins w:id="140" w:author="Author" w:date="2021-03-24T16:11:00Z">
        <w:r w:rsidRPr="007B35D0">
          <w:rPr>
            <w:rFonts w:ascii="Times New Roman" w:eastAsia="Times New Roman" w:hAnsi="Times New Roman" w:cs="Times New Roman"/>
            <w:b/>
            <w:sz w:val="24"/>
            <w:szCs w:val="24"/>
            <w:lang w:eastAsia="zh-CN"/>
            <w:rPrChange w:id="141" w:author="Author" w:date="2021-03-24T16:11:00Z">
              <w:rPr>
                <w:rFonts w:ascii="Times New Roman Bold" w:eastAsia="Times New Roman" w:hAnsi="Times New Roman Bold" w:cs="Times New Roman"/>
                <w:b/>
                <w:sz w:val="20"/>
                <w:szCs w:val="20"/>
                <w:lang w:eastAsia="zh-CN"/>
              </w:rPr>
            </w:rPrChange>
          </w:rPr>
          <w:t>Operation of UAV based wide area ocean surface exploration system</w:t>
        </w:r>
      </w:ins>
    </w:p>
    <w:p w14:paraId="67662C06" w14:textId="77777777" w:rsidR="007B35D0" w:rsidRPr="007B35D0" w:rsidRDefault="007B35D0" w:rsidP="007B35D0">
      <w:pPr>
        <w:tabs>
          <w:tab w:val="left" w:pos="720"/>
          <w:tab w:val="left" w:pos="1134"/>
          <w:tab w:val="left" w:pos="1871"/>
          <w:tab w:val="left" w:pos="2268"/>
        </w:tabs>
        <w:overflowPunct w:val="0"/>
        <w:autoSpaceDE w:val="0"/>
        <w:autoSpaceDN w:val="0"/>
        <w:adjustRightInd w:val="0"/>
        <w:spacing w:before="120" w:line="240" w:lineRule="auto"/>
        <w:jc w:val="left"/>
        <w:rPr>
          <w:ins w:id="142" w:author="Author" w:date="2021-03-24T16:11:00Z"/>
          <w:rFonts w:ascii="Times New Roman" w:eastAsia="Times New Roman" w:hAnsi="Times New Roman" w:cs="Times New Roman"/>
          <w:sz w:val="24"/>
          <w:szCs w:val="20"/>
          <w:lang w:eastAsia="zh-CN"/>
        </w:rPr>
      </w:pPr>
    </w:p>
    <w:p w14:paraId="55B3C16A" w14:textId="77777777" w:rsidR="007B35D0" w:rsidRPr="007B35D0" w:rsidRDefault="007B35D0" w:rsidP="007B35D0">
      <w:pPr>
        <w:tabs>
          <w:tab w:val="left" w:pos="720"/>
          <w:tab w:val="left" w:pos="1134"/>
          <w:tab w:val="left" w:pos="1871"/>
          <w:tab w:val="left" w:pos="2268"/>
        </w:tabs>
        <w:overflowPunct w:val="0"/>
        <w:autoSpaceDE w:val="0"/>
        <w:autoSpaceDN w:val="0"/>
        <w:adjustRightInd w:val="0"/>
        <w:spacing w:line="240" w:lineRule="auto"/>
        <w:jc w:val="left"/>
        <w:rPr>
          <w:ins w:id="143" w:author="Author" w:date="2021-03-24T16:11:00Z"/>
          <w:rFonts w:ascii="Times New Roman" w:eastAsia="Times New Roman" w:hAnsi="Times New Roman" w:cs="Times New Roman"/>
          <w:sz w:val="24"/>
          <w:szCs w:val="20"/>
          <w:lang w:eastAsia="zh-CN"/>
        </w:rPr>
      </w:pPr>
      <w:ins w:id="144" w:author="Author" w:date="2021-03-24T16:11:00Z">
        <w:r w:rsidRPr="007B35D0">
          <w:rPr>
            <w:rFonts w:ascii="Times New Roman" w:eastAsia="Times New Roman" w:hAnsi="Times New Roman" w:cs="Times New Roman"/>
            <w:noProof/>
            <w:sz w:val="24"/>
            <w:szCs w:val="20"/>
            <w:lang w:val="en-GB"/>
          </w:rPr>
          <mc:AlternateContent>
            <mc:Choice Requires="wpg">
              <w:drawing>
                <wp:anchor distT="0" distB="0" distL="114300" distR="112395" simplePos="0" relativeHeight="251659264" behindDoc="0" locked="0" layoutInCell="1" allowOverlap="1" wp14:anchorId="12DFC92F" wp14:editId="2E35BC22">
                  <wp:simplePos x="0" y="0"/>
                  <wp:positionH relativeFrom="column">
                    <wp:posOffset>3810</wp:posOffset>
                  </wp:positionH>
                  <wp:positionV relativeFrom="paragraph">
                    <wp:posOffset>71755</wp:posOffset>
                  </wp:positionV>
                  <wp:extent cx="6107430" cy="1478280"/>
                  <wp:effectExtent l="0" t="0" r="7620" b="7620"/>
                  <wp:wrapNone/>
                  <wp:docPr id="7" name="Group 6"/>
                  <wp:cNvGraphicFramePr/>
                  <a:graphic xmlns:a="http://schemas.openxmlformats.org/drawingml/2006/main">
                    <a:graphicData uri="http://schemas.microsoft.com/office/word/2010/wordprocessingGroup">
                      <wpg:wgp>
                        <wpg:cNvGrpSpPr/>
                        <wpg:grpSpPr>
                          <a:xfrm>
                            <a:off x="0" y="0"/>
                            <a:ext cx="6107430" cy="1478280"/>
                            <a:chOff x="0" y="0"/>
                            <a:chExt cx="6106680" cy="1477800"/>
                          </a:xfrm>
                        </wpg:grpSpPr>
                        <pic:pic xmlns:pic="http://schemas.openxmlformats.org/drawingml/2006/picture">
                          <pic:nvPicPr>
                            <pic:cNvPr id="8" name="Picture 8"/>
                            <pic:cNvPicPr/>
                          </pic:nvPicPr>
                          <pic:blipFill>
                            <a:blip r:embed="rId13"/>
                            <a:stretch/>
                          </pic:blipFill>
                          <pic:spPr>
                            <a:xfrm>
                              <a:off x="0" y="0"/>
                              <a:ext cx="6106680" cy="1477800"/>
                            </a:xfrm>
                            <a:prstGeom prst="rect">
                              <a:avLst/>
                            </a:prstGeom>
                            <a:ln>
                              <a:noFill/>
                            </a:ln>
                          </pic:spPr>
                        </pic:pic>
                        <wps:wsp>
                          <wps:cNvPr id="9" name="Straight Connector 9"/>
                          <wps:cNvCnPr/>
                          <wps:spPr>
                            <a:xfrm>
                              <a:off x="1773000" y="123120"/>
                              <a:ext cx="104760" cy="649440"/>
                            </a:xfrm>
                            <a:prstGeom prst="line">
                              <a:avLst/>
                            </a:prstGeom>
                            <a:noFill/>
                            <a:ln w="9525" cap="flat" cmpd="sng" algn="ctr">
                              <a:solidFill>
                                <a:srgbClr val="4A7EBB"/>
                              </a:solidFill>
                              <a:custDash>
                                <a:ds d="800000" sp="600000"/>
                              </a:custDash>
                              <a:round/>
                            </a:ln>
                            <a:effectLst/>
                          </wps:spPr>
                          <wps:bodyPr/>
                        </wps:wsp>
                      </wpg:wgp>
                    </a:graphicData>
                  </a:graphic>
                  <wp14:sizeRelH relativeFrom="page">
                    <wp14:pctWidth>0</wp14:pctWidth>
                  </wp14:sizeRelH>
                  <wp14:sizeRelV relativeFrom="page">
                    <wp14:pctHeight>0</wp14:pctHeight>
                  </wp14:sizeRelV>
                </wp:anchor>
              </w:drawing>
            </mc:Choice>
            <mc:Fallback>
              <w:pict>
                <v:group w14:anchorId="575C75EF" id="Group 6" o:spid="_x0000_s1026" style="position:absolute;margin-left:.3pt;margin-top:5.65pt;width:480.9pt;height:116.4pt;z-index:251659264;mso-wrap-distance-right:8.85pt" coordsize="61066,147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&#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">
                    <v:imagedata r:id="rId14" o:title=""/>
                  </v:shape>
                  <v:line id="Straight Connector 9"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" strokecolor="#4a7ebb"/>
                </v:group>
              </w:pict>
            </mc:Fallback>
          </mc:AlternateContent>
        </w:r>
        <w:r w:rsidRPr="007B35D0">
          <w:rPr>
            <w:rFonts w:ascii="Times New Roman" w:eastAsia="Times New Roman" w:hAnsi="Times New Roman" w:cs="Times New Roman"/>
            <w:sz w:val="24"/>
            <w:szCs w:val="20"/>
            <w:lang w:eastAsia="zh-CN"/>
          </w:rPr>
          <w:t xml:space="preserve"> </w:t>
        </w:r>
      </w:ins>
    </w:p>
    <w:p w14:paraId="6C0FEB2D" w14:textId="77777777" w:rsidR="007B35D0" w:rsidRPr="007B35D0" w:rsidRDefault="007B35D0" w:rsidP="007B35D0">
      <w:pPr>
        <w:tabs>
          <w:tab w:val="left" w:pos="1134"/>
          <w:tab w:val="left" w:pos="1871"/>
          <w:tab w:val="left" w:pos="2268"/>
        </w:tabs>
        <w:overflowPunct w:val="0"/>
        <w:autoSpaceDE w:val="0"/>
        <w:autoSpaceDN w:val="0"/>
        <w:adjustRightInd w:val="0"/>
        <w:spacing w:before="120" w:line="240" w:lineRule="auto"/>
        <w:jc w:val="left"/>
        <w:rPr>
          <w:ins w:id="145" w:author="Author" w:date="2021-03-24T16:11:00Z"/>
          <w:rFonts w:ascii="Times New Roman" w:eastAsia="Times New Roman" w:hAnsi="Times New Roman" w:cs="Times New Roman"/>
          <w:sz w:val="24"/>
          <w:szCs w:val="20"/>
          <w:lang w:eastAsia="zh-CN"/>
        </w:rPr>
      </w:pPr>
    </w:p>
    <w:p w14:paraId="39BE1E3A" w14:textId="77777777" w:rsidR="007B35D0" w:rsidRPr="007B35D0" w:rsidRDefault="007B35D0" w:rsidP="007B35D0">
      <w:pPr>
        <w:tabs>
          <w:tab w:val="left" w:pos="1134"/>
          <w:tab w:val="left" w:pos="1871"/>
          <w:tab w:val="left" w:pos="2268"/>
        </w:tabs>
        <w:overflowPunct w:val="0"/>
        <w:autoSpaceDE w:val="0"/>
        <w:autoSpaceDN w:val="0"/>
        <w:adjustRightInd w:val="0"/>
        <w:spacing w:before="120" w:line="240" w:lineRule="auto"/>
        <w:jc w:val="left"/>
        <w:rPr>
          <w:ins w:id="146" w:author="Author" w:date="2021-03-24T16:11:00Z"/>
          <w:rFonts w:ascii="Times New Roman" w:eastAsia="Times New Roman" w:hAnsi="Times New Roman" w:cs="Times New Roman"/>
          <w:sz w:val="24"/>
          <w:szCs w:val="20"/>
          <w:lang w:eastAsia="zh-CN"/>
        </w:rPr>
      </w:pPr>
    </w:p>
    <w:p w14:paraId="4D9A5ABB" w14:textId="77777777" w:rsidR="007B35D0" w:rsidRPr="007B35D0" w:rsidRDefault="007B35D0" w:rsidP="007B35D0">
      <w:pPr>
        <w:tabs>
          <w:tab w:val="left" w:pos="1134"/>
          <w:tab w:val="left" w:pos="1871"/>
          <w:tab w:val="left" w:pos="2268"/>
        </w:tabs>
        <w:overflowPunct w:val="0"/>
        <w:autoSpaceDE w:val="0"/>
        <w:autoSpaceDN w:val="0"/>
        <w:adjustRightInd w:val="0"/>
        <w:spacing w:before="120" w:line="240" w:lineRule="auto"/>
        <w:jc w:val="left"/>
        <w:rPr>
          <w:ins w:id="147" w:author="Author" w:date="2021-03-24T16:11:00Z"/>
          <w:rFonts w:ascii="Times New Roman" w:eastAsia="Times New Roman" w:hAnsi="Times New Roman" w:cs="Times New Roman"/>
          <w:sz w:val="24"/>
          <w:szCs w:val="20"/>
          <w:lang w:eastAsia="zh-CN"/>
        </w:rPr>
      </w:pPr>
    </w:p>
    <w:p w14:paraId="35979299" w14:textId="77777777" w:rsidR="007B35D0" w:rsidRPr="007B35D0" w:rsidRDefault="007B35D0" w:rsidP="007B35D0">
      <w:pPr>
        <w:tabs>
          <w:tab w:val="left" w:pos="1134"/>
          <w:tab w:val="left" w:pos="1871"/>
          <w:tab w:val="left" w:pos="2268"/>
        </w:tabs>
        <w:overflowPunct w:val="0"/>
        <w:autoSpaceDE w:val="0"/>
        <w:autoSpaceDN w:val="0"/>
        <w:adjustRightInd w:val="0"/>
        <w:spacing w:before="120" w:line="240" w:lineRule="auto"/>
        <w:jc w:val="left"/>
        <w:rPr>
          <w:ins w:id="148" w:author="Author" w:date="2021-03-24T16:11:00Z"/>
          <w:rFonts w:ascii="Times New Roman" w:eastAsia="Times New Roman" w:hAnsi="Times New Roman" w:cs="Times New Roman"/>
          <w:sz w:val="24"/>
          <w:szCs w:val="20"/>
          <w:lang w:eastAsia="zh-CN"/>
        </w:rPr>
      </w:pPr>
    </w:p>
    <w:p w14:paraId="2D214921" w14:textId="1021DB97" w:rsidR="007B35D0" w:rsidRDefault="007B35D0" w:rsidP="00BB2CCE">
      <w:pPr>
        <w:tabs>
          <w:tab w:val="left" w:pos="1134"/>
          <w:tab w:val="left" w:pos="1871"/>
          <w:tab w:val="left" w:pos="2268"/>
        </w:tabs>
        <w:overflowPunct w:val="0"/>
        <w:autoSpaceDE w:val="0"/>
        <w:autoSpaceDN w:val="0"/>
        <w:adjustRightInd w:val="0"/>
        <w:spacing w:before="120" w:line="240" w:lineRule="auto"/>
        <w:jc w:val="left"/>
        <w:rPr>
          <w:ins w:id="149" w:author="Author" w:date="2021-03-24T16:11:00Z"/>
          <w:rFonts w:ascii="Times New Roman" w:eastAsia="Times New Roman" w:hAnsi="Times New Roman" w:cs="Times New Roman"/>
          <w:sz w:val="24"/>
          <w:szCs w:val="20"/>
          <w:lang w:val="en-GB"/>
        </w:rPr>
      </w:pPr>
    </w:p>
    <w:p w14:paraId="7DF1DA1D" w14:textId="77777777" w:rsidR="007B35D0" w:rsidRPr="00BB2CCE" w:rsidRDefault="007B35D0"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07A7C0EF"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3</w:t>
      </w:r>
      <w:r w:rsidRPr="00BB2CCE">
        <w:rPr>
          <w:rFonts w:ascii="Times New Roman" w:eastAsia="Times New Roman" w:hAnsi="Times New Roman" w:cs="Times New Roman"/>
          <w:b/>
          <w:sz w:val="28"/>
          <w:szCs w:val="20"/>
          <w:lang w:val="en-GB"/>
        </w:rPr>
        <w:tab/>
        <w:t>Technical characteristics of aeronautical mobile systems</w:t>
      </w:r>
    </w:p>
    <w:p w14:paraId="49A14E31"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BB2CCE">
        <w:rPr>
          <w:rFonts w:ascii="Times New Roman" w:eastAsia="Times New Roman" w:hAnsi="Times New Roman" w:cs="Times New Roman"/>
          <w:sz w:val="24"/>
          <w:szCs w:val="20"/>
          <w:lang w:val="en-GB" w:eastAsia="ja-JP"/>
        </w:rPr>
        <w:t>4 400-4 990 MHz</w:t>
      </w:r>
      <w:r w:rsidRPr="00BB2CCE">
        <w:rPr>
          <w:rFonts w:ascii="Times New Roman" w:eastAsia="Times New Roman" w:hAnsi="Times New Roman" w:cs="Times New Roman"/>
          <w:sz w:val="24"/>
          <w:szCs w:val="20"/>
          <w:lang w:val="en-GB"/>
        </w:rPr>
        <w:t xml:space="preserve"> are provided in Table 1. </w:t>
      </w:r>
    </w:p>
    <w:p w14:paraId="4C417E9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BB2CCE">
        <w:rPr>
          <w:rFonts w:ascii="Times New Roman" w:eastAsia="Times New Roman" w:hAnsi="Times New Roman" w:cs="Times New Roman"/>
          <w:b/>
          <w:sz w:val="24"/>
          <w:szCs w:val="20"/>
          <w:lang w:val="en-GB"/>
        </w:rPr>
        <w:lastRenderedPageBreak/>
        <w:t>3.1</w:t>
      </w:r>
      <w:r w:rsidRPr="00BB2CCE">
        <w:rPr>
          <w:rFonts w:ascii="Times New Roman" w:eastAsia="Times New Roman" w:hAnsi="Times New Roman" w:cs="Times New Roman"/>
          <w:b/>
          <w:sz w:val="24"/>
          <w:szCs w:val="20"/>
          <w:lang w:val="en-GB"/>
        </w:rPr>
        <w:tab/>
        <w:t>Transmitter and receiver characteristics</w:t>
      </w:r>
    </w:p>
    <w:p w14:paraId="07A19FE7"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 xml:space="preserve">The aeronautical mobile systems operating or planned to operate within the frequency range </w:t>
      </w:r>
      <w:r w:rsidRPr="00BB2CCE">
        <w:rPr>
          <w:rFonts w:ascii="Times New Roman" w:eastAsia="Times New Roman" w:hAnsi="Times New Roman" w:cs="Times New Roman"/>
          <w:sz w:val="24"/>
          <w:szCs w:val="20"/>
          <w:lang w:val="en-GB" w:eastAsia="ja-JP"/>
        </w:rPr>
        <w:t>4 400</w:t>
      </w:r>
      <w:r w:rsidRPr="00BB2CCE">
        <w:rPr>
          <w:rFonts w:ascii="Times New Roman" w:eastAsia="Times New Roman" w:hAnsi="Times New Roman" w:cs="Times New Roman"/>
          <w:sz w:val="24"/>
          <w:szCs w:val="20"/>
          <w:lang w:val="en-GB" w:eastAsia="ja-JP"/>
        </w:rPr>
        <w:noBreakHyphen/>
        <w:t>4 990 MHz</w:t>
      </w:r>
      <w:r w:rsidRPr="00BB2CCE">
        <w:rPr>
          <w:rFonts w:ascii="Times New Roman" w:eastAsia="Times New Roman" w:hAnsi="Times New Roman" w:cs="Times New Roman"/>
          <w:sz w:val="24"/>
          <w:szCs w:val="20"/>
          <w:lang w:val="en-GB"/>
        </w:rPr>
        <w:t xml:space="preserve"> typically use digital modulations. A given transmitter may be capable of radiating more than one waveform.</w:t>
      </w:r>
    </w:p>
    <w:p w14:paraId="5E8013D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BB2CCE">
        <w:rPr>
          <w:rFonts w:ascii="Times New Roman" w:eastAsia="Times New Roman" w:hAnsi="Times New Roman" w:cs="Times New Roman"/>
          <w:b/>
          <w:sz w:val="24"/>
          <w:szCs w:val="20"/>
          <w:lang w:val="en-GB"/>
        </w:rPr>
        <w:t>3.2</w:t>
      </w:r>
      <w:r w:rsidRPr="00BB2CCE">
        <w:rPr>
          <w:rFonts w:ascii="Times New Roman" w:eastAsia="Times New Roman" w:hAnsi="Times New Roman" w:cs="Times New Roman"/>
          <w:b/>
          <w:sz w:val="24"/>
          <w:szCs w:val="20"/>
          <w:lang w:val="en-GB"/>
        </w:rPr>
        <w:tab/>
        <w:t>Antenna characteristics</w:t>
      </w:r>
    </w:p>
    <w:p w14:paraId="72871944"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pacing w:val="-2"/>
          <w:sz w:val="24"/>
          <w:szCs w:val="20"/>
          <w:lang w:val="en-GB"/>
        </w:rPr>
        <w:t xml:space="preserve">A variety of different types of antennas are used by systems in the frequency range </w:t>
      </w:r>
      <w:r w:rsidRPr="00BB2CCE">
        <w:rPr>
          <w:rFonts w:ascii="Times New Roman" w:eastAsia="Times New Roman" w:hAnsi="Times New Roman" w:cs="Times New Roman"/>
          <w:spacing w:val="-2"/>
          <w:sz w:val="24"/>
          <w:szCs w:val="20"/>
          <w:lang w:val="en-GB" w:eastAsia="ja-JP"/>
        </w:rPr>
        <w:t>4 400</w:t>
      </w:r>
      <w:r w:rsidRPr="00BB2CCE">
        <w:rPr>
          <w:rFonts w:ascii="Times New Roman" w:eastAsia="Times New Roman" w:hAnsi="Times New Roman" w:cs="Times New Roman"/>
          <w:spacing w:val="-2"/>
          <w:sz w:val="24"/>
          <w:szCs w:val="20"/>
          <w:lang w:val="en-GB" w:eastAsia="ja-JP"/>
        </w:rPr>
        <w:noBreakHyphen/>
        <w:t>4 990 </w:t>
      </w:r>
      <w:proofErr w:type="spellStart"/>
      <w:r w:rsidRPr="00BB2CCE">
        <w:rPr>
          <w:rFonts w:ascii="Times New Roman" w:eastAsia="Times New Roman" w:hAnsi="Times New Roman" w:cs="Times New Roman"/>
          <w:spacing w:val="-2"/>
          <w:sz w:val="24"/>
          <w:szCs w:val="20"/>
          <w:lang w:val="en-GB" w:eastAsia="ja-JP"/>
        </w:rPr>
        <w:t>MHz</w:t>
      </w:r>
      <w:r w:rsidRPr="00BB2CCE">
        <w:rPr>
          <w:rFonts w:ascii="Times New Roman" w:eastAsia="Times New Roman" w:hAnsi="Times New Roman" w:cs="Times New Roman"/>
          <w:sz w:val="24"/>
          <w:szCs w:val="20"/>
          <w:lang w:val="en-GB"/>
        </w:rPr>
        <w:t>.</w:t>
      </w:r>
      <w:proofErr w:type="spellEnd"/>
      <w:r w:rsidRPr="00BB2CCE">
        <w:rPr>
          <w:rFonts w:ascii="Times New Roman" w:eastAsia="Times New Roman" w:hAnsi="Times New Roman" w:cs="Times New Roman"/>
          <w:sz w:val="24"/>
          <w:szCs w:val="20"/>
          <w:lang w:val="en-GB"/>
        </w:rPr>
        <w:t xml:space="preserve"> Antennas in this range are generally of a variety of sizes and vary between the airborne component of the link and the </w:t>
      </w:r>
      <w:proofErr w:type="gramStart"/>
      <w:r w:rsidRPr="00BB2CCE">
        <w:rPr>
          <w:rFonts w:ascii="Times New Roman" w:eastAsia="Times New Roman" w:hAnsi="Times New Roman" w:cs="Times New Roman"/>
          <w:sz w:val="24"/>
          <w:szCs w:val="20"/>
          <w:lang w:val="en-GB"/>
        </w:rPr>
        <w:t>ground based</w:t>
      </w:r>
      <w:proofErr w:type="gramEnd"/>
      <w:r w:rsidRPr="00BB2CCE">
        <w:rPr>
          <w:rFonts w:ascii="Times New Roman" w:eastAsia="Times New Roman" w:hAnsi="Times New Roman" w:cs="Times New Roman"/>
          <w:sz w:val="24"/>
          <w:szCs w:val="20"/>
          <w:lang w:val="en-GB"/>
        </w:rPr>
        <w:t xml:space="preserve"> component of the link. The airborne antenna gains are typically between +3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xml:space="preserve"> and 19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xml:space="preserve">. The </w:t>
      </w:r>
      <w:proofErr w:type="gramStart"/>
      <w:r w:rsidRPr="00BB2CCE">
        <w:rPr>
          <w:rFonts w:ascii="Times New Roman" w:eastAsia="Times New Roman" w:hAnsi="Times New Roman" w:cs="Times New Roman"/>
          <w:sz w:val="24"/>
          <w:szCs w:val="20"/>
          <w:lang w:val="en-GB"/>
        </w:rPr>
        <w:t>ground based</w:t>
      </w:r>
      <w:proofErr w:type="gramEnd"/>
      <w:r w:rsidRPr="00BB2CCE">
        <w:rPr>
          <w:rFonts w:ascii="Times New Roman" w:eastAsia="Times New Roman" w:hAnsi="Times New Roman" w:cs="Times New Roman"/>
          <w:sz w:val="24"/>
          <w:szCs w:val="20"/>
          <w:lang w:val="en-GB"/>
        </w:rPr>
        <w:t xml:space="preserve"> antenna gain is typically between 3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xml:space="preserve"> and 31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 Horizontal, and vertical polarizations could be used.</w:t>
      </w:r>
    </w:p>
    <w:p w14:paraId="43E13BF1"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r w:rsidRPr="00BB2CCE">
        <w:rPr>
          <w:rFonts w:ascii="Times New Roman" w:eastAsia="Times New Roman" w:hAnsi="Times New Roman" w:cs="Times New Roman"/>
          <w:sz w:val="24"/>
          <w:szCs w:val="20"/>
          <w:lang w:val="en-GB"/>
        </w:rPr>
        <w:t>Antenna characteristics available in</w:t>
      </w:r>
      <w:del w:id="150" w:author="USA" w:date="2020-10-28T13:38:00Z">
        <w:r w:rsidRPr="00BB2CCE">
          <w:rPr>
            <w:rFonts w:ascii="Times New Roman" w:eastAsia="Times New Roman" w:hAnsi="Times New Roman" w:cs="Times New Roman"/>
            <w:sz w:val="24"/>
            <w:szCs w:val="20"/>
            <w:lang w:val="en-GB"/>
          </w:rPr>
          <w:delText xml:space="preserve"> the</w:delText>
        </w:r>
      </w:del>
      <w:r w:rsidRPr="00BB2CCE">
        <w:rPr>
          <w:rFonts w:ascii="Times New Roman" w:eastAsia="Times New Roman" w:hAnsi="Times New Roman" w:cs="Times New Roman"/>
          <w:sz w:val="24"/>
          <w:szCs w:val="20"/>
          <w:lang w:val="en-GB"/>
        </w:rPr>
        <w:t xml:space="preserve"> Table 1 should be used for studies unless measured data is available.</w:t>
      </w:r>
    </w:p>
    <w:p w14:paraId="32C5584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BB2CCE">
        <w:rPr>
          <w:rFonts w:ascii="Times New Roman" w:eastAsia="Times New Roman" w:hAnsi="Times New Roman" w:cs="Times New Roman"/>
          <w:b/>
          <w:sz w:val="28"/>
          <w:szCs w:val="20"/>
          <w:lang w:val="en-GB"/>
        </w:rPr>
        <w:t>4</w:t>
      </w:r>
      <w:r w:rsidRPr="00BB2CCE">
        <w:rPr>
          <w:rFonts w:ascii="Times New Roman" w:eastAsia="Times New Roman" w:hAnsi="Times New Roman" w:cs="Times New Roman"/>
          <w:b/>
          <w:sz w:val="28"/>
          <w:szCs w:val="20"/>
          <w:lang w:val="en-GB"/>
        </w:rPr>
        <w:tab/>
        <w:t xml:space="preserve">Protection criteria </w:t>
      </w:r>
    </w:p>
    <w:p w14:paraId="57D97450"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An increase in receiver effective noise of 1 dB would result in significant degradation in communication range.</w:t>
      </w:r>
    </w:p>
    <w:p w14:paraId="4C5001F2"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Such an increase in effective receiver noise level corresponds to an (</w:t>
      </w:r>
      <w:r w:rsidRPr="00BB2CCE">
        <w:rPr>
          <w:rFonts w:ascii="Times New Roman" w:eastAsia="Times New Roman" w:hAnsi="Times New Roman" w:cs="Times New Roman"/>
          <w:i/>
          <w:iCs/>
          <w:sz w:val="24"/>
          <w:szCs w:val="20"/>
          <w:lang w:val="en-GB"/>
        </w:rPr>
        <w:t>I</w:t>
      </w:r>
      <w:r w:rsidRPr="00BB2CCE">
        <w:rPr>
          <w:rFonts w:ascii="Times New Roman" w:eastAsia="Times New Roman" w:hAnsi="Times New Roman" w:cs="Times New Roman"/>
          <w:sz w:val="24"/>
          <w:szCs w:val="20"/>
          <w:lang w:val="en-GB"/>
        </w:rPr>
        <w:t> + </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 xml:space="preserve"> ratio of 1.26, or an </w:t>
      </w:r>
      <w:r w:rsidRPr="00BB2CCE">
        <w:rPr>
          <w:rFonts w:ascii="Times New Roman" w:eastAsia="Times New Roman" w:hAnsi="Times New Roman" w:cs="Times New Roman"/>
          <w:i/>
          <w:iCs/>
          <w:sz w:val="24"/>
          <w:szCs w:val="20"/>
          <w:lang w:val="en-GB"/>
        </w:rPr>
        <w:t>I/N</w:t>
      </w:r>
      <w:r w:rsidRPr="00BB2CCE">
        <w:rPr>
          <w:rFonts w:ascii="Times New Roman" w:eastAsia="Times New Roman" w:hAnsi="Times New Roman" w:cs="Times New Roman"/>
          <w:sz w:val="24"/>
          <w:szCs w:val="20"/>
          <w:lang w:val="en-GB"/>
        </w:rPr>
        <w:t xml:space="preserve"> ratio of about −6 </w:t>
      </w:r>
      <w:proofErr w:type="spellStart"/>
      <w:r w:rsidRPr="00BB2CCE">
        <w:rPr>
          <w:rFonts w:ascii="Times New Roman" w:eastAsia="Times New Roman" w:hAnsi="Times New Roman" w:cs="Times New Roman"/>
          <w:sz w:val="24"/>
          <w:szCs w:val="20"/>
          <w:lang w:val="en-GB"/>
        </w:rPr>
        <w:t>dB.</w:t>
      </w:r>
      <w:proofErr w:type="spellEnd"/>
      <w:r w:rsidRPr="00BB2CCE">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 If multiple potential interference sources are present, protection of the AMS and MMS systems requires that this criterion </w:t>
      </w:r>
      <w:proofErr w:type="gramStart"/>
      <w:r w:rsidRPr="00BB2CCE">
        <w:rPr>
          <w:rFonts w:ascii="Times New Roman" w:eastAsia="Times New Roman" w:hAnsi="Times New Roman" w:cs="Times New Roman"/>
          <w:sz w:val="24"/>
          <w:szCs w:val="20"/>
          <w:lang w:val="en-GB"/>
        </w:rPr>
        <w:t>is</w:t>
      </w:r>
      <w:proofErr w:type="gramEnd"/>
      <w:r w:rsidRPr="00BB2CCE">
        <w:rPr>
          <w:rFonts w:ascii="Times New Roman" w:eastAsia="Times New Roman" w:hAnsi="Times New Roman" w:cs="Times New Roman"/>
          <w:sz w:val="24"/>
          <w:szCs w:val="20"/>
          <w:lang w:val="en-GB"/>
        </w:rPr>
        <w:t xml:space="preserve"> not exceeded due to the aggregate interference from the multiple sources.</w:t>
      </w:r>
    </w:p>
    <w:p w14:paraId="3467756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0010F8F9" w14:textId="77777777" w:rsidR="00BB2CCE" w:rsidRPr="00BB2CCE" w:rsidRDefault="00BB2CCE" w:rsidP="00BB2CCE">
      <w:pPr>
        <w:spacing w:line="240" w:lineRule="auto"/>
        <w:jc w:val="left"/>
        <w:rPr>
          <w:rFonts w:ascii="Times New Roman" w:eastAsia="Times New Roman" w:hAnsi="Times New Roman" w:cs="Times New Roman"/>
          <w:caps/>
          <w:sz w:val="24"/>
          <w:szCs w:val="24"/>
          <w:lang w:val="en-GB"/>
        </w:rPr>
        <w:sectPr w:rsidR="00BB2CCE" w:rsidRPr="00BB2CCE">
          <w:pgSz w:w="11907" w:h="16834"/>
          <w:pgMar w:top="1418" w:right="1134" w:bottom="1134" w:left="1134" w:header="720" w:footer="482" w:gutter="0"/>
          <w:paperSrc w:first="15" w:other="15"/>
          <w:pgNumType w:start="1"/>
          <w:cols w:space="720"/>
        </w:sectPr>
      </w:pPr>
    </w:p>
    <w:p w14:paraId="262C0D2C" w14:textId="1231EE15" w:rsid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ins w:id="151" w:author="Author" w:date="2021-03-24T17:04:00Z"/>
          <w:rFonts w:ascii="Times New Roman" w:eastAsia="Calibri" w:hAnsi="Times New Roman" w:cs="Times New Roman"/>
          <w:caps/>
          <w:sz w:val="24"/>
          <w:szCs w:val="24"/>
          <w:lang w:val="en-GB"/>
        </w:rPr>
      </w:pPr>
      <w:r w:rsidRPr="00BB2CCE">
        <w:rPr>
          <w:rFonts w:ascii="Times New Roman" w:eastAsia="Calibri" w:hAnsi="Times New Roman" w:cs="Times New Roman"/>
          <w:caps/>
          <w:sz w:val="24"/>
          <w:szCs w:val="24"/>
          <w:lang w:val="en-GB"/>
        </w:rPr>
        <w:lastRenderedPageBreak/>
        <w:t>TABLE  1</w:t>
      </w:r>
    </w:p>
    <w:p w14:paraId="20875C4B" w14:textId="3C0F707F" w:rsidR="006B3F45" w:rsidRPr="00BB2CCE" w:rsidRDefault="006B3F45" w:rsidP="006B3F45">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ins w:id="152" w:author="Author" w:date="2021-03-24T17:04:00Z">
        <w:r>
          <w:rPr>
            <w:rFonts w:ascii="Times New Roman" w:eastAsia="Calibri" w:hAnsi="Times New Roman" w:cs="Times New Roman"/>
            <w:caps/>
            <w:sz w:val="24"/>
            <w:szCs w:val="24"/>
            <w:lang w:val="en-GB"/>
          </w:rPr>
          <w:t>[ams SYSTEMS FROM CONTRIBUTION 5b/</w:t>
        </w:r>
      </w:ins>
      <w:ins w:id="153" w:author="Author" w:date="2021-03-24T17:05:00Z">
        <w:r>
          <w:rPr>
            <w:rFonts w:ascii="Times New Roman" w:eastAsia="Calibri" w:hAnsi="Times New Roman" w:cs="Times New Roman"/>
            <w:caps/>
            <w:sz w:val="24"/>
            <w:szCs w:val="24"/>
            <w:lang w:val="en-GB"/>
          </w:rPr>
          <w:t>67 (ROK)</w:t>
        </w:r>
      </w:ins>
      <w:ins w:id="154" w:author="Author" w:date="2021-03-24T17:04:00Z">
        <w:r>
          <w:rPr>
            <w:rFonts w:ascii="Times New Roman" w:eastAsia="Calibri" w:hAnsi="Times New Roman" w:cs="Times New Roman"/>
            <w:caps/>
            <w:sz w:val="24"/>
            <w:szCs w:val="24"/>
            <w:lang w:val="en-GB"/>
          </w:rPr>
          <w:t>, 5b/</w:t>
        </w:r>
      </w:ins>
      <w:ins w:id="155" w:author="Author" w:date="2021-03-24T17:05:00Z">
        <w:r>
          <w:rPr>
            <w:rFonts w:ascii="Times New Roman" w:eastAsia="Calibri" w:hAnsi="Times New Roman" w:cs="Times New Roman"/>
            <w:caps/>
            <w:sz w:val="24"/>
            <w:szCs w:val="24"/>
            <w:lang w:val="en-GB"/>
          </w:rPr>
          <w:t>163 (AUS)</w:t>
        </w:r>
      </w:ins>
      <w:ins w:id="156" w:author="Author" w:date="2021-03-24T17:04:00Z">
        <w:r>
          <w:rPr>
            <w:rFonts w:ascii="Times New Roman" w:eastAsia="Calibri" w:hAnsi="Times New Roman" w:cs="Times New Roman"/>
            <w:caps/>
            <w:sz w:val="24"/>
            <w:szCs w:val="24"/>
            <w:lang w:val="en-GB"/>
          </w:rPr>
          <w:t>, 5b/</w:t>
        </w:r>
      </w:ins>
      <w:ins w:id="157" w:author="Author" w:date="2021-03-24T17:05:00Z">
        <w:r>
          <w:rPr>
            <w:rFonts w:ascii="Times New Roman" w:eastAsia="Calibri" w:hAnsi="Times New Roman" w:cs="Times New Roman"/>
            <w:caps/>
            <w:sz w:val="24"/>
            <w:szCs w:val="24"/>
            <w:lang w:val="en-GB"/>
          </w:rPr>
          <w:t>207 (F)</w:t>
        </w:r>
      </w:ins>
      <w:ins w:id="158" w:author="Author" w:date="2021-03-24T17:04:00Z">
        <w:r>
          <w:rPr>
            <w:rFonts w:ascii="Times New Roman" w:eastAsia="Calibri" w:hAnsi="Times New Roman" w:cs="Times New Roman"/>
            <w:caps/>
            <w:sz w:val="24"/>
            <w:szCs w:val="24"/>
            <w:lang w:val="en-GB"/>
          </w:rPr>
          <w:t xml:space="preserve"> TO BE INCLUDED FOR THE MULTI-COUNTRY PROPOSAL]</w:t>
        </w:r>
      </w:ins>
    </w:p>
    <w:p w14:paraId="03022AFB"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rPr>
        <w:t xml:space="preserve">Typical technical characteristics of representative aeronautical mobile service systems operated in the frequency range </w:t>
      </w:r>
      <w:r w:rsidRPr="00BB2CCE">
        <w:rPr>
          <w:rFonts w:ascii="Times New Roman Bold" w:eastAsia="Calibri" w:hAnsi="Times New Roman Bold" w:cs="Times New Roman Bold"/>
          <w:b/>
          <w:sz w:val="24"/>
          <w:szCs w:val="24"/>
          <w:lang w:val="en-GB"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BB2CCE" w:rsidRPr="00BB2CCE" w14:paraId="0E73FCF7"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377FB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2AEFCA"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33DE939"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1</w:t>
            </w:r>
          </w:p>
          <w:p w14:paraId="6928F9E2"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4074C8F"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1</w:t>
            </w:r>
          </w:p>
          <w:p w14:paraId="0710F4A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308650F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2</w:t>
            </w:r>
          </w:p>
          <w:p w14:paraId="2BDC99E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907FC2B"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2</w:t>
            </w:r>
          </w:p>
          <w:p w14:paraId="5261D6A3"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5C652EAC"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12BC49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Transmitter</w:t>
            </w:r>
          </w:p>
        </w:tc>
      </w:tr>
      <w:tr w:rsidR="00BB2CCE" w:rsidRPr="00BB2CCE" w14:paraId="1F24D93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0BC6EF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47FA35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DAB1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4C7D5E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66F5D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5F2D0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5E60355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3AEFA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4AD7D40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4ECDBD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DB9B64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8924AA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F46135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30-39</w:t>
            </w:r>
          </w:p>
        </w:tc>
      </w:tr>
      <w:tr w:rsidR="00BB2CCE" w:rsidRPr="00BB2CCE" w14:paraId="7C18622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BEB0A7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72FC87F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CF8CC5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FC34B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238C07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63C8DC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r>
      <w:tr w:rsidR="00BB2CCE" w:rsidRPr="00BB2CCE" w14:paraId="782FEA28"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E7BA32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5DA3AE7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137078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1729925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0E050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87475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6CCBB2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7352A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r>
      <w:tr w:rsidR="00BB2CCE" w:rsidRPr="00BB2CCE" w14:paraId="2E7F1440"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B69392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3EC1E4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F58CB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C7D48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517C6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1E7BC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 / 10 / 20</w:t>
            </w:r>
          </w:p>
        </w:tc>
      </w:tr>
      <w:tr w:rsidR="00BB2CCE" w:rsidRPr="00BB2CCE" w14:paraId="1A95240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5C38B35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0645E80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2E233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ADC886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9690DF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E4A7C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r>
      <w:tr w:rsidR="00BB2CCE" w:rsidRPr="00BB2CCE" w14:paraId="0C870EA7"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69377E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26CD4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41E5A2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B763E7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248794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161B5C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−103 to −98</w:t>
            </w:r>
          </w:p>
        </w:tc>
      </w:tr>
      <w:tr w:rsidR="00BB2CCE" w:rsidRPr="00BB2CCE" w14:paraId="10B436BE" w14:textId="77777777" w:rsidTr="00BB2CCE">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449DD1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3DC9832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CA4D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B4C676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D27AA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5D0E9F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AABB07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79DD75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D5B06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580B1FA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14B29DF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6B998A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492239E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41150B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F5F200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5F5D6A7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1DCA259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F1184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E2814B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2B051E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3143E4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r>
      <w:tr w:rsidR="00BB2CCE" w:rsidRPr="00BB2CCE" w14:paraId="032536A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3639B6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F4C68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715779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3E3C5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14254F5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7662274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9CB1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741651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22D0B3A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3B889E1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r>
      <w:tr w:rsidR="00BB2CCE" w:rsidRPr="00BB2CCE" w14:paraId="280C5A8F"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45ADEF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3CBA4A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1C63F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D7418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29D6A9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B1E7EA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EEA1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CBA098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629E189D"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FAE39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lastRenderedPageBreak/>
              <w:t>Antenna pattern</w:t>
            </w:r>
          </w:p>
        </w:tc>
        <w:tc>
          <w:tcPr>
            <w:tcW w:w="1195" w:type="dxa"/>
            <w:tcBorders>
              <w:top w:val="single" w:sz="4" w:space="0" w:color="auto"/>
              <w:left w:val="single" w:sz="4" w:space="0" w:color="auto"/>
              <w:bottom w:val="single" w:sz="4" w:space="0" w:color="auto"/>
              <w:right w:val="single" w:sz="4" w:space="0" w:color="auto"/>
            </w:tcBorders>
          </w:tcPr>
          <w:p w14:paraId="3FFAB25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F985E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380F04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48E512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2CCD11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67F0D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348958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64184EEA"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623296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6DF95E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2A9DE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9CCF4F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66DD69D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733127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58F8A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9484E8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25F9506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688F7F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r w:rsidR="00BB2CCE" w:rsidRPr="00BB2CCE" w14:paraId="5BD50C6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3984A7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546C85F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25B9E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FD321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11C43E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308ECE0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181A1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0D564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3BB2DB4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5793CA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r>
    </w:tbl>
    <w:p w14:paraId="174A76AF"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0"/>
          <w:szCs w:val="20"/>
          <w:lang w:val="en-GB" w:eastAsia="ja-JP"/>
        </w:rPr>
      </w:pPr>
    </w:p>
    <w:p w14:paraId="1EB7DD2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0"/>
          <w:szCs w:val="20"/>
          <w:lang w:val="pt-BR" w:eastAsia="ja-JP"/>
        </w:rPr>
      </w:pPr>
      <w:r w:rsidRPr="00BB2CCE">
        <w:rPr>
          <w:rFonts w:ascii="Times New Roman" w:eastAsia="Times New Roman" w:hAnsi="Times New Roman" w:cs="Times New Roman"/>
          <w:sz w:val="24"/>
          <w:szCs w:val="20"/>
          <w:lang w:val="pt-BR" w:eastAsia="ja-JP"/>
        </w:rPr>
        <w:br w:type="page"/>
      </w:r>
    </w:p>
    <w:p w14:paraId="0EAD241A"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4"/>
          <w:lang w:val="en-GB"/>
        </w:rPr>
      </w:pPr>
      <w:r w:rsidRPr="00BB2CCE">
        <w:rPr>
          <w:rFonts w:ascii="Times New Roman" w:eastAsia="Calibri" w:hAnsi="Times New Roman" w:cs="Times New Roman"/>
          <w:caps/>
          <w:sz w:val="24"/>
          <w:szCs w:val="24"/>
          <w:lang w:val="fr-FR"/>
        </w:rPr>
        <w:lastRenderedPageBreak/>
        <w:t>TABLE</w:t>
      </w:r>
      <w:r w:rsidRPr="00BB2CCE">
        <w:rPr>
          <w:rFonts w:ascii="Times New Roman" w:eastAsia="Calibri" w:hAnsi="Times New Roman" w:cs="Times New Roman"/>
          <w:caps/>
          <w:sz w:val="24"/>
          <w:szCs w:val="24"/>
          <w:lang w:val="en-GB"/>
        </w:rPr>
        <w:t xml:space="preserve"> 1 (</w:t>
      </w:r>
      <w:r w:rsidRPr="00BB2CCE">
        <w:rPr>
          <w:rFonts w:ascii="Times New Roman" w:eastAsia="Calibri" w:hAnsi="Times New Roman" w:cs="Times New Roman"/>
          <w:i/>
          <w:iCs/>
          <w:sz w:val="24"/>
          <w:szCs w:val="24"/>
          <w:lang w:val="en-GB"/>
        </w:rPr>
        <w:t>Continued</w:t>
      </w:r>
      <w:r w:rsidRPr="00BB2CCE">
        <w:rPr>
          <w:rFonts w:ascii="Times New Roman" w:eastAsia="Calibri" w:hAnsi="Times New Roman" w:cs="Times New Roman"/>
          <w:caps/>
          <w:sz w:val="24"/>
          <w:szCs w:val="24"/>
          <w:lang w:val="en-GB"/>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4"/>
        <w:gridCol w:w="1406"/>
        <w:gridCol w:w="1407"/>
        <w:gridCol w:w="1332"/>
        <w:gridCol w:w="1333"/>
        <w:gridCol w:w="1398"/>
        <w:gridCol w:w="1398"/>
        <w:gridCol w:w="1335"/>
        <w:gridCol w:w="1335"/>
      </w:tblGrid>
      <w:tr w:rsidR="00BB2CCE" w:rsidRPr="00BB2CCE" w14:paraId="495ED79C"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4EACA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412BE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28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B3EE69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3</w:t>
            </w:r>
          </w:p>
          <w:p w14:paraId="0721BB6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68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41F11E5"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3</w:t>
            </w:r>
          </w:p>
          <w:p w14:paraId="5115F50A" w14:textId="77777777" w:rsid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ins w:id="159" w:author="Author" w:date="2021-03-24T16:30:00Z"/>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ins w:id="160" w:author="Author" w:date="2021-03-24T16:30:00Z">
              <w:r w:rsidR="00CD611F">
                <w:rPr>
                  <w:rFonts w:ascii="Times New Roman Bold" w:eastAsia="Calibri" w:hAnsi="Times New Roman Bold" w:cs="Times New Roman Bold"/>
                  <w:b/>
                  <w:sz w:val="24"/>
                  <w:szCs w:val="24"/>
                  <w:lang w:val="en-GB" w:eastAsia="ja-JP"/>
                </w:rPr>
                <w:t xml:space="preserve"> and shipborne </w:t>
              </w:r>
            </w:ins>
          </w:p>
          <w:p w14:paraId="26FE4FDD" w14:textId="1EFBE24F" w:rsidR="00CD611F" w:rsidRPr="00BB2CCE" w:rsidRDefault="00CD611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ins w:id="161" w:author="Author" w:date="2021-03-24T16:30:00Z">
              <w:r>
                <w:rPr>
                  <w:rFonts w:ascii="Times New Roman Bold" w:eastAsia="Calibri" w:hAnsi="Times New Roman Bold" w:cs="Times New Roman Bold"/>
                  <w:b/>
                  <w:sz w:val="24"/>
                  <w:szCs w:val="24"/>
                  <w:lang w:val="en-GB" w:eastAsia="ja-JP"/>
                </w:rPr>
                <w:t>(Source</w:t>
              </w:r>
            </w:ins>
            <w:ins w:id="162" w:author="Author" w:date="2021-03-24T16:31:00Z">
              <w:r>
                <w:rPr>
                  <w:rFonts w:ascii="Times New Roman Bold" w:eastAsia="Calibri" w:hAnsi="Times New Roman Bold" w:cs="Times New Roman Bold"/>
                  <w:b/>
                  <w:sz w:val="24"/>
                  <w:szCs w:val="24"/>
                  <w:lang w:val="en-GB" w:eastAsia="ja-JP"/>
                </w:rPr>
                <w:t>: 5B/207)</w:t>
              </w:r>
            </w:ins>
          </w:p>
        </w:tc>
        <w:tc>
          <w:tcPr>
            <w:tcW w:w="282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54AAAA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4</w:t>
            </w:r>
          </w:p>
          <w:p w14:paraId="1C827D13"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6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5050DA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4</w:t>
            </w:r>
          </w:p>
          <w:p w14:paraId="3DE9B202"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p>
        </w:tc>
      </w:tr>
      <w:tr w:rsidR="00BB2CCE" w:rsidRPr="00BB2CCE" w14:paraId="604B3D71"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68250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24"/>
                <w:szCs w:val="20"/>
                <w:lang w:val="en-GB" w:eastAsia="ja-JP"/>
              </w:rPr>
            </w:pPr>
            <w:r w:rsidRPr="00BB2CCE">
              <w:rPr>
                <w:rFonts w:ascii="Times New Roman" w:eastAsia="Times New Roman" w:hAnsi="Times New Roman" w:cs="Times New Roman"/>
                <w:sz w:val="24"/>
                <w:szCs w:val="20"/>
                <w:lang w:val="en-GB" w:eastAsia="ja-JP"/>
              </w:rPr>
              <w:t>Transmitter</w:t>
            </w:r>
          </w:p>
        </w:tc>
      </w:tr>
      <w:tr w:rsidR="00BB2CCE" w:rsidRPr="00BB2CCE" w14:paraId="23F617E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181097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E5600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46818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87EC4E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255871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162BA8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r>
      <w:tr w:rsidR="00BB2CCE" w:rsidRPr="00BB2CCE" w14:paraId="77A4E54D" w14:textId="77777777" w:rsidTr="00BB2CCE">
        <w:trPr>
          <w:trHeight w:val="431"/>
          <w:jc w:val="center"/>
        </w:trPr>
        <w:tc>
          <w:tcPr>
            <w:tcW w:w="2357" w:type="dxa"/>
            <w:tcBorders>
              <w:top w:val="single" w:sz="4" w:space="0" w:color="auto"/>
              <w:left w:val="single" w:sz="4" w:space="0" w:color="auto"/>
              <w:bottom w:val="single" w:sz="4" w:space="0" w:color="auto"/>
              <w:right w:val="single" w:sz="4" w:space="0" w:color="auto"/>
            </w:tcBorders>
            <w:hideMark/>
          </w:tcPr>
          <w:p w14:paraId="32FFFBA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2166A7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7A36197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42-50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87CF81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42</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D46C4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43</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EF4FD4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37</w:t>
            </w:r>
          </w:p>
        </w:tc>
      </w:tr>
      <w:tr w:rsidR="00BB2CCE" w:rsidRPr="00BB2CCE" w14:paraId="647DB56B"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0BFDC5B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2197CC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57980E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0.97 / 1.23 / 4.0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7F7C38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0.97 / 1.23 / 4.0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5B7FD8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2.4 / 4.8 / 9.6</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2A0237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0.158 / 2.4 / 4.8 / 9.6</w:t>
            </w:r>
          </w:p>
        </w:tc>
      </w:tr>
      <w:tr w:rsidR="00BB2CCE" w:rsidRPr="00BB2CCE" w14:paraId="7F5B0537"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5A5A94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BB2CCE" w:rsidRPr="00BB2CCE" w14:paraId="332563B9"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61E410A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0560CD3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DAE517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5377ED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ADDC0B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683778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4 400-4 940</w:t>
            </w:r>
            <w:r w:rsidRPr="00BB2CCE">
              <w:rPr>
                <w:rFonts w:ascii="Times New Roman" w:eastAsia="Calibri" w:hAnsi="Times New Roman" w:cs="Times New Roman"/>
                <w:sz w:val="24"/>
                <w:szCs w:val="24"/>
                <w:vertAlign w:val="superscript"/>
                <w:lang w:val="en-GB" w:eastAsia="ja-JP"/>
              </w:rPr>
              <w:t>(1)</w:t>
            </w:r>
          </w:p>
        </w:tc>
      </w:tr>
      <w:tr w:rsidR="00BB2CCE" w:rsidRPr="00BB2CCE" w14:paraId="09556EE1"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C6F801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1C9171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12B1C8D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1 / 1.5 / 4.5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4972A2D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1 / 1.5 / 4.5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4DDEF26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2.6 / 5.0 / 10</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7D06CF8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0.2 / 2.6 / 5.0 / 10</w:t>
            </w:r>
          </w:p>
        </w:tc>
      </w:tr>
      <w:tr w:rsidR="00BB2CCE" w:rsidRPr="00BB2CCE" w14:paraId="1F1B2F3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D8B5D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569352D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6CDEA14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33DF0FF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0F736BE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2.5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59FECD6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r>
      <w:tr w:rsidR="00BB2CCE" w:rsidRPr="00BB2CCE" w14:paraId="35BD7862"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70EEB39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106D39B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839" w:type="dxa"/>
            <w:gridSpan w:val="2"/>
            <w:tcBorders>
              <w:top w:val="single" w:sz="4" w:space="0" w:color="auto"/>
              <w:left w:val="single" w:sz="4" w:space="0" w:color="auto"/>
              <w:bottom w:val="single" w:sz="4" w:space="0" w:color="auto"/>
              <w:right w:val="single" w:sz="4" w:space="0" w:color="auto"/>
            </w:tcBorders>
            <w:vAlign w:val="center"/>
            <w:hideMark/>
          </w:tcPr>
          <w:p w14:paraId="494C1DC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689" w:type="dxa"/>
            <w:gridSpan w:val="2"/>
            <w:tcBorders>
              <w:top w:val="single" w:sz="4" w:space="0" w:color="auto"/>
              <w:left w:val="single" w:sz="4" w:space="0" w:color="auto"/>
              <w:bottom w:val="single" w:sz="4" w:space="0" w:color="auto"/>
              <w:right w:val="single" w:sz="4" w:space="0" w:color="auto"/>
            </w:tcBorders>
            <w:vAlign w:val="center"/>
            <w:hideMark/>
          </w:tcPr>
          <w:p w14:paraId="081F8EF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14:paraId="3DBCAFF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101.5</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14:paraId="0AB7517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101</w:t>
            </w:r>
          </w:p>
        </w:tc>
      </w:tr>
      <w:tr w:rsidR="00BB2CCE" w:rsidRPr="00BB2CCE" w14:paraId="23547A4E" w14:textId="77777777" w:rsidTr="00BB2CCE">
        <w:trPr>
          <w:jc w:val="center"/>
        </w:trPr>
        <w:tc>
          <w:tcPr>
            <w:tcW w:w="14596"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0C010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BB2CCE" w:rsidRPr="00BB2CCE" w14:paraId="3A003271"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AE4D1C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195" w:type="dxa"/>
            <w:tcBorders>
              <w:top w:val="single" w:sz="4" w:space="0" w:color="auto"/>
              <w:left w:val="single" w:sz="4" w:space="0" w:color="auto"/>
              <w:bottom w:val="single" w:sz="4" w:space="0" w:color="auto"/>
              <w:right w:val="single" w:sz="4" w:space="0" w:color="auto"/>
            </w:tcBorders>
            <w:vAlign w:val="center"/>
          </w:tcPr>
          <w:p w14:paraId="374FED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06A267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353042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2D3A40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7C48D2D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0CE9A8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10B7EC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10B0ED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0459F6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r>
      <w:tr w:rsidR="00BB2CCE" w:rsidRPr="00BB2CCE" w14:paraId="5F24C5C4"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349BE99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Antenna gain </w:t>
            </w:r>
          </w:p>
        </w:tc>
        <w:tc>
          <w:tcPr>
            <w:tcW w:w="1195" w:type="dxa"/>
            <w:tcBorders>
              <w:top w:val="single" w:sz="4" w:space="0" w:color="auto"/>
              <w:left w:val="single" w:sz="4" w:space="0" w:color="auto"/>
              <w:bottom w:val="single" w:sz="4" w:space="0" w:color="auto"/>
              <w:right w:val="single" w:sz="4" w:space="0" w:color="auto"/>
            </w:tcBorders>
            <w:hideMark/>
          </w:tcPr>
          <w:p w14:paraId="5C5D76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08994B7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BF040E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14:paraId="4AF7051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345" w:type="dxa"/>
            <w:tcBorders>
              <w:top w:val="single" w:sz="4" w:space="0" w:color="auto"/>
              <w:left w:val="single" w:sz="4" w:space="0" w:color="auto"/>
              <w:bottom w:val="single" w:sz="4" w:space="0" w:color="auto"/>
              <w:right w:val="single" w:sz="4" w:space="0" w:color="auto"/>
            </w:tcBorders>
            <w:vAlign w:val="center"/>
            <w:hideMark/>
          </w:tcPr>
          <w:p w14:paraId="018AD9C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6D0CD3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35E1D8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16</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C9FF28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F28E6A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30</w:t>
            </w:r>
          </w:p>
        </w:tc>
      </w:tr>
      <w:tr w:rsidR="00BB2CCE" w:rsidRPr="00BB2CCE" w14:paraId="7E41EE9E"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0C3E6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1663A9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419" w:type="dxa"/>
            <w:tcBorders>
              <w:top w:val="single" w:sz="4" w:space="0" w:color="auto"/>
              <w:left w:val="single" w:sz="4" w:space="0" w:color="auto"/>
              <w:bottom w:val="single" w:sz="4" w:space="0" w:color="auto"/>
              <w:right w:val="single" w:sz="4" w:space="0" w:color="auto"/>
            </w:tcBorders>
            <w:vAlign w:val="center"/>
            <w:hideMark/>
          </w:tcPr>
          <w:p w14:paraId="0858D56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52FF920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14:paraId="319301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6FAA5A0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17</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54BED6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CDF207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9</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6ED814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08520A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17</w:t>
            </w:r>
          </w:p>
        </w:tc>
      </w:tr>
      <w:tr w:rsidR="00BB2CCE" w:rsidRPr="00BB2CCE" w14:paraId="07B883E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26C28B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A6213E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2FA2333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C93F54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335DAB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4149F9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63AEFB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E0A4DF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C5DCF7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5EC5CF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r>
      <w:tr w:rsidR="00BB2CCE" w:rsidRPr="00BB2CCE" w14:paraId="7293D053"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4CA8B9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7FDB0D9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11A4D1D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20" w:type="dxa"/>
            <w:tcBorders>
              <w:top w:val="single" w:sz="4" w:space="0" w:color="auto"/>
              <w:left w:val="single" w:sz="4" w:space="0" w:color="auto"/>
              <w:bottom w:val="single" w:sz="4" w:space="0" w:color="auto"/>
              <w:right w:val="single" w:sz="4" w:space="0" w:color="auto"/>
            </w:tcBorders>
            <w:vAlign w:val="center"/>
            <w:hideMark/>
          </w:tcPr>
          <w:p w14:paraId="7B12EE4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204D384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5" w:type="dxa"/>
            <w:tcBorders>
              <w:top w:val="single" w:sz="4" w:space="0" w:color="auto"/>
              <w:left w:val="single" w:sz="4" w:space="0" w:color="auto"/>
              <w:bottom w:val="single" w:sz="4" w:space="0" w:color="auto"/>
              <w:right w:val="single" w:sz="4" w:space="0" w:color="auto"/>
            </w:tcBorders>
            <w:vAlign w:val="center"/>
            <w:hideMark/>
          </w:tcPr>
          <w:p w14:paraId="4D758F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01B95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2F0C5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2F9ADD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F8DEB9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Uniform distribution</w:t>
            </w:r>
            <w:r w:rsidRPr="00BB2CCE">
              <w:rPr>
                <w:rFonts w:ascii="Times New Roman" w:eastAsia="Calibri" w:hAnsi="Times New Roman" w:cs="Times New Roman"/>
                <w:sz w:val="24"/>
                <w:szCs w:val="24"/>
                <w:vertAlign w:val="superscript"/>
                <w:lang w:val="en-GB" w:eastAsia="ja-JP"/>
              </w:rPr>
              <w:t>(3)</w:t>
            </w:r>
          </w:p>
        </w:tc>
      </w:tr>
      <w:tr w:rsidR="00BB2CCE" w:rsidRPr="00BB2CCE" w14:paraId="6F3D0F86"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2BAC038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Horizontal beamwidth </w:t>
            </w:r>
          </w:p>
        </w:tc>
        <w:tc>
          <w:tcPr>
            <w:tcW w:w="1195" w:type="dxa"/>
            <w:tcBorders>
              <w:top w:val="single" w:sz="4" w:space="0" w:color="auto"/>
              <w:left w:val="single" w:sz="4" w:space="0" w:color="auto"/>
              <w:bottom w:val="single" w:sz="4" w:space="0" w:color="auto"/>
              <w:right w:val="single" w:sz="4" w:space="0" w:color="auto"/>
            </w:tcBorders>
            <w:hideMark/>
          </w:tcPr>
          <w:p w14:paraId="010F2F6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E99429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420" w:type="dxa"/>
            <w:tcBorders>
              <w:top w:val="single" w:sz="4" w:space="0" w:color="auto"/>
              <w:left w:val="single" w:sz="4" w:space="0" w:color="auto"/>
              <w:bottom w:val="single" w:sz="4" w:space="0" w:color="auto"/>
              <w:right w:val="single" w:sz="4" w:space="0" w:color="auto"/>
            </w:tcBorders>
            <w:vAlign w:val="center"/>
            <w:hideMark/>
          </w:tcPr>
          <w:p w14:paraId="189CE7C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5674E72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5DD4BAE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51313C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7EB57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A94DD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C03F78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r>
      <w:tr w:rsidR="00BB2CCE" w:rsidRPr="00BB2CCE" w14:paraId="339B1555" w14:textId="77777777" w:rsidTr="00BB2CCE">
        <w:trPr>
          <w:jc w:val="center"/>
        </w:trPr>
        <w:tc>
          <w:tcPr>
            <w:tcW w:w="2357" w:type="dxa"/>
            <w:tcBorders>
              <w:top w:val="single" w:sz="4" w:space="0" w:color="auto"/>
              <w:left w:val="single" w:sz="4" w:space="0" w:color="auto"/>
              <w:bottom w:val="single" w:sz="4" w:space="0" w:color="auto"/>
              <w:right w:val="single" w:sz="4" w:space="0" w:color="auto"/>
            </w:tcBorders>
            <w:hideMark/>
          </w:tcPr>
          <w:p w14:paraId="14897B2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Vertical beamwidth </w:t>
            </w:r>
          </w:p>
        </w:tc>
        <w:tc>
          <w:tcPr>
            <w:tcW w:w="1195" w:type="dxa"/>
            <w:tcBorders>
              <w:top w:val="single" w:sz="4" w:space="0" w:color="auto"/>
              <w:left w:val="single" w:sz="4" w:space="0" w:color="auto"/>
              <w:bottom w:val="single" w:sz="4" w:space="0" w:color="auto"/>
              <w:right w:val="single" w:sz="4" w:space="0" w:color="auto"/>
            </w:tcBorders>
            <w:hideMark/>
          </w:tcPr>
          <w:p w14:paraId="794610D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000A5C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35</w:t>
            </w:r>
          </w:p>
        </w:tc>
        <w:tc>
          <w:tcPr>
            <w:tcW w:w="1420" w:type="dxa"/>
            <w:tcBorders>
              <w:top w:val="single" w:sz="4" w:space="0" w:color="auto"/>
              <w:left w:val="single" w:sz="4" w:space="0" w:color="auto"/>
              <w:bottom w:val="single" w:sz="4" w:space="0" w:color="auto"/>
              <w:right w:val="single" w:sz="4" w:space="0" w:color="auto"/>
            </w:tcBorders>
            <w:vAlign w:val="center"/>
            <w:hideMark/>
          </w:tcPr>
          <w:p w14:paraId="03E49A7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4" w:type="dxa"/>
            <w:tcBorders>
              <w:top w:val="single" w:sz="4" w:space="0" w:color="auto"/>
              <w:left w:val="single" w:sz="4" w:space="0" w:color="auto"/>
              <w:bottom w:val="single" w:sz="4" w:space="0" w:color="auto"/>
              <w:right w:val="single" w:sz="4" w:space="0" w:color="auto"/>
            </w:tcBorders>
            <w:vAlign w:val="center"/>
            <w:hideMark/>
          </w:tcPr>
          <w:p w14:paraId="740577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40</w:t>
            </w:r>
          </w:p>
        </w:tc>
        <w:tc>
          <w:tcPr>
            <w:tcW w:w="1345" w:type="dxa"/>
            <w:tcBorders>
              <w:top w:val="single" w:sz="4" w:space="0" w:color="auto"/>
              <w:left w:val="single" w:sz="4" w:space="0" w:color="auto"/>
              <w:bottom w:val="single" w:sz="4" w:space="0" w:color="auto"/>
              <w:right w:val="single" w:sz="4" w:space="0" w:color="auto"/>
            </w:tcBorders>
            <w:vAlign w:val="center"/>
            <w:hideMark/>
          </w:tcPr>
          <w:p w14:paraId="10CD228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8B196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35</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FD5DC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A6766B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60</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BDD4B3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4.4</w:t>
            </w:r>
          </w:p>
        </w:tc>
      </w:tr>
    </w:tbl>
    <w:p w14:paraId="5F8E38F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br w:type="page"/>
      </w:r>
    </w:p>
    <w:p w14:paraId="6E2D3D51" w14:textId="1154147B"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BB2CCE">
        <w:rPr>
          <w:rFonts w:ascii="Times New Roman" w:eastAsia="Calibri" w:hAnsi="Times New Roman" w:cs="Times New Roman"/>
          <w:caps/>
          <w:sz w:val="24"/>
          <w:szCs w:val="24"/>
          <w:lang w:val="fr-FR"/>
        </w:rPr>
        <w:lastRenderedPageBreak/>
        <w:t>TABLE</w:t>
      </w:r>
      <w:r w:rsidRPr="00BB2CCE">
        <w:rPr>
          <w:rFonts w:ascii="Times New Roman" w:eastAsia="Calibri" w:hAnsi="Times New Roman" w:cs="Times New Roman"/>
          <w:caps/>
          <w:sz w:val="24"/>
          <w:szCs w:val="24"/>
          <w:lang w:val="en-GB"/>
        </w:rPr>
        <w:t xml:space="preserve">  1 (</w:t>
      </w:r>
      <w:ins w:id="163" w:author="Author" w:date="2021-03-24T17:03:00Z">
        <w:r w:rsidR="006B3F45" w:rsidRPr="00BB2CCE">
          <w:rPr>
            <w:rFonts w:ascii="Times New Roman" w:eastAsia="Calibri" w:hAnsi="Times New Roman" w:cs="Times New Roman"/>
            <w:i/>
            <w:iCs/>
            <w:sz w:val="24"/>
            <w:szCs w:val="24"/>
            <w:lang w:val="en-GB"/>
          </w:rPr>
          <w:t>Continued</w:t>
        </w:r>
      </w:ins>
      <w:del w:id="164" w:author="Author" w:date="2021-03-24T17:03:00Z">
        <w:r w:rsidRPr="00BB2CCE" w:rsidDel="006B3F45">
          <w:rPr>
            <w:rFonts w:ascii="Times New Roman" w:eastAsia="Calibri" w:hAnsi="Times New Roman" w:cs="Times New Roman"/>
            <w:i/>
            <w:iCs/>
            <w:sz w:val="24"/>
            <w:szCs w:val="24"/>
            <w:lang w:val="en-GB"/>
          </w:rPr>
          <w:delText>End</w:delText>
        </w:r>
      </w:del>
      <w:r w:rsidRPr="00BB2CCE">
        <w:rPr>
          <w:rFonts w:ascii="Times New Roman" w:eastAsia="Calibri" w:hAnsi="Times New Roman" w:cs="Times New Roman"/>
          <w:caps/>
          <w:sz w:val="24"/>
          <w:szCs w:val="24"/>
          <w:lang w:val="en-GB"/>
        </w:rPr>
        <w:t>)</w:t>
      </w:r>
    </w:p>
    <w:tbl>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65" w:author="Author" w:date="2021-03-24T16:00:00Z">
          <w:tblPr>
            <w:tblW w:w="14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2425"/>
        <w:gridCol w:w="1170"/>
        <w:gridCol w:w="1350"/>
        <w:gridCol w:w="1440"/>
        <w:gridCol w:w="1260"/>
        <w:gridCol w:w="720"/>
        <w:gridCol w:w="720"/>
        <w:gridCol w:w="2700"/>
        <w:gridCol w:w="2700"/>
        <w:tblGridChange w:id="166">
          <w:tblGrid>
            <w:gridCol w:w="4225"/>
            <w:gridCol w:w="1080"/>
            <w:gridCol w:w="899"/>
            <w:gridCol w:w="1891"/>
            <w:gridCol w:w="1562"/>
            <w:gridCol w:w="840"/>
            <w:gridCol w:w="298"/>
            <w:gridCol w:w="545"/>
            <w:gridCol w:w="2245"/>
            <w:gridCol w:w="900"/>
            <w:gridCol w:w="218"/>
            <w:gridCol w:w="3363"/>
          </w:tblGrid>
        </w:tblGridChange>
      </w:tblGrid>
      <w:tr w:rsidR="00460ADF" w:rsidRPr="00BB2CCE" w14:paraId="5B6ED785" w14:textId="4DA5E8FD" w:rsidTr="00460ADF">
        <w:trPr>
          <w:jc w:val="center"/>
          <w:trPrChange w:id="167" w:author="Author" w:date="2021-03-24T16:00: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shd w:val="clear" w:color="auto" w:fill="D9D9D9"/>
            <w:vAlign w:val="center"/>
            <w:hideMark/>
            <w:tcPrChange w:id="168" w:author="Author" w:date="2021-03-24T16:00:00Z">
              <w:tcPr>
                <w:tcW w:w="4225"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58962C7C" w14:textId="77777777" w:rsidR="00460ADF" w:rsidRPr="00BB2CCE" w:rsidRDefault="00460AD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Cs w:val="24"/>
                <w:lang w:val="en-GB" w:eastAsia="ja-JP"/>
              </w:rPr>
            </w:pPr>
            <w:r w:rsidRPr="00BB2CCE">
              <w:rPr>
                <w:rFonts w:ascii="Times New Roman Bold" w:eastAsia="Calibri" w:hAnsi="Times New Roman Bold" w:cs="Times New Roman Bold"/>
                <w:b/>
                <w:sz w:val="24"/>
                <w:szCs w:val="24"/>
                <w:lang w:val="en-GB" w:eastAsia="ja-JP"/>
              </w:rPr>
              <w:t>Parameter</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hideMark/>
            <w:tcPrChange w:id="169" w:author="Author" w:date="2021-03-24T16:00:00Z">
              <w:tcPr>
                <w:tcW w:w="1080" w:type="dxa"/>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143565CB" w14:textId="77777777" w:rsidR="00460ADF" w:rsidRPr="00BB2CCE" w:rsidRDefault="00460AD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4"/>
                <w:lang w:val="en-GB" w:eastAsia="ja-JP"/>
              </w:rPr>
            </w:pPr>
            <w:r w:rsidRPr="00BB2CCE">
              <w:rPr>
                <w:rFonts w:ascii="Times New Roman Bold" w:eastAsia="Calibri" w:hAnsi="Times New Roman Bold" w:cs="Times New Roman Bold"/>
                <w:b/>
                <w:sz w:val="24"/>
                <w:szCs w:val="24"/>
                <w:lang w:val="en-GB" w:eastAsia="ja-JP"/>
              </w:rPr>
              <w:t>Units</w:t>
            </w:r>
          </w:p>
        </w:tc>
        <w:tc>
          <w:tcPr>
            <w:tcW w:w="2790" w:type="dxa"/>
            <w:gridSpan w:val="2"/>
            <w:tcBorders>
              <w:top w:val="single" w:sz="4" w:space="0" w:color="auto"/>
              <w:left w:val="single" w:sz="4" w:space="0" w:color="auto"/>
              <w:bottom w:val="single" w:sz="4" w:space="0" w:color="auto"/>
              <w:right w:val="single" w:sz="4" w:space="0" w:color="auto"/>
            </w:tcBorders>
            <w:shd w:val="clear" w:color="auto" w:fill="D9D9D9"/>
            <w:hideMark/>
            <w:tcPrChange w:id="170" w:author="Author" w:date="2021-03-24T16:00:00Z">
              <w:tcPr>
                <w:tcW w:w="2790" w:type="dxa"/>
                <w:gridSpan w:val="2"/>
                <w:tcBorders>
                  <w:top w:val="single" w:sz="4" w:space="0" w:color="auto"/>
                  <w:left w:val="single" w:sz="4" w:space="0" w:color="auto"/>
                  <w:bottom w:val="single" w:sz="4" w:space="0" w:color="auto"/>
                  <w:right w:val="single" w:sz="4" w:space="0" w:color="auto"/>
                </w:tcBorders>
                <w:shd w:val="clear" w:color="auto" w:fill="D9D9D9"/>
                <w:hideMark/>
              </w:tcPr>
            </w:tcPrChange>
          </w:tcPr>
          <w:p w14:paraId="5F8EE0EE" w14:textId="77777777" w:rsidR="00460ADF" w:rsidRPr="00BB2CCE" w:rsidRDefault="00460AD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5</w:t>
            </w:r>
          </w:p>
          <w:p w14:paraId="0757EF8B" w14:textId="77777777" w:rsidR="00460ADF" w:rsidRPr="00BB2CCE" w:rsidRDefault="00460AD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Airborne</w:t>
            </w:r>
          </w:p>
        </w:tc>
        <w:tc>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Change w:id="171" w:author="Author" w:date="2021-03-24T16:00:00Z">
              <w:tcPr>
                <w:tcW w:w="2700" w:type="dxa"/>
                <w:gridSpan w:val="3"/>
                <w:tcBorders>
                  <w:top w:val="single" w:sz="4" w:space="0" w:color="auto"/>
                  <w:left w:val="single" w:sz="4" w:space="0" w:color="auto"/>
                  <w:bottom w:val="single" w:sz="4" w:space="0" w:color="auto"/>
                  <w:right w:val="single" w:sz="4" w:space="0" w:color="auto"/>
                </w:tcBorders>
                <w:shd w:val="clear" w:color="auto" w:fill="D9D9D9"/>
                <w:hideMark/>
              </w:tcPr>
            </w:tcPrChange>
          </w:tcPr>
          <w:p w14:paraId="538D5C3F" w14:textId="77777777" w:rsidR="00460ADF" w:rsidRPr="00BB2CCE" w:rsidRDefault="00460AD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System 5</w:t>
            </w:r>
          </w:p>
          <w:p w14:paraId="04326DA7" w14:textId="77777777" w:rsidR="00460ADF" w:rsidRDefault="00460ADF" w:rsidP="00BB2CCE">
            <w:pPr>
              <w:keepNext/>
              <w:tabs>
                <w:tab w:val="left" w:pos="1134"/>
                <w:tab w:val="left" w:pos="1871"/>
                <w:tab w:val="left" w:pos="2268"/>
              </w:tabs>
              <w:overflowPunct w:val="0"/>
              <w:autoSpaceDE w:val="0"/>
              <w:autoSpaceDN w:val="0"/>
              <w:adjustRightInd w:val="0"/>
              <w:spacing w:before="80" w:after="80" w:line="240" w:lineRule="auto"/>
              <w:rPr>
                <w:ins w:id="172" w:author="Author" w:date="2021-03-24T16:34:00Z"/>
                <w:rFonts w:ascii="Times New Roman Bold" w:eastAsia="Calibri" w:hAnsi="Times New Roman Bold" w:cs="Times New Roman Bold"/>
                <w:b/>
                <w:sz w:val="24"/>
                <w:szCs w:val="24"/>
                <w:lang w:val="en-GB" w:eastAsia="ja-JP"/>
              </w:rPr>
            </w:pPr>
            <w:r w:rsidRPr="00BB2CCE">
              <w:rPr>
                <w:rFonts w:ascii="Times New Roman Bold" w:eastAsia="Calibri" w:hAnsi="Times New Roman Bold" w:cs="Times New Roman Bold"/>
                <w:b/>
                <w:sz w:val="24"/>
                <w:szCs w:val="24"/>
                <w:lang w:val="en-GB" w:eastAsia="ja-JP"/>
              </w:rPr>
              <w:t>Ground</w:t>
            </w:r>
            <w:ins w:id="173" w:author="Author" w:date="2021-03-24T16:32:00Z">
              <w:r w:rsidR="00CD611F">
                <w:rPr>
                  <w:rFonts w:ascii="Times New Roman Bold" w:eastAsia="Calibri" w:hAnsi="Times New Roman Bold" w:cs="Times New Roman Bold"/>
                  <w:b/>
                  <w:sz w:val="24"/>
                  <w:szCs w:val="24"/>
                  <w:lang w:val="en-GB" w:eastAsia="ja-JP"/>
                </w:rPr>
                <w:t xml:space="preserve"> and shipborne</w:t>
              </w:r>
            </w:ins>
          </w:p>
          <w:p w14:paraId="7118B1ED" w14:textId="570B7C95" w:rsidR="00CD611F" w:rsidRPr="00BB2CCE" w:rsidRDefault="00CD611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ins w:id="174" w:author="Author" w:date="2021-03-24T16:34:00Z">
              <w:r>
                <w:rPr>
                  <w:rFonts w:ascii="Times New Roman Bold" w:eastAsia="Calibri" w:hAnsi="Times New Roman Bold" w:cs="Times New Roman Bold"/>
                  <w:b/>
                  <w:sz w:val="24"/>
                  <w:szCs w:val="24"/>
                  <w:lang w:val="en-GB" w:eastAsia="ja-JP"/>
                </w:rPr>
                <w:t>(Source: 5B/207)</w:t>
              </w:r>
            </w:ins>
          </w:p>
        </w:tc>
        <w:tc>
          <w:tcPr>
            <w:tcW w:w="2700" w:type="dxa"/>
            <w:tcBorders>
              <w:top w:val="single" w:sz="4" w:space="0" w:color="auto"/>
              <w:left w:val="single" w:sz="4" w:space="0" w:color="auto"/>
              <w:bottom w:val="single" w:sz="4" w:space="0" w:color="auto"/>
              <w:right w:val="single" w:sz="4" w:space="0" w:color="auto"/>
            </w:tcBorders>
            <w:shd w:val="clear" w:color="auto" w:fill="D9D9D9"/>
            <w:tcPrChange w:id="175" w:author="Author" w:date="2021-03-24T16:00:00Z">
              <w:tcPr>
                <w:tcW w:w="2790" w:type="dxa"/>
                <w:gridSpan w:val="2"/>
                <w:tcBorders>
                  <w:top w:val="single" w:sz="4" w:space="0" w:color="auto"/>
                  <w:left w:val="single" w:sz="4" w:space="0" w:color="auto"/>
                  <w:bottom w:val="single" w:sz="4" w:space="0" w:color="auto"/>
                  <w:right w:val="single" w:sz="4" w:space="0" w:color="auto"/>
                </w:tcBorders>
                <w:shd w:val="clear" w:color="auto" w:fill="D9D9D9"/>
              </w:tcPr>
            </w:tcPrChange>
          </w:tcPr>
          <w:p w14:paraId="3A4315C0" w14:textId="77777777" w:rsidR="00460ADF" w:rsidRDefault="00460ADF" w:rsidP="00BB2CCE">
            <w:pPr>
              <w:keepNext/>
              <w:tabs>
                <w:tab w:val="left" w:pos="1134"/>
                <w:tab w:val="left" w:pos="1871"/>
                <w:tab w:val="left" w:pos="2268"/>
              </w:tabs>
              <w:overflowPunct w:val="0"/>
              <w:autoSpaceDE w:val="0"/>
              <w:autoSpaceDN w:val="0"/>
              <w:adjustRightInd w:val="0"/>
              <w:spacing w:before="80" w:after="80" w:line="240" w:lineRule="auto"/>
              <w:rPr>
                <w:ins w:id="176" w:author="Author" w:date="2021-03-24T16:01:00Z"/>
                <w:rFonts w:ascii="Times New Roman Bold" w:eastAsia="Calibri" w:hAnsi="Times New Roman Bold" w:cs="Times New Roman Bold"/>
                <w:b/>
                <w:sz w:val="24"/>
                <w:szCs w:val="24"/>
                <w:lang w:val="en-GB" w:eastAsia="ja-JP"/>
              </w:rPr>
            </w:pPr>
            <w:ins w:id="177" w:author="Author" w:date="2021-03-24T16:01:00Z">
              <w:r>
                <w:rPr>
                  <w:rFonts w:ascii="Times New Roman Bold" w:eastAsia="Calibri" w:hAnsi="Times New Roman Bold" w:cs="Times New Roman Bold"/>
                  <w:b/>
                  <w:sz w:val="24"/>
                  <w:szCs w:val="24"/>
                  <w:lang w:val="en-GB" w:eastAsia="ja-JP"/>
                </w:rPr>
                <w:t>System 6</w:t>
              </w:r>
            </w:ins>
          </w:p>
          <w:p w14:paraId="2F0E5845" w14:textId="1F3EFACF" w:rsidR="00460ADF" w:rsidRDefault="00460ADF" w:rsidP="00BB2CCE">
            <w:pPr>
              <w:keepNext/>
              <w:tabs>
                <w:tab w:val="left" w:pos="1134"/>
                <w:tab w:val="left" w:pos="1871"/>
                <w:tab w:val="left" w:pos="2268"/>
              </w:tabs>
              <w:overflowPunct w:val="0"/>
              <w:autoSpaceDE w:val="0"/>
              <w:autoSpaceDN w:val="0"/>
              <w:adjustRightInd w:val="0"/>
              <w:spacing w:before="80" w:after="80" w:line="240" w:lineRule="auto"/>
              <w:rPr>
                <w:ins w:id="178" w:author="Author" w:date="2021-03-24T16:01:00Z"/>
                <w:rFonts w:ascii="Times New Roman Bold" w:eastAsia="Calibri" w:hAnsi="Times New Roman Bold" w:cs="Times New Roman Bold"/>
                <w:b/>
                <w:sz w:val="24"/>
                <w:szCs w:val="24"/>
                <w:lang w:val="en-GB" w:eastAsia="ja-JP"/>
              </w:rPr>
            </w:pPr>
            <w:ins w:id="179" w:author="Author" w:date="2021-03-24T16:01:00Z">
              <w:r>
                <w:rPr>
                  <w:rFonts w:ascii="Times New Roman Bold" w:eastAsia="Calibri" w:hAnsi="Times New Roman Bold" w:cs="Times New Roman Bold"/>
                  <w:b/>
                  <w:sz w:val="24"/>
                  <w:szCs w:val="24"/>
                  <w:lang w:val="en-GB" w:eastAsia="ja-JP"/>
                </w:rPr>
                <w:t xml:space="preserve">Airborne </w:t>
              </w:r>
            </w:ins>
            <w:ins w:id="180" w:author="Author" w:date="2021-03-24T16:02:00Z">
              <w:r>
                <w:rPr>
                  <w:rFonts w:ascii="Times New Roman Bold" w:eastAsia="Calibri" w:hAnsi="Times New Roman Bold" w:cs="Times New Roman Bold"/>
                  <w:b/>
                  <w:sz w:val="24"/>
                  <w:szCs w:val="24"/>
                  <w:lang w:val="en-GB" w:eastAsia="ja-JP"/>
                </w:rPr>
                <w:t>1</w:t>
              </w:r>
            </w:ins>
          </w:p>
          <w:p w14:paraId="70E801DB" w14:textId="48E5D8CC" w:rsidR="00460ADF" w:rsidRPr="00BB2CCE" w:rsidRDefault="00460AD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ins w:id="181" w:author="Author" w:date="2021-03-24T16:01:00Z">
              <w:r>
                <w:rPr>
                  <w:rFonts w:ascii="Times New Roman Bold" w:eastAsia="Calibri" w:hAnsi="Times New Roman Bold" w:cs="Times New Roman Bold"/>
                  <w:b/>
                  <w:sz w:val="24"/>
                  <w:szCs w:val="24"/>
                  <w:lang w:val="en-GB" w:eastAsia="ja-JP"/>
                </w:rPr>
                <w:t>(Source: 5B/</w:t>
              </w:r>
            </w:ins>
            <w:ins w:id="182" w:author="Author" w:date="2021-03-24T16:02:00Z">
              <w:r>
                <w:rPr>
                  <w:rFonts w:ascii="Times New Roman Bold" w:eastAsia="Calibri" w:hAnsi="Times New Roman Bold" w:cs="Times New Roman Bold"/>
                  <w:b/>
                  <w:sz w:val="24"/>
                  <w:szCs w:val="24"/>
                  <w:lang w:val="en-GB" w:eastAsia="ja-JP"/>
                </w:rPr>
                <w:t>63)</w:t>
              </w:r>
            </w:ins>
          </w:p>
        </w:tc>
        <w:tc>
          <w:tcPr>
            <w:tcW w:w="2700" w:type="dxa"/>
            <w:tcBorders>
              <w:top w:val="single" w:sz="4" w:space="0" w:color="auto"/>
              <w:left w:val="single" w:sz="4" w:space="0" w:color="auto"/>
              <w:bottom w:val="single" w:sz="4" w:space="0" w:color="auto"/>
              <w:right w:val="single" w:sz="4" w:space="0" w:color="auto"/>
            </w:tcBorders>
            <w:shd w:val="clear" w:color="auto" w:fill="D9D9D9"/>
            <w:tcPrChange w:id="183" w:author="Author" w:date="2021-03-24T16:00:00Z">
              <w:tcPr>
                <w:tcW w:w="900" w:type="dxa"/>
                <w:tcBorders>
                  <w:top w:val="single" w:sz="4" w:space="0" w:color="auto"/>
                  <w:left w:val="single" w:sz="4" w:space="0" w:color="auto"/>
                  <w:bottom w:val="single" w:sz="4" w:space="0" w:color="auto"/>
                  <w:right w:val="single" w:sz="4" w:space="0" w:color="auto"/>
                </w:tcBorders>
                <w:shd w:val="clear" w:color="auto" w:fill="D9D9D9"/>
              </w:tcPr>
            </w:tcPrChange>
          </w:tcPr>
          <w:p w14:paraId="28DDC29E" w14:textId="77777777" w:rsidR="00460ADF" w:rsidRDefault="00460ADF" w:rsidP="00BB2CCE">
            <w:pPr>
              <w:keepNext/>
              <w:tabs>
                <w:tab w:val="left" w:pos="1134"/>
                <w:tab w:val="left" w:pos="1871"/>
                <w:tab w:val="left" w:pos="2268"/>
              </w:tabs>
              <w:overflowPunct w:val="0"/>
              <w:autoSpaceDE w:val="0"/>
              <w:autoSpaceDN w:val="0"/>
              <w:adjustRightInd w:val="0"/>
              <w:spacing w:before="80" w:after="80" w:line="240" w:lineRule="auto"/>
              <w:rPr>
                <w:ins w:id="184" w:author="Author" w:date="2021-03-24T16:02:00Z"/>
                <w:rFonts w:ascii="Times New Roman Bold" w:eastAsia="Calibri" w:hAnsi="Times New Roman Bold" w:cs="Times New Roman Bold"/>
                <w:b/>
                <w:sz w:val="24"/>
                <w:szCs w:val="24"/>
                <w:lang w:val="en-GB" w:eastAsia="ja-JP"/>
              </w:rPr>
            </w:pPr>
            <w:ins w:id="185" w:author="Author" w:date="2021-03-24T16:02:00Z">
              <w:r>
                <w:rPr>
                  <w:rFonts w:ascii="Times New Roman Bold" w:eastAsia="Calibri" w:hAnsi="Times New Roman Bold" w:cs="Times New Roman Bold"/>
                  <w:b/>
                  <w:sz w:val="24"/>
                  <w:szCs w:val="24"/>
                  <w:lang w:val="en-GB" w:eastAsia="ja-JP"/>
                </w:rPr>
                <w:t>System 6</w:t>
              </w:r>
            </w:ins>
          </w:p>
          <w:p w14:paraId="2DD7084A" w14:textId="77777777" w:rsidR="00460ADF" w:rsidRDefault="00460ADF" w:rsidP="00BB2CCE">
            <w:pPr>
              <w:keepNext/>
              <w:tabs>
                <w:tab w:val="left" w:pos="1134"/>
                <w:tab w:val="left" w:pos="1871"/>
                <w:tab w:val="left" w:pos="2268"/>
              </w:tabs>
              <w:overflowPunct w:val="0"/>
              <w:autoSpaceDE w:val="0"/>
              <w:autoSpaceDN w:val="0"/>
              <w:adjustRightInd w:val="0"/>
              <w:spacing w:before="80" w:after="80" w:line="240" w:lineRule="auto"/>
              <w:rPr>
                <w:ins w:id="186" w:author="Author" w:date="2021-03-24T16:02:00Z"/>
                <w:rFonts w:ascii="Times New Roman Bold" w:eastAsia="Calibri" w:hAnsi="Times New Roman Bold" w:cs="Times New Roman Bold"/>
                <w:b/>
                <w:sz w:val="24"/>
                <w:szCs w:val="24"/>
                <w:lang w:val="en-GB" w:eastAsia="ja-JP"/>
              </w:rPr>
            </w:pPr>
            <w:ins w:id="187" w:author="Author" w:date="2021-03-24T16:02:00Z">
              <w:r>
                <w:rPr>
                  <w:rFonts w:ascii="Times New Roman Bold" w:eastAsia="Calibri" w:hAnsi="Times New Roman Bold" w:cs="Times New Roman Bold"/>
                  <w:b/>
                  <w:sz w:val="24"/>
                  <w:szCs w:val="24"/>
                  <w:lang w:val="en-GB" w:eastAsia="ja-JP"/>
                </w:rPr>
                <w:t>Airborne 2</w:t>
              </w:r>
            </w:ins>
          </w:p>
          <w:p w14:paraId="0F9C277F" w14:textId="2D65D427" w:rsidR="00460ADF" w:rsidRPr="00BB2CCE" w:rsidRDefault="00460ADF" w:rsidP="00BB2CC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ja-JP"/>
              </w:rPr>
            </w:pPr>
            <w:ins w:id="188" w:author="Author" w:date="2021-03-24T16:02:00Z">
              <w:r>
                <w:rPr>
                  <w:rFonts w:ascii="Times New Roman Bold" w:eastAsia="Calibri" w:hAnsi="Times New Roman Bold" w:cs="Times New Roman Bold"/>
                  <w:b/>
                  <w:sz w:val="24"/>
                  <w:szCs w:val="24"/>
                  <w:lang w:val="en-GB" w:eastAsia="ja-JP"/>
                </w:rPr>
                <w:t>(Source: 5B/63)</w:t>
              </w:r>
            </w:ins>
          </w:p>
        </w:tc>
      </w:tr>
      <w:tr w:rsidR="00460ADF" w:rsidRPr="00BB2CCE" w14:paraId="5AA9CFFF" w14:textId="74A3ED34" w:rsidTr="00460ADF">
        <w:trPr>
          <w:jc w:val="center"/>
        </w:trPr>
        <w:tc>
          <w:tcPr>
            <w:tcW w:w="14485"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741DEDAB" w14:textId="1290D55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Transmitter</w:t>
            </w:r>
          </w:p>
        </w:tc>
      </w:tr>
      <w:tr w:rsidR="00460ADF" w:rsidRPr="00BB2CCE" w14:paraId="545CACA6" w14:textId="3B33B641" w:rsidTr="00460ADF">
        <w:trPr>
          <w:jc w:val="center"/>
          <w:trPrChange w:id="189" w:author="Author" w:date="2021-03-24T16:00: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190" w:author="Author" w:date="2021-03-24T16:00:00Z">
              <w:tcPr>
                <w:tcW w:w="4225" w:type="dxa"/>
                <w:tcBorders>
                  <w:top w:val="single" w:sz="4" w:space="0" w:color="auto"/>
                  <w:left w:val="single" w:sz="4" w:space="0" w:color="auto"/>
                  <w:bottom w:val="single" w:sz="4" w:space="0" w:color="auto"/>
                  <w:right w:val="single" w:sz="4" w:space="0" w:color="auto"/>
                </w:tcBorders>
                <w:hideMark/>
              </w:tcPr>
            </w:tcPrChange>
          </w:tcPr>
          <w:p w14:paraId="3F9D4EB7"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70" w:type="dxa"/>
            <w:tcBorders>
              <w:top w:val="single" w:sz="4" w:space="0" w:color="auto"/>
              <w:left w:val="single" w:sz="4" w:space="0" w:color="auto"/>
              <w:bottom w:val="single" w:sz="4" w:space="0" w:color="auto"/>
              <w:right w:val="single" w:sz="4" w:space="0" w:color="auto"/>
            </w:tcBorders>
            <w:hideMark/>
            <w:tcPrChange w:id="191" w:author="Author" w:date="2021-03-24T16:00:00Z">
              <w:tcPr>
                <w:tcW w:w="1080" w:type="dxa"/>
                <w:tcBorders>
                  <w:top w:val="single" w:sz="4" w:space="0" w:color="auto"/>
                  <w:left w:val="single" w:sz="4" w:space="0" w:color="auto"/>
                  <w:bottom w:val="single" w:sz="4" w:space="0" w:color="auto"/>
                  <w:right w:val="single" w:sz="4" w:space="0" w:color="auto"/>
                </w:tcBorders>
                <w:hideMark/>
              </w:tcPr>
            </w:tcPrChange>
          </w:tcPr>
          <w:p w14:paraId="10E19D99"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Change w:id="192" w:author="Author" w:date="2021-03-24T16:00:00Z">
              <w:tcPr>
                <w:tcW w:w="279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A67A54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Change w:id="193" w:author="Author" w:date="2021-03-24T16:00:00Z">
              <w:tcPr>
                <w:tcW w:w="270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53BDB66"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00" w:type="dxa"/>
            <w:tcBorders>
              <w:top w:val="single" w:sz="4" w:space="0" w:color="auto"/>
              <w:left w:val="single" w:sz="4" w:space="0" w:color="auto"/>
              <w:bottom w:val="single" w:sz="4" w:space="0" w:color="auto"/>
              <w:right w:val="single" w:sz="4" w:space="0" w:color="auto"/>
            </w:tcBorders>
            <w:tcPrChange w:id="194" w:author="Author" w:date="2021-03-24T16:00:00Z">
              <w:tcPr>
                <w:tcW w:w="2790" w:type="dxa"/>
                <w:gridSpan w:val="2"/>
                <w:tcBorders>
                  <w:top w:val="single" w:sz="4" w:space="0" w:color="auto"/>
                  <w:left w:val="single" w:sz="4" w:space="0" w:color="auto"/>
                  <w:bottom w:val="single" w:sz="4" w:space="0" w:color="auto"/>
                  <w:right w:val="single" w:sz="4" w:space="0" w:color="auto"/>
                </w:tcBorders>
              </w:tcPr>
            </w:tcPrChange>
          </w:tcPr>
          <w:p w14:paraId="49E39C47" w14:textId="0693B0BD"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195" w:author="Author" w:date="2021-03-24T16:02:00Z">
              <w:r>
                <w:rPr>
                  <w:rFonts w:ascii="Times New Roman" w:eastAsia="Calibri" w:hAnsi="Times New Roman" w:cs="Times New Roman"/>
                  <w:sz w:val="24"/>
                  <w:szCs w:val="24"/>
                  <w:lang w:val="en-GB" w:eastAsia="ja-JP"/>
                </w:rPr>
                <w:t>4 400-4 990</w:t>
              </w:r>
            </w:ins>
          </w:p>
        </w:tc>
        <w:tc>
          <w:tcPr>
            <w:tcW w:w="2700" w:type="dxa"/>
            <w:tcBorders>
              <w:top w:val="single" w:sz="4" w:space="0" w:color="auto"/>
              <w:left w:val="single" w:sz="4" w:space="0" w:color="auto"/>
              <w:bottom w:val="single" w:sz="4" w:space="0" w:color="auto"/>
              <w:right w:val="single" w:sz="4" w:space="0" w:color="auto"/>
            </w:tcBorders>
            <w:tcPrChange w:id="196" w:author="Author" w:date="2021-03-24T16:00:00Z">
              <w:tcPr>
                <w:tcW w:w="900" w:type="dxa"/>
                <w:tcBorders>
                  <w:top w:val="single" w:sz="4" w:space="0" w:color="auto"/>
                  <w:left w:val="single" w:sz="4" w:space="0" w:color="auto"/>
                  <w:bottom w:val="single" w:sz="4" w:space="0" w:color="auto"/>
                  <w:right w:val="single" w:sz="4" w:space="0" w:color="auto"/>
                </w:tcBorders>
              </w:tcPr>
            </w:tcPrChange>
          </w:tcPr>
          <w:p w14:paraId="3BEF2044" w14:textId="6321E8DF"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197" w:author="Author" w:date="2021-03-24T16:02:00Z">
              <w:r>
                <w:rPr>
                  <w:rFonts w:ascii="Times New Roman" w:eastAsia="Calibri" w:hAnsi="Times New Roman" w:cs="Times New Roman"/>
                  <w:sz w:val="24"/>
                  <w:szCs w:val="24"/>
                  <w:lang w:val="en-GB" w:eastAsia="ja-JP"/>
                </w:rPr>
                <w:t>4 400-4 990</w:t>
              </w:r>
            </w:ins>
          </w:p>
        </w:tc>
      </w:tr>
      <w:tr w:rsidR="00460ADF" w:rsidRPr="00BB2CCE" w14:paraId="4FF2FEDB" w14:textId="5FB5ADB0" w:rsidTr="00460ADF">
        <w:trPr>
          <w:trHeight w:val="431"/>
          <w:jc w:val="center"/>
          <w:trPrChange w:id="198" w:author="Author" w:date="2021-03-24T16:00:00Z">
            <w:trPr>
              <w:gridAfter w:val="0"/>
              <w:trHeight w:val="431"/>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199" w:author="Author" w:date="2021-03-24T16:00:00Z">
              <w:tcPr>
                <w:tcW w:w="4225" w:type="dxa"/>
                <w:tcBorders>
                  <w:top w:val="single" w:sz="4" w:space="0" w:color="auto"/>
                  <w:left w:val="single" w:sz="4" w:space="0" w:color="auto"/>
                  <w:bottom w:val="single" w:sz="4" w:space="0" w:color="auto"/>
                  <w:right w:val="single" w:sz="4" w:space="0" w:color="auto"/>
                </w:tcBorders>
                <w:hideMark/>
              </w:tcPr>
            </w:tcPrChange>
          </w:tcPr>
          <w:p w14:paraId="025838EC"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Power output</w:t>
            </w:r>
          </w:p>
        </w:tc>
        <w:tc>
          <w:tcPr>
            <w:tcW w:w="1170" w:type="dxa"/>
            <w:tcBorders>
              <w:top w:val="single" w:sz="4" w:space="0" w:color="auto"/>
              <w:left w:val="single" w:sz="4" w:space="0" w:color="auto"/>
              <w:bottom w:val="single" w:sz="4" w:space="0" w:color="auto"/>
              <w:right w:val="single" w:sz="4" w:space="0" w:color="auto"/>
            </w:tcBorders>
            <w:hideMark/>
            <w:tcPrChange w:id="200" w:author="Author" w:date="2021-03-24T16:00:00Z">
              <w:tcPr>
                <w:tcW w:w="1080" w:type="dxa"/>
                <w:tcBorders>
                  <w:top w:val="single" w:sz="4" w:space="0" w:color="auto"/>
                  <w:left w:val="single" w:sz="4" w:space="0" w:color="auto"/>
                  <w:bottom w:val="single" w:sz="4" w:space="0" w:color="auto"/>
                  <w:right w:val="single" w:sz="4" w:space="0" w:color="auto"/>
                </w:tcBorders>
                <w:hideMark/>
              </w:tcPr>
            </w:tcPrChange>
          </w:tcPr>
          <w:p w14:paraId="0D8C5655"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Change w:id="201" w:author="Author" w:date="2021-03-24T16:00:00Z">
              <w:tcPr>
                <w:tcW w:w="279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BD8AEE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Change w:id="202" w:author="Author" w:date="2021-03-24T16:00:00Z">
              <w:tcPr>
                <w:tcW w:w="270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2B9E0D5"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45</w:t>
            </w:r>
          </w:p>
        </w:tc>
        <w:tc>
          <w:tcPr>
            <w:tcW w:w="2700" w:type="dxa"/>
            <w:tcBorders>
              <w:top w:val="single" w:sz="4" w:space="0" w:color="auto"/>
              <w:left w:val="single" w:sz="4" w:space="0" w:color="auto"/>
              <w:bottom w:val="single" w:sz="4" w:space="0" w:color="auto"/>
              <w:right w:val="single" w:sz="4" w:space="0" w:color="auto"/>
            </w:tcBorders>
            <w:tcPrChange w:id="203" w:author="Author" w:date="2021-03-24T16:00:00Z">
              <w:tcPr>
                <w:tcW w:w="2790" w:type="dxa"/>
                <w:gridSpan w:val="2"/>
                <w:tcBorders>
                  <w:top w:val="single" w:sz="4" w:space="0" w:color="auto"/>
                  <w:left w:val="single" w:sz="4" w:space="0" w:color="auto"/>
                  <w:bottom w:val="single" w:sz="4" w:space="0" w:color="auto"/>
                  <w:right w:val="single" w:sz="4" w:space="0" w:color="auto"/>
                </w:tcBorders>
              </w:tcPr>
            </w:tcPrChange>
          </w:tcPr>
          <w:p w14:paraId="57D522BC" w14:textId="108E7555"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04" w:author="Author" w:date="2021-03-24T16:03:00Z">
              <w:r>
                <w:rPr>
                  <w:rFonts w:ascii="Times New Roman" w:eastAsia="Calibri" w:hAnsi="Times New Roman" w:cs="Times New Roman"/>
                  <w:sz w:val="24"/>
                  <w:szCs w:val="24"/>
                  <w:lang w:val="en-GB" w:eastAsia="ja-JP"/>
                </w:rPr>
                <w:t>30-43</w:t>
              </w:r>
            </w:ins>
          </w:p>
        </w:tc>
        <w:tc>
          <w:tcPr>
            <w:tcW w:w="2700" w:type="dxa"/>
            <w:tcBorders>
              <w:top w:val="single" w:sz="4" w:space="0" w:color="auto"/>
              <w:left w:val="single" w:sz="4" w:space="0" w:color="auto"/>
              <w:bottom w:val="single" w:sz="4" w:space="0" w:color="auto"/>
              <w:right w:val="single" w:sz="4" w:space="0" w:color="auto"/>
            </w:tcBorders>
            <w:tcPrChange w:id="205" w:author="Author" w:date="2021-03-24T16:00:00Z">
              <w:tcPr>
                <w:tcW w:w="900" w:type="dxa"/>
                <w:tcBorders>
                  <w:top w:val="single" w:sz="4" w:space="0" w:color="auto"/>
                  <w:left w:val="single" w:sz="4" w:space="0" w:color="auto"/>
                  <w:bottom w:val="single" w:sz="4" w:space="0" w:color="auto"/>
                  <w:right w:val="single" w:sz="4" w:space="0" w:color="auto"/>
                </w:tcBorders>
              </w:tcPr>
            </w:tcPrChange>
          </w:tcPr>
          <w:p w14:paraId="26A2726C" w14:textId="0E894CFC"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06" w:author="Author" w:date="2021-03-24T16:03:00Z">
              <w:r>
                <w:rPr>
                  <w:rFonts w:ascii="Times New Roman" w:eastAsia="Calibri" w:hAnsi="Times New Roman" w:cs="Times New Roman"/>
                  <w:sz w:val="24"/>
                  <w:szCs w:val="24"/>
                  <w:lang w:val="en-GB" w:eastAsia="ja-JP"/>
                </w:rPr>
                <w:t>30-43</w:t>
              </w:r>
            </w:ins>
          </w:p>
        </w:tc>
      </w:tr>
      <w:tr w:rsidR="00460ADF" w:rsidRPr="00BB2CCE" w14:paraId="2854B9C1" w14:textId="410C50D5" w:rsidTr="00460ADF">
        <w:trPr>
          <w:jc w:val="center"/>
          <w:trPrChange w:id="207" w:author="Author" w:date="2021-03-24T16:00: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08" w:author="Author" w:date="2021-03-24T16:00:00Z">
              <w:tcPr>
                <w:tcW w:w="4225" w:type="dxa"/>
                <w:tcBorders>
                  <w:top w:val="single" w:sz="4" w:space="0" w:color="auto"/>
                  <w:left w:val="single" w:sz="4" w:space="0" w:color="auto"/>
                  <w:bottom w:val="single" w:sz="4" w:space="0" w:color="auto"/>
                  <w:right w:val="single" w:sz="4" w:space="0" w:color="auto"/>
                </w:tcBorders>
                <w:hideMark/>
              </w:tcPr>
            </w:tcPrChange>
          </w:tcPr>
          <w:p w14:paraId="3827E93B"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Bandwidth (3 dB)</w:t>
            </w:r>
          </w:p>
        </w:tc>
        <w:tc>
          <w:tcPr>
            <w:tcW w:w="1170" w:type="dxa"/>
            <w:tcBorders>
              <w:top w:val="single" w:sz="4" w:space="0" w:color="auto"/>
              <w:left w:val="single" w:sz="4" w:space="0" w:color="auto"/>
              <w:bottom w:val="single" w:sz="4" w:space="0" w:color="auto"/>
              <w:right w:val="single" w:sz="4" w:space="0" w:color="auto"/>
            </w:tcBorders>
            <w:hideMark/>
            <w:tcPrChange w:id="209" w:author="Author" w:date="2021-03-24T16:00:00Z">
              <w:tcPr>
                <w:tcW w:w="1080" w:type="dxa"/>
                <w:tcBorders>
                  <w:top w:val="single" w:sz="4" w:space="0" w:color="auto"/>
                  <w:left w:val="single" w:sz="4" w:space="0" w:color="auto"/>
                  <w:bottom w:val="single" w:sz="4" w:space="0" w:color="auto"/>
                  <w:right w:val="single" w:sz="4" w:space="0" w:color="auto"/>
                </w:tcBorders>
                <w:hideMark/>
              </w:tcPr>
            </w:tcPrChange>
          </w:tcPr>
          <w:p w14:paraId="6E2B55D2"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Change w:id="210" w:author="Author" w:date="2021-03-24T16:00:00Z">
              <w:tcPr>
                <w:tcW w:w="279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F884DE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8.5</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Change w:id="211" w:author="Author" w:date="2021-03-24T16:00:00Z">
              <w:tcPr>
                <w:tcW w:w="270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B207C7D"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8.5</w:t>
            </w:r>
          </w:p>
        </w:tc>
        <w:tc>
          <w:tcPr>
            <w:tcW w:w="2700" w:type="dxa"/>
            <w:tcBorders>
              <w:top w:val="single" w:sz="4" w:space="0" w:color="auto"/>
              <w:left w:val="single" w:sz="4" w:space="0" w:color="auto"/>
              <w:bottom w:val="single" w:sz="4" w:space="0" w:color="auto"/>
              <w:right w:val="single" w:sz="4" w:space="0" w:color="auto"/>
            </w:tcBorders>
            <w:tcPrChange w:id="212" w:author="Author" w:date="2021-03-24T16:00:00Z">
              <w:tcPr>
                <w:tcW w:w="2790" w:type="dxa"/>
                <w:gridSpan w:val="2"/>
                <w:tcBorders>
                  <w:top w:val="single" w:sz="4" w:space="0" w:color="auto"/>
                  <w:left w:val="single" w:sz="4" w:space="0" w:color="auto"/>
                  <w:bottom w:val="single" w:sz="4" w:space="0" w:color="auto"/>
                  <w:right w:val="single" w:sz="4" w:space="0" w:color="auto"/>
                </w:tcBorders>
              </w:tcPr>
            </w:tcPrChange>
          </w:tcPr>
          <w:p w14:paraId="1085CCAE" w14:textId="445B2288"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13" w:author="Author" w:date="2021-03-24T16:03:00Z">
              <w:r>
                <w:rPr>
                  <w:rFonts w:ascii="Times New Roman" w:eastAsia="Calibri" w:hAnsi="Times New Roman" w:cs="Times New Roman"/>
                  <w:sz w:val="24"/>
                  <w:szCs w:val="24"/>
                  <w:lang w:val="en-GB" w:eastAsia="ja-JP"/>
                </w:rPr>
                <w:t>5</w:t>
              </w:r>
            </w:ins>
          </w:p>
        </w:tc>
        <w:tc>
          <w:tcPr>
            <w:tcW w:w="2700" w:type="dxa"/>
            <w:tcBorders>
              <w:top w:val="single" w:sz="4" w:space="0" w:color="auto"/>
              <w:left w:val="single" w:sz="4" w:space="0" w:color="auto"/>
              <w:bottom w:val="single" w:sz="4" w:space="0" w:color="auto"/>
              <w:right w:val="single" w:sz="4" w:space="0" w:color="auto"/>
            </w:tcBorders>
            <w:tcPrChange w:id="214" w:author="Author" w:date="2021-03-24T16:00:00Z">
              <w:tcPr>
                <w:tcW w:w="900" w:type="dxa"/>
                <w:tcBorders>
                  <w:top w:val="single" w:sz="4" w:space="0" w:color="auto"/>
                  <w:left w:val="single" w:sz="4" w:space="0" w:color="auto"/>
                  <w:bottom w:val="single" w:sz="4" w:space="0" w:color="auto"/>
                  <w:right w:val="single" w:sz="4" w:space="0" w:color="auto"/>
                </w:tcBorders>
              </w:tcPr>
            </w:tcPrChange>
          </w:tcPr>
          <w:p w14:paraId="7809E5C1" w14:textId="06691359"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15" w:author="Author" w:date="2021-03-24T16:03:00Z">
              <w:r>
                <w:rPr>
                  <w:rFonts w:ascii="Times New Roman" w:eastAsia="Calibri" w:hAnsi="Times New Roman" w:cs="Times New Roman"/>
                  <w:sz w:val="24"/>
                  <w:szCs w:val="24"/>
                  <w:lang w:val="en-GB" w:eastAsia="ja-JP"/>
                </w:rPr>
                <w:t>0.008</w:t>
              </w:r>
            </w:ins>
          </w:p>
        </w:tc>
      </w:tr>
      <w:tr w:rsidR="00460ADF" w:rsidRPr="00BB2CCE" w14:paraId="660A6A1C" w14:textId="2EC0264F" w:rsidTr="00460ADF">
        <w:trPr>
          <w:jc w:val="center"/>
        </w:trPr>
        <w:tc>
          <w:tcPr>
            <w:tcW w:w="14485"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05C3E13A" w14:textId="355EF2E0"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Receiver</w:t>
            </w:r>
          </w:p>
        </w:tc>
      </w:tr>
      <w:tr w:rsidR="00460ADF" w:rsidRPr="00BB2CCE" w14:paraId="7DD389D1" w14:textId="46A41868" w:rsidTr="00460ADF">
        <w:trPr>
          <w:jc w:val="center"/>
          <w:trPrChange w:id="216" w:author="Author" w:date="2021-03-24T16:00: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17" w:author="Author" w:date="2021-03-24T16:00:00Z">
              <w:tcPr>
                <w:tcW w:w="4225" w:type="dxa"/>
                <w:tcBorders>
                  <w:top w:val="single" w:sz="4" w:space="0" w:color="auto"/>
                  <w:left w:val="single" w:sz="4" w:space="0" w:color="auto"/>
                  <w:bottom w:val="single" w:sz="4" w:space="0" w:color="auto"/>
                  <w:right w:val="single" w:sz="4" w:space="0" w:color="auto"/>
                </w:tcBorders>
                <w:hideMark/>
              </w:tcPr>
            </w:tcPrChange>
          </w:tcPr>
          <w:p w14:paraId="3895A7F0"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Tuning range</w:t>
            </w:r>
          </w:p>
        </w:tc>
        <w:tc>
          <w:tcPr>
            <w:tcW w:w="1170" w:type="dxa"/>
            <w:tcBorders>
              <w:top w:val="single" w:sz="4" w:space="0" w:color="auto"/>
              <w:left w:val="single" w:sz="4" w:space="0" w:color="auto"/>
              <w:bottom w:val="single" w:sz="4" w:space="0" w:color="auto"/>
              <w:right w:val="single" w:sz="4" w:space="0" w:color="auto"/>
            </w:tcBorders>
            <w:hideMark/>
            <w:tcPrChange w:id="218" w:author="Author" w:date="2021-03-24T16:00:00Z">
              <w:tcPr>
                <w:tcW w:w="1080" w:type="dxa"/>
                <w:tcBorders>
                  <w:top w:val="single" w:sz="4" w:space="0" w:color="auto"/>
                  <w:left w:val="single" w:sz="4" w:space="0" w:color="auto"/>
                  <w:bottom w:val="single" w:sz="4" w:space="0" w:color="auto"/>
                  <w:right w:val="single" w:sz="4" w:space="0" w:color="auto"/>
                </w:tcBorders>
                <w:hideMark/>
              </w:tcPr>
            </w:tcPrChange>
          </w:tcPr>
          <w:p w14:paraId="60586E0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Change w:id="219" w:author="Author" w:date="2021-03-24T16:00:00Z">
              <w:tcPr>
                <w:tcW w:w="279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B816266"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Change w:id="220" w:author="Author" w:date="2021-03-24T16:00:00Z">
              <w:tcPr>
                <w:tcW w:w="270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DA8BFD0"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4 400-4 990</w:t>
            </w:r>
            <w:r w:rsidRPr="00BB2CCE">
              <w:rPr>
                <w:rFonts w:ascii="Times New Roman" w:eastAsia="Calibri" w:hAnsi="Times New Roman" w:cs="Times New Roman"/>
                <w:sz w:val="24"/>
                <w:szCs w:val="24"/>
                <w:vertAlign w:val="superscript"/>
                <w:lang w:val="en-GB" w:eastAsia="ja-JP"/>
              </w:rPr>
              <w:t>(1)</w:t>
            </w:r>
          </w:p>
        </w:tc>
        <w:tc>
          <w:tcPr>
            <w:tcW w:w="2700" w:type="dxa"/>
            <w:tcBorders>
              <w:top w:val="single" w:sz="4" w:space="0" w:color="auto"/>
              <w:left w:val="single" w:sz="4" w:space="0" w:color="auto"/>
              <w:bottom w:val="single" w:sz="4" w:space="0" w:color="auto"/>
              <w:right w:val="single" w:sz="4" w:space="0" w:color="auto"/>
            </w:tcBorders>
            <w:tcPrChange w:id="221" w:author="Author" w:date="2021-03-24T16:00:00Z">
              <w:tcPr>
                <w:tcW w:w="2790" w:type="dxa"/>
                <w:gridSpan w:val="2"/>
                <w:tcBorders>
                  <w:top w:val="single" w:sz="4" w:space="0" w:color="auto"/>
                  <w:left w:val="single" w:sz="4" w:space="0" w:color="auto"/>
                  <w:bottom w:val="single" w:sz="4" w:space="0" w:color="auto"/>
                  <w:right w:val="single" w:sz="4" w:space="0" w:color="auto"/>
                </w:tcBorders>
              </w:tcPr>
            </w:tcPrChange>
          </w:tcPr>
          <w:p w14:paraId="20491950" w14:textId="5010418A"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22" w:author="Author" w:date="2021-03-24T16:03:00Z">
              <w:r>
                <w:rPr>
                  <w:rFonts w:ascii="Times New Roman" w:eastAsia="Calibri" w:hAnsi="Times New Roman" w:cs="Times New Roman"/>
                  <w:sz w:val="24"/>
                  <w:szCs w:val="24"/>
                  <w:lang w:val="en-GB" w:eastAsia="ja-JP"/>
                </w:rPr>
                <w:t>4 400-4 990</w:t>
              </w:r>
            </w:ins>
          </w:p>
        </w:tc>
        <w:tc>
          <w:tcPr>
            <w:tcW w:w="2700" w:type="dxa"/>
            <w:tcBorders>
              <w:top w:val="single" w:sz="4" w:space="0" w:color="auto"/>
              <w:left w:val="single" w:sz="4" w:space="0" w:color="auto"/>
              <w:bottom w:val="single" w:sz="4" w:space="0" w:color="auto"/>
              <w:right w:val="single" w:sz="4" w:space="0" w:color="auto"/>
            </w:tcBorders>
            <w:tcPrChange w:id="223" w:author="Author" w:date="2021-03-24T16:00:00Z">
              <w:tcPr>
                <w:tcW w:w="900" w:type="dxa"/>
                <w:tcBorders>
                  <w:top w:val="single" w:sz="4" w:space="0" w:color="auto"/>
                  <w:left w:val="single" w:sz="4" w:space="0" w:color="auto"/>
                  <w:bottom w:val="single" w:sz="4" w:space="0" w:color="auto"/>
                  <w:right w:val="single" w:sz="4" w:space="0" w:color="auto"/>
                </w:tcBorders>
              </w:tcPr>
            </w:tcPrChange>
          </w:tcPr>
          <w:p w14:paraId="2F5CC923" w14:textId="46AF2FA2"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24" w:author="Author" w:date="2021-03-24T16:03:00Z">
              <w:r>
                <w:rPr>
                  <w:rFonts w:ascii="Times New Roman" w:eastAsia="Calibri" w:hAnsi="Times New Roman" w:cs="Times New Roman"/>
                  <w:sz w:val="24"/>
                  <w:szCs w:val="24"/>
                  <w:lang w:val="en-GB" w:eastAsia="ja-JP"/>
                </w:rPr>
                <w:t>4 400-4 990</w:t>
              </w:r>
            </w:ins>
          </w:p>
        </w:tc>
      </w:tr>
      <w:tr w:rsidR="00460ADF" w:rsidRPr="00BB2CCE" w14:paraId="63D6F834" w14:textId="159D0A9A" w:rsidTr="00460ADF">
        <w:trPr>
          <w:jc w:val="center"/>
          <w:trPrChange w:id="225" w:author="Author" w:date="2021-03-24T16:00: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26" w:author="Author" w:date="2021-03-24T16:00:00Z">
              <w:tcPr>
                <w:tcW w:w="4225" w:type="dxa"/>
                <w:tcBorders>
                  <w:top w:val="single" w:sz="4" w:space="0" w:color="auto"/>
                  <w:left w:val="single" w:sz="4" w:space="0" w:color="auto"/>
                  <w:bottom w:val="single" w:sz="4" w:space="0" w:color="auto"/>
                  <w:right w:val="single" w:sz="4" w:space="0" w:color="auto"/>
                </w:tcBorders>
                <w:hideMark/>
              </w:tcPr>
            </w:tcPrChange>
          </w:tcPr>
          <w:p w14:paraId="375B0F7C"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Selectivity (3 dB)</w:t>
            </w:r>
          </w:p>
        </w:tc>
        <w:tc>
          <w:tcPr>
            <w:tcW w:w="1170" w:type="dxa"/>
            <w:tcBorders>
              <w:top w:val="single" w:sz="4" w:space="0" w:color="auto"/>
              <w:left w:val="single" w:sz="4" w:space="0" w:color="auto"/>
              <w:bottom w:val="single" w:sz="4" w:space="0" w:color="auto"/>
              <w:right w:val="single" w:sz="4" w:space="0" w:color="auto"/>
            </w:tcBorders>
            <w:hideMark/>
            <w:tcPrChange w:id="227" w:author="Author" w:date="2021-03-24T16:00:00Z">
              <w:tcPr>
                <w:tcW w:w="1080" w:type="dxa"/>
                <w:tcBorders>
                  <w:top w:val="single" w:sz="4" w:space="0" w:color="auto"/>
                  <w:left w:val="single" w:sz="4" w:space="0" w:color="auto"/>
                  <w:bottom w:val="single" w:sz="4" w:space="0" w:color="auto"/>
                  <w:right w:val="single" w:sz="4" w:space="0" w:color="auto"/>
                </w:tcBorders>
                <w:hideMark/>
              </w:tcPr>
            </w:tcPrChange>
          </w:tcPr>
          <w:p w14:paraId="3B6DEBED"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MHz</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Change w:id="228" w:author="Author" w:date="2021-03-24T16:00:00Z">
              <w:tcPr>
                <w:tcW w:w="279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300C1D0"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17</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Change w:id="229" w:author="Author" w:date="2021-03-24T16:00:00Z">
              <w:tcPr>
                <w:tcW w:w="270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F17EC74"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0.4 / 3 / 17</w:t>
            </w:r>
          </w:p>
        </w:tc>
        <w:tc>
          <w:tcPr>
            <w:tcW w:w="2700" w:type="dxa"/>
            <w:tcBorders>
              <w:top w:val="single" w:sz="4" w:space="0" w:color="auto"/>
              <w:left w:val="single" w:sz="4" w:space="0" w:color="auto"/>
              <w:bottom w:val="single" w:sz="4" w:space="0" w:color="auto"/>
              <w:right w:val="single" w:sz="4" w:space="0" w:color="auto"/>
            </w:tcBorders>
            <w:tcPrChange w:id="230" w:author="Author" w:date="2021-03-24T16:00:00Z">
              <w:tcPr>
                <w:tcW w:w="2790" w:type="dxa"/>
                <w:gridSpan w:val="2"/>
                <w:tcBorders>
                  <w:top w:val="single" w:sz="4" w:space="0" w:color="auto"/>
                  <w:left w:val="single" w:sz="4" w:space="0" w:color="auto"/>
                  <w:bottom w:val="single" w:sz="4" w:space="0" w:color="auto"/>
                  <w:right w:val="single" w:sz="4" w:space="0" w:color="auto"/>
                </w:tcBorders>
              </w:tcPr>
            </w:tcPrChange>
          </w:tcPr>
          <w:p w14:paraId="44AC62FA" w14:textId="68A2B575"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31" w:author="Author" w:date="2021-03-24T16:03:00Z">
              <w:r>
                <w:rPr>
                  <w:rFonts w:ascii="Times New Roman" w:eastAsia="Calibri" w:hAnsi="Times New Roman" w:cs="Times New Roman"/>
                  <w:sz w:val="24"/>
                  <w:szCs w:val="24"/>
                  <w:lang w:val="en-GB" w:eastAsia="ja-JP"/>
                </w:rPr>
                <w:t>0.008</w:t>
              </w:r>
            </w:ins>
          </w:p>
        </w:tc>
        <w:tc>
          <w:tcPr>
            <w:tcW w:w="2700" w:type="dxa"/>
            <w:tcBorders>
              <w:top w:val="single" w:sz="4" w:space="0" w:color="auto"/>
              <w:left w:val="single" w:sz="4" w:space="0" w:color="auto"/>
              <w:bottom w:val="single" w:sz="4" w:space="0" w:color="auto"/>
              <w:right w:val="single" w:sz="4" w:space="0" w:color="auto"/>
            </w:tcBorders>
            <w:tcPrChange w:id="232" w:author="Author" w:date="2021-03-24T16:00:00Z">
              <w:tcPr>
                <w:tcW w:w="900" w:type="dxa"/>
                <w:tcBorders>
                  <w:top w:val="single" w:sz="4" w:space="0" w:color="auto"/>
                  <w:left w:val="single" w:sz="4" w:space="0" w:color="auto"/>
                  <w:bottom w:val="single" w:sz="4" w:space="0" w:color="auto"/>
                  <w:right w:val="single" w:sz="4" w:space="0" w:color="auto"/>
                </w:tcBorders>
              </w:tcPr>
            </w:tcPrChange>
          </w:tcPr>
          <w:p w14:paraId="245DF108" w14:textId="13B6671C"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33" w:author="Author" w:date="2021-03-24T16:04:00Z">
              <w:r>
                <w:rPr>
                  <w:rFonts w:ascii="Times New Roman" w:eastAsia="Calibri" w:hAnsi="Times New Roman" w:cs="Times New Roman"/>
                  <w:sz w:val="24"/>
                  <w:szCs w:val="24"/>
                  <w:lang w:val="en-GB" w:eastAsia="ja-JP"/>
                </w:rPr>
                <w:t>5</w:t>
              </w:r>
            </w:ins>
          </w:p>
        </w:tc>
      </w:tr>
      <w:tr w:rsidR="00460ADF" w:rsidRPr="00BB2CCE" w14:paraId="3D2AEB61" w14:textId="42F47C13" w:rsidTr="00460ADF">
        <w:trPr>
          <w:jc w:val="center"/>
          <w:trPrChange w:id="234" w:author="Author" w:date="2021-03-24T16:00: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35" w:author="Author" w:date="2021-03-24T16:00:00Z">
              <w:tcPr>
                <w:tcW w:w="4225" w:type="dxa"/>
                <w:tcBorders>
                  <w:top w:val="single" w:sz="4" w:space="0" w:color="auto"/>
                  <w:left w:val="single" w:sz="4" w:space="0" w:color="auto"/>
                  <w:bottom w:val="single" w:sz="4" w:space="0" w:color="auto"/>
                  <w:right w:val="single" w:sz="4" w:space="0" w:color="auto"/>
                </w:tcBorders>
                <w:hideMark/>
              </w:tcPr>
            </w:tcPrChange>
          </w:tcPr>
          <w:p w14:paraId="48FCE078"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Noise figure</w:t>
            </w:r>
          </w:p>
        </w:tc>
        <w:tc>
          <w:tcPr>
            <w:tcW w:w="1170" w:type="dxa"/>
            <w:tcBorders>
              <w:top w:val="single" w:sz="4" w:space="0" w:color="auto"/>
              <w:left w:val="single" w:sz="4" w:space="0" w:color="auto"/>
              <w:bottom w:val="single" w:sz="4" w:space="0" w:color="auto"/>
              <w:right w:val="single" w:sz="4" w:space="0" w:color="auto"/>
            </w:tcBorders>
            <w:hideMark/>
            <w:tcPrChange w:id="236" w:author="Author" w:date="2021-03-24T16:00:00Z">
              <w:tcPr>
                <w:tcW w:w="1080" w:type="dxa"/>
                <w:tcBorders>
                  <w:top w:val="single" w:sz="4" w:space="0" w:color="auto"/>
                  <w:left w:val="single" w:sz="4" w:space="0" w:color="auto"/>
                  <w:bottom w:val="single" w:sz="4" w:space="0" w:color="auto"/>
                  <w:right w:val="single" w:sz="4" w:space="0" w:color="auto"/>
                </w:tcBorders>
                <w:hideMark/>
              </w:tcPr>
            </w:tcPrChange>
          </w:tcPr>
          <w:p w14:paraId="283C45EB"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Change w:id="237" w:author="Author" w:date="2021-03-24T16:00:00Z">
              <w:tcPr>
                <w:tcW w:w="279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B53188C"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Change w:id="238" w:author="Author" w:date="2021-03-24T16:00:00Z">
              <w:tcPr>
                <w:tcW w:w="270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DE173F9"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3.5</w:t>
            </w:r>
          </w:p>
        </w:tc>
        <w:tc>
          <w:tcPr>
            <w:tcW w:w="2700" w:type="dxa"/>
            <w:tcBorders>
              <w:top w:val="single" w:sz="4" w:space="0" w:color="auto"/>
              <w:left w:val="single" w:sz="4" w:space="0" w:color="auto"/>
              <w:bottom w:val="single" w:sz="4" w:space="0" w:color="auto"/>
              <w:right w:val="single" w:sz="4" w:space="0" w:color="auto"/>
            </w:tcBorders>
            <w:tcPrChange w:id="239" w:author="Author" w:date="2021-03-24T16:00:00Z">
              <w:tcPr>
                <w:tcW w:w="2790" w:type="dxa"/>
                <w:gridSpan w:val="2"/>
                <w:tcBorders>
                  <w:top w:val="single" w:sz="4" w:space="0" w:color="auto"/>
                  <w:left w:val="single" w:sz="4" w:space="0" w:color="auto"/>
                  <w:bottom w:val="single" w:sz="4" w:space="0" w:color="auto"/>
                  <w:right w:val="single" w:sz="4" w:space="0" w:color="auto"/>
                </w:tcBorders>
              </w:tcPr>
            </w:tcPrChange>
          </w:tcPr>
          <w:p w14:paraId="3848B946" w14:textId="45183A32"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40" w:author="Author" w:date="2021-03-24T16:03:00Z">
              <w:r>
                <w:rPr>
                  <w:rFonts w:ascii="Times New Roman" w:eastAsia="Calibri" w:hAnsi="Times New Roman" w:cs="Times New Roman"/>
                  <w:sz w:val="24"/>
                  <w:szCs w:val="24"/>
                  <w:lang w:val="en-GB" w:eastAsia="ja-JP"/>
                </w:rPr>
                <w:t>4</w:t>
              </w:r>
            </w:ins>
          </w:p>
        </w:tc>
        <w:tc>
          <w:tcPr>
            <w:tcW w:w="2700" w:type="dxa"/>
            <w:tcBorders>
              <w:top w:val="single" w:sz="4" w:space="0" w:color="auto"/>
              <w:left w:val="single" w:sz="4" w:space="0" w:color="auto"/>
              <w:bottom w:val="single" w:sz="4" w:space="0" w:color="auto"/>
              <w:right w:val="single" w:sz="4" w:space="0" w:color="auto"/>
            </w:tcBorders>
            <w:tcPrChange w:id="241" w:author="Author" w:date="2021-03-24T16:00:00Z">
              <w:tcPr>
                <w:tcW w:w="900" w:type="dxa"/>
                <w:tcBorders>
                  <w:top w:val="single" w:sz="4" w:space="0" w:color="auto"/>
                  <w:left w:val="single" w:sz="4" w:space="0" w:color="auto"/>
                  <w:bottom w:val="single" w:sz="4" w:space="0" w:color="auto"/>
                  <w:right w:val="single" w:sz="4" w:space="0" w:color="auto"/>
                </w:tcBorders>
              </w:tcPr>
            </w:tcPrChange>
          </w:tcPr>
          <w:p w14:paraId="58F87A23" w14:textId="53F25BBE"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42" w:author="Author" w:date="2021-03-24T16:04:00Z">
              <w:r>
                <w:rPr>
                  <w:rFonts w:ascii="Times New Roman" w:eastAsia="Calibri" w:hAnsi="Times New Roman" w:cs="Times New Roman"/>
                  <w:sz w:val="24"/>
                  <w:szCs w:val="24"/>
                  <w:lang w:val="en-GB" w:eastAsia="ja-JP"/>
                </w:rPr>
                <w:t>4</w:t>
              </w:r>
            </w:ins>
          </w:p>
        </w:tc>
      </w:tr>
      <w:tr w:rsidR="00460ADF" w:rsidRPr="00BB2CCE" w14:paraId="7D6A82C1" w14:textId="4F726409" w:rsidTr="00460ADF">
        <w:trPr>
          <w:jc w:val="center"/>
          <w:trPrChange w:id="243" w:author="Author" w:date="2021-03-24T16:00: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44" w:author="Author" w:date="2021-03-24T16:00:00Z">
              <w:tcPr>
                <w:tcW w:w="4225" w:type="dxa"/>
                <w:tcBorders>
                  <w:top w:val="single" w:sz="4" w:space="0" w:color="auto"/>
                  <w:left w:val="single" w:sz="4" w:space="0" w:color="auto"/>
                  <w:bottom w:val="single" w:sz="4" w:space="0" w:color="auto"/>
                  <w:right w:val="single" w:sz="4" w:space="0" w:color="auto"/>
                </w:tcBorders>
                <w:hideMark/>
              </w:tcPr>
            </w:tcPrChange>
          </w:tcPr>
          <w:p w14:paraId="3294AC80"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Thermal noise level</w:t>
            </w:r>
          </w:p>
        </w:tc>
        <w:tc>
          <w:tcPr>
            <w:tcW w:w="1170" w:type="dxa"/>
            <w:tcBorders>
              <w:top w:val="single" w:sz="4" w:space="0" w:color="auto"/>
              <w:left w:val="single" w:sz="4" w:space="0" w:color="auto"/>
              <w:bottom w:val="single" w:sz="4" w:space="0" w:color="auto"/>
              <w:right w:val="single" w:sz="4" w:space="0" w:color="auto"/>
            </w:tcBorders>
            <w:hideMark/>
            <w:tcPrChange w:id="245" w:author="Author" w:date="2021-03-24T16:00:00Z">
              <w:tcPr>
                <w:tcW w:w="1080" w:type="dxa"/>
                <w:tcBorders>
                  <w:top w:val="single" w:sz="4" w:space="0" w:color="auto"/>
                  <w:left w:val="single" w:sz="4" w:space="0" w:color="auto"/>
                  <w:bottom w:val="single" w:sz="4" w:space="0" w:color="auto"/>
                  <w:right w:val="single" w:sz="4" w:space="0" w:color="auto"/>
                </w:tcBorders>
                <w:hideMark/>
              </w:tcPr>
            </w:tcPrChange>
          </w:tcPr>
          <w:p w14:paraId="0CAA7030"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dBm</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Change w:id="246" w:author="Author" w:date="2021-03-24T16:00:00Z">
              <w:tcPr>
                <w:tcW w:w="279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19E9212"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Change w:id="247" w:author="Author" w:date="2021-03-24T16:00:00Z">
              <w:tcPr>
                <w:tcW w:w="270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B566B98"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 xml:space="preserve">118.5 to </w:t>
            </w:r>
            <w:r w:rsidRPr="00BB2CCE">
              <w:rPr>
                <w:rFonts w:ascii="Times New Roman" w:eastAsia="Calibri" w:hAnsi="Times New Roman" w:cs="Times New Roman"/>
                <w:sz w:val="24"/>
                <w:szCs w:val="24"/>
                <w:lang w:val="en-GB" w:eastAsia="ja-JP"/>
              </w:rPr>
              <w:sym w:font="Symbol" w:char="F02D"/>
            </w:r>
            <w:r w:rsidRPr="00BB2CCE">
              <w:rPr>
                <w:rFonts w:ascii="Times New Roman" w:eastAsia="Calibri" w:hAnsi="Times New Roman" w:cs="Times New Roman"/>
                <w:sz w:val="24"/>
                <w:szCs w:val="24"/>
                <w:lang w:val="en-GB" w:eastAsia="ja-JP"/>
              </w:rPr>
              <w:t>105.0</w:t>
            </w:r>
          </w:p>
        </w:tc>
        <w:tc>
          <w:tcPr>
            <w:tcW w:w="2700" w:type="dxa"/>
            <w:tcBorders>
              <w:top w:val="single" w:sz="4" w:space="0" w:color="auto"/>
              <w:left w:val="single" w:sz="4" w:space="0" w:color="auto"/>
              <w:bottom w:val="single" w:sz="4" w:space="0" w:color="auto"/>
              <w:right w:val="single" w:sz="4" w:space="0" w:color="auto"/>
            </w:tcBorders>
            <w:tcPrChange w:id="248" w:author="Author" w:date="2021-03-24T16:00:00Z">
              <w:tcPr>
                <w:tcW w:w="2790" w:type="dxa"/>
                <w:gridSpan w:val="2"/>
                <w:tcBorders>
                  <w:top w:val="single" w:sz="4" w:space="0" w:color="auto"/>
                  <w:left w:val="single" w:sz="4" w:space="0" w:color="auto"/>
                  <w:bottom w:val="single" w:sz="4" w:space="0" w:color="auto"/>
                  <w:right w:val="single" w:sz="4" w:space="0" w:color="auto"/>
                </w:tcBorders>
              </w:tcPr>
            </w:tcPrChange>
          </w:tcPr>
          <w:p w14:paraId="72748682" w14:textId="7BE22915"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49" w:author="Author" w:date="2021-03-24T16:03:00Z">
              <w:r>
                <w:rPr>
                  <w:rFonts w:ascii="Times New Roman" w:eastAsia="Calibri" w:hAnsi="Times New Roman" w:cs="Times New Roman"/>
                  <w:sz w:val="24"/>
                  <w:szCs w:val="24"/>
                  <w:lang w:val="en-GB" w:eastAsia="ja-JP"/>
                </w:rPr>
                <w:t>-131</w:t>
              </w:r>
            </w:ins>
          </w:p>
        </w:tc>
        <w:tc>
          <w:tcPr>
            <w:tcW w:w="2700" w:type="dxa"/>
            <w:tcBorders>
              <w:top w:val="single" w:sz="4" w:space="0" w:color="auto"/>
              <w:left w:val="single" w:sz="4" w:space="0" w:color="auto"/>
              <w:bottom w:val="single" w:sz="4" w:space="0" w:color="auto"/>
              <w:right w:val="single" w:sz="4" w:space="0" w:color="auto"/>
            </w:tcBorders>
            <w:tcPrChange w:id="250" w:author="Author" w:date="2021-03-24T16:00:00Z">
              <w:tcPr>
                <w:tcW w:w="900" w:type="dxa"/>
                <w:tcBorders>
                  <w:top w:val="single" w:sz="4" w:space="0" w:color="auto"/>
                  <w:left w:val="single" w:sz="4" w:space="0" w:color="auto"/>
                  <w:bottom w:val="single" w:sz="4" w:space="0" w:color="auto"/>
                  <w:right w:val="single" w:sz="4" w:space="0" w:color="auto"/>
                </w:tcBorders>
              </w:tcPr>
            </w:tcPrChange>
          </w:tcPr>
          <w:p w14:paraId="7B590FE0" w14:textId="4BB5031A"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51" w:author="Author" w:date="2021-03-24T16:04:00Z">
              <w:r>
                <w:rPr>
                  <w:rFonts w:ascii="Times New Roman" w:eastAsia="Calibri" w:hAnsi="Times New Roman" w:cs="Times New Roman"/>
                  <w:sz w:val="24"/>
                  <w:szCs w:val="24"/>
                  <w:lang w:val="en-GB" w:eastAsia="ja-JP"/>
                </w:rPr>
                <w:t>-103.0</w:t>
              </w:r>
            </w:ins>
          </w:p>
        </w:tc>
      </w:tr>
      <w:tr w:rsidR="00460ADF" w:rsidRPr="00BB2CCE" w14:paraId="48CDDC01" w14:textId="22C2FEE3" w:rsidTr="00460ADF">
        <w:trPr>
          <w:jc w:val="center"/>
        </w:trPr>
        <w:tc>
          <w:tcPr>
            <w:tcW w:w="14485"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2CDBD942" w14:textId="2893A721"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b/>
                <w:bCs/>
                <w:sz w:val="24"/>
                <w:szCs w:val="24"/>
                <w:lang w:val="en-GB" w:eastAsia="ja-JP"/>
              </w:rPr>
            </w:pPr>
            <w:r w:rsidRPr="00BB2CCE">
              <w:rPr>
                <w:rFonts w:ascii="Times New Roman" w:eastAsia="Calibri" w:hAnsi="Times New Roman" w:cs="Times New Roman"/>
                <w:b/>
                <w:bCs/>
                <w:sz w:val="24"/>
                <w:szCs w:val="24"/>
                <w:lang w:val="en-GB" w:eastAsia="ja-JP"/>
              </w:rPr>
              <w:t>Antenna</w:t>
            </w:r>
          </w:p>
        </w:tc>
      </w:tr>
      <w:tr w:rsidR="00460ADF" w:rsidRPr="00BB2CCE" w14:paraId="6A9F4942" w14:textId="092A8CFA" w:rsidTr="00460ADF">
        <w:trPr>
          <w:jc w:val="center"/>
          <w:trPrChange w:id="252" w:author="Author" w:date="2021-03-24T16:01: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vAlign w:val="center"/>
            <w:hideMark/>
            <w:tcPrChange w:id="253" w:author="Author" w:date="2021-03-24T16:01:00Z">
              <w:tcPr>
                <w:tcW w:w="4225" w:type="dxa"/>
                <w:tcBorders>
                  <w:top w:val="single" w:sz="4" w:space="0" w:color="auto"/>
                  <w:left w:val="single" w:sz="4" w:space="0" w:color="auto"/>
                  <w:bottom w:val="single" w:sz="4" w:space="0" w:color="auto"/>
                  <w:right w:val="single" w:sz="4" w:space="0" w:color="auto"/>
                </w:tcBorders>
                <w:vAlign w:val="center"/>
                <w:hideMark/>
              </w:tcPr>
            </w:tcPrChange>
          </w:tcPr>
          <w:p w14:paraId="1C7DE46A"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type</w:t>
            </w:r>
          </w:p>
        </w:tc>
        <w:tc>
          <w:tcPr>
            <w:tcW w:w="1170" w:type="dxa"/>
            <w:tcBorders>
              <w:top w:val="single" w:sz="4" w:space="0" w:color="auto"/>
              <w:left w:val="single" w:sz="4" w:space="0" w:color="auto"/>
              <w:bottom w:val="single" w:sz="4" w:space="0" w:color="auto"/>
              <w:right w:val="single" w:sz="4" w:space="0" w:color="auto"/>
            </w:tcBorders>
            <w:vAlign w:val="center"/>
            <w:tcPrChange w:id="254" w:author="Author" w:date="2021-03-24T16:01:00Z">
              <w:tcPr>
                <w:tcW w:w="1080" w:type="dxa"/>
                <w:tcBorders>
                  <w:top w:val="single" w:sz="4" w:space="0" w:color="auto"/>
                  <w:left w:val="single" w:sz="4" w:space="0" w:color="auto"/>
                  <w:bottom w:val="single" w:sz="4" w:space="0" w:color="auto"/>
                  <w:right w:val="single" w:sz="4" w:space="0" w:color="auto"/>
                </w:tcBorders>
                <w:vAlign w:val="center"/>
              </w:tcPr>
            </w:tcPrChange>
          </w:tcPr>
          <w:p w14:paraId="24B06604"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350" w:type="dxa"/>
            <w:tcBorders>
              <w:top w:val="single" w:sz="4" w:space="0" w:color="auto"/>
              <w:left w:val="single" w:sz="4" w:space="0" w:color="auto"/>
              <w:bottom w:val="single" w:sz="4" w:space="0" w:color="auto"/>
              <w:right w:val="single" w:sz="4" w:space="0" w:color="auto"/>
            </w:tcBorders>
            <w:vAlign w:val="center"/>
            <w:hideMark/>
            <w:tcPrChange w:id="255" w:author="Author" w:date="2021-03-24T16:01:00Z">
              <w:tcPr>
                <w:tcW w:w="899" w:type="dxa"/>
                <w:tcBorders>
                  <w:top w:val="single" w:sz="4" w:space="0" w:color="auto"/>
                  <w:left w:val="single" w:sz="4" w:space="0" w:color="auto"/>
                  <w:bottom w:val="single" w:sz="4" w:space="0" w:color="auto"/>
                  <w:right w:val="single" w:sz="4" w:space="0" w:color="auto"/>
                </w:tcBorders>
                <w:vAlign w:val="center"/>
                <w:hideMark/>
              </w:tcPr>
            </w:tcPrChange>
          </w:tcPr>
          <w:p w14:paraId="1E46611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40" w:type="dxa"/>
            <w:tcBorders>
              <w:top w:val="single" w:sz="4" w:space="0" w:color="auto"/>
              <w:left w:val="single" w:sz="4" w:space="0" w:color="auto"/>
              <w:bottom w:val="single" w:sz="4" w:space="0" w:color="auto"/>
              <w:right w:val="single" w:sz="4" w:space="0" w:color="auto"/>
            </w:tcBorders>
            <w:vAlign w:val="center"/>
            <w:hideMark/>
            <w:tcPrChange w:id="256" w:author="Author" w:date="2021-03-24T16:01:00Z">
              <w:tcPr>
                <w:tcW w:w="1891" w:type="dxa"/>
                <w:tcBorders>
                  <w:top w:val="single" w:sz="4" w:space="0" w:color="auto"/>
                  <w:left w:val="single" w:sz="4" w:space="0" w:color="auto"/>
                  <w:bottom w:val="single" w:sz="4" w:space="0" w:color="auto"/>
                  <w:right w:val="single" w:sz="4" w:space="0" w:color="auto"/>
                </w:tcBorders>
                <w:vAlign w:val="center"/>
                <w:hideMark/>
              </w:tcPr>
            </w:tcPrChange>
          </w:tcPr>
          <w:p w14:paraId="0D06E388"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1260" w:type="dxa"/>
            <w:tcBorders>
              <w:top w:val="single" w:sz="4" w:space="0" w:color="auto"/>
              <w:left w:val="single" w:sz="4" w:space="0" w:color="auto"/>
              <w:bottom w:val="single" w:sz="4" w:space="0" w:color="auto"/>
              <w:right w:val="single" w:sz="4" w:space="0" w:color="auto"/>
            </w:tcBorders>
            <w:vAlign w:val="center"/>
            <w:hideMark/>
            <w:tcPrChange w:id="257" w:author="Author" w:date="2021-03-24T16:01:00Z">
              <w:tcPr>
                <w:tcW w:w="1562" w:type="dxa"/>
                <w:tcBorders>
                  <w:top w:val="single" w:sz="4" w:space="0" w:color="auto"/>
                  <w:left w:val="single" w:sz="4" w:space="0" w:color="auto"/>
                  <w:bottom w:val="single" w:sz="4" w:space="0" w:color="auto"/>
                  <w:right w:val="single" w:sz="4" w:space="0" w:color="auto"/>
                </w:tcBorders>
                <w:vAlign w:val="center"/>
                <w:hideMark/>
              </w:tcPr>
            </w:tcPrChange>
          </w:tcPr>
          <w:p w14:paraId="5C5392C6"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Omni-directional</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Change w:id="258" w:author="Author" w:date="2021-03-24T16:01:00Z">
              <w:tcPr>
                <w:tcW w:w="1138"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D32A2E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Directional</w:t>
            </w:r>
          </w:p>
        </w:tc>
        <w:tc>
          <w:tcPr>
            <w:tcW w:w="2700" w:type="dxa"/>
            <w:tcBorders>
              <w:top w:val="single" w:sz="4" w:space="0" w:color="auto"/>
              <w:left w:val="single" w:sz="4" w:space="0" w:color="auto"/>
              <w:bottom w:val="single" w:sz="4" w:space="0" w:color="auto"/>
              <w:right w:val="single" w:sz="4" w:space="0" w:color="auto"/>
            </w:tcBorders>
            <w:tcPrChange w:id="259" w:author="Author" w:date="2021-03-24T16:01:00Z">
              <w:tcPr>
                <w:tcW w:w="2790" w:type="dxa"/>
                <w:gridSpan w:val="2"/>
                <w:tcBorders>
                  <w:top w:val="single" w:sz="4" w:space="0" w:color="auto"/>
                  <w:left w:val="single" w:sz="4" w:space="0" w:color="auto"/>
                  <w:bottom w:val="single" w:sz="4" w:space="0" w:color="auto"/>
                  <w:right w:val="single" w:sz="4" w:space="0" w:color="auto"/>
                </w:tcBorders>
              </w:tcPr>
            </w:tcPrChange>
          </w:tcPr>
          <w:p w14:paraId="406EF7AF" w14:textId="6A3E1706"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60" w:author="Author" w:date="2021-03-24T16:04:00Z">
              <w:r>
                <w:rPr>
                  <w:rFonts w:ascii="Times New Roman" w:eastAsia="Calibri" w:hAnsi="Times New Roman" w:cs="Times New Roman"/>
                  <w:sz w:val="24"/>
                  <w:szCs w:val="24"/>
                  <w:lang w:val="en-GB" w:eastAsia="ja-JP"/>
                </w:rPr>
                <w:t>Directional</w:t>
              </w:r>
            </w:ins>
          </w:p>
        </w:tc>
        <w:tc>
          <w:tcPr>
            <w:tcW w:w="2700" w:type="dxa"/>
            <w:tcBorders>
              <w:top w:val="single" w:sz="4" w:space="0" w:color="auto"/>
              <w:left w:val="single" w:sz="4" w:space="0" w:color="auto"/>
              <w:bottom w:val="single" w:sz="4" w:space="0" w:color="auto"/>
              <w:right w:val="single" w:sz="4" w:space="0" w:color="auto"/>
            </w:tcBorders>
            <w:tcPrChange w:id="261" w:author="Author" w:date="2021-03-24T16:01:00Z">
              <w:tcPr>
                <w:tcW w:w="900" w:type="dxa"/>
                <w:tcBorders>
                  <w:top w:val="single" w:sz="4" w:space="0" w:color="auto"/>
                  <w:left w:val="single" w:sz="4" w:space="0" w:color="auto"/>
                  <w:bottom w:val="single" w:sz="4" w:space="0" w:color="auto"/>
                  <w:right w:val="single" w:sz="4" w:space="0" w:color="auto"/>
                </w:tcBorders>
              </w:tcPr>
            </w:tcPrChange>
          </w:tcPr>
          <w:p w14:paraId="7C20DC7F" w14:textId="40F2BDFA"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62" w:author="Author" w:date="2021-03-24T16:05:00Z">
              <w:r>
                <w:rPr>
                  <w:rFonts w:ascii="Times New Roman" w:eastAsia="Calibri" w:hAnsi="Times New Roman" w:cs="Times New Roman"/>
                  <w:sz w:val="24"/>
                  <w:szCs w:val="24"/>
                  <w:lang w:val="en-GB" w:eastAsia="ja-JP"/>
                </w:rPr>
                <w:t>Directional</w:t>
              </w:r>
            </w:ins>
          </w:p>
        </w:tc>
      </w:tr>
      <w:tr w:rsidR="00460ADF" w:rsidRPr="00BB2CCE" w14:paraId="03B97002" w14:textId="13B7F1DF" w:rsidTr="00460ADF">
        <w:trPr>
          <w:jc w:val="center"/>
          <w:trPrChange w:id="263" w:author="Author" w:date="2021-03-24T16:01: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64" w:author="Author" w:date="2021-03-24T16:01:00Z">
              <w:tcPr>
                <w:tcW w:w="4225" w:type="dxa"/>
                <w:tcBorders>
                  <w:top w:val="single" w:sz="4" w:space="0" w:color="auto"/>
                  <w:left w:val="single" w:sz="4" w:space="0" w:color="auto"/>
                  <w:bottom w:val="single" w:sz="4" w:space="0" w:color="auto"/>
                  <w:right w:val="single" w:sz="4" w:space="0" w:color="auto"/>
                </w:tcBorders>
                <w:hideMark/>
              </w:tcPr>
            </w:tcPrChange>
          </w:tcPr>
          <w:p w14:paraId="7BCA59AA"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Antenna gain </w:t>
            </w:r>
          </w:p>
        </w:tc>
        <w:tc>
          <w:tcPr>
            <w:tcW w:w="1170" w:type="dxa"/>
            <w:tcBorders>
              <w:top w:val="single" w:sz="4" w:space="0" w:color="auto"/>
              <w:left w:val="single" w:sz="4" w:space="0" w:color="auto"/>
              <w:bottom w:val="single" w:sz="4" w:space="0" w:color="auto"/>
              <w:right w:val="single" w:sz="4" w:space="0" w:color="auto"/>
            </w:tcBorders>
            <w:hideMark/>
            <w:tcPrChange w:id="265" w:author="Author" w:date="2021-03-24T16:01:00Z">
              <w:tcPr>
                <w:tcW w:w="1080" w:type="dxa"/>
                <w:tcBorders>
                  <w:top w:val="single" w:sz="4" w:space="0" w:color="auto"/>
                  <w:left w:val="single" w:sz="4" w:space="0" w:color="auto"/>
                  <w:bottom w:val="single" w:sz="4" w:space="0" w:color="auto"/>
                  <w:right w:val="single" w:sz="4" w:space="0" w:color="auto"/>
                </w:tcBorders>
                <w:hideMark/>
              </w:tcPr>
            </w:tcPrChange>
          </w:tcPr>
          <w:p w14:paraId="1CDED628"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350" w:type="dxa"/>
            <w:tcBorders>
              <w:top w:val="single" w:sz="4" w:space="0" w:color="auto"/>
              <w:left w:val="single" w:sz="4" w:space="0" w:color="auto"/>
              <w:bottom w:val="single" w:sz="4" w:space="0" w:color="auto"/>
              <w:right w:val="single" w:sz="4" w:space="0" w:color="auto"/>
            </w:tcBorders>
            <w:vAlign w:val="center"/>
            <w:hideMark/>
            <w:tcPrChange w:id="266" w:author="Author" w:date="2021-03-24T16:01:00Z">
              <w:tcPr>
                <w:tcW w:w="899" w:type="dxa"/>
                <w:tcBorders>
                  <w:top w:val="single" w:sz="4" w:space="0" w:color="auto"/>
                  <w:left w:val="single" w:sz="4" w:space="0" w:color="auto"/>
                  <w:bottom w:val="single" w:sz="4" w:space="0" w:color="auto"/>
                  <w:right w:val="single" w:sz="4" w:space="0" w:color="auto"/>
                </w:tcBorders>
                <w:vAlign w:val="center"/>
                <w:hideMark/>
              </w:tcPr>
            </w:tcPrChange>
          </w:tcPr>
          <w:p w14:paraId="2BCA78B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1440" w:type="dxa"/>
            <w:tcBorders>
              <w:top w:val="single" w:sz="4" w:space="0" w:color="auto"/>
              <w:left w:val="single" w:sz="4" w:space="0" w:color="auto"/>
              <w:bottom w:val="single" w:sz="4" w:space="0" w:color="auto"/>
              <w:right w:val="single" w:sz="4" w:space="0" w:color="auto"/>
            </w:tcBorders>
            <w:vAlign w:val="center"/>
            <w:hideMark/>
            <w:tcPrChange w:id="267" w:author="Author" w:date="2021-03-24T16:01:00Z">
              <w:tcPr>
                <w:tcW w:w="1891" w:type="dxa"/>
                <w:tcBorders>
                  <w:top w:val="single" w:sz="4" w:space="0" w:color="auto"/>
                  <w:left w:val="single" w:sz="4" w:space="0" w:color="auto"/>
                  <w:bottom w:val="single" w:sz="4" w:space="0" w:color="auto"/>
                  <w:right w:val="single" w:sz="4" w:space="0" w:color="auto"/>
                </w:tcBorders>
                <w:vAlign w:val="center"/>
                <w:hideMark/>
              </w:tcPr>
            </w:tcPrChange>
          </w:tcPr>
          <w:p w14:paraId="11853F66"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1260" w:type="dxa"/>
            <w:tcBorders>
              <w:top w:val="single" w:sz="4" w:space="0" w:color="auto"/>
              <w:left w:val="single" w:sz="4" w:space="0" w:color="auto"/>
              <w:bottom w:val="single" w:sz="4" w:space="0" w:color="auto"/>
              <w:right w:val="single" w:sz="4" w:space="0" w:color="auto"/>
            </w:tcBorders>
            <w:vAlign w:val="center"/>
            <w:hideMark/>
            <w:tcPrChange w:id="268" w:author="Author" w:date="2021-03-24T16:01:00Z">
              <w:tcPr>
                <w:tcW w:w="1562" w:type="dxa"/>
                <w:tcBorders>
                  <w:top w:val="single" w:sz="4" w:space="0" w:color="auto"/>
                  <w:left w:val="single" w:sz="4" w:space="0" w:color="auto"/>
                  <w:bottom w:val="single" w:sz="4" w:space="0" w:color="auto"/>
                  <w:right w:val="single" w:sz="4" w:space="0" w:color="auto"/>
                </w:tcBorders>
                <w:vAlign w:val="center"/>
                <w:hideMark/>
              </w:tcPr>
            </w:tcPrChange>
          </w:tcPr>
          <w:p w14:paraId="3FDDF3C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w:t>
            </w:r>
          </w:p>
        </w:tc>
        <w:tc>
          <w:tcPr>
            <w:tcW w:w="720" w:type="dxa"/>
            <w:tcBorders>
              <w:top w:val="single" w:sz="4" w:space="0" w:color="auto"/>
              <w:left w:val="single" w:sz="4" w:space="0" w:color="auto"/>
              <w:bottom w:val="single" w:sz="4" w:space="0" w:color="auto"/>
              <w:right w:val="single" w:sz="4" w:space="0" w:color="auto"/>
            </w:tcBorders>
            <w:vAlign w:val="center"/>
            <w:hideMark/>
            <w:tcPrChange w:id="269" w:author="Author" w:date="2021-03-24T16:01:00Z">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40DD5329"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19</w:t>
            </w:r>
          </w:p>
        </w:tc>
        <w:tc>
          <w:tcPr>
            <w:tcW w:w="720" w:type="dxa"/>
            <w:tcBorders>
              <w:top w:val="single" w:sz="4" w:space="0" w:color="auto"/>
              <w:left w:val="single" w:sz="4" w:space="0" w:color="auto"/>
              <w:bottom w:val="single" w:sz="4" w:space="0" w:color="auto"/>
              <w:right w:val="single" w:sz="4" w:space="0" w:color="auto"/>
            </w:tcBorders>
            <w:vAlign w:val="center"/>
            <w:hideMark/>
            <w:tcPrChange w:id="270" w:author="Author" w:date="2021-03-24T16:01:00Z">
              <w:tcPr>
                <w:tcW w:w="298" w:type="dxa"/>
                <w:tcBorders>
                  <w:top w:val="single" w:sz="4" w:space="0" w:color="auto"/>
                  <w:left w:val="single" w:sz="4" w:space="0" w:color="auto"/>
                  <w:bottom w:val="single" w:sz="4" w:space="0" w:color="auto"/>
                  <w:right w:val="single" w:sz="4" w:space="0" w:color="auto"/>
                </w:tcBorders>
                <w:vAlign w:val="center"/>
                <w:hideMark/>
              </w:tcPr>
            </w:tcPrChange>
          </w:tcPr>
          <w:p w14:paraId="05CC252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31</w:t>
            </w:r>
          </w:p>
        </w:tc>
        <w:tc>
          <w:tcPr>
            <w:tcW w:w="2700" w:type="dxa"/>
            <w:tcBorders>
              <w:top w:val="single" w:sz="4" w:space="0" w:color="auto"/>
              <w:left w:val="single" w:sz="4" w:space="0" w:color="auto"/>
              <w:bottom w:val="single" w:sz="4" w:space="0" w:color="auto"/>
              <w:right w:val="single" w:sz="4" w:space="0" w:color="auto"/>
            </w:tcBorders>
            <w:tcPrChange w:id="271" w:author="Author" w:date="2021-03-24T16:01:00Z">
              <w:tcPr>
                <w:tcW w:w="2790" w:type="dxa"/>
                <w:gridSpan w:val="2"/>
                <w:tcBorders>
                  <w:top w:val="single" w:sz="4" w:space="0" w:color="auto"/>
                  <w:left w:val="single" w:sz="4" w:space="0" w:color="auto"/>
                  <w:bottom w:val="single" w:sz="4" w:space="0" w:color="auto"/>
                  <w:right w:val="single" w:sz="4" w:space="0" w:color="auto"/>
                </w:tcBorders>
              </w:tcPr>
            </w:tcPrChange>
          </w:tcPr>
          <w:p w14:paraId="12C6A3B3" w14:textId="2BA3379C"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72" w:author="Author" w:date="2021-03-24T16:05:00Z">
              <w:r>
                <w:rPr>
                  <w:rFonts w:ascii="Times New Roman" w:eastAsia="Calibri" w:hAnsi="Times New Roman" w:cs="Times New Roman"/>
                  <w:sz w:val="24"/>
                  <w:szCs w:val="24"/>
                  <w:lang w:val="en-GB" w:eastAsia="ja-JP"/>
                </w:rPr>
                <w:t>14</w:t>
              </w:r>
            </w:ins>
          </w:p>
        </w:tc>
        <w:tc>
          <w:tcPr>
            <w:tcW w:w="2700" w:type="dxa"/>
            <w:tcBorders>
              <w:top w:val="single" w:sz="4" w:space="0" w:color="auto"/>
              <w:left w:val="single" w:sz="4" w:space="0" w:color="auto"/>
              <w:bottom w:val="single" w:sz="4" w:space="0" w:color="auto"/>
              <w:right w:val="single" w:sz="4" w:space="0" w:color="auto"/>
            </w:tcBorders>
            <w:tcPrChange w:id="273" w:author="Author" w:date="2021-03-24T16:01:00Z">
              <w:tcPr>
                <w:tcW w:w="900" w:type="dxa"/>
                <w:tcBorders>
                  <w:top w:val="single" w:sz="4" w:space="0" w:color="auto"/>
                  <w:left w:val="single" w:sz="4" w:space="0" w:color="auto"/>
                  <w:bottom w:val="single" w:sz="4" w:space="0" w:color="auto"/>
                  <w:right w:val="single" w:sz="4" w:space="0" w:color="auto"/>
                </w:tcBorders>
              </w:tcPr>
            </w:tcPrChange>
          </w:tcPr>
          <w:p w14:paraId="6982B988" w14:textId="235917C1"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74" w:author="Author" w:date="2021-03-24T16:05:00Z">
              <w:r>
                <w:rPr>
                  <w:rFonts w:ascii="Times New Roman" w:eastAsia="Calibri" w:hAnsi="Times New Roman" w:cs="Times New Roman"/>
                  <w:sz w:val="24"/>
                  <w:szCs w:val="24"/>
                  <w:lang w:val="en-GB" w:eastAsia="ja-JP"/>
                </w:rPr>
                <w:t>14</w:t>
              </w:r>
            </w:ins>
          </w:p>
        </w:tc>
      </w:tr>
      <w:tr w:rsidR="00460ADF" w:rsidRPr="00BB2CCE" w14:paraId="69029E26" w14:textId="57147663" w:rsidTr="00460ADF">
        <w:trPr>
          <w:jc w:val="center"/>
          <w:trPrChange w:id="275" w:author="Author" w:date="2021-03-24T16:01: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76" w:author="Author" w:date="2021-03-24T16:01:00Z">
              <w:tcPr>
                <w:tcW w:w="4225" w:type="dxa"/>
                <w:tcBorders>
                  <w:top w:val="single" w:sz="4" w:space="0" w:color="auto"/>
                  <w:left w:val="single" w:sz="4" w:space="0" w:color="auto"/>
                  <w:bottom w:val="single" w:sz="4" w:space="0" w:color="auto"/>
                  <w:right w:val="single" w:sz="4" w:space="0" w:color="auto"/>
                </w:tcBorders>
                <w:hideMark/>
              </w:tcPr>
            </w:tcPrChange>
          </w:tcPr>
          <w:p w14:paraId="7C0AAA5B"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p>
        </w:tc>
        <w:tc>
          <w:tcPr>
            <w:tcW w:w="1170" w:type="dxa"/>
            <w:tcBorders>
              <w:top w:val="single" w:sz="4" w:space="0" w:color="auto"/>
              <w:left w:val="single" w:sz="4" w:space="0" w:color="auto"/>
              <w:bottom w:val="single" w:sz="4" w:space="0" w:color="auto"/>
              <w:right w:val="single" w:sz="4" w:space="0" w:color="auto"/>
            </w:tcBorders>
            <w:hideMark/>
            <w:tcPrChange w:id="277" w:author="Author" w:date="2021-03-24T16:01:00Z">
              <w:tcPr>
                <w:tcW w:w="1080" w:type="dxa"/>
                <w:tcBorders>
                  <w:top w:val="single" w:sz="4" w:space="0" w:color="auto"/>
                  <w:left w:val="single" w:sz="4" w:space="0" w:color="auto"/>
                  <w:bottom w:val="single" w:sz="4" w:space="0" w:color="auto"/>
                  <w:right w:val="single" w:sz="4" w:space="0" w:color="auto"/>
                </w:tcBorders>
                <w:hideMark/>
              </w:tcPr>
            </w:tcPrChange>
          </w:tcPr>
          <w:p w14:paraId="403656A6"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roofErr w:type="spellStart"/>
            <w:r w:rsidRPr="00BB2CCE">
              <w:rPr>
                <w:rFonts w:ascii="Times New Roman" w:eastAsia="Calibri" w:hAnsi="Times New Roman" w:cs="Times New Roman"/>
                <w:sz w:val="24"/>
                <w:szCs w:val="24"/>
                <w:lang w:val="en-GB" w:eastAsia="ja-JP"/>
              </w:rPr>
              <w:t>dBi</w:t>
            </w:r>
            <w:proofErr w:type="spellEnd"/>
          </w:p>
        </w:tc>
        <w:tc>
          <w:tcPr>
            <w:tcW w:w="1350" w:type="dxa"/>
            <w:tcBorders>
              <w:top w:val="single" w:sz="4" w:space="0" w:color="auto"/>
              <w:left w:val="single" w:sz="4" w:space="0" w:color="auto"/>
              <w:bottom w:val="single" w:sz="4" w:space="0" w:color="auto"/>
              <w:right w:val="single" w:sz="4" w:space="0" w:color="auto"/>
            </w:tcBorders>
            <w:vAlign w:val="center"/>
            <w:hideMark/>
            <w:tcPrChange w:id="278" w:author="Author" w:date="2021-03-24T16:01:00Z">
              <w:tcPr>
                <w:tcW w:w="899" w:type="dxa"/>
                <w:tcBorders>
                  <w:top w:val="single" w:sz="4" w:space="0" w:color="auto"/>
                  <w:left w:val="single" w:sz="4" w:space="0" w:color="auto"/>
                  <w:bottom w:val="single" w:sz="4" w:space="0" w:color="auto"/>
                  <w:right w:val="single" w:sz="4" w:space="0" w:color="auto"/>
                </w:tcBorders>
                <w:vAlign w:val="center"/>
                <w:hideMark/>
              </w:tcPr>
            </w:tcPrChange>
          </w:tcPr>
          <w:p w14:paraId="7FA7063A"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40" w:type="dxa"/>
            <w:tcBorders>
              <w:top w:val="single" w:sz="4" w:space="0" w:color="auto"/>
              <w:left w:val="single" w:sz="4" w:space="0" w:color="auto"/>
              <w:bottom w:val="single" w:sz="4" w:space="0" w:color="auto"/>
              <w:right w:val="single" w:sz="4" w:space="0" w:color="auto"/>
            </w:tcBorders>
            <w:vAlign w:val="center"/>
            <w:hideMark/>
            <w:tcPrChange w:id="279" w:author="Author" w:date="2021-03-24T16:01:00Z">
              <w:tcPr>
                <w:tcW w:w="1891" w:type="dxa"/>
                <w:tcBorders>
                  <w:top w:val="single" w:sz="4" w:space="0" w:color="auto"/>
                  <w:left w:val="single" w:sz="4" w:space="0" w:color="auto"/>
                  <w:bottom w:val="single" w:sz="4" w:space="0" w:color="auto"/>
                  <w:right w:val="single" w:sz="4" w:space="0" w:color="auto"/>
                </w:tcBorders>
                <w:vAlign w:val="center"/>
                <w:hideMark/>
              </w:tcPr>
            </w:tcPrChange>
          </w:tcPr>
          <w:p w14:paraId="45A6DCCD"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1260" w:type="dxa"/>
            <w:tcBorders>
              <w:top w:val="single" w:sz="4" w:space="0" w:color="auto"/>
              <w:left w:val="single" w:sz="4" w:space="0" w:color="auto"/>
              <w:bottom w:val="single" w:sz="4" w:space="0" w:color="auto"/>
              <w:right w:val="single" w:sz="4" w:space="0" w:color="auto"/>
            </w:tcBorders>
            <w:vAlign w:val="center"/>
            <w:hideMark/>
            <w:tcPrChange w:id="280" w:author="Author" w:date="2021-03-24T16:01:00Z">
              <w:tcPr>
                <w:tcW w:w="1562" w:type="dxa"/>
                <w:tcBorders>
                  <w:top w:val="single" w:sz="4" w:space="0" w:color="auto"/>
                  <w:left w:val="single" w:sz="4" w:space="0" w:color="auto"/>
                  <w:bottom w:val="single" w:sz="4" w:space="0" w:color="auto"/>
                  <w:right w:val="single" w:sz="4" w:space="0" w:color="auto"/>
                </w:tcBorders>
                <w:vAlign w:val="center"/>
                <w:hideMark/>
              </w:tcPr>
            </w:tcPrChange>
          </w:tcPr>
          <w:p w14:paraId="2D717685"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720" w:type="dxa"/>
            <w:tcBorders>
              <w:top w:val="single" w:sz="4" w:space="0" w:color="auto"/>
              <w:left w:val="single" w:sz="4" w:space="0" w:color="auto"/>
              <w:bottom w:val="single" w:sz="4" w:space="0" w:color="auto"/>
              <w:right w:val="single" w:sz="4" w:space="0" w:color="auto"/>
            </w:tcBorders>
            <w:vAlign w:val="center"/>
            <w:hideMark/>
            <w:tcPrChange w:id="281" w:author="Author" w:date="2021-03-24T16:01:00Z">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4DCA22E"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6</w:t>
            </w:r>
          </w:p>
        </w:tc>
        <w:tc>
          <w:tcPr>
            <w:tcW w:w="720" w:type="dxa"/>
            <w:tcBorders>
              <w:top w:val="single" w:sz="4" w:space="0" w:color="auto"/>
              <w:left w:val="single" w:sz="4" w:space="0" w:color="auto"/>
              <w:bottom w:val="single" w:sz="4" w:space="0" w:color="auto"/>
              <w:right w:val="single" w:sz="4" w:space="0" w:color="auto"/>
            </w:tcBorders>
            <w:vAlign w:val="center"/>
            <w:hideMark/>
            <w:tcPrChange w:id="282" w:author="Author" w:date="2021-03-24T16:01:00Z">
              <w:tcPr>
                <w:tcW w:w="298" w:type="dxa"/>
                <w:tcBorders>
                  <w:top w:val="single" w:sz="4" w:space="0" w:color="auto"/>
                  <w:left w:val="single" w:sz="4" w:space="0" w:color="auto"/>
                  <w:bottom w:val="single" w:sz="4" w:space="0" w:color="auto"/>
                  <w:right w:val="single" w:sz="4" w:space="0" w:color="auto"/>
                </w:tcBorders>
                <w:vAlign w:val="center"/>
                <w:hideMark/>
              </w:tcPr>
            </w:tcPrChange>
          </w:tcPr>
          <w:p w14:paraId="4F46C50F"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11</w:t>
            </w:r>
          </w:p>
        </w:tc>
        <w:tc>
          <w:tcPr>
            <w:tcW w:w="2700" w:type="dxa"/>
            <w:tcBorders>
              <w:top w:val="single" w:sz="4" w:space="0" w:color="auto"/>
              <w:left w:val="single" w:sz="4" w:space="0" w:color="auto"/>
              <w:bottom w:val="single" w:sz="4" w:space="0" w:color="auto"/>
              <w:right w:val="single" w:sz="4" w:space="0" w:color="auto"/>
            </w:tcBorders>
            <w:tcPrChange w:id="283" w:author="Author" w:date="2021-03-24T16:01:00Z">
              <w:tcPr>
                <w:tcW w:w="2790" w:type="dxa"/>
                <w:gridSpan w:val="2"/>
                <w:tcBorders>
                  <w:top w:val="single" w:sz="4" w:space="0" w:color="auto"/>
                  <w:left w:val="single" w:sz="4" w:space="0" w:color="auto"/>
                  <w:bottom w:val="single" w:sz="4" w:space="0" w:color="auto"/>
                  <w:right w:val="single" w:sz="4" w:space="0" w:color="auto"/>
                </w:tcBorders>
              </w:tcPr>
            </w:tcPrChange>
          </w:tcPr>
          <w:p w14:paraId="470EA7F4" w14:textId="5BE629AF"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84" w:author="Author" w:date="2021-03-24T16:05:00Z">
              <w:r>
                <w:rPr>
                  <w:rFonts w:ascii="Times New Roman" w:eastAsia="Calibri" w:hAnsi="Times New Roman" w:cs="Times New Roman"/>
                  <w:sz w:val="24"/>
                  <w:szCs w:val="24"/>
                  <w:lang w:val="en-GB" w:eastAsia="ja-JP"/>
                </w:rPr>
                <w:t>-1</w:t>
              </w:r>
            </w:ins>
          </w:p>
        </w:tc>
        <w:tc>
          <w:tcPr>
            <w:tcW w:w="2700" w:type="dxa"/>
            <w:tcBorders>
              <w:top w:val="single" w:sz="4" w:space="0" w:color="auto"/>
              <w:left w:val="single" w:sz="4" w:space="0" w:color="auto"/>
              <w:bottom w:val="single" w:sz="4" w:space="0" w:color="auto"/>
              <w:right w:val="single" w:sz="4" w:space="0" w:color="auto"/>
            </w:tcBorders>
            <w:tcPrChange w:id="285" w:author="Author" w:date="2021-03-24T16:01:00Z">
              <w:tcPr>
                <w:tcW w:w="900" w:type="dxa"/>
                <w:tcBorders>
                  <w:top w:val="single" w:sz="4" w:space="0" w:color="auto"/>
                  <w:left w:val="single" w:sz="4" w:space="0" w:color="auto"/>
                  <w:bottom w:val="single" w:sz="4" w:space="0" w:color="auto"/>
                  <w:right w:val="single" w:sz="4" w:space="0" w:color="auto"/>
                </w:tcBorders>
              </w:tcPr>
            </w:tcPrChange>
          </w:tcPr>
          <w:p w14:paraId="184E1C60" w14:textId="70BFA4CE"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86" w:author="Author" w:date="2021-03-24T16:05:00Z">
              <w:r>
                <w:rPr>
                  <w:rFonts w:ascii="Times New Roman" w:eastAsia="Calibri" w:hAnsi="Times New Roman" w:cs="Times New Roman"/>
                  <w:sz w:val="24"/>
                  <w:szCs w:val="24"/>
                  <w:lang w:val="en-GB" w:eastAsia="ja-JP"/>
                </w:rPr>
                <w:t>-1</w:t>
              </w:r>
            </w:ins>
          </w:p>
        </w:tc>
      </w:tr>
      <w:tr w:rsidR="00460ADF" w:rsidRPr="00BB2CCE" w14:paraId="4F622E57" w14:textId="07A35576" w:rsidTr="00460ADF">
        <w:trPr>
          <w:jc w:val="center"/>
          <w:trPrChange w:id="287" w:author="Author" w:date="2021-03-24T16:01: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88" w:author="Author" w:date="2021-03-24T16:01:00Z">
              <w:tcPr>
                <w:tcW w:w="4225" w:type="dxa"/>
                <w:tcBorders>
                  <w:top w:val="single" w:sz="4" w:space="0" w:color="auto"/>
                  <w:left w:val="single" w:sz="4" w:space="0" w:color="auto"/>
                  <w:bottom w:val="single" w:sz="4" w:space="0" w:color="auto"/>
                  <w:right w:val="single" w:sz="4" w:space="0" w:color="auto"/>
                </w:tcBorders>
                <w:hideMark/>
              </w:tcPr>
            </w:tcPrChange>
          </w:tcPr>
          <w:p w14:paraId="2479FF82"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Polarization</w:t>
            </w:r>
          </w:p>
        </w:tc>
        <w:tc>
          <w:tcPr>
            <w:tcW w:w="1170" w:type="dxa"/>
            <w:tcBorders>
              <w:top w:val="single" w:sz="4" w:space="0" w:color="auto"/>
              <w:left w:val="single" w:sz="4" w:space="0" w:color="auto"/>
              <w:bottom w:val="single" w:sz="4" w:space="0" w:color="auto"/>
              <w:right w:val="single" w:sz="4" w:space="0" w:color="auto"/>
            </w:tcBorders>
            <w:tcPrChange w:id="289" w:author="Author" w:date="2021-03-24T16:01:00Z">
              <w:tcPr>
                <w:tcW w:w="1080" w:type="dxa"/>
                <w:tcBorders>
                  <w:top w:val="single" w:sz="4" w:space="0" w:color="auto"/>
                  <w:left w:val="single" w:sz="4" w:space="0" w:color="auto"/>
                  <w:bottom w:val="single" w:sz="4" w:space="0" w:color="auto"/>
                  <w:right w:val="single" w:sz="4" w:space="0" w:color="auto"/>
                </w:tcBorders>
              </w:tcPr>
            </w:tcPrChange>
          </w:tcPr>
          <w:p w14:paraId="774BE0AF"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350" w:type="dxa"/>
            <w:tcBorders>
              <w:top w:val="single" w:sz="4" w:space="0" w:color="auto"/>
              <w:left w:val="single" w:sz="4" w:space="0" w:color="auto"/>
              <w:bottom w:val="single" w:sz="4" w:space="0" w:color="auto"/>
              <w:right w:val="single" w:sz="4" w:space="0" w:color="auto"/>
            </w:tcBorders>
            <w:vAlign w:val="center"/>
            <w:hideMark/>
            <w:tcPrChange w:id="290" w:author="Author" w:date="2021-03-24T16:01:00Z">
              <w:tcPr>
                <w:tcW w:w="899" w:type="dxa"/>
                <w:tcBorders>
                  <w:top w:val="single" w:sz="4" w:space="0" w:color="auto"/>
                  <w:left w:val="single" w:sz="4" w:space="0" w:color="auto"/>
                  <w:bottom w:val="single" w:sz="4" w:space="0" w:color="auto"/>
                  <w:right w:val="single" w:sz="4" w:space="0" w:color="auto"/>
                </w:tcBorders>
                <w:vAlign w:val="center"/>
                <w:hideMark/>
              </w:tcPr>
            </w:tcPrChange>
          </w:tcPr>
          <w:p w14:paraId="34F79E3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40" w:type="dxa"/>
            <w:tcBorders>
              <w:top w:val="single" w:sz="4" w:space="0" w:color="auto"/>
              <w:left w:val="single" w:sz="4" w:space="0" w:color="auto"/>
              <w:bottom w:val="single" w:sz="4" w:space="0" w:color="auto"/>
              <w:right w:val="single" w:sz="4" w:space="0" w:color="auto"/>
            </w:tcBorders>
            <w:vAlign w:val="center"/>
            <w:hideMark/>
            <w:tcPrChange w:id="291" w:author="Author" w:date="2021-03-24T16:01:00Z">
              <w:tcPr>
                <w:tcW w:w="1891" w:type="dxa"/>
                <w:tcBorders>
                  <w:top w:val="single" w:sz="4" w:space="0" w:color="auto"/>
                  <w:left w:val="single" w:sz="4" w:space="0" w:color="auto"/>
                  <w:bottom w:val="single" w:sz="4" w:space="0" w:color="auto"/>
                  <w:right w:val="single" w:sz="4" w:space="0" w:color="auto"/>
                </w:tcBorders>
                <w:vAlign w:val="center"/>
                <w:hideMark/>
              </w:tcPr>
            </w:tcPrChange>
          </w:tcPr>
          <w:p w14:paraId="1A7CD17D"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260" w:type="dxa"/>
            <w:tcBorders>
              <w:top w:val="single" w:sz="4" w:space="0" w:color="auto"/>
              <w:left w:val="single" w:sz="4" w:space="0" w:color="auto"/>
              <w:bottom w:val="single" w:sz="4" w:space="0" w:color="auto"/>
              <w:right w:val="single" w:sz="4" w:space="0" w:color="auto"/>
            </w:tcBorders>
            <w:vAlign w:val="center"/>
            <w:hideMark/>
            <w:tcPrChange w:id="292" w:author="Author" w:date="2021-03-24T16:01:00Z">
              <w:tcPr>
                <w:tcW w:w="1562" w:type="dxa"/>
                <w:tcBorders>
                  <w:top w:val="single" w:sz="4" w:space="0" w:color="auto"/>
                  <w:left w:val="single" w:sz="4" w:space="0" w:color="auto"/>
                  <w:bottom w:val="single" w:sz="4" w:space="0" w:color="auto"/>
                  <w:right w:val="single" w:sz="4" w:space="0" w:color="auto"/>
                </w:tcBorders>
                <w:vAlign w:val="center"/>
                <w:hideMark/>
              </w:tcPr>
            </w:tcPrChange>
          </w:tcPr>
          <w:p w14:paraId="417D5C69"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Change w:id="293" w:author="Author" w:date="2021-03-24T16:01:00Z">
              <w:tcPr>
                <w:tcW w:w="1138"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14F043C"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Vertical</w:t>
            </w:r>
          </w:p>
        </w:tc>
        <w:tc>
          <w:tcPr>
            <w:tcW w:w="2700" w:type="dxa"/>
            <w:tcBorders>
              <w:top w:val="single" w:sz="4" w:space="0" w:color="auto"/>
              <w:left w:val="single" w:sz="4" w:space="0" w:color="auto"/>
              <w:bottom w:val="single" w:sz="4" w:space="0" w:color="auto"/>
              <w:right w:val="single" w:sz="4" w:space="0" w:color="auto"/>
            </w:tcBorders>
            <w:tcPrChange w:id="294" w:author="Author" w:date="2021-03-24T16:01:00Z">
              <w:tcPr>
                <w:tcW w:w="2790" w:type="dxa"/>
                <w:gridSpan w:val="2"/>
                <w:tcBorders>
                  <w:top w:val="single" w:sz="4" w:space="0" w:color="auto"/>
                  <w:left w:val="single" w:sz="4" w:space="0" w:color="auto"/>
                  <w:bottom w:val="single" w:sz="4" w:space="0" w:color="auto"/>
                  <w:right w:val="single" w:sz="4" w:space="0" w:color="auto"/>
                </w:tcBorders>
              </w:tcPr>
            </w:tcPrChange>
          </w:tcPr>
          <w:p w14:paraId="20124764" w14:textId="0A15DE20"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95" w:author="Author" w:date="2021-03-24T16:05:00Z">
              <w:r>
                <w:rPr>
                  <w:rFonts w:ascii="Times New Roman" w:eastAsia="Calibri" w:hAnsi="Times New Roman" w:cs="Times New Roman"/>
                  <w:sz w:val="24"/>
                  <w:szCs w:val="24"/>
                  <w:lang w:val="en-GB" w:eastAsia="ja-JP"/>
                </w:rPr>
                <w:t>Vertical</w:t>
              </w:r>
            </w:ins>
          </w:p>
        </w:tc>
        <w:tc>
          <w:tcPr>
            <w:tcW w:w="2700" w:type="dxa"/>
            <w:tcBorders>
              <w:top w:val="single" w:sz="4" w:space="0" w:color="auto"/>
              <w:left w:val="single" w:sz="4" w:space="0" w:color="auto"/>
              <w:bottom w:val="single" w:sz="4" w:space="0" w:color="auto"/>
              <w:right w:val="single" w:sz="4" w:space="0" w:color="auto"/>
            </w:tcBorders>
            <w:tcPrChange w:id="296" w:author="Author" w:date="2021-03-24T16:01:00Z">
              <w:tcPr>
                <w:tcW w:w="900" w:type="dxa"/>
                <w:tcBorders>
                  <w:top w:val="single" w:sz="4" w:space="0" w:color="auto"/>
                  <w:left w:val="single" w:sz="4" w:space="0" w:color="auto"/>
                  <w:bottom w:val="single" w:sz="4" w:space="0" w:color="auto"/>
                  <w:right w:val="single" w:sz="4" w:space="0" w:color="auto"/>
                </w:tcBorders>
              </w:tcPr>
            </w:tcPrChange>
          </w:tcPr>
          <w:p w14:paraId="784991A7" w14:textId="20A9AEEF"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297" w:author="Author" w:date="2021-03-24T16:05:00Z">
              <w:r>
                <w:rPr>
                  <w:rFonts w:ascii="Times New Roman" w:eastAsia="Calibri" w:hAnsi="Times New Roman" w:cs="Times New Roman"/>
                  <w:sz w:val="24"/>
                  <w:szCs w:val="24"/>
                  <w:lang w:val="en-GB" w:eastAsia="ja-JP"/>
                </w:rPr>
                <w:t>Vertical</w:t>
              </w:r>
            </w:ins>
          </w:p>
        </w:tc>
      </w:tr>
      <w:tr w:rsidR="00460ADF" w:rsidRPr="00BB2CCE" w14:paraId="459D2EEF" w14:textId="3965BB10" w:rsidTr="00460ADF">
        <w:trPr>
          <w:jc w:val="center"/>
          <w:trPrChange w:id="298" w:author="Author" w:date="2021-03-24T16:01: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299" w:author="Author" w:date="2021-03-24T16:01:00Z">
              <w:tcPr>
                <w:tcW w:w="4225" w:type="dxa"/>
                <w:tcBorders>
                  <w:top w:val="single" w:sz="4" w:space="0" w:color="auto"/>
                  <w:left w:val="single" w:sz="4" w:space="0" w:color="auto"/>
                  <w:bottom w:val="single" w:sz="4" w:space="0" w:color="auto"/>
                  <w:right w:val="single" w:sz="4" w:space="0" w:color="auto"/>
                </w:tcBorders>
                <w:hideMark/>
              </w:tcPr>
            </w:tcPrChange>
          </w:tcPr>
          <w:p w14:paraId="04989075"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Antenna pattern</w:t>
            </w:r>
          </w:p>
        </w:tc>
        <w:tc>
          <w:tcPr>
            <w:tcW w:w="1170" w:type="dxa"/>
            <w:tcBorders>
              <w:top w:val="single" w:sz="4" w:space="0" w:color="auto"/>
              <w:left w:val="single" w:sz="4" w:space="0" w:color="auto"/>
              <w:bottom w:val="single" w:sz="4" w:space="0" w:color="auto"/>
              <w:right w:val="single" w:sz="4" w:space="0" w:color="auto"/>
            </w:tcBorders>
            <w:tcPrChange w:id="300" w:author="Author" w:date="2021-03-24T16:01:00Z">
              <w:tcPr>
                <w:tcW w:w="1080" w:type="dxa"/>
                <w:tcBorders>
                  <w:top w:val="single" w:sz="4" w:space="0" w:color="auto"/>
                  <w:left w:val="single" w:sz="4" w:space="0" w:color="auto"/>
                  <w:bottom w:val="single" w:sz="4" w:space="0" w:color="auto"/>
                  <w:right w:val="single" w:sz="4" w:space="0" w:color="auto"/>
                </w:tcBorders>
              </w:tcPr>
            </w:tcPrChange>
          </w:tcPr>
          <w:p w14:paraId="6BEA971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p>
        </w:tc>
        <w:tc>
          <w:tcPr>
            <w:tcW w:w="1350" w:type="dxa"/>
            <w:tcBorders>
              <w:top w:val="single" w:sz="4" w:space="0" w:color="auto"/>
              <w:left w:val="single" w:sz="4" w:space="0" w:color="auto"/>
              <w:bottom w:val="single" w:sz="4" w:space="0" w:color="auto"/>
              <w:right w:val="single" w:sz="4" w:space="0" w:color="auto"/>
            </w:tcBorders>
            <w:vAlign w:val="center"/>
            <w:hideMark/>
            <w:tcPrChange w:id="301" w:author="Author" w:date="2021-03-24T16:01:00Z">
              <w:tcPr>
                <w:tcW w:w="899" w:type="dxa"/>
                <w:tcBorders>
                  <w:top w:val="single" w:sz="4" w:space="0" w:color="auto"/>
                  <w:left w:val="single" w:sz="4" w:space="0" w:color="auto"/>
                  <w:bottom w:val="single" w:sz="4" w:space="0" w:color="auto"/>
                  <w:right w:val="single" w:sz="4" w:space="0" w:color="auto"/>
                </w:tcBorders>
                <w:vAlign w:val="center"/>
                <w:hideMark/>
              </w:tcPr>
            </w:tcPrChange>
          </w:tcPr>
          <w:p w14:paraId="21B25AB8"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40" w:type="dxa"/>
            <w:tcBorders>
              <w:top w:val="single" w:sz="4" w:space="0" w:color="auto"/>
              <w:left w:val="single" w:sz="4" w:space="0" w:color="auto"/>
              <w:bottom w:val="single" w:sz="4" w:space="0" w:color="auto"/>
              <w:right w:val="single" w:sz="4" w:space="0" w:color="auto"/>
            </w:tcBorders>
            <w:vAlign w:val="center"/>
            <w:hideMark/>
            <w:tcPrChange w:id="302" w:author="Author" w:date="2021-03-24T16:01:00Z">
              <w:tcPr>
                <w:tcW w:w="1891" w:type="dxa"/>
                <w:tcBorders>
                  <w:top w:val="single" w:sz="4" w:space="0" w:color="auto"/>
                  <w:left w:val="single" w:sz="4" w:space="0" w:color="auto"/>
                  <w:bottom w:val="single" w:sz="4" w:space="0" w:color="auto"/>
                  <w:right w:val="single" w:sz="4" w:space="0" w:color="auto"/>
                </w:tcBorders>
                <w:vAlign w:val="center"/>
                <w:hideMark/>
              </w:tcPr>
            </w:tcPrChange>
          </w:tcPr>
          <w:p w14:paraId="524EFBEA" w14:textId="3FE519FF"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del w:id="303" w:author="Author" w:date="2021-03-24T16:36:00Z">
              <w:r w:rsidRPr="00BB2CCE" w:rsidDel="007C17A0">
                <w:rPr>
                  <w:rFonts w:ascii="Times New Roman" w:eastAsia="Calibri" w:hAnsi="Times New Roman" w:cs="Times New Roman"/>
                  <w:sz w:val="24"/>
                  <w:szCs w:val="24"/>
                  <w:lang w:val="en-GB" w:eastAsia="ja-JP"/>
                </w:rPr>
                <w:delText>Uniform distribution</w:delText>
              </w:r>
              <w:r w:rsidRPr="00BB2CCE" w:rsidDel="007C17A0">
                <w:rPr>
                  <w:rFonts w:ascii="Times New Roman" w:eastAsia="Calibri" w:hAnsi="Times New Roman" w:cs="Times New Roman"/>
                  <w:sz w:val="24"/>
                  <w:szCs w:val="24"/>
                  <w:vertAlign w:val="superscript"/>
                  <w:lang w:val="en-GB" w:eastAsia="ja-JP"/>
                </w:rPr>
                <w:delText>(3)</w:delText>
              </w:r>
            </w:del>
            <w:ins w:id="304" w:author="Author" w:date="2021-03-24T16:36:00Z">
              <w:r w:rsidR="007C17A0">
                <w:rPr>
                  <w:rFonts w:ascii="Times New Roman" w:eastAsia="Calibri" w:hAnsi="Times New Roman" w:cs="Times New Roman"/>
                  <w:sz w:val="24"/>
                  <w:szCs w:val="24"/>
                  <w:lang w:val="en-GB" w:eastAsia="ja-JP"/>
                </w:rPr>
                <w:t>Note</w:t>
              </w:r>
            </w:ins>
            <w:ins w:id="305" w:author="Author" w:date="2021-03-24T16:42:00Z">
              <w:r w:rsidR="007C17A0">
                <w:rPr>
                  <w:rFonts w:ascii="Times New Roman" w:eastAsia="Calibri" w:hAnsi="Times New Roman" w:cs="Times New Roman"/>
                  <w:sz w:val="24"/>
                  <w:szCs w:val="24"/>
                  <w:lang w:val="en-GB" w:eastAsia="ja-JP"/>
                </w:rPr>
                <w:t xml:space="preserve"> X</w:t>
              </w:r>
            </w:ins>
          </w:p>
        </w:tc>
        <w:tc>
          <w:tcPr>
            <w:tcW w:w="1260" w:type="dxa"/>
            <w:tcBorders>
              <w:top w:val="single" w:sz="4" w:space="0" w:color="auto"/>
              <w:left w:val="single" w:sz="4" w:space="0" w:color="auto"/>
              <w:bottom w:val="single" w:sz="4" w:space="0" w:color="auto"/>
              <w:right w:val="single" w:sz="4" w:space="0" w:color="auto"/>
            </w:tcBorders>
            <w:vAlign w:val="center"/>
            <w:hideMark/>
            <w:tcPrChange w:id="306" w:author="Author" w:date="2021-03-24T16:01:00Z">
              <w:tcPr>
                <w:tcW w:w="1562" w:type="dxa"/>
                <w:tcBorders>
                  <w:top w:val="single" w:sz="4" w:space="0" w:color="auto"/>
                  <w:left w:val="single" w:sz="4" w:space="0" w:color="auto"/>
                  <w:bottom w:val="single" w:sz="4" w:space="0" w:color="auto"/>
                  <w:right w:val="single" w:sz="4" w:space="0" w:color="auto"/>
                </w:tcBorders>
                <w:vAlign w:val="center"/>
                <w:hideMark/>
              </w:tcPr>
            </w:tcPrChange>
          </w:tcPr>
          <w:p w14:paraId="3B232D4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(2)</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Change w:id="307" w:author="Author" w:date="2021-03-24T16:01:00Z">
              <w:tcPr>
                <w:tcW w:w="1138"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F8BEA02" w14:textId="15ECF539"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del w:id="308" w:author="Author" w:date="2021-03-24T16:43:00Z">
              <w:r w:rsidRPr="00BB2CCE" w:rsidDel="007C17A0">
                <w:rPr>
                  <w:rFonts w:ascii="Times New Roman" w:eastAsia="Calibri" w:hAnsi="Times New Roman" w:cs="Times New Roman"/>
                  <w:sz w:val="24"/>
                  <w:szCs w:val="24"/>
                  <w:lang w:val="en-GB" w:eastAsia="ja-JP"/>
                </w:rPr>
                <w:delText>Uniform distribution</w:delText>
              </w:r>
              <w:r w:rsidRPr="00BB2CCE" w:rsidDel="007C17A0">
                <w:rPr>
                  <w:rFonts w:ascii="Times New Roman" w:eastAsia="Calibri" w:hAnsi="Times New Roman" w:cs="Times New Roman"/>
                  <w:sz w:val="24"/>
                  <w:szCs w:val="24"/>
                  <w:vertAlign w:val="superscript"/>
                  <w:lang w:val="en-GB" w:eastAsia="ja-JP"/>
                </w:rPr>
                <w:delText>(3)</w:delText>
              </w:r>
            </w:del>
            <w:ins w:id="309" w:author="Author" w:date="2021-03-24T16:43:00Z">
              <w:r w:rsidR="007C17A0">
                <w:rPr>
                  <w:rFonts w:ascii="Times New Roman" w:eastAsia="Calibri" w:hAnsi="Times New Roman" w:cs="Times New Roman"/>
                  <w:sz w:val="24"/>
                  <w:szCs w:val="24"/>
                  <w:lang w:val="en-GB" w:eastAsia="ja-JP"/>
                </w:rPr>
                <w:t>Note X</w:t>
              </w:r>
            </w:ins>
          </w:p>
        </w:tc>
        <w:tc>
          <w:tcPr>
            <w:tcW w:w="2700" w:type="dxa"/>
            <w:tcBorders>
              <w:top w:val="single" w:sz="4" w:space="0" w:color="auto"/>
              <w:left w:val="single" w:sz="4" w:space="0" w:color="auto"/>
              <w:bottom w:val="single" w:sz="4" w:space="0" w:color="auto"/>
              <w:right w:val="single" w:sz="4" w:space="0" w:color="auto"/>
            </w:tcBorders>
            <w:tcPrChange w:id="310" w:author="Author" w:date="2021-03-24T16:01:00Z">
              <w:tcPr>
                <w:tcW w:w="2790" w:type="dxa"/>
                <w:gridSpan w:val="2"/>
                <w:tcBorders>
                  <w:top w:val="single" w:sz="4" w:space="0" w:color="auto"/>
                  <w:left w:val="single" w:sz="4" w:space="0" w:color="auto"/>
                  <w:bottom w:val="single" w:sz="4" w:space="0" w:color="auto"/>
                  <w:right w:val="single" w:sz="4" w:space="0" w:color="auto"/>
                </w:tcBorders>
              </w:tcPr>
            </w:tcPrChange>
          </w:tcPr>
          <w:p w14:paraId="7EE2A814" w14:textId="77777777" w:rsidR="007B35D0" w:rsidRPr="007B35D0" w:rsidRDefault="007B35D0" w:rsidP="007B35D0">
            <w:pPr>
              <w:pStyle w:val="Tabletext"/>
              <w:jc w:val="center"/>
              <w:rPr>
                <w:ins w:id="311" w:author="Author" w:date="2021-03-24T16:05:00Z"/>
                <w:color w:val="000000" w:themeColor="text1"/>
                <w:lang w:eastAsia="ja-JP"/>
              </w:rPr>
            </w:pPr>
            <w:ins w:id="312" w:author="Author" w:date="2021-03-24T16:05:00Z">
              <w:r w:rsidRPr="007B35D0">
                <w:rPr>
                  <w:color w:val="000000" w:themeColor="text1"/>
                  <w:lang w:eastAsia="ja-JP"/>
                </w:rPr>
                <w:t xml:space="preserve">Uniform distribution </w:t>
              </w:r>
            </w:ins>
          </w:p>
          <w:p w14:paraId="0EC63759" w14:textId="5856F21D" w:rsidR="00460ADF" w:rsidRPr="00BB2CCE" w:rsidRDefault="007B35D0" w:rsidP="007B35D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313" w:author="Author" w:date="2021-03-24T16:05:00Z">
              <w:r w:rsidRPr="007B35D0">
                <w:rPr>
                  <w:rFonts w:ascii="Times New Roman" w:hAnsi="Times New Roman" w:cs="Times New Roman"/>
                  <w:color w:val="000000" w:themeColor="text1"/>
                  <w:sz w:val="24"/>
                  <w:szCs w:val="24"/>
                  <w:lang w:eastAsia="ja-JP"/>
                </w:rPr>
                <w:t>(Refer to Rec. ITU-R M.1851)</w:t>
              </w:r>
            </w:ins>
          </w:p>
        </w:tc>
        <w:tc>
          <w:tcPr>
            <w:tcW w:w="2700" w:type="dxa"/>
            <w:tcBorders>
              <w:top w:val="single" w:sz="4" w:space="0" w:color="auto"/>
              <w:left w:val="single" w:sz="4" w:space="0" w:color="auto"/>
              <w:bottom w:val="single" w:sz="4" w:space="0" w:color="auto"/>
              <w:right w:val="single" w:sz="4" w:space="0" w:color="auto"/>
            </w:tcBorders>
            <w:tcPrChange w:id="314" w:author="Author" w:date="2021-03-24T16:01:00Z">
              <w:tcPr>
                <w:tcW w:w="900" w:type="dxa"/>
                <w:tcBorders>
                  <w:top w:val="single" w:sz="4" w:space="0" w:color="auto"/>
                  <w:left w:val="single" w:sz="4" w:space="0" w:color="auto"/>
                  <w:bottom w:val="single" w:sz="4" w:space="0" w:color="auto"/>
                  <w:right w:val="single" w:sz="4" w:space="0" w:color="auto"/>
                </w:tcBorders>
              </w:tcPr>
            </w:tcPrChange>
          </w:tcPr>
          <w:p w14:paraId="59096607" w14:textId="77777777" w:rsidR="007B35D0" w:rsidRPr="001904A0" w:rsidRDefault="007B35D0" w:rsidP="007B35D0">
            <w:pPr>
              <w:pStyle w:val="Tabletext"/>
              <w:jc w:val="center"/>
              <w:rPr>
                <w:ins w:id="315" w:author="Author" w:date="2021-03-24T16:05:00Z"/>
                <w:color w:val="000000" w:themeColor="text1"/>
                <w:lang w:eastAsia="ja-JP"/>
              </w:rPr>
            </w:pPr>
            <w:ins w:id="316" w:author="Author" w:date="2021-03-24T16:05:00Z">
              <w:r w:rsidRPr="007B35D0">
                <w:rPr>
                  <w:color w:val="000000" w:themeColor="text1"/>
                  <w:lang w:eastAsia="ja-JP"/>
                </w:rPr>
                <w:t xml:space="preserve">Uniform distribution </w:t>
              </w:r>
            </w:ins>
          </w:p>
          <w:p w14:paraId="6545FF56" w14:textId="589BF68E" w:rsidR="00460ADF" w:rsidRPr="00BB2CCE" w:rsidRDefault="007B35D0" w:rsidP="007B35D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ins w:id="317" w:author="Author" w:date="2021-03-24T16:05:00Z">
              <w:r w:rsidRPr="001904A0">
                <w:rPr>
                  <w:rFonts w:ascii="Times New Roman" w:hAnsi="Times New Roman" w:cs="Times New Roman"/>
                  <w:color w:val="000000" w:themeColor="text1"/>
                  <w:sz w:val="24"/>
                  <w:szCs w:val="24"/>
                  <w:lang w:eastAsia="ja-JP"/>
                </w:rPr>
                <w:t>(Refer to Rec. ITU-R M.1851)</w:t>
              </w:r>
            </w:ins>
          </w:p>
        </w:tc>
      </w:tr>
      <w:tr w:rsidR="00460ADF" w:rsidRPr="00BB2CCE" w14:paraId="105CEC6F" w14:textId="49617450" w:rsidTr="00460ADF">
        <w:trPr>
          <w:jc w:val="center"/>
          <w:trPrChange w:id="318" w:author="Author" w:date="2021-03-24T16:01: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319" w:author="Author" w:date="2021-03-24T16:01:00Z">
              <w:tcPr>
                <w:tcW w:w="4225" w:type="dxa"/>
                <w:tcBorders>
                  <w:top w:val="single" w:sz="4" w:space="0" w:color="auto"/>
                  <w:left w:val="single" w:sz="4" w:space="0" w:color="auto"/>
                  <w:bottom w:val="single" w:sz="4" w:space="0" w:color="auto"/>
                  <w:right w:val="single" w:sz="4" w:space="0" w:color="auto"/>
                </w:tcBorders>
                <w:hideMark/>
              </w:tcPr>
            </w:tcPrChange>
          </w:tcPr>
          <w:p w14:paraId="3A1E695B"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Horizontal beamwidth </w:t>
            </w:r>
          </w:p>
        </w:tc>
        <w:tc>
          <w:tcPr>
            <w:tcW w:w="1170" w:type="dxa"/>
            <w:tcBorders>
              <w:top w:val="single" w:sz="4" w:space="0" w:color="auto"/>
              <w:left w:val="single" w:sz="4" w:space="0" w:color="auto"/>
              <w:bottom w:val="single" w:sz="4" w:space="0" w:color="auto"/>
              <w:right w:val="single" w:sz="4" w:space="0" w:color="auto"/>
            </w:tcBorders>
            <w:hideMark/>
            <w:tcPrChange w:id="320" w:author="Author" w:date="2021-03-24T16:01:00Z">
              <w:tcPr>
                <w:tcW w:w="1080" w:type="dxa"/>
                <w:tcBorders>
                  <w:top w:val="single" w:sz="4" w:space="0" w:color="auto"/>
                  <w:left w:val="single" w:sz="4" w:space="0" w:color="auto"/>
                  <w:bottom w:val="single" w:sz="4" w:space="0" w:color="auto"/>
                  <w:right w:val="single" w:sz="4" w:space="0" w:color="auto"/>
                </w:tcBorders>
                <w:hideMark/>
              </w:tcPr>
            </w:tcPrChange>
          </w:tcPr>
          <w:p w14:paraId="3BBC9C6E"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350" w:type="dxa"/>
            <w:tcBorders>
              <w:top w:val="single" w:sz="4" w:space="0" w:color="auto"/>
              <w:left w:val="single" w:sz="4" w:space="0" w:color="auto"/>
              <w:bottom w:val="single" w:sz="4" w:space="0" w:color="auto"/>
              <w:right w:val="single" w:sz="4" w:space="0" w:color="auto"/>
            </w:tcBorders>
            <w:vAlign w:val="center"/>
            <w:hideMark/>
            <w:tcPrChange w:id="321" w:author="Author" w:date="2021-03-24T16:01:00Z">
              <w:tcPr>
                <w:tcW w:w="899" w:type="dxa"/>
                <w:tcBorders>
                  <w:top w:val="single" w:sz="4" w:space="0" w:color="auto"/>
                  <w:left w:val="single" w:sz="4" w:space="0" w:color="auto"/>
                  <w:bottom w:val="single" w:sz="4" w:space="0" w:color="auto"/>
                  <w:right w:val="single" w:sz="4" w:space="0" w:color="auto"/>
                </w:tcBorders>
                <w:vAlign w:val="center"/>
                <w:hideMark/>
              </w:tcPr>
            </w:tcPrChange>
          </w:tcPr>
          <w:p w14:paraId="4DC9EFAB"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1440" w:type="dxa"/>
            <w:tcBorders>
              <w:top w:val="single" w:sz="4" w:space="0" w:color="auto"/>
              <w:left w:val="single" w:sz="4" w:space="0" w:color="auto"/>
              <w:bottom w:val="single" w:sz="4" w:space="0" w:color="auto"/>
              <w:right w:val="single" w:sz="4" w:space="0" w:color="auto"/>
            </w:tcBorders>
            <w:vAlign w:val="center"/>
            <w:hideMark/>
            <w:tcPrChange w:id="322" w:author="Author" w:date="2021-03-24T16:01:00Z">
              <w:tcPr>
                <w:tcW w:w="1891" w:type="dxa"/>
                <w:tcBorders>
                  <w:top w:val="single" w:sz="4" w:space="0" w:color="auto"/>
                  <w:left w:val="single" w:sz="4" w:space="0" w:color="auto"/>
                  <w:bottom w:val="single" w:sz="4" w:space="0" w:color="auto"/>
                  <w:right w:val="single" w:sz="4" w:space="0" w:color="auto"/>
                </w:tcBorders>
                <w:vAlign w:val="center"/>
                <w:hideMark/>
              </w:tcPr>
            </w:tcPrChange>
          </w:tcPr>
          <w:p w14:paraId="56FC467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1260" w:type="dxa"/>
            <w:tcBorders>
              <w:top w:val="single" w:sz="4" w:space="0" w:color="auto"/>
              <w:left w:val="single" w:sz="4" w:space="0" w:color="auto"/>
              <w:bottom w:val="single" w:sz="4" w:space="0" w:color="auto"/>
              <w:right w:val="single" w:sz="4" w:space="0" w:color="auto"/>
            </w:tcBorders>
            <w:vAlign w:val="center"/>
            <w:hideMark/>
            <w:tcPrChange w:id="323" w:author="Author" w:date="2021-03-24T16:01:00Z">
              <w:tcPr>
                <w:tcW w:w="1562" w:type="dxa"/>
                <w:tcBorders>
                  <w:top w:val="single" w:sz="4" w:space="0" w:color="auto"/>
                  <w:left w:val="single" w:sz="4" w:space="0" w:color="auto"/>
                  <w:bottom w:val="single" w:sz="4" w:space="0" w:color="auto"/>
                  <w:right w:val="single" w:sz="4" w:space="0" w:color="auto"/>
                </w:tcBorders>
                <w:vAlign w:val="center"/>
                <w:hideMark/>
              </w:tcPr>
            </w:tcPrChange>
          </w:tcPr>
          <w:p w14:paraId="2727364B"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20" w:type="dxa"/>
            <w:tcBorders>
              <w:top w:val="single" w:sz="4" w:space="0" w:color="auto"/>
              <w:left w:val="single" w:sz="4" w:space="0" w:color="auto"/>
              <w:bottom w:val="single" w:sz="4" w:space="0" w:color="auto"/>
              <w:right w:val="single" w:sz="4" w:space="0" w:color="auto"/>
            </w:tcBorders>
            <w:vAlign w:val="center"/>
            <w:hideMark/>
            <w:tcPrChange w:id="324" w:author="Author" w:date="2021-03-24T16:01:00Z">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265A9B89"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20" w:type="dxa"/>
            <w:tcBorders>
              <w:top w:val="single" w:sz="4" w:space="0" w:color="auto"/>
              <w:left w:val="single" w:sz="4" w:space="0" w:color="auto"/>
              <w:bottom w:val="single" w:sz="4" w:space="0" w:color="auto"/>
              <w:right w:val="single" w:sz="4" w:space="0" w:color="auto"/>
            </w:tcBorders>
            <w:vAlign w:val="center"/>
            <w:hideMark/>
            <w:tcPrChange w:id="325" w:author="Author" w:date="2021-03-24T16:01:00Z">
              <w:tcPr>
                <w:tcW w:w="298" w:type="dxa"/>
                <w:tcBorders>
                  <w:top w:val="single" w:sz="4" w:space="0" w:color="auto"/>
                  <w:left w:val="single" w:sz="4" w:space="0" w:color="auto"/>
                  <w:bottom w:val="single" w:sz="4" w:space="0" w:color="auto"/>
                  <w:right w:val="single" w:sz="4" w:space="0" w:color="auto"/>
                </w:tcBorders>
                <w:vAlign w:val="center"/>
                <w:hideMark/>
              </w:tcPr>
            </w:tcPrChange>
          </w:tcPr>
          <w:p w14:paraId="7D0DAAC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700" w:type="dxa"/>
            <w:tcBorders>
              <w:top w:val="single" w:sz="4" w:space="0" w:color="auto"/>
              <w:left w:val="single" w:sz="4" w:space="0" w:color="auto"/>
              <w:bottom w:val="single" w:sz="4" w:space="0" w:color="auto"/>
              <w:right w:val="single" w:sz="4" w:space="0" w:color="auto"/>
            </w:tcBorders>
            <w:tcPrChange w:id="326" w:author="Author" w:date="2021-03-24T16:01:00Z">
              <w:tcPr>
                <w:tcW w:w="2790" w:type="dxa"/>
                <w:gridSpan w:val="2"/>
                <w:tcBorders>
                  <w:top w:val="single" w:sz="4" w:space="0" w:color="auto"/>
                  <w:left w:val="single" w:sz="4" w:space="0" w:color="auto"/>
                  <w:bottom w:val="single" w:sz="4" w:space="0" w:color="auto"/>
                  <w:right w:val="single" w:sz="4" w:space="0" w:color="auto"/>
                </w:tcBorders>
              </w:tcPr>
            </w:tcPrChange>
          </w:tcPr>
          <w:p w14:paraId="3AB7F462" w14:textId="48CBC6A6"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ins w:id="327" w:author="Author" w:date="2021-03-24T16:06:00Z">
              <w:r>
                <w:rPr>
                  <w:rFonts w:ascii="Times New Roman" w:eastAsia="Calibri" w:hAnsi="Times New Roman" w:cs="Times New Roman"/>
                  <w:sz w:val="24"/>
                  <w:szCs w:val="24"/>
                  <w:lang w:val="pt-BR" w:eastAsia="ja-JP"/>
                </w:rPr>
                <w:t>24</w:t>
              </w:r>
            </w:ins>
          </w:p>
        </w:tc>
        <w:tc>
          <w:tcPr>
            <w:tcW w:w="2700" w:type="dxa"/>
            <w:tcBorders>
              <w:top w:val="single" w:sz="4" w:space="0" w:color="auto"/>
              <w:left w:val="single" w:sz="4" w:space="0" w:color="auto"/>
              <w:bottom w:val="single" w:sz="4" w:space="0" w:color="auto"/>
              <w:right w:val="single" w:sz="4" w:space="0" w:color="auto"/>
            </w:tcBorders>
            <w:tcPrChange w:id="328" w:author="Author" w:date="2021-03-24T16:01:00Z">
              <w:tcPr>
                <w:tcW w:w="900" w:type="dxa"/>
                <w:tcBorders>
                  <w:top w:val="single" w:sz="4" w:space="0" w:color="auto"/>
                  <w:left w:val="single" w:sz="4" w:space="0" w:color="auto"/>
                  <w:bottom w:val="single" w:sz="4" w:space="0" w:color="auto"/>
                  <w:right w:val="single" w:sz="4" w:space="0" w:color="auto"/>
                </w:tcBorders>
              </w:tcPr>
            </w:tcPrChange>
          </w:tcPr>
          <w:p w14:paraId="3E272CD7" w14:textId="2D2482A0" w:rsidR="007B35D0" w:rsidRPr="00BB2CCE" w:rsidRDefault="007B35D0" w:rsidP="007B35D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ins w:id="329" w:author="Author" w:date="2021-03-24T16:06:00Z">
              <w:r>
                <w:rPr>
                  <w:rFonts w:ascii="Times New Roman" w:eastAsia="Calibri" w:hAnsi="Times New Roman" w:cs="Times New Roman"/>
                  <w:sz w:val="24"/>
                  <w:szCs w:val="24"/>
                  <w:lang w:val="pt-BR" w:eastAsia="ja-JP"/>
                </w:rPr>
                <w:t>28</w:t>
              </w:r>
            </w:ins>
          </w:p>
        </w:tc>
      </w:tr>
      <w:tr w:rsidR="00460ADF" w:rsidRPr="00BB2CCE" w14:paraId="3965E3C4" w14:textId="7FF01AC1" w:rsidTr="00460ADF">
        <w:trPr>
          <w:jc w:val="center"/>
          <w:trPrChange w:id="330" w:author="Author" w:date="2021-03-24T16:01:00Z">
            <w:trPr>
              <w:gridAfter w:val="0"/>
              <w:jc w:val="center"/>
            </w:trPr>
          </w:trPrChange>
        </w:trPr>
        <w:tc>
          <w:tcPr>
            <w:tcW w:w="2425" w:type="dxa"/>
            <w:tcBorders>
              <w:top w:val="single" w:sz="4" w:space="0" w:color="auto"/>
              <w:left w:val="single" w:sz="4" w:space="0" w:color="auto"/>
              <w:bottom w:val="single" w:sz="4" w:space="0" w:color="auto"/>
              <w:right w:val="single" w:sz="4" w:space="0" w:color="auto"/>
            </w:tcBorders>
            <w:hideMark/>
            <w:tcPrChange w:id="331" w:author="Author" w:date="2021-03-24T16:01:00Z">
              <w:tcPr>
                <w:tcW w:w="4225" w:type="dxa"/>
                <w:tcBorders>
                  <w:top w:val="single" w:sz="4" w:space="0" w:color="auto"/>
                  <w:left w:val="single" w:sz="4" w:space="0" w:color="auto"/>
                  <w:bottom w:val="single" w:sz="4" w:space="0" w:color="auto"/>
                  <w:right w:val="single" w:sz="4" w:space="0" w:color="auto"/>
                </w:tcBorders>
                <w:hideMark/>
              </w:tcPr>
            </w:tcPrChange>
          </w:tcPr>
          <w:p w14:paraId="57E71FE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 xml:space="preserve">Vertical beamwidth </w:t>
            </w:r>
          </w:p>
        </w:tc>
        <w:tc>
          <w:tcPr>
            <w:tcW w:w="1170" w:type="dxa"/>
            <w:tcBorders>
              <w:top w:val="single" w:sz="4" w:space="0" w:color="auto"/>
              <w:left w:val="single" w:sz="4" w:space="0" w:color="auto"/>
              <w:bottom w:val="single" w:sz="4" w:space="0" w:color="auto"/>
              <w:right w:val="single" w:sz="4" w:space="0" w:color="auto"/>
            </w:tcBorders>
            <w:hideMark/>
            <w:tcPrChange w:id="332" w:author="Author" w:date="2021-03-24T16:01:00Z">
              <w:tcPr>
                <w:tcW w:w="1080" w:type="dxa"/>
                <w:tcBorders>
                  <w:top w:val="single" w:sz="4" w:space="0" w:color="auto"/>
                  <w:left w:val="single" w:sz="4" w:space="0" w:color="auto"/>
                  <w:bottom w:val="single" w:sz="4" w:space="0" w:color="auto"/>
                  <w:right w:val="single" w:sz="4" w:space="0" w:color="auto"/>
                </w:tcBorders>
                <w:hideMark/>
              </w:tcPr>
            </w:tcPrChange>
          </w:tcPr>
          <w:p w14:paraId="58BF1ED4"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lang w:val="en-GB" w:eastAsia="ja-JP"/>
              </w:rPr>
              <w:t>degrees</w:t>
            </w:r>
          </w:p>
        </w:tc>
        <w:tc>
          <w:tcPr>
            <w:tcW w:w="1350" w:type="dxa"/>
            <w:tcBorders>
              <w:top w:val="single" w:sz="4" w:space="0" w:color="auto"/>
              <w:left w:val="single" w:sz="4" w:space="0" w:color="auto"/>
              <w:bottom w:val="single" w:sz="4" w:space="0" w:color="auto"/>
              <w:right w:val="single" w:sz="4" w:space="0" w:color="auto"/>
            </w:tcBorders>
            <w:vAlign w:val="center"/>
            <w:hideMark/>
            <w:tcPrChange w:id="333" w:author="Author" w:date="2021-03-24T16:01:00Z">
              <w:tcPr>
                <w:tcW w:w="899" w:type="dxa"/>
                <w:tcBorders>
                  <w:top w:val="single" w:sz="4" w:space="0" w:color="auto"/>
                  <w:left w:val="single" w:sz="4" w:space="0" w:color="auto"/>
                  <w:bottom w:val="single" w:sz="4" w:space="0" w:color="auto"/>
                  <w:right w:val="single" w:sz="4" w:space="0" w:color="auto"/>
                </w:tcBorders>
                <w:vAlign w:val="center"/>
                <w:hideMark/>
              </w:tcPr>
            </w:tcPrChange>
          </w:tcPr>
          <w:p w14:paraId="370EA347"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90</w:t>
            </w:r>
          </w:p>
        </w:tc>
        <w:tc>
          <w:tcPr>
            <w:tcW w:w="1440" w:type="dxa"/>
            <w:tcBorders>
              <w:top w:val="single" w:sz="4" w:space="0" w:color="auto"/>
              <w:left w:val="single" w:sz="4" w:space="0" w:color="auto"/>
              <w:bottom w:val="single" w:sz="4" w:space="0" w:color="auto"/>
              <w:right w:val="single" w:sz="4" w:space="0" w:color="auto"/>
            </w:tcBorders>
            <w:vAlign w:val="center"/>
            <w:hideMark/>
            <w:tcPrChange w:id="334" w:author="Author" w:date="2021-03-24T16:01:00Z">
              <w:tcPr>
                <w:tcW w:w="1891" w:type="dxa"/>
                <w:tcBorders>
                  <w:top w:val="single" w:sz="4" w:space="0" w:color="auto"/>
                  <w:left w:val="single" w:sz="4" w:space="0" w:color="auto"/>
                  <w:bottom w:val="single" w:sz="4" w:space="0" w:color="auto"/>
                  <w:right w:val="single" w:sz="4" w:space="0" w:color="auto"/>
                </w:tcBorders>
                <w:vAlign w:val="center"/>
                <w:hideMark/>
              </w:tcPr>
            </w:tcPrChange>
          </w:tcPr>
          <w:p w14:paraId="479AA2B9"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1260" w:type="dxa"/>
            <w:tcBorders>
              <w:top w:val="single" w:sz="4" w:space="0" w:color="auto"/>
              <w:left w:val="single" w:sz="4" w:space="0" w:color="auto"/>
              <w:bottom w:val="single" w:sz="4" w:space="0" w:color="auto"/>
              <w:right w:val="single" w:sz="4" w:space="0" w:color="auto"/>
            </w:tcBorders>
            <w:vAlign w:val="center"/>
            <w:hideMark/>
            <w:tcPrChange w:id="335" w:author="Author" w:date="2021-03-24T16:01:00Z">
              <w:tcPr>
                <w:tcW w:w="1562" w:type="dxa"/>
                <w:tcBorders>
                  <w:top w:val="single" w:sz="4" w:space="0" w:color="auto"/>
                  <w:left w:val="single" w:sz="4" w:space="0" w:color="auto"/>
                  <w:bottom w:val="single" w:sz="4" w:space="0" w:color="auto"/>
                  <w:right w:val="single" w:sz="4" w:space="0" w:color="auto"/>
                </w:tcBorders>
                <w:vAlign w:val="center"/>
                <w:hideMark/>
              </w:tcPr>
            </w:tcPrChange>
          </w:tcPr>
          <w:p w14:paraId="12617B6F"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360</w:t>
            </w:r>
          </w:p>
        </w:tc>
        <w:tc>
          <w:tcPr>
            <w:tcW w:w="720" w:type="dxa"/>
            <w:tcBorders>
              <w:top w:val="single" w:sz="4" w:space="0" w:color="auto"/>
              <w:left w:val="single" w:sz="4" w:space="0" w:color="auto"/>
              <w:bottom w:val="single" w:sz="4" w:space="0" w:color="auto"/>
              <w:right w:val="single" w:sz="4" w:space="0" w:color="auto"/>
            </w:tcBorders>
            <w:vAlign w:val="center"/>
            <w:hideMark/>
            <w:tcPrChange w:id="336" w:author="Author" w:date="2021-03-24T16:01:00Z">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40C91E3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16</w:t>
            </w:r>
          </w:p>
        </w:tc>
        <w:tc>
          <w:tcPr>
            <w:tcW w:w="720" w:type="dxa"/>
            <w:tcBorders>
              <w:top w:val="single" w:sz="4" w:space="0" w:color="auto"/>
              <w:left w:val="single" w:sz="4" w:space="0" w:color="auto"/>
              <w:bottom w:val="single" w:sz="4" w:space="0" w:color="auto"/>
              <w:right w:val="single" w:sz="4" w:space="0" w:color="auto"/>
            </w:tcBorders>
            <w:vAlign w:val="center"/>
            <w:hideMark/>
            <w:tcPrChange w:id="337" w:author="Author" w:date="2021-03-24T16:01:00Z">
              <w:tcPr>
                <w:tcW w:w="298" w:type="dxa"/>
                <w:tcBorders>
                  <w:top w:val="single" w:sz="4" w:space="0" w:color="auto"/>
                  <w:left w:val="single" w:sz="4" w:space="0" w:color="auto"/>
                  <w:bottom w:val="single" w:sz="4" w:space="0" w:color="auto"/>
                  <w:right w:val="single" w:sz="4" w:space="0" w:color="auto"/>
                </w:tcBorders>
                <w:vAlign w:val="center"/>
                <w:hideMark/>
              </w:tcPr>
            </w:tcPrChange>
          </w:tcPr>
          <w:p w14:paraId="7E98724D"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lang w:val="pt-BR" w:eastAsia="ja-JP"/>
              </w:rPr>
              <w:t>3.3</w:t>
            </w:r>
          </w:p>
        </w:tc>
        <w:tc>
          <w:tcPr>
            <w:tcW w:w="2700" w:type="dxa"/>
            <w:tcBorders>
              <w:top w:val="single" w:sz="4" w:space="0" w:color="auto"/>
              <w:left w:val="single" w:sz="4" w:space="0" w:color="auto"/>
              <w:bottom w:val="single" w:sz="4" w:space="0" w:color="auto"/>
              <w:right w:val="single" w:sz="4" w:space="0" w:color="auto"/>
            </w:tcBorders>
            <w:tcPrChange w:id="338" w:author="Author" w:date="2021-03-24T16:01:00Z">
              <w:tcPr>
                <w:tcW w:w="2790" w:type="dxa"/>
                <w:gridSpan w:val="2"/>
                <w:tcBorders>
                  <w:top w:val="single" w:sz="4" w:space="0" w:color="auto"/>
                  <w:left w:val="single" w:sz="4" w:space="0" w:color="auto"/>
                  <w:bottom w:val="single" w:sz="4" w:space="0" w:color="auto"/>
                  <w:right w:val="single" w:sz="4" w:space="0" w:color="auto"/>
                </w:tcBorders>
              </w:tcPr>
            </w:tcPrChange>
          </w:tcPr>
          <w:p w14:paraId="393F5879" w14:textId="64786625"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ins w:id="339" w:author="Author" w:date="2021-03-24T16:06:00Z">
              <w:r>
                <w:rPr>
                  <w:rFonts w:ascii="Times New Roman" w:eastAsia="Calibri" w:hAnsi="Times New Roman" w:cs="Times New Roman"/>
                  <w:sz w:val="24"/>
                  <w:szCs w:val="24"/>
                  <w:lang w:val="pt-BR" w:eastAsia="ja-JP"/>
                </w:rPr>
                <w:t>24</w:t>
              </w:r>
            </w:ins>
          </w:p>
        </w:tc>
        <w:tc>
          <w:tcPr>
            <w:tcW w:w="2700" w:type="dxa"/>
            <w:tcBorders>
              <w:top w:val="single" w:sz="4" w:space="0" w:color="auto"/>
              <w:left w:val="single" w:sz="4" w:space="0" w:color="auto"/>
              <w:bottom w:val="single" w:sz="4" w:space="0" w:color="auto"/>
              <w:right w:val="single" w:sz="4" w:space="0" w:color="auto"/>
            </w:tcBorders>
            <w:tcPrChange w:id="340" w:author="Author" w:date="2021-03-24T16:01:00Z">
              <w:tcPr>
                <w:tcW w:w="900" w:type="dxa"/>
                <w:tcBorders>
                  <w:top w:val="single" w:sz="4" w:space="0" w:color="auto"/>
                  <w:left w:val="single" w:sz="4" w:space="0" w:color="auto"/>
                  <w:bottom w:val="single" w:sz="4" w:space="0" w:color="auto"/>
                  <w:right w:val="single" w:sz="4" w:space="0" w:color="auto"/>
                </w:tcBorders>
              </w:tcPr>
            </w:tcPrChange>
          </w:tcPr>
          <w:p w14:paraId="4E31E542" w14:textId="4FD98D50" w:rsidR="00460ADF" w:rsidRPr="00BB2CCE" w:rsidRDefault="007B35D0"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pt-BR" w:eastAsia="ja-JP"/>
              </w:rPr>
            </w:pPr>
            <w:ins w:id="341" w:author="Author" w:date="2021-03-24T16:06:00Z">
              <w:r>
                <w:rPr>
                  <w:rFonts w:ascii="Times New Roman" w:eastAsia="Calibri" w:hAnsi="Times New Roman" w:cs="Times New Roman"/>
                  <w:sz w:val="24"/>
                  <w:szCs w:val="24"/>
                  <w:lang w:val="pt-BR" w:eastAsia="ja-JP"/>
                </w:rPr>
                <w:t>28</w:t>
              </w:r>
            </w:ins>
          </w:p>
        </w:tc>
      </w:tr>
      <w:tr w:rsidR="00460ADF" w:rsidRPr="00BB2CCE" w14:paraId="09CD0ED1" w14:textId="6B3503DE" w:rsidTr="00460ADF">
        <w:tblPrEx>
          <w:tblPrExChange w:id="342" w:author="Author" w:date="2021-03-24T16:00:00Z">
            <w:tblPrEx>
              <w:tblW w:w="11340" w:type="dxa"/>
            </w:tblPrEx>
          </w:tblPrExChange>
        </w:tblPrEx>
        <w:trPr>
          <w:jc w:val="center"/>
          <w:trPrChange w:id="343" w:author="Author" w:date="2021-03-24T16:00:00Z">
            <w:trPr>
              <w:jc w:val="center"/>
            </w:trPr>
          </w:trPrChange>
        </w:trPr>
        <w:tc>
          <w:tcPr>
            <w:tcW w:w="9085" w:type="dxa"/>
            <w:gridSpan w:val="7"/>
            <w:tcBorders>
              <w:top w:val="single" w:sz="4" w:space="0" w:color="auto"/>
              <w:left w:val="nil"/>
              <w:bottom w:val="nil"/>
              <w:right w:val="nil"/>
            </w:tcBorders>
            <w:hideMark/>
            <w:tcPrChange w:id="344" w:author="Author" w:date="2021-03-24T16:00:00Z">
              <w:tcPr>
                <w:tcW w:w="10206" w:type="dxa"/>
                <w:gridSpan w:val="8"/>
                <w:tcBorders>
                  <w:top w:val="single" w:sz="4" w:space="0" w:color="auto"/>
                  <w:left w:val="nil"/>
                  <w:bottom w:val="nil"/>
                  <w:right w:val="nil"/>
                </w:tcBorders>
                <w:hideMark/>
              </w:tcPr>
            </w:tcPrChange>
          </w:tcPr>
          <w:p w14:paraId="14DFB058"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eastAsia="ja-JP"/>
              </w:rPr>
            </w:pPr>
            <w:r w:rsidRPr="00BB2CCE">
              <w:rPr>
                <w:rFonts w:ascii="Times New Roman" w:eastAsia="Calibri" w:hAnsi="Times New Roman" w:cs="Times New Roman"/>
                <w:sz w:val="24"/>
                <w:szCs w:val="24"/>
                <w:lang w:val="en-GB" w:eastAsia="ja-JP"/>
              </w:rPr>
              <w:t>Notes:</w:t>
            </w:r>
          </w:p>
          <w:p w14:paraId="647CE726"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zh-CN"/>
              </w:rPr>
            </w:pPr>
            <w:r w:rsidRPr="00BB2CCE">
              <w:rPr>
                <w:rFonts w:ascii="Times New Roman" w:eastAsia="Calibri" w:hAnsi="Times New Roman" w:cs="Times New Roman"/>
                <w:sz w:val="24"/>
                <w:szCs w:val="24"/>
                <w:vertAlign w:val="superscript"/>
                <w:lang w:val="en-GB" w:eastAsia="zh-CN"/>
              </w:rPr>
              <w:lastRenderedPageBreak/>
              <w:t>(1)</w:t>
            </w:r>
            <w:r w:rsidRPr="00BB2CCE">
              <w:rPr>
                <w:rFonts w:ascii="Times New Roman" w:eastAsia="Calibri" w:hAnsi="Times New Roman" w:cs="Times New Roman"/>
                <w:sz w:val="24"/>
                <w:szCs w:val="24"/>
                <w:lang w:val="en-GB" w:eastAsia="zh-CN"/>
              </w:rPr>
              <w:tab/>
              <w:t xml:space="preserve">RR No. </w:t>
            </w:r>
            <w:r w:rsidRPr="00BB2CCE">
              <w:rPr>
                <w:rFonts w:ascii="Times New Roman" w:eastAsia="Calibri" w:hAnsi="Times New Roman" w:cs="Times New Roman"/>
                <w:b/>
                <w:bCs/>
                <w:sz w:val="24"/>
                <w:szCs w:val="24"/>
                <w:lang w:val="en-GB" w:eastAsia="zh-CN"/>
              </w:rPr>
              <w:t>5.442</w:t>
            </w:r>
            <w:r w:rsidRPr="00BB2CCE">
              <w:rPr>
                <w:rFonts w:ascii="Times New Roman" w:eastAsia="Calibri" w:hAnsi="Times New Roman" w:cs="Times New Roman"/>
                <w:sz w:val="24"/>
                <w:szCs w:val="24"/>
                <w:lang w:val="en-GB" w:eastAsia="zh-CN"/>
              </w:rPr>
              <w:t xml:space="preserve"> applies.</w:t>
            </w:r>
          </w:p>
          <w:p w14:paraId="26BC8C13"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r w:rsidRPr="00BB2CCE">
              <w:rPr>
                <w:rFonts w:ascii="Times New Roman" w:eastAsia="Calibri" w:hAnsi="Times New Roman" w:cs="Times New Roman"/>
                <w:sz w:val="24"/>
                <w:szCs w:val="24"/>
                <w:vertAlign w:val="superscript"/>
                <w:lang w:val="en-GB" w:eastAsia="ja-JP"/>
              </w:rPr>
              <w:t>(2)</w:t>
            </w:r>
            <w:r w:rsidRPr="00BB2CCE">
              <w:rPr>
                <w:rFonts w:ascii="Times New Roman" w:eastAsia="Calibri" w:hAnsi="Times New Roman" w:cs="Times New Roman"/>
                <w:sz w:val="24"/>
                <w:szCs w:val="24"/>
                <w:lang w:val="en-GB" w:eastAsia="ja-JP"/>
              </w:rPr>
              <w:tab/>
              <w:t>N/A – Not applicable.</w:t>
            </w:r>
          </w:p>
          <w:p w14:paraId="2A5684A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pt-BR" w:eastAsia="ja-JP"/>
              </w:rPr>
            </w:pPr>
            <w:r w:rsidRPr="00BB2CCE">
              <w:rPr>
                <w:rFonts w:ascii="Times New Roman" w:eastAsia="Calibri" w:hAnsi="Times New Roman" w:cs="Times New Roman"/>
                <w:sz w:val="24"/>
                <w:szCs w:val="24"/>
                <w:vertAlign w:val="superscript"/>
                <w:lang w:val="en-GB" w:eastAsia="zh-CN"/>
              </w:rPr>
              <w:t>(3)</w:t>
            </w:r>
            <w:r w:rsidRPr="00BB2CCE">
              <w:rPr>
                <w:rFonts w:ascii="Times New Roman" w:eastAsia="Calibri" w:hAnsi="Times New Roman" w:cs="Times New Roman"/>
                <w:sz w:val="24"/>
                <w:szCs w:val="24"/>
                <w:lang w:val="en-GB" w:eastAsia="zh-CN"/>
              </w:rPr>
              <w:tab/>
            </w:r>
            <w:r w:rsidRPr="00BB2CCE">
              <w:rPr>
                <w:rFonts w:ascii="Times New Roman" w:eastAsia="Calibri" w:hAnsi="Times New Roman" w:cs="Times New Roman"/>
                <w:sz w:val="24"/>
                <w:szCs w:val="24"/>
                <w:lang w:val="pt-BR" w:eastAsia="ja-JP"/>
              </w:rPr>
              <w:t>Refer to Recommendation ITU-R M.1851.</w:t>
            </w:r>
          </w:p>
          <w:p w14:paraId="077F7907" w14:textId="77777777" w:rsidR="00460ADF"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45" w:author="Author" w:date="2021-03-24T16:34:00Z"/>
                <w:rFonts w:ascii="Times New Roman" w:eastAsia="Calibri" w:hAnsi="Times New Roman" w:cs="Times New Roman"/>
                <w:sz w:val="24"/>
                <w:szCs w:val="24"/>
                <w:lang w:val="en-GB" w:eastAsia="zh-CN"/>
              </w:rPr>
            </w:pPr>
            <w:r w:rsidRPr="00BB2CCE">
              <w:rPr>
                <w:rFonts w:ascii="Times New Roman" w:eastAsia="Calibri" w:hAnsi="Times New Roman" w:cs="Times New Roman"/>
                <w:sz w:val="24"/>
                <w:szCs w:val="24"/>
                <w:lang w:val="en-GB" w:eastAsia="zh-CN"/>
              </w:rPr>
              <w:t xml:space="preserve">In the Table “-“ means range of values, and “/” means discrete values. </w:t>
            </w:r>
          </w:p>
          <w:p w14:paraId="3A30AEB6" w14:textId="77777777" w:rsidR="007C17A0" w:rsidRPr="007C17A0" w:rsidRDefault="00CD611F" w:rsidP="007C17A0">
            <w:pPr>
              <w:pStyle w:val="TableLegendNote"/>
              <w:rPr>
                <w:ins w:id="346" w:author="Author" w:date="2021-03-24T16:43:00Z"/>
                <w:sz w:val="24"/>
                <w:szCs w:val="24"/>
                <w:lang w:eastAsia="ja-JP"/>
                <w:rPrChange w:id="347" w:author="Author" w:date="2021-03-24T16:43:00Z">
                  <w:rPr>
                    <w:ins w:id="348" w:author="Author" w:date="2021-03-24T16:43:00Z"/>
                    <w:sz w:val="18"/>
                    <w:lang w:eastAsia="ja-JP"/>
                  </w:rPr>
                </w:rPrChange>
              </w:rPr>
            </w:pPr>
            <w:ins w:id="349" w:author="Author" w:date="2021-03-24T16:34:00Z">
              <w:r w:rsidRPr="007C17A0">
                <w:rPr>
                  <w:rFonts w:eastAsia="Calibri"/>
                  <w:sz w:val="24"/>
                  <w:szCs w:val="24"/>
                  <w:lang w:val="en-GB" w:eastAsia="zh-CN"/>
                </w:rPr>
                <w:t>Note X</w:t>
              </w:r>
            </w:ins>
            <w:ins w:id="350" w:author="Author" w:date="2021-03-24T16:35:00Z">
              <w:r w:rsidRPr="007C17A0">
                <w:rPr>
                  <w:rFonts w:eastAsia="Calibri"/>
                  <w:sz w:val="24"/>
                  <w:szCs w:val="24"/>
                  <w:lang w:val="en-GB" w:eastAsia="zh-CN"/>
                </w:rPr>
                <w:t xml:space="preserve">: </w:t>
              </w:r>
            </w:ins>
            <m:oMath>
              <m:r>
                <w:ins w:id="351" w:author="Author" w:date="2021-03-24T16:43:00Z">
                  <m:rPr>
                    <m:sty m:val="p"/>
                  </m:rPr>
                  <w:rPr>
                    <w:rFonts w:ascii="Cambria Math" w:hAnsi="Cambria Math"/>
                    <w:sz w:val="24"/>
                    <w:szCs w:val="24"/>
                    <w:lang w:eastAsia="ja-JP"/>
                    <w:rPrChange w:id="352" w:author="Author" w:date="2021-03-24T16:43:00Z">
                      <w:rPr>
                        <w:rFonts w:ascii="Cambria Math" w:hAnsi="Cambria Math"/>
                        <w:sz w:val="18"/>
                        <w:lang w:eastAsia="ja-JP"/>
                      </w:rPr>
                    </w:rPrChange>
                  </w:rPr>
                  <m:t>G</m:t>
                </w:ins>
              </m:r>
              <m:d>
                <m:dPr>
                  <m:ctrlPr>
                    <w:ins w:id="353" w:author="Author" w:date="2021-03-24T16:43:00Z">
                      <w:rPr>
                        <w:rFonts w:ascii="Cambria Math" w:hAnsi="Cambria Math"/>
                        <w:sz w:val="24"/>
                        <w:szCs w:val="24"/>
                        <w:lang w:eastAsia="ja-JP"/>
                      </w:rPr>
                    </w:ins>
                  </m:ctrlPr>
                </m:dPr>
                <m:e>
                  <m:r>
                    <w:ins w:id="354" w:author="Author" w:date="2021-03-24T16:43:00Z">
                      <m:rPr>
                        <m:sty m:val="p"/>
                      </m:rPr>
                      <w:rPr>
                        <w:rFonts w:ascii="Cambria Math" w:hAnsi="Cambria Math"/>
                        <w:sz w:val="24"/>
                        <w:szCs w:val="24"/>
                        <w:lang w:eastAsia="ja-JP"/>
                        <w:rPrChange w:id="355" w:author="Author" w:date="2021-03-24T16:43:00Z">
                          <w:rPr>
                            <w:rFonts w:ascii="Cambria Math" w:hAnsi="Cambria Math"/>
                            <w:sz w:val="18"/>
                            <w:lang w:eastAsia="ja-JP"/>
                          </w:rPr>
                        </w:rPrChange>
                      </w:rPr>
                      <m:t>ψ</m:t>
                    </w:ins>
                  </m:r>
                </m:e>
              </m:d>
              <m:r>
                <w:ins w:id="356" w:author="Author" w:date="2021-03-24T16:43:00Z">
                  <m:rPr>
                    <m:sty m:val="p"/>
                  </m:rPr>
                  <w:rPr>
                    <w:rFonts w:ascii="Cambria Math" w:hAnsi="Cambria Math"/>
                    <w:sz w:val="24"/>
                    <w:szCs w:val="24"/>
                    <w:lang w:eastAsia="ja-JP"/>
                    <w:rPrChange w:id="357" w:author="Author" w:date="2021-03-24T16:43:00Z">
                      <w:rPr>
                        <w:rFonts w:ascii="Cambria Math" w:hAnsi="Cambria Math"/>
                        <w:sz w:val="18"/>
                        <w:lang w:eastAsia="ja-JP"/>
                      </w:rPr>
                    </w:rPrChange>
                  </w:rPr>
                  <m:t xml:space="preserve">= </m:t>
                </w:ins>
              </m:r>
              <m:r>
                <w:ins w:id="358" w:author="Author" w:date="2021-03-24T16:43:00Z">
                  <w:rPr>
                    <w:rFonts w:ascii="Cambria Math" w:hAnsi="Cambria Math"/>
                    <w:sz w:val="24"/>
                    <w:szCs w:val="24"/>
                    <w:rPrChange w:id="359" w:author="Author" w:date="2021-03-24T16:43:00Z">
                      <w:rPr>
                        <w:rFonts w:ascii="Cambria Math" w:hAnsi="Cambria Math"/>
                      </w:rPr>
                    </w:rPrChange>
                  </w:rPr>
                  <m:t>20.</m:t>
                </w:ins>
              </m:r>
              <m:func>
                <m:funcPr>
                  <m:ctrlPr>
                    <w:ins w:id="360" w:author="Author" w:date="2021-03-24T16:43:00Z">
                      <w:rPr>
                        <w:rFonts w:ascii="Cambria Math" w:hAnsi="Cambria Math"/>
                        <w:i/>
                        <w:sz w:val="24"/>
                        <w:szCs w:val="24"/>
                        <w:lang w:val="en-GB"/>
                      </w:rPr>
                    </w:ins>
                  </m:ctrlPr>
                </m:funcPr>
                <m:fName>
                  <m:sSub>
                    <m:sSubPr>
                      <m:ctrlPr>
                        <w:ins w:id="361" w:author="Author" w:date="2021-03-24T16:43:00Z">
                          <w:rPr>
                            <w:rFonts w:ascii="Cambria Math" w:hAnsi="Cambria Math"/>
                            <w:i/>
                            <w:sz w:val="24"/>
                            <w:szCs w:val="24"/>
                            <w:lang w:val="en-GB"/>
                          </w:rPr>
                        </w:ins>
                      </m:ctrlPr>
                    </m:sSubPr>
                    <m:e>
                      <m:r>
                        <w:ins w:id="362" w:author="Author" w:date="2021-03-24T16:43:00Z">
                          <m:rPr>
                            <m:sty m:val="p"/>
                          </m:rPr>
                          <w:rPr>
                            <w:rFonts w:ascii="Cambria Math" w:hAnsi="Cambria Math"/>
                            <w:sz w:val="24"/>
                            <w:szCs w:val="24"/>
                          </w:rPr>
                          <m:t>log</m:t>
                        </w:ins>
                      </m:r>
                    </m:e>
                    <m:sub>
                      <m:r>
                        <w:ins w:id="363" w:author="Author" w:date="2021-03-24T16:43:00Z">
                          <w:rPr>
                            <w:rFonts w:ascii="Cambria Math" w:hAnsi="Cambria Math"/>
                            <w:sz w:val="24"/>
                            <w:szCs w:val="24"/>
                            <w:rPrChange w:id="364" w:author="Author" w:date="2021-03-24T16:43:00Z">
                              <w:rPr>
                                <w:rFonts w:ascii="Cambria Math" w:hAnsi="Cambria Math"/>
                              </w:rPr>
                            </w:rPrChange>
                          </w:rPr>
                          <m:t>10</m:t>
                        </w:ins>
                      </m:r>
                    </m:sub>
                  </m:sSub>
                </m:fName>
                <m:e>
                  <m:d>
                    <m:dPr>
                      <m:ctrlPr>
                        <w:ins w:id="365" w:author="Author" w:date="2021-03-24T16:43:00Z">
                          <w:rPr>
                            <w:rFonts w:ascii="Cambria Math" w:hAnsi="Cambria Math"/>
                            <w:i/>
                            <w:sz w:val="24"/>
                            <w:szCs w:val="24"/>
                          </w:rPr>
                        </w:ins>
                      </m:ctrlPr>
                    </m:dPr>
                    <m:e>
                      <m:d>
                        <m:dPr>
                          <m:begChr m:val="|"/>
                          <m:endChr m:val="|"/>
                          <m:ctrlPr>
                            <w:ins w:id="366" w:author="Author" w:date="2021-03-24T16:43:00Z">
                              <w:rPr>
                                <w:rFonts w:ascii="Cambria Math" w:hAnsi="Cambria Math"/>
                                <w:i/>
                                <w:sz w:val="24"/>
                                <w:szCs w:val="24"/>
                              </w:rPr>
                            </w:ins>
                          </m:ctrlPr>
                        </m:dPr>
                        <m:e>
                          <m:r>
                            <w:ins w:id="367" w:author="Author" w:date="2021-03-24T16:43:00Z">
                              <w:rPr>
                                <w:rFonts w:ascii="Cambria Math" w:hAnsi="Cambria Math"/>
                                <w:sz w:val="24"/>
                                <w:szCs w:val="24"/>
                                <w:rPrChange w:id="368" w:author="Author" w:date="2021-03-24T16:43:00Z">
                                  <w:rPr>
                                    <w:rFonts w:ascii="Cambria Math" w:hAnsi="Cambria Math"/>
                                  </w:rPr>
                                </w:rPrChange>
                              </w:rPr>
                              <m:t>sinc</m:t>
                            </w:ins>
                          </m:r>
                          <m:d>
                            <m:dPr>
                              <m:ctrlPr>
                                <w:ins w:id="369" w:author="Author" w:date="2021-03-24T16:43:00Z">
                                  <w:rPr>
                                    <w:rFonts w:ascii="Cambria Math" w:hAnsi="Cambria Math"/>
                                    <w:i/>
                                    <w:sz w:val="24"/>
                                    <w:szCs w:val="24"/>
                                  </w:rPr>
                                </w:ins>
                              </m:ctrlPr>
                            </m:dPr>
                            <m:e>
                              <m:r>
                                <w:ins w:id="370" w:author="Author" w:date="2021-03-24T16:43:00Z">
                                  <w:rPr>
                                    <w:rFonts w:ascii="Cambria Math" w:hAnsi="Cambria Math"/>
                                    <w:sz w:val="24"/>
                                    <w:szCs w:val="24"/>
                                    <w:rPrChange w:id="371" w:author="Author" w:date="2021-03-24T16:43:00Z">
                                      <w:rPr>
                                        <w:rFonts w:ascii="Cambria Math" w:hAnsi="Cambria Math"/>
                                      </w:rPr>
                                    </w:rPrChange>
                                  </w:rPr>
                                  <m:t>3.19π</m:t>
                                </w:ins>
                              </m:r>
                              <m:func>
                                <m:funcPr>
                                  <m:ctrlPr>
                                    <w:ins w:id="372" w:author="Author" w:date="2021-03-24T16:43:00Z">
                                      <w:rPr>
                                        <w:rFonts w:ascii="Cambria Math" w:hAnsi="Cambria Math"/>
                                        <w:i/>
                                        <w:sz w:val="24"/>
                                        <w:szCs w:val="24"/>
                                      </w:rPr>
                                    </w:ins>
                                  </m:ctrlPr>
                                </m:funcPr>
                                <m:fName>
                                  <m:r>
                                    <w:ins w:id="373" w:author="Author" w:date="2021-03-24T16:43:00Z">
                                      <m:rPr>
                                        <m:sty m:val="p"/>
                                      </m:rPr>
                                      <w:rPr>
                                        <w:rFonts w:ascii="Cambria Math" w:hAnsi="Cambria Math"/>
                                        <w:sz w:val="24"/>
                                        <w:szCs w:val="24"/>
                                        <w:rPrChange w:id="374" w:author="Author" w:date="2021-03-24T16:43:00Z">
                                          <w:rPr>
                                            <w:rFonts w:ascii="Cambria Math" w:hAnsi="Cambria Math"/>
                                          </w:rPr>
                                        </w:rPrChange>
                                      </w:rPr>
                                      <m:t>sin</m:t>
                                    </w:ins>
                                  </m:r>
                                </m:fName>
                                <m:e>
                                  <m:d>
                                    <m:dPr>
                                      <m:ctrlPr>
                                        <w:ins w:id="375" w:author="Author" w:date="2021-03-24T16:43:00Z">
                                          <w:rPr>
                                            <w:rFonts w:ascii="Cambria Math" w:hAnsi="Cambria Math"/>
                                            <w:i/>
                                            <w:sz w:val="24"/>
                                            <w:szCs w:val="24"/>
                                          </w:rPr>
                                        </w:ins>
                                      </m:ctrlPr>
                                    </m:dPr>
                                    <m:e>
                                      <m:r>
                                        <w:ins w:id="376" w:author="Author" w:date="2021-03-24T16:43:00Z">
                                          <w:rPr>
                                            <w:rFonts w:ascii="Cambria Math" w:hAnsi="Cambria Math"/>
                                            <w:sz w:val="24"/>
                                            <w:szCs w:val="24"/>
                                            <w:rPrChange w:id="377" w:author="Author" w:date="2021-03-24T16:43:00Z">
                                              <w:rPr>
                                                <w:rFonts w:ascii="Cambria Math" w:hAnsi="Cambria Math"/>
                                              </w:rPr>
                                            </w:rPrChange>
                                          </w:rPr>
                                          <m:t>ψ</m:t>
                                        </w:ins>
                                      </m:r>
                                    </m:e>
                                  </m:d>
                                </m:e>
                              </m:func>
                            </m:e>
                          </m:d>
                        </m:e>
                      </m:d>
                    </m:e>
                  </m:d>
                  <m:r>
                    <w:ins w:id="378" w:author="Author" w:date="2021-03-24T16:43:00Z">
                      <w:rPr>
                        <w:rFonts w:ascii="Cambria Math" w:hAnsi="Cambria Math"/>
                        <w:sz w:val="24"/>
                        <w:szCs w:val="24"/>
                        <w:rPrChange w:id="379" w:author="Author" w:date="2021-03-24T16:43:00Z">
                          <w:rPr>
                            <w:rFonts w:ascii="Cambria Math" w:hAnsi="Cambria Math"/>
                          </w:rPr>
                        </w:rPrChange>
                      </w:rPr>
                      <m:t>+19.0</m:t>
                    </w:ins>
                  </m:r>
                </m:e>
              </m:func>
              <m:r>
                <w:ins w:id="380" w:author="Author" w:date="2021-03-24T16:43:00Z">
                  <m:rPr>
                    <m:sty m:val="p"/>
                  </m:rPr>
                  <w:rPr>
                    <w:rFonts w:ascii="Cambria Math" w:hAnsi="Cambria Math"/>
                    <w:sz w:val="24"/>
                    <w:szCs w:val="24"/>
                    <w:lang w:eastAsia="ja-JP"/>
                    <w:rPrChange w:id="381" w:author="Author" w:date="2021-03-24T16:43:00Z">
                      <w:rPr>
                        <w:rFonts w:ascii="Cambria Math" w:hAnsi="Cambria Math"/>
                        <w:sz w:val="18"/>
                        <w:lang w:eastAsia="ja-JP"/>
                      </w:rPr>
                    </w:rPrChange>
                  </w:rPr>
                  <m:t xml:space="preserve"> ∀ψ∈</m:t>
                </w:ins>
              </m:r>
              <m:d>
                <m:dPr>
                  <m:begChr m:val="["/>
                  <m:endChr m:val="]"/>
                  <m:ctrlPr>
                    <w:ins w:id="382" w:author="Author" w:date="2021-03-24T16:43:00Z">
                      <w:rPr>
                        <w:rFonts w:ascii="Cambria Math" w:hAnsi="Cambria Math"/>
                        <w:sz w:val="24"/>
                        <w:szCs w:val="24"/>
                        <w:lang w:eastAsia="ja-JP"/>
                      </w:rPr>
                    </w:ins>
                  </m:ctrlPr>
                </m:dPr>
                <m:e>
                  <m:r>
                    <w:ins w:id="383" w:author="Author" w:date="2021-03-24T16:43:00Z">
                      <m:rPr>
                        <m:sty m:val="p"/>
                      </m:rPr>
                      <w:rPr>
                        <w:rFonts w:ascii="Cambria Math" w:hAnsi="Cambria Math"/>
                        <w:sz w:val="24"/>
                        <w:szCs w:val="24"/>
                        <w:lang w:eastAsia="ja-JP"/>
                        <w:rPrChange w:id="384" w:author="Author" w:date="2021-03-24T16:43:00Z">
                          <w:rPr>
                            <w:rFonts w:ascii="Cambria Math" w:hAnsi="Cambria Math"/>
                            <w:sz w:val="18"/>
                            <w:lang w:eastAsia="ja-JP"/>
                          </w:rPr>
                        </w:rPrChange>
                      </w:rPr>
                      <m:t>-70°,70°</m:t>
                    </w:ins>
                  </m:r>
                </m:e>
              </m:d>
            </m:oMath>
            <w:ins w:id="385" w:author="Author" w:date="2021-03-24T16:43:00Z">
              <w:r w:rsidR="007C17A0" w:rsidRPr="007C17A0">
                <w:rPr>
                  <w:sz w:val="24"/>
                  <w:szCs w:val="24"/>
                  <w:lang w:eastAsia="ja-JP"/>
                  <w:rPrChange w:id="386" w:author="Author" w:date="2021-03-24T16:43:00Z">
                    <w:rPr>
                      <w:sz w:val="18"/>
                      <w:lang w:eastAsia="ja-JP"/>
                    </w:rPr>
                  </w:rPrChange>
                </w:rPr>
                <w:t xml:space="preserve"> and </w:t>
              </w:r>
            </w:ins>
            <m:oMath>
              <m:r>
                <w:ins w:id="387" w:author="Author" w:date="2021-03-24T16:43:00Z">
                  <m:rPr>
                    <m:sty m:val="p"/>
                  </m:rPr>
                  <w:rPr>
                    <w:rFonts w:ascii="Cambria Math" w:hAnsi="Cambria Math"/>
                    <w:sz w:val="24"/>
                    <w:szCs w:val="24"/>
                    <w:lang w:eastAsia="ja-JP"/>
                    <w:rPrChange w:id="388" w:author="Author" w:date="2021-03-24T16:43:00Z">
                      <w:rPr>
                        <w:rFonts w:ascii="Cambria Math" w:hAnsi="Cambria Math"/>
                        <w:sz w:val="18"/>
                        <w:lang w:eastAsia="ja-JP"/>
                      </w:rPr>
                    </w:rPrChange>
                  </w:rPr>
                  <m:t>G</m:t>
                </w:ins>
              </m:r>
              <m:d>
                <m:dPr>
                  <m:ctrlPr>
                    <w:ins w:id="389" w:author="Author" w:date="2021-03-24T16:43:00Z">
                      <w:rPr>
                        <w:rFonts w:ascii="Cambria Math" w:hAnsi="Cambria Math"/>
                        <w:sz w:val="24"/>
                        <w:szCs w:val="24"/>
                        <w:lang w:eastAsia="ja-JP"/>
                      </w:rPr>
                    </w:ins>
                  </m:ctrlPr>
                </m:dPr>
                <m:e>
                  <m:r>
                    <w:ins w:id="390" w:author="Author" w:date="2021-03-24T16:43:00Z">
                      <m:rPr>
                        <m:sty m:val="p"/>
                      </m:rPr>
                      <w:rPr>
                        <w:rFonts w:ascii="Cambria Math" w:hAnsi="Cambria Math"/>
                        <w:sz w:val="24"/>
                        <w:szCs w:val="24"/>
                        <w:lang w:eastAsia="ja-JP"/>
                        <w:rPrChange w:id="391" w:author="Author" w:date="2021-03-24T16:43:00Z">
                          <w:rPr>
                            <w:rFonts w:ascii="Cambria Math" w:hAnsi="Cambria Math"/>
                            <w:sz w:val="18"/>
                            <w:lang w:eastAsia="ja-JP"/>
                          </w:rPr>
                        </w:rPrChange>
                      </w:rPr>
                      <m:t>ψ</m:t>
                    </w:ins>
                  </m:r>
                </m:e>
              </m:d>
              <m:r>
                <w:ins w:id="392" w:author="Author" w:date="2021-03-24T16:43:00Z">
                  <m:rPr>
                    <m:sty m:val="p"/>
                  </m:rPr>
                  <w:rPr>
                    <w:rFonts w:ascii="Cambria Math" w:hAnsi="Cambria Math"/>
                    <w:sz w:val="24"/>
                    <w:szCs w:val="24"/>
                    <w:lang w:eastAsia="ja-JP"/>
                    <w:rPrChange w:id="393" w:author="Author" w:date="2021-03-24T16:43:00Z">
                      <w:rPr>
                        <w:rFonts w:ascii="Cambria Math" w:hAnsi="Cambria Math"/>
                        <w:sz w:val="18"/>
                        <w:lang w:eastAsia="ja-JP"/>
                      </w:rPr>
                    </w:rPrChange>
                  </w:rPr>
                  <m:t>=-20</m:t>
                </w:ins>
              </m:r>
            </m:oMath>
            <w:ins w:id="394" w:author="Author" w:date="2021-03-24T16:43:00Z">
              <w:r w:rsidR="007C17A0" w:rsidRPr="007C17A0">
                <w:rPr>
                  <w:sz w:val="24"/>
                  <w:szCs w:val="24"/>
                  <w:lang w:eastAsia="ja-JP"/>
                  <w:rPrChange w:id="395" w:author="Author" w:date="2021-03-24T16:43:00Z">
                    <w:rPr>
                      <w:sz w:val="18"/>
                      <w:lang w:eastAsia="ja-JP"/>
                    </w:rPr>
                  </w:rPrChange>
                </w:rPr>
                <w:t xml:space="preserve"> otherwise. Here, </w:t>
              </w:r>
            </w:ins>
            <m:oMath>
              <m:r>
                <w:ins w:id="396" w:author="Author" w:date="2021-03-24T16:43:00Z">
                  <m:rPr>
                    <m:sty m:val="p"/>
                  </m:rPr>
                  <w:rPr>
                    <w:rFonts w:ascii="Cambria Math" w:hAnsi="Cambria Math"/>
                    <w:sz w:val="24"/>
                    <w:szCs w:val="24"/>
                    <w:lang w:eastAsia="ja-JP"/>
                    <w:rPrChange w:id="397" w:author="Author" w:date="2021-03-24T16:43:00Z">
                      <w:rPr>
                        <w:rFonts w:ascii="Cambria Math" w:hAnsi="Cambria Math"/>
                        <w:sz w:val="18"/>
                        <w:lang w:eastAsia="ja-JP"/>
                      </w:rPr>
                    </w:rPrChange>
                  </w:rPr>
                  <m:t>sinc</m:t>
                </w:ins>
              </m:r>
              <m:d>
                <m:dPr>
                  <m:ctrlPr>
                    <w:ins w:id="398" w:author="Author" w:date="2021-03-24T16:43:00Z">
                      <w:rPr>
                        <w:rFonts w:ascii="Cambria Math" w:hAnsi="Cambria Math"/>
                        <w:sz w:val="24"/>
                        <w:szCs w:val="24"/>
                        <w:lang w:eastAsia="ja-JP"/>
                      </w:rPr>
                    </w:ins>
                  </m:ctrlPr>
                </m:dPr>
                <m:e>
                  <m:r>
                    <w:ins w:id="399" w:author="Author" w:date="2021-03-24T16:43:00Z">
                      <m:rPr>
                        <m:sty m:val="p"/>
                      </m:rPr>
                      <w:rPr>
                        <w:rFonts w:ascii="Cambria Math" w:hAnsi="Cambria Math"/>
                        <w:sz w:val="24"/>
                        <w:szCs w:val="24"/>
                        <w:lang w:eastAsia="ja-JP"/>
                        <w:rPrChange w:id="400" w:author="Author" w:date="2021-03-24T16:43:00Z">
                          <w:rPr>
                            <w:rFonts w:ascii="Cambria Math" w:hAnsi="Cambria Math"/>
                            <w:sz w:val="18"/>
                            <w:lang w:eastAsia="ja-JP"/>
                          </w:rPr>
                        </w:rPrChange>
                      </w:rPr>
                      <m:t>x</m:t>
                    </w:ins>
                  </m:r>
                </m:e>
              </m:d>
              <m:r>
                <w:ins w:id="401" w:author="Author" w:date="2021-03-24T16:43:00Z">
                  <m:rPr>
                    <m:sty m:val="p"/>
                  </m:rPr>
                  <w:rPr>
                    <w:rFonts w:ascii="Cambria Math" w:hAnsi="Cambria Math"/>
                    <w:sz w:val="24"/>
                    <w:szCs w:val="24"/>
                    <w:lang w:eastAsia="ja-JP"/>
                    <w:rPrChange w:id="402" w:author="Author" w:date="2021-03-24T16:43:00Z">
                      <w:rPr>
                        <w:rFonts w:ascii="Cambria Math" w:hAnsi="Cambria Math"/>
                        <w:sz w:val="18"/>
                        <w:lang w:eastAsia="ja-JP"/>
                      </w:rPr>
                    </w:rPrChange>
                  </w:rPr>
                  <m:t>=</m:t>
                </w:ins>
              </m:r>
              <m:f>
                <m:fPr>
                  <m:ctrlPr>
                    <w:ins w:id="403" w:author="Author" w:date="2021-03-24T16:43:00Z">
                      <w:rPr>
                        <w:rFonts w:ascii="Cambria Math" w:hAnsi="Cambria Math"/>
                        <w:sz w:val="24"/>
                        <w:szCs w:val="24"/>
                        <w:lang w:eastAsia="ja-JP"/>
                      </w:rPr>
                    </w:ins>
                  </m:ctrlPr>
                </m:fPr>
                <m:num>
                  <m:func>
                    <m:funcPr>
                      <m:ctrlPr>
                        <w:ins w:id="404" w:author="Author" w:date="2021-03-24T16:43:00Z">
                          <w:rPr>
                            <w:rFonts w:ascii="Cambria Math" w:hAnsi="Cambria Math"/>
                            <w:sz w:val="24"/>
                            <w:szCs w:val="24"/>
                            <w:lang w:eastAsia="ja-JP"/>
                          </w:rPr>
                        </w:ins>
                      </m:ctrlPr>
                    </m:funcPr>
                    <m:fName>
                      <m:r>
                        <w:ins w:id="405" w:author="Author" w:date="2021-03-24T16:43:00Z">
                          <m:rPr>
                            <m:sty m:val="p"/>
                          </m:rPr>
                          <w:rPr>
                            <w:rFonts w:ascii="Cambria Math" w:hAnsi="Cambria Math"/>
                            <w:sz w:val="24"/>
                            <w:szCs w:val="24"/>
                            <w:lang w:eastAsia="ja-JP"/>
                            <w:rPrChange w:id="406" w:author="Author" w:date="2021-03-24T16:43:00Z">
                              <w:rPr>
                                <w:rFonts w:ascii="Cambria Math" w:hAnsi="Cambria Math"/>
                                <w:sz w:val="18"/>
                                <w:lang w:eastAsia="ja-JP"/>
                              </w:rPr>
                            </w:rPrChange>
                          </w:rPr>
                          <m:t>sin</m:t>
                        </w:ins>
                      </m:r>
                    </m:fName>
                    <m:e>
                      <m:d>
                        <m:dPr>
                          <m:ctrlPr>
                            <w:ins w:id="407" w:author="Author" w:date="2021-03-24T16:43:00Z">
                              <w:rPr>
                                <w:rFonts w:ascii="Cambria Math" w:hAnsi="Cambria Math"/>
                                <w:sz w:val="24"/>
                                <w:szCs w:val="24"/>
                                <w:lang w:eastAsia="ja-JP"/>
                              </w:rPr>
                            </w:ins>
                          </m:ctrlPr>
                        </m:dPr>
                        <m:e>
                          <m:r>
                            <w:ins w:id="408" w:author="Author" w:date="2021-03-24T16:43:00Z">
                              <m:rPr>
                                <m:sty m:val="p"/>
                              </m:rPr>
                              <w:rPr>
                                <w:rFonts w:ascii="Cambria Math" w:hAnsi="Cambria Math"/>
                                <w:sz w:val="24"/>
                                <w:szCs w:val="24"/>
                                <w:lang w:eastAsia="ja-JP"/>
                                <w:rPrChange w:id="409" w:author="Author" w:date="2021-03-24T16:43:00Z">
                                  <w:rPr>
                                    <w:rFonts w:ascii="Cambria Math" w:hAnsi="Cambria Math"/>
                                    <w:sz w:val="18"/>
                                    <w:lang w:eastAsia="ja-JP"/>
                                  </w:rPr>
                                </w:rPrChange>
                              </w:rPr>
                              <m:t>x</m:t>
                            </w:ins>
                          </m:r>
                        </m:e>
                      </m:d>
                    </m:e>
                  </m:func>
                </m:num>
                <m:den>
                  <m:r>
                    <w:ins w:id="410" w:author="Author" w:date="2021-03-24T16:43:00Z">
                      <m:rPr>
                        <m:sty m:val="p"/>
                      </m:rPr>
                      <w:rPr>
                        <w:rFonts w:ascii="Cambria Math" w:hAnsi="Cambria Math"/>
                        <w:sz w:val="24"/>
                        <w:szCs w:val="24"/>
                        <w:lang w:eastAsia="ja-JP"/>
                        <w:rPrChange w:id="411" w:author="Author" w:date="2021-03-24T16:43:00Z">
                          <w:rPr>
                            <w:rFonts w:ascii="Cambria Math" w:hAnsi="Cambria Math"/>
                            <w:sz w:val="18"/>
                            <w:lang w:eastAsia="ja-JP"/>
                          </w:rPr>
                        </w:rPrChange>
                      </w:rPr>
                      <m:t>x</m:t>
                    </w:ins>
                  </m:r>
                </m:den>
              </m:f>
              <m:r>
                <w:ins w:id="412" w:author="Author" w:date="2021-03-24T16:43:00Z">
                  <m:rPr>
                    <m:sty m:val="p"/>
                  </m:rPr>
                  <w:rPr>
                    <w:rFonts w:ascii="Cambria Math" w:hAnsi="Cambria Math"/>
                    <w:sz w:val="24"/>
                    <w:szCs w:val="24"/>
                    <w:lang w:eastAsia="ja-JP"/>
                    <w:rPrChange w:id="413" w:author="Author" w:date="2021-03-24T16:43:00Z">
                      <w:rPr>
                        <w:rFonts w:ascii="Cambria Math" w:hAnsi="Cambria Math"/>
                        <w:sz w:val="18"/>
                        <w:lang w:eastAsia="ja-JP"/>
                      </w:rPr>
                    </w:rPrChange>
                  </w:rPr>
                  <m:t xml:space="preserve"> ∀ x≠0</m:t>
                </w:ins>
              </m:r>
            </m:oMath>
            <w:ins w:id="414" w:author="Author" w:date="2021-03-24T16:43:00Z">
              <w:r w:rsidR="007C17A0" w:rsidRPr="007C17A0">
                <w:rPr>
                  <w:sz w:val="24"/>
                  <w:szCs w:val="24"/>
                  <w:lang w:eastAsia="ja-JP"/>
                  <w:rPrChange w:id="415" w:author="Author" w:date="2021-03-24T16:43:00Z">
                    <w:rPr>
                      <w:sz w:val="18"/>
                      <w:lang w:eastAsia="ja-JP"/>
                    </w:rPr>
                  </w:rPrChange>
                </w:rPr>
                <w:t xml:space="preserve"> (x in radians) and </w:t>
              </w:r>
            </w:ins>
            <m:oMath>
              <m:r>
                <w:ins w:id="416" w:author="Author" w:date="2021-03-24T16:43:00Z">
                  <m:rPr>
                    <m:sty m:val="p"/>
                  </m:rPr>
                  <w:rPr>
                    <w:rFonts w:ascii="Cambria Math" w:hAnsi="Cambria Math"/>
                    <w:sz w:val="24"/>
                    <w:szCs w:val="24"/>
                    <w:lang w:eastAsia="ja-JP"/>
                    <w:rPrChange w:id="417" w:author="Author" w:date="2021-03-24T16:43:00Z">
                      <w:rPr>
                        <w:rFonts w:ascii="Cambria Math" w:hAnsi="Cambria Math"/>
                        <w:sz w:val="18"/>
                        <w:lang w:eastAsia="ja-JP"/>
                      </w:rPr>
                    </w:rPrChange>
                  </w:rPr>
                  <m:t>sinc</m:t>
                </w:ins>
              </m:r>
              <m:d>
                <m:dPr>
                  <m:ctrlPr>
                    <w:ins w:id="418" w:author="Author" w:date="2021-03-24T16:43:00Z">
                      <w:rPr>
                        <w:rFonts w:ascii="Cambria Math" w:hAnsi="Cambria Math"/>
                        <w:sz w:val="24"/>
                        <w:szCs w:val="24"/>
                        <w:lang w:eastAsia="ja-JP"/>
                      </w:rPr>
                    </w:ins>
                  </m:ctrlPr>
                </m:dPr>
                <m:e>
                  <m:r>
                    <w:ins w:id="419" w:author="Author" w:date="2021-03-24T16:43:00Z">
                      <m:rPr>
                        <m:sty m:val="p"/>
                      </m:rPr>
                      <w:rPr>
                        <w:rFonts w:ascii="Cambria Math" w:hAnsi="Cambria Math"/>
                        <w:sz w:val="24"/>
                        <w:szCs w:val="24"/>
                        <w:lang w:eastAsia="ja-JP"/>
                        <w:rPrChange w:id="420" w:author="Author" w:date="2021-03-24T16:43:00Z">
                          <w:rPr>
                            <w:rFonts w:ascii="Cambria Math" w:hAnsi="Cambria Math"/>
                            <w:sz w:val="18"/>
                            <w:lang w:eastAsia="ja-JP"/>
                          </w:rPr>
                        </w:rPrChange>
                      </w:rPr>
                      <m:t>0</m:t>
                    </w:ins>
                  </m:r>
                </m:e>
              </m:d>
              <m:r>
                <w:ins w:id="421" w:author="Author" w:date="2021-03-24T16:43:00Z">
                  <m:rPr>
                    <m:sty m:val="p"/>
                  </m:rPr>
                  <w:rPr>
                    <w:rFonts w:ascii="Cambria Math" w:hAnsi="Cambria Math"/>
                    <w:sz w:val="24"/>
                    <w:szCs w:val="24"/>
                    <w:lang w:eastAsia="ja-JP"/>
                    <w:rPrChange w:id="422" w:author="Author" w:date="2021-03-24T16:43:00Z">
                      <w:rPr>
                        <w:rFonts w:ascii="Cambria Math" w:hAnsi="Cambria Math"/>
                        <w:sz w:val="18"/>
                        <w:lang w:eastAsia="ja-JP"/>
                      </w:rPr>
                    </w:rPrChange>
                  </w:rPr>
                  <m:t>=1</m:t>
                </w:ins>
              </m:r>
            </m:oMath>
            <w:ins w:id="423" w:author="Author" w:date="2021-03-24T16:43:00Z">
              <w:r w:rsidR="007C17A0" w:rsidRPr="007C17A0">
                <w:rPr>
                  <w:sz w:val="24"/>
                  <w:szCs w:val="24"/>
                  <w:lang w:eastAsia="ja-JP"/>
                  <w:rPrChange w:id="424" w:author="Author" w:date="2021-03-24T16:43:00Z">
                    <w:rPr>
                      <w:sz w:val="18"/>
                      <w:lang w:eastAsia="ja-JP"/>
                    </w:rPr>
                  </w:rPrChange>
                </w:rPr>
                <w:t>.</w:t>
              </w:r>
            </w:ins>
          </w:p>
          <w:p w14:paraId="542AD227" w14:textId="78AB5CC6" w:rsidR="00CD611F" w:rsidRPr="00BB2CCE" w:rsidRDefault="007C17A0" w:rsidP="007C17A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pt-BR" w:eastAsia="ja-JP"/>
              </w:rPr>
            </w:pPr>
            <w:ins w:id="425" w:author="Author" w:date="2021-03-24T16:43:00Z">
              <w:r w:rsidRPr="007C17A0">
                <w:rPr>
                  <w:rFonts w:ascii="Times New Roman" w:hAnsi="Times New Roman" w:cs="Times New Roman"/>
                  <w:sz w:val="24"/>
                  <w:szCs w:val="24"/>
                  <w:rPrChange w:id="426" w:author="Author" w:date="2021-03-24T16:43:00Z">
                    <w:rPr>
                      <w:sz w:val="18"/>
                    </w:rPr>
                  </w:rPrChange>
                </w:rPr>
                <w:t>In the Table “-“ means range of values, and “/” means discrete values.</w:t>
              </w:r>
            </w:ins>
          </w:p>
        </w:tc>
        <w:tc>
          <w:tcPr>
            <w:tcW w:w="2700" w:type="dxa"/>
            <w:tcBorders>
              <w:top w:val="single" w:sz="4" w:space="0" w:color="auto"/>
              <w:left w:val="nil"/>
              <w:bottom w:val="nil"/>
              <w:right w:val="nil"/>
            </w:tcBorders>
            <w:tcPrChange w:id="427" w:author="Author" w:date="2021-03-24T16:00:00Z">
              <w:tcPr>
                <w:tcW w:w="3363" w:type="dxa"/>
                <w:gridSpan w:val="3"/>
                <w:tcBorders>
                  <w:top w:val="single" w:sz="4" w:space="0" w:color="auto"/>
                  <w:left w:val="nil"/>
                  <w:bottom w:val="nil"/>
                  <w:right w:val="nil"/>
                </w:tcBorders>
              </w:tcPr>
            </w:tcPrChange>
          </w:tcPr>
          <w:p w14:paraId="6BE25541"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p>
        </w:tc>
        <w:tc>
          <w:tcPr>
            <w:tcW w:w="2700" w:type="dxa"/>
            <w:tcBorders>
              <w:top w:val="single" w:sz="4" w:space="0" w:color="auto"/>
              <w:left w:val="nil"/>
              <w:bottom w:val="nil"/>
              <w:right w:val="nil"/>
            </w:tcBorders>
            <w:tcPrChange w:id="428" w:author="Author" w:date="2021-03-24T16:00:00Z">
              <w:tcPr>
                <w:tcW w:w="3363" w:type="dxa"/>
                <w:tcBorders>
                  <w:top w:val="single" w:sz="4" w:space="0" w:color="auto"/>
                  <w:left w:val="nil"/>
                  <w:bottom w:val="nil"/>
                  <w:right w:val="nil"/>
                </w:tcBorders>
              </w:tcPr>
            </w:tcPrChange>
          </w:tcPr>
          <w:p w14:paraId="64ED9752" w14:textId="77777777" w:rsidR="00460ADF" w:rsidRPr="00BB2CCE" w:rsidRDefault="00460ADF"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4"/>
                <w:szCs w:val="24"/>
                <w:lang w:val="en-GB" w:eastAsia="ja-JP"/>
              </w:rPr>
            </w:pPr>
          </w:p>
        </w:tc>
      </w:tr>
    </w:tbl>
    <w:p w14:paraId="1ABE29F1" w14:textId="78EF5F8F" w:rsidR="00BB2CCE" w:rsidRPr="006B3F45" w:rsidRDefault="006B3F45">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Change w:id="429" w:author="Author" w:date="2021-03-24T17:03:00Z">
            <w:rPr>
              <w:rFonts w:ascii="Times New Roman" w:eastAsia="Times New Roman" w:hAnsi="Times New Roman" w:cs="Times New Roman"/>
              <w:sz w:val="20"/>
              <w:szCs w:val="20"/>
              <w:lang w:val="en-GB"/>
            </w:rPr>
          </w:rPrChange>
        </w:rPr>
        <w:pPrChange w:id="430" w:author="Author" w:date="2021-03-24T17:03:00Z">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pPr>
        </w:pPrChange>
      </w:pPr>
      <w:ins w:id="431" w:author="Author" w:date="2021-03-24T17:03:00Z">
        <w:r w:rsidRPr="00BB2CCE">
          <w:rPr>
            <w:rFonts w:ascii="Times New Roman" w:eastAsia="Calibri" w:hAnsi="Times New Roman" w:cs="Times New Roman"/>
            <w:caps/>
            <w:sz w:val="24"/>
            <w:szCs w:val="24"/>
            <w:lang w:val="fr-FR"/>
          </w:rPr>
          <w:t>TABLE</w:t>
        </w:r>
        <w:r w:rsidRPr="00BB2CCE">
          <w:rPr>
            <w:rFonts w:ascii="Times New Roman" w:eastAsia="Calibri" w:hAnsi="Times New Roman" w:cs="Times New Roman"/>
            <w:caps/>
            <w:sz w:val="24"/>
            <w:szCs w:val="24"/>
            <w:lang w:val="en-GB"/>
          </w:rPr>
          <w:t xml:space="preserve">  1 (</w:t>
        </w:r>
        <w:r>
          <w:rPr>
            <w:rFonts w:ascii="Times New Roman" w:eastAsia="Calibri" w:hAnsi="Times New Roman" w:cs="Times New Roman"/>
            <w:i/>
            <w:iCs/>
            <w:sz w:val="24"/>
            <w:szCs w:val="24"/>
            <w:lang w:val="en-GB"/>
          </w:rPr>
          <w:t>End</w:t>
        </w:r>
        <w:r w:rsidRPr="00BB2CCE">
          <w:rPr>
            <w:rFonts w:ascii="Times New Roman" w:eastAsia="Calibri" w:hAnsi="Times New Roman" w:cs="Times New Roman"/>
            <w:caps/>
            <w:sz w:val="24"/>
            <w:szCs w:val="24"/>
            <w:lang w:val="en-GB"/>
          </w:rPr>
          <w:t>)</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9"/>
        <w:gridCol w:w="1197"/>
        <w:gridCol w:w="2794"/>
        <w:gridCol w:w="2724"/>
        <w:gridCol w:w="1269"/>
        <w:gridCol w:w="1296"/>
        <w:gridCol w:w="1418"/>
        <w:gridCol w:w="1413"/>
      </w:tblGrid>
      <w:tr w:rsidR="00661083" w14:paraId="1DC44A31" w14:textId="77777777" w:rsidTr="00661083">
        <w:trPr>
          <w:jc w:val="center"/>
          <w:ins w:id="432" w:author="Author" w:date="2021-03-24T16:24:00Z"/>
        </w:trPr>
        <w:tc>
          <w:tcPr>
            <w:tcW w:w="23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1747AEE" w14:textId="77777777" w:rsidR="00661083" w:rsidRDefault="00661083">
            <w:pPr>
              <w:pStyle w:val="Tablehead"/>
              <w:rPr>
                <w:ins w:id="433" w:author="Author" w:date="2021-03-24T16:24:00Z"/>
                <w:sz w:val="20"/>
                <w:szCs w:val="20"/>
                <w:lang w:eastAsia="ja-JP"/>
              </w:rPr>
            </w:pPr>
            <w:ins w:id="434" w:author="Author" w:date="2021-03-24T16:24:00Z">
              <w:r>
                <w:rPr>
                  <w:lang w:eastAsia="ja-JP"/>
                </w:rPr>
                <w:t>Parameter</w:t>
              </w:r>
            </w:ins>
          </w:p>
        </w:tc>
        <w:tc>
          <w:tcPr>
            <w:tcW w:w="11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C9CD7CC" w14:textId="77777777" w:rsidR="00661083" w:rsidRDefault="00661083">
            <w:pPr>
              <w:pStyle w:val="Tablehead"/>
              <w:rPr>
                <w:ins w:id="435" w:author="Author" w:date="2021-03-24T16:24:00Z"/>
                <w:lang w:eastAsia="ja-JP"/>
              </w:rPr>
            </w:pPr>
            <w:ins w:id="436" w:author="Author" w:date="2021-03-24T16:24:00Z">
              <w:r>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80F970F" w14:textId="599606FC" w:rsidR="00661083" w:rsidRDefault="00661083">
            <w:pPr>
              <w:pStyle w:val="Tablehead"/>
              <w:rPr>
                <w:ins w:id="437" w:author="Author" w:date="2021-03-24T16:24:00Z"/>
                <w:lang w:eastAsia="ja-JP"/>
              </w:rPr>
            </w:pPr>
            <w:ins w:id="438" w:author="Author" w:date="2021-03-24T16:24:00Z">
              <w:r>
                <w:rPr>
                  <w:lang w:eastAsia="ja-JP"/>
                </w:rPr>
                <w:t>System 7</w:t>
              </w:r>
            </w:ins>
          </w:p>
          <w:p w14:paraId="0915D931" w14:textId="77777777" w:rsidR="00661083" w:rsidRDefault="00661083">
            <w:pPr>
              <w:pStyle w:val="Tablehead"/>
              <w:rPr>
                <w:ins w:id="439" w:author="Author" w:date="2021-03-24T16:24:00Z"/>
                <w:lang w:eastAsia="ja-JP"/>
              </w:rPr>
            </w:pPr>
            <w:ins w:id="440" w:author="Author" w:date="2021-03-24T16:24:00Z">
              <w:r>
                <w:rPr>
                  <w:lang w:eastAsia="ja-JP"/>
                </w:rPr>
                <w:t>Airborne 1</w:t>
              </w:r>
            </w:ins>
          </w:p>
          <w:p w14:paraId="4922EE25" w14:textId="55FC17C6" w:rsidR="00661083" w:rsidRDefault="00661083">
            <w:pPr>
              <w:pStyle w:val="Tablehead"/>
              <w:rPr>
                <w:ins w:id="441" w:author="Author" w:date="2021-03-24T16:24:00Z"/>
                <w:lang w:eastAsia="ja-JP"/>
              </w:rPr>
            </w:pPr>
            <w:ins w:id="442" w:author="Author" w:date="2021-03-24T16:25:00Z">
              <w:r>
                <w:rPr>
                  <w:lang w:eastAsia="ja-JP"/>
                </w:rPr>
                <w:t>(Source: 5B/163)</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C16D728" w14:textId="1355E305" w:rsidR="00661083" w:rsidRDefault="00661083">
            <w:pPr>
              <w:pStyle w:val="Tablehead"/>
              <w:rPr>
                <w:ins w:id="443" w:author="Author" w:date="2021-03-24T16:24:00Z"/>
                <w:lang w:eastAsia="ja-JP"/>
              </w:rPr>
            </w:pPr>
            <w:ins w:id="444" w:author="Author" w:date="2021-03-24T16:24:00Z">
              <w:r>
                <w:rPr>
                  <w:lang w:eastAsia="ja-JP"/>
                </w:rPr>
                <w:t>System 7</w:t>
              </w:r>
            </w:ins>
          </w:p>
          <w:p w14:paraId="142D232D" w14:textId="77777777" w:rsidR="00661083" w:rsidRDefault="00661083">
            <w:pPr>
              <w:pStyle w:val="Tablehead"/>
              <w:rPr>
                <w:ins w:id="445" w:author="Author" w:date="2021-03-24T16:24:00Z"/>
                <w:lang w:eastAsia="ja-JP"/>
              </w:rPr>
            </w:pPr>
            <w:ins w:id="446" w:author="Author" w:date="2021-03-24T16:24:00Z">
              <w:r>
                <w:rPr>
                  <w:lang w:eastAsia="ja-JP"/>
                </w:rPr>
                <w:t>Airborne 2</w:t>
              </w:r>
            </w:ins>
          </w:p>
          <w:p w14:paraId="734911F0" w14:textId="13324C82" w:rsidR="00661083" w:rsidRDefault="00661083">
            <w:pPr>
              <w:pStyle w:val="Tablehead"/>
              <w:rPr>
                <w:ins w:id="447" w:author="Author" w:date="2021-03-24T16:24:00Z"/>
                <w:lang w:eastAsia="ja-JP"/>
              </w:rPr>
            </w:pPr>
            <w:ins w:id="448" w:author="Author" w:date="2021-03-24T16:25:00Z">
              <w:r>
                <w:rPr>
                  <w:lang w:eastAsia="ja-JP"/>
                </w:rPr>
                <w:t>(Source: 5B/163)</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542206B" w14:textId="61FC11F3" w:rsidR="00661083" w:rsidRDefault="00661083">
            <w:pPr>
              <w:pStyle w:val="Tablehead"/>
              <w:rPr>
                <w:ins w:id="449" w:author="Author" w:date="2021-03-24T16:24:00Z"/>
                <w:lang w:eastAsia="ja-JP"/>
              </w:rPr>
            </w:pPr>
            <w:ins w:id="450" w:author="Author" w:date="2021-03-24T16:24:00Z">
              <w:r>
                <w:rPr>
                  <w:lang w:eastAsia="ja-JP"/>
                </w:rPr>
                <w:t>System 7</w:t>
              </w:r>
            </w:ins>
          </w:p>
          <w:p w14:paraId="1D71DF7F" w14:textId="77777777" w:rsidR="00661083" w:rsidRDefault="00661083">
            <w:pPr>
              <w:pStyle w:val="Tablehead"/>
              <w:rPr>
                <w:ins w:id="451" w:author="Author" w:date="2021-03-24T16:24:00Z"/>
                <w:lang w:eastAsia="ja-JP"/>
              </w:rPr>
            </w:pPr>
            <w:ins w:id="452" w:author="Author" w:date="2021-03-24T16:24:00Z">
              <w:r>
                <w:rPr>
                  <w:lang w:eastAsia="ja-JP"/>
                </w:rPr>
                <w:t>Ship borne</w:t>
              </w:r>
            </w:ins>
          </w:p>
          <w:p w14:paraId="64E28901" w14:textId="0BADCD7A" w:rsidR="00661083" w:rsidRDefault="00661083">
            <w:pPr>
              <w:pStyle w:val="Tablehead"/>
              <w:rPr>
                <w:ins w:id="453" w:author="Author" w:date="2021-03-24T16:24:00Z"/>
                <w:lang w:eastAsia="ja-JP"/>
              </w:rPr>
            </w:pPr>
            <w:ins w:id="454" w:author="Author" w:date="2021-03-24T16:25:00Z">
              <w:r>
                <w:rPr>
                  <w:lang w:eastAsia="ja-JP"/>
                </w:rPr>
                <w:t>(Source: 5B/163)</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1AEC6ED" w14:textId="0764E572" w:rsidR="00661083" w:rsidRDefault="00661083">
            <w:pPr>
              <w:pStyle w:val="Tablehead"/>
              <w:rPr>
                <w:ins w:id="455" w:author="Author" w:date="2021-03-24T16:24:00Z"/>
                <w:lang w:eastAsia="ja-JP"/>
              </w:rPr>
            </w:pPr>
            <w:ins w:id="456" w:author="Author" w:date="2021-03-24T16:24:00Z">
              <w:r>
                <w:rPr>
                  <w:lang w:eastAsia="ja-JP"/>
                </w:rPr>
                <w:t>System 7</w:t>
              </w:r>
            </w:ins>
          </w:p>
          <w:p w14:paraId="3E8F06A7" w14:textId="77777777" w:rsidR="00661083" w:rsidRDefault="00661083">
            <w:pPr>
              <w:pStyle w:val="Tablehead"/>
              <w:rPr>
                <w:ins w:id="457" w:author="Author" w:date="2021-03-24T16:24:00Z"/>
                <w:lang w:eastAsia="ja-JP"/>
              </w:rPr>
            </w:pPr>
            <w:ins w:id="458" w:author="Author" w:date="2021-03-24T16:24:00Z">
              <w:r>
                <w:rPr>
                  <w:lang w:eastAsia="ja-JP"/>
                </w:rPr>
                <w:t>Ground</w:t>
              </w:r>
            </w:ins>
          </w:p>
          <w:p w14:paraId="09124A97" w14:textId="25B08848" w:rsidR="00661083" w:rsidRDefault="00661083">
            <w:pPr>
              <w:pStyle w:val="Tablehead"/>
              <w:rPr>
                <w:ins w:id="459" w:author="Author" w:date="2021-03-24T16:24:00Z"/>
                <w:lang w:eastAsia="ja-JP"/>
              </w:rPr>
            </w:pPr>
            <w:ins w:id="460" w:author="Author" w:date="2021-03-24T16:25:00Z">
              <w:r>
                <w:rPr>
                  <w:lang w:eastAsia="ja-JP"/>
                </w:rPr>
                <w:t>(Source: 5B/163)</w:t>
              </w:r>
            </w:ins>
          </w:p>
        </w:tc>
      </w:tr>
      <w:tr w:rsidR="00661083" w14:paraId="6A4E93A3" w14:textId="77777777" w:rsidTr="00661083">
        <w:trPr>
          <w:jc w:val="center"/>
          <w:ins w:id="461" w:author="Author" w:date="2021-03-24T16:24:00Z"/>
        </w:trPr>
        <w:tc>
          <w:tcPr>
            <w:tcW w:w="14458"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E5EEA48" w14:textId="77777777" w:rsidR="00661083" w:rsidRDefault="00661083">
            <w:pPr>
              <w:pStyle w:val="Tabletext"/>
              <w:jc w:val="center"/>
              <w:rPr>
                <w:ins w:id="462" w:author="Author" w:date="2021-03-24T16:24:00Z"/>
                <w:lang w:eastAsia="ja-JP"/>
              </w:rPr>
            </w:pPr>
            <w:ins w:id="463" w:author="Author" w:date="2021-03-24T16:24:00Z">
              <w:r>
                <w:rPr>
                  <w:lang w:eastAsia="ja-JP"/>
                </w:rPr>
                <w:t>Transmitter</w:t>
              </w:r>
            </w:ins>
          </w:p>
        </w:tc>
      </w:tr>
      <w:tr w:rsidR="00661083" w14:paraId="34A9D1F2" w14:textId="77777777" w:rsidTr="00661083">
        <w:trPr>
          <w:jc w:val="center"/>
          <w:ins w:id="464" w:author="Author" w:date="2021-03-24T16:24:00Z"/>
        </w:trPr>
        <w:tc>
          <w:tcPr>
            <w:tcW w:w="2356" w:type="dxa"/>
            <w:tcBorders>
              <w:top w:val="single" w:sz="4" w:space="0" w:color="000000"/>
              <w:left w:val="single" w:sz="4" w:space="0" w:color="000000"/>
              <w:bottom w:val="single" w:sz="4" w:space="0" w:color="000000"/>
              <w:right w:val="single" w:sz="4" w:space="0" w:color="000000"/>
            </w:tcBorders>
            <w:hideMark/>
          </w:tcPr>
          <w:p w14:paraId="6382B8FE" w14:textId="77777777" w:rsidR="00661083" w:rsidRDefault="00661083">
            <w:pPr>
              <w:pStyle w:val="Tabletext"/>
              <w:rPr>
                <w:ins w:id="465" w:author="Author" w:date="2021-03-24T16:24:00Z"/>
                <w:lang w:eastAsia="ja-JP"/>
              </w:rPr>
            </w:pPr>
            <w:ins w:id="466" w:author="Author" w:date="2021-03-24T16:24:00Z">
              <w:r>
                <w:rPr>
                  <w:lang w:eastAsia="ja-JP"/>
                </w:rPr>
                <w:t>Tuning range</w:t>
              </w:r>
            </w:ins>
          </w:p>
        </w:tc>
        <w:tc>
          <w:tcPr>
            <w:tcW w:w="1198" w:type="dxa"/>
            <w:tcBorders>
              <w:top w:val="single" w:sz="4" w:space="0" w:color="000000"/>
              <w:left w:val="single" w:sz="4" w:space="0" w:color="000000"/>
              <w:bottom w:val="single" w:sz="4" w:space="0" w:color="000000"/>
              <w:right w:val="single" w:sz="4" w:space="0" w:color="000000"/>
            </w:tcBorders>
            <w:hideMark/>
          </w:tcPr>
          <w:p w14:paraId="28FFCDE1" w14:textId="77777777" w:rsidR="00661083" w:rsidRDefault="00661083">
            <w:pPr>
              <w:pStyle w:val="Tabletext"/>
              <w:jc w:val="center"/>
              <w:rPr>
                <w:ins w:id="467" w:author="Author" w:date="2021-03-24T16:24:00Z"/>
                <w:lang w:eastAsia="ja-JP"/>
              </w:rPr>
            </w:pPr>
            <w:ins w:id="468" w:author="Author" w:date="2021-03-24T16:24:00Z">
              <w:r>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889EFE6" w14:textId="77777777" w:rsidR="00661083" w:rsidRDefault="00661083">
            <w:pPr>
              <w:pStyle w:val="Tabletext"/>
              <w:jc w:val="center"/>
              <w:rPr>
                <w:ins w:id="469" w:author="Author" w:date="2021-03-24T16:24:00Z"/>
                <w:lang w:eastAsia="ja-JP"/>
              </w:rPr>
            </w:pPr>
            <w:ins w:id="470" w:author="Author" w:date="2021-03-24T16:24:00Z">
              <w:r>
                <w:rPr>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EC54F7A" w14:textId="77777777" w:rsidR="00661083" w:rsidRDefault="00661083">
            <w:pPr>
              <w:pStyle w:val="Tabletext"/>
              <w:jc w:val="center"/>
              <w:rPr>
                <w:ins w:id="471" w:author="Author" w:date="2021-03-24T16:24:00Z"/>
                <w:lang w:eastAsia="ja-JP"/>
              </w:rPr>
            </w:pPr>
            <w:ins w:id="472" w:author="Author" w:date="2021-03-24T16:24:00Z">
              <w:r>
                <w:rPr>
                  <w:lang w:eastAsia="ja-JP"/>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5286DE26" w14:textId="77777777" w:rsidR="00661083" w:rsidRDefault="00661083">
            <w:pPr>
              <w:pStyle w:val="Tabletext"/>
              <w:jc w:val="center"/>
              <w:rPr>
                <w:ins w:id="473" w:author="Author" w:date="2021-03-24T16:24:00Z"/>
                <w:lang w:eastAsia="ja-JP"/>
              </w:rPr>
            </w:pPr>
            <w:ins w:id="474" w:author="Author" w:date="2021-03-24T16:24:00Z">
              <w:r>
                <w:rPr>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1B05480D" w14:textId="77777777" w:rsidR="00661083" w:rsidRDefault="00661083">
            <w:pPr>
              <w:pStyle w:val="Tabletext"/>
              <w:jc w:val="center"/>
              <w:rPr>
                <w:ins w:id="475" w:author="Author" w:date="2021-03-24T16:24:00Z"/>
                <w:lang w:eastAsia="ja-JP"/>
              </w:rPr>
            </w:pPr>
            <w:ins w:id="476" w:author="Author" w:date="2021-03-24T16:24:00Z">
              <w:r>
                <w:rPr>
                  <w:lang w:eastAsia="ja-JP"/>
                </w:rPr>
                <w:t>4 800-4 990</w:t>
              </w:r>
            </w:ins>
          </w:p>
        </w:tc>
      </w:tr>
      <w:tr w:rsidR="00661083" w14:paraId="09FCC265" w14:textId="77777777" w:rsidTr="00661083">
        <w:trPr>
          <w:jc w:val="center"/>
          <w:ins w:id="477" w:author="Author" w:date="2021-03-24T16:24:00Z"/>
        </w:trPr>
        <w:tc>
          <w:tcPr>
            <w:tcW w:w="2356" w:type="dxa"/>
            <w:tcBorders>
              <w:top w:val="single" w:sz="4" w:space="0" w:color="000000"/>
              <w:left w:val="single" w:sz="4" w:space="0" w:color="000000"/>
              <w:bottom w:val="single" w:sz="4" w:space="0" w:color="000000"/>
              <w:right w:val="single" w:sz="4" w:space="0" w:color="000000"/>
            </w:tcBorders>
            <w:hideMark/>
          </w:tcPr>
          <w:p w14:paraId="71E805BB" w14:textId="77777777" w:rsidR="00661083" w:rsidRDefault="00661083">
            <w:pPr>
              <w:pStyle w:val="Tabletext"/>
              <w:rPr>
                <w:ins w:id="478" w:author="Author" w:date="2021-03-24T16:24:00Z"/>
                <w:lang w:eastAsia="ja-JP"/>
              </w:rPr>
            </w:pPr>
            <w:ins w:id="479" w:author="Author" w:date="2021-03-24T16:24:00Z">
              <w:r>
                <w:rPr>
                  <w:lang w:eastAsia="ja-JP"/>
                </w:rPr>
                <w:t>Power output</w:t>
              </w:r>
            </w:ins>
          </w:p>
        </w:tc>
        <w:tc>
          <w:tcPr>
            <w:tcW w:w="1198" w:type="dxa"/>
            <w:tcBorders>
              <w:top w:val="single" w:sz="4" w:space="0" w:color="000000"/>
              <w:left w:val="single" w:sz="4" w:space="0" w:color="000000"/>
              <w:bottom w:val="single" w:sz="4" w:space="0" w:color="000000"/>
              <w:right w:val="single" w:sz="4" w:space="0" w:color="000000"/>
            </w:tcBorders>
            <w:hideMark/>
          </w:tcPr>
          <w:p w14:paraId="6D30C873" w14:textId="77777777" w:rsidR="00661083" w:rsidRDefault="00661083">
            <w:pPr>
              <w:pStyle w:val="Tabletext"/>
              <w:jc w:val="center"/>
              <w:rPr>
                <w:ins w:id="480" w:author="Author" w:date="2021-03-24T16:24:00Z"/>
                <w:lang w:eastAsia="ja-JP"/>
              </w:rPr>
            </w:pPr>
            <w:ins w:id="481" w:author="Author" w:date="2021-03-24T16:24:00Z">
              <w:r>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386C4D0" w14:textId="77777777" w:rsidR="00661083" w:rsidRDefault="00661083">
            <w:pPr>
              <w:pStyle w:val="Tabletext"/>
              <w:jc w:val="center"/>
              <w:rPr>
                <w:ins w:id="482" w:author="Author" w:date="2021-03-24T16:24:00Z"/>
                <w:lang w:eastAsia="ja-JP"/>
              </w:rPr>
            </w:pPr>
            <w:ins w:id="483" w:author="Author" w:date="2021-03-24T16:24:00Z">
              <w:r>
                <w:rPr>
                  <w:lang w:eastAsia="ja-JP"/>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4391BBA" w14:textId="77777777" w:rsidR="00661083" w:rsidRDefault="00661083">
            <w:pPr>
              <w:pStyle w:val="Tabletext"/>
              <w:jc w:val="center"/>
              <w:rPr>
                <w:ins w:id="484" w:author="Author" w:date="2021-03-24T16:24:00Z"/>
                <w:lang w:eastAsia="ja-JP"/>
              </w:rPr>
            </w:pPr>
            <w:ins w:id="485" w:author="Author" w:date="2021-03-24T16:24:00Z">
              <w:r>
                <w:rPr>
                  <w:lang w:eastAsia="ja-JP"/>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7DE9A94D" w14:textId="77777777" w:rsidR="00661083" w:rsidRDefault="00661083">
            <w:pPr>
              <w:pStyle w:val="Tabletext"/>
              <w:jc w:val="center"/>
              <w:rPr>
                <w:ins w:id="486" w:author="Author" w:date="2021-03-24T16:24:00Z"/>
                <w:lang w:eastAsia="ja-JP"/>
              </w:rPr>
            </w:pPr>
            <w:ins w:id="487" w:author="Author" w:date="2021-03-24T16:24:00Z">
              <w:r>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810DD0C" w14:textId="77777777" w:rsidR="00661083" w:rsidRDefault="00661083">
            <w:pPr>
              <w:pStyle w:val="Tabletext"/>
              <w:jc w:val="center"/>
              <w:rPr>
                <w:ins w:id="488" w:author="Author" w:date="2021-03-24T16:24:00Z"/>
                <w:lang w:eastAsia="ja-JP"/>
              </w:rPr>
            </w:pPr>
            <w:ins w:id="489" w:author="Author" w:date="2021-03-24T16:24:00Z">
              <w:r>
                <w:rPr>
                  <w:lang w:eastAsia="ja-JP"/>
                </w:rPr>
                <w:t>35</w:t>
              </w:r>
            </w:ins>
          </w:p>
        </w:tc>
      </w:tr>
      <w:tr w:rsidR="00661083" w14:paraId="15A90378" w14:textId="77777777" w:rsidTr="00661083">
        <w:trPr>
          <w:jc w:val="center"/>
          <w:ins w:id="490" w:author="Author" w:date="2021-03-24T16:24:00Z"/>
        </w:trPr>
        <w:tc>
          <w:tcPr>
            <w:tcW w:w="2356" w:type="dxa"/>
            <w:tcBorders>
              <w:top w:val="single" w:sz="4" w:space="0" w:color="000000"/>
              <w:left w:val="single" w:sz="4" w:space="0" w:color="000000"/>
              <w:bottom w:val="single" w:sz="4" w:space="0" w:color="000000"/>
              <w:right w:val="single" w:sz="4" w:space="0" w:color="000000"/>
            </w:tcBorders>
            <w:hideMark/>
          </w:tcPr>
          <w:p w14:paraId="40BA5689" w14:textId="77777777" w:rsidR="00661083" w:rsidRDefault="00661083">
            <w:pPr>
              <w:pStyle w:val="Tabletext"/>
              <w:rPr>
                <w:ins w:id="491" w:author="Author" w:date="2021-03-24T16:24:00Z"/>
                <w:lang w:eastAsia="ja-JP"/>
              </w:rPr>
            </w:pPr>
            <w:ins w:id="492" w:author="Author" w:date="2021-03-24T16:24:00Z">
              <w:r>
                <w:rPr>
                  <w:lang w:eastAsia="ja-JP"/>
                </w:rPr>
                <w:t>Bandwidth (3 dB)</w:t>
              </w:r>
            </w:ins>
          </w:p>
        </w:tc>
        <w:tc>
          <w:tcPr>
            <w:tcW w:w="1198" w:type="dxa"/>
            <w:tcBorders>
              <w:top w:val="single" w:sz="4" w:space="0" w:color="000000"/>
              <w:left w:val="single" w:sz="4" w:space="0" w:color="000000"/>
              <w:bottom w:val="single" w:sz="4" w:space="0" w:color="000000"/>
              <w:right w:val="single" w:sz="4" w:space="0" w:color="000000"/>
            </w:tcBorders>
            <w:hideMark/>
          </w:tcPr>
          <w:p w14:paraId="4796A84D" w14:textId="77777777" w:rsidR="00661083" w:rsidRDefault="00661083">
            <w:pPr>
              <w:pStyle w:val="Tabletext"/>
              <w:jc w:val="center"/>
              <w:rPr>
                <w:ins w:id="493" w:author="Author" w:date="2021-03-24T16:24:00Z"/>
                <w:lang w:eastAsia="ja-JP"/>
              </w:rPr>
            </w:pPr>
            <w:ins w:id="494" w:author="Author" w:date="2021-03-24T16:24:00Z">
              <w:r>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79C36657" w14:textId="77777777" w:rsidR="00661083" w:rsidRDefault="00661083">
            <w:pPr>
              <w:pStyle w:val="Tabletext"/>
              <w:jc w:val="center"/>
              <w:rPr>
                <w:ins w:id="495" w:author="Author" w:date="2021-03-24T16:24:00Z"/>
                <w:lang w:eastAsia="ja-JP"/>
              </w:rPr>
            </w:pPr>
            <w:ins w:id="496" w:author="Author" w:date="2021-03-24T16:24:00Z">
              <w:r>
                <w:rPr>
                  <w:lang w:eastAsia="ja-JP"/>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83A05AD" w14:textId="77777777" w:rsidR="00661083" w:rsidRDefault="00661083">
            <w:pPr>
              <w:pStyle w:val="Tabletext"/>
              <w:jc w:val="center"/>
              <w:rPr>
                <w:ins w:id="497" w:author="Author" w:date="2021-03-24T16:24:00Z"/>
                <w:lang w:eastAsia="ja-JP"/>
              </w:rPr>
            </w:pPr>
            <w:ins w:id="498" w:author="Author" w:date="2021-03-24T16:24:00Z">
              <w:r>
                <w:rPr>
                  <w:lang w:eastAsia="ja-JP"/>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4F8913E" w14:textId="77777777" w:rsidR="00661083" w:rsidRDefault="00661083">
            <w:pPr>
              <w:pStyle w:val="Tabletext"/>
              <w:jc w:val="center"/>
              <w:rPr>
                <w:ins w:id="499" w:author="Author" w:date="2021-03-24T16:24:00Z"/>
                <w:lang w:eastAsia="ja-JP"/>
              </w:rPr>
            </w:pPr>
            <w:ins w:id="500" w:author="Author" w:date="2021-03-24T16:24:00Z">
              <w:r>
                <w:rPr>
                  <w:lang w:eastAsia="ja-JP"/>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EE8D7BC" w14:textId="77777777" w:rsidR="00661083" w:rsidRDefault="00661083">
            <w:pPr>
              <w:pStyle w:val="Tabletext"/>
              <w:jc w:val="center"/>
              <w:rPr>
                <w:ins w:id="501" w:author="Author" w:date="2021-03-24T16:24:00Z"/>
                <w:lang w:eastAsia="ja-JP"/>
              </w:rPr>
            </w:pPr>
            <w:ins w:id="502" w:author="Author" w:date="2021-03-24T16:24:00Z">
              <w:r>
                <w:rPr>
                  <w:lang w:eastAsia="ja-JP"/>
                </w:rPr>
                <w:t>5/10/20/40 (software configurable)</w:t>
              </w:r>
            </w:ins>
          </w:p>
        </w:tc>
      </w:tr>
      <w:tr w:rsidR="00661083" w14:paraId="08479BA8" w14:textId="77777777" w:rsidTr="00661083">
        <w:trPr>
          <w:jc w:val="center"/>
          <w:ins w:id="503" w:author="Author" w:date="2021-03-24T16:24:00Z"/>
        </w:trPr>
        <w:tc>
          <w:tcPr>
            <w:tcW w:w="14458"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FF6C09A" w14:textId="77777777" w:rsidR="00661083" w:rsidRDefault="00661083">
            <w:pPr>
              <w:pStyle w:val="Tabletext"/>
              <w:jc w:val="center"/>
              <w:rPr>
                <w:ins w:id="504" w:author="Author" w:date="2021-03-24T16:24:00Z"/>
                <w:lang w:eastAsia="ja-JP"/>
              </w:rPr>
            </w:pPr>
            <w:ins w:id="505" w:author="Author" w:date="2021-03-24T16:24:00Z">
              <w:r>
                <w:rPr>
                  <w:lang w:eastAsia="ja-JP"/>
                </w:rPr>
                <w:t>Receiver</w:t>
              </w:r>
            </w:ins>
          </w:p>
        </w:tc>
      </w:tr>
      <w:tr w:rsidR="00661083" w14:paraId="4720FE81" w14:textId="77777777" w:rsidTr="00661083">
        <w:trPr>
          <w:jc w:val="center"/>
          <w:ins w:id="506" w:author="Author" w:date="2021-03-24T16:24:00Z"/>
        </w:trPr>
        <w:tc>
          <w:tcPr>
            <w:tcW w:w="2356" w:type="dxa"/>
            <w:tcBorders>
              <w:top w:val="single" w:sz="4" w:space="0" w:color="000000"/>
              <w:left w:val="single" w:sz="4" w:space="0" w:color="000000"/>
              <w:bottom w:val="single" w:sz="4" w:space="0" w:color="000000"/>
              <w:right w:val="single" w:sz="4" w:space="0" w:color="000000"/>
            </w:tcBorders>
            <w:hideMark/>
          </w:tcPr>
          <w:p w14:paraId="3E2B28FD" w14:textId="77777777" w:rsidR="00661083" w:rsidRDefault="00661083">
            <w:pPr>
              <w:pStyle w:val="Tabletext"/>
              <w:rPr>
                <w:ins w:id="507" w:author="Author" w:date="2021-03-24T16:24:00Z"/>
                <w:lang w:eastAsia="ja-JP"/>
              </w:rPr>
            </w:pPr>
            <w:ins w:id="508" w:author="Author" w:date="2021-03-24T16:24:00Z">
              <w:r>
                <w:rPr>
                  <w:lang w:eastAsia="ja-JP"/>
                </w:rPr>
                <w:t>Tuning range</w:t>
              </w:r>
            </w:ins>
          </w:p>
        </w:tc>
        <w:tc>
          <w:tcPr>
            <w:tcW w:w="1198" w:type="dxa"/>
            <w:tcBorders>
              <w:top w:val="single" w:sz="4" w:space="0" w:color="000000"/>
              <w:left w:val="single" w:sz="4" w:space="0" w:color="000000"/>
              <w:bottom w:val="single" w:sz="4" w:space="0" w:color="000000"/>
              <w:right w:val="single" w:sz="4" w:space="0" w:color="000000"/>
            </w:tcBorders>
            <w:hideMark/>
          </w:tcPr>
          <w:p w14:paraId="18D04B27" w14:textId="77777777" w:rsidR="00661083" w:rsidRDefault="00661083">
            <w:pPr>
              <w:pStyle w:val="Tabletext"/>
              <w:jc w:val="center"/>
              <w:rPr>
                <w:ins w:id="509" w:author="Author" w:date="2021-03-24T16:24:00Z"/>
                <w:lang w:eastAsia="ja-JP"/>
              </w:rPr>
            </w:pPr>
            <w:ins w:id="510" w:author="Author" w:date="2021-03-24T16:24:00Z">
              <w:r>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9DFD776" w14:textId="77777777" w:rsidR="00661083" w:rsidRDefault="00661083">
            <w:pPr>
              <w:pStyle w:val="Tabletext"/>
              <w:jc w:val="center"/>
              <w:rPr>
                <w:ins w:id="511" w:author="Author" w:date="2021-03-24T16:24:00Z"/>
                <w:lang w:eastAsia="ja-JP"/>
              </w:rPr>
            </w:pPr>
            <w:ins w:id="512" w:author="Author" w:date="2021-03-24T16:24:00Z">
              <w:r>
                <w:rPr>
                  <w:lang w:eastAsia="ja-JP"/>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B59777F" w14:textId="77777777" w:rsidR="00661083" w:rsidRDefault="00661083">
            <w:pPr>
              <w:pStyle w:val="Tabletext"/>
              <w:jc w:val="center"/>
              <w:rPr>
                <w:ins w:id="513" w:author="Author" w:date="2021-03-24T16:24:00Z"/>
                <w:lang w:eastAsia="ja-JP"/>
              </w:rPr>
            </w:pPr>
            <w:ins w:id="514" w:author="Author" w:date="2021-03-24T16:24:00Z">
              <w:r>
                <w:rPr>
                  <w:lang w:eastAsia="ja-JP"/>
                </w:rPr>
                <w:t>4800-4 990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24A34BA" w14:textId="77777777" w:rsidR="00661083" w:rsidRDefault="00661083">
            <w:pPr>
              <w:pStyle w:val="Tabletext"/>
              <w:jc w:val="center"/>
              <w:rPr>
                <w:ins w:id="515" w:author="Author" w:date="2021-03-24T16:24:00Z"/>
                <w:lang w:eastAsia="ja-JP"/>
              </w:rPr>
            </w:pPr>
            <w:ins w:id="516" w:author="Author" w:date="2021-03-24T16:24:00Z">
              <w:r>
                <w:rPr>
                  <w:lang w:eastAsia="ja-JP"/>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3D5AB7F" w14:textId="77777777" w:rsidR="00661083" w:rsidRDefault="00661083">
            <w:pPr>
              <w:pStyle w:val="Tabletext"/>
              <w:jc w:val="center"/>
              <w:rPr>
                <w:ins w:id="517" w:author="Author" w:date="2021-03-24T16:24:00Z"/>
                <w:lang w:eastAsia="ja-JP"/>
              </w:rPr>
            </w:pPr>
            <w:ins w:id="518" w:author="Author" w:date="2021-03-24T16:24:00Z">
              <w:r>
                <w:rPr>
                  <w:lang w:eastAsia="ja-JP"/>
                </w:rPr>
                <w:t>4 800-4 990</w:t>
              </w:r>
            </w:ins>
          </w:p>
        </w:tc>
      </w:tr>
      <w:tr w:rsidR="00661083" w14:paraId="3C396DA8" w14:textId="77777777" w:rsidTr="00661083">
        <w:trPr>
          <w:jc w:val="center"/>
          <w:ins w:id="519" w:author="Author" w:date="2021-03-24T16:24:00Z"/>
        </w:trPr>
        <w:tc>
          <w:tcPr>
            <w:tcW w:w="2356" w:type="dxa"/>
            <w:tcBorders>
              <w:top w:val="single" w:sz="4" w:space="0" w:color="000000"/>
              <w:left w:val="single" w:sz="4" w:space="0" w:color="000000"/>
              <w:bottom w:val="single" w:sz="4" w:space="0" w:color="000000"/>
              <w:right w:val="single" w:sz="4" w:space="0" w:color="000000"/>
            </w:tcBorders>
            <w:hideMark/>
          </w:tcPr>
          <w:p w14:paraId="57D06CC2" w14:textId="77777777" w:rsidR="00661083" w:rsidRDefault="00661083">
            <w:pPr>
              <w:pStyle w:val="Tabletext"/>
              <w:rPr>
                <w:ins w:id="520" w:author="Author" w:date="2021-03-24T16:24:00Z"/>
                <w:lang w:eastAsia="ja-JP"/>
              </w:rPr>
            </w:pPr>
            <w:ins w:id="521" w:author="Author" w:date="2021-03-24T16:24:00Z">
              <w:r>
                <w:rPr>
                  <w:lang w:eastAsia="ja-JP"/>
                </w:rPr>
                <w:t>Selectivity (3 dB)</w:t>
              </w:r>
            </w:ins>
          </w:p>
        </w:tc>
        <w:tc>
          <w:tcPr>
            <w:tcW w:w="1198" w:type="dxa"/>
            <w:tcBorders>
              <w:top w:val="single" w:sz="4" w:space="0" w:color="000000"/>
              <w:left w:val="single" w:sz="4" w:space="0" w:color="000000"/>
              <w:bottom w:val="single" w:sz="4" w:space="0" w:color="000000"/>
              <w:right w:val="single" w:sz="4" w:space="0" w:color="000000"/>
            </w:tcBorders>
            <w:hideMark/>
          </w:tcPr>
          <w:p w14:paraId="71E93CC5" w14:textId="77777777" w:rsidR="00661083" w:rsidRDefault="00661083">
            <w:pPr>
              <w:pStyle w:val="Tabletext"/>
              <w:jc w:val="center"/>
              <w:rPr>
                <w:ins w:id="522" w:author="Author" w:date="2021-03-24T16:24:00Z"/>
                <w:lang w:eastAsia="ja-JP"/>
              </w:rPr>
            </w:pPr>
            <w:ins w:id="523" w:author="Author" w:date="2021-03-24T16:24:00Z">
              <w:r>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BCD39CB" w14:textId="77777777" w:rsidR="00661083" w:rsidRDefault="00661083">
            <w:pPr>
              <w:pStyle w:val="Tabletext"/>
              <w:jc w:val="center"/>
              <w:rPr>
                <w:ins w:id="524" w:author="Author" w:date="2021-03-24T16:24:00Z"/>
                <w:lang w:eastAsia="ja-JP"/>
              </w:rPr>
            </w:pPr>
            <w:ins w:id="525" w:author="Author" w:date="2021-03-24T16:24:00Z">
              <w:r>
                <w:rPr>
                  <w:lang w:eastAsia="ja-JP"/>
                </w:rPr>
                <w:t>5/10/20/40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B2EEDB3" w14:textId="77777777" w:rsidR="00661083" w:rsidRDefault="00661083">
            <w:pPr>
              <w:pStyle w:val="Tabletext"/>
              <w:jc w:val="center"/>
              <w:rPr>
                <w:ins w:id="526" w:author="Author" w:date="2021-03-24T16:24:00Z"/>
                <w:lang w:eastAsia="ja-JP"/>
              </w:rPr>
            </w:pPr>
            <w:ins w:id="527" w:author="Author" w:date="2021-03-24T16:24:00Z">
              <w:r>
                <w:rPr>
                  <w:lang w:eastAsia="ja-JP"/>
                </w:rPr>
                <w:t>5/10/20/40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261B469" w14:textId="77777777" w:rsidR="00661083" w:rsidRDefault="00661083">
            <w:pPr>
              <w:pStyle w:val="Tabletext"/>
              <w:jc w:val="center"/>
              <w:rPr>
                <w:ins w:id="528" w:author="Author" w:date="2021-03-24T16:24:00Z"/>
                <w:lang w:eastAsia="ja-JP"/>
              </w:rPr>
            </w:pPr>
            <w:ins w:id="529" w:author="Author" w:date="2021-03-24T16:24:00Z">
              <w:r>
                <w:rPr>
                  <w:lang w:eastAsia="ja-JP"/>
                </w:rPr>
                <w:t>5/10/20/40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952E574" w14:textId="77777777" w:rsidR="00661083" w:rsidRDefault="00661083">
            <w:pPr>
              <w:pStyle w:val="Tabletext"/>
              <w:jc w:val="center"/>
              <w:rPr>
                <w:ins w:id="530" w:author="Author" w:date="2021-03-24T16:24:00Z"/>
                <w:lang w:eastAsia="ja-JP"/>
              </w:rPr>
            </w:pPr>
            <w:ins w:id="531" w:author="Author" w:date="2021-03-24T16:24:00Z">
              <w:r>
                <w:rPr>
                  <w:lang w:eastAsia="ja-JP"/>
                </w:rPr>
                <w:t>5/10/20/40</w:t>
              </w:r>
            </w:ins>
          </w:p>
        </w:tc>
      </w:tr>
      <w:tr w:rsidR="00661083" w14:paraId="4BD8D58D" w14:textId="77777777" w:rsidTr="00661083">
        <w:trPr>
          <w:jc w:val="center"/>
          <w:ins w:id="532" w:author="Author" w:date="2021-03-24T16:24:00Z"/>
        </w:trPr>
        <w:tc>
          <w:tcPr>
            <w:tcW w:w="2356" w:type="dxa"/>
            <w:tcBorders>
              <w:top w:val="single" w:sz="4" w:space="0" w:color="000000"/>
              <w:left w:val="single" w:sz="4" w:space="0" w:color="000000"/>
              <w:bottom w:val="single" w:sz="4" w:space="0" w:color="000000"/>
              <w:right w:val="single" w:sz="4" w:space="0" w:color="000000"/>
            </w:tcBorders>
            <w:hideMark/>
          </w:tcPr>
          <w:p w14:paraId="023089B2" w14:textId="77777777" w:rsidR="00661083" w:rsidRDefault="00661083">
            <w:pPr>
              <w:pStyle w:val="Tabletext"/>
              <w:rPr>
                <w:ins w:id="533" w:author="Author" w:date="2021-03-24T16:24:00Z"/>
                <w:lang w:eastAsia="ja-JP"/>
              </w:rPr>
            </w:pPr>
            <w:ins w:id="534" w:author="Author" w:date="2021-03-24T16:24:00Z">
              <w:r>
                <w:rPr>
                  <w:lang w:eastAsia="ja-JP"/>
                </w:rPr>
                <w:t>Noise figure</w:t>
              </w:r>
            </w:ins>
          </w:p>
        </w:tc>
        <w:tc>
          <w:tcPr>
            <w:tcW w:w="1198" w:type="dxa"/>
            <w:tcBorders>
              <w:top w:val="single" w:sz="4" w:space="0" w:color="000000"/>
              <w:left w:val="single" w:sz="4" w:space="0" w:color="000000"/>
              <w:bottom w:val="single" w:sz="4" w:space="0" w:color="000000"/>
              <w:right w:val="single" w:sz="4" w:space="0" w:color="000000"/>
            </w:tcBorders>
            <w:hideMark/>
          </w:tcPr>
          <w:p w14:paraId="1B1F25F7" w14:textId="77777777" w:rsidR="00661083" w:rsidRDefault="00661083">
            <w:pPr>
              <w:pStyle w:val="Tabletext"/>
              <w:jc w:val="center"/>
              <w:rPr>
                <w:ins w:id="535" w:author="Author" w:date="2021-03-24T16:24:00Z"/>
                <w:lang w:eastAsia="ja-JP"/>
              </w:rPr>
            </w:pPr>
            <w:ins w:id="536" w:author="Author" w:date="2021-03-24T16:24:00Z">
              <w:r>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5004655" w14:textId="77777777" w:rsidR="00661083" w:rsidRDefault="00661083">
            <w:pPr>
              <w:pStyle w:val="Tabletext"/>
              <w:jc w:val="center"/>
              <w:rPr>
                <w:ins w:id="537" w:author="Author" w:date="2021-03-24T16:24:00Z"/>
                <w:lang w:eastAsia="ja-JP"/>
              </w:rPr>
            </w:pPr>
            <w:ins w:id="538" w:author="Author" w:date="2021-03-24T16:24:00Z">
              <w:r>
                <w:rPr>
                  <w:lang w:eastAsia="ja-JP"/>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696EDF1" w14:textId="77777777" w:rsidR="00661083" w:rsidRDefault="00661083">
            <w:pPr>
              <w:pStyle w:val="Tabletext"/>
              <w:jc w:val="center"/>
              <w:rPr>
                <w:ins w:id="539" w:author="Author" w:date="2021-03-24T16:24:00Z"/>
                <w:lang w:eastAsia="ja-JP"/>
              </w:rPr>
            </w:pPr>
            <w:ins w:id="540" w:author="Author" w:date="2021-03-24T16:24:00Z">
              <w:r>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732FFD5" w14:textId="77777777" w:rsidR="00661083" w:rsidRDefault="00661083">
            <w:pPr>
              <w:pStyle w:val="Tabletext"/>
              <w:jc w:val="center"/>
              <w:rPr>
                <w:ins w:id="541" w:author="Author" w:date="2021-03-24T16:24:00Z"/>
                <w:lang w:eastAsia="ja-JP"/>
              </w:rPr>
            </w:pPr>
            <w:ins w:id="542" w:author="Author" w:date="2021-03-24T16:24:00Z">
              <w:r>
                <w:rPr>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6A8D5A94" w14:textId="77777777" w:rsidR="00661083" w:rsidRDefault="00661083">
            <w:pPr>
              <w:pStyle w:val="Tabletext"/>
              <w:jc w:val="center"/>
              <w:rPr>
                <w:ins w:id="543" w:author="Author" w:date="2021-03-24T16:24:00Z"/>
                <w:lang w:eastAsia="ja-JP"/>
              </w:rPr>
            </w:pPr>
            <w:ins w:id="544" w:author="Author" w:date="2021-03-24T16:24:00Z">
              <w:r>
                <w:rPr>
                  <w:lang w:eastAsia="ja-JP"/>
                </w:rPr>
                <w:t>4</w:t>
              </w:r>
            </w:ins>
          </w:p>
        </w:tc>
      </w:tr>
      <w:tr w:rsidR="00661083" w14:paraId="7258104E" w14:textId="77777777" w:rsidTr="00661083">
        <w:trPr>
          <w:jc w:val="center"/>
          <w:ins w:id="545" w:author="Author" w:date="2021-03-24T16:24:00Z"/>
        </w:trPr>
        <w:tc>
          <w:tcPr>
            <w:tcW w:w="2356" w:type="dxa"/>
            <w:tcBorders>
              <w:top w:val="single" w:sz="4" w:space="0" w:color="000000"/>
              <w:left w:val="single" w:sz="4" w:space="0" w:color="000000"/>
              <w:bottom w:val="single" w:sz="4" w:space="0" w:color="000000"/>
              <w:right w:val="single" w:sz="4" w:space="0" w:color="000000"/>
            </w:tcBorders>
            <w:hideMark/>
          </w:tcPr>
          <w:p w14:paraId="588570BE" w14:textId="77777777" w:rsidR="00661083" w:rsidRDefault="00661083">
            <w:pPr>
              <w:pStyle w:val="Tabletext"/>
              <w:rPr>
                <w:ins w:id="546" w:author="Author" w:date="2021-03-24T16:24:00Z"/>
                <w:lang w:eastAsia="ja-JP"/>
              </w:rPr>
            </w:pPr>
            <w:ins w:id="547" w:author="Author" w:date="2021-03-24T16:24:00Z">
              <w:r>
                <w:rPr>
                  <w:lang w:eastAsia="ja-JP"/>
                </w:rPr>
                <w:t>Thermal noise level</w:t>
              </w:r>
            </w:ins>
          </w:p>
        </w:tc>
        <w:tc>
          <w:tcPr>
            <w:tcW w:w="1198" w:type="dxa"/>
            <w:tcBorders>
              <w:top w:val="single" w:sz="4" w:space="0" w:color="000000"/>
              <w:left w:val="single" w:sz="4" w:space="0" w:color="000000"/>
              <w:bottom w:val="single" w:sz="4" w:space="0" w:color="000000"/>
              <w:right w:val="single" w:sz="4" w:space="0" w:color="000000"/>
            </w:tcBorders>
            <w:hideMark/>
          </w:tcPr>
          <w:p w14:paraId="1242FFCB" w14:textId="77777777" w:rsidR="00661083" w:rsidRDefault="00661083">
            <w:pPr>
              <w:pStyle w:val="Tabletext"/>
              <w:jc w:val="center"/>
              <w:rPr>
                <w:ins w:id="548" w:author="Author" w:date="2021-03-24T16:24:00Z"/>
                <w:lang w:eastAsia="ja-JP"/>
              </w:rPr>
            </w:pPr>
            <w:ins w:id="549" w:author="Author" w:date="2021-03-24T16:24:00Z">
              <w:r>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F5BCF43" w14:textId="77777777" w:rsidR="00661083" w:rsidRDefault="00661083">
            <w:pPr>
              <w:pStyle w:val="Tabletext"/>
              <w:jc w:val="center"/>
              <w:rPr>
                <w:ins w:id="550" w:author="Author" w:date="2021-03-24T16:24:00Z"/>
                <w:lang w:eastAsia="ja-JP"/>
              </w:rPr>
            </w:pPr>
            <w:ins w:id="551" w:author="Author" w:date="2021-03-24T16:24:00Z">
              <w:r>
                <w:rPr>
                  <w:lang w:eastAsia="ja-JP"/>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02AFFE0" w14:textId="77777777" w:rsidR="00661083" w:rsidRDefault="00661083">
            <w:pPr>
              <w:pStyle w:val="Tabletext"/>
              <w:jc w:val="center"/>
              <w:rPr>
                <w:ins w:id="552" w:author="Author" w:date="2021-03-24T16:24:00Z"/>
                <w:lang w:eastAsia="ja-JP"/>
              </w:rPr>
            </w:pPr>
            <w:ins w:id="553" w:author="Author" w:date="2021-03-24T16:24:00Z">
              <w:r>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CA7199B" w14:textId="77777777" w:rsidR="00661083" w:rsidRDefault="00661083">
            <w:pPr>
              <w:pStyle w:val="Tabletext"/>
              <w:jc w:val="center"/>
              <w:rPr>
                <w:ins w:id="554" w:author="Author" w:date="2021-03-24T16:24:00Z"/>
                <w:lang w:eastAsia="ja-JP"/>
              </w:rPr>
            </w:pPr>
            <w:ins w:id="555" w:author="Author" w:date="2021-03-24T16:24:00Z">
              <w:r>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718E1211" w14:textId="77777777" w:rsidR="00661083" w:rsidRDefault="00661083">
            <w:pPr>
              <w:pStyle w:val="Tabletext"/>
              <w:jc w:val="center"/>
              <w:rPr>
                <w:ins w:id="556" w:author="Author" w:date="2021-03-24T16:24:00Z"/>
                <w:lang w:eastAsia="ja-JP"/>
              </w:rPr>
            </w:pPr>
            <w:ins w:id="557" w:author="Author" w:date="2021-03-24T16:24:00Z">
              <w:r>
                <w:rPr>
                  <w:lang w:eastAsia="ja-JP"/>
                </w:rPr>
                <w:t>−103 to −94</w:t>
              </w:r>
            </w:ins>
          </w:p>
        </w:tc>
      </w:tr>
      <w:tr w:rsidR="00661083" w14:paraId="58A0FAB5" w14:textId="77777777" w:rsidTr="00661083">
        <w:trPr>
          <w:jc w:val="center"/>
          <w:ins w:id="558" w:author="Author" w:date="2021-03-24T16:24:00Z"/>
        </w:trPr>
        <w:tc>
          <w:tcPr>
            <w:tcW w:w="14458"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7768389" w14:textId="77777777" w:rsidR="00661083" w:rsidRDefault="00661083">
            <w:pPr>
              <w:pStyle w:val="Tabletext"/>
              <w:jc w:val="center"/>
              <w:rPr>
                <w:ins w:id="559" w:author="Author" w:date="2021-03-24T16:24:00Z"/>
                <w:lang w:eastAsia="ja-JP"/>
              </w:rPr>
            </w:pPr>
            <w:ins w:id="560" w:author="Author" w:date="2021-03-24T16:24:00Z">
              <w:r>
                <w:rPr>
                  <w:lang w:eastAsia="ja-JP"/>
                </w:rPr>
                <w:t>Antenna</w:t>
              </w:r>
            </w:ins>
          </w:p>
        </w:tc>
      </w:tr>
      <w:tr w:rsidR="00661083" w14:paraId="5AAB5690" w14:textId="77777777" w:rsidTr="00661083">
        <w:trPr>
          <w:jc w:val="center"/>
          <w:ins w:id="561" w:author="Author" w:date="2021-03-24T16:24:00Z"/>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32BEC6B9" w14:textId="77777777" w:rsidR="00661083" w:rsidRDefault="00661083">
            <w:pPr>
              <w:pStyle w:val="Tabletext"/>
              <w:rPr>
                <w:ins w:id="562" w:author="Author" w:date="2021-03-24T16:24:00Z"/>
                <w:lang w:eastAsia="ja-JP"/>
              </w:rPr>
            </w:pPr>
            <w:ins w:id="563" w:author="Author" w:date="2021-03-24T16:24:00Z">
              <w:r>
                <w:rPr>
                  <w:lang w:eastAsia="ja-JP"/>
                </w:rPr>
                <w:t>Antenna type</w:t>
              </w:r>
            </w:ins>
          </w:p>
        </w:tc>
        <w:tc>
          <w:tcPr>
            <w:tcW w:w="1198" w:type="dxa"/>
            <w:tcBorders>
              <w:top w:val="single" w:sz="4" w:space="0" w:color="000000"/>
              <w:left w:val="single" w:sz="4" w:space="0" w:color="000000"/>
              <w:bottom w:val="single" w:sz="4" w:space="0" w:color="000000"/>
              <w:right w:val="single" w:sz="4" w:space="0" w:color="000000"/>
            </w:tcBorders>
          </w:tcPr>
          <w:p w14:paraId="5BDA804C" w14:textId="77777777" w:rsidR="00661083" w:rsidRDefault="00661083">
            <w:pPr>
              <w:pStyle w:val="Tabletext"/>
              <w:jc w:val="center"/>
              <w:rPr>
                <w:ins w:id="564" w:author="Author" w:date="2021-03-24T16:24: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878BC53" w14:textId="77777777" w:rsidR="00661083" w:rsidRDefault="00661083">
            <w:pPr>
              <w:pStyle w:val="Tabletext"/>
              <w:jc w:val="center"/>
              <w:rPr>
                <w:ins w:id="565" w:author="Author" w:date="2021-03-24T16:24:00Z"/>
                <w:lang w:eastAsia="ja-JP"/>
              </w:rPr>
            </w:pPr>
            <w:ins w:id="566" w:author="Author" w:date="2021-03-24T16:24:00Z">
              <w:r>
                <w:rPr>
                  <w:lang w:eastAsia="ja-JP"/>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ADD9863" w14:textId="77777777" w:rsidR="00661083" w:rsidRDefault="00661083">
            <w:pPr>
              <w:pStyle w:val="Tabletext"/>
              <w:jc w:val="center"/>
              <w:rPr>
                <w:ins w:id="567" w:author="Author" w:date="2021-03-24T16:24:00Z"/>
                <w:lang w:eastAsia="ja-JP"/>
              </w:rPr>
            </w:pPr>
            <w:ins w:id="568" w:author="Author" w:date="2021-03-24T16:24:00Z">
              <w:r>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22BFECF" w14:textId="77777777" w:rsidR="00661083" w:rsidRDefault="00661083">
            <w:pPr>
              <w:pStyle w:val="Tabletext"/>
              <w:jc w:val="center"/>
              <w:rPr>
                <w:ins w:id="569" w:author="Author" w:date="2021-03-24T16:24:00Z"/>
                <w:lang w:eastAsia="ja-JP"/>
              </w:rPr>
            </w:pPr>
            <w:ins w:id="570" w:author="Author" w:date="2021-03-24T16:24:00Z">
              <w:r>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CDB13F5" w14:textId="77777777" w:rsidR="00661083" w:rsidRDefault="00661083">
            <w:pPr>
              <w:pStyle w:val="Tabletext"/>
              <w:jc w:val="center"/>
              <w:rPr>
                <w:ins w:id="571" w:author="Author" w:date="2021-03-24T16:24:00Z"/>
                <w:lang w:eastAsia="ja-JP"/>
              </w:rPr>
            </w:pPr>
            <w:ins w:id="572" w:author="Author" w:date="2021-03-24T16:24:00Z">
              <w:r>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4B995FCA" w14:textId="77777777" w:rsidR="00661083" w:rsidRDefault="00661083">
            <w:pPr>
              <w:pStyle w:val="Tabletext"/>
              <w:jc w:val="center"/>
              <w:rPr>
                <w:ins w:id="573" w:author="Author" w:date="2021-03-24T16:24:00Z"/>
                <w:lang w:eastAsia="ja-JP"/>
              </w:rPr>
            </w:pPr>
            <w:ins w:id="574" w:author="Author" w:date="2021-03-24T16:24:00Z">
              <w:r>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5FCB4A7" w14:textId="77777777" w:rsidR="00661083" w:rsidRDefault="00661083">
            <w:pPr>
              <w:pStyle w:val="Tabletext"/>
              <w:jc w:val="center"/>
              <w:rPr>
                <w:ins w:id="575" w:author="Author" w:date="2021-03-24T16:24:00Z"/>
                <w:lang w:eastAsia="ja-JP"/>
              </w:rPr>
            </w:pPr>
            <w:ins w:id="576" w:author="Author" w:date="2021-03-24T16:24:00Z">
              <w:r>
                <w:rPr>
                  <w:lang w:eastAsia="ja-JP"/>
                </w:rPr>
                <w:t>Directional</w:t>
              </w:r>
            </w:ins>
          </w:p>
        </w:tc>
      </w:tr>
      <w:tr w:rsidR="00661083" w14:paraId="69FD3A04" w14:textId="77777777" w:rsidTr="00661083">
        <w:trPr>
          <w:jc w:val="center"/>
          <w:ins w:id="577" w:author="Author" w:date="2021-03-24T16:24:00Z"/>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7A24C1BA" w14:textId="77777777" w:rsidR="00661083" w:rsidRDefault="00661083">
            <w:pPr>
              <w:pStyle w:val="Tabletext"/>
              <w:rPr>
                <w:ins w:id="578" w:author="Author" w:date="2021-03-24T16:24:00Z"/>
                <w:lang w:eastAsia="ja-JP"/>
              </w:rPr>
            </w:pPr>
            <w:ins w:id="579" w:author="Author" w:date="2021-03-24T16:24:00Z">
              <w:r>
                <w:rPr>
                  <w:lang w:eastAsia="ja-JP"/>
                </w:rPr>
                <w:lastRenderedPageBreak/>
                <w:t>Antenna gain</w:t>
              </w:r>
            </w:ins>
          </w:p>
        </w:tc>
        <w:tc>
          <w:tcPr>
            <w:tcW w:w="1198" w:type="dxa"/>
            <w:tcBorders>
              <w:top w:val="single" w:sz="4" w:space="0" w:color="000000"/>
              <w:left w:val="single" w:sz="4" w:space="0" w:color="000000"/>
              <w:bottom w:val="single" w:sz="4" w:space="0" w:color="000000"/>
              <w:right w:val="single" w:sz="4" w:space="0" w:color="000000"/>
            </w:tcBorders>
            <w:hideMark/>
          </w:tcPr>
          <w:p w14:paraId="6F290097" w14:textId="77777777" w:rsidR="00661083" w:rsidRDefault="00661083">
            <w:pPr>
              <w:pStyle w:val="Tabletext"/>
              <w:jc w:val="center"/>
              <w:rPr>
                <w:ins w:id="580" w:author="Author" w:date="2021-03-24T16:24:00Z"/>
                <w:lang w:eastAsia="ja-JP"/>
              </w:rPr>
            </w:pPr>
            <w:proofErr w:type="spellStart"/>
            <w:ins w:id="581" w:author="Author" w:date="2021-03-24T16:24:00Z">
              <w:r>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308A329" w14:textId="77777777" w:rsidR="00661083" w:rsidRDefault="00661083">
            <w:pPr>
              <w:pStyle w:val="Tabletext"/>
              <w:jc w:val="center"/>
              <w:rPr>
                <w:ins w:id="582" w:author="Author" w:date="2021-03-24T16:24:00Z"/>
                <w:lang w:eastAsia="zh-CN"/>
              </w:rPr>
            </w:pPr>
            <w:ins w:id="583" w:author="Author" w:date="2021-03-24T16:24:00Z">
              <w:r>
                <w:rPr>
                  <w:lang w:eastAsia="ja-JP"/>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D680A93" w14:textId="77777777" w:rsidR="00661083" w:rsidRDefault="00661083">
            <w:pPr>
              <w:pStyle w:val="Tabletext"/>
              <w:jc w:val="center"/>
              <w:rPr>
                <w:ins w:id="584" w:author="Author" w:date="2021-03-24T16:24:00Z"/>
                <w:lang w:eastAsia="zh-CN"/>
              </w:rPr>
            </w:pPr>
            <w:ins w:id="585" w:author="Author" w:date="2021-03-24T16:24:00Z">
              <w:r>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B6A8976" w14:textId="77777777" w:rsidR="00661083" w:rsidRDefault="00661083">
            <w:pPr>
              <w:pStyle w:val="Tabletext"/>
              <w:jc w:val="center"/>
              <w:rPr>
                <w:ins w:id="586" w:author="Author" w:date="2021-03-24T16:24:00Z"/>
                <w:lang w:eastAsia="zh-CN"/>
              </w:rPr>
            </w:pPr>
            <w:ins w:id="587" w:author="Author" w:date="2021-03-24T16:24:00Z">
              <w:r>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31284876" w14:textId="77777777" w:rsidR="00661083" w:rsidRDefault="00661083">
            <w:pPr>
              <w:pStyle w:val="Tabletext"/>
              <w:jc w:val="center"/>
              <w:rPr>
                <w:ins w:id="588" w:author="Author" w:date="2021-03-24T16:24:00Z"/>
                <w:lang w:eastAsia="zh-CN"/>
              </w:rPr>
            </w:pPr>
            <w:ins w:id="589" w:author="Author" w:date="2021-03-24T16:24:00Z">
              <w:r>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170B37A" w14:textId="77777777" w:rsidR="00661083" w:rsidRDefault="00661083">
            <w:pPr>
              <w:pStyle w:val="Tabletext"/>
              <w:jc w:val="center"/>
              <w:rPr>
                <w:ins w:id="590" w:author="Author" w:date="2021-03-24T16:24:00Z"/>
                <w:lang w:eastAsia="zh-CN"/>
              </w:rPr>
            </w:pPr>
            <w:ins w:id="591" w:author="Author" w:date="2021-03-24T16:24:00Z">
              <w:r>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BA23CA5" w14:textId="77777777" w:rsidR="00661083" w:rsidRDefault="00661083">
            <w:pPr>
              <w:pStyle w:val="Tabletext"/>
              <w:jc w:val="center"/>
              <w:rPr>
                <w:ins w:id="592" w:author="Author" w:date="2021-03-24T16:24:00Z"/>
                <w:lang w:eastAsia="ja-JP"/>
              </w:rPr>
            </w:pPr>
            <w:ins w:id="593" w:author="Author" w:date="2021-03-24T16:24:00Z">
              <w:r>
                <w:rPr>
                  <w:lang w:eastAsia="ja-JP"/>
                </w:rPr>
                <w:t>11.8</w:t>
              </w:r>
            </w:ins>
          </w:p>
        </w:tc>
      </w:tr>
      <w:tr w:rsidR="00661083" w14:paraId="429249BA" w14:textId="77777777" w:rsidTr="00661083">
        <w:trPr>
          <w:trHeight w:val="287"/>
          <w:jc w:val="center"/>
          <w:ins w:id="594" w:author="Author" w:date="2021-03-24T16:24:00Z"/>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32A78E82" w14:textId="77777777" w:rsidR="00661083" w:rsidRDefault="00661083">
            <w:pPr>
              <w:pStyle w:val="Tabletext"/>
              <w:rPr>
                <w:ins w:id="595" w:author="Author" w:date="2021-03-24T16:24:00Z"/>
                <w:lang w:eastAsia="ja-JP"/>
              </w:rPr>
            </w:pPr>
            <w:ins w:id="596" w:author="Author" w:date="2021-03-24T16:24:00Z">
              <w:r>
                <w:rPr>
                  <w:lang w:eastAsia="ja-JP"/>
                </w:rPr>
                <w:t>1</w:t>
              </w:r>
              <w:r>
                <w:rPr>
                  <w:vertAlign w:val="superscript"/>
                  <w:lang w:eastAsia="ja-JP"/>
                </w:rPr>
                <w:t xml:space="preserve">st </w:t>
              </w:r>
              <w:r>
                <w:rPr>
                  <w:lang w:eastAsia="ja-JP"/>
                </w:rPr>
                <w:t>sidelobe</w:t>
              </w:r>
            </w:ins>
          </w:p>
        </w:tc>
        <w:tc>
          <w:tcPr>
            <w:tcW w:w="1198" w:type="dxa"/>
            <w:tcBorders>
              <w:top w:val="single" w:sz="4" w:space="0" w:color="000000"/>
              <w:left w:val="single" w:sz="4" w:space="0" w:color="000000"/>
              <w:bottom w:val="single" w:sz="4" w:space="0" w:color="000000"/>
              <w:right w:val="single" w:sz="4" w:space="0" w:color="000000"/>
            </w:tcBorders>
            <w:hideMark/>
          </w:tcPr>
          <w:p w14:paraId="6112F002" w14:textId="77777777" w:rsidR="00661083" w:rsidRDefault="00661083">
            <w:pPr>
              <w:pStyle w:val="Tabletext"/>
              <w:jc w:val="center"/>
              <w:rPr>
                <w:ins w:id="597" w:author="Author" w:date="2021-03-24T16:24:00Z"/>
                <w:lang w:eastAsia="ja-JP"/>
              </w:rPr>
            </w:pPr>
            <w:proofErr w:type="spellStart"/>
            <w:ins w:id="598" w:author="Author" w:date="2021-03-24T16:24:00Z">
              <w:r>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2E8E7450" w14:textId="77777777" w:rsidR="00661083" w:rsidRDefault="00661083">
            <w:pPr>
              <w:pStyle w:val="Tabletext"/>
              <w:jc w:val="center"/>
              <w:rPr>
                <w:ins w:id="599" w:author="Author" w:date="2021-03-24T16:24:00Z"/>
                <w:lang w:eastAsia="ja-JP"/>
              </w:rPr>
            </w:pPr>
            <w:ins w:id="600" w:author="Author" w:date="2021-03-24T16:24:00Z">
              <w:r>
                <w:rPr>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A10F702" w14:textId="77777777" w:rsidR="00661083" w:rsidRDefault="00661083">
            <w:pPr>
              <w:pStyle w:val="Tabletext"/>
              <w:jc w:val="center"/>
              <w:rPr>
                <w:ins w:id="601" w:author="Author" w:date="2021-03-24T16:24:00Z"/>
                <w:lang w:eastAsia="ja-JP"/>
              </w:rPr>
            </w:pPr>
            <w:ins w:id="602" w:author="Author" w:date="2021-03-24T16:24:00Z">
              <w:r>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67E0C850" w14:textId="77777777" w:rsidR="00661083" w:rsidRDefault="00661083">
            <w:pPr>
              <w:pStyle w:val="Tabletext"/>
              <w:jc w:val="center"/>
              <w:rPr>
                <w:ins w:id="603" w:author="Author" w:date="2021-03-24T16:24:00Z"/>
                <w:lang w:eastAsia="ja-JP"/>
              </w:rPr>
            </w:pPr>
            <w:ins w:id="604" w:author="Author" w:date="2021-03-24T16:24:00Z">
              <w:r>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357194EE" w14:textId="77777777" w:rsidR="00661083" w:rsidRDefault="00661083">
            <w:pPr>
              <w:pStyle w:val="Tabletext"/>
              <w:jc w:val="center"/>
              <w:rPr>
                <w:ins w:id="605" w:author="Author" w:date="2021-03-24T16:24:00Z"/>
                <w:lang w:eastAsia="zh-CN"/>
              </w:rPr>
            </w:pPr>
            <w:ins w:id="606" w:author="Author" w:date="2021-03-24T16:24:00Z">
              <w:r>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16B4F91" w14:textId="77777777" w:rsidR="00661083" w:rsidRDefault="00661083">
            <w:pPr>
              <w:pStyle w:val="Tabletext"/>
              <w:jc w:val="center"/>
              <w:rPr>
                <w:ins w:id="607" w:author="Author" w:date="2021-03-24T16:24:00Z"/>
                <w:lang w:eastAsia="ja-JP"/>
              </w:rPr>
            </w:pPr>
            <w:ins w:id="608" w:author="Author" w:date="2021-03-24T16:24:00Z">
              <w:r>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6CD85719" w14:textId="77777777" w:rsidR="00661083" w:rsidRDefault="00661083">
            <w:pPr>
              <w:pStyle w:val="Tabletext"/>
              <w:jc w:val="center"/>
              <w:rPr>
                <w:ins w:id="609" w:author="Author" w:date="2021-03-24T16:24:00Z"/>
                <w:lang w:eastAsia="zh-CN"/>
              </w:rPr>
            </w:pPr>
            <w:ins w:id="610" w:author="Author" w:date="2021-03-24T16:24:00Z">
              <w:r>
                <w:rPr>
                  <w:lang w:eastAsia="ja-JP"/>
                </w:rPr>
                <w:t>Note 2</w:t>
              </w:r>
            </w:ins>
          </w:p>
        </w:tc>
      </w:tr>
      <w:tr w:rsidR="00661083" w14:paraId="5D716F93" w14:textId="77777777" w:rsidTr="00661083">
        <w:trPr>
          <w:jc w:val="center"/>
          <w:ins w:id="611" w:author="Author" w:date="2021-03-24T16:24:00Z"/>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012330ED" w14:textId="77777777" w:rsidR="00661083" w:rsidRDefault="00661083">
            <w:pPr>
              <w:pStyle w:val="Tabletext"/>
              <w:rPr>
                <w:ins w:id="612" w:author="Author" w:date="2021-03-24T16:24:00Z"/>
                <w:lang w:eastAsia="ja-JP"/>
              </w:rPr>
            </w:pPr>
            <w:ins w:id="613" w:author="Author" w:date="2021-03-24T16:24:00Z">
              <w:r>
                <w:rPr>
                  <w:lang w:eastAsia="ja-JP"/>
                </w:rPr>
                <w:t>Polarization</w:t>
              </w:r>
            </w:ins>
          </w:p>
        </w:tc>
        <w:tc>
          <w:tcPr>
            <w:tcW w:w="1198" w:type="dxa"/>
            <w:tcBorders>
              <w:top w:val="single" w:sz="4" w:space="0" w:color="000000"/>
              <w:left w:val="single" w:sz="4" w:space="0" w:color="000000"/>
              <w:bottom w:val="single" w:sz="4" w:space="0" w:color="000000"/>
              <w:right w:val="single" w:sz="4" w:space="0" w:color="000000"/>
            </w:tcBorders>
          </w:tcPr>
          <w:p w14:paraId="3E18AB18" w14:textId="77777777" w:rsidR="00661083" w:rsidRDefault="00661083">
            <w:pPr>
              <w:pStyle w:val="Tabletext"/>
              <w:jc w:val="center"/>
              <w:rPr>
                <w:ins w:id="614" w:author="Author" w:date="2021-03-24T16:24: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3689DFF" w14:textId="77777777" w:rsidR="00661083" w:rsidRDefault="00661083">
            <w:pPr>
              <w:pStyle w:val="Tabletext"/>
              <w:jc w:val="center"/>
              <w:rPr>
                <w:ins w:id="615" w:author="Author" w:date="2021-03-24T16:24:00Z"/>
                <w:lang w:eastAsia="ja-JP"/>
              </w:rPr>
            </w:pPr>
            <w:ins w:id="616" w:author="Author" w:date="2021-03-24T16:24:00Z">
              <w:r>
                <w:rPr>
                  <w:lang w:eastAsia="ja-JP"/>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F82229D" w14:textId="77777777" w:rsidR="00661083" w:rsidRDefault="00661083">
            <w:pPr>
              <w:pStyle w:val="Tabletext"/>
              <w:jc w:val="center"/>
              <w:rPr>
                <w:ins w:id="617" w:author="Author" w:date="2021-03-24T16:24:00Z"/>
                <w:lang w:eastAsia="ja-JP"/>
              </w:rPr>
            </w:pPr>
            <w:ins w:id="618" w:author="Author" w:date="2021-03-24T16:24:00Z">
              <w:r>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6E76DF36" w14:textId="77777777" w:rsidR="00661083" w:rsidRDefault="00661083">
            <w:pPr>
              <w:pStyle w:val="Tabletext"/>
              <w:jc w:val="center"/>
              <w:rPr>
                <w:ins w:id="619" w:author="Author" w:date="2021-03-24T16:24:00Z"/>
                <w:lang w:eastAsia="ja-JP"/>
              </w:rPr>
            </w:pPr>
            <w:ins w:id="620" w:author="Author" w:date="2021-03-24T16:24:00Z">
              <w:r>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615E1652" w14:textId="77777777" w:rsidR="00661083" w:rsidRDefault="00661083">
            <w:pPr>
              <w:pStyle w:val="Tabletext"/>
              <w:jc w:val="center"/>
              <w:rPr>
                <w:ins w:id="621" w:author="Author" w:date="2021-03-24T16:24:00Z"/>
                <w:lang w:eastAsia="ja-JP"/>
              </w:rPr>
            </w:pPr>
            <w:ins w:id="622" w:author="Author" w:date="2021-03-24T16:24:00Z">
              <w:r>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718B43CB" w14:textId="77777777" w:rsidR="00661083" w:rsidRDefault="00661083">
            <w:pPr>
              <w:pStyle w:val="Tabletext"/>
              <w:jc w:val="center"/>
              <w:rPr>
                <w:ins w:id="623" w:author="Author" w:date="2021-03-24T16:24:00Z"/>
                <w:lang w:eastAsia="ja-JP"/>
              </w:rPr>
            </w:pPr>
            <w:ins w:id="624" w:author="Author" w:date="2021-03-24T16:24:00Z">
              <w:r>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6B4B431" w14:textId="77777777" w:rsidR="00661083" w:rsidRDefault="00661083">
            <w:pPr>
              <w:pStyle w:val="Tabletext"/>
              <w:jc w:val="center"/>
              <w:rPr>
                <w:ins w:id="625" w:author="Author" w:date="2021-03-24T16:24:00Z"/>
                <w:lang w:eastAsia="ja-JP"/>
              </w:rPr>
            </w:pPr>
            <w:ins w:id="626" w:author="Author" w:date="2021-03-24T16:24:00Z">
              <w:r>
                <w:rPr>
                  <w:lang w:eastAsia="ja-JP"/>
                </w:rPr>
                <w:t>Vertical</w:t>
              </w:r>
            </w:ins>
          </w:p>
        </w:tc>
      </w:tr>
      <w:tr w:rsidR="00661083" w14:paraId="32966E23" w14:textId="77777777" w:rsidTr="00661083">
        <w:trPr>
          <w:jc w:val="center"/>
          <w:ins w:id="627" w:author="Author" w:date="2021-03-24T16:24:00Z"/>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63D247F2" w14:textId="77777777" w:rsidR="00661083" w:rsidRDefault="00661083">
            <w:pPr>
              <w:pStyle w:val="Tabletext"/>
              <w:rPr>
                <w:ins w:id="628" w:author="Author" w:date="2021-03-24T16:24:00Z"/>
                <w:lang w:eastAsia="ja-JP"/>
              </w:rPr>
            </w:pPr>
            <w:ins w:id="629" w:author="Author" w:date="2021-03-24T16:24:00Z">
              <w:r>
                <w:rPr>
                  <w:lang w:eastAsia="ja-JP"/>
                </w:rPr>
                <w:t>Antenna pattern</w:t>
              </w:r>
            </w:ins>
          </w:p>
        </w:tc>
        <w:tc>
          <w:tcPr>
            <w:tcW w:w="1198" w:type="dxa"/>
            <w:tcBorders>
              <w:top w:val="single" w:sz="4" w:space="0" w:color="000000"/>
              <w:left w:val="single" w:sz="4" w:space="0" w:color="000000"/>
              <w:bottom w:val="single" w:sz="4" w:space="0" w:color="000000"/>
              <w:right w:val="single" w:sz="4" w:space="0" w:color="000000"/>
            </w:tcBorders>
          </w:tcPr>
          <w:p w14:paraId="151EFE2F" w14:textId="77777777" w:rsidR="00661083" w:rsidRDefault="00661083">
            <w:pPr>
              <w:pStyle w:val="Tabletext"/>
              <w:jc w:val="center"/>
              <w:rPr>
                <w:ins w:id="630" w:author="Author" w:date="2021-03-24T16:24: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10A20CC" w14:textId="77777777" w:rsidR="00661083" w:rsidRDefault="00661083">
            <w:pPr>
              <w:pStyle w:val="Tabletext"/>
              <w:jc w:val="center"/>
              <w:rPr>
                <w:ins w:id="631" w:author="Author" w:date="2021-03-24T16:24:00Z"/>
                <w:lang w:eastAsia="ja-JP"/>
              </w:rPr>
            </w:pPr>
            <w:ins w:id="632" w:author="Author" w:date="2021-03-24T16:24:00Z">
              <w:r>
                <w:rPr>
                  <w:lang w:eastAsia="ja-JP"/>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C991623" w14:textId="77777777" w:rsidR="00661083" w:rsidRDefault="00661083">
            <w:pPr>
              <w:pStyle w:val="Tabletext"/>
              <w:jc w:val="center"/>
              <w:rPr>
                <w:ins w:id="633" w:author="Author" w:date="2021-03-24T16:24:00Z"/>
                <w:lang w:eastAsia="ja-JP"/>
              </w:rPr>
            </w:pPr>
            <w:ins w:id="634" w:author="Author" w:date="2021-03-24T16:24:00Z">
              <w:r>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77F3295C" w14:textId="77777777" w:rsidR="00661083" w:rsidRDefault="00661083">
            <w:pPr>
              <w:pStyle w:val="Tabletext"/>
              <w:jc w:val="center"/>
              <w:rPr>
                <w:ins w:id="635" w:author="Author" w:date="2021-03-24T16:24:00Z"/>
                <w:lang w:eastAsia="ja-JP"/>
              </w:rPr>
            </w:pPr>
            <w:ins w:id="636" w:author="Author" w:date="2021-03-24T16:24:00Z">
              <w:r>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468696CC" w14:textId="77777777" w:rsidR="00661083" w:rsidRDefault="00661083">
            <w:pPr>
              <w:pStyle w:val="Tabletext"/>
              <w:jc w:val="center"/>
              <w:rPr>
                <w:ins w:id="637" w:author="Author" w:date="2021-03-24T16:24:00Z"/>
                <w:lang w:eastAsia="ja-JP"/>
              </w:rPr>
            </w:pPr>
            <w:ins w:id="638" w:author="Author" w:date="2021-03-24T16:24:00Z">
              <w:r>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453EB00" w14:textId="77777777" w:rsidR="00661083" w:rsidRDefault="00661083">
            <w:pPr>
              <w:pStyle w:val="Tabletext"/>
              <w:jc w:val="center"/>
              <w:rPr>
                <w:ins w:id="639" w:author="Author" w:date="2021-03-24T16:24:00Z"/>
                <w:lang w:eastAsia="ja-JP"/>
              </w:rPr>
            </w:pPr>
            <w:ins w:id="640" w:author="Author" w:date="2021-03-24T16:24:00Z">
              <w:r>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126B1F24" w14:textId="77777777" w:rsidR="00661083" w:rsidRDefault="00661083">
            <w:pPr>
              <w:pStyle w:val="Tabletext"/>
              <w:jc w:val="center"/>
              <w:rPr>
                <w:ins w:id="641" w:author="Author" w:date="2021-03-24T16:24:00Z"/>
                <w:lang w:eastAsia="ja-JP"/>
              </w:rPr>
            </w:pPr>
            <w:ins w:id="642" w:author="Author" w:date="2021-03-24T16:24:00Z">
              <w:r>
                <w:rPr>
                  <w:lang w:eastAsia="ja-JP"/>
                </w:rPr>
                <w:t>Note 2</w:t>
              </w:r>
            </w:ins>
          </w:p>
        </w:tc>
      </w:tr>
      <w:tr w:rsidR="00661083" w14:paraId="1C6D6EEB" w14:textId="77777777" w:rsidTr="00661083">
        <w:trPr>
          <w:jc w:val="center"/>
          <w:ins w:id="643" w:author="Author" w:date="2021-03-24T16:24:00Z"/>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500C082F" w14:textId="77777777" w:rsidR="00661083" w:rsidRDefault="00661083">
            <w:pPr>
              <w:pStyle w:val="Tabletext"/>
              <w:rPr>
                <w:ins w:id="644" w:author="Author" w:date="2021-03-24T16:24:00Z"/>
                <w:lang w:eastAsia="ja-JP"/>
              </w:rPr>
            </w:pPr>
            <w:ins w:id="645" w:author="Author" w:date="2021-03-24T16:24:00Z">
              <w:r>
                <w:rPr>
                  <w:lang w:eastAsia="ja-JP"/>
                </w:rPr>
                <w:t>Horizontal beamwidth</w:t>
              </w:r>
            </w:ins>
          </w:p>
        </w:tc>
        <w:tc>
          <w:tcPr>
            <w:tcW w:w="1198" w:type="dxa"/>
            <w:tcBorders>
              <w:top w:val="single" w:sz="4" w:space="0" w:color="000000"/>
              <w:left w:val="single" w:sz="4" w:space="0" w:color="000000"/>
              <w:bottom w:val="single" w:sz="4" w:space="0" w:color="000000"/>
              <w:right w:val="single" w:sz="4" w:space="0" w:color="000000"/>
            </w:tcBorders>
            <w:hideMark/>
          </w:tcPr>
          <w:p w14:paraId="78A2DA3F" w14:textId="77777777" w:rsidR="00661083" w:rsidRDefault="00661083">
            <w:pPr>
              <w:pStyle w:val="Tabletext"/>
              <w:jc w:val="center"/>
              <w:rPr>
                <w:ins w:id="646" w:author="Author" w:date="2021-03-24T16:24:00Z"/>
                <w:lang w:eastAsia="ja-JP"/>
              </w:rPr>
            </w:pPr>
            <w:ins w:id="647" w:author="Author" w:date="2021-03-24T16:24:00Z">
              <w:r>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A9BA7AA" w14:textId="77777777" w:rsidR="00661083" w:rsidRDefault="00661083">
            <w:pPr>
              <w:pStyle w:val="Tabletext"/>
              <w:jc w:val="center"/>
              <w:rPr>
                <w:ins w:id="648" w:author="Author" w:date="2021-03-24T16:24:00Z"/>
                <w:lang w:eastAsia="ja-JP"/>
              </w:rPr>
            </w:pPr>
            <w:ins w:id="649" w:author="Author" w:date="2021-03-24T16:24:00Z">
              <w:r>
                <w:rPr>
                  <w:lang w:eastAsia="ja-JP"/>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07BD323" w14:textId="77777777" w:rsidR="00661083" w:rsidRDefault="00661083">
            <w:pPr>
              <w:pStyle w:val="Tabletext"/>
              <w:jc w:val="center"/>
              <w:rPr>
                <w:ins w:id="650" w:author="Author" w:date="2021-03-24T16:24:00Z"/>
                <w:lang w:val="pt-BR" w:eastAsia="ja-JP"/>
              </w:rPr>
            </w:pPr>
            <w:ins w:id="651" w:author="Author" w:date="2021-03-24T16:24:00Z">
              <w:r>
                <w:rPr>
                  <w:lang w:val="pt-BR"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095FD044" w14:textId="77777777" w:rsidR="00661083" w:rsidRDefault="00661083">
            <w:pPr>
              <w:pStyle w:val="Tabletext"/>
              <w:jc w:val="center"/>
              <w:rPr>
                <w:ins w:id="652" w:author="Author" w:date="2021-03-24T16:24:00Z"/>
                <w:lang w:val="pt-BR" w:eastAsia="ja-JP"/>
              </w:rPr>
            </w:pPr>
            <w:ins w:id="653" w:author="Author" w:date="2021-03-24T16:24:00Z">
              <w:r>
                <w:rPr>
                  <w:lang w:val="pt-BR"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3BC57F6B" w14:textId="77777777" w:rsidR="00661083" w:rsidRDefault="00661083">
            <w:pPr>
              <w:pStyle w:val="Tabletext"/>
              <w:jc w:val="center"/>
              <w:rPr>
                <w:ins w:id="654" w:author="Author" w:date="2021-03-24T16:24:00Z"/>
                <w:lang w:val="pt-BR" w:eastAsia="ja-JP"/>
              </w:rPr>
            </w:pPr>
            <w:ins w:id="655" w:author="Author" w:date="2021-03-24T16:24:00Z">
              <w:r>
                <w:rPr>
                  <w:lang w:val="pt-BR"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2B606FC" w14:textId="77777777" w:rsidR="00661083" w:rsidRDefault="00661083">
            <w:pPr>
              <w:pStyle w:val="Tabletext"/>
              <w:jc w:val="center"/>
              <w:rPr>
                <w:ins w:id="656" w:author="Author" w:date="2021-03-24T16:24:00Z"/>
                <w:lang w:val="pt-BR" w:eastAsia="ja-JP"/>
              </w:rPr>
            </w:pPr>
            <w:ins w:id="657" w:author="Author" w:date="2021-03-24T16:24:00Z">
              <w:r>
                <w:rPr>
                  <w:lang w:val="pt-BR"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C36C697" w14:textId="77777777" w:rsidR="00661083" w:rsidRDefault="00661083">
            <w:pPr>
              <w:pStyle w:val="Tabletext"/>
              <w:jc w:val="center"/>
              <w:rPr>
                <w:ins w:id="658" w:author="Author" w:date="2021-03-24T16:24:00Z"/>
                <w:lang w:val="pt-BR" w:eastAsia="ja-JP"/>
              </w:rPr>
            </w:pPr>
            <w:ins w:id="659" w:author="Author" w:date="2021-03-24T16:24:00Z">
              <w:r>
                <w:rPr>
                  <w:lang w:val="pt-BR" w:eastAsia="ja-JP"/>
                </w:rPr>
                <w:t>30</w:t>
              </w:r>
            </w:ins>
          </w:p>
        </w:tc>
      </w:tr>
      <w:tr w:rsidR="00661083" w14:paraId="4D204EEB" w14:textId="77777777" w:rsidTr="00661083">
        <w:trPr>
          <w:jc w:val="center"/>
          <w:ins w:id="660" w:author="Author" w:date="2021-03-24T16:24:00Z"/>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2D44DB9A" w14:textId="77777777" w:rsidR="00661083" w:rsidRDefault="00661083">
            <w:pPr>
              <w:pStyle w:val="Tabletext"/>
              <w:rPr>
                <w:ins w:id="661" w:author="Author" w:date="2021-03-24T16:24:00Z"/>
                <w:lang w:eastAsia="ja-JP"/>
              </w:rPr>
            </w:pPr>
            <w:ins w:id="662" w:author="Author" w:date="2021-03-24T16:24:00Z">
              <w:r>
                <w:rPr>
                  <w:lang w:eastAsia="ja-JP"/>
                </w:rPr>
                <w:t>Vertical beamwidth</w:t>
              </w:r>
            </w:ins>
          </w:p>
        </w:tc>
        <w:tc>
          <w:tcPr>
            <w:tcW w:w="1198" w:type="dxa"/>
            <w:tcBorders>
              <w:top w:val="single" w:sz="4" w:space="0" w:color="000000"/>
              <w:left w:val="single" w:sz="4" w:space="0" w:color="000000"/>
              <w:bottom w:val="single" w:sz="4" w:space="0" w:color="000000"/>
              <w:right w:val="single" w:sz="4" w:space="0" w:color="000000"/>
            </w:tcBorders>
            <w:hideMark/>
          </w:tcPr>
          <w:p w14:paraId="45A97F8F" w14:textId="77777777" w:rsidR="00661083" w:rsidRDefault="00661083">
            <w:pPr>
              <w:pStyle w:val="Tabletext"/>
              <w:jc w:val="center"/>
              <w:rPr>
                <w:ins w:id="663" w:author="Author" w:date="2021-03-24T16:24:00Z"/>
                <w:lang w:eastAsia="ja-JP"/>
              </w:rPr>
            </w:pPr>
            <w:ins w:id="664" w:author="Author" w:date="2021-03-24T16:24:00Z">
              <w:r>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28F57E9" w14:textId="77777777" w:rsidR="00661083" w:rsidRDefault="00661083">
            <w:pPr>
              <w:pStyle w:val="Tabletext"/>
              <w:jc w:val="center"/>
              <w:rPr>
                <w:ins w:id="665" w:author="Author" w:date="2021-03-24T16:24:00Z"/>
                <w:lang w:eastAsia="ja-JP"/>
              </w:rPr>
            </w:pPr>
            <w:ins w:id="666" w:author="Author" w:date="2021-03-24T16:24:00Z">
              <w:r>
                <w:rPr>
                  <w:lang w:eastAsia="ja-JP"/>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02C39A6" w14:textId="77777777" w:rsidR="00661083" w:rsidRDefault="00661083">
            <w:pPr>
              <w:pStyle w:val="Tabletext"/>
              <w:jc w:val="center"/>
              <w:rPr>
                <w:ins w:id="667" w:author="Author" w:date="2021-03-24T16:24:00Z"/>
                <w:lang w:val="pt-BR" w:eastAsia="ja-JP"/>
              </w:rPr>
            </w:pPr>
            <w:ins w:id="668" w:author="Author" w:date="2021-03-24T16:24:00Z">
              <w:r>
                <w:rPr>
                  <w:lang w:val="pt-BR"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BAC4B07" w14:textId="77777777" w:rsidR="00661083" w:rsidRDefault="00661083">
            <w:pPr>
              <w:pStyle w:val="Tabletext"/>
              <w:jc w:val="center"/>
              <w:rPr>
                <w:ins w:id="669" w:author="Author" w:date="2021-03-24T16:24:00Z"/>
                <w:lang w:val="pt-BR" w:eastAsia="ja-JP"/>
              </w:rPr>
            </w:pPr>
            <w:ins w:id="670" w:author="Author" w:date="2021-03-24T16:24:00Z">
              <w:r>
                <w:rPr>
                  <w:lang w:val="pt-BR"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BC72E72" w14:textId="77777777" w:rsidR="00661083" w:rsidRDefault="00661083">
            <w:pPr>
              <w:pStyle w:val="Tabletext"/>
              <w:jc w:val="center"/>
              <w:rPr>
                <w:ins w:id="671" w:author="Author" w:date="2021-03-24T16:24:00Z"/>
                <w:lang w:val="pt-BR" w:eastAsia="ja-JP"/>
              </w:rPr>
            </w:pPr>
            <w:ins w:id="672" w:author="Author" w:date="2021-03-24T16:24:00Z">
              <w:r>
                <w:rPr>
                  <w:lang w:val="pt-BR"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234DC2A1" w14:textId="77777777" w:rsidR="00661083" w:rsidRDefault="00661083">
            <w:pPr>
              <w:pStyle w:val="Tabletext"/>
              <w:jc w:val="center"/>
              <w:rPr>
                <w:ins w:id="673" w:author="Author" w:date="2021-03-24T16:24:00Z"/>
                <w:lang w:val="pt-BR" w:eastAsia="ja-JP"/>
              </w:rPr>
            </w:pPr>
            <w:ins w:id="674" w:author="Author" w:date="2021-03-24T16:24:00Z">
              <w:r>
                <w:rPr>
                  <w:lang w:val="pt-BR"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79304DA9" w14:textId="77777777" w:rsidR="00661083" w:rsidRDefault="00661083">
            <w:pPr>
              <w:pStyle w:val="Tabletext"/>
              <w:jc w:val="center"/>
              <w:rPr>
                <w:ins w:id="675" w:author="Author" w:date="2021-03-24T16:24:00Z"/>
                <w:lang w:val="pt-BR" w:eastAsia="ja-JP"/>
              </w:rPr>
            </w:pPr>
            <w:ins w:id="676" w:author="Author" w:date="2021-03-24T16:24:00Z">
              <w:r>
                <w:rPr>
                  <w:lang w:val="pt-BR" w:eastAsia="ja-JP"/>
                </w:rPr>
                <w:t>18</w:t>
              </w:r>
            </w:ins>
          </w:p>
        </w:tc>
      </w:tr>
    </w:tbl>
    <w:p w14:paraId="6B807764" w14:textId="77777777" w:rsidR="00661083" w:rsidRDefault="00661083" w:rsidP="00661083">
      <w:pPr>
        <w:tabs>
          <w:tab w:val="left" w:pos="720"/>
        </w:tabs>
        <w:rPr>
          <w:ins w:id="677" w:author="Author" w:date="2021-03-24T16:24:00Z"/>
          <w:szCs w:val="20"/>
          <w:lang w:eastAsia="zh-CN"/>
        </w:rPr>
      </w:pPr>
    </w:p>
    <w:p w14:paraId="3A71385B" w14:textId="77777777" w:rsidR="00661083" w:rsidRPr="00661083" w:rsidRDefault="00661083">
      <w:pPr>
        <w:tabs>
          <w:tab w:val="left" w:pos="720"/>
        </w:tabs>
        <w:jc w:val="left"/>
        <w:rPr>
          <w:ins w:id="678" w:author="Author" w:date="2021-03-24T16:24:00Z"/>
          <w:rFonts w:ascii="Times New Roman" w:hAnsi="Times New Roman" w:cs="Times New Roman"/>
          <w:sz w:val="24"/>
          <w:szCs w:val="24"/>
          <w:lang w:val="fr-FR" w:eastAsia="zh-CN"/>
          <w:rPrChange w:id="679" w:author="Author" w:date="2021-03-24T16:25:00Z">
            <w:rPr>
              <w:ins w:id="680" w:author="Author" w:date="2021-03-24T16:24:00Z"/>
              <w:lang w:val="fr-FR" w:eastAsia="zh-CN"/>
            </w:rPr>
          </w:rPrChange>
        </w:rPr>
        <w:pPrChange w:id="681" w:author="Author" w:date="2021-03-24T16:25:00Z">
          <w:pPr>
            <w:tabs>
              <w:tab w:val="left" w:pos="720"/>
            </w:tabs>
          </w:pPr>
        </w:pPrChange>
      </w:pPr>
      <w:ins w:id="682" w:author="Author" w:date="2021-03-24T16:24:00Z">
        <w:r w:rsidRPr="00661083">
          <w:rPr>
            <w:rFonts w:ascii="Times New Roman" w:hAnsi="Times New Roman" w:cs="Times New Roman"/>
            <w:sz w:val="24"/>
            <w:szCs w:val="24"/>
            <w:lang w:val="fr-FR" w:eastAsia="zh-CN"/>
            <w:rPrChange w:id="683" w:author="Author" w:date="2021-03-24T16:25:00Z">
              <w:rPr>
                <w:lang w:val="fr-FR" w:eastAsia="zh-CN"/>
              </w:rPr>
            </w:rPrChange>
          </w:rPr>
          <w:t xml:space="preserve">Note 1: </w:t>
        </w:r>
        <w:proofErr w:type="spellStart"/>
        <w:r w:rsidRPr="00661083">
          <w:rPr>
            <w:rFonts w:ascii="Times New Roman" w:hAnsi="Times New Roman" w:cs="Times New Roman"/>
            <w:sz w:val="24"/>
            <w:szCs w:val="24"/>
            <w:lang w:val="fr-FR" w:eastAsia="zh-CN"/>
            <w:rPrChange w:id="684" w:author="Author" w:date="2021-03-24T16:25:00Z">
              <w:rPr>
                <w:lang w:val="fr-FR" w:eastAsia="zh-CN"/>
              </w:rPr>
            </w:rPrChange>
          </w:rPr>
          <w:t>Recommendation</w:t>
        </w:r>
        <w:proofErr w:type="spellEnd"/>
        <w:r w:rsidRPr="00661083">
          <w:rPr>
            <w:rFonts w:ascii="Times New Roman" w:hAnsi="Times New Roman" w:cs="Times New Roman"/>
            <w:sz w:val="24"/>
            <w:szCs w:val="24"/>
            <w:lang w:val="fr-FR" w:eastAsia="zh-CN"/>
            <w:rPrChange w:id="685" w:author="Author" w:date="2021-03-24T16:25:00Z">
              <w:rPr>
                <w:lang w:val="fr-FR" w:eastAsia="zh-CN"/>
              </w:rPr>
            </w:rPrChange>
          </w:rPr>
          <w:t xml:space="preserve"> ITU-R F.1336-5, section 2.2</w:t>
        </w:r>
      </w:ins>
    </w:p>
    <w:p w14:paraId="248BCCCF" w14:textId="77777777" w:rsidR="00661083" w:rsidRPr="00661083" w:rsidRDefault="00661083">
      <w:pPr>
        <w:tabs>
          <w:tab w:val="left" w:pos="720"/>
        </w:tabs>
        <w:jc w:val="left"/>
        <w:rPr>
          <w:ins w:id="686" w:author="Author" w:date="2021-03-24T16:24:00Z"/>
          <w:rFonts w:ascii="Times New Roman" w:hAnsi="Times New Roman" w:cs="Times New Roman"/>
          <w:sz w:val="24"/>
          <w:szCs w:val="24"/>
          <w:lang w:val="fr-FR"/>
          <w:rPrChange w:id="687" w:author="Author" w:date="2021-03-24T16:25:00Z">
            <w:rPr>
              <w:ins w:id="688" w:author="Author" w:date="2021-03-24T16:24:00Z"/>
              <w:lang w:val="fr-FR"/>
            </w:rPr>
          </w:rPrChange>
        </w:rPr>
        <w:pPrChange w:id="689" w:author="Author" w:date="2021-03-24T16:25:00Z">
          <w:pPr>
            <w:tabs>
              <w:tab w:val="left" w:pos="720"/>
            </w:tabs>
          </w:pPr>
        </w:pPrChange>
      </w:pPr>
      <w:ins w:id="690" w:author="Author" w:date="2021-03-24T16:24:00Z">
        <w:r w:rsidRPr="00661083">
          <w:rPr>
            <w:rFonts w:ascii="Times New Roman" w:hAnsi="Times New Roman" w:cs="Times New Roman"/>
            <w:sz w:val="24"/>
            <w:szCs w:val="24"/>
            <w:lang w:val="fr-FR" w:eastAsia="zh-CN"/>
            <w:rPrChange w:id="691" w:author="Author" w:date="2021-03-24T16:25:00Z">
              <w:rPr>
                <w:lang w:val="fr-FR" w:eastAsia="zh-CN"/>
              </w:rPr>
            </w:rPrChange>
          </w:rPr>
          <w:t xml:space="preserve">Note 2: </w:t>
        </w:r>
        <w:proofErr w:type="spellStart"/>
        <w:r w:rsidRPr="00661083">
          <w:rPr>
            <w:rFonts w:ascii="Times New Roman" w:hAnsi="Times New Roman" w:cs="Times New Roman"/>
            <w:sz w:val="24"/>
            <w:szCs w:val="24"/>
            <w:lang w:val="fr-FR" w:eastAsia="zh-CN"/>
            <w:rPrChange w:id="692" w:author="Author" w:date="2021-03-24T16:25:00Z">
              <w:rPr>
                <w:lang w:val="fr-FR" w:eastAsia="zh-CN"/>
              </w:rPr>
            </w:rPrChange>
          </w:rPr>
          <w:t>Recommendation</w:t>
        </w:r>
        <w:proofErr w:type="spellEnd"/>
        <w:r w:rsidRPr="00661083">
          <w:rPr>
            <w:rFonts w:ascii="Times New Roman" w:hAnsi="Times New Roman" w:cs="Times New Roman"/>
            <w:sz w:val="24"/>
            <w:szCs w:val="24"/>
            <w:lang w:val="fr-FR" w:eastAsia="zh-CN"/>
            <w:rPrChange w:id="693" w:author="Author" w:date="2021-03-24T16:25:00Z">
              <w:rPr>
                <w:lang w:val="fr-FR" w:eastAsia="zh-CN"/>
              </w:rPr>
            </w:rPrChange>
          </w:rPr>
          <w:t xml:space="preserve"> ITU-R F.1336-5, section 3.1</w:t>
        </w:r>
      </w:ins>
    </w:p>
    <w:p w14:paraId="0C5BB701" w14:textId="77777777" w:rsidR="00BB2CCE" w:rsidRPr="00BB2CCE" w:rsidRDefault="00BB2CCE" w:rsidP="00BB2CCE">
      <w:pPr>
        <w:tabs>
          <w:tab w:val="left" w:pos="1134"/>
          <w:tab w:val="left" w:pos="1871"/>
          <w:tab w:val="left" w:pos="2268"/>
        </w:tabs>
        <w:overflowPunct w:val="0"/>
        <w:autoSpaceDE w:val="0"/>
        <w:autoSpaceDN w:val="0"/>
        <w:adjustRightInd w:val="0"/>
        <w:spacing w:before="120" w:after="160" w:line="254" w:lineRule="auto"/>
        <w:jc w:val="left"/>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br w:type="page"/>
      </w:r>
    </w:p>
    <w:p w14:paraId="35885A89" w14:textId="77777777" w:rsidR="00BB2CCE" w:rsidRPr="00BB2CCE" w:rsidRDefault="00BB2CCE" w:rsidP="00BB2CCE">
      <w:pPr>
        <w:spacing w:line="240" w:lineRule="auto"/>
        <w:jc w:val="left"/>
        <w:rPr>
          <w:rFonts w:ascii="Times New Roman" w:eastAsia="Times New Roman" w:hAnsi="Times New Roman" w:cs="Times New Roman"/>
          <w:b/>
          <w:sz w:val="28"/>
          <w:szCs w:val="20"/>
          <w:lang w:val="en-GB"/>
        </w:rPr>
        <w:sectPr w:rsidR="00BB2CCE" w:rsidRPr="00BB2CCE">
          <w:pgSz w:w="15840" w:h="12240" w:orient="landscape"/>
          <w:pgMar w:top="1440" w:right="1440" w:bottom="1440" w:left="1440" w:header="720" w:footer="720" w:gutter="0"/>
          <w:cols w:space="720"/>
        </w:sectPr>
      </w:pPr>
    </w:p>
    <w:p w14:paraId="4B0603F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40" w:after="280" w:line="240" w:lineRule="auto"/>
        <w:rPr>
          <w:ins w:id="694" w:author="USA" w:date="2020-10-28T13:39:00Z"/>
          <w:rFonts w:ascii="Times New Roman Bold" w:eastAsia="Times New Roman" w:hAnsi="Times New Roman Bold" w:cs="Times New Roman"/>
          <w:b/>
          <w:sz w:val="28"/>
          <w:szCs w:val="20"/>
          <w:lang w:val="en-GB"/>
        </w:rPr>
      </w:pPr>
      <w:ins w:id="695" w:author="USA" w:date="2020-10-28T13:39:00Z">
        <w:r w:rsidRPr="00BB2CCE">
          <w:rPr>
            <w:rFonts w:ascii="Times New Roman Bold" w:eastAsia="Times New Roman" w:hAnsi="Times New Roman Bold" w:cs="Times New Roman"/>
            <w:b/>
            <w:sz w:val="28"/>
            <w:szCs w:val="20"/>
            <w:lang w:val="en-GB"/>
          </w:rPr>
          <w:lastRenderedPageBreak/>
          <w:t>Annex 2</w:t>
        </w:r>
        <w:r w:rsidRPr="00BB2CCE">
          <w:rPr>
            <w:rFonts w:ascii="Times New Roman Bold" w:eastAsia="Times New Roman" w:hAnsi="Times New Roman Bold" w:cs="Times New Roman"/>
            <w:b/>
            <w:sz w:val="28"/>
            <w:szCs w:val="20"/>
            <w:lang w:val="en-GB"/>
          </w:rPr>
          <w:br/>
        </w:r>
        <w:r w:rsidRPr="00BB2CCE">
          <w:rPr>
            <w:rFonts w:ascii="Times New Roman Bold" w:eastAsia="Times New Roman" w:hAnsi="Times New Roman Bold" w:cs="Times New Roman"/>
            <w:b/>
            <w:sz w:val="28"/>
            <w:szCs w:val="20"/>
            <w:lang w:val="en-GB"/>
          </w:rPr>
          <w:br/>
          <w:t>Technical characteristics and protection criteria for maritime mobile systems</w:t>
        </w:r>
      </w:ins>
    </w:p>
    <w:p w14:paraId="40D25460"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696" w:author="USA" w:date="2020-10-28T13:39:00Z"/>
          <w:rFonts w:ascii="Times New Roman" w:eastAsia="Times New Roman" w:hAnsi="Times New Roman" w:cs="Times New Roman"/>
          <w:b/>
          <w:sz w:val="28"/>
          <w:szCs w:val="20"/>
          <w:lang w:val="en-GB"/>
        </w:rPr>
      </w:pPr>
      <w:ins w:id="697" w:author="USA" w:date="2020-10-28T13:39:00Z">
        <w:r w:rsidRPr="00BB2CCE">
          <w:rPr>
            <w:rFonts w:ascii="Times New Roman" w:eastAsia="Times New Roman" w:hAnsi="Times New Roman" w:cs="Times New Roman"/>
            <w:b/>
            <w:sz w:val="28"/>
            <w:szCs w:val="20"/>
            <w:lang w:val="en-GB"/>
          </w:rPr>
          <w:t>1</w:t>
        </w:r>
        <w:r w:rsidRPr="00BB2CCE">
          <w:rPr>
            <w:rFonts w:ascii="Times New Roman" w:eastAsia="Times New Roman" w:hAnsi="Times New Roman" w:cs="Times New Roman"/>
            <w:b/>
            <w:sz w:val="28"/>
            <w:szCs w:val="20"/>
            <w:lang w:val="en-GB"/>
          </w:rPr>
          <w:tab/>
          <w:t>Introduction</w:t>
        </w:r>
      </w:ins>
    </w:p>
    <w:p w14:paraId="5FFBAB35" w14:textId="2AD982F8"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698" w:author="USA" w:date="2020-10-28T13:39:00Z"/>
          <w:rFonts w:ascii="Times New Roman" w:eastAsia="Times New Roman" w:hAnsi="Times New Roman" w:cs="Times New Roman"/>
          <w:sz w:val="24"/>
          <w:szCs w:val="20"/>
          <w:lang w:val="en-GB"/>
        </w:rPr>
      </w:pPr>
      <w:ins w:id="699" w:author="USA" w:date="2020-10-28T13:39:00Z">
        <w:r w:rsidRPr="00BB2CCE">
          <w:rPr>
            <w:rFonts w:ascii="Times New Roman" w:eastAsia="Times New Roman" w:hAnsi="Times New Roman" w:cs="Times New Roman"/>
            <w:sz w:val="24"/>
            <w:szCs w:val="20"/>
            <w:lang w:val="en-GB"/>
          </w:rPr>
          <w:t>[TBD]</w:t>
        </w:r>
      </w:ins>
    </w:p>
    <w:p w14:paraId="54E40345"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700" w:author="USA" w:date="2020-10-28T13:39:00Z"/>
          <w:rFonts w:ascii="Times New Roman" w:eastAsia="Times New Roman" w:hAnsi="Times New Roman" w:cs="Times New Roman"/>
          <w:b/>
          <w:sz w:val="28"/>
          <w:szCs w:val="20"/>
          <w:lang w:val="en-GB"/>
        </w:rPr>
      </w:pPr>
      <w:ins w:id="701" w:author="USA" w:date="2020-10-28T13:39:00Z">
        <w:r w:rsidRPr="00BB2CCE">
          <w:rPr>
            <w:rFonts w:ascii="Times New Roman" w:eastAsia="Times New Roman" w:hAnsi="Times New Roman" w:cs="Times New Roman"/>
            <w:b/>
            <w:sz w:val="28"/>
            <w:szCs w:val="20"/>
            <w:lang w:val="en-GB"/>
          </w:rPr>
          <w:t>2</w:t>
        </w:r>
        <w:r w:rsidRPr="00BB2CCE">
          <w:rPr>
            <w:rFonts w:ascii="Times New Roman" w:eastAsia="Times New Roman" w:hAnsi="Times New Roman" w:cs="Times New Roman"/>
            <w:b/>
            <w:sz w:val="28"/>
            <w:szCs w:val="20"/>
            <w:lang w:val="en-GB"/>
          </w:rPr>
          <w:tab/>
          <w:t>Operational deployment</w:t>
        </w:r>
      </w:ins>
    </w:p>
    <w:p w14:paraId="4A5E40F0" w14:textId="293614CD" w:rsidR="00BB2CCE" w:rsidRPr="00BB2CCE" w:rsidDel="00C839EE" w:rsidRDefault="00BB2CCE" w:rsidP="00BB2CCE">
      <w:pPr>
        <w:tabs>
          <w:tab w:val="left" w:pos="1134"/>
          <w:tab w:val="left" w:pos="1871"/>
          <w:tab w:val="left" w:pos="2268"/>
        </w:tabs>
        <w:overflowPunct w:val="0"/>
        <w:autoSpaceDE w:val="0"/>
        <w:autoSpaceDN w:val="0"/>
        <w:adjustRightInd w:val="0"/>
        <w:spacing w:before="120" w:line="240" w:lineRule="auto"/>
        <w:jc w:val="left"/>
        <w:rPr>
          <w:ins w:id="702" w:author="USA" w:date="2020-10-28T13:39:00Z"/>
          <w:del w:id="703" w:author="Author" w:date="2021-03-24T17:09:00Z"/>
          <w:rFonts w:ascii="Times New Roman" w:eastAsia="Times New Roman" w:hAnsi="Times New Roman" w:cs="Times New Roman"/>
          <w:sz w:val="24"/>
          <w:szCs w:val="20"/>
          <w:lang w:val="en-GB" w:eastAsia="ja-JP"/>
        </w:rPr>
      </w:pPr>
      <w:ins w:id="704" w:author="USA" w:date="2020-10-28T13:39:00Z">
        <w:del w:id="705" w:author="Author" w:date="2021-03-24T17:09:00Z">
          <w:r w:rsidRPr="00BB2CCE" w:rsidDel="00C839EE">
            <w:rPr>
              <w:rFonts w:ascii="Times New Roman" w:eastAsia="Times New Roman" w:hAnsi="Times New Roman" w:cs="Times New Roman"/>
              <w:sz w:val="24"/>
              <w:szCs w:val="20"/>
              <w:lang w:val="en-GB" w:eastAsia="ja-JP"/>
            </w:rPr>
            <w:delText>[USA note: This section will need to be developed further at future meetings]</w:delText>
          </w:r>
        </w:del>
      </w:ins>
    </w:p>
    <w:p w14:paraId="1CEE0CFC" w14:textId="1281DD6F" w:rsid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706" w:author="Author" w:date="2021-03-24T17:10:00Z"/>
          <w:rFonts w:ascii="Times New Roman" w:eastAsia="Times New Roman" w:hAnsi="Times New Roman" w:cs="Times New Roman"/>
          <w:sz w:val="24"/>
          <w:szCs w:val="20"/>
          <w:lang w:val="en-GB" w:eastAsia="ja-JP"/>
        </w:rPr>
      </w:pPr>
      <w:ins w:id="707" w:author="USA" w:date="2020-10-28T13:39:00Z">
        <w:r w:rsidRPr="00BB2CCE">
          <w:rPr>
            <w:rFonts w:ascii="Times New Roman" w:eastAsia="Times New Roman" w:hAnsi="Times New Roman" w:cs="Times New Roman"/>
            <w:sz w:val="24"/>
            <w:szCs w:val="20"/>
            <w:lang w:val="en-GB" w:eastAsia="ja-JP"/>
          </w:rPr>
          <w:t xml:space="preserve">The maritime mobile system listed in Table 2 uses maritime mobile service data links (MDL) to create a mesh network radio system between ship stations and ground stations to transfer data between nodes. These transmissions could include ship-to-ship, ship-to-coast, or coast-to-ship datalinks. This system can be deployed near a coast or out in international waters. </w:t>
        </w:r>
      </w:ins>
    </w:p>
    <w:p w14:paraId="1B1897D6" w14:textId="35C51D00" w:rsidR="00C839EE" w:rsidRDefault="00C839EE" w:rsidP="00BB2CCE">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ja-JP"/>
        </w:rPr>
      </w:pPr>
      <w:ins w:id="708" w:author="Author" w:date="2021-03-24T17:10:00Z">
        <w:r>
          <w:rPr>
            <w:rFonts w:ascii="Times New Roman" w:eastAsia="Times New Roman" w:hAnsi="Times New Roman" w:cs="Times New Roman"/>
            <w:sz w:val="24"/>
            <w:szCs w:val="20"/>
            <w:lang w:val="en-GB" w:eastAsia="ja-JP"/>
          </w:rPr>
          <w:t xml:space="preserve">The usage of this system supports several operations, such as maritime search and rescue, disaster relief, and surveillance. These radio systems are installed on ship stations and ground stations along the coast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only extend to radio-line of sight, however there may be multiple nodes in the mesh network and the deployment is expected to occupy an area far larger than any one individual desired link. </w:t>
        </w:r>
      </w:ins>
    </w:p>
    <w:p w14:paraId="7374D232" w14:textId="15DE3ED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709" w:author="USA" w:date="2020-10-28T13:39:00Z"/>
          <w:rFonts w:ascii="Times New Roman" w:eastAsia="Times New Roman" w:hAnsi="Times New Roman" w:cs="Times New Roman"/>
          <w:b/>
          <w:sz w:val="28"/>
          <w:szCs w:val="20"/>
          <w:lang w:val="en-GB"/>
        </w:rPr>
      </w:pPr>
      <w:ins w:id="710" w:author="USA" w:date="2020-10-28T13:39:00Z">
        <w:r w:rsidRPr="00BB2CCE">
          <w:rPr>
            <w:rFonts w:ascii="Times New Roman" w:eastAsia="Times New Roman" w:hAnsi="Times New Roman" w:cs="Times New Roman"/>
            <w:b/>
            <w:sz w:val="28"/>
            <w:szCs w:val="20"/>
            <w:lang w:val="en-GB"/>
          </w:rPr>
          <w:t>3</w:t>
        </w:r>
        <w:r w:rsidRPr="00BB2CCE">
          <w:rPr>
            <w:rFonts w:ascii="Times New Roman" w:eastAsia="Times New Roman" w:hAnsi="Times New Roman" w:cs="Times New Roman"/>
            <w:b/>
            <w:sz w:val="28"/>
            <w:szCs w:val="20"/>
            <w:lang w:val="en-GB"/>
          </w:rPr>
          <w:tab/>
          <w:t xml:space="preserve">Technical characteristics of </w:t>
        </w:r>
        <w:del w:id="711" w:author="Author" w:date="2021-03-24T17:08:00Z">
          <w:r w:rsidRPr="00BB2CCE" w:rsidDel="00C839EE">
            <w:rPr>
              <w:rFonts w:ascii="Times New Roman" w:eastAsia="Times New Roman" w:hAnsi="Times New Roman" w:cs="Times New Roman"/>
              <w:b/>
              <w:sz w:val="28"/>
              <w:szCs w:val="20"/>
              <w:lang w:val="en-GB"/>
            </w:rPr>
            <w:delText>aeronautical</w:delText>
          </w:r>
        </w:del>
      </w:ins>
      <w:ins w:id="712" w:author="Author" w:date="2021-03-24T17:08:00Z">
        <w:r w:rsidR="00C839EE">
          <w:rPr>
            <w:rFonts w:ascii="Times New Roman" w:eastAsia="Times New Roman" w:hAnsi="Times New Roman" w:cs="Times New Roman"/>
            <w:b/>
            <w:sz w:val="28"/>
            <w:szCs w:val="20"/>
            <w:lang w:val="en-GB"/>
          </w:rPr>
          <w:t>maritime</w:t>
        </w:r>
      </w:ins>
      <w:ins w:id="713" w:author="USA" w:date="2020-10-28T13:39:00Z">
        <w:r w:rsidRPr="00BB2CCE">
          <w:rPr>
            <w:rFonts w:ascii="Times New Roman" w:eastAsia="Times New Roman" w:hAnsi="Times New Roman" w:cs="Times New Roman"/>
            <w:b/>
            <w:sz w:val="28"/>
            <w:szCs w:val="20"/>
            <w:lang w:val="en-GB"/>
          </w:rPr>
          <w:t xml:space="preserve"> mobile systems</w:t>
        </w:r>
      </w:ins>
    </w:p>
    <w:p w14:paraId="63B0C046"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714" w:author="USA" w:date="2020-10-28T13:39:00Z"/>
          <w:rFonts w:ascii="Times New Roman" w:eastAsia="Times New Roman" w:hAnsi="Times New Roman" w:cs="Times New Roman"/>
          <w:sz w:val="24"/>
          <w:szCs w:val="20"/>
          <w:lang w:val="en-GB"/>
        </w:rPr>
      </w:pPr>
      <w:ins w:id="715" w:author="USA" w:date="2020-10-28T13:39:00Z">
        <w:r w:rsidRPr="00BB2CCE">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BB2CCE">
          <w:rPr>
            <w:rFonts w:ascii="Times New Roman" w:eastAsia="Times New Roman" w:hAnsi="Times New Roman" w:cs="Times New Roman"/>
            <w:sz w:val="24"/>
            <w:szCs w:val="20"/>
            <w:lang w:val="en-GB" w:eastAsia="ja-JP"/>
          </w:rPr>
          <w:t>4 400-4 990 MHz</w:t>
        </w:r>
        <w:r w:rsidRPr="00BB2CCE">
          <w:rPr>
            <w:rFonts w:ascii="Times New Roman" w:eastAsia="Times New Roman" w:hAnsi="Times New Roman" w:cs="Times New Roman"/>
            <w:sz w:val="24"/>
            <w:szCs w:val="20"/>
            <w:lang w:val="en-GB"/>
          </w:rPr>
          <w:t xml:space="preserve"> are provided in Table 2. </w:t>
        </w:r>
      </w:ins>
    </w:p>
    <w:p w14:paraId="0ECD1DDE"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716" w:author="USA" w:date="2020-10-28T13:39:00Z"/>
          <w:rFonts w:ascii="Times New Roman" w:eastAsia="Times New Roman" w:hAnsi="Times New Roman" w:cs="Times New Roman"/>
          <w:b/>
          <w:sz w:val="24"/>
          <w:szCs w:val="20"/>
          <w:lang w:val="en-GB"/>
        </w:rPr>
      </w:pPr>
      <w:ins w:id="717" w:author="USA" w:date="2020-10-28T13:39:00Z">
        <w:r w:rsidRPr="00BB2CCE">
          <w:rPr>
            <w:rFonts w:ascii="Times New Roman" w:eastAsia="Times New Roman" w:hAnsi="Times New Roman" w:cs="Times New Roman"/>
            <w:b/>
            <w:sz w:val="24"/>
            <w:szCs w:val="20"/>
            <w:lang w:val="en-GB"/>
          </w:rPr>
          <w:t>3.1</w:t>
        </w:r>
        <w:r w:rsidRPr="00BB2CCE">
          <w:rPr>
            <w:rFonts w:ascii="Times New Roman" w:eastAsia="Times New Roman" w:hAnsi="Times New Roman" w:cs="Times New Roman"/>
            <w:b/>
            <w:sz w:val="24"/>
            <w:szCs w:val="20"/>
            <w:lang w:val="en-GB"/>
          </w:rPr>
          <w:tab/>
          <w:t>Transmitter and receiver characteristics</w:t>
        </w:r>
      </w:ins>
    </w:p>
    <w:p w14:paraId="6DFF785B"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718" w:author="USA" w:date="2020-10-28T13:39:00Z"/>
          <w:rFonts w:ascii="Times New Roman" w:eastAsia="Times New Roman" w:hAnsi="Times New Roman" w:cs="Times New Roman"/>
          <w:sz w:val="24"/>
          <w:szCs w:val="20"/>
          <w:lang w:val="en-GB"/>
        </w:rPr>
      </w:pPr>
      <w:ins w:id="719" w:author="USA" w:date="2020-10-28T13:39:00Z">
        <w:r w:rsidRPr="00BB2CCE">
          <w:rPr>
            <w:rFonts w:ascii="Times New Roman" w:eastAsia="Times New Roman" w:hAnsi="Times New Roman" w:cs="Times New Roman"/>
            <w:sz w:val="24"/>
            <w:szCs w:val="20"/>
            <w:lang w:val="en-GB"/>
          </w:rPr>
          <w:t xml:space="preserve">The maritime mobile systems operating or planned to operate within the frequency range </w:t>
        </w:r>
        <w:r w:rsidRPr="00BB2CCE">
          <w:rPr>
            <w:rFonts w:ascii="Times New Roman" w:eastAsia="Times New Roman" w:hAnsi="Times New Roman" w:cs="Times New Roman"/>
            <w:sz w:val="24"/>
            <w:szCs w:val="20"/>
            <w:lang w:val="en-GB" w:eastAsia="ja-JP"/>
          </w:rPr>
          <w:t>4 400</w:t>
        </w:r>
        <w:r w:rsidRPr="00BB2CCE">
          <w:rPr>
            <w:rFonts w:ascii="Times New Roman" w:eastAsia="Times New Roman" w:hAnsi="Times New Roman" w:cs="Times New Roman"/>
            <w:sz w:val="24"/>
            <w:szCs w:val="20"/>
            <w:lang w:val="en-GB" w:eastAsia="ja-JP"/>
          </w:rPr>
          <w:noBreakHyphen/>
          <w:t>4 990 MHz</w:t>
        </w:r>
        <w:r w:rsidRPr="00BB2CCE">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p>
    <w:p w14:paraId="7CB9296D"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720" w:author="USA" w:date="2020-10-28T13:39:00Z"/>
          <w:rFonts w:ascii="Times New Roman" w:eastAsia="Times New Roman" w:hAnsi="Times New Roman" w:cs="Times New Roman"/>
          <w:b/>
          <w:sz w:val="24"/>
          <w:szCs w:val="20"/>
          <w:lang w:val="en-GB"/>
        </w:rPr>
      </w:pPr>
      <w:ins w:id="721" w:author="USA" w:date="2020-10-28T13:39:00Z">
        <w:r w:rsidRPr="00BB2CCE">
          <w:rPr>
            <w:rFonts w:ascii="Times New Roman" w:eastAsia="Times New Roman" w:hAnsi="Times New Roman" w:cs="Times New Roman"/>
            <w:b/>
            <w:sz w:val="24"/>
            <w:szCs w:val="20"/>
            <w:lang w:val="en-GB"/>
          </w:rPr>
          <w:t>3.2</w:t>
        </w:r>
        <w:r w:rsidRPr="00BB2CCE">
          <w:rPr>
            <w:rFonts w:ascii="Times New Roman" w:eastAsia="Times New Roman" w:hAnsi="Times New Roman" w:cs="Times New Roman"/>
            <w:b/>
            <w:sz w:val="24"/>
            <w:szCs w:val="20"/>
            <w:lang w:val="en-GB"/>
          </w:rPr>
          <w:tab/>
          <w:t>Antenna characteristics</w:t>
        </w:r>
      </w:ins>
    </w:p>
    <w:p w14:paraId="667729DD"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722" w:author="USA" w:date="2020-10-28T13:39:00Z"/>
          <w:rFonts w:ascii="Times New Roman" w:eastAsia="Times New Roman" w:hAnsi="Times New Roman" w:cs="Times New Roman"/>
          <w:sz w:val="24"/>
          <w:szCs w:val="20"/>
          <w:lang w:val="en-GB"/>
        </w:rPr>
      </w:pPr>
      <w:ins w:id="723" w:author="USA" w:date="2020-10-28T13:39:00Z">
        <w:r w:rsidRPr="00BB2CCE">
          <w:rPr>
            <w:rFonts w:ascii="Times New Roman" w:eastAsia="Times New Roman" w:hAnsi="Times New Roman" w:cs="Times New Roman"/>
            <w:sz w:val="24"/>
            <w:szCs w:val="20"/>
            <w:lang w:val="en-GB"/>
          </w:rPr>
          <w:t xml:space="preserve">The maritime mobile system listed in Table 2 may use various types of omnidirectional antennas that can be installed on either the ship station or ground station. These omnidirectional antenna gains are typically between 2.5 and 6 </w:t>
        </w:r>
        <w:proofErr w:type="spellStart"/>
        <w:r w:rsidRPr="00BB2CCE">
          <w:rPr>
            <w:rFonts w:ascii="Times New Roman" w:eastAsia="Times New Roman" w:hAnsi="Times New Roman" w:cs="Times New Roman"/>
            <w:sz w:val="24"/>
            <w:szCs w:val="20"/>
            <w:lang w:val="en-GB"/>
          </w:rPr>
          <w:t>dBi</w:t>
        </w:r>
        <w:proofErr w:type="spellEnd"/>
        <w:r w:rsidRPr="00BB2CCE">
          <w:rPr>
            <w:rFonts w:ascii="Times New Roman" w:eastAsia="Times New Roman" w:hAnsi="Times New Roman" w:cs="Times New Roman"/>
            <w:sz w:val="24"/>
            <w:szCs w:val="20"/>
            <w:lang w:val="en-GB"/>
          </w:rPr>
          <w:t>.</w:t>
        </w:r>
      </w:ins>
    </w:p>
    <w:p w14:paraId="048DF973"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724" w:author="USA" w:date="2020-10-28T13:39:00Z"/>
          <w:rFonts w:ascii="Times New Roman" w:eastAsia="Times New Roman" w:hAnsi="Times New Roman" w:cs="Times New Roman"/>
          <w:b/>
          <w:sz w:val="28"/>
          <w:szCs w:val="20"/>
          <w:lang w:val="en-GB"/>
        </w:rPr>
      </w:pPr>
      <w:ins w:id="725" w:author="USA" w:date="2020-10-28T13:39:00Z">
        <w:r w:rsidRPr="00BB2CCE">
          <w:rPr>
            <w:rFonts w:ascii="Times New Roman" w:eastAsia="Times New Roman" w:hAnsi="Times New Roman" w:cs="Times New Roman"/>
            <w:b/>
            <w:sz w:val="28"/>
            <w:szCs w:val="20"/>
            <w:lang w:val="en-GB"/>
          </w:rPr>
          <w:t>4</w:t>
        </w:r>
        <w:r w:rsidRPr="00BB2CCE">
          <w:rPr>
            <w:rFonts w:ascii="Times New Roman" w:eastAsia="Times New Roman" w:hAnsi="Times New Roman" w:cs="Times New Roman"/>
            <w:b/>
            <w:sz w:val="28"/>
            <w:szCs w:val="20"/>
            <w:lang w:val="en-GB"/>
          </w:rPr>
          <w:tab/>
          <w:t xml:space="preserve">Protection criteria </w:t>
        </w:r>
      </w:ins>
    </w:p>
    <w:p w14:paraId="55A77569"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726" w:author="USA" w:date="2020-10-28T13:39:00Z"/>
          <w:rFonts w:ascii="Times New Roman" w:eastAsia="Times New Roman" w:hAnsi="Times New Roman" w:cs="Times New Roman"/>
          <w:sz w:val="24"/>
          <w:szCs w:val="20"/>
          <w:lang w:val="en-GB"/>
        </w:rPr>
      </w:pPr>
      <w:ins w:id="727" w:author="USA" w:date="2020-10-28T13:39:00Z">
        <w:r w:rsidRPr="00BB2CCE">
          <w:rPr>
            <w:rFonts w:ascii="Times New Roman" w:eastAsia="Times New Roman" w:hAnsi="Times New Roman" w:cs="Times New Roman"/>
            <w:sz w:val="24"/>
            <w:szCs w:val="20"/>
            <w:lang w:val="en-GB"/>
          </w:rPr>
          <w:t>An increase in receiver effective noise of 1 dB would result in significant degradation in communication range.</w:t>
        </w:r>
      </w:ins>
    </w:p>
    <w:p w14:paraId="145025AC"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ins w:id="728" w:author="USA" w:date="2020-10-28T13:39:00Z"/>
          <w:rFonts w:ascii="Times New Roman" w:eastAsia="Times New Roman" w:hAnsi="Times New Roman" w:cs="Times New Roman"/>
          <w:sz w:val="24"/>
          <w:szCs w:val="20"/>
          <w:lang w:val="en-GB"/>
        </w:rPr>
      </w:pPr>
      <w:ins w:id="729" w:author="USA" w:date="2020-10-28T13:39:00Z">
        <w:r w:rsidRPr="00BB2CCE">
          <w:rPr>
            <w:rFonts w:ascii="Times New Roman" w:eastAsia="Times New Roman" w:hAnsi="Times New Roman" w:cs="Times New Roman"/>
            <w:sz w:val="24"/>
            <w:szCs w:val="20"/>
            <w:lang w:val="en-GB"/>
          </w:rPr>
          <w:t>Such an increase in effective receiver noise level corresponds to an (</w:t>
        </w:r>
        <w:r w:rsidRPr="00BB2CCE">
          <w:rPr>
            <w:rFonts w:ascii="Times New Roman" w:eastAsia="Times New Roman" w:hAnsi="Times New Roman" w:cs="Times New Roman"/>
            <w:i/>
            <w:iCs/>
            <w:sz w:val="24"/>
            <w:szCs w:val="20"/>
            <w:lang w:val="en-GB"/>
          </w:rPr>
          <w:t>I</w:t>
        </w:r>
        <w:r w:rsidRPr="00BB2CCE">
          <w:rPr>
            <w:rFonts w:ascii="Times New Roman" w:eastAsia="Times New Roman" w:hAnsi="Times New Roman" w:cs="Times New Roman"/>
            <w:sz w:val="24"/>
            <w:szCs w:val="20"/>
            <w:lang w:val="en-GB"/>
          </w:rPr>
          <w:t> + </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w:t>
        </w:r>
        <w:r w:rsidRPr="00BB2CCE">
          <w:rPr>
            <w:rFonts w:ascii="Times New Roman" w:eastAsia="Times New Roman" w:hAnsi="Times New Roman" w:cs="Times New Roman"/>
            <w:i/>
            <w:iCs/>
            <w:sz w:val="24"/>
            <w:szCs w:val="20"/>
            <w:lang w:val="en-GB"/>
          </w:rPr>
          <w:t>N</w:t>
        </w:r>
        <w:r w:rsidRPr="00BB2CCE">
          <w:rPr>
            <w:rFonts w:ascii="Times New Roman" w:eastAsia="Times New Roman" w:hAnsi="Times New Roman" w:cs="Times New Roman"/>
            <w:sz w:val="24"/>
            <w:szCs w:val="20"/>
            <w:lang w:val="en-GB"/>
          </w:rPr>
          <w:t xml:space="preserve"> ratio of 1.26, or an </w:t>
        </w:r>
        <w:r w:rsidRPr="00BB2CCE">
          <w:rPr>
            <w:rFonts w:ascii="Times New Roman" w:eastAsia="Times New Roman" w:hAnsi="Times New Roman" w:cs="Times New Roman"/>
            <w:i/>
            <w:iCs/>
            <w:sz w:val="24"/>
            <w:szCs w:val="20"/>
            <w:lang w:val="en-GB"/>
          </w:rPr>
          <w:t>I/N</w:t>
        </w:r>
        <w:r w:rsidRPr="00BB2CCE">
          <w:rPr>
            <w:rFonts w:ascii="Times New Roman" w:eastAsia="Times New Roman" w:hAnsi="Times New Roman" w:cs="Times New Roman"/>
            <w:sz w:val="24"/>
            <w:szCs w:val="20"/>
            <w:lang w:val="en-GB"/>
          </w:rPr>
          <w:t xml:space="preserve"> ratio of about −6 </w:t>
        </w:r>
        <w:proofErr w:type="spellStart"/>
        <w:r w:rsidRPr="00BB2CCE">
          <w:rPr>
            <w:rFonts w:ascii="Times New Roman" w:eastAsia="Times New Roman" w:hAnsi="Times New Roman" w:cs="Times New Roman"/>
            <w:sz w:val="24"/>
            <w:szCs w:val="20"/>
            <w:lang w:val="en-GB"/>
          </w:rPr>
          <w:t>dB.</w:t>
        </w:r>
        <w:proofErr w:type="spellEnd"/>
        <w:r w:rsidRPr="00BB2CCE">
          <w:rPr>
            <w:rFonts w:ascii="Times New Roman" w:eastAsia="Times New Roman" w:hAnsi="Times New Roman" w:cs="Times New Roman"/>
            <w:sz w:val="24"/>
            <w:szCs w:val="20"/>
            <w:lang w:val="en-GB"/>
          </w:rPr>
          <w:t xml:space="preserve"> This represents the required protection criterion for the MMS systems </w:t>
        </w:r>
        <w:r w:rsidRPr="00BB2CCE">
          <w:rPr>
            <w:rFonts w:ascii="Times New Roman" w:eastAsia="Times New Roman" w:hAnsi="Times New Roman" w:cs="Times New Roman"/>
            <w:sz w:val="24"/>
            <w:szCs w:val="20"/>
            <w:lang w:val="en-GB"/>
          </w:rPr>
          <w:lastRenderedPageBreak/>
          <w:t xml:space="preserve">referenced herein from interference due to another radiocommunication service. If multiple potential interference sources are present, protection of the MMS systems requires that this criterion </w:t>
        </w:r>
        <w:proofErr w:type="gramStart"/>
        <w:r w:rsidRPr="00BB2CCE">
          <w:rPr>
            <w:rFonts w:ascii="Times New Roman" w:eastAsia="Times New Roman" w:hAnsi="Times New Roman" w:cs="Times New Roman"/>
            <w:sz w:val="24"/>
            <w:szCs w:val="20"/>
            <w:lang w:val="en-GB"/>
          </w:rPr>
          <w:t>is</w:t>
        </w:r>
        <w:proofErr w:type="gramEnd"/>
        <w:r w:rsidRPr="00BB2CCE">
          <w:rPr>
            <w:rFonts w:ascii="Times New Roman" w:eastAsia="Times New Roman" w:hAnsi="Times New Roman" w:cs="Times New Roman"/>
            <w:sz w:val="24"/>
            <w:szCs w:val="20"/>
            <w:lang w:val="en-GB"/>
          </w:rPr>
          <w:t xml:space="preserve"> not exceeded due to the aggregate interference from the multiple sources.</w:t>
        </w:r>
      </w:ins>
    </w:p>
    <w:p w14:paraId="61C1F9DE" w14:textId="77777777" w:rsidR="00BB2CCE" w:rsidRPr="00BB2CCE" w:rsidRDefault="00BB2CCE" w:rsidP="00BB2CCE">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both"/>
        <w:rPr>
          <w:ins w:id="730" w:author="USA" w:date="2020-10-28T13:39:00Z"/>
          <w:rFonts w:ascii="Times New Roman" w:eastAsia="Times New Roman" w:hAnsi="Times New Roman" w:cs="Times New Roman"/>
          <w:sz w:val="24"/>
          <w:szCs w:val="20"/>
        </w:rPr>
      </w:pPr>
    </w:p>
    <w:p w14:paraId="699BB74D"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560" w:after="120" w:line="240" w:lineRule="auto"/>
        <w:rPr>
          <w:ins w:id="731" w:author="USA" w:date="2020-10-28T13:39:00Z"/>
          <w:rFonts w:ascii="Times New Roman" w:eastAsia="Calibri" w:hAnsi="Times New Roman" w:cs="Times New Roman"/>
          <w:caps/>
          <w:sz w:val="24"/>
          <w:szCs w:val="24"/>
          <w:lang w:val="en-GB"/>
        </w:rPr>
      </w:pPr>
      <w:ins w:id="732" w:author="USA" w:date="2020-10-28T13:39:00Z">
        <w:r w:rsidRPr="00BB2CCE">
          <w:rPr>
            <w:rFonts w:ascii="Times New Roman" w:eastAsia="Calibri" w:hAnsi="Times New Roman" w:cs="Times New Roman"/>
            <w:caps/>
            <w:sz w:val="24"/>
            <w:szCs w:val="24"/>
            <w:lang w:val="en-GB"/>
          </w:rPr>
          <w:t>TABLE  2</w:t>
        </w:r>
      </w:ins>
    </w:p>
    <w:p w14:paraId="15D3F644" w14:textId="77777777" w:rsidR="00BB2CCE" w:rsidRPr="00BB2CCE" w:rsidRDefault="00BB2CCE" w:rsidP="00BB2CCE">
      <w:pPr>
        <w:keepNext/>
        <w:keepLines/>
        <w:tabs>
          <w:tab w:val="left" w:pos="1134"/>
          <w:tab w:val="left" w:pos="1871"/>
          <w:tab w:val="left" w:pos="2268"/>
        </w:tabs>
        <w:overflowPunct w:val="0"/>
        <w:autoSpaceDE w:val="0"/>
        <w:autoSpaceDN w:val="0"/>
        <w:adjustRightInd w:val="0"/>
        <w:spacing w:after="120" w:line="240" w:lineRule="auto"/>
        <w:rPr>
          <w:ins w:id="733" w:author="USA" w:date="2020-10-28T13:39:00Z"/>
          <w:rFonts w:ascii="Times New Roman Bold" w:eastAsia="Calibri" w:hAnsi="Times New Roman Bold" w:cs="Times New Roman Bold"/>
          <w:b/>
          <w:sz w:val="20"/>
          <w:szCs w:val="24"/>
          <w:lang w:val="en-GB" w:eastAsia="ja-JP"/>
        </w:rPr>
      </w:pPr>
      <w:ins w:id="734" w:author="USA" w:date="2020-10-28T13:39:00Z">
        <w:r w:rsidRPr="00BB2CCE">
          <w:rPr>
            <w:rFonts w:ascii="Times New Roman Bold" w:eastAsia="Calibri" w:hAnsi="Times New Roman Bold" w:cs="Times New Roman Bold"/>
            <w:b/>
            <w:sz w:val="24"/>
            <w:szCs w:val="24"/>
            <w:lang w:val="en-GB"/>
          </w:rPr>
          <w:t xml:space="preserve">Typical technical characteristics of representative maritime mobile service systems operated in the frequency range </w:t>
        </w:r>
        <w:r w:rsidRPr="00BB2CCE">
          <w:rPr>
            <w:rFonts w:ascii="Times New Roman Bold" w:eastAsia="Calibri" w:hAnsi="Times New Roman Bold" w:cs="Times New Roman Bold"/>
            <w:b/>
            <w:sz w:val="24"/>
            <w:szCs w:val="24"/>
            <w:lang w:val="en-GB" w:eastAsia="ja-JP"/>
          </w:rPr>
          <w:t>4 400-4 990 MHz</w:t>
        </w:r>
      </w:ins>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269"/>
        <w:gridCol w:w="990"/>
        <w:gridCol w:w="991"/>
        <w:gridCol w:w="991"/>
        <w:gridCol w:w="968"/>
        <w:gridCol w:w="968"/>
        <w:gridCol w:w="968"/>
      </w:tblGrid>
      <w:tr w:rsidR="00BB2CCE" w:rsidRPr="00BB2CCE" w14:paraId="117FC024" w14:textId="77777777" w:rsidTr="00BB2CCE">
        <w:trPr>
          <w:jc w:val="center"/>
          <w:ins w:id="735" w:author="USA" w:date="2020-10-28T13:39:00Z"/>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9B5AC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736" w:author="USA" w:date="2020-10-28T13:39:00Z"/>
                <w:rFonts w:ascii="Times New Roman Bold" w:eastAsia="Calibri" w:hAnsi="Times New Roman Bold" w:cs="Times New Roman Bold"/>
                <w:b/>
                <w:sz w:val="24"/>
                <w:szCs w:val="24"/>
                <w:lang w:val="en-GB" w:eastAsia="ja-JP"/>
              </w:rPr>
            </w:pPr>
            <w:ins w:id="737" w:author="USA" w:date="2020-10-28T13:39:00Z">
              <w:r w:rsidRPr="00BB2CCE">
                <w:rPr>
                  <w:rFonts w:ascii="Times New Roman Bold" w:eastAsia="Calibri" w:hAnsi="Times New Roman Bold" w:cs="Times New Roman Bold"/>
                  <w:b/>
                  <w:sz w:val="24"/>
                  <w:szCs w:val="24"/>
                  <w:lang w:val="en-GB" w:eastAsia="ja-JP"/>
                </w:rPr>
                <w:t>Parameter</w:t>
              </w:r>
            </w:ins>
          </w:p>
        </w:tc>
        <w:tc>
          <w:tcPr>
            <w:tcW w:w="11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F585F8"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738" w:author="USA" w:date="2020-10-28T13:39:00Z"/>
                <w:rFonts w:ascii="Times New Roman Bold" w:eastAsia="Calibri" w:hAnsi="Times New Roman Bold" w:cs="Times New Roman Bold"/>
                <w:b/>
                <w:sz w:val="24"/>
                <w:szCs w:val="24"/>
                <w:lang w:val="en-GB" w:eastAsia="ja-JP"/>
              </w:rPr>
            </w:pPr>
            <w:ins w:id="739" w:author="USA" w:date="2020-10-28T13:39:00Z">
              <w:r w:rsidRPr="00BB2CCE">
                <w:rPr>
                  <w:rFonts w:ascii="Times New Roman Bold" w:eastAsia="Calibri" w:hAnsi="Times New Roman Bold" w:cs="Times New Roman Bold"/>
                  <w:b/>
                  <w:sz w:val="24"/>
                  <w:szCs w:val="24"/>
                  <w:lang w:val="en-GB" w:eastAsia="ja-JP"/>
                </w:rPr>
                <w:t>Units</w:t>
              </w:r>
            </w:ins>
          </w:p>
        </w:tc>
        <w:tc>
          <w:tcPr>
            <w:tcW w:w="280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7212547"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740" w:author="USA" w:date="2020-10-28T13:39:00Z"/>
                <w:rFonts w:ascii="Times New Roman Bold" w:eastAsia="Calibri" w:hAnsi="Times New Roman Bold" w:cs="Times New Roman Bold"/>
                <w:b/>
                <w:sz w:val="24"/>
                <w:szCs w:val="24"/>
                <w:lang w:val="en-GB" w:eastAsia="ja-JP"/>
              </w:rPr>
            </w:pPr>
            <w:ins w:id="741" w:author="USA" w:date="2020-10-28T13:39:00Z">
              <w:r w:rsidRPr="00BB2CCE">
                <w:rPr>
                  <w:rFonts w:ascii="Times New Roman Bold" w:eastAsia="Calibri" w:hAnsi="Times New Roman Bold" w:cs="Times New Roman Bold"/>
                  <w:b/>
                  <w:sz w:val="24"/>
                  <w:szCs w:val="24"/>
                  <w:lang w:val="en-GB" w:eastAsia="ja-JP"/>
                </w:rPr>
                <w:t>System 1</w:t>
              </w:r>
            </w:ins>
          </w:p>
          <w:p w14:paraId="0D9FF8C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742" w:author="USA" w:date="2020-10-28T13:39:00Z"/>
                <w:rFonts w:ascii="Times New Roman Bold" w:eastAsia="Calibri" w:hAnsi="Times New Roman Bold" w:cs="Times New Roman Bold"/>
                <w:b/>
                <w:sz w:val="24"/>
                <w:szCs w:val="24"/>
                <w:lang w:val="en-GB" w:eastAsia="ja-JP"/>
              </w:rPr>
            </w:pPr>
            <w:ins w:id="743" w:author="USA" w:date="2020-10-28T13:39:00Z">
              <w:r w:rsidRPr="00BB2CCE">
                <w:rPr>
                  <w:rFonts w:ascii="Times New Roman Bold" w:eastAsia="Calibri" w:hAnsi="Times New Roman Bold" w:cs="Times New Roman Bold"/>
                  <w:b/>
                  <w:sz w:val="24"/>
                  <w:szCs w:val="24"/>
                  <w:lang w:val="en-GB" w:eastAsia="ja-JP"/>
                </w:rPr>
                <w:t>Ship</w:t>
              </w:r>
            </w:ins>
          </w:p>
        </w:tc>
        <w:tc>
          <w:tcPr>
            <w:tcW w:w="2736"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169D10"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744" w:author="USA" w:date="2020-10-28T13:39:00Z"/>
                <w:rFonts w:ascii="Times New Roman Bold" w:eastAsia="Calibri" w:hAnsi="Times New Roman Bold" w:cs="Times New Roman Bold"/>
                <w:b/>
                <w:sz w:val="24"/>
                <w:szCs w:val="24"/>
                <w:lang w:val="en-GB" w:eastAsia="ja-JP"/>
              </w:rPr>
            </w:pPr>
            <w:ins w:id="745" w:author="USA" w:date="2020-10-28T13:39:00Z">
              <w:r w:rsidRPr="00BB2CCE">
                <w:rPr>
                  <w:rFonts w:ascii="Times New Roman Bold" w:eastAsia="Calibri" w:hAnsi="Times New Roman Bold" w:cs="Times New Roman Bold"/>
                  <w:b/>
                  <w:sz w:val="24"/>
                  <w:szCs w:val="24"/>
                  <w:lang w:val="en-GB" w:eastAsia="ja-JP"/>
                </w:rPr>
                <w:t>System 1</w:t>
              </w:r>
            </w:ins>
          </w:p>
          <w:p w14:paraId="77945B4E" w14:textId="77777777" w:rsidR="00BB2CCE" w:rsidRPr="00BB2CCE" w:rsidRDefault="00BB2CCE" w:rsidP="00BB2CCE">
            <w:pPr>
              <w:keepNext/>
              <w:tabs>
                <w:tab w:val="left" w:pos="1134"/>
                <w:tab w:val="left" w:pos="1871"/>
                <w:tab w:val="left" w:pos="2268"/>
              </w:tabs>
              <w:overflowPunct w:val="0"/>
              <w:autoSpaceDE w:val="0"/>
              <w:autoSpaceDN w:val="0"/>
              <w:adjustRightInd w:val="0"/>
              <w:spacing w:before="80" w:after="80" w:line="252" w:lineRule="auto"/>
              <w:rPr>
                <w:ins w:id="746" w:author="USA" w:date="2020-10-28T13:39:00Z"/>
                <w:rFonts w:ascii="Times New Roman Bold" w:eastAsia="Calibri" w:hAnsi="Times New Roman Bold" w:cs="Times New Roman Bold"/>
                <w:b/>
                <w:sz w:val="24"/>
                <w:szCs w:val="24"/>
                <w:lang w:val="en-GB" w:eastAsia="ja-JP"/>
              </w:rPr>
            </w:pPr>
            <w:ins w:id="747" w:author="USA" w:date="2020-10-28T13:39:00Z">
              <w:r w:rsidRPr="00BB2CCE">
                <w:rPr>
                  <w:rFonts w:ascii="Times New Roman Bold" w:eastAsia="Calibri" w:hAnsi="Times New Roman Bold" w:cs="Times New Roman Bold"/>
                  <w:b/>
                  <w:sz w:val="24"/>
                  <w:szCs w:val="24"/>
                  <w:lang w:val="en-GB" w:eastAsia="ja-JP"/>
                </w:rPr>
                <w:t>Ground</w:t>
              </w:r>
            </w:ins>
          </w:p>
        </w:tc>
      </w:tr>
      <w:tr w:rsidR="00BB2CCE" w:rsidRPr="00BB2CCE" w14:paraId="6FB70138" w14:textId="77777777" w:rsidTr="00BB2CCE">
        <w:trPr>
          <w:jc w:val="center"/>
          <w:ins w:id="748"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6CFAE1D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749" w:author="USA" w:date="2020-10-28T13:39:00Z"/>
                <w:rFonts w:ascii="Times New Roman" w:eastAsia="Calibri" w:hAnsi="Times New Roman" w:cs="Times New Roman"/>
                <w:sz w:val="24"/>
                <w:szCs w:val="24"/>
                <w:lang w:val="en-GB" w:eastAsia="ja-JP"/>
              </w:rPr>
            </w:pPr>
            <w:ins w:id="750" w:author="USA" w:date="2020-10-28T13:39:00Z">
              <w:r w:rsidRPr="00BB2CCE">
                <w:rPr>
                  <w:rFonts w:ascii="Times New Roman" w:eastAsia="Calibri" w:hAnsi="Times New Roman" w:cs="Times New Roman"/>
                  <w:sz w:val="24"/>
                  <w:szCs w:val="24"/>
                  <w:lang w:val="en-GB" w:eastAsia="ja-JP"/>
                </w:rPr>
                <w:t>Transmitter</w:t>
              </w:r>
            </w:ins>
          </w:p>
        </w:tc>
      </w:tr>
      <w:tr w:rsidR="00BB2CCE" w:rsidRPr="00BB2CCE" w14:paraId="78A6A034" w14:textId="77777777" w:rsidTr="00BB2CCE">
        <w:trPr>
          <w:jc w:val="center"/>
          <w:ins w:id="751"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5AB6B4F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752" w:author="USA" w:date="2020-10-28T13:39:00Z"/>
                <w:rFonts w:ascii="Times New Roman" w:eastAsia="Calibri" w:hAnsi="Times New Roman" w:cs="Times New Roman"/>
                <w:sz w:val="24"/>
                <w:szCs w:val="24"/>
                <w:lang w:val="en-GB" w:eastAsia="ja-JP"/>
              </w:rPr>
            </w:pPr>
            <w:ins w:id="753" w:author="USA" w:date="2020-10-28T13:39:00Z">
              <w:r w:rsidRPr="00BB2CCE">
                <w:rPr>
                  <w:rFonts w:ascii="Times New Roman" w:eastAsia="Calibri" w:hAnsi="Times New Roman" w:cs="Times New Roman"/>
                  <w:sz w:val="24"/>
                  <w:szCs w:val="24"/>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2E48FF5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54" w:author="USA" w:date="2020-10-28T13:39:00Z"/>
                <w:rFonts w:ascii="Times New Roman" w:eastAsia="Calibri" w:hAnsi="Times New Roman" w:cs="Times New Roman"/>
                <w:sz w:val="24"/>
                <w:szCs w:val="24"/>
                <w:lang w:val="en-GB" w:eastAsia="ja-JP"/>
              </w:rPr>
            </w:pPr>
            <w:ins w:id="755"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178420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56" w:author="USA" w:date="2020-10-28T13:39:00Z"/>
                <w:rFonts w:ascii="Times New Roman" w:eastAsia="Calibri" w:hAnsi="Times New Roman" w:cs="Times New Roman"/>
                <w:sz w:val="24"/>
                <w:szCs w:val="24"/>
                <w:lang w:val="en-GB" w:eastAsia="ja-JP"/>
              </w:rPr>
            </w:pPr>
            <w:ins w:id="757" w:author="USA" w:date="2020-10-28T13:39:00Z">
              <w:r w:rsidRPr="00BB2CCE">
                <w:rPr>
                  <w:rFonts w:ascii="Times New Roman" w:eastAsia="Calibri" w:hAnsi="Times New Roman" w:cs="Times New Roman"/>
                  <w:sz w:val="24"/>
                  <w:szCs w:val="24"/>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3D8A2B2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58" w:author="USA" w:date="2020-10-28T13:39:00Z"/>
                <w:rFonts w:ascii="Times New Roman" w:eastAsia="Calibri" w:hAnsi="Times New Roman" w:cs="Times New Roman"/>
                <w:sz w:val="24"/>
                <w:szCs w:val="24"/>
                <w:lang w:val="en-GB" w:eastAsia="ja-JP"/>
              </w:rPr>
            </w:pPr>
            <w:ins w:id="759" w:author="USA" w:date="2020-10-28T13:39:00Z">
              <w:r w:rsidRPr="00BB2CCE">
                <w:rPr>
                  <w:rFonts w:ascii="Times New Roman" w:eastAsia="Calibri" w:hAnsi="Times New Roman" w:cs="Times New Roman"/>
                  <w:sz w:val="24"/>
                  <w:szCs w:val="24"/>
                  <w:lang w:val="en-GB" w:eastAsia="ja-JP"/>
                </w:rPr>
                <w:t>4 400-4 940</w:t>
              </w:r>
            </w:ins>
          </w:p>
        </w:tc>
      </w:tr>
      <w:tr w:rsidR="00BB2CCE" w:rsidRPr="00BB2CCE" w14:paraId="35B4FC2B" w14:textId="77777777" w:rsidTr="00BB2CCE">
        <w:trPr>
          <w:jc w:val="center"/>
          <w:ins w:id="760"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2B5CE2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761" w:author="USA" w:date="2020-10-28T13:39:00Z"/>
                <w:rFonts w:ascii="Times New Roman" w:eastAsia="Calibri" w:hAnsi="Times New Roman" w:cs="Times New Roman"/>
                <w:sz w:val="24"/>
                <w:szCs w:val="24"/>
                <w:lang w:val="en-GB" w:eastAsia="ja-JP"/>
              </w:rPr>
            </w:pPr>
            <w:ins w:id="762" w:author="USA" w:date="2020-10-28T13:39:00Z">
              <w:r w:rsidRPr="00BB2CCE">
                <w:rPr>
                  <w:rFonts w:ascii="Times New Roman" w:eastAsia="Calibri" w:hAnsi="Times New Roman" w:cs="Times New Roman"/>
                  <w:sz w:val="24"/>
                  <w:szCs w:val="24"/>
                  <w:lang w:val="en-GB" w:eastAsia="ja-JP"/>
                </w:rPr>
                <w:t>Power output</w:t>
              </w:r>
            </w:ins>
          </w:p>
        </w:tc>
        <w:tc>
          <w:tcPr>
            <w:tcW w:w="1196" w:type="dxa"/>
            <w:tcBorders>
              <w:top w:val="single" w:sz="4" w:space="0" w:color="auto"/>
              <w:left w:val="single" w:sz="4" w:space="0" w:color="auto"/>
              <w:bottom w:val="single" w:sz="4" w:space="0" w:color="auto"/>
              <w:right w:val="single" w:sz="4" w:space="0" w:color="auto"/>
            </w:tcBorders>
            <w:hideMark/>
          </w:tcPr>
          <w:p w14:paraId="2571D7F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63" w:author="USA" w:date="2020-10-28T13:39:00Z"/>
                <w:rFonts w:ascii="Times New Roman" w:eastAsia="Calibri" w:hAnsi="Times New Roman" w:cs="Times New Roman"/>
                <w:sz w:val="24"/>
                <w:szCs w:val="24"/>
                <w:lang w:val="en-GB" w:eastAsia="ja-JP"/>
              </w:rPr>
            </w:pPr>
            <w:ins w:id="764" w:author="USA" w:date="2020-10-28T13:39:00Z">
              <w:r w:rsidRPr="00BB2CCE">
                <w:rPr>
                  <w:rFonts w:ascii="Times New Roman" w:eastAsia="Calibri" w:hAnsi="Times New Roman" w:cs="Times New Roman"/>
                  <w:sz w:val="24"/>
                  <w:szCs w:val="24"/>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B7666D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65" w:author="USA" w:date="2020-10-28T13:39:00Z"/>
                <w:rFonts w:ascii="Times New Roman" w:eastAsia="Calibri" w:hAnsi="Times New Roman" w:cs="Times New Roman"/>
                <w:sz w:val="24"/>
                <w:szCs w:val="24"/>
                <w:lang w:val="en-GB" w:eastAsia="ja-JP"/>
              </w:rPr>
            </w:pPr>
            <w:ins w:id="766" w:author="USA" w:date="2020-10-28T13:39:00Z">
              <w:r w:rsidRPr="00BB2CCE">
                <w:rPr>
                  <w:rFonts w:ascii="Times New Roman" w:eastAsia="Calibri" w:hAnsi="Times New Roman" w:cs="Times New Roman"/>
                  <w:sz w:val="24"/>
                  <w:szCs w:val="24"/>
                  <w:lang w:val="en-GB" w:eastAsia="ja-JP"/>
                </w:rPr>
                <w:t>39</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2853E64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67" w:author="USA" w:date="2020-10-28T13:39:00Z"/>
                <w:rFonts w:ascii="Times New Roman" w:eastAsia="Calibri" w:hAnsi="Times New Roman" w:cs="Times New Roman"/>
                <w:sz w:val="24"/>
                <w:szCs w:val="24"/>
                <w:lang w:val="en-GB" w:eastAsia="ja-JP"/>
              </w:rPr>
            </w:pPr>
            <w:ins w:id="768" w:author="USA" w:date="2020-10-28T13:39:00Z">
              <w:r w:rsidRPr="00BB2CCE">
                <w:rPr>
                  <w:rFonts w:ascii="Times New Roman" w:eastAsia="Calibri" w:hAnsi="Times New Roman" w:cs="Times New Roman"/>
                  <w:sz w:val="24"/>
                  <w:szCs w:val="24"/>
                  <w:lang w:val="en-GB" w:eastAsia="ja-JP"/>
                </w:rPr>
                <w:t>39</w:t>
              </w:r>
            </w:ins>
          </w:p>
        </w:tc>
      </w:tr>
      <w:tr w:rsidR="00BB2CCE" w:rsidRPr="00BB2CCE" w14:paraId="0EDBA3BB" w14:textId="77777777" w:rsidTr="00BB2CCE">
        <w:trPr>
          <w:jc w:val="center"/>
          <w:ins w:id="769"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7B3ACC1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770" w:author="USA" w:date="2020-10-28T13:39:00Z"/>
                <w:rFonts w:ascii="Times New Roman" w:eastAsia="Calibri" w:hAnsi="Times New Roman" w:cs="Times New Roman"/>
                <w:sz w:val="24"/>
                <w:szCs w:val="24"/>
                <w:lang w:val="en-GB" w:eastAsia="ja-JP"/>
              </w:rPr>
            </w:pPr>
            <w:ins w:id="771" w:author="USA" w:date="2020-10-28T13:39:00Z">
              <w:r w:rsidRPr="00BB2CCE">
                <w:rPr>
                  <w:rFonts w:ascii="Times New Roman" w:eastAsia="Calibri" w:hAnsi="Times New Roman" w:cs="Times New Roman"/>
                  <w:sz w:val="24"/>
                  <w:szCs w:val="24"/>
                  <w:lang w:val="en-GB" w:eastAsia="ja-JP"/>
                </w:rPr>
                <w:t>Bandwidth (3 dB)</w:t>
              </w:r>
            </w:ins>
          </w:p>
        </w:tc>
        <w:tc>
          <w:tcPr>
            <w:tcW w:w="1196" w:type="dxa"/>
            <w:tcBorders>
              <w:top w:val="single" w:sz="4" w:space="0" w:color="auto"/>
              <w:left w:val="single" w:sz="4" w:space="0" w:color="auto"/>
              <w:bottom w:val="single" w:sz="4" w:space="0" w:color="auto"/>
              <w:right w:val="single" w:sz="4" w:space="0" w:color="auto"/>
            </w:tcBorders>
            <w:hideMark/>
          </w:tcPr>
          <w:p w14:paraId="19B3AF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72" w:author="USA" w:date="2020-10-28T13:39:00Z"/>
                <w:rFonts w:ascii="Times New Roman" w:eastAsia="Calibri" w:hAnsi="Times New Roman" w:cs="Times New Roman"/>
                <w:sz w:val="24"/>
                <w:szCs w:val="24"/>
                <w:lang w:val="en-GB" w:eastAsia="ja-JP"/>
              </w:rPr>
            </w:pPr>
            <w:ins w:id="773"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D54F74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74" w:author="USA" w:date="2020-10-28T13:39:00Z"/>
                <w:rFonts w:ascii="Times New Roman" w:eastAsia="Calibri" w:hAnsi="Times New Roman" w:cs="Times New Roman"/>
                <w:sz w:val="24"/>
                <w:szCs w:val="24"/>
                <w:lang w:val="en-GB" w:eastAsia="ja-JP"/>
              </w:rPr>
            </w:pPr>
            <w:ins w:id="775" w:author="USA" w:date="2020-10-28T13:39:00Z">
              <w:r w:rsidRPr="00BB2CCE">
                <w:rPr>
                  <w:rFonts w:ascii="Times New Roman" w:eastAsia="Calibri" w:hAnsi="Times New Roman" w:cs="Times New Roman"/>
                  <w:sz w:val="24"/>
                  <w:szCs w:val="24"/>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F9FC1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76" w:author="USA" w:date="2020-10-28T13:39:00Z"/>
                <w:rFonts w:ascii="Times New Roman" w:eastAsia="Calibri" w:hAnsi="Times New Roman" w:cs="Times New Roman"/>
                <w:sz w:val="24"/>
                <w:szCs w:val="24"/>
                <w:lang w:val="en-GB" w:eastAsia="ja-JP"/>
              </w:rPr>
            </w:pPr>
            <w:ins w:id="777" w:author="USA" w:date="2020-10-28T13:39:00Z">
              <w:r w:rsidRPr="00BB2CCE">
                <w:rPr>
                  <w:rFonts w:ascii="Times New Roman" w:eastAsia="Calibri" w:hAnsi="Times New Roman" w:cs="Times New Roman"/>
                  <w:sz w:val="24"/>
                  <w:szCs w:val="24"/>
                  <w:lang w:val="en-GB" w:eastAsia="ja-JP"/>
                </w:rPr>
                <w:t>5.6/11.3/22.6</w:t>
              </w:r>
            </w:ins>
          </w:p>
        </w:tc>
      </w:tr>
      <w:tr w:rsidR="00BB2CCE" w:rsidRPr="00BB2CCE" w14:paraId="74DF8A07" w14:textId="77777777" w:rsidTr="00BB2CCE">
        <w:trPr>
          <w:jc w:val="center"/>
          <w:ins w:id="778"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1B24FBE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79" w:author="USA" w:date="2020-10-28T13:39:00Z"/>
                <w:rFonts w:ascii="Times New Roman" w:eastAsia="Calibri" w:hAnsi="Times New Roman" w:cs="Times New Roman"/>
                <w:sz w:val="24"/>
                <w:szCs w:val="24"/>
                <w:lang w:val="en-GB" w:eastAsia="ja-JP"/>
              </w:rPr>
            </w:pPr>
            <w:ins w:id="780" w:author="USA" w:date="2020-10-28T13:39:00Z">
              <w:r w:rsidRPr="00BB2CCE">
                <w:rPr>
                  <w:rFonts w:ascii="Times New Roman" w:eastAsia="Calibri" w:hAnsi="Times New Roman" w:cs="Times New Roman"/>
                  <w:sz w:val="24"/>
                  <w:szCs w:val="24"/>
                  <w:lang w:val="en-GB" w:eastAsia="ja-JP"/>
                </w:rPr>
                <w:t>Receiver</w:t>
              </w:r>
            </w:ins>
          </w:p>
        </w:tc>
      </w:tr>
      <w:tr w:rsidR="00BB2CCE" w:rsidRPr="00BB2CCE" w14:paraId="7E504A89" w14:textId="77777777" w:rsidTr="00BB2CCE">
        <w:trPr>
          <w:jc w:val="center"/>
          <w:ins w:id="781"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3EBF1D9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782" w:author="USA" w:date="2020-10-28T13:39:00Z"/>
                <w:rFonts w:ascii="Times New Roman" w:eastAsia="Calibri" w:hAnsi="Times New Roman" w:cs="Times New Roman"/>
                <w:sz w:val="24"/>
                <w:szCs w:val="24"/>
                <w:lang w:val="en-GB" w:eastAsia="ja-JP"/>
              </w:rPr>
            </w:pPr>
            <w:ins w:id="783" w:author="USA" w:date="2020-10-28T13:39:00Z">
              <w:r w:rsidRPr="00BB2CCE">
                <w:rPr>
                  <w:rFonts w:ascii="Times New Roman" w:eastAsia="Calibri" w:hAnsi="Times New Roman" w:cs="Times New Roman"/>
                  <w:sz w:val="24"/>
                  <w:szCs w:val="24"/>
                  <w:lang w:val="en-GB" w:eastAsia="ja-JP"/>
                </w:rPr>
                <w:t>Tuning range</w:t>
              </w:r>
            </w:ins>
          </w:p>
        </w:tc>
        <w:tc>
          <w:tcPr>
            <w:tcW w:w="1196" w:type="dxa"/>
            <w:tcBorders>
              <w:top w:val="single" w:sz="4" w:space="0" w:color="auto"/>
              <w:left w:val="single" w:sz="4" w:space="0" w:color="auto"/>
              <w:bottom w:val="single" w:sz="4" w:space="0" w:color="auto"/>
              <w:right w:val="single" w:sz="4" w:space="0" w:color="auto"/>
            </w:tcBorders>
            <w:hideMark/>
          </w:tcPr>
          <w:p w14:paraId="44DEE4D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84" w:author="USA" w:date="2020-10-28T13:39:00Z"/>
                <w:rFonts w:ascii="Times New Roman" w:eastAsia="Calibri" w:hAnsi="Times New Roman" w:cs="Times New Roman"/>
                <w:sz w:val="24"/>
                <w:szCs w:val="24"/>
                <w:lang w:val="en-GB" w:eastAsia="ja-JP"/>
              </w:rPr>
            </w:pPr>
            <w:ins w:id="785"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35FD4A9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86" w:author="USA" w:date="2020-10-28T13:39:00Z"/>
                <w:rFonts w:ascii="Times New Roman" w:eastAsia="Calibri" w:hAnsi="Times New Roman" w:cs="Times New Roman"/>
                <w:sz w:val="24"/>
                <w:szCs w:val="24"/>
                <w:lang w:val="en-GB" w:eastAsia="ja-JP"/>
              </w:rPr>
            </w:pPr>
            <w:ins w:id="787" w:author="USA" w:date="2020-10-28T13:39:00Z">
              <w:r w:rsidRPr="00BB2CCE">
                <w:rPr>
                  <w:rFonts w:ascii="Times New Roman" w:eastAsia="Calibri" w:hAnsi="Times New Roman" w:cs="Times New Roman"/>
                  <w:sz w:val="24"/>
                  <w:szCs w:val="24"/>
                  <w:lang w:val="en-GB" w:eastAsia="ja-JP"/>
                </w:rPr>
                <w:t>4 400-4 940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12472A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88" w:author="USA" w:date="2020-10-28T13:39:00Z"/>
                <w:rFonts w:ascii="Times New Roman" w:eastAsia="Calibri" w:hAnsi="Times New Roman" w:cs="Times New Roman"/>
                <w:sz w:val="24"/>
                <w:szCs w:val="24"/>
                <w:lang w:val="en-GB" w:eastAsia="ja-JP"/>
              </w:rPr>
            </w:pPr>
            <w:ins w:id="789" w:author="USA" w:date="2020-10-28T13:39:00Z">
              <w:r w:rsidRPr="00BB2CCE">
                <w:rPr>
                  <w:rFonts w:ascii="Times New Roman" w:eastAsia="Calibri" w:hAnsi="Times New Roman" w:cs="Times New Roman"/>
                  <w:sz w:val="24"/>
                  <w:szCs w:val="24"/>
                  <w:lang w:val="en-GB" w:eastAsia="ja-JP"/>
                </w:rPr>
                <w:t>4 400-4 940</w:t>
              </w:r>
            </w:ins>
          </w:p>
        </w:tc>
      </w:tr>
      <w:tr w:rsidR="00BB2CCE" w:rsidRPr="00BB2CCE" w14:paraId="0E16C2DF" w14:textId="77777777" w:rsidTr="00BB2CCE">
        <w:trPr>
          <w:jc w:val="center"/>
          <w:ins w:id="790"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694854F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791" w:author="USA" w:date="2020-10-28T13:39:00Z"/>
                <w:rFonts w:ascii="Times New Roman" w:eastAsia="Calibri" w:hAnsi="Times New Roman" w:cs="Times New Roman"/>
                <w:sz w:val="24"/>
                <w:szCs w:val="24"/>
                <w:lang w:val="en-GB" w:eastAsia="ja-JP"/>
              </w:rPr>
            </w:pPr>
            <w:ins w:id="792" w:author="USA" w:date="2020-10-28T13:39:00Z">
              <w:r w:rsidRPr="00BB2CCE">
                <w:rPr>
                  <w:rFonts w:ascii="Times New Roman" w:eastAsia="Calibri" w:hAnsi="Times New Roman" w:cs="Times New Roman"/>
                  <w:sz w:val="24"/>
                  <w:szCs w:val="24"/>
                  <w:lang w:val="en-GB" w:eastAsia="ja-JP"/>
                </w:rPr>
                <w:t>Selectivity (3 dB)</w:t>
              </w:r>
            </w:ins>
          </w:p>
        </w:tc>
        <w:tc>
          <w:tcPr>
            <w:tcW w:w="1196" w:type="dxa"/>
            <w:tcBorders>
              <w:top w:val="single" w:sz="4" w:space="0" w:color="auto"/>
              <w:left w:val="single" w:sz="4" w:space="0" w:color="auto"/>
              <w:bottom w:val="single" w:sz="4" w:space="0" w:color="auto"/>
              <w:right w:val="single" w:sz="4" w:space="0" w:color="auto"/>
            </w:tcBorders>
            <w:hideMark/>
          </w:tcPr>
          <w:p w14:paraId="16F16B6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93" w:author="USA" w:date="2020-10-28T13:39:00Z"/>
                <w:rFonts w:ascii="Times New Roman" w:eastAsia="Calibri" w:hAnsi="Times New Roman" w:cs="Times New Roman"/>
                <w:sz w:val="24"/>
                <w:szCs w:val="24"/>
                <w:lang w:val="en-GB" w:eastAsia="ja-JP"/>
              </w:rPr>
            </w:pPr>
            <w:ins w:id="794" w:author="USA" w:date="2020-10-28T13:39:00Z">
              <w:r w:rsidRPr="00BB2CCE">
                <w:rPr>
                  <w:rFonts w:ascii="Times New Roman" w:eastAsia="Calibri" w:hAnsi="Times New Roman" w:cs="Times New Roman"/>
                  <w:sz w:val="24"/>
                  <w:szCs w:val="24"/>
                  <w:lang w:val="en-GB" w:eastAsia="ja-JP"/>
                </w:rPr>
                <w:t>MHz</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6B2A4D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95" w:author="USA" w:date="2020-10-28T13:39:00Z"/>
                <w:rFonts w:ascii="Times New Roman" w:eastAsia="Calibri" w:hAnsi="Times New Roman" w:cs="Times New Roman"/>
                <w:sz w:val="24"/>
                <w:szCs w:val="24"/>
                <w:lang w:val="en-GB" w:eastAsia="ja-JP"/>
              </w:rPr>
            </w:pPr>
            <w:ins w:id="796" w:author="USA" w:date="2020-10-28T13:39:00Z">
              <w:r w:rsidRPr="00BB2CCE">
                <w:rPr>
                  <w:rFonts w:ascii="Times New Roman" w:eastAsia="Calibri" w:hAnsi="Times New Roman" w:cs="Times New Roman"/>
                  <w:sz w:val="24"/>
                  <w:szCs w:val="24"/>
                  <w:lang w:val="en-GB" w:eastAsia="ja-JP"/>
                </w:rPr>
                <w:t>5.6/11.3/22.6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E6B869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797" w:author="USA" w:date="2020-10-28T13:39:00Z"/>
                <w:rFonts w:ascii="Times New Roman" w:eastAsia="Calibri" w:hAnsi="Times New Roman" w:cs="Times New Roman"/>
                <w:sz w:val="24"/>
                <w:szCs w:val="24"/>
                <w:lang w:val="en-GB" w:eastAsia="ja-JP"/>
              </w:rPr>
            </w:pPr>
            <w:ins w:id="798" w:author="USA" w:date="2020-10-28T13:39:00Z">
              <w:r w:rsidRPr="00BB2CCE">
                <w:rPr>
                  <w:rFonts w:ascii="Times New Roman" w:eastAsia="Calibri" w:hAnsi="Times New Roman" w:cs="Times New Roman"/>
                  <w:sz w:val="24"/>
                  <w:szCs w:val="24"/>
                  <w:lang w:val="en-GB" w:eastAsia="ja-JP"/>
                </w:rPr>
                <w:t>5.6/11.3/22.6</w:t>
              </w:r>
            </w:ins>
          </w:p>
        </w:tc>
      </w:tr>
      <w:tr w:rsidR="00BB2CCE" w:rsidRPr="00BB2CCE" w14:paraId="6ED10BCF" w14:textId="77777777" w:rsidTr="00BB2CCE">
        <w:trPr>
          <w:jc w:val="center"/>
          <w:ins w:id="799"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1A3E961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00" w:author="USA" w:date="2020-10-28T13:39:00Z"/>
                <w:rFonts w:ascii="Times New Roman" w:eastAsia="Calibri" w:hAnsi="Times New Roman" w:cs="Times New Roman"/>
                <w:sz w:val="24"/>
                <w:szCs w:val="24"/>
                <w:lang w:val="en-GB" w:eastAsia="ja-JP"/>
              </w:rPr>
            </w:pPr>
            <w:ins w:id="801" w:author="USA" w:date="2020-10-28T13:39:00Z">
              <w:r w:rsidRPr="00BB2CCE">
                <w:rPr>
                  <w:rFonts w:ascii="Times New Roman" w:eastAsia="Calibri" w:hAnsi="Times New Roman" w:cs="Times New Roman"/>
                  <w:sz w:val="24"/>
                  <w:szCs w:val="24"/>
                  <w:lang w:val="en-GB" w:eastAsia="ja-JP"/>
                </w:rPr>
                <w:t>Noise figure</w:t>
              </w:r>
            </w:ins>
          </w:p>
        </w:tc>
        <w:tc>
          <w:tcPr>
            <w:tcW w:w="1196" w:type="dxa"/>
            <w:tcBorders>
              <w:top w:val="single" w:sz="4" w:space="0" w:color="auto"/>
              <w:left w:val="single" w:sz="4" w:space="0" w:color="auto"/>
              <w:bottom w:val="single" w:sz="4" w:space="0" w:color="auto"/>
              <w:right w:val="single" w:sz="4" w:space="0" w:color="auto"/>
            </w:tcBorders>
            <w:hideMark/>
          </w:tcPr>
          <w:p w14:paraId="6E10C93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02" w:author="USA" w:date="2020-10-28T13:39:00Z"/>
                <w:rFonts w:ascii="Times New Roman" w:eastAsia="Calibri" w:hAnsi="Times New Roman" w:cs="Times New Roman"/>
                <w:sz w:val="24"/>
                <w:szCs w:val="24"/>
                <w:lang w:val="en-GB" w:eastAsia="ja-JP"/>
              </w:rPr>
            </w:pPr>
            <w:ins w:id="803" w:author="USA" w:date="2020-10-28T13:39:00Z">
              <w:r w:rsidRPr="00BB2CCE">
                <w:rPr>
                  <w:rFonts w:ascii="Times New Roman" w:eastAsia="Calibri" w:hAnsi="Times New Roman" w:cs="Times New Roman"/>
                  <w:sz w:val="24"/>
                  <w:szCs w:val="24"/>
                  <w:lang w:val="en-GB" w:eastAsia="ja-JP"/>
                </w:rPr>
                <w:t>dB</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504538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04" w:author="USA" w:date="2020-10-28T13:39:00Z"/>
                <w:rFonts w:ascii="Times New Roman" w:eastAsia="Calibri" w:hAnsi="Times New Roman" w:cs="Times New Roman"/>
                <w:sz w:val="24"/>
                <w:szCs w:val="24"/>
                <w:lang w:val="en-GB" w:eastAsia="ja-JP"/>
              </w:rPr>
            </w:pPr>
            <w:ins w:id="805" w:author="USA" w:date="2020-10-28T13:39:00Z">
              <w:r w:rsidRPr="00BB2CCE">
                <w:rPr>
                  <w:rFonts w:ascii="Times New Roman" w:eastAsia="Calibri" w:hAnsi="Times New Roman" w:cs="Times New Roman"/>
                  <w:sz w:val="24"/>
                  <w:szCs w:val="24"/>
                  <w:lang w:val="en-GB" w:eastAsia="ja-JP"/>
                </w:rPr>
                <w:t>6</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6204D7A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06" w:author="USA" w:date="2020-10-28T13:39:00Z"/>
                <w:rFonts w:ascii="Times New Roman" w:eastAsia="Calibri" w:hAnsi="Times New Roman" w:cs="Times New Roman"/>
                <w:sz w:val="24"/>
                <w:szCs w:val="24"/>
                <w:lang w:val="en-GB" w:eastAsia="ja-JP"/>
              </w:rPr>
            </w:pPr>
            <w:ins w:id="807" w:author="USA" w:date="2020-10-28T13:39:00Z">
              <w:r w:rsidRPr="00BB2CCE">
                <w:rPr>
                  <w:rFonts w:ascii="Times New Roman" w:eastAsia="Calibri" w:hAnsi="Times New Roman" w:cs="Times New Roman"/>
                  <w:sz w:val="24"/>
                  <w:szCs w:val="24"/>
                  <w:lang w:val="en-GB" w:eastAsia="ja-JP"/>
                </w:rPr>
                <w:t>6</w:t>
              </w:r>
            </w:ins>
          </w:p>
        </w:tc>
      </w:tr>
      <w:tr w:rsidR="00BB2CCE" w:rsidRPr="00BB2CCE" w14:paraId="6C3F82DA" w14:textId="77777777" w:rsidTr="00BB2CCE">
        <w:trPr>
          <w:jc w:val="center"/>
          <w:ins w:id="808" w:author="USA" w:date="2020-10-28T13:39:00Z"/>
        </w:trPr>
        <w:tc>
          <w:tcPr>
            <w:tcW w:w="2357" w:type="dxa"/>
            <w:tcBorders>
              <w:top w:val="single" w:sz="4" w:space="0" w:color="auto"/>
              <w:left w:val="single" w:sz="4" w:space="0" w:color="auto"/>
              <w:bottom w:val="single" w:sz="4" w:space="0" w:color="auto"/>
              <w:right w:val="single" w:sz="4" w:space="0" w:color="auto"/>
            </w:tcBorders>
            <w:hideMark/>
          </w:tcPr>
          <w:p w14:paraId="64BEF99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09" w:author="USA" w:date="2020-10-28T13:39:00Z"/>
                <w:rFonts w:ascii="Times New Roman" w:eastAsia="Calibri" w:hAnsi="Times New Roman" w:cs="Times New Roman"/>
                <w:sz w:val="24"/>
                <w:szCs w:val="24"/>
                <w:lang w:val="en-GB" w:eastAsia="ja-JP"/>
              </w:rPr>
            </w:pPr>
            <w:ins w:id="810" w:author="USA" w:date="2020-10-28T13:39:00Z">
              <w:r w:rsidRPr="00BB2CCE">
                <w:rPr>
                  <w:rFonts w:ascii="Times New Roman" w:eastAsia="Calibri" w:hAnsi="Times New Roman" w:cs="Times New Roman"/>
                  <w:sz w:val="24"/>
                  <w:szCs w:val="24"/>
                  <w:lang w:val="en-GB" w:eastAsia="ja-JP"/>
                </w:rPr>
                <w:t>Thermal noise level</w:t>
              </w:r>
            </w:ins>
          </w:p>
        </w:tc>
        <w:tc>
          <w:tcPr>
            <w:tcW w:w="1196" w:type="dxa"/>
            <w:tcBorders>
              <w:top w:val="single" w:sz="4" w:space="0" w:color="auto"/>
              <w:left w:val="single" w:sz="4" w:space="0" w:color="auto"/>
              <w:bottom w:val="single" w:sz="4" w:space="0" w:color="auto"/>
              <w:right w:val="single" w:sz="4" w:space="0" w:color="auto"/>
            </w:tcBorders>
            <w:hideMark/>
          </w:tcPr>
          <w:p w14:paraId="0D7AC7C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11" w:author="USA" w:date="2020-10-28T13:39:00Z"/>
                <w:rFonts w:ascii="Times New Roman" w:eastAsia="Calibri" w:hAnsi="Times New Roman" w:cs="Times New Roman"/>
                <w:sz w:val="24"/>
                <w:szCs w:val="24"/>
                <w:lang w:val="en-GB" w:eastAsia="ja-JP"/>
              </w:rPr>
            </w:pPr>
            <w:ins w:id="812" w:author="USA" w:date="2020-10-28T13:39:00Z">
              <w:r w:rsidRPr="00BB2CCE">
                <w:rPr>
                  <w:rFonts w:ascii="Times New Roman" w:eastAsia="Calibri" w:hAnsi="Times New Roman" w:cs="Times New Roman"/>
                  <w:sz w:val="24"/>
                  <w:szCs w:val="24"/>
                  <w:lang w:val="en-GB" w:eastAsia="ja-JP"/>
                </w:rPr>
                <w:t>dBm</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3A4F5C5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13" w:author="USA" w:date="2020-10-28T13:39:00Z"/>
                <w:rFonts w:ascii="Times New Roman" w:eastAsia="Calibri" w:hAnsi="Times New Roman" w:cs="Times New Roman"/>
                <w:sz w:val="24"/>
                <w:szCs w:val="24"/>
                <w:lang w:val="en-GB" w:eastAsia="ja-JP"/>
              </w:rPr>
            </w:pPr>
            <w:ins w:id="814" w:author="USA" w:date="2020-10-28T13:39:00Z">
              <w:r w:rsidRPr="00BB2CCE">
                <w:rPr>
                  <w:rFonts w:ascii="Times New Roman" w:eastAsia="Calibri" w:hAnsi="Times New Roman" w:cs="Times New Roman"/>
                  <w:sz w:val="24"/>
                  <w:szCs w:val="24"/>
                  <w:lang w:val="en-GB" w:eastAsia="ja-JP"/>
                </w:rPr>
                <w:t xml:space="preserve">-101 to -93 </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197164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15" w:author="USA" w:date="2020-10-28T13:39:00Z"/>
                <w:rFonts w:ascii="Times New Roman" w:eastAsia="Calibri" w:hAnsi="Times New Roman" w:cs="Times New Roman"/>
                <w:sz w:val="24"/>
                <w:szCs w:val="24"/>
                <w:lang w:val="en-GB" w:eastAsia="ja-JP"/>
              </w:rPr>
            </w:pPr>
            <w:ins w:id="816" w:author="USA" w:date="2020-10-28T13:39:00Z">
              <w:r w:rsidRPr="00BB2CCE">
                <w:rPr>
                  <w:rFonts w:ascii="Times New Roman" w:eastAsia="Calibri" w:hAnsi="Times New Roman" w:cs="Times New Roman"/>
                  <w:sz w:val="24"/>
                  <w:szCs w:val="24"/>
                  <w:lang w:val="en-GB" w:eastAsia="ja-JP"/>
                </w:rPr>
                <w:t>-101 to -93</w:t>
              </w:r>
            </w:ins>
          </w:p>
        </w:tc>
      </w:tr>
      <w:tr w:rsidR="00BB2CCE" w:rsidRPr="00BB2CCE" w14:paraId="204B530C" w14:textId="77777777" w:rsidTr="00BB2CCE">
        <w:trPr>
          <w:jc w:val="center"/>
          <w:ins w:id="817" w:author="USA" w:date="2020-10-28T13:39:00Z"/>
        </w:trPr>
        <w:tc>
          <w:tcPr>
            <w:tcW w:w="9090"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5B8BE13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18" w:author="USA" w:date="2020-10-28T13:39:00Z"/>
                <w:rFonts w:ascii="Times New Roman" w:eastAsia="Calibri" w:hAnsi="Times New Roman" w:cs="Times New Roman"/>
                <w:sz w:val="24"/>
                <w:szCs w:val="24"/>
                <w:lang w:val="en-GB" w:eastAsia="ja-JP"/>
              </w:rPr>
            </w:pPr>
            <w:ins w:id="819" w:author="USA" w:date="2020-10-28T13:39:00Z">
              <w:r w:rsidRPr="00BB2CCE">
                <w:rPr>
                  <w:rFonts w:ascii="Times New Roman" w:eastAsia="Calibri" w:hAnsi="Times New Roman" w:cs="Times New Roman"/>
                  <w:sz w:val="24"/>
                  <w:szCs w:val="24"/>
                  <w:lang w:val="en-GB" w:eastAsia="ja-JP"/>
                </w:rPr>
                <w:t>Antenna</w:t>
              </w:r>
            </w:ins>
          </w:p>
        </w:tc>
      </w:tr>
      <w:tr w:rsidR="00BB2CCE" w:rsidRPr="00BB2CCE" w14:paraId="18B98977" w14:textId="77777777" w:rsidTr="00BB2CCE">
        <w:trPr>
          <w:jc w:val="center"/>
          <w:ins w:id="820"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04BDADF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21" w:author="USA" w:date="2020-10-28T13:39:00Z"/>
                <w:rFonts w:ascii="Times New Roman" w:eastAsia="Calibri" w:hAnsi="Times New Roman" w:cs="Times New Roman"/>
                <w:sz w:val="24"/>
                <w:szCs w:val="24"/>
                <w:lang w:val="en-GB" w:eastAsia="ja-JP"/>
              </w:rPr>
            </w:pPr>
            <w:ins w:id="822" w:author="USA" w:date="2020-10-28T13:39:00Z">
              <w:r w:rsidRPr="00BB2CCE">
                <w:rPr>
                  <w:rFonts w:ascii="Times New Roman" w:eastAsia="Calibri" w:hAnsi="Times New Roman" w:cs="Times New Roman"/>
                  <w:sz w:val="24"/>
                  <w:szCs w:val="24"/>
                  <w:lang w:val="en-GB" w:eastAsia="ja-JP"/>
                </w:rPr>
                <w:t>Antenna type</w:t>
              </w:r>
            </w:ins>
          </w:p>
        </w:tc>
        <w:tc>
          <w:tcPr>
            <w:tcW w:w="1196" w:type="dxa"/>
            <w:tcBorders>
              <w:top w:val="single" w:sz="4" w:space="0" w:color="auto"/>
              <w:left w:val="single" w:sz="4" w:space="0" w:color="auto"/>
              <w:bottom w:val="single" w:sz="4" w:space="0" w:color="auto"/>
              <w:right w:val="single" w:sz="4" w:space="0" w:color="auto"/>
            </w:tcBorders>
          </w:tcPr>
          <w:p w14:paraId="7BC7452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23"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26B3D48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24" w:author="USA" w:date="2020-10-28T13:39:00Z"/>
                <w:rFonts w:ascii="Times New Roman" w:eastAsia="Calibri" w:hAnsi="Times New Roman" w:cs="Times New Roman"/>
                <w:sz w:val="24"/>
                <w:szCs w:val="24"/>
                <w:lang w:val="en-GB" w:eastAsia="ja-JP"/>
              </w:rPr>
            </w:pPr>
            <w:ins w:id="825" w:author="USA" w:date="2020-10-28T13:39:00Z">
              <w:r w:rsidRPr="00BB2CCE">
                <w:rPr>
                  <w:rFonts w:ascii="Times New Roman" w:eastAsia="Calibri" w:hAnsi="Times New Roman" w:cs="Times New Roman"/>
                  <w:sz w:val="24"/>
                  <w:szCs w:val="24"/>
                  <w:lang w:val="en-GB" w:eastAsia="ja-JP"/>
                </w:rPr>
                <w:t>Omnidirectional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5BEC710B"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26" w:author="USA" w:date="2020-10-28T13:39:00Z"/>
                <w:rFonts w:ascii="Times New Roman" w:eastAsia="Calibri" w:hAnsi="Times New Roman" w:cs="Times New Roman"/>
                <w:sz w:val="24"/>
                <w:szCs w:val="24"/>
                <w:lang w:val="en-GB" w:eastAsia="ja-JP"/>
              </w:rPr>
            </w:pPr>
            <w:ins w:id="827" w:author="USA" w:date="2020-10-28T13:39:00Z">
              <w:r w:rsidRPr="00BB2CCE">
                <w:rPr>
                  <w:rFonts w:ascii="Times New Roman" w:eastAsia="Calibri" w:hAnsi="Times New Roman" w:cs="Times New Roman"/>
                  <w:sz w:val="24"/>
                  <w:szCs w:val="24"/>
                  <w:lang w:val="en-GB" w:eastAsia="ja-JP"/>
                </w:rPr>
                <w:t>Omni-directional</w:t>
              </w:r>
            </w:ins>
          </w:p>
        </w:tc>
      </w:tr>
      <w:tr w:rsidR="00BB2CCE" w:rsidRPr="00BB2CCE" w14:paraId="726637C6" w14:textId="77777777" w:rsidTr="00BB2CCE">
        <w:trPr>
          <w:jc w:val="center"/>
          <w:ins w:id="828"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20DB653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29" w:author="USA" w:date="2020-10-28T13:39:00Z"/>
                <w:rFonts w:ascii="Times New Roman" w:eastAsia="Calibri" w:hAnsi="Times New Roman" w:cs="Times New Roman"/>
                <w:sz w:val="24"/>
                <w:szCs w:val="24"/>
                <w:lang w:val="en-GB" w:eastAsia="ja-JP"/>
              </w:rPr>
            </w:pPr>
            <w:ins w:id="830" w:author="USA" w:date="2020-10-28T13:39:00Z">
              <w:r w:rsidRPr="00BB2CCE">
                <w:rPr>
                  <w:rFonts w:ascii="Times New Roman" w:eastAsia="Calibri" w:hAnsi="Times New Roman" w:cs="Times New Roman"/>
                  <w:sz w:val="24"/>
                  <w:szCs w:val="24"/>
                  <w:lang w:val="en-GB" w:eastAsia="ja-JP"/>
                </w:rPr>
                <w:t>Antenna gain</w:t>
              </w:r>
            </w:ins>
          </w:p>
        </w:tc>
        <w:tc>
          <w:tcPr>
            <w:tcW w:w="1196" w:type="dxa"/>
            <w:tcBorders>
              <w:top w:val="single" w:sz="4" w:space="0" w:color="auto"/>
              <w:left w:val="single" w:sz="4" w:space="0" w:color="auto"/>
              <w:bottom w:val="single" w:sz="4" w:space="0" w:color="auto"/>
              <w:right w:val="single" w:sz="4" w:space="0" w:color="auto"/>
            </w:tcBorders>
            <w:hideMark/>
          </w:tcPr>
          <w:p w14:paraId="1BC781D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31" w:author="USA" w:date="2020-10-28T13:39:00Z"/>
                <w:rFonts w:ascii="Times New Roman" w:eastAsia="Calibri" w:hAnsi="Times New Roman" w:cs="Times New Roman"/>
                <w:sz w:val="24"/>
                <w:szCs w:val="24"/>
                <w:lang w:val="en-GB" w:eastAsia="ja-JP"/>
              </w:rPr>
            </w:pPr>
            <w:proofErr w:type="spellStart"/>
            <w:ins w:id="832" w:author="USA" w:date="2020-10-28T13:39:00Z">
              <w:r w:rsidRPr="00BB2CCE">
                <w:rPr>
                  <w:rFonts w:ascii="Times New Roman" w:eastAsia="Calibri" w:hAnsi="Times New Roman" w:cs="Times New Roman"/>
                  <w:sz w:val="24"/>
                  <w:szCs w:val="24"/>
                  <w:lang w:val="en-GB" w:eastAsia="ja-JP"/>
                </w:rPr>
                <w:t>dBi</w:t>
              </w:r>
              <w:proofErr w:type="spellEnd"/>
            </w:ins>
          </w:p>
        </w:tc>
        <w:tc>
          <w:tcPr>
            <w:tcW w:w="933" w:type="dxa"/>
            <w:tcBorders>
              <w:top w:val="single" w:sz="4" w:space="0" w:color="auto"/>
              <w:left w:val="single" w:sz="4" w:space="0" w:color="auto"/>
              <w:bottom w:val="single" w:sz="4" w:space="0" w:color="auto"/>
              <w:right w:val="single" w:sz="4" w:space="0" w:color="auto"/>
            </w:tcBorders>
            <w:vAlign w:val="center"/>
            <w:hideMark/>
          </w:tcPr>
          <w:p w14:paraId="4FCC12A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33" w:author="USA" w:date="2020-10-28T13:39:00Z"/>
                <w:rFonts w:ascii="Times New Roman" w:eastAsia="Calibri" w:hAnsi="Times New Roman" w:cs="Times New Roman"/>
                <w:sz w:val="24"/>
                <w:szCs w:val="24"/>
                <w:lang w:val="en-GB" w:eastAsia="ja-JP"/>
              </w:rPr>
            </w:pPr>
            <w:ins w:id="834" w:author="USA" w:date="2020-10-28T13:39:00Z">
              <w:r w:rsidRPr="00BB2CCE">
                <w:rPr>
                  <w:rFonts w:ascii="Times New Roman" w:eastAsia="Calibri" w:hAnsi="Times New Roman" w:cs="Times New Roman"/>
                  <w:sz w:val="24"/>
                  <w:szCs w:val="24"/>
                  <w:lang w:val="en-GB" w:eastAsia="ja-JP"/>
                </w:rPr>
                <w:t>6</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62F487CD"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35" w:author="USA" w:date="2020-10-28T13:39:00Z"/>
                <w:rFonts w:ascii="Times New Roman" w:eastAsia="Calibri" w:hAnsi="Times New Roman" w:cs="Times New Roman"/>
                <w:sz w:val="24"/>
                <w:szCs w:val="24"/>
                <w:lang w:val="en-GB" w:eastAsia="ja-JP"/>
              </w:rPr>
            </w:pPr>
            <w:ins w:id="836" w:author="USA" w:date="2020-10-28T13:39:00Z">
              <w:r w:rsidRPr="00BB2CCE">
                <w:rPr>
                  <w:rFonts w:ascii="Times New Roman" w:eastAsia="Calibri" w:hAnsi="Times New Roman" w:cs="Times New Roman"/>
                  <w:sz w:val="24"/>
                  <w:szCs w:val="24"/>
                  <w:lang w:val="en-GB" w:eastAsia="ja-JP"/>
                </w:rPr>
                <w:t>4.2</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5A0ABC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37" w:author="USA" w:date="2020-10-28T13:39:00Z"/>
                <w:rFonts w:ascii="Times New Roman" w:eastAsia="Calibri" w:hAnsi="Times New Roman" w:cs="Times New Roman"/>
                <w:sz w:val="24"/>
                <w:szCs w:val="24"/>
                <w:lang w:val="en-GB" w:eastAsia="ja-JP"/>
              </w:rPr>
            </w:pPr>
            <w:ins w:id="838" w:author="USA" w:date="2020-10-28T13:39:00Z">
              <w:r w:rsidRPr="00BB2CCE">
                <w:rPr>
                  <w:rFonts w:ascii="Times New Roman" w:eastAsia="Calibri" w:hAnsi="Times New Roman" w:cs="Times New Roman"/>
                  <w:sz w:val="24"/>
                  <w:szCs w:val="24"/>
                  <w:lang w:val="en-GB" w:eastAsia="ja-JP"/>
                </w:rPr>
                <w:t>2.5</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68E7E2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39" w:author="USA" w:date="2020-10-28T13:39:00Z"/>
                <w:rFonts w:ascii="Times New Roman" w:eastAsia="Calibri" w:hAnsi="Times New Roman" w:cs="Times New Roman"/>
                <w:sz w:val="24"/>
                <w:szCs w:val="24"/>
                <w:lang w:val="en-GB" w:eastAsia="ja-JP"/>
              </w:rPr>
            </w:pPr>
            <w:ins w:id="840" w:author="USA" w:date="2020-10-28T13:39:00Z">
              <w:r w:rsidRPr="00BB2CCE">
                <w:rPr>
                  <w:rFonts w:ascii="Times New Roman" w:eastAsia="Calibri" w:hAnsi="Times New Roman" w:cs="Times New Roman"/>
                  <w:sz w:val="24"/>
                  <w:szCs w:val="24"/>
                  <w:lang w:val="en-GB" w:eastAsia="ja-JP"/>
                </w:rPr>
                <w:t>6</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22DD5F6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41" w:author="USA" w:date="2020-10-28T13:39:00Z"/>
                <w:rFonts w:ascii="Times New Roman" w:eastAsia="Calibri" w:hAnsi="Times New Roman" w:cs="Times New Roman"/>
                <w:sz w:val="24"/>
                <w:szCs w:val="24"/>
                <w:lang w:val="en-GB" w:eastAsia="ja-JP"/>
              </w:rPr>
            </w:pPr>
            <w:ins w:id="842" w:author="USA" w:date="2020-10-28T13:39:00Z">
              <w:r w:rsidRPr="00BB2CCE">
                <w:rPr>
                  <w:rFonts w:ascii="Times New Roman" w:eastAsia="Calibri" w:hAnsi="Times New Roman" w:cs="Times New Roman"/>
                  <w:sz w:val="24"/>
                  <w:szCs w:val="24"/>
                  <w:lang w:val="en-GB" w:eastAsia="ja-JP"/>
                </w:rPr>
                <w:t>4.2</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21A282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43" w:author="USA" w:date="2020-10-28T13:39:00Z"/>
                <w:rFonts w:ascii="Times New Roman" w:eastAsia="Calibri" w:hAnsi="Times New Roman" w:cs="Times New Roman"/>
                <w:sz w:val="24"/>
                <w:szCs w:val="24"/>
                <w:lang w:val="en-GB" w:eastAsia="ja-JP"/>
              </w:rPr>
            </w:pPr>
            <w:ins w:id="844" w:author="USA" w:date="2020-10-28T13:39:00Z">
              <w:r w:rsidRPr="00BB2CCE">
                <w:rPr>
                  <w:rFonts w:ascii="Times New Roman" w:eastAsia="Calibri" w:hAnsi="Times New Roman" w:cs="Times New Roman"/>
                  <w:sz w:val="24"/>
                  <w:szCs w:val="24"/>
                  <w:lang w:val="en-GB" w:eastAsia="ja-JP"/>
                </w:rPr>
                <w:t>2.5</w:t>
              </w:r>
            </w:ins>
          </w:p>
        </w:tc>
      </w:tr>
      <w:tr w:rsidR="00BB2CCE" w:rsidRPr="00BB2CCE" w14:paraId="7E99518E" w14:textId="77777777" w:rsidTr="00BB2CCE">
        <w:trPr>
          <w:jc w:val="center"/>
          <w:ins w:id="845"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6768B55"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46" w:author="USA" w:date="2020-10-28T13:39:00Z"/>
                <w:rFonts w:ascii="Times New Roman" w:eastAsia="Calibri" w:hAnsi="Times New Roman" w:cs="Times New Roman"/>
                <w:sz w:val="24"/>
                <w:szCs w:val="24"/>
                <w:lang w:val="en-GB" w:eastAsia="ja-JP"/>
              </w:rPr>
            </w:pPr>
            <w:ins w:id="847" w:author="USA" w:date="2020-10-28T13:39:00Z">
              <w:r w:rsidRPr="00BB2CCE">
                <w:rPr>
                  <w:rFonts w:ascii="Times New Roman" w:eastAsia="Calibri" w:hAnsi="Times New Roman" w:cs="Times New Roman"/>
                  <w:sz w:val="24"/>
                  <w:szCs w:val="24"/>
                  <w:lang w:val="en-GB" w:eastAsia="ja-JP"/>
                </w:rPr>
                <w:t>1</w:t>
              </w:r>
              <w:r w:rsidRPr="00BB2CCE">
                <w:rPr>
                  <w:rFonts w:ascii="Times New Roman" w:eastAsia="Calibri" w:hAnsi="Times New Roman" w:cs="Times New Roman"/>
                  <w:sz w:val="24"/>
                  <w:szCs w:val="24"/>
                  <w:vertAlign w:val="superscript"/>
                  <w:lang w:val="en-GB" w:eastAsia="ja-JP"/>
                </w:rPr>
                <w:t xml:space="preserve">st </w:t>
              </w:r>
              <w:r w:rsidRPr="00BB2CCE">
                <w:rPr>
                  <w:rFonts w:ascii="Times New Roman" w:eastAsia="Calibri" w:hAnsi="Times New Roman" w:cs="Times New Roman"/>
                  <w:sz w:val="24"/>
                  <w:szCs w:val="24"/>
                  <w:lang w:val="en-GB" w:eastAsia="ja-JP"/>
                </w:rPr>
                <w:t>sidelobe</w:t>
              </w:r>
            </w:ins>
          </w:p>
        </w:tc>
        <w:tc>
          <w:tcPr>
            <w:tcW w:w="1196" w:type="dxa"/>
            <w:tcBorders>
              <w:top w:val="single" w:sz="4" w:space="0" w:color="auto"/>
              <w:left w:val="single" w:sz="4" w:space="0" w:color="auto"/>
              <w:bottom w:val="single" w:sz="4" w:space="0" w:color="auto"/>
              <w:right w:val="single" w:sz="4" w:space="0" w:color="auto"/>
            </w:tcBorders>
            <w:hideMark/>
          </w:tcPr>
          <w:p w14:paraId="1CCC250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48" w:author="USA" w:date="2020-10-28T13:39:00Z"/>
                <w:rFonts w:ascii="Times New Roman" w:eastAsia="Calibri" w:hAnsi="Times New Roman" w:cs="Times New Roman"/>
                <w:sz w:val="24"/>
                <w:szCs w:val="24"/>
                <w:lang w:val="en-GB" w:eastAsia="ja-JP"/>
              </w:rPr>
            </w:pPr>
            <w:proofErr w:type="spellStart"/>
            <w:ins w:id="849" w:author="USA" w:date="2020-10-28T13:39:00Z">
              <w:r w:rsidRPr="00BB2CCE">
                <w:rPr>
                  <w:rFonts w:ascii="Times New Roman" w:eastAsia="Calibri" w:hAnsi="Times New Roman" w:cs="Times New Roman"/>
                  <w:sz w:val="24"/>
                  <w:szCs w:val="24"/>
                  <w:lang w:val="en-GB" w:eastAsia="ja-JP"/>
                </w:rPr>
                <w:t>dBi</w:t>
              </w:r>
              <w:proofErr w:type="spellEnd"/>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5EB46B2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50" w:author="USA" w:date="2020-10-28T13:39:00Z"/>
                <w:rFonts w:ascii="Times New Roman" w:eastAsia="Calibri" w:hAnsi="Times New Roman" w:cs="Times New Roman"/>
                <w:sz w:val="24"/>
                <w:szCs w:val="24"/>
                <w:lang w:val="en-GB" w:eastAsia="ja-JP"/>
              </w:rPr>
            </w:pPr>
            <w:ins w:id="851"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A7ED40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52" w:author="USA" w:date="2020-10-28T13:39:00Z"/>
                <w:rFonts w:ascii="Times New Roman" w:eastAsia="Calibri" w:hAnsi="Times New Roman" w:cs="Times New Roman"/>
                <w:sz w:val="24"/>
                <w:szCs w:val="24"/>
                <w:lang w:val="en-GB" w:eastAsia="ja-JP"/>
              </w:rPr>
            </w:pPr>
            <w:ins w:id="853"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r>
      <w:tr w:rsidR="00BB2CCE" w:rsidRPr="00BB2CCE" w14:paraId="7F031C19" w14:textId="77777777" w:rsidTr="00BB2CCE">
        <w:trPr>
          <w:jc w:val="center"/>
          <w:ins w:id="854"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ADAB13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55" w:author="USA" w:date="2020-10-28T13:39:00Z"/>
                <w:rFonts w:ascii="Times New Roman" w:eastAsia="Calibri" w:hAnsi="Times New Roman" w:cs="Times New Roman"/>
                <w:sz w:val="24"/>
                <w:szCs w:val="24"/>
                <w:lang w:val="en-GB" w:eastAsia="ja-JP"/>
              </w:rPr>
            </w:pPr>
            <w:ins w:id="856" w:author="USA" w:date="2020-10-28T13:39:00Z">
              <w:r w:rsidRPr="00BB2CCE">
                <w:rPr>
                  <w:rFonts w:ascii="Times New Roman" w:eastAsia="Calibri" w:hAnsi="Times New Roman" w:cs="Times New Roman"/>
                  <w:sz w:val="24"/>
                  <w:szCs w:val="24"/>
                  <w:lang w:val="en-GB" w:eastAsia="ja-JP"/>
                </w:rPr>
                <w:t>Polarization</w:t>
              </w:r>
            </w:ins>
          </w:p>
        </w:tc>
        <w:tc>
          <w:tcPr>
            <w:tcW w:w="1196" w:type="dxa"/>
            <w:tcBorders>
              <w:top w:val="single" w:sz="4" w:space="0" w:color="auto"/>
              <w:left w:val="single" w:sz="4" w:space="0" w:color="auto"/>
              <w:bottom w:val="single" w:sz="4" w:space="0" w:color="auto"/>
              <w:right w:val="single" w:sz="4" w:space="0" w:color="auto"/>
            </w:tcBorders>
          </w:tcPr>
          <w:p w14:paraId="12CC815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57"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4A8AA698"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58" w:author="USA" w:date="2020-10-28T13:39:00Z"/>
                <w:rFonts w:ascii="Times New Roman" w:eastAsia="Calibri" w:hAnsi="Times New Roman" w:cs="Times New Roman"/>
                <w:sz w:val="24"/>
                <w:szCs w:val="24"/>
                <w:lang w:val="en-GB" w:eastAsia="ja-JP"/>
              </w:rPr>
            </w:pPr>
            <w:ins w:id="859" w:author="USA" w:date="2020-10-28T13:39:00Z">
              <w:r w:rsidRPr="00BB2CCE">
                <w:rPr>
                  <w:rFonts w:ascii="Times New Roman" w:eastAsia="Calibri" w:hAnsi="Times New Roman" w:cs="Times New Roman"/>
                  <w:sz w:val="24"/>
                  <w:szCs w:val="24"/>
                  <w:lang w:val="en-GB" w:eastAsia="ja-JP"/>
                </w:rPr>
                <w:t>Vertical</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425F3B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60" w:author="USA" w:date="2020-10-28T13:39:00Z"/>
                <w:rFonts w:ascii="Times New Roman" w:eastAsia="Calibri" w:hAnsi="Times New Roman" w:cs="Times New Roman"/>
                <w:sz w:val="24"/>
                <w:szCs w:val="24"/>
                <w:lang w:val="en-GB" w:eastAsia="ja-JP"/>
              </w:rPr>
            </w:pPr>
            <w:ins w:id="861" w:author="USA" w:date="2020-10-28T13:39:00Z">
              <w:r w:rsidRPr="00BB2CCE">
                <w:rPr>
                  <w:rFonts w:ascii="Times New Roman" w:eastAsia="Calibri" w:hAnsi="Times New Roman" w:cs="Times New Roman"/>
                  <w:sz w:val="24"/>
                  <w:szCs w:val="24"/>
                  <w:lang w:val="en-GB" w:eastAsia="ja-JP"/>
                </w:rPr>
                <w:t>Vertical</w:t>
              </w:r>
            </w:ins>
          </w:p>
        </w:tc>
      </w:tr>
      <w:tr w:rsidR="00BB2CCE" w:rsidRPr="00BB2CCE" w14:paraId="1EE16A91" w14:textId="77777777" w:rsidTr="00BB2CCE">
        <w:trPr>
          <w:jc w:val="center"/>
          <w:ins w:id="862"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3559F7E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63" w:author="USA" w:date="2020-10-28T13:39:00Z"/>
                <w:rFonts w:ascii="Times New Roman" w:eastAsia="Calibri" w:hAnsi="Times New Roman" w:cs="Times New Roman"/>
                <w:sz w:val="24"/>
                <w:szCs w:val="24"/>
                <w:lang w:val="en-GB" w:eastAsia="ja-JP"/>
              </w:rPr>
            </w:pPr>
            <w:ins w:id="864" w:author="USA" w:date="2020-10-28T13:39:00Z">
              <w:r w:rsidRPr="00BB2CCE">
                <w:rPr>
                  <w:rFonts w:ascii="Times New Roman" w:eastAsia="Calibri" w:hAnsi="Times New Roman" w:cs="Times New Roman"/>
                  <w:sz w:val="24"/>
                  <w:szCs w:val="24"/>
                  <w:lang w:val="en-GB" w:eastAsia="ja-JP"/>
                </w:rPr>
                <w:t>Antenna pattern</w:t>
              </w:r>
            </w:ins>
          </w:p>
        </w:tc>
        <w:tc>
          <w:tcPr>
            <w:tcW w:w="1196" w:type="dxa"/>
            <w:tcBorders>
              <w:top w:val="single" w:sz="4" w:space="0" w:color="auto"/>
              <w:left w:val="single" w:sz="4" w:space="0" w:color="auto"/>
              <w:bottom w:val="single" w:sz="4" w:space="0" w:color="auto"/>
              <w:right w:val="single" w:sz="4" w:space="0" w:color="auto"/>
            </w:tcBorders>
          </w:tcPr>
          <w:p w14:paraId="57870B8A"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65" w:author="USA" w:date="2020-10-28T13:39:00Z"/>
                <w:rFonts w:ascii="Times New Roman" w:eastAsia="Calibri" w:hAnsi="Times New Roman" w:cs="Times New Roman"/>
                <w:sz w:val="24"/>
                <w:szCs w:val="24"/>
                <w:lang w:val="en-GB" w:eastAsia="ja-JP"/>
              </w:rPr>
            </w:pPr>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72D28BB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66" w:author="USA" w:date="2020-10-28T13:39:00Z"/>
                <w:rFonts w:ascii="Times New Roman" w:eastAsia="Calibri" w:hAnsi="Times New Roman" w:cs="Times New Roman"/>
                <w:sz w:val="24"/>
                <w:szCs w:val="24"/>
                <w:lang w:val="en-GB" w:eastAsia="ja-JP"/>
              </w:rPr>
            </w:pPr>
            <w:ins w:id="867"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1245E7F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68" w:author="USA" w:date="2020-10-28T13:39:00Z"/>
                <w:rFonts w:ascii="Times New Roman" w:eastAsia="Calibri" w:hAnsi="Times New Roman" w:cs="Times New Roman"/>
                <w:sz w:val="24"/>
                <w:szCs w:val="24"/>
                <w:lang w:val="en-GB" w:eastAsia="ja-JP"/>
              </w:rPr>
            </w:pPr>
            <w:ins w:id="869" w:author="USA" w:date="2020-10-28T13:39:00Z">
              <w:r w:rsidRPr="00BB2CCE">
                <w:rPr>
                  <w:rFonts w:ascii="Times New Roman" w:eastAsia="Calibri" w:hAnsi="Times New Roman" w:cs="Times New Roman"/>
                  <w:sz w:val="24"/>
                  <w:szCs w:val="24"/>
                  <w:lang w:val="en-GB" w:eastAsia="ja-JP"/>
                </w:rPr>
                <w:t>N/A</w:t>
              </w:r>
              <w:r w:rsidRPr="00BB2CCE">
                <w:rPr>
                  <w:rFonts w:ascii="Times New Roman" w:eastAsia="Calibri" w:hAnsi="Times New Roman" w:cs="Times New Roman"/>
                  <w:sz w:val="24"/>
                  <w:szCs w:val="24"/>
                  <w:vertAlign w:val="superscript"/>
                  <w:lang w:val="en-GB" w:eastAsia="ja-JP"/>
                </w:rPr>
                <w:t>(1)</w:t>
              </w:r>
            </w:ins>
          </w:p>
        </w:tc>
      </w:tr>
      <w:tr w:rsidR="00BB2CCE" w:rsidRPr="00BB2CCE" w14:paraId="5B9DE7E4" w14:textId="77777777" w:rsidTr="00BB2CCE">
        <w:trPr>
          <w:jc w:val="center"/>
          <w:ins w:id="870"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48C2031C"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71" w:author="USA" w:date="2020-10-28T13:39:00Z"/>
                <w:rFonts w:ascii="Times New Roman" w:eastAsia="Calibri" w:hAnsi="Times New Roman" w:cs="Times New Roman"/>
                <w:sz w:val="24"/>
                <w:szCs w:val="24"/>
                <w:lang w:val="en-GB" w:eastAsia="ja-JP"/>
              </w:rPr>
            </w:pPr>
            <w:ins w:id="872" w:author="USA" w:date="2020-10-28T13:39:00Z">
              <w:r w:rsidRPr="00BB2CCE">
                <w:rPr>
                  <w:rFonts w:ascii="Times New Roman" w:eastAsia="Calibri" w:hAnsi="Times New Roman" w:cs="Times New Roman"/>
                  <w:sz w:val="24"/>
                  <w:szCs w:val="24"/>
                  <w:lang w:val="en-GB" w:eastAsia="ja-JP"/>
                </w:rPr>
                <w:t>Horizontal beamwidth</w:t>
              </w:r>
            </w:ins>
          </w:p>
        </w:tc>
        <w:tc>
          <w:tcPr>
            <w:tcW w:w="1196" w:type="dxa"/>
            <w:tcBorders>
              <w:top w:val="single" w:sz="4" w:space="0" w:color="auto"/>
              <w:left w:val="single" w:sz="4" w:space="0" w:color="auto"/>
              <w:bottom w:val="single" w:sz="4" w:space="0" w:color="auto"/>
              <w:right w:val="single" w:sz="4" w:space="0" w:color="auto"/>
            </w:tcBorders>
            <w:hideMark/>
          </w:tcPr>
          <w:p w14:paraId="55FE191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73" w:author="USA" w:date="2020-10-28T13:39:00Z"/>
                <w:rFonts w:ascii="Times New Roman" w:eastAsia="Calibri" w:hAnsi="Times New Roman" w:cs="Times New Roman"/>
                <w:sz w:val="24"/>
                <w:szCs w:val="24"/>
                <w:lang w:val="en-GB" w:eastAsia="ja-JP"/>
              </w:rPr>
            </w:pPr>
            <w:ins w:id="874" w:author="USA" w:date="2020-10-28T13:39:00Z">
              <w:r w:rsidRPr="00BB2CCE">
                <w:rPr>
                  <w:rFonts w:ascii="Times New Roman" w:eastAsia="Calibri" w:hAnsi="Times New Roman" w:cs="Times New Roman"/>
                  <w:sz w:val="24"/>
                  <w:szCs w:val="24"/>
                  <w:lang w:val="en-GB" w:eastAsia="ja-JP"/>
                </w:rPr>
                <w:t>Degrees</w:t>
              </w:r>
            </w:ins>
          </w:p>
        </w:tc>
        <w:tc>
          <w:tcPr>
            <w:tcW w:w="2801" w:type="dxa"/>
            <w:gridSpan w:val="3"/>
            <w:tcBorders>
              <w:top w:val="single" w:sz="4" w:space="0" w:color="auto"/>
              <w:left w:val="single" w:sz="4" w:space="0" w:color="auto"/>
              <w:bottom w:val="single" w:sz="4" w:space="0" w:color="auto"/>
              <w:right w:val="single" w:sz="4" w:space="0" w:color="auto"/>
            </w:tcBorders>
            <w:vAlign w:val="center"/>
            <w:hideMark/>
          </w:tcPr>
          <w:p w14:paraId="10168CD6"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75" w:author="USA" w:date="2020-10-28T13:39:00Z"/>
                <w:rFonts w:ascii="Times New Roman" w:eastAsia="Calibri" w:hAnsi="Times New Roman" w:cs="Times New Roman"/>
                <w:sz w:val="24"/>
                <w:szCs w:val="24"/>
                <w:lang w:val="en-GB" w:eastAsia="ja-JP"/>
              </w:rPr>
            </w:pPr>
            <w:ins w:id="876" w:author="USA" w:date="2020-10-28T13:39:00Z">
              <w:r w:rsidRPr="00BB2CCE">
                <w:rPr>
                  <w:rFonts w:ascii="Times New Roman" w:eastAsia="Calibri" w:hAnsi="Times New Roman" w:cs="Times New Roman"/>
                  <w:sz w:val="24"/>
                  <w:szCs w:val="24"/>
                  <w:lang w:val="en-GB" w:eastAsia="ja-JP"/>
                </w:rPr>
                <w:t>360</w:t>
              </w:r>
            </w:ins>
          </w:p>
        </w:tc>
        <w:tc>
          <w:tcPr>
            <w:tcW w:w="2736" w:type="dxa"/>
            <w:gridSpan w:val="3"/>
            <w:tcBorders>
              <w:top w:val="single" w:sz="4" w:space="0" w:color="auto"/>
              <w:left w:val="single" w:sz="4" w:space="0" w:color="auto"/>
              <w:bottom w:val="single" w:sz="4" w:space="0" w:color="auto"/>
              <w:right w:val="single" w:sz="4" w:space="0" w:color="auto"/>
            </w:tcBorders>
            <w:vAlign w:val="center"/>
            <w:hideMark/>
          </w:tcPr>
          <w:p w14:paraId="4C25A7A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77" w:author="USA" w:date="2020-10-28T13:39:00Z"/>
                <w:rFonts w:ascii="Times New Roman" w:eastAsia="Calibri" w:hAnsi="Times New Roman" w:cs="Times New Roman"/>
                <w:sz w:val="24"/>
                <w:szCs w:val="24"/>
                <w:lang w:val="pt-BR" w:eastAsia="ja-JP"/>
              </w:rPr>
            </w:pPr>
            <w:ins w:id="878" w:author="USA" w:date="2020-10-28T13:39:00Z">
              <w:r w:rsidRPr="00BB2CCE">
                <w:rPr>
                  <w:rFonts w:ascii="Times New Roman" w:eastAsia="Calibri" w:hAnsi="Times New Roman" w:cs="Times New Roman"/>
                  <w:sz w:val="24"/>
                  <w:szCs w:val="24"/>
                  <w:lang w:val="pt-BR" w:eastAsia="ja-JP"/>
                </w:rPr>
                <w:t>360</w:t>
              </w:r>
            </w:ins>
          </w:p>
        </w:tc>
      </w:tr>
      <w:tr w:rsidR="00BB2CCE" w:rsidRPr="00BB2CCE" w14:paraId="3C9A84D6" w14:textId="77777777" w:rsidTr="00BB2CCE">
        <w:trPr>
          <w:jc w:val="center"/>
          <w:ins w:id="879" w:author="USA" w:date="2020-10-28T13:39:00Z"/>
        </w:trPr>
        <w:tc>
          <w:tcPr>
            <w:tcW w:w="2357" w:type="dxa"/>
            <w:tcBorders>
              <w:top w:val="single" w:sz="4" w:space="0" w:color="auto"/>
              <w:left w:val="single" w:sz="4" w:space="0" w:color="auto"/>
              <w:bottom w:val="single" w:sz="4" w:space="0" w:color="auto"/>
              <w:right w:val="single" w:sz="4" w:space="0" w:color="auto"/>
            </w:tcBorders>
            <w:vAlign w:val="center"/>
            <w:hideMark/>
          </w:tcPr>
          <w:p w14:paraId="53D60C70"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jc w:val="left"/>
              <w:rPr>
                <w:ins w:id="880" w:author="USA" w:date="2020-10-28T13:39:00Z"/>
                <w:rFonts w:ascii="Times New Roman" w:eastAsia="Calibri" w:hAnsi="Times New Roman" w:cs="Times New Roman"/>
                <w:sz w:val="24"/>
                <w:szCs w:val="24"/>
                <w:lang w:val="en-GB" w:eastAsia="ja-JP"/>
              </w:rPr>
            </w:pPr>
            <w:ins w:id="881" w:author="USA" w:date="2020-10-28T13:39:00Z">
              <w:r w:rsidRPr="00BB2CCE">
                <w:rPr>
                  <w:rFonts w:ascii="Times New Roman" w:eastAsia="Calibri" w:hAnsi="Times New Roman" w:cs="Times New Roman"/>
                  <w:sz w:val="24"/>
                  <w:szCs w:val="24"/>
                  <w:lang w:val="en-GB" w:eastAsia="ja-JP"/>
                </w:rPr>
                <w:t>Vertical beamwidth</w:t>
              </w:r>
            </w:ins>
          </w:p>
        </w:tc>
        <w:tc>
          <w:tcPr>
            <w:tcW w:w="1196" w:type="dxa"/>
            <w:tcBorders>
              <w:top w:val="single" w:sz="4" w:space="0" w:color="auto"/>
              <w:left w:val="single" w:sz="4" w:space="0" w:color="auto"/>
              <w:bottom w:val="single" w:sz="4" w:space="0" w:color="auto"/>
              <w:right w:val="single" w:sz="4" w:space="0" w:color="auto"/>
            </w:tcBorders>
            <w:hideMark/>
          </w:tcPr>
          <w:p w14:paraId="55A81321"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82" w:author="USA" w:date="2020-10-28T13:39:00Z"/>
                <w:rFonts w:ascii="Times New Roman" w:eastAsia="Calibri" w:hAnsi="Times New Roman" w:cs="Times New Roman"/>
                <w:sz w:val="24"/>
                <w:szCs w:val="24"/>
                <w:lang w:val="en-GB" w:eastAsia="ja-JP"/>
              </w:rPr>
            </w:pPr>
            <w:ins w:id="883" w:author="USA" w:date="2020-10-28T13:39:00Z">
              <w:r w:rsidRPr="00BB2CCE">
                <w:rPr>
                  <w:rFonts w:ascii="Times New Roman" w:eastAsia="Calibri" w:hAnsi="Times New Roman" w:cs="Times New Roman"/>
                  <w:sz w:val="24"/>
                  <w:szCs w:val="24"/>
                  <w:lang w:val="en-GB" w:eastAsia="ja-JP"/>
                </w:rPr>
                <w:t>Degrees</w:t>
              </w:r>
            </w:ins>
          </w:p>
        </w:tc>
        <w:tc>
          <w:tcPr>
            <w:tcW w:w="933" w:type="dxa"/>
            <w:tcBorders>
              <w:top w:val="single" w:sz="4" w:space="0" w:color="auto"/>
              <w:left w:val="single" w:sz="4" w:space="0" w:color="auto"/>
              <w:bottom w:val="single" w:sz="4" w:space="0" w:color="auto"/>
              <w:right w:val="single" w:sz="4" w:space="0" w:color="auto"/>
            </w:tcBorders>
            <w:vAlign w:val="center"/>
            <w:hideMark/>
          </w:tcPr>
          <w:p w14:paraId="2BF2CF27"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84" w:author="USA" w:date="2020-10-28T13:39:00Z"/>
                <w:rFonts w:ascii="Times New Roman" w:eastAsia="Calibri" w:hAnsi="Times New Roman" w:cs="Times New Roman"/>
                <w:sz w:val="24"/>
                <w:szCs w:val="24"/>
                <w:lang w:val="en-GB" w:eastAsia="ja-JP"/>
              </w:rPr>
            </w:pPr>
            <w:ins w:id="885" w:author="USA" w:date="2020-10-28T13:39:00Z">
              <w:r w:rsidRPr="00BB2CCE">
                <w:rPr>
                  <w:rFonts w:ascii="Times New Roman" w:eastAsia="Calibri" w:hAnsi="Times New Roman" w:cs="Times New Roman"/>
                  <w:sz w:val="24"/>
                  <w:szCs w:val="24"/>
                  <w:lang w:val="en-GB" w:eastAsia="ja-JP"/>
                </w:rPr>
                <w:t>30</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1D01CFCE"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86" w:author="USA" w:date="2020-10-28T13:39:00Z"/>
                <w:rFonts w:ascii="Times New Roman" w:eastAsia="Calibri" w:hAnsi="Times New Roman" w:cs="Times New Roman"/>
                <w:sz w:val="24"/>
                <w:szCs w:val="24"/>
                <w:lang w:val="en-GB" w:eastAsia="ja-JP"/>
              </w:rPr>
            </w:pPr>
            <w:ins w:id="887" w:author="USA" w:date="2020-10-28T13:39:00Z">
              <w:r w:rsidRPr="00BB2CCE">
                <w:rPr>
                  <w:rFonts w:ascii="Times New Roman" w:eastAsia="Calibri" w:hAnsi="Times New Roman" w:cs="Times New Roman"/>
                  <w:sz w:val="24"/>
                  <w:szCs w:val="24"/>
                  <w:lang w:val="en-GB" w:eastAsia="ja-JP"/>
                </w:rPr>
                <w:t>37</w:t>
              </w:r>
            </w:ins>
          </w:p>
        </w:tc>
        <w:tc>
          <w:tcPr>
            <w:tcW w:w="934" w:type="dxa"/>
            <w:tcBorders>
              <w:top w:val="single" w:sz="4" w:space="0" w:color="auto"/>
              <w:left w:val="single" w:sz="4" w:space="0" w:color="auto"/>
              <w:bottom w:val="single" w:sz="4" w:space="0" w:color="auto"/>
              <w:right w:val="single" w:sz="4" w:space="0" w:color="auto"/>
            </w:tcBorders>
            <w:vAlign w:val="center"/>
            <w:hideMark/>
          </w:tcPr>
          <w:p w14:paraId="698DD3FF"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88" w:author="USA" w:date="2020-10-28T13:39:00Z"/>
                <w:rFonts w:ascii="Times New Roman" w:eastAsia="Calibri" w:hAnsi="Times New Roman" w:cs="Times New Roman"/>
                <w:sz w:val="24"/>
                <w:szCs w:val="24"/>
                <w:lang w:val="en-GB" w:eastAsia="ja-JP"/>
              </w:rPr>
            </w:pPr>
            <w:ins w:id="889" w:author="USA" w:date="2020-10-28T13:39:00Z">
              <w:r w:rsidRPr="00BB2CCE">
                <w:rPr>
                  <w:rFonts w:ascii="Times New Roman" w:eastAsia="Calibri" w:hAnsi="Times New Roman" w:cs="Times New Roman"/>
                  <w:sz w:val="24"/>
                  <w:szCs w:val="24"/>
                  <w:lang w:val="en-GB" w:eastAsia="ja-JP"/>
                </w:rPr>
                <w:t>69</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010AC664"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90" w:author="USA" w:date="2020-10-28T13:39:00Z"/>
                <w:rFonts w:ascii="Times New Roman" w:eastAsia="Calibri" w:hAnsi="Times New Roman" w:cs="Times New Roman"/>
                <w:sz w:val="24"/>
                <w:szCs w:val="24"/>
                <w:lang w:val="pt-BR" w:eastAsia="ja-JP"/>
              </w:rPr>
            </w:pPr>
            <w:ins w:id="891" w:author="USA" w:date="2020-10-28T13:39:00Z">
              <w:r w:rsidRPr="00BB2CCE">
                <w:rPr>
                  <w:rFonts w:ascii="Times New Roman" w:eastAsia="Calibri" w:hAnsi="Times New Roman" w:cs="Times New Roman"/>
                  <w:sz w:val="24"/>
                  <w:szCs w:val="24"/>
                  <w:lang w:val="en-GB" w:eastAsia="ja-JP"/>
                </w:rPr>
                <w:t>30</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15699B4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92" w:author="USA" w:date="2020-10-28T13:39:00Z"/>
                <w:rFonts w:ascii="Times New Roman" w:eastAsia="Calibri" w:hAnsi="Times New Roman" w:cs="Times New Roman"/>
                <w:sz w:val="24"/>
                <w:szCs w:val="24"/>
                <w:lang w:val="pt-BR" w:eastAsia="ja-JP"/>
              </w:rPr>
            </w:pPr>
            <w:ins w:id="893" w:author="USA" w:date="2020-10-28T13:39:00Z">
              <w:r w:rsidRPr="00BB2CCE">
                <w:rPr>
                  <w:rFonts w:ascii="Times New Roman" w:eastAsia="Calibri" w:hAnsi="Times New Roman" w:cs="Times New Roman"/>
                  <w:sz w:val="24"/>
                  <w:szCs w:val="24"/>
                  <w:lang w:val="pt-BR" w:eastAsia="ja-JP"/>
                </w:rPr>
                <w:t>37</w:t>
              </w:r>
            </w:ins>
          </w:p>
        </w:tc>
        <w:tc>
          <w:tcPr>
            <w:tcW w:w="912" w:type="dxa"/>
            <w:tcBorders>
              <w:top w:val="single" w:sz="4" w:space="0" w:color="auto"/>
              <w:left w:val="single" w:sz="4" w:space="0" w:color="auto"/>
              <w:bottom w:val="single" w:sz="4" w:space="0" w:color="auto"/>
              <w:right w:val="single" w:sz="4" w:space="0" w:color="auto"/>
            </w:tcBorders>
            <w:vAlign w:val="center"/>
            <w:hideMark/>
          </w:tcPr>
          <w:p w14:paraId="0F75FDE9"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2" w:lineRule="auto"/>
              <w:rPr>
                <w:ins w:id="894" w:author="USA" w:date="2020-10-28T13:39:00Z"/>
                <w:rFonts w:ascii="Times New Roman" w:eastAsia="Calibri" w:hAnsi="Times New Roman" w:cs="Times New Roman"/>
                <w:sz w:val="24"/>
                <w:szCs w:val="24"/>
                <w:lang w:val="pt-BR" w:eastAsia="ja-JP"/>
              </w:rPr>
            </w:pPr>
            <w:ins w:id="895" w:author="USA" w:date="2020-10-28T13:39:00Z">
              <w:r w:rsidRPr="00BB2CCE">
                <w:rPr>
                  <w:rFonts w:ascii="Times New Roman" w:eastAsia="Calibri" w:hAnsi="Times New Roman" w:cs="Times New Roman"/>
                  <w:sz w:val="24"/>
                  <w:szCs w:val="24"/>
                  <w:lang w:val="pt-BR" w:eastAsia="ja-JP"/>
                </w:rPr>
                <w:t>69</w:t>
              </w:r>
            </w:ins>
          </w:p>
        </w:tc>
      </w:tr>
      <w:tr w:rsidR="00BB2CCE" w:rsidRPr="00BB2CCE" w14:paraId="6CB61915" w14:textId="77777777" w:rsidTr="00BB2CCE">
        <w:trPr>
          <w:jc w:val="center"/>
          <w:ins w:id="896" w:author="Limousin, Catherine" w:date="2020-10-30T14:42:00Z"/>
        </w:trPr>
        <w:tc>
          <w:tcPr>
            <w:tcW w:w="9090" w:type="dxa"/>
            <w:gridSpan w:val="8"/>
            <w:tcBorders>
              <w:top w:val="single" w:sz="4" w:space="0" w:color="auto"/>
              <w:left w:val="single" w:sz="4" w:space="0" w:color="auto"/>
              <w:bottom w:val="single" w:sz="4" w:space="0" w:color="auto"/>
              <w:right w:val="single" w:sz="4" w:space="0" w:color="auto"/>
            </w:tcBorders>
            <w:vAlign w:val="center"/>
            <w:hideMark/>
          </w:tcPr>
          <w:p w14:paraId="0EE6D5E2"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97" w:author="USA" w:date="2020-10-28T13:39:00Z"/>
                <w:rFonts w:ascii="Times New Roman" w:eastAsia="Calibri" w:hAnsi="Times New Roman" w:cs="Times New Roman"/>
                <w:szCs w:val="24"/>
                <w:lang w:eastAsia="ja-JP"/>
              </w:rPr>
            </w:pPr>
            <w:ins w:id="898" w:author="USA" w:date="2020-10-28T13:39:00Z">
              <w:r w:rsidRPr="00BB2CCE">
                <w:rPr>
                  <w:rFonts w:ascii="Times New Roman" w:eastAsia="Calibri" w:hAnsi="Times New Roman" w:cs="Times New Roman"/>
                  <w:sz w:val="24"/>
                  <w:szCs w:val="24"/>
                  <w:lang w:val="en-GB" w:eastAsia="ja-JP"/>
                </w:rPr>
                <w:t>Notes:</w:t>
              </w:r>
            </w:ins>
          </w:p>
          <w:p w14:paraId="48A7E983" w14:textId="77777777" w:rsidR="00BB2CCE" w:rsidRPr="00BB2CCE" w:rsidRDefault="00BB2CCE" w:rsidP="00BB2CC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99" w:author="Limousin, Catherine" w:date="2020-10-30T14:42:00Z"/>
                <w:rFonts w:ascii="Times New Roman" w:eastAsia="Calibri" w:hAnsi="Times New Roman" w:cs="Times New Roman"/>
                <w:sz w:val="20"/>
                <w:szCs w:val="24"/>
                <w:lang w:val="pt-BR" w:eastAsia="ja-JP"/>
              </w:rPr>
            </w:pPr>
            <w:ins w:id="900" w:author="USA" w:date="2020-10-28T13:39:00Z">
              <w:r w:rsidRPr="00BB2CCE">
                <w:rPr>
                  <w:rFonts w:ascii="Times New Roman" w:eastAsia="Calibri" w:hAnsi="Times New Roman" w:cs="Times New Roman"/>
                  <w:sz w:val="18"/>
                  <w:szCs w:val="24"/>
                  <w:vertAlign w:val="superscript"/>
                  <w:lang w:val="en-GB" w:eastAsia="ja-JP"/>
                </w:rPr>
                <w:t>(1)</w:t>
              </w:r>
              <w:r w:rsidRPr="00BB2CCE">
                <w:rPr>
                  <w:rFonts w:ascii="Times New Roman" w:eastAsia="Calibri" w:hAnsi="Times New Roman" w:cs="Times New Roman"/>
                  <w:sz w:val="18"/>
                  <w:szCs w:val="24"/>
                  <w:lang w:val="en-GB" w:eastAsia="ja-JP"/>
                </w:rPr>
                <w:tab/>
                <w:t>N/A – Not applicable.</w:t>
              </w:r>
            </w:ins>
          </w:p>
        </w:tc>
      </w:tr>
    </w:tbl>
    <w:p w14:paraId="20ED3A4F"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jc w:val="left"/>
        <w:rPr>
          <w:rFonts w:ascii="Calibri" w:eastAsia="Calibri" w:hAnsi="Calibri" w:cs="Arial"/>
          <w:lang w:val="en-GB"/>
        </w:rPr>
      </w:pPr>
    </w:p>
    <w:p w14:paraId="47E2AFF5" w14:textId="77777777" w:rsidR="00BB2CCE" w:rsidRPr="00BB2CCE" w:rsidRDefault="00BB2CCE" w:rsidP="00BB2CCE">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r w:rsidRPr="00BB2CCE">
        <w:rPr>
          <w:rFonts w:ascii="Times New Roman" w:eastAsia="Times New Roman" w:hAnsi="Times New Roman" w:cs="Times New Roman"/>
          <w:sz w:val="24"/>
          <w:szCs w:val="20"/>
          <w:lang w:val="en-GB"/>
        </w:rPr>
        <w:t>______________</w:t>
      </w:r>
    </w:p>
    <w:p w14:paraId="4F80168C" w14:textId="77777777" w:rsidR="00BB2CCE" w:rsidRDefault="00BB2CCE">
      <w:pPr>
        <w:spacing w:after="160" w:line="259" w:lineRule="auto"/>
        <w:jc w:val="left"/>
      </w:pPr>
      <w:r>
        <w:br w:type="page"/>
      </w:r>
    </w:p>
    <w:p w14:paraId="434B8C6B" w14:textId="77777777" w:rsidR="002B7FC9" w:rsidRDefault="002B7FC9" w:rsidP="00141803">
      <w:pPr>
        <w:jc w:val="both"/>
      </w:pPr>
    </w:p>
    <w:sectPr w:rsidR="002B7FC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7" w:author="Author" w:date="2021-03-26T12:49:00Z" w:initials="Author">
    <w:p w14:paraId="264D822A" w14:textId="49E8B039" w:rsidR="00721E8D" w:rsidRDefault="00721E8D">
      <w:pPr>
        <w:pStyle w:val="CommentText"/>
      </w:pPr>
      <w:r>
        <w:rPr>
          <w:rStyle w:val="CommentReference"/>
        </w:rPr>
        <w:annotationRef/>
      </w:r>
      <w:r>
        <w:t>Rev 1</w:t>
      </w:r>
    </w:p>
  </w:comment>
  <w:comment w:id="65" w:author="Author" w:date="2021-03-26T13:32:00Z" w:initials="Author">
    <w:p w14:paraId="69F395EA" w14:textId="3684ACB6" w:rsidR="00A66E8A" w:rsidRDefault="00A66E8A">
      <w:pPr>
        <w:pStyle w:val="CommentText"/>
      </w:pPr>
      <w:r>
        <w:rPr>
          <w:rStyle w:val="CommentReference"/>
        </w:rPr>
        <w:annotationRef/>
      </w:r>
      <w:r>
        <w:t xml:space="preserve">New text </w:t>
      </w:r>
    </w:p>
  </w:comment>
  <w:comment w:id="63" w:author="Author" w:date="2021-03-26T12:45:00Z" w:initials="Author">
    <w:p w14:paraId="76181834" w14:textId="284C8A57" w:rsidR="00721E8D" w:rsidRDefault="00721E8D">
      <w:pPr>
        <w:pStyle w:val="CommentText"/>
      </w:pPr>
      <w:r>
        <w:rPr>
          <w:rStyle w:val="CommentReference"/>
        </w:rPr>
        <w:annotationRef/>
      </w:r>
      <w:r>
        <w:t>Rev1 Source: 5B/207</w:t>
      </w:r>
    </w:p>
  </w:comment>
  <w:comment w:id="73" w:author="Author" w:date="2021-03-26T12:46:00Z" w:initials="Author">
    <w:p w14:paraId="512B4CC0" w14:textId="1993B239" w:rsidR="00721E8D" w:rsidRDefault="00721E8D">
      <w:pPr>
        <w:pStyle w:val="CommentText"/>
      </w:pPr>
      <w:r>
        <w:rPr>
          <w:rStyle w:val="CommentReference"/>
        </w:rPr>
        <w:annotationRef/>
      </w:r>
      <w:r>
        <w:t>Rev1 Source: 5B/207</w:t>
      </w:r>
    </w:p>
  </w:comment>
  <w:comment w:id="76" w:author="Author" w:date="2021-03-26T12:48:00Z" w:initials="Author">
    <w:p w14:paraId="69D318DD" w14:textId="77777777" w:rsidR="00721E8D" w:rsidRDefault="00721E8D" w:rsidP="00721E8D">
      <w:pPr>
        <w:pStyle w:val="CommentText"/>
      </w:pPr>
      <w:r>
        <w:rPr>
          <w:rStyle w:val="CommentReference"/>
        </w:rPr>
        <w:annotationRef/>
      </w:r>
      <w:r>
        <w:rPr>
          <w:rStyle w:val="CommentReference"/>
        </w:rPr>
        <w:annotationRef/>
      </w:r>
      <w:r>
        <w:t>Rev1 Source: 5B/207</w:t>
      </w:r>
    </w:p>
    <w:p w14:paraId="38F0D2C9" w14:textId="626DBD4F" w:rsidR="00721E8D" w:rsidRDefault="00721E8D" w:rsidP="00721E8D">
      <w:pPr>
        <w:pStyle w:val="CommentText"/>
        <w:jc w:val="both"/>
      </w:pPr>
    </w:p>
  </w:comment>
  <w:comment w:id="80" w:author="Author" w:date="2021-03-26T12:49:00Z" w:initials="Author">
    <w:p w14:paraId="62C1CFE9" w14:textId="77777777" w:rsidR="00721E8D" w:rsidRDefault="00721E8D" w:rsidP="00721E8D">
      <w:pPr>
        <w:pStyle w:val="CommentText"/>
      </w:pPr>
      <w:r>
        <w:rPr>
          <w:rStyle w:val="CommentReference"/>
        </w:rPr>
        <w:annotationRef/>
      </w:r>
      <w:r>
        <w:rPr>
          <w:rStyle w:val="CommentReference"/>
        </w:rPr>
        <w:annotationRef/>
      </w:r>
      <w:r>
        <w:t>Rev1 Source: 5B/207</w:t>
      </w:r>
    </w:p>
    <w:p w14:paraId="2704768A" w14:textId="405209C4" w:rsidR="00721E8D" w:rsidRDefault="00721E8D">
      <w:pPr>
        <w:pStyle w:val="CommentText"/>
      </w:pPr>
    </w:p>
  </w:comment>
  <w:comment w:id="87" w:author="Author" w:date="2021-03-26T13:37:00Z" w:initials="Author">
    <w:p w14:paraId="070DF232" w14:textId="0D7AAD87" w:rsidR="00A66E8A" w:rsidRDefault="00A66E8A">
      <w:pPr>
        <w:pStyle w:val="CommentText"/>
      </w:pPr>
      <w:r>
        <w:rPr>
          <w:rStyle w:val="CommentReference"/>
        </w:rPr>
        <w:annotationRef/>
      </w:r>
      <w:r>
        <w:t>New text</w:t>
      </w:r>
    </w:p>
  </w:comment>
  <w:comment w:id="84" w:author="Author" w:date="2021-03-26T12:46:00Z" w:initials="Author">
    <w:p w14:paraId="16E3B196" w14:textId="3D18D704" w:rsidR="00721E8D" w:rsidRDefault="00721E8D">
      <w:pPr>
        <w:pStyle w:val="CommentText"/>
      </w:pPr>
      <w:r>
        <w:rPr>
          <w:rStyle w:val="CommentReference"/>
        </w:rPr>
        <w:annotationRef/>
      </w:r>
      <w:r>
        <w:t>Rev1 Source: 5B/207</w:t>
      </w:r>
    </w:p>
  </w:comment>
  <w:comment w:id="108" w:author="Author" w:date="2021-03-26T12:47:00Z" w:initials="Author">
    <w:p w14:paraId="2E047854" w14:textId="51E82D46" w:rsidR="00721E8D" w:rsidRDefault="00721E8D">
      <w:pPr>
        <w:pStyle w:val="CommentText"/>
      </w:pPr>
      <w:r>
        <w:rPr>
          <w:rStyle w:val="CommentReference"/>
        </w:rPr>
        <w:annotationRef/>
      </w:r>
      <w:r>
        <w:t>Rev 1 Source: 5B/207</w:t>
      </w:r>
    </w:p>
  </w:comment>
  <w:comment w:id="113" w:author="Author" w:date="2021-03-26T12:54:00Z" w:initials="Author">
    <w:p w14:paraId="2A9BCF18" w14:textId="5013E19B" w:rsidR="00141B18" w:rsidRDefault="00141B18" w:rsidP="00141B18">
      <w:pPr>
        <w:pStyle w:val="CommentText"/>
      </w:pPr>
      <w:r>
        <w:rPr>
          <w:rStyle w:val="CommentReference"/>
        </w:rPr>
        <w:annotationRef/>
      </w:r>
      <w:r>
        <w:rPr>
          <w:rStyle w:val="CommentReference"/>
        </w:rPr>
        <w:annotationRef/>
      </w:r>
      <w:r>
        <w:t>Rev1 Source: 5B/207</w:t>
      </w:r>
    </w:p>
  </w:comment>
  <w:comment w:id="121" w:author="Author" w:date="2021-03-24T16:31:00Z" w:initials="Author">
    <w:p w14:paraId="616BDDB4" w14:textId="0E81C0A7" w:rsidR="003E5FFA" w:rsidRDefault="003E5FFA">
      <w:pPr>
        <w:pStyle w:val="CommentText"/>
      </w:pPr>
      <w:r>
        <w:rPr>
          <w:rStyle w:val="CommentReference"/>
        </w:rPr>
        <w:annotationRef/>
      </w:r>
      <w:r>
        <w:t>Source: 5B/207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64D822A" w15:done="0"/>
  <w15:commentEx w15:paraId="69F395EA" w15:done="0"/>
  <w15:commentEx w15:paraId="76181834" w15:done="0"/>
  <w15:commentEx w15:paraId="512B4CC0" w15:done="0"/>
  <w15:commentEx w15:paraId="38F0D2C9" w15:done="0"/>
  <w15:commentEx w15:paraId="2704768A" w15:done="0"/>
  <w15:commentEx w15:paraId="070DF232" w15:done="0"/>
  <w15:commentEx w15:paraId="16E3B196" w15:done="0"/>
  <w15:commentEx w15:paraId="2E047854" w15:done="0"/>
  <w15:commentEx w15:paraId="2A9BCF18" w15:done="0"/>
  <w15:commentEx w15:paraId="616BDD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56D1" w16cex:dateUtc="2021-03-26T16:49:00Z"/>
  <w16cex:commentExtensible w16cex:durableId="240860D5" w16cex:dateUtc="2021-03-26T17:32:00Z"/>
  <w16cex:commentExtensible w16cex:durableId="240855FC" w16cex:dateUtc="2021-03-26T16:45:00Z"/>
  <w16cex:commentExtensible w16cex:durableId="24085633" w16cex:dateUtc="2021-03-26T16:46:00Z"/>
  <w16cex:commentExtensible w16cex:durableId="240856B3" w16cex:dateUtc="2021-03-26T16:48:00Z"/>
  <w16cex:commentExtensible w16cex:durableId="240856C0" w16cex:dateUtc="2021-03-26T16:49:00Z"/>
  <w16cex:commentExtensible w16cex:durableId="2408621C" w16cex:dateUtc="2021-03-26T17:37:00Z"/>
  <w16cex:commentExtensible w16cex:durableId="24085640" w16cex:dateUtc="2021-03-26T16:46:00Z"/>
  <w16cex:commentExtensible w16cex:durableId="24085651" w16cex:dateUtc="2021-03-26T16:47:00Z"/>
  <w16cex:commentExtensible w16cex:durableId="2408580C" w16cex:dateUtc="2021-03-26T16:54:00Z"/>
  <w16cex:commentExtensible w16cex:durableId="2405E7CE" w16cex:dateUtc="2021-03-24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4D822A" w16cid:durableId="240856D1"/>
  <w16cid:commentId w16cid:paraId="69F395EA" w16cid:durableId="240860D5"/>
  <w16cid:commentId w16cid:paraId="76181834" w16cid:durableId="240855FC"/>
  <w16cid:commentId w16cid:paraId="512B4CC0" w16cid:durableId="24085633"/>
  <w16cid:commentId w16cid:paraId="38F0D2C9" w16cid:durableId="240856B3"/>
  <w16cid:commentId w16cid:paraId="2704768A" w16cid:durableId="240856C0"/>
  <w16cid:commentId w16cid:paraId="070DF232" w16cid:durableId="2408621C"/>
  <w16cid:commentId w16cid:paraId="16E3B196" w16cid:durableId="24085640"/>
  <w16cid:commentId w16cid:paraId="2E047854" w16cid:durableId="24085651"/>
  <w16cid:commentId w16cid:paraId="2A9BCF18" w16cid:durableId="2408580C"/>
  <w16cid:commentId w16cid:paraId="616BDDB4" w16cid:durableId="2405E7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20487" w14:textId="77777777" w:rsidR="00620CD4" w:rsidRDefault="00620CD4" w:rsidP="00661083">
      <w:pPr>
        <w:spacing w:line="240" w:lineRule="auto"/>
      </w:pPr>
      <w:r>
        <w:separator/>
      </w:r>
    </w:p>
  </w:endnote>
  <w:endnote w:type="continuationSeparator" w:id="0">
    <w:p w14:paraId="21F836DF" w14:textId="77777777" w:rsidR="00620CD4" w:rsidRDefault="00620CD4" w:rsidP="006610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angSong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9A2D7" w14:textId="77777777" w:rsidR="00620CD4" w:rsidRDefault="00620CD4" w:rsidP="00661083">
      <w:pPr>
        <w:spacing w:line="240" w:lineRule="auto"/>
      </w:pPr>
      <w:r>
        <w:separator/>
      </w:r>
    </w:p>
  </w:footnote>
  <w:footnote w:type="continuationSeparator" w:id="0">
    <w:p w14:paraId="028E61F8" w14:textId="77777777" w:rsidR="00620CD4" w:rsidRDefault="00620CD4" w:rsidP="006610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41803"/>
    <w:rsid w:val="00141B18"/>
    <w:rsid w:val="001A6C87"/>
    <w:rsid w:val="001D7669"/>
    <w:rsid w:val="001E515B"/>
    <w:rsid w:val="00256A15"/>
    <w:rsid w:val="002B7FC9"/>
    <w:rsid w:val="002C5E4D"/>
    <w:rsid w:val="003830A1"/>
    <w:rsid w:val="003E5FFA"/>
    <w:rsid w:val="0041733C"/>
    <w:rsid w:val="00421A52"/>
    <w:rsid w:val="00460ADF"/>
    <w:rsid w:val="00497981"/>
    <w:rsid w:val="00522E59"/>
    <w:rsid w:val="00620CD4"/>
    <w:rsid w:val="0062794A"/>
    <w:rsid w:val="00661083"/>
    <w:rsid w:val="006B3F45"/>
    <w:rsid w:val="006C1FD8"/>
    <w:rsid w:val="006D2EAB"/>
    <w:rsid w:val="00710D86"/>
    <w:rsid w:val="00715D80"/>
    <w:rsid w:val="00721E8D"/>
    <w:rsid w:val="00727476"/>
    <w:rsid w:val="007B35D0"/>
    <w:rsid w:val="007C17A0"/>
    <w:rsid w:val="007C1D1A"/>
    <w:rsid w:val="00823AF1"/>
    <w:rsid w:val="008615F5"/>
    <w:rsid w:val="00981EAD"/>
    <w:rsid w:val="009E4D3D"/>
    <w:rsid w:val="00A66E8A"/>
    <w:rsid w:val="00BB2CCE"/>
    <w:rsid w:val="00BC5A5F"/>
    <w:rsid w:val="00C019AD"/>
    <w:rsid w:val="00C839EE"/>
    <w:rsid w:val="00CB3002"/>
    <w:rsid w:val="00CD611F"/>
    <w:rsid w:val="00D10AE4"/>
    <w:rsid w:val="00D3749F"/>
    <w:rsid w:val="00DC2262"/>
    <w:rsid w:val="00E87A44"/>
    <w:rsid w:val="00FE7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TabletextChar">
    <w:name w:val="Table_text Char"/>
    <w:basedOn w:val="DefaultParagraphFont"/>
    <w:link w:val="Tabletext"/>
    <w:locked/>
    <w:rsid w:val="007B35D0"/>
    <w:rPr>
      <w:lang w:val="en-GB"/>
    </w:rPr>
  </w:style>
  <w:style w:type="paragraph" w:customStyle="1" w:styleId="Tabletext">
    <w:name w:val="Table_text"/>
    <w:basedOn w:val="Normal"/>
    <w:link w:val="TabletextChar"/>
    <w:qFormat/>
    <w:rsid w:val="007B35D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styleId="Header">
    <w:name w:val="header"/>
    <w:basedOn w:val="Normal"/>
    <w:link w:val="HeaderChar"/>
    <w:uiPriority w:val="99"/>
    <w:unhideWhenUsed/>
    <w:rsid w:val="00661083"/>
    <w:pPr>
      <w:tabs>
        <w:tab w:val="center" w:pos="4680"/>
        <w:tab w:val="right" w:pos="9360"/>
      </w:tabs>
      <w:spacing w:line="240" w:lineRule="auto"/>
    </w:pPr>
  </w:style>
  <w:style w:type="character" w:customStyle="1" w:styleId="HeaderChar">
    <w:name w:val="Header Char"/>
    <w:basedOn w:val="DefaultParagraphFont"/>
    <w:link w:val="Header"/>
    <w:uiPriority w:val="99"/>
    <w:rsid w:val="00661083"/>
    <w:rPr>
      <w:rFonts w:asciiTheme="minorHAnsi" w:hAnsiTheme="minorHAnsi" w:cstheme="minorBidi"/>
      <w:sz w:val="22"/>
      <w:szCs w:val="22"/>
    </w:rPr>
  </w:style>
  <w:style w:type="paragraph" w:styleId="Footer">
    <w:name w:val="footer"/>
    <w:basedOn w:val="Normal"/>
    <w:link w:val="FooterChar"/>
    <w:uiPriority w:val="99"/>
    <w:unhideWhenUsed/>
    <w:rsid w:val="00661083"/>
    <w:pPr>
      <w:tabs>
        <w:tab w:val="center" w:pos="4680"/>
        <w:tab w:val="right" w:pos="9360"/>
      </w:tabs>
      <w:spacing w:line="240" w:lineRule="auto"/>
    </w:pPr>
  </w:style>
  <w:style w:type="character" w:customStyle="1" w:styleId="FooterChar">
    <w:name w:val="Footer Char"/>
    <w:basedOn w:val="DefaultParagraphFont"/>
    <w:link w:val="Footer"/>
    <w:uiPriority w:val="99"/>
    <w:rsid w:val="00661083"/>
    <w:rPr>
      <w:rFonts w:asciiTheme="minorHAnsi" w:hAnsiTheme="minorHAnsi" w:cstheme="minorBidi"/>
      <w:sz w:val="22"/>
      <w:szCs w:val="22"/>
    </w:rPr>
  </w:style>
  <w:style w:type="character" w:customStyle="1" w:styleId="TableheadChar">
    <w:name w:val="Table_head Char"/>
    <w:basedOn w:val="DefaultParagraphFont"/>
    <w:link w:val="Tablehead"/>
    <w:qFormat/>
    <w:locked/>
    <w:rsid w:val="00661083"/>
    <w:rPr>
      <w:rFonts w:ascii="Times New Roman Bold" w:hAnsi="Times New Roman Bold" w:cs="Times New Roman Bold"/>
      <w:b/>
      <w:lang w:val="en-GB"/>
    </w:rPr>
  </w:style>
  <w:style w:type="paragraph" w:customStyle="1" w:styleId="Tablehead">
    <w:name w:val="Table_head"/>
    <w:basedOn w:val="Normal"/>
    <w:link w:val="TableheadChar"/>
    <w:qFormat/>
    <w:rsid w:val="00661083"/>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styleId="CommentReference">
    <w:name w:val="annotation reference"/>
    <w:basedOn w:val="DefaultParagraphFont"/>
    <w:uiPriority w:val="99"/>
    <w:semiHidden/>
    <w:unhideWhenUsed/>
    <w:rsid w:val="00CD611F"/>
    <w:rPr>
      <w:sz w:val="16"/>
      <w:szCs w:val="16"/>
    </w:rPr>
  </w:style>
  <w:style w:type="paragraph" w:styleId="CommentText">
    <w:name w:val="annotation text"/>
    <w:basedOn w:val="Normal"/>
    <w:link w:val="CommentTextChar"/>
    <w:uiPriority w:val="99"/>
    <w:semiHidden/>
    <w:unhideWhenUsed/>
    <w:rsid w:val="00CD611F"/>
    <w:pPr>
      <w:spacing w:line="240" w:lineRule="auto"/>
    </w:pPr>
    <w:rPr>
      <w:sz w:val="20"/>
      <w:szCs w:val="20"/>
    </w:rPr>
  </w:style>
  <w:style w:type="character" w:customStyle="1" w:styleId="CommentTextChar">
    <w:name w:val="Comment Text Char"/>
    <w:basedOn w:val="DefaultParagraphFont"/>
    <w:link w:val="CommentText"/>
    <w:uiPriority w:val="99"/>
    <w:semiHidden/>
    <w:rsid w:val="00CD611F"/>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CD611F"/>
    <w:rPr>
      <w:b/>
      <w:bCs/>
    </w:rPr>
  </w:style>
  <w:style w:type="character" w:customStyle="1" w:styleId="CommentSubjectChar">
    <w:name w:val="Comment Subject Char"/>
    <w:basedOn w:val="CommentTextChar"/>
    <w:link w:val="CommentSubject"/>
    <w:uiPriority w:val="99"/>
    <w:semiHidden/>
    <w:rsid w:val="00CD611F"/>
    <w:rPr>
      <w:rFonts w:asciiTheme="minorHAnsi" w:hAnsiTheme="minorHAnsi" w:cstheme="minorBidi"/>
      <w:b/>
      <w:bCs/>
      <w:sz w:val="20"/>
      <w:szCs w:val="20"/>
    </w:rPr>
  </w:style>
  <w:style w:type="paragraph" w:customStyle="1" w:styleId="TableLegendNote">
    <w:name w:val="Table_Legend_Note"/>
    <w:basedOn w:val="Normal"/>
    <w:next w:val="Normal"/>
    <w:rsid w:val="007C17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pPr>
    <w:rPr>
      <w:rFonts w:ascii="Times New Roman" w:eastAsia="Times New Roman" w:hAnsi="Times New Roman" w:cs="Times New Roman"/>
      <w:szCs w:val="20"/>
    </w:rPr>
  </w:style>
  <w:style w:type="paragraph" w:styleId="Revision">
    <w:name w:val="Revision"/>
    <w:hidden/>
    <w:uiPriority w:val="99"/>
    <w:semiHidden/>
    <w:rsid w:val="00C839EE"/>
    <w:pPr>
      <w:spacing w:after="0" w:line="240" w:lineRule="auto"/>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01571">
      <w:bodyDiv w:val="1"/>
      <w:marLeft w:val="0"/>
      <w:marRight w:val="0"/>
      <w:marTop w:val="0"/>
      <w:marBottom w:val="0"/>
      <w:divBdr>
        <w:top w:val="none" w:sz="0" w:space="0" w:color="auto"/>
        <w:left w:val="none" w:sz="0" w:space="0" w:color="auto"/>
        <w:bottom w:val="none" w:sz="0" w:space="0" w:color="auto"/>
        <w:right w:val="none" w:sz="0" w:space="0" w:color="auto"/>
      </w:divBdr>
    </w:div>
    <w:div w:id="393968133">
      <w:bodyDiv w:val="1"/>
      <w:marLeft w:val="0"/>
      <w:marRight w:val="0"/>
      <w:marTop w:val="0"/>
      <w:marBottom w:val="0"/>
      <w:divBdr>
        <w:top w:val="none" w:sz="0" w:space="0" w:color="auto"/>
        <w:left w:val="none" w:sz="0" w:space="0" w:color="auto"/>
        <w:bottom w:val="none" w:sz="0" w:space="0" w:color="auto"/>
        <w:right w:val="none" w:sz="0" w:space="0" w:color="auto"/>
      </w:divBdr>
    </w:div>
    <w:div w:id="402530573">
      <w:bodyDiv w:val="1"/>
      <w:marLeft w:val="0"/>
      <w:marRight w:val="0"/>
      <w:marTop w:val="0"/>
      <w:marBottom w:val="0"/>
      <w:divBdr>
        <w:top w:val="none" w:sz="0" w:space="0" w:color="auto"/>
        <w:left w:val="none" w:sz="0" w:space="0" w:color="auto"/>
        <w:bottom w:val="none" w:sz="0" w:space="0" w:color="auto"/>
        <w:right w:val="none" w:sz="0" w:space="0" w:color="auto"/>
      </w:divBdr>
    </w:div>
    <w:div w:id="460733254">
      <w:bodyDiv w:val="1"/>
      <w:marLeft w:val="0"/>
      <w:marRight w:val="0"/>
      <w:marTop w:val="0"/>
      <w:marBottom w:val="0"/>
      <w:divBdr>
        <w:top w:val="none" w:sz="0" w:space="0" w:color="auto"/>
        <w:left w:val="none" w:sz="0" w:space="0" w:color="auto"/>
        <w:bottom w:val="none" w:sz="0" w:space="0" w:color="auto"/>
        <w:right w:val="none" w:sz="0" w:space="0" w:color="auto"/>
      </w:divBdr>
    </w:div>
    <w:div w:id="677924699">
      <w:bodyDiv w:val="1"/>
      <w:marLeft w:val="0"/>
      <w:marRight w:val="0"/>
      <w:marTop w:val="0"/>
      <w:marBottom w:val="0"/>
      <w:divBdr>
        <w:top w:val="none" w:sz="0" w:space="0" w:color="auto"/>
        <w:left w:val="none" w:sz="0" w:space="0" w:color="auto"/>
        <w:bottom w:val="none" w:sz="0" w:space="0" w:color="auto"/>
        <w:right w:val="none" w:sz="0" w:space="0" w:color="auto"/>
      </w:divBdr>
    </w:div>
    <w:div w:id="796526679">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49703825">
      <w:bodyDiv w:val="1"/>
      <w:marLeft w:val="0"/>
      <w:marRight w:val="0"/>
      <w:marTop w:val="0"/>
      <w:marBottom w:val="0"/>
      <w:divBdr>
        <w:top w:val="none" w:sz="0" w:space="0" w:color="auto"/>
        <w:left w:val="none" w:sz="0" w:space="0" w:color="auto"/>
        <w:bottom w:val="none" w:sz="0" w:space="0" w:color="auto"/>
        <w:right w:val="none" w:sz="0" w:space="0" w:color="auto"/>
      </w:divBdr>
    </w:div>
    <w:div w:id="985430365">
      <w:bodyDiv w:val="1"/>
      <w:marLeft w:val="0"/>
      <w:marRight w:val="0"/>
      <w:marTop w:val="0"/>
      <w:marBottom w:val="0"/>
      <w:divBdr>
        <w:top w:val="none" w:sz="0" w:space="0" w:color="auto"/>
        <w:left w:val="none" w:sz="0" w:space="0" w:color="auto"/>
        <w:bottom w:val="none" w:sz="0" w:space="0" w:color="auto"/>
        <w:right w:val="none" w:sz="0" w:space="0" w:color="auto"/>
      </w:divBdr>
    </w:div>
    <w:div w:id="1175876241">
      <w:bodyDiv w:val="1"/>
      <w:marLeft w:val="0"/>
      <w:marRight w:val="0"/>
      <w:marTop w:val="0"/>
      <w:marBottom w:val="0"/>
      <w:divBdr>
        <w:top w:val="none" w:sz="0" w:space="0" w:color="auto"/>
        <w:left w:val="none" w:sz="0" w:space="0" w:color="auto"/>
        <w:bottom w:val="none" w:sz="0" w:space="0" w:color="auto"/>
        <w:right w:val="none" w:sz="0" w:space="0" w:color="auto"/>
      </w:divBdr>
    </w:div>
    <w:div w:id="1229656930">
      <w:bodyDiv w:val="1"/>
      <w:marLeft w:val="0"/>
      <w:marRight w:val="0"/>
      <w:marTop w:val="0"/>
      <w:marBottom w:val="0"/>
      <w:divBdr>
        <w:top w:val="none" w:sz="0" w:space="0" w:color="auto"/>
        <w:left w:val="none" w:sz="0" w:space="0" w:color="auto"/>
        <w:bottom w:val="none" w:sz="0" w:space="0" w:color="auto"/>
        <w:right w:val="none" w:sz="0" w:space="0" w:color="auto"/>
      </w:divBdr>
    </w:div>
    <w:div w:id="1260602246">
      <w:bodyDiv w:val="1"/>
      <w:marLeft w:val="0"/>
      <w:marRight w:val="0"/>
      <w:marTop w:val="0"/>
      <w:marBottom w:val="0"/>
      <w:divBdr>
        <w:top w:val="none" w:sz="0" w:space="0" w:color="auto"/>
        <w:left w:val="none" w:sz="0" w:space="0" w:color="auto"/>
        <w:bottom w:val="none" w:sz="0" w:space="0" w:color="auto"/>
        <w:right w:val="none" w:sz="0" w:space="0" w:color="auto"/>
      </w:divBdr>
    </w:div>
    <w:div w:id="1352954918">
      <w:bodyDiv w:val="1"/>
      <w:marLeft w:val="0"/>
      <w:marRight w:val="0"/>
      <w:marTop w:val="0"/>
      <w:marBottom w:val="0"/>
      <w:divBdr>
        <w:top w:val="none" w:sz="0" w:space="0" w:color="auto"/>
        <w:left w:val="none" w:sz="0" w:space="0" w:color="auto"/>
        <w:bottom w:val="none" w:sz="0" w:space="0" w:color="auto"/>
        <w:right w:val="none" w:sz="0" w:space="0" w:color="auto"/>
      </w:divBdr>
    </w:div>
    <w:div w:id="1784030996">
      <w:bodyDiv w:val="1"/>
      <w:marLeft w:val="0"/>
      <w:marRight w:val="0"/>
      <w:marTop w:val="0"/>
      <w:marBottom w:val="0"/>
      <w:divBdr>
        <w:top w:val="none" w:sz="0" w:space="0" w:color="auto"/>
        <w:left w:val="none" w:sz="0" w:space="0" w:color="auto"/>
        <w:bottom w:val="none" w:sz="0" w:space="0" w:color="auto"/>
        <w:right w:val="none" w:sz="0" w:space="0" w:color="auto"/>
      </w:divBdr>
    </w:div>
    <w:div w:id="1990094419">
      <w:bodyDiv w:val="1"/>
      <w:marLeft w:val="0"/>
      <w:marRight w:val="0"/>
      <w:marTop w:val="0"/>
      <w:marBottom w:val="0"/>
      <w:divBdr>
        <w:top w:val="none" w:sz="0" w:space="0" w:color="auto"/>
        <w:left w:val="none" w:sz="0" w:space="0" w:color="auto"/>
        <w:bottom w:val="none" w:sz="0" w:space="0" w:color="auto"/>
        <w:right w:val="none" w:sz="0" w:space="0" w:color="auto"/>
      </w:divBdr>
    </w:div>
    <w:div w:id="207246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3098</Words>
  <Characters>17664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Author</cp:lastModifiedBy>
  <cp:revision>3</cp:revision>
  <dcterms:created xsi:type="dcterms:W3CDTF">2021-03-26T17:38:00Z</dcterms:created>
  <dcterms:modified xsi:type="dcterms:W3CDTF">2021-03-26T17:41:00Z</dcterms:modified>
</cp:coreProperties>
</file>