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proofErr w:type="spellStart"/>
            <w:r w:rsidRPr="00460024">
              <w:rPr>
                <w:rFonts w:ascii="Arial" w:hAnsi="Arial" w:cs="Arial"/>
                <w:spacing w:val="-3"/>
                <w:sz w:val="22"/>
                <w:szCs w:val="22"/>
              </w:rPr>
              <w:t>Radiocommunication</w:t>
            </w:r>
            <w:r>
              <w:rPr>
                <w:rFonts w:ascii="Arial" w:hAnsi="Arial" w:cs="Arial"/>
                <w:spacing w:val="-3"/>
                <w:sz w:val="22"/>
                <w:szCs w:val="22"/>
              </w:rPr>
              <w:t>s</w:t>
            </w:r>
            <w:proofErr w:type="spellEnd"/>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rsidTr="00F3072F">
        <w:trPr>
          <w:jc w:val="center"/>
        </w:trPr>
        <w:tc>
          <w:tcPr>
            <w:tcW w:w="4370" w:type="dxa"/>
            <w:tcBorders>
              <w:top w:val="single" w:sz="6" w:space="0" w:color="auto"/>
              <w:left w:val="double" w:sz="6" w:space="0" w:color="auto"/>
            </w:tcBorders>
          </w:tcPr>
          <w:p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B71E8C">
              <w:rPr>
                <w:rFonts w:ascii="Arial" w:hAnsi="Arial"/>
              </w:rPr>
              <w:t>4</w:t>
            </w:r>
            <w:r w:rsidR="00515BFD">
              <w:rPr>
                <w:rFonts w:ascii="Arial" w:hAnsi="Arial"/>
              </w:rPr>
              <w:t>-</w:t>
            </w:r>
            <w:r w:rsidR="00B71E8C">
              <w:rPr>
                <w:rFonts w:ascii="Arial" w:hAnsi="Arial"/>
              </w:rPr>
              <w:t>06</w:t>
            </w:r>
          </w:p>
        </w:tc>
      </w:tr>
      <w:tr w:rsidR="000D6DA7" w:rsidTr="00F3072F">
        <w:trPr>
          <w:jc w:val="center"/>
        </w:trPr>
        <w:tc>
          <w:tcPr>
            <w:tcW w:w="4370" w:type="dxa"/>
            <w:tcBorders>
              <w:left w:val="double" w:sz="6" w:space="0" w:color="auto"/>
            </w:tcBorders>
          </w:tcPr>
          <w:p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E14E04">
              <w:rPr>
                <w:rFonts w:ascii="Arial" w:hAnsi="Arial"/>
              </w:rPr>
              <w:t>712</w:t>
            </w:r>
            <w:r w:rsidR="0056155A">
              <w:rPr>
                <w:rFonts w:ascii="Arial" w:hAnsi="Arial"/>
              </w:rPr>
              <w:t xml:space="preserve">-E Annex </w:t>
            </w:r>
            <w:r w:rsidR="003C38F0">
              <w:rPr>
                <w:rFonts w:ascii="Arial" w:hAnsi="Arial"/>
              </w:rPr>
              <w:t>1</w:t>
            </w:r>
            <w:r w:rsidR="00E14E04">
              <w:rPr>
                <w:rFonts w:ascii="Arial" w:hAnsi="Arial"/>
              </w:rPr>
              <w:t>2</w:t>
            </w:r>
          </w:p>
        </w:tc>
        <w:tc>
          <w:tcPr>
            <w:tcW w:w="5008" w:type="dxa"/>
            <w:gridSpan w:val="2"/>
            <w:tcBorders>
              <w:right w:val="double" w:sz="6" w:space="0" w:color="auto"/>
            </w:tcBorders>
          </w:tcPr>
          <w:p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4026A6">
              <w:rPr>
                <w:rFonts w:ascii="Arial" w:hAnsi="Arial"/>
              </w:rPr>
              <w:t>May</w:t>
            </w:r>
            <w:r w:rsidR="0073143C">
              <w:rPr>
                <w:rFonts w:ascii="Arial" w:hAnsi="Arial"/>
              </w:rPr>
              <w:t xml:space="preserve"> </w:t>
            </w:r>
            <w:r w:rsidR="003F3D01">
              <w:rPr>
                <w:rFonts w:ascii="Arial" w:hAnsi="Arial"/>
              </w:rPr>
              <w:t>26</w:t>
            </w:r>
            <w:r w:rsidR="0073143C">
              <w:rPr>
                <w:rFonts w:ascii="Arial" w:hAnsi="Arial"/>
              </w:rPr>
              <w:t>, 2020</w:t>
            </w:r>
          </w:p>
        </w:tc>
      </w:tr>
      <w:tr w:rsidR="000D6DA7" w:rsidRPr="007349A7" w:rsidTr="00F3072F">
        <w:trPr>
          <w:jc w:val="center"/>
        </w:trPr>
        <w:tc>
          <w:tcPr>
            <w:tcW w:w="9378" w:type="dxa"/>
            <w:gridSpan w:val="3"/>
            <w:tcBorders>
              <w:left w:val="double" w:sz="6" w:space="0" w:color="auto"/>
              <w:right w:val="double" w:sz="6" w:space="0" w:color="auto"/>
            </w:tcBorders>
          </w:tcPr>
          <w:p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Proposed updates to Working document towards a preliminary draft new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M.[RADAR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rsidTr="00F3072F">
        <w:trPr>
          <w:jc w:val="center"/>
        </w:trPr>
        <w:tc>
          <w:tcPr>
            <w:tcW w:w="4428" w:type="dxa"/>
            <w:gridSpan w:val="2"/>
            <w:tcBorders>
              <w:left w:val="double" w:sz="6" w:space="0" w:color="auto"/>
            </w:tcBorders>
          </w:tcPr>
          <w:p w:rsidR="000D6DA7" w:rsidRDefault="000D6DA7" w:rsidP="00F3072F">
            <w:pPr>
              <w:ind w:left="144" w:right="144"/>
              <w:rPr>
                <w:rFonts w:ascii="Arial" w:hAnsi="Arial"/>
                <w:b/>
              </w:rPr>
            </w:pPr>
            <w:r>
              <w:rPr>
                <w:rFonts w:ascii="Arial" w:hAnsi="Arial"/>
                <w:b/>
              </w:rPr>
              <w:t>Author(s)/Contributors(s):</w:t>
            </w:r>
          </w:p>
          <w:p w:rsidR="000D6DA7" w:rsidRDefault="000D6DA7" w:rsidP="00F3072F">
            <w:pPr>
              <w:spacing w:before="0"/>
              <w:ind w:left="144" w:right="144"/>
              <w:rPr>
                <w:rFonts w:ascii="Arial" w:hAnsi="Arial"/>
                <w:bCs/>
                <w:iCs/>
              </w:rPr>
            </w:pPr>
            <w:r>
              <w:rPr>
                <w:rFonts w:ascii="Arial" w:hAnsi="Arial"/>
                <w:bCs/>
                <w:iCs/>
              </w:rPr>
              <w:t>Chris Tourigny</w:t>
            </w:r>
          </w:p>
          <w:p w:rsidR="000D6DA7" w:rsidRDefault="000D6DA7" w:rsidP="00F3072F">
            <w:pPr>
              <w:spacing w:before="0"/>
              <w:ind w:left="144" w:right="144"/>
              <w:rPr>
                <w:rFonts w:ascii="Arial" w:hAnsi="Arial"/>
                <w:bCs/>
                <w:iCs/>
              </w:rPr>
            </w:pPr>
            <w:r>
              <w:rPr>
                <w:rFonts w:ascii="Arial" w:hAnsi="Arial"/>
                <w:bCs/>
                <w:iCs/>
              </w:rPr>
              <w:t>FAA Spectrum Engineering Services</w:t>
            </w:r>
          </w:p>
          <w:p w:rsidR="0056155A" w:rsidRDefault="0056155A" w:rsidP="00F3072F">
            <w:pPr>
              <w:spacing w:before="0"/>
              <w:ind w:right="144"/>
              <w:rPr>
                <w:rFonts w:ascii="Arial" w:hAnsi="Arial"/>
                <w:bCs/>
                <w:iCs/>
              </w:rPr>
            </w:pPr>
          </w:p>
          <w:p w:rsidR="006064B4" w:rsidRDefault="006064B4" w:rsidP="006064B4">
            <w:pPr>
              <w:spacing w:before="0"/>
              <w:ind w:left="144" w:right="144"/>
              <w:rPr>
                <w:rFonts w:ascii="Arial" w:hAnsi="Arial"/>
                <w:bCs/>
                <w:iCs/>
              </w:rPr>
            </w:pPr>
            <w:r>
              <w:rPr>
                <w:rFonts w:ascii="Arial" w:hAnsi="Arial"/>
                <w:bCs/>
                <w:iCs/>
              </w:rPr>
              <w:t>Dave Franc</w:t>
            </w:r>
          </w:p>
          <w:p w:rsidR="006064B4" w:rsidRDefault="006064B4" w:rsidP="006064B4">
            <w:pPr>
              <w:spacing w:before="0"/>
              <w:ind w:left="144" w:right="144"/>
              <w:rPr>
                <w:rFonts w:ascii="Arial" w:hAnsi="Arial"/>
                <w:bCs/>
                <w:iCs/>
              </w:rPr>
            </w:pPr>
            <w:r>
              <w:rPr>
                <w:rFonts w:ascii="Arial" w:hAnsi="Arial"/>
                <w:bCs/>
                <w:iCs/>
              </w:rPr>
              <w:t>Department of Commerce</w:t>
            </w:r>
          </w:p>
          <w:p w:rsidR="005342FF" w:rsidRDefault="005342FF" w:rsidP="006064B4">
            <w:pPr>
              <w:spacing w:before="0"/>
              <w:ind w:left="144" w:right="144"/>
              <w:rPr>
                <w:rFonts w:ascii="Arial" w:hAnsi="Arial"/>
                <w:bCs/>
                <w:iCs/>
              </w:rPr>
            </w:pPr>
          </w:p>
          <w:p w:rsidR="005342FF" w:rsidRDefault="005342FF" w:rsidP="006064B4">
            <w:pPr>
              <w:spacing w:before="0"/>
              <w:ind w:left="144" w:right="144"/>
              <w:rPr>
                <w:rFonts w:ascii="Arial" w:hAnsi="Arial"/>
                <w:bCs/>
                <w:iCs/>
              </w:rPr>
            </w:pPr>
            <w:r>
              <w:rPr>
                <w:rFonts w:ascii="Arial" w:hAnsi="Arial"/>
                <w:bCs/>
                <w:iCs/>
              </w:rPr>
              <w:t>Robert Leck</w:t>
            </w:r>
          </w:p>
          <w:p w:rsidR="006064B4" w:rsidRDefault="005342FF" w:rsidP="005342FF">
            <w:pPr>
              <w:spacing w:before="0"/>
              <w:ind w:left="144" w:right="144"/>
              <w:rPr>
                <w:rFonts w:ascii="Arial" w:hAnsi="Arial"/>
                <w:bCs/>
                <w:iCs/>
              </w:rPr>
            </w:pPr>
            <w:r>
              <w:rPr>
                <w:rFonts w:ascii="Arial" w:hAnsi="Arial"/>
                <w:bCs/>
                <w:iCs/>
              </w:rPr>
              <w:t>ACES Inc.</w:t>
            </w:r>
          </w:p>
          <w:p w:rsidR="005342FF" w:rsidRDefault="005342FF" w:rsidP="00F3072F">
            <w:pPr>
              <w:spacing w:before="0"/>
              <w:ind w:right="144"/>
              <w:rPr>
                <w:rFonts w:ascii="Arial" w:hAnsi="Arial"/>
                <w:bCs/>
                <w:iCs/>
              </w:rPr>
            </w:pPr>
          </w:p>
          <w:p w:rsidR="000D6DA7" w:rsidRDefault="000D6DA7" w:rsidP="00F3072F">
            <w:pPr>
              <w:spacing w:before="0"/>
              <w:ind w:left="144" w:right="144"/>
              <w:rPr>
                <w:rFonts w:ascii="Arial" w:hAnsi="Arial"/>
                <w:bCs/>
                <w:iCs/>
              </w:rPr>
            </w:pPr>
            <w:r>
              <w:rPr>
                <w:rFonts w:ascii="Arial" w:hAnsi="Arial"/>
                <w:bCs/>
                <w:iCs/>
              </w:rPr>
              <w:t>Michael Tran</w:t>
            </w:r>
          </w:p>
          <w:p w:rsidR="000D6DA7" w:rsidRDefault="000D6DA7" w:rsidP="0056155A">
            <w:pPr>
              <w:spacing w:before="0"/>
              <w:ind w:left="144" w:right="144"/>
              <w:rPr>
                <w:rFonts w:ascii="Arial" w:hAnsi="Arial"/>
                <w:bCs/>
                <w:iCs/>
              </w:rPr>
            </w:pPr>
            <w:r>
              <w:rPr>
                <w:rFonts w:ascii="Arial" w:hAnsi="Arial"/>
                <w:bCs/>
                <w:iCs/>
              </w:rPr>
              <w:t>MITRE</w:t>
            </w:r>
          </w:p>
          <w:p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rsidR="000D6DA7" w:rsidRPr="00F954FD" w:rsidRDefault="000D6DA7" w:rsidP="00F3072F">
            <w:pPr>
              <w:ind w:left="144" w:right="144"/>
              <w:rPr>
                <w:rFonts w:ascii="Arial" w:hAnsi="Arial"/>
                <w:bCs/>
                <w:lang w:val="it-IT"/>
              </w:rPr>
            </w:pPr>
          </w:p>
          <w:p w:rsidR="000D6DA7" w:rsidRPr="00BC78F5" w:rsidRDefault="0056155A" w:rsidP="00F3072F">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rsidR="000D6DA7" w:rsidRPr="002C24F7" w:rsidRDefault="0056155A" w:rsidP="00F3072F">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rsidR="000D6DA7" w:rsidRDefault="000D6DA7" w:rsidP="00F3072F">
            <w:pPr>
              <w:spacing w:before="0"/>
              <w:ind w:right="144"/>
              <w:rPr>
                <w:rFonts w:ascii="Arial" w:hAnsi="Arial"/>
                <w:bCs/>
                <w:lang w:val="fr-FR"/>
              </w:rPr>
            </w:pPr>
          </w:p>
          <w:p w:rsidR="006064B4" w:rsidRDefault="006064B4" w:rsidP="006064B4">
            <w:pPr>
              <w:spacing w:before="0"/>
              <w:ind w:left="144" w:right="144"/>
              <w:rPr>
                <w:rFonts w:ascii="Arial" w:hAnsi="Arial"/>
                <w:bCs/>
                <w:lang w:val="fr-FR"/>
              </w:rPr>
            </w:pPr>
            <w:r>
              <w:rPr>
                <w:rFonts w:ascii="Arial" w:hAnsi="Arial"/>
                <w:bCs/>
                <w:lang w:val="fr-FR"/>
              </w:rPr>
              <w:t>Phone : 301-628-5647</w:t>
            </w:r>
          </w:p>
          <w:p w:rsidR="006064B4" w:rsidRDefault="006064B4" w:rsidP="006064B4">
            <w:pPr>
              <w:spacing w:before="0"/>
              <w:ind w:left="144" w:right="144"/>
              <w:rPr>
                <w:rFonts w:ascii="Arial" w:hAnsi="Arial"/>
                <w:bCs/>
                <w:lang w:val="fr-FR"/>
              </w:rPr>
            </w:pPr>
            <w:r>
              <w:rPr>
                <w:rFonts w:ascii="Arial" w:hAnsi="Arial"/>
                <w:bCs/>
                <w:lang w:val="fr-FR"/>
              </w:rPr>
              <w:t>Email: david.franc@noaa.gov</w:t>
            </w:r>
          </w:p>
          <w:p w:rsidR="006064B4" w:rsidRDefault="006064B4" w:rsidP="00F3072F">
            <w:pPr>
              <w:spacing w:before="0"/>
              <w:ind w:right="144"/>
              <w:rPr>
                <w:rFonts w:ascii="Arial" w:hAnsi="Arial"/>
                <w:bCs/>
                <w:lang w:val="fr-FR"/>
              </w:rPr>
            </w:pPr>
          </w:p>
          <w:p w:rsidR="005342FF" w:rsidRDefault="005342FF" w:rsidP="005342FF">
            <w:pPr>
              <w:spacing w:before="0"/>
              <w:ind w:left="144" w:right="144"/>
              <w:rPr>
                <w:rFonts w:ascii="Arial" w:hAnsi="Arial"/>
                <w:bCs/>
                <w:lang w:val="fr-FR"/>
              </w:rPr>
            </w:pPr>
            <w:r>
              <w:rPr>
                <w:rFonts w:ascii="Arial" w:hAnsi="Arial"/>
                <w:bCs/>
                <w:lang w:val="fr-FR"/>
              </w:rPr>
              <w:t>Phone : 321-246-2987</w:t>
            </w:r>
          </w:p>
          <w:p w:rsidR="005342FF" w:rsidRDefault="005342FF" w:rsidP="005342FF">
            <w:pPr>
              <w:spacing w:before="0"/>
              <w:ind w:left="144" w:right="144"/>
              <w:rPr>
                <w:rFonts w:ascii="Arial" w:hAnsi="Arial"/>
                <w:bCs/>
                <w:lang w:val="fr-FR"/>
              </w:rPr>
            </w:pPr>
            <w:r>
              <w:rPr>
                <w:rFonts w:ascii="Arial" w:hAnsi="Arial"/>
                <w:bCs/>
                <w:lang w:val="fr-FR"/>
              </w:rPr>
              <w:t>Email: robert.leck@aces-inc.com</w:t>
            </w:r>
          </w:p>
          <w:p w:rsidR="005342FF" w:rsidRDefault="005342FF" w:rsidP="005342FF">
            <w:pPr>
              <w:spacing w:before="0"/>
              <w:ind w:right="144"/>
              <w:rPr>
                <w:rFonts w:ascii="Arial" w:hAnsi="Arial"/>
                <w:bCs/>
                <w:lang w:val="fr-FR"/>
              </w:rPr>
            </w:pPr>
          </w:p>
          <w:p w:rsidR="000D6DA7" w:rsidRPr="00C7252B" w:rsidRDefault="000D6DA7" w:rsidP="00F3072F">
            <w:pPr>
              <w:spacing w:before="0"/>
              <w:ind w:left="144" w:right="144"/>
              <w:rPr>
                <w:rFonts w:ascii="Arial" w:hAnsi="Arial"/>
                <w:bCs/>
                <w:lang w:val="fr-FR"/>
              </w:rPr>
            </w:pPr>
            <w:r w:rsidRPr="00C7252B">
              <w:rPr>
                <w:rFonts w:ascii="Arial" w:hAnsi="Arial"/>
                <w:bCs/>
                <w:lang w:val="fr-FR"/>
              </w:rPr>
              <w:t>Phone: 703-983-1295</w:t>
            </w:r>
          </w:p>
          <w:p w:rsidR="000D6DA7" w:rsidRDefault="0056155A" w:rsidP="00F3072F">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rsidR="000D6DA7" w:rsidRPr="00F954FD" w:rsidRDefault="000D6DA7" w:rsidP="0056155A">
            <w:pPr>
              <w:spacing w:before="0"/>
              <w:ind w:right="144"/>
              <w:rPr>
                <w:rFonts w:ascii="Arial" w:hAnsi="Arial"/>
                <w:bCs/>
                <w:color w:val="000000"/>
                <w:lang w:val="fr-FR"/>
              </w:rPr>
            </w:pPr>
          </w:p>
        </w:tc>
      </w:tr>
      <w:tr w:rsidR="000D6DA7" w:rsidRPr="00001E89" w:rsidTr="00F3072F">
        <w:trPr>
          <w:jc w:val="center"/>
        </w:trPr>
        <w:tc>
          <w:tcPr>
            <w:tcW w:w="9378" w:type="dxa"/>
            <w:gridSpan w:val="3"/>
            <w:tcBorders>
              <w:left w:val="double" w:sz="6" w:space="0" w:color="auto"/>
              <w:right w:val="double" w:sz="6" w:space="0" w:color="auto"/>
            </w:tcBorders>
          </w:tcPr>
          <w:p w:rsidR="000D6DA7" w:rsidRPr="00001E89" w:rsidRDefault="000D6DA7" w:rsidP="00000766">
            <w:pPr>
              <w:spacing w:after="120"/>
              <w:ind w:left="187" w:right="144"/>
              <w:rPr>
                <w:rFonts w:ascii="Arial" w:hAnsi="Arial"/>
                <w:bCs/>
              </w:rPr>
            </w:pPr>
            <w:r>
              <w:rPr>
                <w:rFonts w:ascii="Arial" w:hAnsi="Arial"/>
                <w:b/>
              </w:rPr>
              <w:t>Purpose/Objective:</w:t>
            </w:r>
            <w:r>
              <w:rPr>
                <w:rFonts w:ascii="Arial" w:hAnsi="Arial"/>
                <w:bCs/>
              </w:rPr>
              <w:t xml:space="preserve">  </w:t>
            </w:r>
            <w:r w:rsidR="00000766" w:rsidRPr="00000766">
              <w:rPr>
                <w:rFonts w:ascii="Arial" w:hAnsi="Arial"/>
                <w:bCs/>
              </w:rPr>
              <w:t xml:space="preserve">This contribution provides updates to annex 1 of document 5B/712 annex 12 to include simulation results of the impact </w:t>
            </w:r>
            <w:r w:rsidR="00000766">
              <w:rPr>
                <w:rFonts w:ascii="Arial" w:hAnsi="Arial"/>
                <w:bCs/>
              </w:rPr>
              <w:t>of interference on radar</w:t>
            </w:r>
            <w:r w:rsidR="00000766" w:rsidRPr="00000766">
              <w:rPr>
                <w:rFonts w:ascii="Arial" w:hAnsi="Arial"/>
                <w:bCs/>
              </w:rPr>
              <w:t>.</w:t>
            </w:r>
          </w:p>
        </w:tc>
      </w:tr>
      <w:tr w:rsidR="000D6DA7" w:rsidRPr="000C4B2B" w:rsidTr="00F3072F">
        <w:trPr>
          <w:trHeight w:val="1776"/>
          <w:jc w:val="center"/>
        </w:trPr>
        <w:tc>
          <w:tcPr>
            <w:tcW w:w="9378" w:type="dxa"/>
            <w:gridSpan w:val="3"/>
            <w:tcBorders>
              <w:left w:val="double" w:sz="6" w:space="0" w:color="auto"/>
              <w:right w:val="double" w:sz="6" w:space="0" w:color="auto"/>
            </w:tcBorders>
          </w:tcPr>
          <w:p w:rsidR="000D6DA7" w:rsidRPr="00C65881" w:rsidRDefault="000D6DA7" w:rsidP="00000766">
            <w:pPr>
              <w:ind w:left="180" w:right="144"/>
              <w:rPr>
                <w:rFonts w:ascii="Arial" w:hAnsi="Arial"/>
                <w:bCs/>
              </w:rPr>
            </w:pPr>
            <w:r>
              <w:rPr>
                <w:rFonts w:ascii="Arial" w:hAnsi="Arial"/>
                <w:b/>
              </w:rPr>
              <w:t>Abstract:</w:t>
            </w:r>
            <w:r w:rsidR="00D30DE8">
              <w:rPr>
                <w:rFonts w:ascii="Arial" w:hAnsi="Arial"/>
                <w:bCs/>
              </w:rPr>
              <w:t xml:space="preserve">  </w:t>
            </w:r>
            <w:r w:rsidR="00000766">
              <w:rPr>
                <w:rFonts w:ascii="Arial" w:hAnsi="Arial"/>
                <w:bCs/>
              </w:rPr>
              <w:t>Computer simulations of interference into radar receivers provide an alternative to testing actual radar systems. This contribution is intended to begin to finalize the work that has been carried over from the previous WRC cycle.</w:t>
            </w:r>
          </w:p>
        </w:tc>
      </w:tr>
    </w:tbl>
    <w:p w:rsidR="00696704" w:rsidRDefault="00696704" w:rsidP="00696704"/>
    <w:p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rsidTr="007A2C26">
        <w:trPr>
          <w:cantSplit/>
        </w:trPr>
        <w:tc>
          <w:tcPr>
            <w:tcW w:w="6487" w:type="dxa"/>
            <w:vAlign w:val="center"/>
          </w:tcPr>
          <w:p w:rsidR="007B32DD" w:rsidRPr="00D8032B" w:rsidRDefault="007B32DD" w:rsidP="007A2C26">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7B32DD" w:rsidRDefault="007B32DD" w:rsidP="007A2C26">
            <w:pPr>
              <w:shd w:val="solid" w:color="FFFFFF" w:fill="FFFFFF"/>
              <w:spacing w:before="0" w:line="240" w:lineRule="atLeast"/>
            </w:pPr>
            <w:bookmarkStart w:id="0" w:name="ditulogo"/>
            <w:bookmarkEnd w:id="0"/>
            <w:r>
              <w:rPr>
                <w:noProof/>
                <w:lang w:val="en-US"/>
              </w:rPr>
              <w:drawing>
                <wp:inline distT="0" distB="0" distL="0" distR="0" wp14:anchorId="268586B0" wp14:editId="6B8CCE99">
                  <wp:extent cx="1760220" cy="7467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7B32DD" w:rsidRPr="0051782D" w:rsidTr="007A2C26">
        <w:trPr>
          <w:cantSplit/>
        </w:trPr>
        <w:tc>
          <w:tcPr>
            <w:tcW w:w="6487" w:type="dxa"/>
            <w:tcBorders>
              <w:bottom w:val="single" w:sz="12" w:space="0" w:color="auto"/>
            </w:tcBorders>
          </w:tcPr>
          <w:p w:rsidR="007B32DD" w:rsidRPr="00163271" w:rsidRDefault="007B32DD" w:rsidP="007A2C2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7B32DD" w:rsidRPr="0051782D" w:rsidRDefault="007B32DD" w:rsidP="007A2C26">
            <w:pPr>
              <w:shd w:val="solid" w:color="FFFFFF" w:fill="FFFFFF"/>
              <w:spacing w:before="0" w:after="48" w:line="240" w:lineRule="atLeast"/>
              <w:rPr>
                <w:sz w:val="22"/>
                <w:szCs w:val="22"/>
                <w:lang w:val="en-US"/>
              </w:rPr>
            </w:pPr>
          </w:p>
        </w:tc>
      </w:tr>
      <w:tr w:rsidR="007B32DD" w:rsidRPr="00710D66" w:rsidTr="007A2C26">
        <w:trPr>
          <w:cantSplit/>
        </w:trPr>
        <w:tc>
          <w:tcPr>
            <w:tcW w:w="6487" w:type="dxa"/>
            <w:tcBorders>
              <w:top w:val="single" w:sz="12" w:space="0" w:color="auto"/>
            </w:tcBorders>
          </w:tcPr>
          <w:p w:rsidR="007B32DD" w:rsidRPr="0051782D" w:rsidRDefault="007B32DD" w:rsidP="007A2C2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7B32DD" w:rsidRPr="00710D66" w:rsidRDefault="007B32DD" w:rsidP="007A2C26">
            <w:pPr>
              <w:shd w:val="solid" w:color="FFFFFF" w:fill="FFFFFF"/>
              <w:spacing w:before="0" w:after="48" w:line="240" w:lineRule="atLeast"/>
              <w:rPr>
                <w:lang w:val="en-US"/>
              </w:rPr>
            </w:pPr>
          </w:p>
        </w:tc>
      </w:tr>
      <w:tr w:rsidR="007B32DD" w:rsidRPr="001D3C46" w:rsidTr="007A2C26">
        <w:trPr>
          <w:cantSplit/>
        </w:trPr>
        <w:tc>
          <w:tcPr>
            <w:tcW w:w="6487" w:type="dxa"/>
            <w:vMerge w:val="restart"/>
          </w:tcPr>
          <w:p w:rsidR="007B32DD"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E14E04">
              <w:rPr>
                <w:rFonts w:ascii="Verdana" w:hAnsi="Verdana"/>
                <w:bCs/>
                <w:sz w:val="20"/>
                <w:lang w:eastAsia="zh-CN"/>
              </w:rPr>
              <w:t>712</w:t>
            </w:r>
            <w:r w:rsidR="0069797D">
              <w:rPr>
                <w:rFonts w:ascii="Verdana" w:hAnsi="Verdana"/>
                <w:bCs/>
                <w:sz w:val="20"/>
                <w:lang w:eastAsia="zh-CN"/>
              </w:rPr>
              <w:t xml:space="preserve"> Annex </w:t>
            </w:r>
            <w:r w:rsidR="003C38F0">
              <w:rPr>
                <w:rFonts w:ascii="Verdana" w:hAnsi="Verdana"/>
                <w:bCs/>
                <w:sz w:val="20"/>
                <w:lang w:eastAsia="zh-CN"/>
              </w:rPr>
              <w:t>1</w:t>
            </w:r>
            <w:r w:rsidR="00E14E04">
              <w:rPr>
                <w:rFonts w:ascii="Verdana" w:hAnsi="Verdana"/>
                <w:bCs/>
                <w:sz w:val="20"/>
                <w:lang w:eastAsia="zh-CN"/>
              </w:rPr>
              <w:t>2</w:t>
            </w:r>
          </w:p>
          <w:p w:rsidR="007B32DD" w:rsidRPr="00982084" w:rsidRDefault="007B32DD" w:rsidP="007A2C2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rsidR="007B32DD" w:rsidRPr="001D3C46" w:rsidRDefault="007B32DD" w:rsidP="007A2C26">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rsidTr="007A2C26">
        <w:trPr>
          <w:cantSplit/>
        </w:trPr>
        <w:tc>
          <w:tcPr>
            <w:tcW w:w="6487" w:type="dxa"/>
            <w:vMerge/>
          </w:tcPr>
          <w:p w:rsidR="007B32DD" w:rsidRDefault="007B32DD" w:rsidP="007A2C26">
            <w:pPr>
              <w:spacing w:before="60"/>
              <w:jc w:val="center"/>
              <w:rPr>
                <w:b/>
                <w:smallCaps/>
                <w:sz w:val="32"/>
                <w:lang w:eastAsia="zh-CN"/>
              </w:rPr>
            </w:pPr>
          </w:p>
        </w:tc>
        <w:tc>
          <w:tcPr>
            <w:tcW w:w="3402" w:type="dxa"/>
          </w:tcPr>
          <w:p w:rsidR="007B32DD" w:rsidRPr="007B32DD" w:rsidRDefault="003C38F0" w:rsidP="007A2C26">
            <w:pPr>
              <w:shd w:val="solid" w:color="FFFFFF" w:fill="FFFFFF"/>
              <w:spacing w:before="0" w:line="240" w:lineRule="atLeast"/>
              <w:rPr>
                <w:rFonts w:ascii="Verdana" w:hAnsi="Verdana"/>
                <w:sz w:val="20"/>
                <w:lang w:eastAsia="zh-CN"/>
              </w:rPr>
            </w:pPr>
            <w:r>
              <w:rPr>
                <w:rFonts w:ascii="Verdana" w:hAnsi="Verdana"/>
                <w:b/>
                <w:iCs/>
                <w:sz w:val="20"/>
                <w:lang w:eastAsia="zh-CN"/>
              </w:rPr>
              <w:t>2</w:t>
            </w:r>
            <w:r w:rsidR="00E14E04">
              <w:rPr>
                <w:rFonts w:ascii="Verdana" w:hAnsi="Verdana"/>
                <w:b/>
                <w:iCs/>
                <w:sz w:val="20"/>
                <w:lang w:eastAsia="zh-CN"/>
              </w:rPr>
              <w:t>7</w:t>
            </w:r>
            <w:r>
              <w:rPr>
                <w:rFonts w:ascii="Verdana" w:hAnsi="Verdana"/>
                <w:b/>
                <w:iCs/>
                <w:sz w:val="20"/>
                <w:lang w:eastAsia="zh-CN"/>
              </w:rPr>
              <w:t xml:space="preserve"> April 20</w:t>
            </w:r>
            <w:r w:rsidR="00E14E04">
              <w:rPr>
                <w:rFonts w:ascii="Verdana" w:hAnsi="Verdana"/>
                <w:b/>
                <w:iCs/>
                <w:sz w:val="20"/>
                <w:lang w:eastAsia="zh-CN"/>
              </w:rPr>
              <w:t>20</w:t>
            </w:r>
          </w:p>
        </w:tc>
      </w:tr>
      <w:tr w:rsidR="007B32DD" w:rsidRPr="001D3C46" w:rsidTr="007A2C26">
        <w:trPr>
          <w:cantSplit/>
        </w:trPr>
        <w:tc>
          <w:tcPr>
            <w:tcW w:w="6487" w:type="dxa"/>
            <w:vMerge/>
          </w:tcPr>
          <w:p w:rsidR="007B32DD" w:rsidRDefault="007B32DD" w:rsidP="007A2C26">
            <w:pPr>
              <w:spacing w:before="60"/>
              <w:jc w:val="center"/>
              <w:rPr>
                <w:b/>
                <w:smallCaps/>
                <w:sz w:val="32"/>
                <w:lang w:eastAsia="zh-CN"/>
              </w:rPr>
            </w:pPr>
          </w:p>
        </w:tc>
        <w:tc>
          <w:tcPr>
            <w:tcW w:w="3402" w:type="dxa"/>
          </w:tcPr>
          <w:p w:rsidR="007B32DD" w:rsidRPr="001D3C46" w:rsidRDefault="007B32DD" w:rsidP="007A2C2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rsidTr="007A2C26">
        <w:trPr>
          <w:cantSplit/>
        </w:trPr>
        <w:tc>
          <w:tcPr>
            <w:tcW w:w="9889" w:type="dxa"/>
            <w:gridSpan w:val="2"/>
          </w:tcPr>
          <w:p w:rsidR="007B32DD" w:rsidRDefault="007B32DD" w:rsidP="007A2C26">
            <w:pPr>
              <w:pStyle w:val="Source"/>
              <w:rPr>
                <w:lang w:eastAsia="zh-CN"/>
              </w:rPr>
            </w:pPr>
            <w:r>
              <w:rPr>
                <w:lang w:eastAsia="zh-CN"/>
              </w:rPr>
              <w:t>United States of America</w:t>
            </w:r>
          </w:p>
        </w:tc>
      </w:tr>
      <w:tr w:rsidR="007B32DD" w:rsidRPr="009F2ED2" w:rsidTr="007A2C26">
        <w:trPr>
          <w:cantSplit/>
        </w:trPr>
        <w:tc>
          <w:tcPr>
            <w:tcW w:w="9889" w:type="dxa"/>
            <w:gridSpan w:val="2"/>
          </w:tcPr>
          <w:p w:rsidR="003465ED" w:rsidRPr="003465ED" w:rsidRDefault="007B32DD" w:rsidP="003465ED">
            <w:pPr>
              <w:pStyle w:val="Title1"/>
              <w:rPr>
                <w:lang w:val="en-US" w:eastAsia="zh-CN"/>
              </w:rPr>
            </w:pPr>
            <w:r>
              <w:rPr>
                <w:lang w:val="en-US" w:eastAsia="zh-CN"/>
              </w:rPr>
              <w:t>Proposed updates to WD-</w:t>
            </w:r>
            <w:r w:rsidRPr="00AC644A">
              <w:rPr>
                <w:lang w:val="en-US" w:eastAsia="zh-CN"/>
              </w:rPr>
              <w:t>PDN report</w:t>
            </w:r>
            <w:r w:rsidRPr="00AC644A">
              <w:rPr>
                <w:lang w:val="en-US" w:eastAsia="zh-CN"/>
              </w:rPr>
              <w:br/>
              <w:t xml:space="preserve"> i</w:t>
            </w:r>
            <w:r>
              <w:rPr>
                <w:lang w:val="en-US" w:eastAsia="zh-CN"/>
              </w:rPr>
              <w:t xml:space="preserve">tu-r </w:t>
            </w:r>
            <w:r w:rsidRPr="0009073B">
              <w:rPr>
                <w:lang w:val="en-US" w:eastAsia="zh-CN"/>
              </w:rPr>
              <w:t>M.[radar simulations]</w:t>
            </w:r>
          </w:p>
          <w:p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rsidR="007B32DD" w:rsidRPr="009F2ED2" w:rsidRDefault="007B32DD" w:rsidP="007A2C26">
            <w:pPr>
              <w:pStyle w:val="Title3"/>
              <w:rPr>
                <w:lang w:val="en-US" w:eastAsia="zh-CN"/>
              </w:rPr>
            </w:pPr>
          </w:p>
        </w:tc>
      </w:tr>
      <w:tr w:rsidR="007B32DD" w:rsidTr="007A2C26">
        <w:trPr>
          <w:cantSplit/>
        </w:trPr>
        <w:tc>
          <w:tcPr>
            <w:tcW w:w="9889" w:type="dxa"/>
            <w:gridSpan w:val="2"/>
          </w:tcPr>
          <w:p w:rsidR="007B32DD" w:rsidRDefault="007B32DD" w:rsidP="007A2C26">
            <w:pPr>
              <w:pStyle w:val="Title1"/>
              <w:rPr>
                <w:lang w:eastAsia="zh-CN"/>
              </w:rPr>
            </w:pPr>
          </w:p>
        </w:tc>
      </w:tr>
    </w:tbl>
    <w:p w:rsidR="003465ED" w:rsidRPr="00CF76AA" w:rsidRDefault="003465ED" w:rsidP="003465ED">
      <w:pPr>
        <w:rPr>
          <w:b/>
          <w:lang w:val="en-US" w:eastAsia="zh-CN"/>
        </w:rPr>
      </w:pPr>
      <w:r w:rsidRPr="00CF76AA">
        <w:rPr>
          <w:b/>
          <w:lang w:val="en-US" w:eastAsia="zh-CN"/>
        </w:rPr>
        <w:t>Introduction</w:t>
      </w:r>
    </w:p>
    <w:p w:rsidR="003465ED" w:rsidRPr="00CF76AA" w:rsidRDefault="00000766" w:rsidP="003465ED">
      <w:pPr>
        <w:rPr>
          <w:bCs/>
          <w:lang w:eastAsia="zh-CN"/>
        </w:rPr>
      </w:pPr>
      <w:r w:rsidRPr="00000766">
        <w:rPr>
          <w:bCs/>
          <w:lang w:eastAsia="zh-CN"/>
        </w:rPr>
        <w:t xml:space="preserve">This contribution provides updates to annex 1 of document 5B/712 annex 12 to </w:t>
      </w:r>
      <w:r w:rsidR="00FA7D79">
        <w:rPr>
          <w:bCs/>
          <w:lang w:eastAsia="zh-CN"/>
        </w:rPr>
        <w:t xml:space="preserve">advance the </w:t>
      </w:r>
      <w:r w:rsidR="009C517F">
        <w:rPr>
          <w:bCs/>
          <w:lang w:eastAsia="zh-CN"/>
        </w:rPr>
        <w:t>modelling</w:t>
      </w:r>
      <w:r w:rsidR="00FA7D79">
        <w:rPr>
          <w:bCs/>
          <w:lang w:eastAsia="zh-CN"/>
        </w:rPr>
        <w:t xml:space="preserve"> of example radar receivers to </w:t>
      </w:r>
      <w:r w:rsidRPr="00000766">
        <w:rPr>
          <w:bCs/>
          <w:lang w:eastAsia="zh-CN"/>
        </w:rPr>
        <w:t>simulat</w:t>
      </w:r>
      <w:r w:rsidR="00FA7D79">
        <w:rPr>
          <w:bCs/>
          <w:lang w:eastAsia="zh-CN"/>
        </w:rPr>
        <w:t>e</w:t>
      </w:r>
      <w:r w:rsidRPr="00000766">
        <w:rPr>
          <w:bCs/>
          <w:lang w:eastAsia="zh-CN"/>
        </w:rPr>
        <w:t xml:space="preserve"> the impact of interference on radar</w:t>
      </w:r>
      <w:r w:rsidR="002D1EFC">
        <w:rPr>
          <w:bCs/>
          <w:lang w:eastAsia="zh-CN"/>
        </w:rPr>
        <w:t xml:space="preserve"> performance</w:t>
      </w:r>
      <w:r w:rsidRPr="00000766">
        <w:rPr>
          <w:bCs/>
          <w:lang w:eastAsia="zh-CN"/>
        </w:rPr>
        <w:t>.</w:t>
      </w:r>
    </w:p>
    <w:p w:rsidR="003465ED" w:rsidRDefault="003465ED" w:rsidP="003465ED">
      <w:pPr>
        <w:rPr>
          <w:lang w:val="en-US" w:eastAsia="zh-CN"/>
        </w:rPr>
      </w:pPr>
    </w:p>
    <w:p w:rsidR="003465ED" w:rsidRPr="00CF76AA" w:rsidRDefault="003465ED" w:rsidP="003465ED">
      <w:pPr>
        <w:rPr>
          <w:lang w:val="en-US" w:eastAsia="zh-CN"/>
        </w:rPr>
      </w:pPr>
    </w:p>
    <w:p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rsidR="0009073B" w:rsidRDefault="0009073B" w:rsidP="0009073B">
      <w:pPr>
        <w:pStyle w:val="Title1"/>
        <w:rPr>
          <w:lang w:val="en-US"/>
        </w:rPr>
      </w:pPr>
      <w:r>
        <w:rPr>
          <w:lang w:val="en-US"/>
        </w:rPr>
        <w:t>ATTACHMENT</w:t>
      </w:r>
    </w:p>
    <w:p w:rsidR="0009073B" w:rsidRPr="00B9369D" w:rsidRDefault="00F64001" w:rsidP="0009073B">
      <w:pPr>
        <w:pStyle w:val="Title2"/>
        <w:rPr>
          <w:lang w:val="en-US"/>
        </w:rPr>
      </w:pPr>
      <w:r w:rsidRPr="00F64001">
        <w:rPr>
          <w:lang w:val="en-US"/>
        </w:rPr>
        <w:t>proposed updates to wd-pdn report</w:t>
      </w:r>
      <w:r w:rsidRPr="00F64001">
        <w:rPr>
          <w:lang w:val="en-US"/>
        </w:rPr>
        <w:br/>
        <w:t>itu-r M</w:t>
      </w:r>
      <w:proofErr w:type="gramStart"/>
      <w:r w:rsidRPr="00F64001">
        <w:rPr>
          <w:lang w:val="en-US"/>
        </w:rPr>
        <w:t>.[</w:t>
      </w:r>
      <w:proofErr w:type="gramEnd"/>
      <w:r w:rsidRPr="00F64001">
        <w:rPr>
          <w:lang w:val="en-US"/>
        </w:rPr>
        <w:t>radar simulations]</w:t>
      </w:r>
    </w:p>
    <w:p w:rsidR="0009073B" w:rsidRPr="00864C2D" w:rsidRDefault="00F64001" w:rsidP="0009073B">
      <w:pPr>
        <w:pStyle w:val="Title3"/>
        <w:rPr>
          <w:b/>
          <w:lang w:val="en-US"/>
        </w:rPr>
      </w:pPr>
      <w:r w:rsidRPr="00F64001">
        <w:rPr>
          <w:b/>
          <w:lang w:val="en-US"/>
        </w:rPr>
        <w:t>Simulations of performance for specific primary surveillance radars</w:t>
      </w:r>
    </w:p>
    <w:p w:rsidR="0009073B" w:rsidRDefault="0009073B" w:rsidP="0009073B">
      <w:pPr>
        <w:rPr>
          <w:lang w:val="en-US"/>
        </w:rPr>
      </w:pPr>
    </w:p>
    <w:p w:rsidR="0009073B" w:rsidRDefault="0009073B" w:rsidP="0009073B">
      <w:pPr>
        <w:pStyle w:val="Headingb"/>
        <w:spacing w:before="0"/>
        <w:rPr>
          <w:rFonts w:ascii="Times New Roman" w:hAnsi="Times New Roman"/>
          <w:sz w:val="22"/>
          <w:szCs w:val="22"/>
          <w:lang w:val="en-US"/>
        </w:rPr>
      </w:pPr>
    </w:p>
    <w:p w:rsidR="00A55B85" w:rsidRPr="00A55B85" w:rsidRDefault="00A55B85" w:rsidP="00A55B85">
      <w:pPr>
        <w:spacing w:before="160"/>
        <w:rPr>
          <w:rFonts w:ascii="Times New Roman Bold" w:hAnsi="Times New Roman Bold" w:cs="Times New Roman Bold"/>
          <w:b/>
          <w:sz w:val="22"/>
          <w:szCs w:val="18"/>
        </w:rPr>
      </w:pPr>
      <w:r w:rsidRPr="00A55B85">
        <w:rPr>
          <w:rFonts w:ascii="Times New Roman Bold" w:hAnsi="Times New Roman Bold" w:cs="Times New Roman Bold"/>
          <w:b/>
          <w:sz w:val="22"/>
          <w:szCs w:val="18"/>
        </w:rPr>
        <w:t>Scope</w:t>
      </w:r>
    </w:p>
    <w:p w:rsidR="00A55B85" w:rsidRPr="00A55B85" w:rsidRDefault="00A55B85" w:rsidP="00A55B85"/>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Keywords</w:t>
      </w:r>
    </w:p>
    <w:p w:rsidR="00A55B85" w:rsidRPr="00A55B85" w:rsidRDefault="00A55B85" w:rsidP="00A55B85">
      <w:pPr>
        <w:rPr>
          <w:bCs/>
        </w:rPr>
      </w:pPr>
      <w:r w:rsidRPr="00A55B85">
        <w:t>Radar, pulse compression filter, probability of detection, wideband communication signals.</w:t>
      </w: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Glossary / Abbreviations</w:t>
      </w:r>
    </w:p>
    <w:p w:rsidR="00A55B85" w:rsidRPr="00A55B85" w:rsidRDefault="00A55B85" w:rsidP="00A55B85">
      <w:pPr>
        <w:spacing w:before="60"/>
        <w:rPr>
          <w:bCs/>
        </w:rPr>
      </w:pPr>
      <w:r w:rsidRPr="00A55B85">
        <w:rPr>
          <w:bCs/>
        </w:rPr>
        <w:t>A/D:</w:t>
      </w:r>
      <w:r w:rsidRPr="00A55B85">
        <w:rPr>
          <w:bCs/>
        </w:rPr>
        <w:tab/>
        <w:t>Analog-to-digital converters</w:t>
      </w:r>
    </w:p>
    <w:p w:rsidR="00A55B85" w:rsidRPr="00A55B85" w:rsidRDefault="00A55B85" w:rsidP="00A55B85">
      <w:pPr>
        <w:spacing w:before="60"/>
        <w:rPr>
          <w:bCs/>
        </w:rPr>
      </w:pPr>
      <w:r w:rsidRPr="00A55B85">
        <w:rPr>
          <w:bCs/>
        </w:rPr>
        <w:t>ATC:</w:t>
      </w:r>
      <w:r w:rsidRPr="00A55B85">
        <w:rPr>
          <w:bCs/>
        </w:rPr>
        <w:tab/>
        <w:t xml:space="preserve">Air traffic control </w:t>
      </w:r>
    </w:p>
    <w:p w:rsidR="00A55B85" w:rsidRPr="00A55B85" w:rsidRDefault="00A55B85" w:rsidP="00A55B85">
      <w:pPr>
        <w:spacing w:before="60"/>
        <w:rPr>
          <w:bCs/>
        </w:rPr>
      </w:pPr>
      <w:r w:rsidRPr="00A55B85">
        <w:rPr>
          <w:bCs/>
        </w:rPr>
        <w:t>BPF:</w:t>
      </w:r>
      <w:r w:rsidRPr="00A55B85">
        <w:rPr>
          <w:bCs/>
        </w:rPr>
        <w:tab/>
        <w:t>Bandpass filter</w:t>
      </w:r>
    </w:p>
    <w:p w:rsidR="00A55B85" w:rsidRPr="00A55B85" w:rsidRDefault="00A55B85" w:rsidP="00A55B85">
      <w:pPr>
        <w:spacing w:before="60"/>
        <w:rPr>
          <w:bCs/>
        </w:rPr>
      </w:pPr>
      <w:r w:rsidRPr="00A55B85">
        <w:rPr>
          <w:bCs/>
        </w:rPr>
        <w:t>CA-CFAR:</w:t>
      </w:r>
      <w:r w:rsidRPr="00A55B85">
        <w:rPr>
          <w:bCs/>
        </w:rPr>
        <w:tab/>
        <w:t>Cell averaging CFAR</w:t>
      </w:r>
    </w:p>
    <w:p w:rsidR="00A55B85" w:rsidRPr="00A55B85" w:rsidRDefault="00A55B85" w:rsidP="00A55B85">
      <w:pPr>
        <w:spacing w:before="60"/>
        <w:rPr>
          <w:bCs/>
        </w:rPr>
      </w:pPr>
      <w:r w:rsidRPr="00A55B85">
        <w:rPr>
          <w:bCs/>
        </w:rPr>
        <w:t>CFAR:</w:t>
      </w:r>
      <w:r w:rsidRPr="00A55B85">
        <w:rPr>
          <w:bCs/>
        </w:rPr>
        <w:tab/>
        <w:t>Constant false alarm rate</w:t>
      </w:r>
    </w:p>
    <w:p w:rsidR="00A55B85" w:rsidRPr="00A55B85" w:rsidRDefault="00A55B85" w:rsidP="00A55B85">
      <w:pPr>
        <w:spacing w:before="60"/>
        <w:rPr>
          <w:bCs/>
        </w:rPr>
      </w:pPr>
      <w:r w:rsidRPr="00A55B85">
        <w:rPr>
          <w:bCs/>
        </w:rPr>
        <w:t>CPI:</w:t>
      </w:r>
      <w:r w:rsidRPr="00A55B85">
        <w:rPr>
          <w:bCs/>
        </w:rPr>
        <w:tab/>
        <w:t>Coherent processing interval</w:t>
      </w:r>
    </w:p>
    <w:p w:rsidR="00A55B85" w:rsidRPr="00A55B85" w:rsidRDefault="00A55B85" w:rsidP="00A55B85">
      <w:pPr>
        <w:spacing w:before="60"/>
        <w:rPr>
          <w:bCs/>
        </w:rPr>
      </w:pPr>
      <w:r w:rsidRPr="00A55B85">
        <w:rPr>
          <w:bCs/>
        </w:rPr>
        <w:t>CUT:</w:t>
      </w:r>
      <w:r w:rsidRPr="00A55B85">
        <w:rPr>
          <w:bCs/>
        </w:rPr>
        <w:tab/>
        <w:t>Cell under test</w:t>
      </w:r>
    </w:p>
    <w:p w:rsidR="00A55B85" w:rsidRPr="00A55B85" w:rsidRDefault="00A55B85" w:rsidP="00A55B85">
      <w:pPr>
        <w:tabs>
          <w:tab w:val="clear" w:pos="2268"/>
          <w:tab w:val="left" w:pos="2608"/>
          <w:tab w:val="left" w:pos="3345"/>
        </w:tabs>
        <w:spacing w:before="80"/>
        <w:ind w:left="1134" w:hanging="1134"/>
      </w:pPr>
      <w:r w:rsidRPr="00A55B85">
        <w:t>DFT:</w:t>
      </w:r>
      <w:r w:rsidRPr="00A55B85">
        <w:tab/>
        <w:t>Discrete Fourier transform</w:t>
      </w:r>
    </w:p>
    <w:p w:rsidR="00A55B85" w:rsidRPr="00A55B85" w:rsidRDefault="00A55B85" w:rsidP="00A55B85">
      <w:pPr>
        <w:tabs>
          <w:tab w:val="clear" w:pos="2268"/>
          <w:tab w:val="left" w:pos="2608"/>
          <w:tab w:val="left" w:pos="3345"/>
        </w:tabs>
        <w:spacing w:before="80"/>
        <w:ind w:left="1134" w:hanging="1134"/>
      </w:pPr>
      <w:r w:rsidRPr="00A55B85">
        <w:t>DSP:</w:t>
      </w:r>
      <w:r w:rsidRPr="00A55B85">
        <w:tab/>
        <w:t>Digital signal processing</w:t>
      </w:r>
    </w:p>
    <w:p w:rsidR="00A55B85" w:rsidRPr="00A55B85" w:rsidRDefault="00A55B85" w:rsidP="00A55B85">
      <w:pPr>
        <w:tabs>
          <w:tab w:val="clear" w:pos="2268"/>
          <w:tab w:val="left" w:pos="2608"/>
          <w:tab w:val="left" w:pos="3345"/>
        </w:tabs>
        <w:spacing w:before="80"/>
        <w:ind w:left="1134" w:hanging="1134"/>
      </w:pPr>
      <w:r w:rsidRPr="00A55B85">
        <w:t>FFT:</w:t>
      </w:r>
      <w:r w:rsidRPr="00A55B85">
        <w:tab/>
        <w:t>Fast Fourier transform</w:t>
      </w:r>
    </w:p>
    <w:p w:rsidR="00A55B85" w:rsidRPr="00A55B85" w:rsidRDefault="00A55B85" w:rsidP="00A55B85">
      <w:pPr>
        <w:tabs>
          <w:tab w:val="clear" w:pos="2268"/>
          <w:tab w:val="left" w:pos="2608"/>
          <w:tab w:val="left" w:pos="3345"/>
        </w:tabs>
        <w:spacing w:before="80"/>
        <w:ind w:left="1134" w:hanging="1134"/>
      </w:pPr>
      <w:r w:rsidRPr="00A55B85">
        <w:t>IF:</w:t>
      </w:r>
      <w:r w:rsidRPr="00A55B85">
        <w:tab/>
        <w:t>Intermediate frequency</w:t>
      </w:r>
    </w:p>
    <w:p w:rsidR="00A55B85" w:rsidRPr="00A55B85" w:rsidRDefault="00A55B85" w:rsidP="00A55B85">
      <w:pPr>
        <w:tabs>
          <w:tab w:val="clear" w:pos="2268"/>
          <w:tab w:val="left" w:pos="2608"/>
          <w:tab w:val="left" w:pos="3345"/>
        </w:tabs>
        <w:spacing w:before="80"/>
        <w:ind w:left="1134" w:hanging="1134"/>
      </w:pPr>
      <w:r w:rsidRPr="00A55B85">
        <w:rPr>
          <w:i/>
          <w:iCs/>
        </w:rPr>
        <w:t>I/N:</w:t>
      </w:r>
      <w:r w:rsidRPr="00A55B85">
        <w:tab/>
        <w:t>Interference to noise ratio</w:t>
      </w:r>
    </w:p>
    <w:p w:rsidR="00A55B85" w:rsidRPr="00A55B85" w:rsidRDefault="00A55B85" w:rsidP="00A55B85">
      <w:pPr>
        <w:spacing w:before="60"/>
        <w:rPr>
          <w:bCs/>
        </w:rPr>
      </w:pPr>
      <w:r w:rsidRPr="00A55B85">
        <w:rPr>
          <w:bCs/>
        </w:rPr>
        <w:t>LFM:</w:t>
      </w:r>
      <w:r w:rsidRPr="00A55B85">
        <w:rPr>
          <w:bCs/>
        </w:rPr>
        <w:tab/>
        <w:t>Linear frequency modulation</w:t>
      </w:r>
    </w:p>
    <w:p w:rsidR="00A55B85" w:rsidRPr="00A55B85" w:rsidRDefault="00A55B85" w:rsidP="00A55B85">
      <w:pPr>
        <w:spacing w:before="60"/>
        <w:rPr>
          <w:bCs/>
        </w:rPr>
      </w:pPr>
      <w:r w:rsidRPr="00A55B85">
        <w:rPr>
          <w:bCs/>
        </w:rPr>
        <w:t>LNA:</w:t>
      </w:r>
      <w:r w:rsidRPr="00A55B85">
        <w:rPr>
          <w:bCs/>
        </w:rPr>
        <w:tab/>
        <w:t>Low-noise amplifier</w:t>
      </w:r>
    </w:p>
    <w:p w:rsidR="00A55B85" w:rsidRPr="00A55B85" w:rsidRDefault="00A55B85" w:rsidP="00A55B85">
      <w:pPr>
        <w:spacing w:before="60"/>
        <w:rPr>
          <w:bCs/>
        </w:rPr>
      </w:pPr>
      <w:r w:rsidRPr="00A55B85">
        <w:rPr>
          <w:bCs/>
        </w:rPr>
        <w:t>NLFM:</w:t>
      </w:r>
      <w:r w:rsidRPr="00A55B85">
        <w:rPr>
          <w:bCs/>
        </w:rPr>
        <w:tab/>
        <w:t>Non-linear frequency modulation</w:t>
      </w:r>
    </w:p>
    <w:p w:rsidR="00A55B85" w:rsidRPr="00A55B85" w:rsidRDefault="00A55B85" w:rsidP="00A55B85">
      <w:pPr>
        <w:spacing w:before="60"/>
        <w:rPr>
          <w:bCs/>
        </w:rPr>
      </w:pPr>
      <w:r w:rsidRPr="00A55B85">
        <w:rPr>
          <w:bCs/>
        </w:rPr>
        <w:t>OFDM:</w:t>
      </w:r>
      <w:r w:rsidRPr="00A55B85">
        <w:rPr>
          <w:bCs/>
        </w:rPr>
        <w:tab/>
        <w:t>Orthogonal frequency-division multiplexing</w:t>
      </w:r>
    </w:p>
    <w:p w:rsidR="00A55B85" w:rsidRPr="00A55B85" w:rsidRDefault="00A55B85" w:rsidP="00A55B85">
      <w:pPr>
        <w:spacing w:before="60"/>
        <w:rPr>
          <w:bCs/>
        </w:rPr>
      </w:pPr>
      <w:r w:rsidRPr="00A55B85">
        <w:rPr>
          <w:bCs/>
        </w:rPr>
        <w:t>OOB:</w:t>
      </w:r>
      <w:r w:rsidRPr="00A55B85">
        <w:rPr>
          <w:bCs/>
        </w:rPr>
        <w:tab/>
        <w:t>Out-of-band</w:t>
      </w:r>
    </w:p>
    <w:p w:rsidR="00A55B85" w:rsidRPr="00A55B85" w:rsidRDefault="00A55B85" w:rsidP="00A55B85">
      <w:pPr>
        <w:spacing w:before="60"/>
        <w:rPr>
          <w:bCs/>
        </w:rPr>
      </w:pPr>
      <w:r w:rsidRPr="00A55B85">
        <w:rPr>
          <w:bCs/>
        </w:rPr>
        <w:t>PRF:</w:t>
      </w:r>
      <w:r w:rsidRPr="00A55B85">
        <w:rPr>
          <w:bCs/>
        </w:rPr>
        <w:tab/>
        <w:t>Pulse repetition frequency</w:t>
      </w:r>
    </w:p>
    <w:p w:rsidR="00A55B85" w:rsidRPr="00A55B85" w:rsidRDefault="00A55B85" w:rsidP="00A55B85">
      <w:pPr>
        <w:spacing w:before="60"/>
        <w:rPr>
          <w:bCs/>
        </w:rPr>
      </w:pPr>
      <w:r w:rsidRPr="00A55B85">
        <w:rPr>
          <w:bCs/>
        </w:rPr>
        <w:t>PRI:</w:t>
      </w:r>
      <w:r w:rsidRPr="00A55B85">
        <w:rPr>
          <w:bCs/>
        </w:rPr>
        <w:tab/>
        <w:t>Pulse repetition interval</w:t>
      </w:r>
    </w:p>
    <w:p w:rsidR="00A55B85" w:rsidRPr="00A55B85" w:rsidRDefault="00A55B85" w:rsidP="00A55B85">
      <w:pPr>
        <w:spacing w:before="60"/>
        <w:rPr>
          <w:bCs/>
        </w:rPr>
      </w:pPr>
      <w:r w:rsidRPr="00A55B85">
        <w:rPr>
          <w:bCs/>
        </w:rPr>
        <w:t>PSR:</w:t>
      </w:r>
      <w:r w:rsidRPr="00A55B85">
        <w:rPr>
          <w:bCs/>
        </w:rPr>
        <w:tab/>
        <w:t>Primary surveillance radar</w:t>
      </w:r>
    </w:p>
    <w:p w:rsidR="00A55B85" w:rsidRPr="00A55B85" w:rsidRDefault="00A55B85" w:rsidP="00A55B85">
      <w:pPr>
        <w:spacing w:before="60"/>
        <w:rPr>
          <w:bCs/>
        </w:rPr>
      </w:pPr>
      <w:r w:rsidRPr="00A55B85">
        <w:rPr>
          <w:bCs/>
        </w:rPr>
        <w:t>QPSK:</w:t>
      </w:r>
      <w:r w:rsidRPr="00A55B85">
        <w:rPr>
          <w:bCs/>
        </w:rPr>
        <w:tab/>
        <w:t>Quadrature phase shift keying</w:t>
      </w:r>
    </w:p>
    <w:p w:rsidR="00A55B85" w:rsidRPr="00A55B85" w:rsidRDefault="00A55B85" w:rsidP="00A55B85">
      <w:pPr>
        <w:spacing w:before="60"/>
        <w:rPr>
          <w:bCs/>
        </w:rPr>
      </w:pPr>
      <w:r w:rsidRPr="00A55B85">
        <w:rPr>
          <w:bCs/>
        </w:rPr>
        <w:t>RF:</w:t>
      </w:r>
      <w:r w:rsidRPr="00A55B85">
        <w:rPr>
          <w:bCs/>
        </w:rPr>
        <w:tab/>
        <w:t xml:space="preserve">Radio frequency </w:t>
      </w:r>
    </w:p>
    <w:p w:rsidR="00A55B85" w:rsidRPr="00A55B85" w:rsidRDefault="00A55B85" w:rsidP="00A55B85">
      <w:pPr>
        <w:spacing w:before="60"/>
        <w:rPr>
          <w:bCs/>
        </w:rPr>
      </w:pPr>
      <w:r w:rsidRPr="00A55B85">
        <w:rPr>
          <w:bCs/>
        </w:rPr>
        <w:t>RCS:</w:t>
      </w:r>
      <w:r w:rsidRPr="00A55B85">
        <w:rPr>
          <w:bCs/>
        </w:rPr>
        <w:tab/>
        <w:t>Radar cross-section</w:t>
      </w:r>
    </w:p>
    <w:p w:rsidR="00A55B85" w:rsidRPr="00A55B85" w:rsidRDefault="00A55B85" w:rsidP="00A55B85">
      <w:pPr>
        <w:spacing w:before="60"/>
        <w:rPr>
          <w:bCs/>
        </w:rPr>
      </w:pPr>
      <w:r w:rsidRPr="00A55B85">
        <w:rPr>
          <w:bCs/>
        </w:rPr>
        <w:t>SNR:</w:t>
      </w:r>
      <w:r w:rsidRPr="00A55B85">
        <w:rPr>
          <w:bCs/>
        </w:rPr>
        <w:tab/>
        <w:t>Signal to noise ratio</w:t>
      </w:r>
    </w:p>
    <w:p w:rsidR="00A55B85" w:rsidRPr="00A55B85" w:rsidRDefault="00A55B85" w:rsidP="00A55B85">
      <w:pPr>
        <w:spacing w:before="60"/>
        <w:rPr>
          <w:bCs/>
        </w:rPr>
      </w:pPr>
      <w:r w:rsidRPr="00A55B85">
        <w:rPr>
          <w:bCs/>
        </w:rPr>
        <w:t>WCSS:</w:t>
      </w:r>
      <w:r w:rsidRPr="00A55B85">
        <w:rPr>
          <w:bCs/>
        </w:rPr>
        <w:tab/>
        <w:t xml:space="preserve">Wideband communication system signal </w:t>
      </w: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Related ITU Recommendations and Reports</w:t>
      </w:r>
    </w:p>
    <w:p w:rsidR="00A55B85" w:rsidRPr="00A55B85" w:rsidRDefault="00A55B85" w:rsidP="00A55B85">
      <w:pPr>
        <w:spacing w:before="160"/>
        <w:rPr>
          <w:i/>
        </w:rPr>
      </w:pPr>
      <w:r w:rsidRPr="00A55B85">
        <w:rPr>
          <w:i/>
        </w:rPr>
        <w:t>Recommendations</w:t>
      </w:r>
    </w:p>
    <w:p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1" w:author="Tran, Michael" w:date="2020-03-30T12:56:00Z"/>
        </w:rPr>
      </w:pPr>
      <w:del w:id="2" w:author="Tran, Michael" w:date="2020-03-30T12:56:00Z">
        <w:r w:rsidDel="002D1EFC">
          <w:fldChar w:fldCharType="begin"/>
        </w:r>
        <w:r w:rsidDel="002D1EFC">
          <w:delInstrText xml:space="preserve"> HYPERLINK "http://www.itu.int/rec/R-REC-M.1461/en" </w:delInstrText>
        </w:r>
        <w:r w:rsidDel="002D1EFC">
          <w:fldChar w:fldCharType="separate"/>
        </w:r>
        <w:r w:rsidR="00A55B85" w:rsidRPr="00A55B85" w:rsidDel="002D1EFC">
          <w:rPr>
            <w:color w:val="0000FF"/>
            <w:u w:val="single"/>
          </w:rPr>
          <w:delText>ITU-R M.1461</w:delText>
        </w:r>
        <w:r w:rsidDel="002D1EFC">
          <w:rPr>
            <w:color w:val="0000FF"/>
            <w:u w:val="single"/>
          </w:rPr>
          <w:fldChar w:fldCharType="end"/>
        </w:r>
        <w:r w:rsidR="00A55B85" w:rsidRPr="00A55B85" w:rsidDel="002D1EFC">
          <w:delText>:</w:delText>
        </w:r>
        <w:r w:rsidR="00A55B85" w:rsidRPr="00A55B85" w:rsidDel="002D1EFC">
          <w:tab/>
          <w:delText>Procedures for determining the potential for interference between radars operating in the radiodetermination service and systems in other services</w:delText>
        </w:r>
      </w:del>
    </w:p>
    <w:p w:rsidR="00A55B85" w:rsidRPr="00A55B85" w:rsidRDefault="00463072" w:rsidP="00A55B85">
      <w:pPr>
        <w:tabs>
          <w:tab w:val="clear" w:pos="1871"/>
          <w:tab w:val="clear" w:pos="2268"/>
          <w:tab w:val="left" w:pos="1985"/>
          <w:tab w:val="left" w:pos="2608"/>
          <w:tab w:val="left" w:pos="3345"/>
        </w:tabs>
        <w:spacing w:before="80"/>
        <w:ind w:left="1985" w:hanging="1985"/>
      </w:pPr>
      <w:hyperlink r:id="rId12" w:history="1">
        <w:r w:rsidR="00A55B85" w:rsidRPr="00A55B85">
          <w:rPr>
            <w:color w:val="0000FF"/>
            <w:szCs w:val="24"/>
            <w:u w:val="single"/>
          </w:rPr>
          <w:t>ITU-R M.1463</w:t>
        </w:r>
      </w:hyperlink>
      <w:r w:rsidR="00A55B85" w:rsidRPr="00A55B85">
        <w:t>:</w:t>
      </w:r>
      <w:r w:rsidR="00A55B85" w:rsidRPr="00A55B85">
        <w:tab/>
        <w:t xml:space="preserve">Characteristics of and protection criteria for radars operating in the </w:t>
      </w:r>
      <w:proofErr w:type="spellStart"/>
      <w:r w:rsidR="00A55B85" w:rsidRPr="00A55B85">
        <w:t>radiodetermination</w:t>
      </w:r>
      <w:proofErr w:type="spellEnd"/>
      <w:r w:rsidR="00A55B85" w:rsidRPr="00A55B85">
        <w:t xml:space="preserve"> service in the frequency band 1 215-1 400 MHz</w:t>
      </w:r>
    </w:p>
    <w:p w:rsidR="00A55B85" w:rsidRPr="00A55B85" w:rsidRDefault="00463072" w:rsidP="00A55B85">
      <w:pPr>
        <w:tabs>
          <w:tab w:val="clear" w:pos="1871"/>
          <w:tab w:val="clear" w:pos="2268"/>
          <w:tab w:val="left" w:pos="1985"/>
          <w:tab w:val="left" w:pos="2608"/>
          <w:tab w:val="left" w:pos="3345"/>
        </w:tabs>
        <w:spacing w:before="80"/>
        <w:ind w:left="1985" w:hanging="1985"/>
      </w:pPr>
      <w:hyperlink r:id="rId13" w:history="1">
        <w:r w:rsidR="00A55B85" w:rsidRPr="00A55B85">
          <w:rPr>
            <w:color w:val="0000FF"/>
            <w:szCs w:val="24"/>
            <w:u w:val="single"/>
          </w:rPr>
          <w:t>ITU-R M.1464</w:t>
        </w:r>
      </w:hyperlink>
      <w:r w:rsidR="00A55B85" w:rsidRPr="00A55B85">
        <w:t>:</w:t>
      </w:r>
      <w:r w:rsidR="00A55B85" w:rsidRPr="00A55B85">
        <w:tab/>
        <w:t xml:space="preserve">Characteristics of radiolocation radars, and characteristics and protection criteria for sharing studies for aeronautical </w:t>
      </w:r>
      <w:proofErr w:type="spellStart"/>
      <w:r w:rsidR="00A55B85" w:rsidRPr="00A55B85">
        <w:t>radionavigation</w:t>
      </w:r>
      <w:proofErr w:type="spellEnd"/>
      <w:r w:rsidR="00A55B85" w:rsidRPr="00A55B85">
        <w:t xml:space="preserve"> and meteorological radars in the </w:t>
      </w:r>
      <w:proofErr w:type="spellStart"/>
      <w:r w:rsidR="00A55B85" w:rsidRPr="00A55B85">
        <w:t>radiodetermination</w:t>
      </w:r>
      <w:proofErr w:type="spellEnd"/>
      <w:r w:rsidR="00A55B85" w:rsidRPr="00A55B85">
        <w:t xml:space="preserve"> service operating in the frequency band 2 700-2 900 MHz</w:t>
      </w:r>
    </w:p>
    <w:p w:rsidR="00A55B85" w:rsidRPr="00A55B85" w:rsidRDefault="00463072" w:rsidP="00A55B85">
      <w:pPr>
        <w:tabs>
          <w:tab w:val="clear" w:pos="1871"/>
          <w:tab w:val="clear" w:pos="2268"/>
          <w:tab w:val="left" w:pos="1985"/>
          <w:tab w:val="left" w:pos="2608"/>
          <w:tab w:val="left" w:pos="3345"/>
        </w:tabs>
        <w:spacing w:before="80"/>
        <w:ind w:left="1985" w:hanging="1985"/>
      </w:pPr>
      <w:hyperlink r:id="rId14" w:history="1">
        <w:r w:rsidR="00A55B85" w:rsidRPr="00A55B85">
          <w:rPr>
            <w:color w:val="0000FF"/>
            <w:u w:val="single"/>
          </w:rPr>
          <w:t>ITU-R M.1465</w:t>
        </w:r>
      </w:hyperlink>
      <w:r w:rsidR="00A55B85" w:rsidRPr="00A55B85">
        <w:t>:</w:t>
      </w:r>
      <w:r w:rsidR="00A55B85" w:rsidRPr="00A55B85">
        <w:tab/>
        <w:t xml:space="preserve">Characteristics of and protection criteria for radars operating in the </w:t>
      </w:r>
      <w:proofErr w:type="spellStart"/>
      <w:r w:rsidR="00A55B85" w:rsidRPr="00A55B85">
        <w:t>radiodetermination</w:t>
      </w:r>
      <w:proofErr w:type="spellEnd"/>
      <w:r w:rsidR="00A55B85" w:rsidRPr="00A55B85">
        <w:t xml:space="preserve"> service in the frequency range 3 100-3 700 MHz</w:t>
      </w:r>
    </w:p>
    <w:p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3" w:author="Tran, Michael" w:date="2020-03-30T12:59:00Z"/>
        </w:rPr>
      </w:pPr>
      <w:del w:id="4" w:author="Tran, Michael" w:date="2020-03-30T12:59:00Z">
        <w:r w:rsidDel="002D1EFC">
          <w:fldChar w:fldCharType="begin"/>
        </w:r>
        <w:r w:rsidDel="002D1EFC">
          <w:delInstrText xml:space="preserve"> HYPERLINK "http://www.itu.int/rec/R-REC-M.1730/en" </w:delInstrText>
        </w:r>
        <w:r w:rsidDel="002D1EFC">
          <w:fldChar w:fldCharType="separate"/>
        </w:r>
        <w:r w:rsidR="00A55B85" w:rsidRPr="00A55B85" w:rsidDel="002D1EFC">
          <w:rPr>
            <w:color w:val="0000FF"/>
            <w:szCs w:val="24"/>
            <w:u w:val="single"/>
          </w:rPr>
          <w:delText>ITU-R M.1730</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the radiolocation service in the frequency band 15.4-17.3 GHz</w:delText>
        </w:r>
      </w:del>
    </w:p>
    <w:p w:rsidR="00A55B85" w:rsidRPr="00A55B85" w:rsidDel="002D1EFC" w:rsidRDefault="002D1EFC" w:rsidP="00A55B85">
      <w:pPr>
        <w:tabs>
          <w:tab w:val="clear" w:pos="1871"/>
          <w:tab w:val="clear" w:pos="2268"/>
          <w:tab w:val="left" w:pos="1985"/>
          <w:tab w:val="left" w:pos="2608"/>
          <w:tab w:val="left" w:pos="3345"/>
        </w:tabs>
        <w:spacing w:before="80"/>
        <w:ind w:left="1985" w:hanging="1985"/>
        <w:rPr>
          <w:del w:id="5" w:author="Tran, Michael" w:date="2020-03-30T12:59:00Z"/>
        </w:rPr>
      </w:pPr>
      <w:del w:id="6" w:author="Tran, Michael" w:date="2020-03-30T12:59:00Z">
        <w:r w:rsidDel="002D1EFC">
          <w:fldChar w:fldCharType="begin"/>
        </w:r>
        <w:r w:rsidDel="002D1EFC">
          <w:delInstrText xml:space="preserve"> HYPERLINK "http://www.itu.int/rec/R-REC-M.1796/en" </w:delInstrText>
        </w:r>
        <w:r w:rsidDel="002D1EFC">
          <w:fldChar w:fldCharType="separate"/>
        </w:r>
        <w:r w:rsidR="00A55B85" w:rsidRPr="00A55B85" w:rsidDel="002D1EFC">
          <w:rPr>
            <w:color w:val="0000FF"/>
            <w:szCs w:val="24"/>
            <w:u w:val="single"/>
          </w:rPr>
          <w:delText>ITU-R M.1796</w:delText>
        </w:r>
        <w:r w:rsidDel="002D1EFC">
          <w:rPr>
            <w:color w:val="0000FF"/>
            <w:szCs w:val="24"/>
            <w:u w:val="single"/>
          </w:rPr>
          <w:fldChar w:fldCharType="end"/>
        </w:r>
        <w:r w:rsidR="00A55B85" w:rsidRPr="00A55B85" w:rsidDel="002D1EFC">
          <w:delText>:</w:delText>
        </w:r>
        <w:r w:rsidR="00A55B85" w:rsidRPr="00A55B85" w:rsidDel="002D1EFC">
          <w:tab/>
          <w:delText>Characteristics of and protection criteria for terrestrial radars operating in the radiodetermination service in the frequency band 8 500-10 680 MHz</w:delText>
        </w:r>
      </w:del>
    </w:p>
    <w:p w:rsidR="00A55B85" w:rsidRDefault="00A55B85" w:rsidP="00A55B85">
      <w:pPr>
        <w:rPr>
          <w:lang w:val="en-US"/>
        </w:rPr>
      </w:pPr>
    </w:p>
    <w:p w:rsidR="00A55B85" w:rsidRDefault="00A55B85" w:rsidP="00A55B85">
      <w:pPr>
        <w:rPr>
          <w:lang w:val="en-US"/>
        </w:rPr>
      </w:pP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Introduction</w:t>
      </w:r>
    </w:p>
    <w:p w:rsidR="00A55B85" w:rsidRPr="00A55B85" w:rsidRDefault="00A55B85" w:rsidP="00A55B85">
      <w:r w:rsidRPr="00A55B85">
        <w:t xml:space="preserve">Primary surveillance radars (PSR) are used in an extensive range of applications, including air traffic control, weather monitoring and </w:t>
      </w:r>
      <w:del w:id="7" w:author="Tran, Michael" w:date="2020-03-20T11:48:00Z">
        <w:r w:rsidRPr="00A55B85" w:rsidDel="00AB7BE6">
          <w:delText xml:space="preserve">for </w:delText>
        </w:r>
      </w:del>
      <w:r w:rsidRPr="00A55B85">
        <w:t>emergency search and rescue</w:t>
      </w:r>
      <w:ins w:id="8" w:author="Tran, Michael" w:date="2020-03-20T11:48:00Z">
        <w:r w:rsidR="00AB7BE6">
          <w:t xml:space="preserve"> operati</w:t>
        </w:r>
      </w:ins>
      <w:ins w:id="9" w:author="Tran, Michael" w:date="2020-03-20T11:49:00Z">
        <w:r w:rsidR="00AB7BE6">
          <w:t>ons</w:t>
        </w:r>
      </w:ins>
      <w:r w:rsidRPr="00A55B85">
        <w:t xml:space="preserve">. </w:t>
      </w:r>
      <w:del w:id="10" w:author="Tran, Michael" w:date="2020-03-20T11:49:00Z">
        <w:r w:rsidRPr="00A55B85" w:rsidDel="00AB7BE6">
          <w:delText>While m</w:delText>
        </w:r>
      </w:del>
      <w:ins w:id="11" w:author="Tran, Michael" w:date="2020-03-20T11:49:00Z">
        <w:r w:rsidR="00AB7BE6">
          <w:t>M</w:t>
        </w:r>
      </w:ins>
      <w:r w:rsidRPr="00A55B85">
        <w:t>any PSR</w:t>
      </w:r>
      <w:ins w:id="12" w:author="Tran, Michael" w:date="2020-03-20T11:49:00Z">
        <w:r w:rsidR="00AB7BE6">
          <w:t>s</w:t>
        </w:r>
      </w:ins>
      <w:r w:rsidRPr="00A55B85">
        <w:t xml:space="preserve"> are fixed and ground based</w:t>
      </w:r>
      <w:ins w:id="13" w:author="Chris Tourigny" w:date="2020-04-01T11:07:00Z">
        <w:r w:rsidR="00D73EA7">
          <w:t>,</w:t>
        </w:r>
      </w:ins>
      <w:ins w:id="14" w:author="Tran, Michael" w:date="2020-03-20T11:49:00Z">
        <w:del w:id="15" w:author="Chris Tourigny" w:date="2020-04-01T11:07:00Z">
          <w:r w:rsidR="00AB7BE6" w:rsidDel="00D73EA7">
            <w:delText>.</w:delText>
          </w:r>
        </w:del>
      </w:ins>
      <w:del w:id="16" w:author="Tran, Michael" w:date="2020-03-20T11:49:00Z">
        <w:r w:rsidRPr="00A55B85" w:rsidDel="00AB7BE6">
          <w:delText>,</w:delText>
        </w:r>
      </w:del>
      <w:r w:rsidRPr="00A55B85">
        <w:t xml:space="preserve"> </w:t>
      </w:r>
      <w:ins w:id="17" w:author="Chris Tourigny" w:date="2020-04-01T11:07:00Z">
        <w:r w:rsidR="00D73EA7">
          <w:t>w</w:t>
        </w:r>
      </w:ins>
      <w:ins w:id="18" w:author="Tran, Michael" w:date="2020-03-20T11:49:00Z">
        <w:r w:rsidR="00AB7BE6">
          <w:t xml:space="preserve">hile </w:t>
        </w:r>
      </w:ins>
      <w:r w:rsidRPr="00A55B85">
        <w:t xml:space="preserve">those that are used for search and rescue activities are </w:t>
      </w:r>
      <w:ins w:id="19" w:author="Chris Tourigny" w:date="2020-04-01T11:06:00Z">
        <w:r w:rsidR="00D73EA7">
          <w:t xml:space="preserve">typically </w:t>
        </w:r>
      </w:ins>
      <w:r w:rsidRPr="00A55B85">
        <w:t xml:space="preserve">mounted on mobile platforms such as ships and aircraft. </w:t>
      </w:r>
    </w:p>
    <w:p w:rsidR="00A55B85" w:rsidRPr="00A55B85" w:rsidRDefault="00A55B85" w:rsidP="00A55B85">
      <w:r w:rsidRPr="00A55B85">
        <w:t>Although the principles of operation of all PSR</w:t>
      </w:r>
      <w:ins w:id="20" w:author="Tran, Michael" w:date="2020-03-20T11:49:00Z">
        <w:r w:rsidR="00AB7BE6">
          <w:t>s</w:t>
        </w:r>
      </w:ins>
      <w:r w:rsidRPr="00A55B85">
        <w:t xml:space="preserve"> </w:t>
      </w:r>
      <w:ins w:id="21" w:author="Tran, Michael" w:date="2020-03-20T11:49:00Z">
        <w:r w:rsidR="00AB7BE6">
          <w:t>are</w:t>
        </w:r>
      </w:ins>
      <w:del w:id="22" w:author="Tran, Michael" w:date="2020-03-20T11:49:00Z">
        <w:r w:rsidRPr="00A55B85" w:rsidDel="00AB7BE6">
          <w:delText>is</w:delText>
        </w:r>
      </w:del>
      <w:r w:rsidRPr="00A55B85">
        <w:t xml:space="preserve"> the same, there is a high level of diversity in radio frequency (RF) pulse generation (transmit chain) and detection algorithms (receive chain</w:t>
      </w:r>
      <w:proofErr w:type="gramStart"/>
      <w:r w:rsidRPr="00A55B85">
        <w:t xml:space="preserve">) </w:t>
      </w:r>
      <w:proofErr w:type="gramEnd"/>
      <w:del w:id="23" w:author="Tran, Michael" w:date="2020-03-20T11:50:00Z">
        <w:r w:rsidRPr="00A55B85" w:rsidDel="00AB7BE6">
          <w:delText>between radar designs and hence no standardized design</w:delText>
        </w:r>
      </w:del>
      <w:r w:rsidRPr="00A55B85">
        <w:t xml:space="preserve">. Therefore, detailed analysis of both </w:t>
      </w:r>
      <w:proofErr w:type="gramStart"/>
      <w:r w:rsidRPr="00A55B85">
        <w:t>the transmit</w:t>
      </w:r>
      <w:proofErr w:type="gramEnd"/>
      <w:r w:rsidRPr="00A55B85">
        <w:t xml:space="preserve"> and receive chain</w:t>
      </w:r>
      <w:ins w:id="24" w:author="Tran, Michael" w:date="2020-03-20T11:50:00Z">
        <w:r w:rsidR="00AB7BE6">
          <w:t>s</w:t>
        </w:r>
      </w:ins>
      <w:r w:rsidRPr="00A55B85">
        <w:t xml:space="preserve">, including differences in signal processing </w:t>
      </w:r>
      <w:ins w:id="25" w:author="Tran, Michael" w:date="2020-03-20T11:50:00Z">
        <w:r w:rsidR="00AB7BE6">
          <w:t>algorithms</w:t>
        </w:r>
      </w:ins>
      <w:del w:id="26" w:author="Tran, Michael" w:date="2020-03-20T11:50:00Z">
        <w:r w:rsidRPr="00A55B85" w:rsidDel="00AB7BE6">
          <w:delText>steps</w:delText>
        </w:r>
      </w:del>
      <w:r w:rsidRPr="00A55B85">
        <w:t xml:space="preserve"> is required to obtain a</w:t>
      </w:r>
      <w:ins w:id="27" w:author="Tran, Michael" w:date="2020-03-20T11:51:00Z">
        <w:r w:rsidR="00AB7BE6">
          <w:t xml:space="preserve"> measure</w:t>
        </w:r>
      </w:ins>
      <w:del w:id="28" w:author="Tran, Michael" w:date="2020-03-20T11:51:00Z">
        <w:r w:rsidRPr="00A55B85" w:rsidDel="00AB7BE6">
          <w:delText>n under</w:delText>
        </w:r>
      </w:del>
      <w:del w:id="29" w:author="Tran, Michael" w:date="2020-03-20T11:50:00Z">
        <w:r w:rsidRPr="00A55B85" w:rsidDel="00AB7BE6">
          <w:delText>standing</w:delText>
        </w:r>
      </w:del>
      <w:r w:rsidRPr="00A55B85">
        <w:t xml:space="preserve"> of system performance.</w:t>
      </w:r>
    </w:p>
    <w:p w:rsidR="00A55B85" w:rsidRPr="00A55B85" w:rsidRDefault="00A55B85" w:rsidP="00A55B85">
      <w:r w:rsidRPr="00A55B85">
        <w:t>Modern PSR</w:t>
      </w:r>
      <w:ins w:id="30" w:author="Tran, Michael" w:date="2020-03-20T11:51:00Z">
        <w:r w:rsidR="00AB7BE6">
          <w:t>s</w:t>
        </w:r>
      </w:ins>
      <w:r w:rsidRPr="00A55B85">
        <w:t xml:space="preserve"> are typically designed using software models of electronic components</w:t>
      </w:r>
      <w:ins w:id="31" w:author="Tran, Michael" w:date="2020-03-20T11:51:00Z">
        <w:r w:rsidR="00AB7BE6">
          <w:t>.</w:t>
        </w:r>
      </w:ins>
      <w:del w:id="32" w:author="Tran, Michael" w:date="2020-03-20T11:51:00Z">
        <w:r w:rsidRPr="00A55B85" w:rsidDel="00AB7BE6">
          <w:delText>,</w:delText>
        </w:r>
      </w:del>
      <w:r w:rsidRPr="00A55B85">
        <w:t xml:space="preserve"> </w:t>
      </w:r>
      <w:del w:id="33" w:author="Tran, Michael" w:date="2020-03-20T11:51:00Z">
        <w:r w:rsidRPr="00A55B85" w:rsidDel="00AB7BE6">
          <w:delText>and s</w:delText>
        </w:r>
      </w:del>
      <w:ins w:id="34" w:author="Tran, Michael" w:date="2020-03-20T11:51:00Z">
        <w:r w:rsidR="00AB7BE6">
          <w:t>S</w:t>
        </w:r>
      </w:ins>
      <w:r w:rsidRPr="00A55B85">
        <w:t xml:space="preserve">ince there is a high level of diversity </w:t>
      </w:r>
      <w:del w:id="35" w:author="Tran, Michael" w:date="2020-03-20T11:51:00Z">
        <w:r w:rsidRPr="00A55B85" w:rsidDel="00AB7BE6">
          <w:delText>of radar</w:delText>
        </w:r>
      </w:del>
      <w:ins w:id="36" w:author="Tran, Michael" w:date="2020-03-20T11:52:00Z">
        <w:r w:rsidR="00AB7BE6">
          <w:t>between PS</w:t>
        </w:r>
      </w:ins>
      <w:ins w:id="37" w:author="Chris Tourigny" w:date="2020-04-01T11:20:00Z">
        <w:r w:rsidR="00DE60A1">
          <w:t>R</w:t>
        </w:r>
      </w:ins>
      <w:r w:rsidRPr="00A55B85">
        <w:t xml:space="preserve"> transmit and receive chains, </w:t>
      </w:r>
      <w:del w:id="38" w:author="Tran, Michael" w:date="2020-03-20T11:52:00Z">
        <w:r w:rsidRPr="00A55B85" w:rsidDel="00AB7BE6">
          <w:delText>the</w:delText>
        </w:r>
      </w:del>
      <w:ins w:id="39" w:author="Tran, Michael" w:date="2020-03-20T11:52:00Z">
        <w:r w:rsidR="00AB7BE6">
          <w:t>radar</w:t>
        </w:r>
      </w:ins>
      <w:r w:rsidRPr="00A55B85">
        <w:t xml:space="preserve"> performance</w:t>
      </w:r>
      <w:del w:id="40" w:author="Tran, Michael" w:date="2020-03-20T11:52:00Z">
        <w:r w:rsidRPr="00A55B85" w:rsidDel="00AB7BE6">
          <w:delText xml:space="preserve"> of these radars</w:delText>
        </w:r>
      </w:del>
      <w:r w:rsidRPr="00A55B85">
        <w:t xml:space="preserve"> under different interference scenarios </w:t>
      </w:r>
      <w:ins w:id="41" w:author="Chris Tourigny" w:date="2020-04-01T11:11:00Z">
        <w:r w:rsidR="00D73EA7">
          <w:t>can be eff</w:t>
        </w:r>
      </w:ins>
      <w:ins w:id="42" w:author="Chris Tourigny" w:date="2020-04-01T11:12:00Z">
        <w:r w:rsidR="00D73EA7">
          <w:t>ectively</w:t>
        </w:r>
      </w:ins>
      <w:del w:id="43" w:author="Chris Tourigny" w:date="2020-04-01T11:11:00Z">
        <w:r w:rsidRPr="00A55B85" w:rsidDel="00D73EA7">
          <w:delText>is best</w:delText>
        </w:r>
      </w:del>
      <w:r w:rsidRPr="00A55B85">
        <w:t xml:space="preserve"> </w:t>
      </w:r>
      <w:del w:id="44" w:author="Chris Tourigny" w:date="2020-04-01T11:33:00Z">
        <w:r w:rsidRPr="00A55B85" w:rsidDel="009C517F">
          <w:delText>modeled</w:delText>
        </w:r>
      </w:del>
      <w:ins w:id="45" w:author="Chris Tourigny" w:date="2020-04-01T11:33:00Z">
        <w:r w:rsidR="009C517F" w:rsidRPr="00A55B85">
          <w:t>modelled</w:t>
        </w:r>
      </w:ins>
      <w:r w:rsidRPr="00A55B85">
        <w:t xml:space="preserve"> in a software environment.</w:t>
      </w:r>
    </w:p>
    <w:p w:rsidR="00A55B85" w:rsidRPr="00A55B85" w:rsidRDefault="00AB7BE6" w:rsidP="00A55B85">
      <w:ins w:id="46" w:author="Tran, Michael" w:date="2020-03-20T11:52:00Z">
        <w:r>
          <w:t xml:space="preserve">The </w:t>
        </w:r>
      </w:ins>
      <w:del w:id="47" w:author="Tran, Michael" w:date="2020-03-20T11:52:00Z">
        <w:r w:rsidR="00A55B85" w:rsidRPr="00A55B85" w:rsidDel="00AB7BE6">
          <w:delText>S</w:delText>
        </w:r>
      </w:del>
      <w:ins w:id="48" w:author="Tran, Michael" w:date="2020-03-20T11:52:00Z">
        <w:r>
          <w:t>s</w:t>
        </w:r>
      </w:ins>
      <w:r w:rsidR="00A55B85" w:rsidRPr="00A55B85">
        <w:t xml:space="preserve">oftware </w:t>
      </w:r>
      <w:proofErr w:type="spellStart"/>
      <w:r w:rsidR="00A55B85" w:rsidRPr="00A55B85">
        <w:t>modeling</w:t>
      </w:r>
      <w:proofErr w:type="spellEnd"/>
      <w:r w:rsidR="00A55B85" w:rsidRPr="00A55B85">
        <w:t xml:space="preserve"> approaches </w:t>
      </w:r>
      <w:ins w:id="49" w:author="Tran, Michael" w:date="2020-03-20T11:53:00Z">
        <w:r>
          <w:t xml:space="preserve">that are </w:t>
        </w:r>
      </w:ins>
      <w:r w:rsidR="00A55B85" w:rsidRPr="00A55B85">
        <w:t xml:space="preserve">demonstrated in this report </w:t>
      </w:r>
      <w:ins w:id="50" w:author="Tran, Michael" w:date="2020-03-20T11:53:00Z">
        <w:r>
          <w:t>provide a way</w:t>
        </w:r>
      </w:ins>
      <w:del w:id="51" w:author="Tran, Michael" w:date="2020-03-20T11:53:00Z">
        <w:r w:rsidR="00A55B85" w:rsidRPr="00A55B85" w:rsidDel="00AB7BE6">
          <w:delText>enable the reader</w:delText>
        </w:r>
      </w:del>
      <w:r w:rsidR="00A55B85" w:rsidRPr="00A55B85">
        <w:t xml:space="preserve"> to estimate system performance with respect to a range of </w:t>
      </w:r>
      <w:ins w:id="52" w:author="FCC" w:date="2020-03-23T08:00:00Z">
        <w:r w:rsidR="00432254">
          <w:t>example</w:t>
        </w:r>
      </w:ins>
      <w:ins w:id="53" w:author="FCC" w:date="2020-03-23T07:58:00Z">
        <w:r w:rsidR="00432254">
          <w:t xml:space="preserve"> </w:t>
        </w:r>
      </w:ins>
      <w:r w:rsidR="00A55B85" w:rsidRPr="00A55B85">
        <w:t>interference sources</w:t>
      </w:r>
      <w:ins w:id="54" w:author="Tran, Michael" w:date="2020-03-20T11:54:00Z">
        <w:r>
          <w:t xml:space="preserve"> and</w:t>
        </w:r>
      </w:ins>
      <w:r w:rsidR="00A55B85" w:rsidRPr="00A55B85">
        <w:t xml:space="preserve"> </w:t>
      </w:r>
      <w:del w:id="55" w:author="Tran, Michael" w:date="2020-03-20T11:54:00Z">
        <w:r w:rsidR="00A55B85" w:rsidRPr="00A55B85" w:rsidDel="00AB7BE6">
          <w:delText xml:space="preserve">for a range of </w:delText>
        </w:r>
      </w:del>
      <w:r w:rsidR="00A55B85" w:rsidRPr="00A55B85">
        <w:t>radar types. Th</w:t>
      </w:r>
      <w:ins w:id="56" w:author="Chris Tourigny" w:date="2020-04-01T11:18:00Z">
        <w:r w:rsidR="00DE60A1">
          <w:t>is</w:t>
        </w:r>
      </w:ins>
      <w:del w:id="57" w:author="Chris Tourigny" w:date="2020-04-01T11:18:00Z">
        <w:r w:rsidR="00A55B85" w:rsidRPr="00A55B85" w:rsidDel="00DE60A1">
          <w:delText>e</w:delText>
        </w:r>
      </w:del>
      <w:r w:rsidR="00A55B85" w:rsidRPr="00A55B85">
        <w:t xml:space="preserve"> flexibility offers the ability to change various parameters at various stages and obtain </w:t>
      </w:r>
      <w:ins w:id="58" w:author="Chris Tourigny" w:date="2020-04-01T11:17:00Z">
        <w:r w:rsidR="00DE60A1">
          <w:t xml:space="preserve">information on </w:t>
        </w:r>
      </w:ins>
      <w:ins w:id="59" w:author="Chris Tourigny" w:date="2020-04-01T11:18:00Z">
        <w:r w:rsidR="00DE60A1">
          <w:t xml:space="preserve">resultant </w:t>
        </w:r>
      </w:ins>
      <w:ins w:id="60" w:author="Chris Tourigny" w:date="2020-04-01T11:17:00Z">
        <w:r w:rsidR="00DE60A1">
          <w:t xml:space="preserve">radar </w:t>
        </w:r>
      </w:ins>
      <w:r w:rsidR="00A55B85" w:rsidRPr="00A55B85">
        <w:t>performance</w:t>
      </w:r>
      <w:del w:id="61" w:author="Chris Tourigny" w:date="2020-04-01T11:17:00Z">
        <w:r w:rsidR="00A55B85" w:rsidRPr="00A55B85" w:rsidDel="00DE60A1">
          <w:delText xml:space="preserve"> predictions</w:delText>
        </w:r>
      </w:del>
      <w:del w:id="62" w:author="Chris Tourigny" w:date="2020-04-01T11:18:00Z">
        <w:r w:rsidR="00A55B85" w:rsidRPr="00A55B85" w:rsidDel="00DE60A1">
          <w:delText xml:space="preserve"> in multiple aspects</w:delText>
        </w:r>
      </w:del>
      <w:r w:rsidR="00A55B85" w:rsidRPr="00A55B85">
        <w:t xml:space="preserve">. </w:t>
      </w:r>
    </w:p>
    <w:p w:rsidR="00A55B85" w:rsidRPr="00A55B85" w:rsidRDefault="00A55B85" w:rsidP="00A55B85">
      <w:r w:rsidRPr="00A55B85">
        <w:t>This report demonstrates</w:t>
      </w:r>
      <w:ins w:id="63" w:author="Tran, Michael" w:date="2020-03-20T11:56:00Z">
        <w:r w:rsidR="00AB7BE6">
          <w:t xml:space="preserve"> and provides</w:t>
        </w:r>
      </w:ins>
      <w:r w:rsidRPr="00A55B85">
        <w:t xml:space="preserve"> </w:t>
      </w:r>
      <w:del w:id="64" w:author="Tran, Michael" w:date="2020-03-20T11:56:00Z">
        <w:r w:rsidRPr="00A55B85" w:rsidDel="00AB7BE6">
          <w:delText>with appropriate</w:delText>
        </w:r>
      </w:del>
      <w:del w:id="65" w:author="Tran, Michael" w:date="2020-03-20T11:57:00Z">
        <w:r w:rsidRPr="00A55B85" w:rsidDel="00AB7BE6">
          <w:delText xml:space="preserve"> </w:delText>
        </w:r>
      </w:del>
      <w:r w:rsidRPr="00A55B85">
        <w:t xml:space="preserve">examples </w:t>
      </w:r>
      <w:ins w:id="66" w:author="Tran, Michael" w:date="2020-03-20T11:57:00Z">
        <w:r w:rsidR="00AB7BE6">
          <w:t xml:space="preserve">for </w:t>
        </w:r>
      </w:ins>
      <w:r w:rsidRPr="00A55B85">
        <w:t>the:</w:t>
      </w:r>
    </w:p>
    <w:p w:rsidR="00A55B85" w:rsidRPr="00A55B85" w:rsidRDefault="00A55B85" w:rsidP="00A55B85">
      <w:pPr>
        <w:tabs>
          <w:tab w:val="clear" w:pos="2268"/>
          <w:tab w:val="left" w:pos="2608"/>
          <w:tab w:val="left" w:pos="3345"/>
        </w:tabs>
        <w:spacing w:before="80"/>
        <w:ind w:left="1134" w:hanging="1134"/>
      </w:pPr>
      <w:r w:rsidRPr="00A55B85">
        <w:t>a)</w:t>
      </w:r>
      <w:r w:rsidRPr="00A55B85">
        <w:tab/>
      </w:r>
      <w:proofErr w:type="gramStart"/>
      <w:r w:rsidRPr="00A55B85">
        <w:t>simulation</w:t>
      </w:r>
      <w:proofErr w:type="gramEnd"/>
      <w:r w:rsidRPr="00A55B85">
        <w:t xml:space="preserve"> of radar transmit pulses;</w:t>
      </w:r>
    </w:p>
    <w:p w:rsidR="00A55B85" w:rsidRPr="00A55B85" w:rsidRDefault="00A55B85" w:rsidP="00A55B85">
      <w:pPr>
        <w:tabs>
          <w:tab w:val="clear" w:pos="2268"/>
          <w:tab w:val="left" w:pos="2608"/>
          <w:tab w:val="left" w:pos="3345"/>
        </w:tabs>
        <w:spacing w:before="80"/>
        <w:ind w:left="1134" w:hanging="1134"/>
      </w:pPr>
      <w:r w:rsidRPr="00A55B85">
        <w:t>b)</w:t>
      </w:r>
      <w:r w:rsidRPr="00A55B85">
        <w:tab/>
      </w:r>
      <w:proofErr w:type="gramStart"/>
      <w:r w:rsidRPr="00A55B85">
        <w:t>simulation</w:t>
      </w:r>
      <w:proofErr w:type="gramEnd"/>
      <w:r w:rsidRPr="00A55B85">
        <w:t xml:space="preserve"> of receiver chain signal processing steps;</w:t>
      </w:r>
    </w:p>
    <w:p w:rsidR="00A55B85" w:rsidRPr="00A55B85" w:rsidRDefault="00A55B85" w:rsidP="00A55B85">
      <w:pPr>
        <w:tabs>
          <w:tab w:val="clear" w:pos="2268"/>
          <w:tab w:val="left" w:pos="2608"/>
          <w:tab w:val="left" w:pos="3345"/>
        </w:tabs>
        <w:spacing w:before="80"/>
        <w:ind w:left="1134" w:hanging="1134"/>
      </w:pPr>
      <w:r w:rsidRPr="00A55B85">
        <w:t>c)</w:t>
      </w:r>
      <w:r w:rsidRPr="00A55B85">
        <w:tab/>
      </w:r>
      <w:proofErr w:type="gramStart"/>
      <w:r w:rsidRPr="00A55B85">
        <w:t>simulation</w:t>
      </w:r>
      <w:proofErr w:type="gramEnd"/>
      <w:r w:rsidRPr="00A55B85">
        <w:t xml:space="preserve"> of various interference sources; and</w:t>
      </w:r>
    </w:p>
    <w:p w:rsidR="00A55B85" w:rsidRPr="00A55B85" w:rsidRDefault="00A55B85" w:rsidP="00A55B85">
      <w:pPr>
        <w:tabs>
          <w:tab w:val="clear" w:pos="2268"/>
          <w:tab w:val="left" w:pos="2608"/>
          <w:tab w:val="left" w:pos="3345"/>
        </w:tabs>
        <w:spacing w:before="80"/>
        <w:ind w:left="1134" w:hanging="1134"/>
      </w:pPr>
      <w:r w:rsidRPr="00A55B85">
        <w:t>d)</w:t>
      </w:r>
      <w:r w:rsidRPr="00A55B85">
        <w:tab/>
      </w:r>
      <w:proofErr w:type="gramStart"/>
      <w:r w:rsidRPr="00A55B85">
        <w:t>prediction</w:t>
      </w:r>
      <w:proofErr w:type="gramEnd"/>
      <w:r w:rsidRPr="00A55B85">
        <w:t xml:space="preserve"> of PSR performance when affected by a selected set of interference sources.</w:t>
      </w:r>
    </w:p>
    <w:p w:rsidR="00A55B85" w:rsidRPr="00A55B85" w:rsidRDefault="00A55B85" w:rsidP="00A55B85">
      <w:r w:rsidRPr="00A55B85">
        <w:t>Given the diversity of radar types, the</w:t>
      </w:r>
      <w:ins w:id="67" w:author="Tran, Michael" w:date="2020-03-30T13:02:00Z">
        <w:r w:rsidR="002D1EFC">
          <w:t xml:space="preserve"> impact on</w:t>
        </w:r>
      </w:ins>
      <w:del w:id="68" w:author="Tran, Michael" w:date="2020-03-30T13:02:00Z">
        <w:r w:rsidRPr="00A55B85" w:rsidDel="002D1EFC">
          <w:delText xml:space="preserve"> level of protection</w:delText>
        </w:r>
      </w:del>
      <w:ins w:id="69" w:author="Tran, Michael" w:date="2020-03-20T11:58:00Z">
        <w:r w:rsidR="00AB7BE6">
          <w:t xml:space="preserve"> a PSR fro</w:t>
        </w:r>
      </w:ins>
      <w:ins w:id="70" w:author="Tran, Michael" w:date="2020-03-20T11:59:00Z">
        <w:r w:rsidR="00AB7BE6">
          <w:t>m</w:t>
        </w:r>
      </w:ins>
      <w:r w:rsidRPr="00A55B85">
        <w:t xml:space="preserve"> </w:t>
      </w:r>
      <w:del w:id="71" w:author="Tran, Michael" w:date="2020-03-20T11:59:00Z">
        <w:r w:rsidRPr="00A55B85" w:rsidDel="00AB7BE6">
          <w:delText xml:space="preserve">expected by a PSR against </w:delText>
        </w:r>
      </w:del>
      <w:r w:rsidRPr="00A55B85">
        <w:t>a given interference source is application dependent. For example, the performance criteria of interest for weather radars can be different to that of air traffic control radar.</w:t>
      </w:r>
      <w:ins w:id="72" w:author="Tran, Michael" w:date="2020-03-20T12:00:00Z">
        <w:r w:rsidR="00BC04E6">
          <w:t xml:space="preserve">  </w:t>
        </w:r>
      </w:ins>
      <w:ins w:id="73" w:author="Tran, Michael" w:date="2020-03-20T12:01:00Z">
        <w:r w:rsidR="00BC04E6">
          <w:t xml:space="preserve">The weather radars are not modelled </w:t>
        </w:r>
      </w:ins>
      <w:ins w:id="74" w:author="Tran, Michael" w:date="2020-03-20T12:02:00Z">
        <w:r w:rsidR="00BC04E6">
          <w:t>in this report.</w:t>
        </w:r>
      </w:ins>
    </w:p>
    <w:p w:rsidR="00A55B85" w:rsidRPr="00A55B85" w:rsidRDefault="00A55B85" w:rsidP="00A55B85">
      <w:del w:id="75" w:author="Tran, Michael" w:date="2020-03-30T13:03:00Z">
        <w:r w:rsidRPr="00A55B85" w:rsidDel="00CB45D6">
          <w:delText>Performance</w:delText>
        </w:r>
      </w:del>
      <w:ins w:id="76" w:author="Tran, Michael" w:date="2020-03-30T13:03:00Z">
        <w:r w:rsidR="00CB45D6">
          <w:t>Example</w:t>
        </w:r>
      </w:ins>
      <w:r w:rsidRPr="00A55B85">
        <w:t xml:space="preserve"> results from software simulation are presented in one or more of the following formats:</w:t>
      </w:r>
    </w:p>
    <w:p w:rsidR="00A55B85" w:rsidRPr="00A55B85" w:rsidRDefault="00A55B85" w:rsidP="00A55B85">
      <w:pPr>
        <w:tabs>
          <w:tab w:val="clear" w:pos="2268"/>
          <w:tab w:val="left" w:pos="2608"/>
          <w:tab w:val="left" w:pos="3345"/>
        </w:tabs>
        <w:spacing w:before="80"/>
        <w:ind w:left="1134" w:hanging="1134"/>
      </w:pPr>
      <w:r w:rsidRPr="00A55B85">
        <w:t>a)</w:t>
      </w:r>
      <w:r w:rsidRPr="00A55B85">
        <w:tab/>
      </w:r>
      <w:proofErr w:type="gramStart"/>
      <w:r w:rsidRPr="00A55B85">
        <w:t>probability</w:t>
      </w:r>
      <w:proofErr w:type="gramEnd"/>
      <w:r w:rsidRPr="00A55B85">
        <w:t xml:space="preserve"> of detection as a function of signal-to-noise ratio at various interference signal levels</w:t>
      </w:r>
      <w:r w:rsidRPr="00A55B85">
        <w:noBreakHyphen/>
        <w:t>expressed with respect to receiver noise floor</w:t>
      </w:r>
      <w:ins w:id="77" w:author="Tran, Michael" w:date="2020-03-20T12:03:00Z">
        <w:r w:rsidR="00BC04E6">
          <w:t>.</w:t>
        </w:r>
      </w:ins>
      <w:del w:id="78" w:author="Tran, Michael" w:date="2020-03-20T12:03:00Z">
        <w:r w:rsidRPr="00A55B85" w:rsidDel="00BC04E6">
          <w:delText xml:space="preserve">; </w:delText>
        </w:r>
      </w:del>
    </w:p>
    <w:p w:rsidR="00A55B85" w:rsidRPr="00A55B85" w:rsidRDefault="00A55B85" w:rsidP="00A55B85">
      <w:pPr>
        <w:tabs>
          <w:tab w:val="clear" w:pos="2268"/>
          <w:tab w:val="left" w:pos="2608"/>
          <w:tab w:val="left" w:pos="3345"/>
        </w:tabs>
        <w:spacing w:before="80"/>
        <w:ind w:left="1134" w:hanging="1134"/>
      </w:pPr>
      <w:r w:rsidRPr="00A55B85">
        <w:t>b)</w:t>
      </w:r>
      <w:r w:rsidRPr="00A55B85">
        <w:tab/>
      </w:r>
      <w:proofErr w:type="gramStart"/>
      <w:r w:rsidRPr="00A55B85">
        <w:t>probability</w:t>
      </w:r>
      <w:proofErr w:type="gramEnd"/>
      <w:r w:rsidRPr="00A55B85">
        <w:t xml:space="preserve"> of detection as a function of signal-to-interference ratio for a given radar receiver</w:t>
      </w:r>
      <w:ins w:id="79" w:author="Tran, Michael" w:date="2020-03-20T12:03:00Z">
        <w:r w:rsidR="00BC04E6">
          <w:t>.</w:t>
        </w:r>
      </w:ins>
      <w:del w:id="80" w:author="Tran, Michael" w:date="2020-03-20T12:03:00Z">
        <w:r w:rsidRPr="00A55B85" w:rsidDel="00BC04E6">
          <w:delText>;</w:delText>
        </w:r>
      </w:del>
    </w:p>
    <w:p w:rsidR="00A55B85" w:rsidRPr="00A55B85" w:rsidRDefault="00A55B85" w:rsidP="00A55B85">
      <w:pPr>
        <w:tabs>
          <w:tab w:val="clear" w:pos="2268"/>
          <w:tab w:val="left" w:pos="2608"/>
          <w:tab w:val="left" w:pos="3345"/>
        </w:tabs>
        <w:spacing w:before="80"/>
        <w:ind w:left="1134" w:hanging="1134"/>
      </w:pPr>
      <w:r w:rsidRPr="00A55B85">
        <w:t>c)</w:t>
      </w:r>
      <w:r w:rsidRPr="00A55B85">
        <w:tab/>
      </w:r>
      <w:proofErr w:type="gramStart"/>
      <w:r w:rsidRPr="00A55B85">
        <w:t>maximum</w:t>
      </w:r>
      <w:proofErr w:type="gramEnd"/>
      <w:r w:rsidRPr="00A55B85">
        <w:t xml:space="preserve"> range of detection as a function of interference level, expressed with respect to receiver noise floor, for a given constant radar cross section; and</w:t>
      </w:r>
    </w:p>
    <w:p w:rsidR="00A55B85" w:rsidRPr="00A55B85" w:rsidRDefault="00A55B85" w:rsidP="00A55B85">
      <w:pPr>
        <w:tabs>
          <w:tab w:val="clear" w:pos="2268"/>
          <w:tab w:val="left" w:pos="2608"/>
          <w:tab w:val="left" w:pos="3345"/>
        </w:tabs>
        <w:spacing w:before="80"/>
        <w:ind w:left="1134" w:hanging="1134"/>
      </w:pPr>
      <w:r w:rsidRPr="00A55B85">
        <w:t>d)</w:t>
      </w:r>
      <w:r w:rsidRPr="00A55B85">
        <w:tab/>
      </w:r>
      <w:proofErr w:type="gramStart"/>
      <w:r w:rsidRPr="00A55B85">
        <w:t>minimum</w:t>
      </w:r>
      <w:proofErr w:type="gramEnd"/>
      <w:r w:rsidRPr="00A55B85">
        <w:t xml:space="preserve"> detectable (at a given probability of detection) radar cross-section at a fixed distance as a function of the level of interference.</w:t>
      </w:r>
    </w:p>
    <w:p w:rsidR="00A55B85" w:rsidRPr="00A55B85" w:rsidRDefault="00A55B85" w:rsidP="00A55B85">
      <w:r w:rsidRPr="00A55B85">
        <w:t xml:space="preserve">Furthermore, simulation of transmit chain </w:t>
      </w:r>
      <w:ins w:id="81" w:author="Tran, Michael" w:date="2020-03-30T13:04:00Z">
        <w:r w:rsidR="00CB45D6">
          <w:t>can be</w:t>
        </w:r>
      </w:ins>
      <w:del w:id="82" w:author="Tran, Michael" w:date="2020-03-30T13:04:00Z">
        <w:r w:rsidRPr="00A55B85" w:rsidDel="00CB45D6">
          <w:delText>is</w:delText>
        </w:r>
      </w:del>
      <w:r w:rsidRPr="00A55B85">
        <w:t xml:space="preserve"> particularly useful for studying performance of other systems </w:t>
      </w:r>
      <w:ins w:id="83" w:author="Chris Tourigny" w:date="2020-04-01T11:22:00Z">
        <w:r w:rsidR="00DE60A1">
          <w:t>that could be impacted</w:t>
        </w:r>
      </w:ins>
      <w:del w:id="84" w:author="Chris Tourigny" w:date="2020-04-01T11:22:00Z">
        <w:r w:rsidRPr="00A55B85" w:rsidDel="00DE60A1">
          <w:delText>interfered</w:delText>
        </w:r>
      </w:del>
      <w:r w:rsidRPr="00A55B85">
        <w:t xml:space="preserve"> by radars.</w:t>
      </w:r>
    </w:p>
    <w:p w:rsidR="009C517F" w:rsidRPr="008A2EFD" w:rsidRDefault="00A55B85" w:rsidP="00A55B85">
      <w:pPr>
        <w:rPr>
          <w:ins w:id="85" w:author="Chris Tourigny" w:date="2020-04-01T11:29:00Z"/>
          <w:highlight w:val="yellow"/>
        </w:rPr>
      </w:pPr>
      <w:r w:rsidRPr="008A2EFD">
        <w:rPr>
          <w:highlight w:val="yellow"/>
        </w:rPr>
        <w:t xml:space="preserve">This report provides </w:t>
      </w:r>
      <w:ins w:id="86" w:author="FAA" w:date="2020-05-06T21:37:00Z">
        <w:r w:rsidR="0061047E" w:rsidRPr="008A2EFD">
          <w:rPr>
            <w:highlight w:val="yellow"/>
          </w:rPr>
          <w:t xml:space="preserve">examples of </w:t>
        </w:r>
      </w:ins>
      <w:del w:id="87" w:author="FAA" w:date="2020-05-06T21:43:00Z">
        <w:r w:rsidRPr="008A2EFD" w:rsidDel="000F7C57">
          <w:rPr>
            <w:highlight w:val="yellow"/>
          </w:rPr>
          <w:delText>the</w:delText>
        </w:r>
      </w:del>
      <w:r w:rsidRPr="008A2EFD">
        <w:rPr>
          <w:highlight w:val="yellow"/>
        </w:rPr>
        <w:t xml:space="preserve"> simulated </w:t>
      </w:r>
      <w:del w:id="88" w:author="FAA" w:date="2020-05-06T21:37:00Z">
        <w:r w:rsidRPr="008A2EFD" w:rsidDel="0061047E">
          <w:rPr>
            <w:highlight w:val="yellow"/>
          </w:rPr>
          <w:delText>performance</w:delText>
        </w:r>
      </w:del>
      <w:r w:rsidRPr="008A2EFD">
        <w:rPr>
          <w:highlight w:val="yellow"/>
        </w:rPr>
        <w:t xml:space="preserve"> </w:t>
      </w:r>
      <w:ins w:id="89" w:author="FAA" w:date="2020-05-06T21:37:00Z">
        <w:r w:rsidR="0061047E" w:rsidRPr="008A2EFD">
          <w:rPr>
            <w:highlight w:val="yellow"/>
          </w:rPr>
          <w:t xml:space="preserve">results </w:t>
        </w:r>
      </w:ins>
      <w:r w:rsidRPr="008A2EFD">
        <w:rPr>
          <w:highlight w:val="yellow"/>
        </w:rPr>
        <w:t>of se</w:t>
      </w:r>
      <w:ins w:id="90" w:author="FAA" w:date="2020-05-06T21:37:00Z">
        <w:r w:rsidR="0061047E" w:rsidRPr="008A2EFD">
          <w:rPr>
            <w:highlight w:val="yellow"/>
          </w:rPr>
          <w:t>lect</w:t>
        </w:r>
      </w:ins>
      <w:del w:id="91" w:author="FAA" w:date="2020-05-06T21:37:00Z">
        <w:r w:rsidRPr="008A2EFD" w:rsidDel="0061047E">
          <w:rPr>
            <w:highlight w:val="yellow"/>
          </w:rPr>
          <w:delText>veral</w:delText>
        </w:r>
      </w:del>
      <w:r w:rsidRPr="008A2EFD">
        <w:rPr>
          <w:highlight w:val="yellow"/>
        </w:rPr>
        <w:t xml:space="preserve"> radars </w:t>
      </w:r>
      <w:ins w:id="92" w:author="FAA" w:date="2020-05-06T21:41:00Z">
        <w:r w:rsidR="000F7C57" w:rsidRPr="008A2EFD">
          <w:rPr>
            <w:highlight w:val="yellow"/>
          </w:rPr>
          <w:t xml:space="preserve">that are in </w:t>
        </w:r>
      </w:ins>
      <w:ins w:id="93" w:author="FAA" w:date="2020-05-06T21:37:00Z">
        <w:r w:rsidR="000F7C57" w:rsidRPr="008A2EFD">
          <w:rPr>
            <w:highlight w:val="yellow"/>
          </w:rPr>
          <w:t>operat</w:t>
        </w:r>
      </w:ins>
      <w:ins w:id="94" w:author="FAA" w:date="2020-05-06T21:41:00Z">
        <w:r w:rsidR="000F7C57" w:rsidRPr="008A2EFD">
          <w:rPr>
            <w:highlight w:val="yellow"/>
          </w:rPr>
          <w:t>ion</w:t>
        </w:r>
      </w:ins>
      <w:ins w:id="95" w:author="FAA" w:date="2020-05-06T21:37:00Z">
        <w:r w:rsidR="0061047E" w:rsidRPr="008A2EFD">
          <w:rPr>
            <w:highlight w:val="yellow"/>
          </w:rPr>
          <w:t xml:space="preserve"> in some administrations </w:t>
        </w:r>
      </w:ins>
      <w:r w:rsidRPr="008A2EFD">
        <w:rPr>
          <w:highlight w:val="yellow"/>
        </w:rPr>
        <w:t>in the presence of various interference sources</w:t>
      </w:r>
      <w:ins w:id="96" w:author="FAA" w:date="2020-05-06T21:38:00Z">
        <w:r w:rsidR="0061047E" w:rsidRPr="008A2EFD">
          <w:rPr>
            <w:highlight w:val="yellow"/>
          </w:rPr>
          <w:t xml:space="preserve"> based on various software implementations and a range of relevant parameters (e.g. probability of detection, frequency range, radar type, etc.)</w:t>
        </w:r>
      </w:ins>
      <w:r w:rsidRPr="008A2EFD">
        <w:rPr>
          <w:highlight w:val="yellow"/>
        </w:rPr>
        <w:t xml:space="preserve">.  </w:t>
      </w:r>
      <w:ins w:id="97" w:author="Chris Tourigny" w:date="2020-04-01T11:21:00Z">
        <w:r w:rsidR="00DE60A1" w:rsidRPr="008A2EFD">
          <w:rPr>
            <w:highlight w:val="yellow"/>
          </w:rPr>
          <w:t>Th</w:t>
        </w:r>
      </w:ins>
      <w:ins w:id="98" w:author="Chris Tourigny" w:date="2020-04-01T11:25:00Z">
        <w:r w:rsidR="00DE60A1" w:rsidRPr="008A2EFD">
          <w:rPr>
            <w:highlight w:val="yellow"/>
          </w:rPr>
          <w:t>is report</w:t>
        </w:r>
      </w:ins>
      <w:ins w:id="99" w:author="Chris Tourigny" w:date="2020-04-01T11:26:00Z">
        <w:r w:rsidR="009C517F" w:rsidRPr="008A2EFD">
          <w:rPr>
            <w:highlight w:val="yellow"/>
          </w:rPr>
          <w:t xml:space="preserve"> </w:t>
        </w:r>
      </w:ins>
      <w:ins w:id="100" w:author="Chris Tourigny" w:date="2020-04-01T11:25:00Z">
        <w:r w:rsidR="00DE60A1" w:rsidRPr="008A2EFD">
          <w:rPr>
            <w:highlight w:val="yellow"/>
          </w:rPr>
          <w:t>is</w:t>
        </w:r>
      </w:ins>
      <w:ins w:id="101" w:author="Chris Tourigny" w:date="2020-04-01T11:24:00Z">
        <w:r w:rsidR="00DE60A1" w:rsidRPr="008A2EFD">
          <w:rPr>
            <w:highlight w:val="yellow"/>
          </w:rPr>
          <w:t xml:space="preserve"> not intended to </w:t>
        </w:r>
      </w:ins>
      <w:ins w:id="102" w:author="Chris Tourigny" w:date="2020-04-01T11:26:00Z">
        <w:r w:rsidR="009C517F" w:rsidRPr="008A2EFD">
          <w:rPr>
            <w:highlight w:val="yellow"/>
          </w:rPr>
          <w:t>initiate change</w:t>
        </w:r>
      </w:ins>
      <w:ins w:id="103" w:author="Chris Tourigny" w:date="2020-04-01T11:31:00Z">
        <w:r w:rsidR="009C517F" w:rsidRPr="008A2EFD">
          <w:rPr>
            <w:highlight w:val="yellow"/>
          </w:rPr>
          <w:t>s</w:t>
        </w:r>
      </w:ins>
      <w:ins w:id="104" w:author="Chris Tourigny" w:date="2020-04-01T11:26:00Z">
        <w:r w:rsidR="009C517F" w:rsidRPr="008A2EFD">
          <w:rPr>
            <w:highlight w:val="yellow"/>
          </w:rPr>
          <w:t xml:space="preserve"> to the established radar </w:t>
        </w:r>
      </w:ins>
      <w:ins w:id="105" w:author="Chris Tourigny" w:date="2020-04-01T11:28:00Z">
        <w:r w:rsidR="009C517F" w:rsidRPr="008A2EFD">
          <w:rPr>
            <w:highlight w:val="yellow"/>
          </w:rPr>
          <w:t>protection</w:t>
        </w:r>
      </w:ins>
      <w:ins w:id="106" w:author="Chris Tourigny" w:date="2020-04-01T11:26:00Z">
        <w:r w:rsidR="009C517F" w:rsidRPr="008A2EFD">
          <w:rPr>
            <w:highlight w:val="yellow"/>
          </w:rPr>
          <w:t xml:space="preserve"> criteria </w:t>
        </w:r>
      </w:ins>
      <w:ins w:id="107" w:author="Chris Tourigny" w:date="2020-04-01T11:29:00Z">
        <w:r w:rsidR="009C517F" w:rsidRPr="008A2EFD">
          <w:rPr>
            <w:highlight w:val="yellow"/>
          </w:rPr>
          <w:t>in ITU-R Recommendations.</w:t>
        </w:r>
      </w:ins>
    </w:p>
    <w:p w:rsidR="00A55B85" w:rsidRPr="00A55B85" w:rsidRDefault="00A55B85" w:rsidP="00A55B85">
      <w:r w:rsidRPr="008A2EFD">
        <w:rPr>
          <w:highlight w:val="yellow"/>
        </w:rPr>
        <w:t>This Report contains two Annexes</w:t>
      </w:r>
      <w:ins w:id="108" w:author="FAA" w:date="2020-05-26T16:56:00Z">
        <w:r w:rsidR="003F3D01" w:rsidRPr="008A2EFD">
          <w:rPr>
            <w:highlight w:val="yellow"/>
          </w:rPr>
          <w:t xml:space="preserve">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w:t>
        </w:r>
      </w:ins>
      <w:ins w:id="109" w:author="FAA" w:date="2020-05-26T16:57:00Z">
        <w:r w:rsidR="003F3D01" w:rsidRPr="008A2EFD">
          <w:rPr>
            <w:highlight w:val="yellow"/>
          </w:rPr>
          <w:t xml:space="preserve">to </w:t>
        </w:r>
      </w:ins>
      <w:ins w:id="110" w:author="FAA" w:date="2020-05-26T16:56:00Z">
        <w:r w:rsidR="003F3D01" w:rsidRPr="008A2EFD">
          <w:rPr>
            <w:highlight w:val="yellow"/>
          </w:rPr>
          <w:t>all situations</w:t>
        </w:r>
      </w:ins>
      <w:r w:rsidRPr="008A2EFD">
        <w:rPr>
          <w:highlight w:val="yellow"/>
        </w:rPr>
        <w:t>.</w:t>
      </w:r>
    </w:p>
    <w:p w:rsidR="00A55B85" w:rsidRPr="00A55B85" w:rsidRDefault="00A55B85" w:rsidP="00A55B85">
      <w:r w:rsidRPr="00A55B85">
        <w:rPr>
          <w:b/>
        </w:rPr>
        <w:t>Annex 1</w:t>
      </w:r>
      <w:r w:rsidRPr="00A55B85">
        <w:t xml:space="preserve"> presents simulations of the radar performance for several air traffic control PSR</w:t>
      </w:r>
      <w:ins w:id="111" w:author="Tran, Michael" w:date="2020-03-20T12:04:00Z">
        <w:r w:rsidR="00BC04E6">
          <w:t>s</w:t>
        </w:r>
      </w:ins>
      <w:r w:rsidRPr="00A55B85">
        <w:t xml:space="preserve"> in the presence of various </w:t>
      </w:r>
      <w:ins w:id="112" w:author="FCC" w:date="2020-03-23T07:34:00Z">
        <w:r w:rsidR="00325FAF">
          <w:t xml:space="preserve">example </w:t>
        </w:r>
      </w:ins>
      <w:r w:rsidRPr="00A55B85">
        <w:t xml:space="preserve">interference sources (pulsed and continuous). </w:t>
      </w:r>
      <w:r w:rsidRPr="00A55B85">
        <w:rPr>
          <w:bCs/>
        </w:rPr>
        <w:t>PSR</w:t>
      </w:r>
      <w:ins w:id="113" w:author="Tran, Michael" w:date="2020-03-20T12:04:00Z">
        <w:r w:rsidR="00BC04E6">
          <w:rPr>
            <w:bCs/>
          </w:rPr>
          <w:t>s</w:t>
        </w:r>
      </w:ins>
      <w:r w:rsidRPr="00A55B85">
        <w:rPr>
          <w:bCs/>
        </w:rPr>
        <w:t xml:space="preserve"> are used worldwide to separate and control air traffic in the airport terminal areas, in</w:t>
      </w:r>
      <w:del w:id="114" w:author="Tran, Michael" w:date="2020-03-20T12:05:00Z">
        <w:r w:rsidRPr="00A55B85" w:rsidDel="00BC04E6">
          <w:rPr>
            <w:bCs/>
          </w:rPr>
          <w:delText xml:space="preserve"> the</w:delText>
        </w:r>
      </w:del>
      <w:r w:rsidRPr="00A55B85">
        <w:rPr>
          <w:bCs/>
        </w:rPr>
        <w:t xml:space="preserve"> </w:t>
      </w:r>
      <w:proofErr w:type="spellStart"/>
      <w:r w:rsidRPr="00A55B85">
        <w:rPr>
          <w:bCs/>
        </w:rPr>
        <w:t>en</w:t>
      </w:r>
      <w:proofErr w:type="spellEnd"/>
      <w:r w:rsidRPr="00A55B85">
        <w:rPr>
          <w:bCs/>
        </w:rPr>
        <w:t>-route airspace between airports, and on the surface of airport</w:t>
      </w:r>
      <w:ins w:id="115" w:author="Tran, Michael" w:date="2020-03-20T12:05:00Z">
        <w:r w:rsidR="00BC04E6">
          <w:rPr>
            <w:bCs/>
          </w:rPr>
          <w:t xml:space="preserve"> runway</w:t>
        </w:r>
      </w:ins>
      <w:r w:rsidRPr="00A55B85">
        <w:rPr>
          <w:bCs/>
        </w:rPr>
        <w:t>s. Many of the PSRs also provide weather data that can be used to assist pilots with navigating around storms</w:t>
      </w:r>
      <w:ins w:id="116" w:author="Chris Tourigny" w:date="2020-04-01T11:33:00Z">
        <w:r w:rsidR="009C517F">
          <w:rPr>
            <w:bCs/>
          </w:rPr>
          <w:t xml:space="preserve">, </w:t>
        </w:r>
        <w:proofErr w:type="spellStart"/>
        <w:r w:rsidR="009C517F">
          <w:rPr>
            <w:bCs/>
          </w:rPr>
          <w:t>however</w:t>
        </w:r>
      </w:ins>
      <w:del w:id="117" w:author="Chris Tourigny" w:date="2020-04-01T11:33:00Z">
        <w:r w:rsidRPr="00A55B85" w:rsidDel="009C517F">
          <w:rPr>
            <w:bCs/>
          </w:rPr>
          <w:delText>.</w:delText>
        </w:r>
      </w:del>
      <w:ins w:id="118" w:author="Tran, Michael" w:date="2020-03-20T12:05:00Z">
        <w:del w:id="119" w:author="Chris Tourigny" w:date="2020-04-01T11:33:00Z">
          <w:r w:rsidR="00BC04E6" w:rsidDel="009C517F">
            <w:rPr>
              <w:bCs/>
            </w:rPr>
            <w:delText xml:space="preserve">  T</w:delText>
          </w:r>
        </w:del>
      </w:ins>
      <w:ins w:id="120" w:author="Chris Tourigny" w:date="2020-04-01T11:33:00Z">
        <w:r w:rsidR="009C517F">
          <w:rPr>
            <w:bCs/>
          </w:rPr>
          <w:t>t</w:t>
        </w:r>
      </w:ins>
      <w:ins w:id="121" w:author="Tran, Michael" w:date="2020-03-20T12:05:00Z">
        <w:r w:rsidR="00BC04E6">
          <w:rPr>
            <w:bCs/>
          </w:rPr>
          <w:t>he</w:t>
        </w:r>
        <w:proofErr w:type="spellEnd"/>
        <w:r w:rsidR="00BC04E6">
          <w:rPr>
            <w:bCs/>
          </w:rPr>
          <w:t xml:space="preserve"> weather </w:t>
        </w:r>
      </w:ins>
      <w:ins w:id="122" w:author="Chris Tourigny" w:date="2020-04-01T11:33:00Z">
        <w:r w:rsidR="009C517F">
          <w:rPr>
            <w:bCs/>
          </w:rPr>
          <w:t>applications</w:t>
        </w:r>
      </w:ins>
      <w:ins w:id="123" w:author="Tran, Michael" w:date="2020-03-20T12:06:00Z">
        <w:r w:rsidR="00BC04E6">
          <w:rPr>
            <w:bCs/>
          </w:rPr>
          <w:t xml:space="preserve"> are not </w:t>
        </w:r>
      </w:ins>
      <w:ins w:id="124" w:author="Chris Tourigny" w:date="2020-04-01T11:33:00Z">
        <w:r w:rsidR="009C517F">
          <w:rPr>
            <w:bCs/>
          </w:rPr>
          <w:t>modelled</w:t>
        </w:r>
      </w:ins>
      <w:ins w:id="125" w:author="Tran, Michael" w:date="2020-03-20T12:06:00Z">
        <w:r w:rsidR="00BC04E6">
          <w:rPr>
            <w:bCs/>
          </w:rPr>
          <w:t xml:space="preserve"> in this Annex.</w:t>
        </w:r>
      </w:ins>
    </w:p>
    <w:p w:rsidR="00A55B85" w:rsidRPr="00A55B85" w:rsidDel="00325FAF" w:rsidRDefault="00A55B85" w:rsidP="00325FAF">
      <w:pPr>
        <w:rPr>
          <w:del w:id="126" w:author="FCC" w:date="2020-03-23T07:42:00Z"/>
        </w:rPr>
      </w:pPr>
      <w:r w:rsidRPr="00A55B85">
        <w:rPr>
          <w:b/>
        </w:rPr>
        <w:t>Annex 2</w:t>
      </w:r>
      <w:r w:rsidRPr="00A55B85">
        <w:t xml:space="preserve"> presents a comprehensive technical investigation on the radar simulated performance degradation in the presence of high duty cycle digitally modulated signals, particularly to enhance the understanding of effects of </w:t>
      </w:r>
      <w:ins w:id="127" w:author="FCC" w:date="2020-03-23T07:40:00Z">
        <w:r w:rsidR="00325FAF">
          <w:t xml:space="preserve">potential </w:t>
        </w:r>
      </w:ins>
      <w:r w:rsidRPr="00A55B85">
        <w:t xml:space="preserve">interference into radars from the signal waveforms of modern wideband communication systems.  </w:t>
      </w:r>
      <w:del w:id="128" w:author="FCC" w:date="2020-03-23T07:42:00Z">
        <w:r w:rsidRPr="00A55B85" w:rsidDel="00325FAF">
          <w:delText>When the interfering signal is of high duty cycle, at even low power levels as much as 6 dB below noise level, there will be degradation to radar detection performance. Objects that would otherwise be detected will be lost due to the presence of low level interference that is not necessarily visible on the radar display.</w:delText>
        </w:r>
      </w:del>
    </w:p>
    <w:p w:rsidR="00A55B85" w:rsidRPr="00A55B85" w:rsidRDefault="00A55B85">
      <w:del w:id="129" w:author="FCC" w:date="2020-03-23T07:42:00Z">
        <w:r w:rsidRPr="00A55B85" w:rsidDel="00325FAF">
          <w:br w:type="page"/>
        </w:r>
      </w:del>
    </w:p>
    <w:p w:rsidR="00A55B85" w:rsidRPr="00A55B85" w:rsidRDefault="00A55B85" w:rsidP="00A55B85">
      <w:pPr>
        <w:keepNext/>
        <w:keepLines/>
        <w:spacing w:before="480" w:after="80"/>
        <w:jc w:val="center"/>
        <w:rPr>
          <w:caps/>
          <w:sz w:val="28"/>
        </w:rPr>
      </w:pPr>
      <w:r w:rsidRPr="00A55B85">
        <w:rPr>
          <w:caps/>
          <w:sz w:val="28"/>
        </w:rPr>
        <w:t>Annex 1</w:t>
      </w:r>
    </w:p>
    <w:p w:rsidR="00A55B85" w:rsidRPr="00A55B85" w:rsidRDefault="00CB45D6" w:rsidP="00A55B85">
      <w:pPr>
        <w:keepNext/>
        <w:keepLines/>
        <w:spacing w:before="240" w:after="280"/>
        <w:jc w:val="center"/>
        <w:rPr>
          <w:rFonts w:ascii="Times New Roman Bold" w:hAnsi="Times New Roman Bold"/>
          <w:b/>
          <w:sz w:val="28"/>
        </w:rPr>
      </w:pPr>
      <w:ins w:id="130" w:author="Tran, Michael" w:date="2020-03-30T13:13:00Z">
        <w:r>
          <w:rPr>
            <w:rFonts w:ascii="Times New Roman Bold" w:hAnsi="Times New Roman Bold"/>
            <w:b/>
            <w:sz w:val="28"/>
          </w:rPr>
          <w:t>Example s</w:t>
        </w:r>
      </w:ins>
      <w:del w:id="131" w:author="Tran, Michael" w:date="2020-03-30T13:13:00Z">
        <w:r w:rsidR="00A55B85" w:rsidRPr="00A55B85" w:rsidDel="009F725A">
          <w:rPr>
            <w:rFonts w:ascii="Times New Roman Bold" w:hAnsi="Times New Roman Bold"/>
            <w:b/>
            <w:sz w:val="28"/>
          </w:rPr>
          <w:delText>S</w:delText>
        </w:r>
      </w:del>
      <w:r w:rsidR="00A55B85" w:rsidRPr="00A55B85">
        <w:rPr>
          <w:rFonts w:ascii="Times New Roman Bold" w:hAnsi="Times New Roman Bold"/>
          <w:b/>
          <w:sz w:val="28"/>
        </w:rPr>
        <w:t>imulations of performance for particular primary surveillance radar</w:t>
      </w:r>
    </w:p>
    <w:p w:rsidR="00A55B85" w:rsidRPr="00A55B85" w:rsidRDefault="00A55B85" w:rsidP="00A55B85">
      <w:pPr>
        <w:keepNext/>
        <w:keepLines/>
        <w:spacing w:before="280"/>
        <w:ind w:left="1134" w:hanging="1134"/>
        <w:outlineLvl w:val="0"/>
        <w:rPr>
          <w:b/>
          <w:sz w:val="28"/>
        </w:rPr>
      </w:pPr>
      <w:r w:rsidRPr="00A55B85">
        <w:rPr>
          <w:b/>
          <w:sz w:val="28"/>
        </w:rPr>
        <w:t>A1.1</w:t>
      </w:r>
      <w:r w:rsidRPr="00A55B85">
        <w:rPr>
          <w:b/>
          <w:sz w:val="28"/>
        </w:rPr>
        <w:tab/>
        <w:t>Introduction</w:t>
      </w:r>
    </w:p>
    <w:p w:rsidR="00A55B85" w:rsidRPr="00A55B85" w:rsidDel="00BC04E6" w:rsidRDefault="00A55B85" w:rsidP="00A55B85">
      <w:pPr>
        <w:rPr>
          <w:del w:id="132" w:author="Tran, Michael" w:date="2020-03-20T12:08:00Z"/>
          <w:bCs/>
          <w:szCs w:val="24"/>
        </w:rPr>
      </w:pPr>
      <w:del w:id="133" w:author="Tran, Michael" w:date="2020-03-20T12:08:00Z">
        <w:r w:rsidRPr="00A55B85" w:rsidDel="00BC04E6">
          <w:rPr>
            <w:bCs/>
            <w:szCs w:val="24"/>
          </w:rPr>
          <w:delText>PSRs are used worldwide to separate and control air traffic in the airport terminal areas, in the en</w:delText>
        </w:r>
        <w:r w:rsidRPr="00A55B85" w:rsidDel="00BC04E6">
          <w:rPr>
            <w:bCs/>
            <w:szCs w:val="24"/>
          </w:rPr>
          <w:noBreakHyphen/>
          <w:delText>route airspace between airports, and on the surface of airports. Many of the PSRs also provide weather data that can be used to assist pilots with navigating around storms.</w:delText>
        </w:r>
      </w:del>
    </w:p>
    <w:p w:rsidR="00A55B85" w:rsidRPr="00A55B85" w:rsidDel="00BC04E6" w:rsidRDefault="00A55B85" w:rsidP="00A55B85">
      <w:pPr>
        <w:rPr>
          <w:del w:id="134" w:author="Tran, Michael" w:date="2020-03-20T12:08:00Z"/>
          <w:szCs w:val="24"/>
        </w:rPr>
      </w:pPr>
      <w:del w:id="135" w:author="Tran, Michael" w:date="2020-03-20T12:08:00Z">
        <w:r w:rsidRPr="00A55B85" w:rsidDel="00BC04E6">
          <w:rPr>
            <w:bCs/>
            <w:szCs w:val="24"/>
          </w:rPr>
          <w:delText>Since modern PSRs are typically designed using software models of electronic components, the detection performance of radars could be modeled under different interference scenarios in a software environment versus testing and measuring the performance of actual radar systems.</w:delText>
        </w:r>
      </w:del>
    </w:p>
    <w:p w:rsidR="00A55B85" w:rsidRPr="00A55B85" w:rsidRDefault="00A55B85" w:rsidP="00A55B85">
      <w:r w:rsidRPr="00A55B85">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rsidR="00A55B85" w:rsidRPr="00A55B85" w:rsidRDefault="00A55B85" w:rsidP="00A55B85">
      <w:pPr>
        <w:keepNext/>
        <w:keepLines/>
        <w:spacing w:before="480" w:after="120"/>
        <w:jc w:val="center"/>
        <w:rPr>
          <w:caps/>
          <w:sz w:val="20"/>
        </w:rPr>
      </w:pPr>
      <w:r w:rsidRPr="00A55B85">
        <w:rPr>
          <w:caps/>
          <w:sz w:val="20"/>
        </w:rPr>
        <w:t>Figure A1-1</w:t>
      </w:r>
    </w:p>
    <w:p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A simplified block diagram of a modern primary surveillance radar</w:t>
      </w:r>
    </w:p>
    <w:p w:rsidR="00A55B85" w:rsidRPr="00A55B85" w:rsidRDefault="00A55B85" w:rsidP="00A55B85">
      <w:pPr>
        <w:spacing w:after="240"/>
        <w:jc w:val="center"/>
      </w:pPr>
      <w:r w:rsidRPr="00A55B85">
        <w:rPr>
          <w:noProof/>
          <w:lang w:val="en-US"/>
        </w:rPr>
        <w:drawing>
          <wp:inline distT="0" distB="0" distL="0" distR="0" wp14:anchorId="13DEBA6C" wp14:editId="62A27801">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rsidR="00A55B85" w:rsidRPr="00A55B85" w:rsidRDefault="00A55B85" w:rsidP="00A55B85">
      <w:proofErr w:type="spellStart"/>
      <w:r w:rsidRPr="00A55B85">
        <w:t>En</w:t>
      </w:r>
      <w:proofErr w:type="spellEnd"/>
      <w:r w:rsidRPr="00A55B85">
        <w:t xml:space="preserve">-route air traffic control (ATC) PSRs </w:t>
      </w:r>
      <w:ins w:id="136" w:author="Chris Tourigny" w:date="2020-04-01T11:35:00Z">
        <w:r w:rsidR="00E736E4">
          <w:t xml:space="preserve">currently </w:t>
        </w:r>
      </w:ins>
      <w:r w:rsidRPr="00A55B85">
        <w:t>use the frequency band 1 215-1 350 MHz (up to 1 370 MHz in some Countries)</w:t>
      </w:r>
      <w:del w:id="137" w:author="Chris Tourigny" w:date="2020-04-01T11:35:00Z">
        <w:r w:rsidRPr="00A55B85" w:rsidDel="00E736E4">
          <w:delText>,</w:delText>
        </w:r>
      </w:del>
      <w:r w:rsidRPr="00A55B85">
        <w:t xml:space="preserve"> </w:t>
      </w:r>
      <w:ins w:id="138" w:author="Chris Tourigny" w:date="2020-04-01T11:35:00Z">
        <w:r w:rsidR="00E736E4">
          <w:t xml:space="preserve">and </w:t>
        </w:r>
      </w:ins>
      <w:r w:rsidRPr="00A55B85">
        <w:t>the airport-area ATC PSRs use the frequency band 2 700</w:t>
      </w:r>
      <w:r w:rsidRPr="00A55B85">
        <w:noBreakHyphen/>
        <w:t>2 900 </w:t>
      </w:r>
      <w:proofErr w:type="spellStart"/>
      <w:r w:rsidRPr="00A55B85">
        <w:t>MHz</w:t>
      </w:r>
      <w:del w:id="139" w:author="Tran, Michael" w:date="2020-03-30T13:13:00Z">
        <w:r w:rsidRPr="00A55B85" w:rsidDel="009F725A">
          <w:delText>, and the airport-surface PSRs use the frequency bands 9 000-9 200 MHz or 15.7</w:delText>
        </w:r>
        <w:r w:rsidRPr="00A55B85" w:rsidDel="009F725A">
          <w:noBreakHyphen/>
          <w:delText>16.2 GHz</w:delText>
        </w:r>
      </w:del>
      <w:r w:rsidRPr="00A55B85">
        <w:t>.</w:t>
      </w:r>
      <w:proofErr w:type="spellEnd"/>
      <w:r w:rsidRPr="00A55B85">
        <w:t xml:space="preserve"> The system characteristics and protection criteria for the </w:t>
      </w:r>
      <w:proofErr w:type="spellStart"/>
      <w:r w:rsidRPr="00A55B85">
        <w:t>en</w:t>
      </w:r>
      <w:proofErr w:type="spellEnd"/>
      <w:r w:rsidRPr="00A55B85">
        <w:t xml:space="preserve">-route ATC PSRs are found in Recommendation </w:t>
      </w:r>
      <w:r w:rsidRPr="00A55B85">
        <w:rPr>
          <w:szCs w:val="24"/>
        </w:rPr>
        <w:t>ITU-R M.1463</w:t>
      </w:r>
      <w:del w:id="140" w:author="Chris Tourigny" w:date="2020-04-01T11:35:00Z">
        <w:r w:rsidRPr="00A55B85" w:rsidDel="00E736E4">
          <w:delText>,</w:delText>
        </w:r>
      </w:del>
      <w:r w:rsidRPr="00A55B85">
        <w:t xml:space="preserve"> </w:t>
      </w:r>
      <w:ins w:id="141" w:author="Chris Tourigny" w:date="2020-04-01T11:35:00Z">
        <w:r w:rsidR="00E736E4">
          <w:t xml:space="preserve">and </w:t>
        </w:r>
      </w:ins>
      <w:r w:rsidRPr="00A55B85">
        <w:t xml:space="preserve">the airport-area ATC PSRs are found in Recommendation </w:t>
      </w:r>
      <w:r w:rsidRPr="00A55B85">
        <w:rPr>
          <w:szCs w:val="24"/>
        </w:rPr>
        <w:t>ITU-R M.1464</w:t>
      </w:r>
      <w:del w:id="142" w:author="Tran, Michael" w:date="2020-03-30T13:14:00Z">
        <w:r w:rsidRPr="00A55B85" w:rsidDel="009F725A">
          <w:delText xml:space="preserve">, the 9-GHz airport surface PSRs are found in Recommendation </w:delText>
        </w:r>
        <w:r w:rsidRPr="00A55B85" w:rsidDel="009F725A">
          <w:rPr>
            <w:szCs w:val="24"/>
          </w:rPr>
          <w:delText>ITU-R M.1796</w:delText>
        </w:r>
        <w:r w:rsidRPr="00A55B85" w:rsidDel="009F725A">
          <w:delText xml:space="preserve">, and the 16 GHz ATC airport surface PSRs are found in Recommendation </w:delText>
        </w:r>
        <w:r w:rsidRPr="00A55B85" w:rsidDel="009F725A">
          <w:rPr>
            <w:szCs w:val="24"/>
          </w:rPr>
          <w:delText>ITU-R M.1730</w:delText>
        </w:r>
      </w:del>
      <w:r w:rsidRPr="00A55B85">
        <w:t>. PSRs may be located at other locations than at airports according to the operational requirement.</w:t>
      </w:r>
    </w:p>
    <w:p w:rsidR="00A55B85" w:rsidRPr="00A55B85" w:rsidRDefault="00A55B85" w:rsidP="00A55B85">
      <w:pPr>
        <w:keepNext/>
        <w:keepLines/>
        <w:spacing w:before="280"/>
        <w:ind w:left="1134" w:hanging="1134"/>
        <w:outlineLvl w:val="0"/>
        <w:rPr>
          <w:b/>
          <w:sz w:val="28"/>
        </w:rPr>
      </w:pPr>
      <w:bookmarkStart w:id="143" w:name="_Toc451440026"/>
      <w:r w:rsidRPr="00A55B85">
        <w:rPr>
          <w:b/>
          <w:sz w:val="28"/>
        </w:rPr>
        <w:t>A1.2</w:t>
      </w:r>
      <w:r w:rsidRPr="00A55B85">
        <w:rPr>
          <w:b/>
          <w:sz w:val="28"/>
        </w:rPr>
        <w:tab/>
        <w:t>Transmitters</w:t>
      </w:r>
      <w:bookmarkEnd w:id="143"/>
    </w:p>
    <w:p w:rsidR="00A55B85" w:rsidRPr="00A55B85" w:rsidRDefault="00A55B85" w:rsidP="00A55B85">
      <w:pPr>
        <w:rPr>
          <w:bCs/>
        </w:rPr>
      </w:pPr>
      <w:r w:rsidRPr="00A55B85">
        <w:rPr>
          <w:bCs/>
        </w:rPr>
        <w:t>ATC PSRs peak output power range</w:t>
      </w:r>
      <w:ins w:id="144" w:author="Tran, Michael" w:date="2020-03-20T12:09:00Z">
        <w:r w:rsidR="00BC04E6">
          <w:rPr>
            <w:bCs/>
          </w:rPr>
          <w:t>s</w:t>
        </w:r>
      </w:ins>
      <w:r w:rsidRPr="00A55B85">
        <w:rPr>
          <w:bCs/>
        </w:rPr>
        <w:t xml:space="preserve">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rsidR="00A55B85" w:rsidRPr="00A55B85" w:rsidRDefault="009F725A" w:rsidP="00A55B85">
      <w:pPr>
        <w:rPr>
          <w:bCs/>
        </w:rPr>
      </w:pPr>
      <w:ins w:id="145" w:author="Tran, Michael" w:date="2020-03-30T13:15:00Z">
        <w:r>
          <w:rPr>
            <w:bCs/>
          </w:rPr>
          <w:t xml:space="preserve">A subset of </w:t>
        </w:r>
      </w:ins>
      <w:del w:id="146" w:author="Tran, Michael" w:date="2020-03-30T13:15:00Z">
        <w:r w:rsidR="00A55B85" w:rsidRPr="00A55B85" w:rsidDel="009F725A">
          <w:rPr>
            <w:bCs/>
          </w:rPr>
          <w:delText>T</w:delText>
        </w:r>
      </w:del>
      <w:ins w:id="147" w:author="Tran, Michael" w:date="2020-03-30T13:15:00Z">
        <w:r>
          <w:rPr>
            <w:bCs/>
          </w:rPr>
          <w:t>t</w:t>
        </w:r>
      </w:ins>
      <w:r w:rsidR="00A55B85" w:rsidRPr="00A55B85">
        <w:rPr>
          <w:bCs/>
        </w:rPr>
        <w:t xml:space="preserve">he system characteristics for </w:t>
      </w:r>
      <w:del w:id="148" w:author="FCC" w:date="2020-03-23T08:13:00Z">
        <w:r w:rsidR="00A55B85" w:rsidRPr="00A55B85" w:rsidDel="00FF2DB8">
          <w:rPr>
            <w:bCs/>
          </w:rPr>
          <w:delText xml:space="preserve">some </w:delText>
        </w:r>
      </w:del>
      <w:ins w:id="149" w:author="FCC" w:date="2020-03-23T08:13:00Z">
        <w:r w:rsidR="00FF2DB8">
          <w:rPr>
            <w:bCs/>
          </w:rPr>
          <w:t>three sample</w:t>
        </w:r>
        <w:r w:rsidR="00FF2DB8" w:rsidRPr="00A55B85">
          <w:rPr>
            <w:bCs/>
          </w:rPr>
          <w:t xml:space="preserve"> </w:t>
        </w:r>
      </w:ins>
      <w:r w:rsidR="00A55B85" w:rsidRPr="00A55B85">
        <w:rPr>
          <w:bCs/>
        </w:rPr>
        <w:t xml:space="preserve">ATC </w:t>
      </w:r>
      <w:proofErr w:type="spellStart"/>
      <w:r w:rsidR="00A55B85" w:rsidRPr="00A55B85">
        <w:rPr>
          <w:bCs/>
        </w:rPr>
        <w:t>en</w:t>
      </w:r>
      <w:proofErr w:type="spellEnd"/>
      <w:r w:rsidR="00A55B85" w:rsidRPr="00A55B85">
        <w:rPr>
          <w:bCs/>
        </w:rPr>
        <w:t>-route PSRs operating in the frequency band 1 215</w:t>
      </w:r>
      <w:r w:rsidR="00A55B85" w:rsidRPr="00A55B85">
        <w:rPr>
          <w:bCs/>
        </w:rPr>
        <w:noBreakHyphen/>
        <w:t xml:space="preserve">1 390 MHz, found in Recommendation </w:t>
      </w:r>
      <w:r w:rsidR="00A55B85" w:rsidRPr="00A55B85">
        <w:rPr>
          <w:szCs w:val="24"/>
        </w:rPr>
        <w:t>ITU-R M.1463</w:t>
      </w:r>
      <w:r w:rsidR="00A55B85" w:rsidRPr="00A55B85">
        <w:rPr>
          <w:bCs/>
        </w:rPr>
        <w:t>, are provided in Table A1-1:</w:t>
      </w:r>
    </w:p>
    <w:p w:rsidR="00A55B85" w:rsidRPr="00A55B85" w:rsidRDefault="00A55B85" w:rsidP="00A55B85">
      <w:pPr>
        <w:keepNext/>
        <w:spacing w:before="560" w:after="120"/>
        <w:jc w:val="center"/>
        <w:rPr>
          <w:caps/>
          <w:sz w:val="20"/>
        </w:rPr>
      </w:pPr>
      <w:r w:rsidRPr="00A55B85">
        <w:rPr>
          <w:caps/>
          <w:sz w:val="20"/>
        </w:rPr>
        <w:t>Table A1-1</w:t>
      </w:r>
    </w:p>
    <w:p w:rsidR="00A55B85" w:rsidRPr="00A55B85" w:rsidRDefault="00FF2DB8" w:rsidP="00A55B85">
      <w:pPr>
        <w:keepNext/>
        <w:keepLines/>
        <w:spacing w:before="0" w:after="120"/>
        <w:jc w:val="center"/>
        <w:rPr>
          <w:rFonts w:ascii="Times New Roman Bold" w:hAnsi="Times New Roman Bold"/>
          <w:b/>
          <w:sz w:val="20"/>
        </w:rPr>
      </w:pPr>
      <w:ins w:id="150" w:author="FCC" w:date="2020-03-23T08:13:00Z">
        <w:r>
          <w:rPr>
            <w:rFonts w:ascii="Times New Roman Bold" w:hAnsi="Times New Roman Bold"/>
            <w:b/>
            <w:sz w:val="20"/>
          </w:rPr>
          <w:t xml:space="preserve">Sample of </w:t>
        </w:r>
      </w:ins>
      <w:r w:rsidR="00A55B85" w:rsidRPr="00A55B85">
        <w:rPr>
          <w:rFonts w:ascii="Times New Roman Bold" w:hAnsi="Times New Roman Bold"/>
          <w:b/>
          <w:sz w:val="20"/>
        </w:rPr>
        <w:t xml:space="preserve">Characteristics of air traffic control, </w:t>
      </w:r>
      <w:proofErr w:type="spellStart"/>
      <w:r w:rsidR="00A55B85" w:rsidRPr="00A55B85">
        <w:rPr>
          <w:rFonts w:ascii="Times New Roman Bold" w:hAnsi="Times New Roman Bold"/>
          <w:b/>
          <w:sz w:val="20"/>
        </w:rPr>
        <w:t>en</w:t>
      </w:r>
      <w:proofErr w:type="spellEnd"/>
      <w:r w:rsidR="00A55B85" w:rsidRPr="00A55B85">
        <w:rPr>
          <w:rFonts w:ascii="Times New Roman Bold" w:hAnsi="Times New Roman Bold"/>
          <w:b/>
          <w:sz w:val="20"/>
        </w:rPr>
        <w:t xml:space="preserve">-route primary surveillance radars </w:t>
      </w:r>
      <w:r w:rsidR="00A55B85" w:rsidRPr="00A55B85">
        <w:rPr>
          <w:rFonts w:ascii="Times New Roman Bold" w:hAnsi="Times New Roman Bold"/>
          <w:b/>
          <w:sz w:val="20"/>
        </w:rPr>
        <w:br/>
        <w:t>operation in the frequency band 1 215-1 390 MHz</w:t>
      </w:r>
    </w:p>
    <w:tbl>
      <w:tblPr>
        <w:tblStyle w:val="TableGrid1"/>
        <w:tblW w:w="0" w:type="auto"/>
        <w:jc w:val="center"/>
        <w:tblLayout w:type="fixed"/>
        <w:tblCellMar>
          <w:left w:w="57" w:type="dxa"/>
          <w:right w:w="57" w:type="dxa"/>
        </w:tblCellMar>
        <w:tblLook w:val="04A0" w:firstRow="1" w:lastRow="0" w:firstColumn="1" w:lastColumn="0" w:noHBand="0" w:noVBand="1"/>
      </w:tblPr>
      <w:tblGrid>
        <w:gridCol w:w="1925"/>
        <w:gridCol w:w="770"/>
        <w:gridCol w:w="2311"/>
        <w:gridCol w:w="2311"/>
        <w:gridCol w:w="2312"/>
      </w:tblGrid>
      <w:tr w:rsidR="00A55B85" w:rsidRPr="00A55B85" w:rsidTr="007A2C26">
        <w:trPr>
          <w:jc w:val="center"/>
        </w:trPr>
        <w:tc>
          <w:tcPr>
            <w:tcW w:w="1925" w:type="dxa"/>
          </w:tcPr>
          <w:p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770" w:type="dxa"/>
          </w:tcPr>
          <w:p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311" w:type="dxa"/>
          </w:tcPr>
          <w:p w:rsidR="00A55B85" w:rsidRPr="00A55B85" w:rsidRDefault="00A55B85" w:rsidP="00A55B85">
            <w:pPr>
              <w:keepNext/>
              <w:spacing w:before="80" w:after="80"/>
              <w:jc w:val="center"/>
              <w:rPr>
                <w:rFonts w:ascii="Times New Roman Bold" w:hAnsi="Times New Roman Bold" w:cs="Times New Roman Bold"/>
                <w:b/>
                <w:sz w:val="20"/>
              </w:rPr>
            </w:pPr>
            <w:del w:id="151" w:author="Chris Tourigny" w:date="2020-04-01T11:49:00Z">
              <w:r w:rsidRPr="00A55B85" w:rsidDel="00512319">
                <w:rPr>
                  <w:rFonts w:ascii="Times New Roman Bold" w:hAnsi="Times New Roman Bold" w:cs="Times New Roman Bold"/>
                  <w:b/>
                  <w:sz w:val="20"/>
                </w:rPr>
                <w:delText>System 1</w:delText>
              </w:r>
            </w:del>
          </w:p>
        </w:tc>
        <w:tc>
          <w:tcPr>
            <w:tcW w:w="2311" w:type="dxa"/>
          </w:tcPr>
          <w:p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2</w:t>
            </w:r>
          </w:p>
        </w:tc>
        <w:tc>
          <w:tcPr>
            <w:tcW w:w="2312" w:type="dxa"/>
          </w:tcPr>
          <w:p w:rsidR="00A55B85" w:rsidRPr="00A55B85" w:rsidRDefault="00A55B85" w:rsidP="00A55B85">
            <w:pPr>
              <w:keepNext/>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System 8</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ins w:id="152" w:author="Tran, Michael" w:date="2020-03-30T13:17:00Z">
              <w:r w:rsidR="009F725A">
                <w:rPr>
                  <w:sz w:val="20"/>
                </w:rPr>
                <w:t xml:space="preserve"> into antenna</w:t>
              </w:r>
            </w:ins>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dBm</w:t>
            </w:r>
            <w:proofErr w:type="spellEnd"/>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53" w:author="Chris Tourigny" w:date="2020-04-01T11:49:00Z">
              <w:r w:rsidRPr="00A55B85" w:rsidDel="00512319">
                <w:rPr>
                  <w:sz w:val="20"/>
                </w:rPr>
                <w:delText>97</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80</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w:t>
            </w:r>
          </w:p>
        </w:tc>
      </w:tr>
      <w:tr w:rsidR="009F725A" w:rsidRPr="00A55B85" w:rsidTr="007A2C26">
        <w:trPr>
          <w:jc w:val="center"/>
          <w:ins w:id="154" w:author="Tran, Michael" w:date="2020-03-30T13:17:00Z"/>
        </w:trPr>
        <w:tc>
          <w:tcPr>
            <w:tcW w:w="1925" w:type="dxa"/>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5" w:author="Tran, Michael" w:date="2020-03-30T13:17:00Z"/>
                <w:sz w:val="20"/>
              </w:rPr>
            </w:pPr>
            <w:ins w:id="156" w:author="Tran, Michael" w:date="2020-03-30T13:17:00Z">
              <w:r>
                <w:rPr>
                  <w:sz w:val="20"/>
                </w:rPr>
                <w:t>Freq</w:t>
              </w:r>
            </w:ins>
            <w:ins w:id="157" w:author="Tran, Michael" w:date="2020-03-30T13:18:00Z">
              <w:r>
                <w:rPr>
                  <w:sz w:val="20"/>
                </w:rPr>
                <w:t>uency Range</w:t>
              </w:r>
            </w:ins>
          </w:p>
        </w:tc>
        <w:tc>
          <w:tcPr>
            <w:tcW w:w="770" w:type="dxa"/>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8" w:author="Tran, Michael" w:date="2020-03-30T13:17:00Z"/>
                <w:sz w:val="20"/>
              </w:rPr>
            </w:pPr>
            <w:ins w:id="159" w:author="Tran, Michael" w:date="2020-03-30T13:18:00Z">
              <w:r>
                <w:rPr>
                  <w:sz w:val="20"/>
                </w:rPr>
                <w:t>MHz</w:t>
              </w:r>
            </w:ins>
          </w:p>
        </w:tc>
        <w:tc>
          <w:tcPr>
            <w:tcW w:w="2311" w:type="dxa"/>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0" w:author="Tran, Michael" w:date="2020-03-30T13:17:00Z"/>
                <w:sz w:val="20"/>
              </w:rPr>
            </w:pPr>
          </w:p>
        </w:tc>
        <w:tc>
          <w:tcPr>
            <w:tcW w:w="2311" w:type="dxa"/>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1" w:author="Tran, Michael" w:date="2020-03-30T13:17:00Z"/>
                <w:sz w:val="20"/>
              </w:rPr>
            </w:pPr>
            <w:ins w:id="162" w:author="Tran, Michael" w:date="2020-03-30T13:18:00Z">
              <w:r>
                <w:rPr>
                  <w:sz w:val="20"/>
                </w:rPr>
                <w:t>1215-1390</w:t>
              </w:r>
            </w:ins>
          </w:p>
        </w:tc>
        <w:tc>
          <w:tcPr>
            <w:tcW w:w="2312" w:type="dxa"/>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63" w:author="Tran, Michael" w:date="2020-03-30T13:17:00Z"/>
                <w:sz w:val="20"/>
              </w:rPr>
            </w:pPr>
            <w:ins w:id="164" w:author="Tran, Michael" w:date="2020-03-30T13:18:00Z">
              <w:r>
                <w:rPr>
                  <w:sz w:val="20"/>
                </w:rPr>
                <w:t>1240-1350</w:t>
              </w:r>
            </w:ins>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5" w:author="Chris Tourigny" w:date="2020-04-01T11:49:00Z">
              <w:r w:rsidRPr="00A55B85" w:rsidDel="00512319">
                <w:rPr>
                  <w:sz w:val="20"/>
                </w:rPr>
                <w:delText>2</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88.8; 58.8 (Note 1)</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115.5; 17.5 (Note 2)</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pps</w:t>
            </w:r>
            <w:proofErr w:type="spellEnd"/>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6" w:author="Chris Tourigny" w:date="2020-04-01T11:50:00Z">
              <w:r w:rsidRPr="00A55B85" w:rsidDel="00512319">
                <w:rPr>
                  <w:sz w:val="20"/>
                </w:rPr>
                <w:delText>310-380</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291.5 or 312.5 average</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319 average</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7" w:author="Chris Tourigny" w:date="2020-04-01T11:50:00Z">
              <w:r w:rsidRPr="00A55B85" w:rsidDel="00512319">
                <w:rPr>
                  <w:sz w:val="20"/>
                </w:rPr>
                <w:delText>N/A</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0.77</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8" w:author="Chris Tourigny" w:date="2020-04-01T11:50:00Z">
              <w:r w:rsidRPr="00A55B85" w:rsidDel="00512319">
                <w:rPr>
                  <w:sz w:val="20"/>
                </w:rPr>
                <w:delText>N/A</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68.3:1 and 45.2:1</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150:1; 23:1</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(3 dB)</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69" w:author="Chris Tourigny" w:date="2020-04-01T11:50:00Z">
              <w:r w:rsidRPr="00A55B85" w:rsidDel="00512319">
                <w:rPr>
                  <w:sz w:val="20"/>
                </w:rPr>
                <w:delText>0.5</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1.09</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 xml:space="preserve">Antenna azimuthal </w:t>
            </w:r>
            <w:proofErr w:type="spellStart"/>
            <w:r w:rsidRPr="00A55B85">
              <w:rPr>
                <w:sz w:val="20"/>
              </w:rPr>
              <w:t>beamwidth</w:t>
            </w:r>
            <w:proofErr w:type="spellEnd"/>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0" w:author="Chris Tourigny" w:date="2020-04-01T11:50:00Z">
              <w:r w:rsidRPr="00A55B85" w:rsidDel="00512319">
                <w:rPr>
                  <w:sz w:val="20"/>
                </w:rPr>
                <w:delText>1.2</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1.2</w:t>
            </w:r>
          </w:p>
        </w:tc>
      </w:tr>
      <w:tr w:rsidR="00A55B85" w:rsidRPr="00A55B85" w:rsidTr="007A2C26">
        <w:trPr>
          <w:jc w:val="center"/>
        </w:trPr>
        <w:tc>
          <w:tcPr>
            <w:tcW w:w="1925"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770"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rpm</w:t>
            </w:r>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1" w:author="Chris Tourigny" w:date="2020-04-01T11:50:00Z">
              <w:r w:rsidRPr="00A55B85" w:rsidDel="00512319">
                <w:rPr>
                  <w:sz w:val="20"/>
                </w:rPr>
                <w:delText>360</w:delText>
              </w:r>
              <w:r w:rsidRPr="00A55B85" w:rsidDel="00512319">
                <w:rPr>
                  <w:sz w:val="20"/>
                  <w:vertAlign w:val="superscript"/>
                </w:rPr>
                <w:delText>o</w:delText>
              </w:r>
              <w:r w:rsidRPr="00A55B85" w:rsidDel="00512319">
                <w:rPr>
                  <w:sz w:val="20"/>
                </w:rPr>
                <w:delText xml:space="preserve"> at 5 rpm</w:delText>
              </w:r>
            </w:del>
          </w:p>
        </w:tc>
        <w:tc>
          <w:tcPr>
            <w:tcW w:w="231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c>
          <w:tcPr>
            <w:tcW w:w="2312"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360</w:t>
            </w:r>
            <w:r w:rsidRPr="00A55B85">
              <w:rPr>
                <w:sz w:val="20"/>
                <w:vertAlign w:val="superscript"/>
              </w:rPr>
              <w:t>o</w:t>
            </w:r>
            <w:r w:rsidRPr="00A55B85">
              <w:rPr>
                <w:sz w:val="20"/>
              </w:rPr>
              <w:t xml:space="preserve"> at 5 rpm</w:t>
            </w:r>
          </w:p>
        </w:tc>
      </w:tr>
      <w:tr w:rsidR="00A55B85" w:rsidRPr="00A55B85" w:rsidTr="007A2C26">
        <w:trPr>
          <w:jc w:val="center"/>
        </w:trPr>
        <w:tc>
          <w:tcPr>
            <w:tcW w:w="1925"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770"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kHz</w:t>
            </w:r>
          </w:p>
        </w:tc>
        <w:tc>
          <w:tcPr>
            <w:tcW w:w="2311" w:type="dxa"/>
            <w:tcBorders>
              <w:bottom w:val="single" w:sz="4" w:space="0" w:color="auto"/>
            </w:tcBorders>
          </w:tcPr>
          <w:p w:rsidR="00A55B85" w:rsidRPr="00A55B85" w:rsidRDefault="00A55B85" w:rsidP="00342117">
            <w:pPr>
              <w:pStyle w:val="BalloonText"/>
            </w:pPr>
            <w:del w:id="172" w:author="Chris Tourigny" w:date="2020-04-01T11:50:00Z">
              <w:r w:rsidRPr="00A55B85" w:rsidDel="00512319">
                <w:delText>780</w:delText>
              </w:r>
            </w:del>
          </w:p>
        </w:tc>
        <w:tc>
          <w:tcPr>
            <w:tcW w:w="2311"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690</w:t>
            </w:r>
          </w:p>
        </w:tc>
        <w:tc>
          <w:tcPr>
            <w:tcW w:w="2312"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1 200</w:t>
            </w:r>
          </w:p>
        </w:tc>
      </w:tr>
      <w:tr w:rsidR="00A55B85" w:rsidRPr="00A55B85" w:rsidTr="007A2C26">
        <w:trPr>
          <w:jc w:val="center"/>
        </w:trPr>
        <w:tc>
          <w:tcPr>
            <w:tcW w:w="1925"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770"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311"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173" w:author="Chris Tourigny" w:date="2020-04-01T11:50:00Z">
              <w:r w:rsidRPr="00A55B85" w:rsidDel="00512319">
                <w:rPr>
                  <w:sz w:val="20"/>
                </w:rPr>
                <w:delText>2</w:delText>
              </w:r>
            </w:del>
          </w:p>
        </w:tc>
        <w:tc>
          <w:tcPr>
            <w:tcW w:w="2311"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c>
          <w:tcPr>
            <w:tcW w:w="2312" w:type="dxa"/>
            <w:tcBorders>
              <w:bottom w:val="single" w:sz="4" w:space="0" w:color="auto"/>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3.2</w:t>
            </w:r>
          </w:p>
        </w:tc>
      </w:tr>
      <w:tr w:rsidR="009F725A" w:rsidRPr="00A55B85" w:rsidTr="007A2C26">
        <w:trPr>
          <w:jc w:val="center"/>
          <w:ins w:id="174" w:author="Tran, Michael" w:date="2020-03-30T13:18:00Z"/>
        </w:trPr>
        <w:tc>
          <w:tcPr>
            <w:tcW w:w="1925" w:type="dxa"/>
            <w:tcBorders>
              <w:bottom w:val="single" w:sz="4" w:space="0" w:color="auto"/>
            </w:tcBorders>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75" w:author="Tran, Michael" w:date="2020-03-30T13:18:00Z"/>
                <w:sz w:val="20"/>
              </w:rPr>
            </w:pPr>
            <w:ins w:id="176" w:author="Tran, Michael" w:date="2020-03-30T13:18:00Z">
              <w:r>
                <w:rPr>
                  <w:sz w:val="20"/>
                </w:rPr>
                <w:t>Platform type</w:t>
              </w:r>
            </w:ins>
          </w:p>
        </w:tc>
        <w:tc>
          <w:tcPr>
            <w:tcW w:w="770" w:type="dxa"/>
            <w:tcBorders>
              <w:bottom w:val="single" w:sz="4" w:space="0" w:color="auto"/>
            </w:tcBorders>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7" w:author="Tran, Michael" w:date="2020-03-30T13:18:00Z"/>
                <w:sz w:val="20"/>
              </w:rPr>
            </w:pPr>
          </w:p>
        </w:tc>
        <w:tc>
          <w:tcPr>
            <w:tcW w:w="2311" w:type="dxa"/>
            <w:tcBorders>
              <w:bottom w:val="single" w:sz="4" w:space="0" w:color="auto"/>
            </w:tcBorders>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8" w:author="Tran, Michael" w:date="2020-03-30T13:18:00Z"/>
                <w:sz w:val="20"/>
              </w:rPr>
            </w:pPr>
            <w:ins w:id="179" w:author="Tran, Michael" w:date="2020-03-30T13:18:00Z">
              <w:del w:id="180" w:author="Chris Tourigny" w:date="2020-04-01T11:50:00Z">
                <w:r w:rsidDel="00512319">
                  <w:rPr>
                    <w:sz w:val="20"/>
                  </w:rPr>
                  <w:delText>Fixed</w:delText>
                </w:r>
              </w:del>
            </w:ins>
          </w:p>
        </w:tc>
        <w:tc>
          <w:tcPr>
            <w:tcW w:w="2311" w:type="dxa"/>
            <w:tcBorders>
              <w:bottom w:val="single" w:sz="4" w:space="0" w:color="auto"/>
            </w:tcBorders>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1" w:author="Tran, Michael" w:date="2020-03-30T13:18:00Z"/>
                <w:sz w:val="20"/>
              </w:rPr>
            </w:pPr>
            <w:ins w:id="182" w:author="Tran, Michael" w:date="2020-03-30T13:18:00Z">
              <w:r>
                <w:rPr>
                  <w:sz w:val="20"/>
                </w:rPr>
                <w:t>F</w:t>
              </w:r>
            </w:ins>
            <w:ins w:id="183" w:author="Tran, Michael" w:date="2020-03-30T13:19:00Z">
              <w:r>
                <w:rPr>
                  <w:sz w:val="20"/>
                </w:rPr>
                <w:t>ixed</w:t>
              </w:r>
            </w:ins>
          </w:p>
        </w:tc>
        <w:tc>
          <w:tcPr>
            <w:tcW w:w="2312" w:type="dxa"/>
            <w:tcBorders>
              <w:bottom w:val="single" w:sz="4" w:space="0" w:color="auto"/>
            </w:tcBorders>
          </w:tcPr>
          <w:p w:rsidR="009F725A" w:rsidRPr="00A55B85" w:rsidRDefault="009F725A"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84" w:author="Tran, Michael" w:date="2020-03-30T13:18:00Z"/>
                <w:sz w:val="20"/>
              </w:rPr>
            </w:pPr>
            <w:ins w:id="185" w:author="Tran, Michael" w:date="2020-03-30T13:19:00Z">
              <w:r>
                <w:rPr>
                  <w:sz w:val="20"/>
                </w:rPr>
                <w:t>Fixed</w:t>
              </w:r>
            </w:ins>
          </w:p>
        </w:tc>
      </w:tr>
      <w:tr w:rsidR="00A55B85" w:rsidRPr="00A55B85" w:rsidTr="007A2C26">
        <w:trPr>
          <w:jc w:val="center"/>
        </w:trPr>
        <w:tc>
          <w:tcPr>
            <w:tcW w:w="9629" w:type="dxa"/>
            <w:gridSpan w:val="5"/>
            <w:tcBorders>
              <w:top w:val="single" w:sz="4" w:space="0" w:color="auto"/>
              <w:left w:val="nil"/>
              <w:bottom w:val="nil"/>
              <w:right w:val="nil"/>
            </w:tcBorders>
          </w:tcPr>
          <w:p w:rsidR="00A55B85" w:rsidRPr="00A55B85" w:rsidRDefault="00A55B85" w:rsidP="00A55B85">
            <w:pPr>
              <w:rPr>
                <w:sz w:val="20"/>
              </w:rPr>
            </w:pPr>
            <w:r w:rsidRPr="00A55B85">
              <w:rPr>
                <w:sz w:val="20"/>
              </w:rPr>
              <w:t xml:space="preserve">NOTE 1 – The radar has 44 RF channel pairs with one of 44 RF channel pairs selected in normal mode. The transmitted waveform consists of an 88.8 µs pulse at frequency f1 followed by a 58.8 µs pulse at frequency f2. Separation of f1 and f2 is 82.854 </w:t>
            </w:r>
            <w:proofErr w:type="spellStart"/>
            <w:r w:rsidRPr="00A55B85">
              <w:rPr>
                <w:sz w:val="20"/>
              </w:rPr>
              <w:t>MHz.</w:t>
            </w:r>
            <w:proofErr w:type="spellEnd"/>
          </w:p>
          <w:p w:rsidR="00A55B85" w:rsidRPr="00A55B85" w:rsidRDefault="00A55B85" w:rsidP="00A55B85">
            <w:pPr>
              <w:rPr>
                <w:sz w:val="20"/>
              </w:rPr>
            </w:pPr>
            <w:r w:rsidRPr="00A55B85">
              <w:rPr>
                <w:sz w:val="20"/>
              </w:rPr>
              <w:t xml:space="preserve">NOTE 2 – This radar utilizes two fundamental carriers, F1 and F2, with two sub-pulses each, one for medium range detection and one for long range detection. The carriers are </w:t>
            </w:r>
            <w:proofErr w:type="spellStart"/>
            <w:r w:rsidRPr="00A55B85">
              <w:rPr>
                <w:sz w:val="20"/>
              </w:rPr>
              <w:t>tunable</w:t>
            </w:r>
            <w:proofErr w:type="spellEnd"/>
            <w:r w:rsidRPr="00A55B85">
              <w:rPr>
                <w:sz w:val="20"/>
              </w:rPr>
              <w:t xml:space="preserve"> in 0.1 MHz increments with a minimum separation of 26 MHz between F1 (below 1 300 MHz) and F2 (above 1 300 MHz). The carrier sub-pulses are separated by a fixed value of 5.18 </w:t>
            </w:r>
            <w:proofErr w:type="spellStart"/>
            <w:r w:rsidRPr="00A55B85">
              <w:rPr>
                <w:sz w:val="20"/>
              </w:rPr>
              <w:t>MHz.</w:t>
            </w:r>
            <w:proofErr w:type="spellEnd"/>
            <w:r w:rsidRPr="00A55B85">
              <w:rPr>
                <w:sz w:val="20"/>
              </w:rPr>
              <w:t xml:space="preserve"> The pulse sequence is as follows: 115.5 </w:t>
            </w:r>
            <w:proofErr w:type="spellStart"/>
            <w:r w:rsidRPr="00A55B85">
              <w:rPr>
                <w:sz w:val="20"/>
              </w:rPr>
              <w:t>μs</w:t>
            </w:r>
            <w:proofErr w:type="spellEnd"/>
            <w:r w:rsidRPr="00A55B85">
              <w:rPr>
                <w:sz w:val="20"/>
              </w:rPr>
              <w:t xml:space="preserve"> pulse at F1 + 2.59 MHz, then a 115.5 </w:t>
            </w:r>
            <w:proofErr w:type="spellStart"/>
            <w:r w:rsidRPr="00A55B85">
              <w:rPr>
                <w:sz w:val="20"/>
              </w:rPr>
              <w:t>μs</w:t>
            </w:r>
            <w:proofErr w:type="spellEnd"/>
            <w:r w:rsidRPr="00A55B85">
              <w:rPr>
                <w:sz w:val="20"/>
              </w:rPr>
              <w:t xml:space="preserve"> pulse at F2 + 2.59 MHz, then a 17.5 </w:t>
            </w:r>
            <w:proofErr w:type="spellStart"/>
            <w:r w:rsidRPr="00A55B85">
              <w:rPr>
                <w:sz w:val="20"/>
              </w:rPr>
              <w:t>μs</w:t>
            </w:r>
            <w:proofErr w:type="spellEnd"/>
            <w:r w:rsidRPr="00A55B85">
              <w:rPr>
                <w:sz w:val="20"/>
              </w:rPr>
              <w:t xml:space="preserve"> pulse at F2 – 2.59 MHz, then a 17.5 </w:t>
            </w:r>
            <w:proofErr w:type="spellStart"/>
            <w:r w:rsidRPr="00A55B85">
              <w:rPr>
                <w:sz w:val="20"/>
              </w:rPr>
              <w:t>μs</w:t>
            </w:r>
            <w:proofErr w:type="spellEnd"/>
            <w:r w:rsidRPr="00A55B85">
              <w:rPr>
                <w:sz w:val="20"/>
              </w:rPr>
              <w:t xml:space="preserve"> pulse at F1 – 2.59 </w:t>
            </w:r>
            <w:proofErr w:type="spellStart"/>
            <w:r w:rsidRPr="00A55B85">
              <w:rPr>
                <w:sz w:val="20"/>
              </w:rPr>
              <w:t>MHz.</w:t>
            </w:r>
            <w:proofErr w:type="spellEnd"/>
            <w:r w:rsidRPr="00A55B85">
              <w:rPr>
                <w:sz w:val="20"/>
              </w:rPr>
              <w:t xml:space="preserve"> All four pulses are transmitted within a single pulse repetition interval.</w:t>
            </w:r>
          </w:p>
        </w:tc>
      </w:tr>
    </w:tbl>
    <w:p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rsidR="00A55B85" w:rsidRPr="00A55B85" w:rsidRDefault="009F725A" w:rsidP="00A55B85">
      <w:pPr>
        <w:rPr>
          <w:bCs/>
        </w:rPr>
      </w:pPr>
      <w:ins w:id="186" w:author="Tran, Michael" w:date="2020-03-30T13:19:00Z">
        <w:r>
          <w:rPr>
            <w:bCs/>
          </w:rPr>
          <w:t xml:space="preserve">A subset of </w:t>
        </w:r>
      </w:ins>
      <w:del w:id="187" w:author="Tran, Michael" w:date="2020-03-30T13:19:00Z">
        <w:r w:rsidR="00A55B85" w:rsidRPr="00A55B85" w:rsidDel="009F725A">
          <w:rPr>
            <w:bCs/>
          </w:rPr>
          <w:delText>T</w:delText>
        </w:r>
      </w:del>
      <w:ins w:id="188" w:author="Tran, Michael" w:date="2020-03-30T13:19:00Z">
        <w:r>
          <w:rPr>
            <w:bCs/>
          </w:rPr>
          <w:t>t</w:t>
        </w:r>
      </w:ins>
      <w:r w:rsidR="00A55B85" w:rsidRPr="00A55B85">
        <w:rPr>
          <w:bCs/>
        </w:rPr>
        <w:t xml:space="preserve">he system characteristics for </w:t>
      </w:r>
      <w:del w:id="189" w:author="FCC" w:date="2020-03-23T08:14:00Z">
        <w:r w:rsidR="00A55B85" w:rsidRPr="00A55B85" w:rsidDel="00FF2DB8">
          <w:rPr>
            <w:bCs/>
          </w:rPr>
          <w:delText xml:space="preserve">some </w:delText>
        </w:r>
      </w:del>
      <w:ins w:id="190" w:author="FCC" w:date="2020-03-23T08:14:00Z">
        <w:r w:rsidR="00FF2DB8">
          <w:rPr>
            <w:bCs/>
          </w:rPr>
          <w:t>three sample</w:t>
        </w:r>
        <w:r w:rsidR="00FF2DB8" w:rsidRPr="00A55B85">
          <w:rPr>
            <w:bCs/>
          </w:rPr>
          <w:t xml:space="preserve"> </w:t>
        </w:r>
      </w:ins>
      <w:r w:rsidR="00A55B85" w:rsidRPr="00A55B85">
        <w:rPr>
          <w:bCs/>
        </w:rPr>
        <w:t>ATC airport PSRs operating in the frequency band 2 700</w:t>
      </w:r>
      <w:r w:rsidR="00A55B85" w:rsidRPr="00A55B85">
        <w:rPr>
          <w:bCs/>
        </w:rPr>
        <w:noBreakHyphen/>
        <w:t xml:space="preserve">2 900 MHz, found in Recommendation </w:t>
      </w:r>
      <w:r w:rsidR="00A55B85" w:rsidRPr="00A55B85">
        <w:rPr>
          <w:szCs w:val="24"/>
        </w:rPr>
        <w:t>ITU-R M.1464</w:t>
      </w:r>
      <w:r w:rsidR="00A55B85" w:rsidRPr="00A55B85">
        <w:rPr>
          <w:bCs/>
        </w:rPr>
        <w:t>, are provided in Table A1-2:</w:t>
      </w:r>
    </w:p>
    <w:p w:rsidR="00A55B85" w:rsidRPr="00A55B85" w:rsidRDefault="00A55B85" w:rsidP="00A55B85">
      <w:pPr>
        <w:keepNext/>
        <w:spacing w:before="560" w:after="120"/>
        <w:jc w:val="center"/>
        <w:rPr>
          <w:caps/>
          <w:sz w:val="20"/>
        </w:rPr>
      </w:pPr>
      <w:r w:rsidRPr="00A55B85">
        <w:rPr>
          <w:caps/>
          <w:sz w:val="20"/>
        </w:rPr>
        <w:t>Table A1-2</w:t>
      </w:r>
    </w:p>
    <w:p w:rsidR="00A55B85" w:rsidRPr="00A55B85" w:rsidRDefault="00FF2DB8" w:rsidP="00A55B85">
      <w:pPr>
        <w:keepNext/>
        <w:keepLines/>
        <w:spacing w:before="0" w:after="120"/>
        <w:jc w:val="center"/>
        <w:rPr>
          <w:rFonts w:ascii="Times New Roman Bold" w:hAnsi="Times New Roman Bold"/>
          <w:b/>
          <w:sz w:val="20"/>
        </w:rPr>
      </w:pPr>
      <w:ins w:id="191" w:author="FCC" w:date="2020-03-23T08:15:00Z">
        <w:r>
          <w:rPr>
            <w:rFonts w:ascii="Times New Roman Bold" w:hAnsi="Times New Roman Bold"/>
            <w:b/>
            <w:sz w:val="20"/>
          </w:rPr>
          <w:t xml:space="preserve">Sample </w:t>
        </w:r>
      </w:ins>
      <w:r w:rsidR="00A55B85" w:rsidRPr="00A55B85">
        <w:rPr>
          <w:rFonts w:ascii="Times New Roman Bold" w:hAnsi="Times New Roman Bold"/>
          <w:b/>
          <w:sz w:val="20"/>
        </w:rPr>
        <w:t xml:space="preserve">Characteristics of air traffic control airport primary surveillance radar </w:t>
      </w:r>
      <w:r w:rsidR="00A55B85" w:rsidRPr="00A55B85">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52"/>
        <w:gridCol w:w="1018"/>
        <w:gridCol w:w="2141"/>
        <w:gridCol w:w="2137"/>
        <w:gridCol w:w="2138"/>
      </w:tblGrid>
      <w:tr w:rsidR="00A55B85" w:rsidRPr="00A55B85" w:rsidTr="007A2C26">
        <w:trPr>
          <w:jc w:val="center"/>
        </w:trPr>
        <w:tc>
          <w:tcPr>
            <w:tcW w:w="2263" w:type="dxa"/>
          </w:tcPr>
          <w:p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Parameter</w:t>
            </w:r>
          </w:p>
        </w:tc>
        <w:tc>
          <w:tcPr>
            <w:tcW w:w="961" w:type="dxa"/>
          </w:tcPr>
          <w:p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Units</w:t>
            </w:r>
          </w:p>
        </w:tc>
        <w:tc>
          <w:tcPr>
            <w:tcW w:w="2154" w:type="dxa"/>
          </w:tcPr>
          <w:p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A</w:t>
            </w:r>
          </w:p>
        </w:tc>
        <w:tc>
          <w:tcPr>
            <w:tcW w:w="2154" w:type="dxa"/>
          </w:tcPr>
          <w:p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B</w:t>
            </w:r>
          </w:p>
        </w:tc>
        <w:tc>
          <w:tcPr>
            <w:tcW w:w="2154" w:type="dxa"/>
          </w:tcPr>
          <w:p w:rsidR="00A55B85" w:rsidRPr="00A55B85" w:rsidRDefault="00A55B85" w:rsidP="00A55B85">
            <w:pPr>
              <w:keepNext/>
              <w:keepLines/>
              <w:spacing w:before="80" w:after="80"/>
              <w:jc w:val="center"/>
              <w:rPr>
                <w:rFonts w:ascii="Times New Roman Bold" w:hAnsi="Times New Roman Bold" w:cs="Times New Roman Bold"/>
                <w:b/>
                <w:sz w:val="20"/>
              </w:rPr>
            </w:pPr>
            <w:r w:rsidRPr="00A55B85">
              <w:rPr>
                <w:rFonts w:ascii="Times New Roman Bold" w:hAnsi="Times New Roman Bold" w:cs="Times New Roman Bold"/>
                <w:b/>
                <w:sz w:val="20"/>
              </w:rPr>
              <w:t>Radar C</w:t>
            </w:r>
          </w:p>
        </w:tc>
      </w:tr>
      <w:tr w:rsidR="00F315BF" w:rsidRPr="00A55B85" w:rsidTr="007A2C26">
        <w:trPr>
          <w:jc w:val="center"/>
          <w:ins w:id="192" w:author="Tran, Michael" w:date="2020-03-30T14:45:00Z"/>
        </w:trPr>
        <w:tc>
          <w:tcPr>
            <w:tcW w:w="2263" w:type="dxa"/>
          </w:tcPr>
          <w:p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93" w:author="Tran, Michael" w:date="2020-03-30T14:45:00Z"/>
                <w:sz w:val="20"/>
              </w:rPr>
            </w:pPr>
            <w:ins w:id="194" w:author="Tran, Michael" w:date="2020-03-30T14:46:00Z">
              <w:r>
                <w:rPr>
                  <w:sz w:val="20"/>
                </w:rPr>
                <w:t>Platform type (airborne, shipborne, ground)</w:t>
              </w:r>
            </w:ins>
          </w:p>
        </w:tc>
        <w:tc>
          <w:tcPr>
            <w:tcW w:w="961" w:type="dxa"/>
          </w:tcPr>
          <w:p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5" w:author="Tran, Michael" w:date="2020-03-30T14:45:00Z"/>
                <w:sz w:val="20"/>
              </w:rPr>
            </w:pPr>
          </w:p>
        </w:tc>
        <w:tc>
          <w:tcPr>
            <w:tcW w:w="2154" w:type="dxa"/>
          </w:tcPr>
          <w:p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6" w:author="Tran, Michael" w:date="2020-03-30T14:45:00Z"/>
                <w:sz w:val="20"/>
              </w:rPr>
            </w:pPr>
            <w:ins w:id="197" w:author="Tran, Michael" w:date="2020-03-30T14:46:00Z">
              <w:r>
                <w:rPr>
                  <w:sz w:val="20"/>
                </w:rPr>
                <w:t>Ground, ATC</w:t>
              </w:r>
            </w:ins>
          </w:p>
        </w:tc>
        <w:tc>
          <w:tcPr>
            <w:tcW w:w="2154" w:type="dxa"/>
          </w:tcPr>
          <w:p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8" w:author="Tran, Michael" w:date="2020-03-30T14:45:00Z"/>
                <w:sz w:val="20"/>
              </w:rPr>
            </w:pPr>
            <w:ins w:id="199" w:author="Tran, Michael" w:date="2020-03-30T14:46:00Z">
              <w:r>
                <w:rPr>
                  <w:sz w:val="20"/>
                </w:rPr>
                <w:t>Ground, ATC</w:t>
              </w:r>
            </w:ins>
          </w:p>
        </w:tc>
        <w:tc>
          <w:tcPr>
            <w:tcW w:w="2154" w:type="dxa"/>
          </w:tcPr>
          <w:p w:rsidR="00F315BF" w:rsidRPr="00A55B85" w:rsidRDefault="00F315BF"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0" w:author="Tran, Michael" w:date="2020-03-30T14:45:00Z"/>
                <w:sz w:val="20"/>
              </w:rPr>
            </w:pPr>
            <w:ins w:id="201" w:author="Tran, Michael" w:date="2020-03-30T14:46:00Z">
              <w:r>
                <w:rPr>
                  <w:sz w:val="20"/>
                </w:rPr>
                <w:t>Ground, ATC</w:t>
              </w:r>
            </w:ins>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Peak power</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kW</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1 400</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1 320</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25</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duration</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µs</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1.03</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1.0, 89.0;  (note 1)</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Pulse repetition rate</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roofErr w:type="spellStart"/>
            <w:r w:rsidRPr="00A55B85">
              <w:rPr>
                <w:sz w:val="20"/>
              </w:rPr>
              <w:t>pps</w:t>
            </w:r>
            <w:proofErr w:type="spellEnd"/>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973-1 040 (selectable)</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1 059-1 172</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722-935 (short impulse)</w:t>
            </w: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788-1 050 (long impulse)</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Duty cycle</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0.07 max</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0.14 max</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9.34 max</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Chirp bandwidth</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Compression ratio</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N/A</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89</w:t>
            </w:r>
          </w:p>
        </w:tc>
      </w:tr>
      <w:tr w:rsidR="00A55B85" w:rsidRPr="00A55B85" w:rsidTr="007A2C26">
        <w:trPr>
          <w:jc w:val="center"/>
        </w:trPr>
        <w:tc>
          <w:tcPr>
            <w:tcW w:w="2263"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RF emission bandwidth (-20 dB)</w:t>
            </w: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(-3 dB)</w:t>
            </w:r>
          </w:p>
        </w:tc>
        <w:tc>
          <w:tcPr>
            <w:tcW w:w="961"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6</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w:t>
            </w: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0.6</w:t>
            </w:r>
          </w:p>
        </w:tc>
        <w:tc>
          <w:tcPr>
            <w:tcW w:w="2154" w:type="dxa"/>
          </w:tcPr>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2.6 (short impulse)</w:t>
            </w: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5.6 (long impulse)</w:t>
            </w:r>
          </w:p>
          <w:p w:rsidR="00A55B85" w:rsidRPr="00A55B85" w:rsidRDefault="00A55B85" w:rsidP="00A55B85">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1.9</w:t>
            </w:r>
          </w:p>
        </w:tc>
      </w:tr>
      <w:tr w:rsidR="00A55B85" w:rsidRPr="00A55B85" w:rsidTr="007A2C26">
        <w:trPr>
          <w:jc w:val="center"/>
        </w:trPr>
        <w:tc>
          <w:tcPr>
            <w:tcW w:w="2263"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 xml:space="preserve">Antenna azimuthal </w:t>
            </w:r>
            <w:proofErr w:type="spellStart"/>
            <w:r w:rsidRPr="00A55B85">
              <w:rPr>
                <w:sz w:val="20"/>
              </w:rPr>
              <w:t>beamwidth</w:t>
            </w:r>
            <w:proofErr w:type="spellEnd"/>
          </w:p>
        </w:tc>
        <w:tc>
          <w:tcPr>
            <w:tcW w:w="96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1.35</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1.45</w:t>
            </w:r>
          </w:p>
        </w:tc>
      </w:tr>
      <w:tr w:rsidR="00A55B85" w:rsidRPr="00A55B85" w:rsidTr="007A2C26">
        <w:trPr>
          <w:jc w:val="center"/>
        </w:trPr>
        <w:tc>
          <w:tcPr>
            <w:tcW w:w="2263"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Antenna horizontal scan characteristics</w:t>
            </w:r>
          </w:p>
        </w:tc>
        <w:tc>
          <w:tcPr>
            <w:tcW w:w="961"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degrees/s</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c>
          <w:tcPr>
            <w:tcW w:w="2154" w:type="dxa"/>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75</w:t>
            </w:r>
          </w:p>
        </w:tc>
      </w:tr>
      <w:tr w:rsidR="00A55B85" w:rsidRPr="00A55B85" w:rsidTr="007A2C26">
        <w:trPr>
          <w:jc w:val="center"/>
        </w:trPr>
        <w:tc>
          <w:tcPr>
            <w:tcW w:w="2263"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IF bandwidth</w:t>
            </w:r>
          </w:p>
        </w:tc>
        <w:tc>
          <w:tcPr>
            <w:tcW w:w="961"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MHz</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13</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0.7</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1.1</w:t>
            </w:r>
          </w:p>
        </w:tc>
      </w:tr>
      <w:tr w:rsidR="00A55B85" w:rsidRPr="00A55B85" w:rsidTr="007A2C26">
        <w:trPr>
          <w:jc w:val="center"/>
        </w:trPr>
        <w:tc>
          <w:tcPr>
            <w:tcW w:w="2263"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55B85">
              <w:rPr>
                <w:sz w:val="20"/>
              </w:rPr>
              <w:t>Receiver noise figure</w:t>
            </w:r>
          </w:p>
        </w:tc>
        <w:tc>
          <w:tcPr>
            <w:tcW w:w="961" w:type="dxa"/>
            <w:tcBorders>
              <w:bottom w:val="single" w:sz="4" w:space="0" w:color="000000"/>
            </w:tcBorders>
          </w:tcPr>
          <w:p w:rsidR="00A55B85" w:rsidRPr="00A55B85" w:rsidDel="009E36EA"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dB</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4</w:t>
            </w:r>
          </w:p>
        </w:tc>
        <w:tc>
          <w:tcPr>
            <w:tcW w:w="2154" w:type="dxa"/>
            <w:tcBorders>
              <w:bottom w:val="single" w:sz="4" w:space="0" w:color="000000"/>
            </w:tcBorders>
          </w:tcPr>
          <w:p w:rsidR="00A55B85" w:rsidRPr="00A55B85"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55B85">
              <w:rPr>
                <w:sz w:val="20"/>
              </w:rPr>
              <w:t>3.3</w:t>
            </w:r>
          </w:p>
        </w:tc>
      </w:tr>
      <w:tr w:rsidR="00A55B85" w:rsidRPr="00A55B85" w:rsidTr="007A2C26">
        <w:trPr>
          <w:jc w:val="center"/>
        </w:trPr>
        <w:tc>
          <w:tcPr>
            <w:tcW w:w="9686" w:type="dxa"/>
            <w:gridSpan w:val="5"/>
            <w:tcBorders>
              <w:left w:val="nil"/>
              <w:bottom w:val="nil"/>
              <w:right w:val="nil"/>
            </w:tcBorders>
          </w:tcPr>
          <w:p w:rsidR="00A55B85" w:rsidRPr="00A55B85" w:rsidRDefault="00A55B85" w:rsidP="00A55B85">
            <w:pPr>
              <w:rPr>
                <w:sz w:val="20"/>
              </w:rPr>
            </w:pPr>
            <w:r w:rsidRPr="00A55B85">
              <w:rPr>
                <w:sz w:val="20"/>
                <w:vertAlign w:val="superscript"/>
              </w:rPr>
              <w:t>(1)</w:t>
            </w:r>
            <w:r w:rsidRPr="00A55B85">
              <w:rPr>
                <w:sz w:val="20"/>
                <w:vertAlign w:val="superscript"/>
              </w:rPr>
              <w:tab/>
            </w:r>
            <w:r w:rsidRPr="00A55B85">
              <w:rPr>
                <w:sz w:val="20"/>
              </w:rPr>
              <w:t>This radar utilizes two fundamental carriers with a minimum separation of 30 MHz</w:t>
            </w:r>
          </w:p>
        </w:tc>
      </w:tr>
    </w:tbl>
    <w:p w:rsidR="00A55B85" w:rsidRPr="00A55B85" w:rsidRDefault="00A55B85" w:rsidP="00A55B85">
      <w:pPr>
        <w:tabs>
          <w:tab w:val="clear" w:pos="1134"/>
          <w:tab w:val="clear" w:pos="1871"/>
          <w:tab w:val="clear" w:pos="2268"/>
          <w:tab w:val="left" w:pos="794"/>
          <w:tab w:val="left" w:pos="1191"/>
          <w:tab w:val="left" w:pos="1588"/>
          <w:tab w:val="left" w:pos="1985"/>
        </w:tabs>
        <w:spacing w:before="0"/>
        <w:jc w:val="both"/>
        <w:textAlignment w:val="auto"/>
        <w:rPr>
          <w:sz w:val="20"/>
        </w:rPr>
      </w:pP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Modelling primary surveillance radar</w:t>
      </w:r>
      <w:ins w:id="202" w:author="Tran, Michael" w:date="2020-03-30T14:47:00Z">
        <w:r w:rsidR="00F315BF">
          <w:rPr>
            <w:rFonts w:ascii="Times New Roman Bold" w:hAnsi="Times New Roman Bold" w:cs="Times New Roman Bold"/>
            <w:b/>
          </w:rPr>
          <w:t xml:space="preserve"> transmitter</w:t>
        </w:r>
      </w:ins>
      <w:r w:rsidRPr="00A55B85">
        <w:rPr>
          <w:rFonts w:ascii="Times New Roman Bold" w:hAnsi="Times New Roman Bold" w:cs="Times New Roman Bold"/>
          <w:b/>
        </w:rPr>
        <w:t xml:space="preserve"> signals</w:t>
      </w:r>
    </w:p>
    <w:p w:rsidR="00A55B85" w:rsidRPr="00A55B85" w:rsidRDefault="00A55B85" w:rsidP="00A55B85">
      <w:r w:rsidRPr="00A55B85">
        <w:t>The transmitted electromagnetic signal can be expressed as:</w:t>
      </w:r>
    </w:p>
    <w:p w:rsidR="00A55B85" w:rsidRPr="00A55B85" w:rsidRDefault="00A55B85" w:rsidP="00A55B85">
      <w:pPr>
        <w:tabs>
          <w:tab w:val="clear" w:pos="1871"/>
          <w:tab w:val="clear" w:pos="2268"/>
          <w:tab w:val="center" w:pos="4820"/>
          <w:tab w:val="right" w:pos="9639"/>
        </w:tabs>
        <w:rPr>
          <w:lang w:val="fr-CH"/>
        </w:rPr>
      </w:pPr>
      <w:r w:rsidRPr="00A55B85">
        <w:tab/>
      </w:r>
      <w:r w:rsidRPr="00A55B85">
        <w:tab/>
      </w:r>
      <w:r w:rsidRPr="00A55B85">
        <w:rPr>
          <w:i/>
          <w:iCs/>
          <w:lang w:val="fr-CH"/>
        </w:rPr>
        <w:t>s</w:t>
      </w:r>
      <w:r w:rsidRPr="00A55B85">
        <w:rPr>
          <w:lang w:val="fr-CH"/>
        </w:rPr>
        <w:t>(</w:t>
      </w:r>
      <w:r w:rsidRPr="00A55B85">
        <w:rPr>
          <w:i/>
          <w:iCs/>
          <w:lang w:val="fr-CH"/>
        </w:rPr>
        <w:t>t</w:t>
      </w:r>
      <w:r w:rsidRPr="00A55B85">
        <w:rPr>
          <w:lang w:val="fr-CH"/>
        </w:rPr>
        <w:t xml:space="preserve">) = </w:t>
      </w:r>
      <w:r w:rsidRPr="00A55B85">
        <w:rPr>
          <w:i/>
          <w:iCs/>
          <w:lang w:val="fr-CH"/>
        </w:rPr>
        <w:t>A</w:t>
      </w:r>
      <w:r w:rsidRPr="00A55B85">
        <w:rPr>
          <w:lang w:val="fr-CH"/>
        </w:rPr>
        <w:t>(</w:t>
      </w:r>
      <w:r w:rsidRPr="00A55B85">
        <w:rPr>
          <w:i/>
          <w:iCs/>
          <w:lang w:val="fr-CH"/>
        </w:rPr>
        <w:t>t</w:t>
      </w:r>
      <w:r w:rsidRPr="00A55B85">
        <w:rPr>
          <w:lang w:val="fr-CH"/>
        </w:rPr>
        <w:t>) sin (2</w:t>
      </w:r>
      <w:r w:rsidRPr="00A55B85">
        <w:sym w:font="Symbol" w:char="F070"/>
      </w:r>
      <w:proofErr w:type="spellStart"/>
      <w:r w:rsidRPr="00A55B85">
        <w:rPr>
          <w:i/>
          <w:iCs/>
          <w:lang w:val="fr-CH"/>
        </w:rPr>
        <w:t>f</w:t>
      </w:r>
      <w:r w:rsidRPr="00A55B85">
        <w:rPr>
          <w:vertAlign w:val="subscript"/>
          <w:lang w:val="fr-CH"/>
        </w:rPr>
        <w:t>o</w:t>
      </w:r>
      <w:r w:rsidRPr="00A55B85">
        <w:rPr>
          <w:i/>
          <w:iCs/>
          <w:lang w:val="fr-CH"/>
        </w:rPr>
        <w:t>t</w:t>
      </w:r>
      <w:proofErr w:type="spellEnd"/>
      <w:r w:rsidRPr="00A55B85">
        <w:rPr>
          <w:i/>
          <w:iCs/>
          <w:lang w:val="fr-CH"/>
        </w:rPr>
        <w:t xml:space="preserve"> </w:t>
      </w:r>
      <w:r w:rsidRPr="00A55B85">
        <w:rPr>
          <w:lang w:val="fr-CH"/>
        </w:rPr>
        <w:t xml:space="preserve">+ </w:t>
      </w:r>
      <w:r w:rsidRPr="00A55B85">
        <w:sym w:font="Symbol" w:char="F071"/>
      </w:r>
      <w:r w:rsidRPr="00A55B85">
        <w:rPr>
          <w:lang w:val="fr-CH"/>
        </w:rPr>
        <w:t>(</w:t>
      </w:r>
      <w:r w:rsidRPr="00A55B85">
        <w:rPr>
          <w:i/>
          <w:iCs/>
          <w:lang w:val="fr-CH"/>
        </w:rPr>
        <w:t>t</w:t>
      </w:r>
      <w:r w:rsidRPr="00A55B85">
        <w:rPr>
          <w:lang w:val="fr-CH"/>
        </w:rPr>
        <w:t>))</w:t>
      </w:r>
      <w:r w:rsidRPr="00A55B85">
        <w:rPr>
          <w:lang w:val="fr-CH"/>
        </w:rPr>
        <w:tab/>
        <w:t>(1)</w:t>
      </w:r>
    </w:p>
    <w:p w:rsidR="00A55B85" w:rsidRPr="00A55B85" w:rsidRDefault="00A55B85" w:rsidP="00A55B85">
      <w:proofErr w:type="gramStart"/>
      <w:r w:rsidRPr="00A55B85">
        <w:t>where</w:t>
      </w:r>
      <w:proofErr w:type="gramEnd"/>
      <w:r w:rsidRPr="00A55B85">
        <w:t>:</w:t>
      </w:r>
    </w:p>
    <w:p w:rsidR="00A55B85" w:rsidRPr="00A55B85" w:rsidRDefault="00A55B85" w:rsidP="00A55B85">
      <w:pPr>
        <w:tabs>
          <w:tab w:val="clear" w:pos="1134"/>
          <w:tab w:val="clear" w:pos="2268"/>
          <w:tab w:val="right" w:pos="1871"/>
          <w:tab w:val="left" w:pos="2041"/>
        </w:tabs>
        <w:spacing w:before="80"/>
        <w:ind w:left="2041" w:hanging="2041"/>
      </w:pPr>
      <w:r w:rsidRPr="00A55B85">
        <w:tab/>
      </w:r>
      <w:r w:rsidRPr="00A55B85">
        <w:rPr>
          <w:i/>
          <w:iCs/>
        </w:rPr>
        <w:t>f</w:t>
      </w:r>
      <w:r w:rsidRPr="00A55B85">
        <w:rPr>
          <w:vertAlign w:val="subscript"/>
        </w:rPr>
        <w:t>0</w:t>
      </w:r>
      <w:r w:rsidRPr="00A55B85">
        <w:t>=</w:t>
      </w:r>
      <w:r w:rsidRPr="00A55B85">
        <w:tab/>
        <w:t>radar transmit carrier frequency (Hz);</w:t>
      </w:r>
    </w:p>
    <w:p w:rsidR="00A55B85" w:rsidRPr="00A55B85" w:rsidRDefault="00A55B85" w:rsidP="00A55B85">
      <w:pPr>
        <w:tabs>
          <w:tab w:val="clear" w:pos="1134"/>
          <w:tab w:val="clear" w:pos="2268"/>
          <w:tab w:val="right" w:pos="1871"/>
          <w:tab w:val="left" w:pos="2041"/>
        </w:tabs>
        <w:spacing w:before="80"/>
        <w:ind w:left="2041" w:hanging="2041"/>
        <w:rPr>
          <w:lang w:val="fr-CH"/>
        </w:rPr>
      </w:pPr>
      <w:r w:rsidRPr="00A55B85">
        <w:tab/>
      </w:r>
      <w:r w:rsidRPr="00A55B85">
        <w:rPr>
          <w:i/>
          <w:iCs/>
          <w:lang w:val="fr-CH"/>
        </w:rPr>
        <w:t>A</w:t>
      </w:r>
      <w:r w:rsidRPr="00A55B85">
        <w:rPr>
          <w:lang w:val="fr-CH"/>
        </w:rPr>
        <w:t>(</w:t>
      </w:r>
      <w:r w:rsidRPr="00A55B85">
        <w:rPr>
          <w:i/>
          <w:iCs/>
          <w:lang w:val="fr-CH"/>
        </w:rPr>
        <w:t>t</w:t>
      </w:r>
      <w:r w:rsidRPr="00A55B85">
        <w:rPr>
          <w:lang w:val="fr-CH"/>
        </w:rPr>
        <w:t>)=</w:t>
      </w:r>
      <w:r w:rsidRPr="00A55B85">
        <w:rPr>
          <w:lang w:val="fr-CH"/>
        </w:rPr>
        <w:tab/>
        <w:t>signal amplitude (Volts);</w:t>
      </w:r>
    </w:p>
    <w:p w:rsidR="00A55B85" w:rsidRPr="00A55B85" w:rsidRDefault="00A55B85" w:rsidP="00A55B85">
      <w:pPr>
        <w:tabs>
          <w:tab w:val="clear" w:pos="1134"/>
          <w:tab w:val="clear" w:pos="2268"/>
          <w:tab w:val="right" w:pos="1871"/>
          <w:tab w:val="left" w:pos="2041"/>
        </w:tabs>
        <w:spacing w:before="80"/>
        <w:ind w:left="2041" w:hanging="2041"/>
      </w:pPr>
      <w:r w:rsidRPr="00A55B85">
        <w:rPr>
          <w:lang w:val="fr-CH"/>
        </w:rPr>
        <w:tab/>
      </w:r>
      <w:r w:rsidRPr="00A55B85">
        <w:sym w:font="Symbol" w:char="F071"/>
      </w:r>
      <w:r w:rsidRPr="00A55B85">
        <w:t>(</w:t>
      </w:r>
      <w:r w:rsidRPr="00A55B85">
        <w:rPr>
          <w:i/>
          <w:iCs/>
        </w:rPr>
        <w:t>t</w:t>
      </w:r>
      <w:r w:rsidRPr="00A55B85">
        <w:t>)=</w:t>
      </w:r>
      <w:r w:rsidRPr="00A55B85">
        <w:tab/>
        <w:t>signal phase (rad).</w:t>
      </w:r>
    </w:p>
    <w:p w:rsidR="00A55B85" w:rsidRPr="00A55B85" w:rsidRDefault="00A55B85" w:rsidP="00A55B85">
      <w:r w:rsidRPr="00A55B85">
        <w:t xml:space="preserve">The phase of the transmitting signal, </w:t>
      </w:r>
      <w:r w:rsidRPr="00A55B85">
        <w:sym w:font="Symbol" w:char="F071"/>
      </w:r>
      <w:r w:rsidRPr="00A55B85">
        <w:t>(</w:t>
      </w:r>
      <w:r w:rsidRPr="00A55B85">
        <w:rPr>
          <w:i/>
          <w:iCs/>
        </w:rPr>
        <w:t>t</w:t>
      </w:r>
      <w:r w:rsidRPr="00A55B85">
        <w:t xml:space="preserve">), can be </w:t>
      </w:r>
      <w:proofErr w:type="spellStart"/>
      <w:r w:rsidRPr="00A55B85">
        <w:t>modeled</w:t>
      </w:r>
      <w:proofErr w:type="spellEnd"/>
      <w:r w:rsidRPr="00A55B85">
        <w:t xml:space="preserve"> for unmodulated narrow pulse or linear frequency modulated (LFM) long pulse, or non-linear frequency modulated (NLFM) long pulse.</w:t>
      </w:r>
    </w:p>
    <w:p w:rsidR="00A55B85" w:rsidRPr="00A55B85" w:rsidRDefault="00A55B85" w:rsidP="00A55B85">
      <w:r w:rsidRPr="00A55B85">
        <w:t xml:space="preserve">It is important that the software model of the ATC PSRs match closely to the actual systems. A comparison of </w:t>
      </w:r>
      <w:proofErr w:type="spellStart"/>
      <w:r w:rsidRPr="00A55B85">
        <w:t>modeled</w:t>
      </w:r>
      <w:proofErr w:type="spellEnd"/>
      <w:r w:rsidRPr="00A55B85">
        <w:t xml:space="preserve"> signal spectrum with the measured spectrum is necessary to validate the model.</w:t>
      </w:r>
    </w:p>
    <w:p w:rsidR="00A55B85" w:rsidRPr="00A55B85" w:rsidRDefault="00A55B85" w:rsidP="00A55B85">
      <w:pPr>
        <w:keepNext/>
        <w:keepLines/>
        <w:spacing w:before="200"/>
        <w:ind w:left="1134" w:hanging="1134"/>
        <w:outlineLvl w:val="1"/>
        <w:rPr>
          <w:b/>
        </w:rPr>
      </w:pPr>
      <w:bookmarkStart w:id="203" w:name="_Hlk523139367"/>
      <w:r w:rsidRPr="00A55B85">
        <w:rPr>
          <w:b/>
        </w:rPr>
        <w:t>A1.2.1</w:t>
      </w:r>
      <w:r w:rsidRPr="00A55B85">
        <w:rPr>
          <w:b/>
        </w:rPr>
        <w:tab/>
      </w:r>
      <w:proofErr w:type="spellStart"/>
      <w:r w:rsidRPr="00A55B85">
        <w:rPr>
          <w:b/>
        </w:rPr>
        <w:t>Modeling</w:t>
      </w:r>
      <w:proofErr w:type="spellEnd"/>
      <w:r w:rsidRPr="00A55B85">
        <w:rPr>
          <w:b/>
        </w:rPr>
        <w:t xml:space="preserve"> radar system 2</w:t>
      </w:r>
    </w:p>
    <w:bookmarkEnd w:id="203"/>
    <w:p w:rsidR="00A55B85" w:rsidRPr="00A55B85" w:rsidRDefault="00A55B85" w:rsidP="00A55B85">
      <w:r w:rsidRPr="00A55B85">
        <w:t xml:space="preserve">For example, the transmitted spectrum model of System 2 (Recommendation </w:t>
      </w:r>
      <w:r w:rsidRPr="00A55B85">
        <w:rPr>
          <w:szCs w:val="24"/>
        </w:rPr>
        <w:t>ITU-R M.1463</w:t>
      </w:r>
      <w:r w:rsidRPr="00A55B85">
        <w:t>) can be compared to the measured spectrum of this radar. The measured spectrum is shown in Figure </w:t>
      </w:r>
      <w:ins w:id="204" w:author="Tran, Michael" w:date="2020-03-20T12:11:00Z">
        <w:r w:rsidR="00BC04E6">
          <w:t>A1-</w:t>
        </w:r>
      </w:ins>
      <w:r w:rsidRPr="00A55B85">
        <w:t>2.</w:t>
      </w:r>
    </w:p>
    <w:p w:rsidR="00A55B85" w:rsidRPr="00A55B85" w:rsidRDefault="00A55B85" w:rsidP="00A55B85">
      <w:pPr>
        <w:keepNext/>
        <w:keepLines/>
        <w:spacing w:before="480" w:after="120"/>
        <w:jc w:val="center"/>
        <w:rPr>
          <w:caps/>
          <w:sz w:val="20"/>
        </w:rPr>
      </w:pPr>
      <w:r w:rsidRPr="00A55B85">
        <w:rPr>
          <w:caps/>
          <w:sz w:val="20"/>
        </w:rPr>
        <w:t>Figure A1-2</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 xml:space="preserve">Measured spectrum of air traffic control </w:t>
      </w:r>
      <w:proofErr w:type="spellStart"/>
      <w:r w:rsidRPr="00A55B85">
        <w:rPr>
          <w:rFonts w:ascii="Times New Roman Bold" w:hAnsi="Times New Roman Bold"/>
          <w:b/>
          <w:sz w:val="20"/>
        </w:rPr>
        <w:t>en</w:t>
      </w:r>
      <w:proofErr w:type="spellEnd"/>
      <w:r w:rsidRPr="00A55B85">
        <w:rPr>
          <w:rFonts w:ascii="Times New Roman Bold" w:hAnsi="Times New Roman Bold"/>
          <w:b/>
          <w:sz w:val="20"/>
        </w:rPr>
        <w:t>-route surveillance radars – system 2</w:t>
      </w:r>
    </w:p>
    <w:p w:rsidR="00A55B85" w:rsidRPr="00A55B85" w:rsidRDefault="00A55B85" w:rsidP="00A55B85">
      <w:pPr>
        <w:spacing w:after="240"/>
        <w:jc w:val="center"/>
      </w:pPr>
      <w:r w:rsidRPr="00A55B85">
        <w:rPr>
          <w:noProof/>
          <w:lang w:val="en-US"/>
        </w:rPr>
        <w:drawing>
          <wp:inline distT="0" distB="0" distL="0" distR="0" wp14:anchorId="0DE2B61A" wp14:editId="4D70C0F6">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rsidR="00A55B85" w:rsidRPr="00A55B85" w:rsidRDefault="00A55B85" w:rsidP="00A55B85">
      <w:r w:rsidRPr="00A55B85">
        <w:t xml:space="preserve">This transmitted waveform consists of an 88.8 µs pulse at frequency f1 followed by a 58.8 µs pulse at frequency f2. Separation of f1 and f2 is 82.854 </w:t>
      </w:r>
      <w:proofErr w:type="spellStart"/>
      <w:r w:rsidRPr="00A55B85">
        <w:t>MHz.</w:t>
      </w:r>
      <w:proofErr w:type="spellEnd"/>
      <w:r w:rsidRPr="00A55B85">
        <w:t xml:space="preserve"> Each pulse is modulated with a NLFM chirp bandwidth of 0.77 </w:t>
      </w:r>
      <w:proofErr w:type="spellStart"/>
      <w:r w:rsidRPr="00A55B85">
        <w:t>MHz.</w:t>
      </w:r>
      <w:proofErr w:type="spellEnd"/>
      <w:r w:rsidRPr="00A55B85">
        <w:t xml:space="preserve"> Figure A1-3 shows the modelled chirp swept frequency of System 2 using NLFM as compared LFM.</w:t>
      </w:r>
    </w:p>
    <w:p w:rsidR="00A55B85" w:rsidRPr="00A55B85" w:rsidRDefault="00A55B85" w:rsidP="00A55B85">
      <w:pPr>
        <w:keepNext/>
        <w:keepLines/>
        <w:spacing w:before="480" w:after="120"/>
        <w:jc w:val="center"/>
        <w:rPr>
          <w:caps/>
          <w:sz w:val="20"/>
        </w:rPr>
      </w:pPr>
      <w:r w:rsidRPr="00A55B85">
        <w:rPr>
          <w:caps/>
          <w:sz w:val="20"/>
        </w:rPr>
        <w:t>Figure A1-3</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 xml:space="preserve">Chirp sweep frequency of air traffic control, </w:t>
      </w:r>
      <w:proofErr w:type="spellStart"/>
      <w:r w:rsidRPr="00A55B85">
        <w:rPr>
          <w:rFonts w:ascii="Times New Roman Bold" w:hAnsi="Times New Roman Bold"/>
          <w:b/>
          <w:sz w:val="20"/>
        </w:rPr>
        <w:t>en</w:t>
      </w:r>
      <w:proofErr w:type="spellEnd"/>
      <w:r w:rsidRPr="00A55B85">
        <w:rPr>
          <w:rFonts w:ascii="Times New Roman Bold" w:hAnsi="Times New Roman Bold"/>
          <w:b/>
          <w:sz w:val="20"/>
        </w:rPr>
        <w:t>-route primary surveillance radar – system 2</w:t>
      </w:r>
    </w:p>
    <w:p w:rsidR="00A55B85" w:rsidRPr="00A55B85" w:rsidRDefault="00A55B85" w:rsidP="00A55B85">
      <w:pPr>
        <w:spacing w:after="240"/>
        <w:jc w:val="center"/>
      </w:pPr>
      <w:r w:rsidRPr="00A55B85">
        <w:rPr>
          <w:noProof/>
          <w:lang w:val="en-US"/>
        </w:rPr>
        <w:drawing>
          <wp:inline distT="0" distB="0" distL="0" distR="0" wp14:anchorId="79A77C13" wp14:editId="294FD585">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70248" cy="3200400"/>
                    </a:xfrm>
                    <a:prstGeom prst="rect">
                      <a:avLst/>
                    </a:prstGeom>
                  </pic:spPr>
                </pic:pic>
              </a:graphicData>
            </a:graphic>
          </wp:inline>
        </w:drawing>
      </w:r>
    </w:p>
    <w:p w:rsidR="00A55B85" w:rsidRPr="00A55B85" w:rsidRDefault="00A55B85" w:rsidP="00A55B85">
      <w:bookmarkStart w:id="205" w:name="_Hlk523150654"/>
      <w:r w:rsidRPr="00A55B85">
        <w:t>The ris</w:t>
      </w:r>
      <w:ins w:id="206" w:author="Tran, Michael" w:date="2020-03-20T12:13:00Z">
        <w:r w:rsidR="00911100">
          <w:t>in</w:t>
        </w:r>
      </w:ins>
      <w:ins w:id="207" w:author="Tran, Michael" w:date="2020-03-20T12:14:00Z">
        <w:r w:rsidR="00911100">
          <w:t>g</w:t>
        </w:r>
      </w:ins>
      <w:del w:id="208" w:author="Tran, Michael" w:date="2020-03-20T12:13:00Z">
        <w:r w:rsidRPr="00A55B85" w:rsidDel="00911100">
          <w:delText>e</w:delText>
        </w:r>
      </w:del>
      <w:r w:rsidRPr="00A55B85">
        <w:t xml:space="preserve"> edge of the pulse is </w:t>
      </w:r>
      <w:proofErr w:type="spellStart"/>
      <w:r w:rsidRPr="00A55B85">
        <w:t>modeled</w:t>
      </w:r>
      <w:proofErr w:type="spellEnd"/>
      <w:r w:rsidRPr="00A55B85">
        <w:t xml:space="preserve"> with a rise time of 1.2 µs (from 10% to 90% of the signal amplitude) using the cosine-square shape</w:t>
      </w:r>
      <w:bookmarkEnd w:id="205"/>
      <w:r w:rsidRPr="00A55B85">
        <w:t>, as shown in Figure A1-4.</w:t>
      </w:r>
    </w:p>
    <w:p w:rsidR="00A55B85" w:rsidRPr="00A55B85" w:rsidRDefault="00A55B85" w:rsidP="00A55B85">
      <w:del w:id="209" w:author="Tran, Michael" w:date="2020-03-20T12:17:00Z">
        <w:r w:rsidRPr="00A55B85" w:rsidDel="00911100">
          <w:delText xml:space="preserve">The modeled ATC system emission bandwidths are resulted in emission bandwidths at -40 dB </w:delText>
        </w:r>
      </w:del>
      <w:del w:id="210" w:author="Tran, Michael" w:date="2020-03-20T12:18:00Z">
        <w:r w:rsidRPr="00A55B85" w:rsidDel="00911100">
          <w:delText>level of</w:delText>
        </w:r>
      </w:del>
      <w:ins w:id="211" w:author="Tran, Michael" w:date="2020-03-20T12:18:00Z">
        <w:r w:rsidR="00911100">
          <w:t>Given a pulse ris</w:t>
        </w:r>
      </w:ins>
      <w:ins w:id="212" w:author="Tran, Michael" w:date="2020-03-20T12:19:00Z">
        <w:r w:rsidR="00911100">
          <w:t xml:space="preserve">e time of 1.2 </w:t>
        </w:r>
        <w:r w:rsidR="00911100" w:rsidRPr="00A55B85">
          <w:t>µs</w:t>
        </w:r>
        <w:r w:rsidR="00911100">
          <w:t>, at</w:t>
        </w:r>
      </w:ins>
      <w:r w:rsidRPr="00A55B85">
        <w:t xml:space="preserve"> around 3.4 MHz </w:t>
      </w:r>
      <w:ins w:id="213" w:author="Tran, Michael" w:date="2020-03-20T12:19:00Z">
        <w:r w:rsidR="00911100">
          <w:t>(</w:t>
        </w:r>
      </w:ins>
      <w:r w:rsidRPr="00A55B85">
        <w:t>for an 88.8 µs pulse</w:t>
      </w:r>
      <w:ins w:id="214" w:author="Tran, Michael" w:date="2020-03-20T12:19:00Z">
        <w:r w:rsidR="00911100">
          <w:t>)</w:t>
        </w:r>
      </w:ins>
      <w:r w:rsidRPr="00A55B85">
        <w:t xml:space="preserve"> and </w:t>
      </w:r>
      <w:del w:id="215" w:author="Tran, Michael" w:date="2020-03-20T12:19:00Z">
        <w:r w:rsidRPr="00A55B85" w:rsidDel="00911100">
          <w:delText xml:space="preserve">of </w:delText>
        </w:r>
      </w:del>
      <w:r w:rsidRPr="00A55B85">
        <w:t xml:space="preserve">around 3.5 MHz </w:t>
      </w:r>
      <w:ins w:id="216" w:author="Tran, Michael" w:date="2020-03-20T12:19:00Z">
        <w:r w:rsidR="00911100">
          <w:t>(</w:t>
        </w:r>
      </w:ins>
      <w:r w:rsidRPr="00A55B85">
        <w:t>for a 58.8 µs pulse</w:t>
      </w:r>
      <w:ins w:id="217" w:author="Tran, Michael" w:date="2020-03-20T12:19:00Z">
        <w:r w:rsidR="00911100">
          <w:t>)</w:t>
        </w:r>
      </w:ins>
      <w:del w:id="218" w:author="Tran, Michael" w:date="2020-03-20T12:20:00Z">
        <w:r w:rsidRPr="00A55B85" w:rsidDel="00911100">
          <w:delText xml:space="preserve"> for the pulse rise time of 1.2 µ</w:delText>
        </w:r>
      </w:del>
      <w:del w:id="219" w:author="Tran, Michael" w:date="2020-03-20T12:19:00Z">
        <w:r w:rsidRPr="00A55B85" w:rsidDel="00911100">
          <w:delText>s</w:delText>
        </w:r>
      </w:del>
      <w:ins w:id="220" w:author="Tran, Michael" w:date="2020-03-20T12:20:00Z">
        <w:r w:rsidR="00911100">
          <w:t xml:space="preserve">, the modelled ATC system emission bandwidths are at a level of -40 </w:t>
        </w:r>
        <w:proofErr w:type="spellStart"/>
        <w:r w:rsidR="00911100">
          <w:t>dB</w:t>
        </w:r>
      </w:ins>
      <w:r w:rsidRPr="00A55B85">
        <w:t>.</w:t>
      </w:r>
      <w:proofErr w:type="spellEnd"/>
    </w:p>
    <w:p w:rsidR="00A55B85" w:rsidRPr="00A55B85" w:rsidRDefault="00A55B85" w:rsidP="00A55B85">
      <w:pPr>
        <w:keepNext/>
        <w:keepLines/>
        <w:spacing w:before="480" w:after="120"/>
        <w:jc w:val="center"/>
        <w:rPr>
          <w:caps/>
          <w:sz w:val="20"/>
        </w:rPr>
      </w:pPr>
      <w:r w:rsidRPr="00A55B85">
        <w:rPr>
          <w:caps/>
          <w:sz w:val="20"/>
        </w:rPr>
        <w:t>Figure A1-4</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93"/>
      </w:tblGrid>
      <w:tr w:rsidR="00A55B85" w:rsidRPr="00A55B85" w:rsidTr="007A2C26">
        <w:tc>
          <w:tcPr>
            <w:tcW w:w="4749" w:type="dxa"/>
          </w:tcPr>
          <w:p w:rsidR="00A55B85" w:rsidRPr="00A55B85" w:rsidRDefault="00A55B85" w:rsidP="00A55B85">
            <w:pPr>
              <w:spacing w:after="240"/>
              <w:jc w:val="center"/>
            </w:pPr>
            <w:r w:rsidRPr="00A55B85">
              <w:rPr>
                <w:noProof/>
                <w:lang w:val="en-US"/>
              </w:rPr>
              <w:drawing>
                <wp:inline distT="0" distB="0" distL="0" distR="0" wp14:anchorId="76BF2974" wp14:editId="1EA634B0">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8">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rsidR="00A55B85" w:rsidRPr="00A55B85" w:rsidRDefault="00A55B85" w:rsidP="00A55B85">
            <w:pPr>
              <w:spacing w:after="240"/>
              <w:jc w:val="center"/>
            </w:pPr>
            <w:r w:rsidRPr="00A55B85">
              <w:rPr>
                <w:noProof/>
                <w:lang w:val="en-US"/>
              </w:rPr>
              <w:drawing>
                <wp:inline distT="0" distB="0" distL="0" distR="0" wp14:anchorId="69400CFE" wp14:editId="593F49EF">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5B85" w:rsidRPr="00A55B85" w:rsidRDefault="00A55B85" w:rsidP="00A55B85">
      <w:r w:rsidRPr="00A55B85">
        <w:t>The radar oscillator phase noise (</w:t>
      </w:r>
      <w:proofErr w:type="gramStart"/>
      <w:r w:rsidRPr="00A55B85">
        <w:rPr>
          <w:iCs/>
        </w:rPr>
        <w:t>ϕ</w:t>
      </w:r>
      <w:r w:rsidRPr="00A55B85">
        <w:rPr>
          <w:i/>
        </w:rPr>
        <w:t>(</w:t>
      </w:r>
      <w:proofErr w:type="gramEnd"/>
      <w:r w:rsidRPr="00A55B85">
        <w:rPr>
          <w:i/>
        </w:rPr>
        <w:t>n)</w:t>
      </w:r>
      <w:r w:rsidRPr="00A55B85">
        <w:t xml:space="preserve">) is </w:t>
      </w:r>
      <w:proofErr w:type="spellStart"/>
      <w:r w:rsidRPr="00A55B85">
        <w:t>modeled</w:t>
      </w:r>
      <w:proofErr w:type="spellEnd"/>
      <w:r w:rsidRPr="00A55B85">
        <w:t xml:space="preserve"> as a white phase noise, a phase random walk, and a frequency random walk, as shown in Figure </w:t>
      </w:r>
      <w:ins w:id="221" w:author="Tran, Michael" w:date="2020-03-20T12:20:00Z">
        <w:r w:rsidR="00911100">
          <w:t>A1-</w:t>
        </w:r>
      </w:ins>
      <w:r w:rsidRPr="00A55B85">
        <w:t>5.</w:t>
      </w:r>
    </w:p>
    <w:p w:rsidR="00A55B85" w:rsidRPr="00A55B85" w:rsidRDefault="00A55B85" w:rsidP="00A55B85">
      <w:pPr>
        <w:keepNext/>
        <w:keepLines/>
        <w:spacing w:before="480" w:after="120"/>
        <w:jc w:val="center"/>
        <w:rPr>
          <w:caps/>
          <w:sz w:val="20"/>
        </w:rPr>
      </w:pPr>
      <w:r w:rsidRPr="00A55B85">
        <w:rPr>
          <w:caps/>
          <w:sz w:val="20"/>
        </w:rPr>
        <w:t>Figure A1-5</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Air traffic control system 2 – modelled oscillator phase noise</w:t>
      </w:r>
    </w:p>
    <w:p w:rsidR="00A55B85" w:rsidRPr="00A55B85" w:rsidRDefault="00A55B85" w:rsidP="00A55B85">
      <w:pPr>
        <w:spacing w:after="240"/>
        <w:jc w:val="center"/>
      </w:pPr>
      <w:r w:rsidRPr="00A55B85">
        <w:rPr>
          <w:noProof/>
          <w:lang w:val="en-US"/>
        </w:rPr>
        <w:drawing>
          <wp:inline distT="0" distB="0" distL="0" distR="0" wp14:anchorId="6C04319C" wp14:editId="77F01B10">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rsidR="00A55B85" w:rsidRPr="00A55B85" w:rsidRDefault="00A55B85" w:rsidP="00A55B85">
      <w:r w:rsidRPr="00A55B85">
        <w:t>Each input process (</w:t>
      </w:r>
      <w:proofErr w:type="spellStart"/>
      <w:proofErr w:type="gramStart"/>
      <w:r w:rsidRPr="00A55B85">
        <w:rPr>
          <w:iCs/>
        </w:rPr>
        <w:t>ω</w:t>
      </w:r>
      <w:r w:rsidRPr="00A55B85">
        <w:rPr>
          <w:i/>
          <w:vertAlign w:val="subscript"/>
        </w:rPr>
        <w:t>a</w:t>
      </w:r>
      <w:proofErr w:type="spellEnd"/>
      <w:r w:rsidRPr="00A55B85">
        <w:rPr>
          <w:i/>
        </w:rPr>
        <w:t>(</w:t>
      </w:r>
      <w:proofErr w:type="gramEnd"/>
      <w:r w:rsidRPr="00A55B85">
        <w:rPr>
          <w:i/>
        </w:rPr>
        <w:t>n)</w:t>
      </w:r>
      <w:r w:rsidRPr="00A55B85">
        <w:t xml:space="preserve">, </w:t>
      </w:r>
      <w:proofErr w:type="spellStart"/>
      <w:r w:rsidRPr="00A55B85">
        <w:rPr>
          <w:iCs/>
        </w:rPr>
        <w:t>ω</w:t>
      </w:r>
      <w:r w:rsidRPr="00A55B85">
        <w:rPr>
          <w:i/>
          <w:vertAlign w:val="subscript"/>
        </w:rPr>
        <w:t>f</w:t>
      </w:r>
      <w:proofErr w:type="spellEnd"/>
      <w:r w:rsidRPr="00A55B85">
        <w:rPr>
          <w:i/>
        </w:rPr>
        <w:t>(n)</w:t>
      </w:r>
      <w:r w:rsidRPr="00A55B85">
        <w:t xml:space="preserve"> and </w:t>
      </w:r>
      <w:proofErr w:type="spellStart"/>
      <w:r w:rsidRPr="00A55B85">
        <w:rPr>
          <w:iCs/>
        </w:rPr>
        <w:t>ω</w:t>
      </w:r>
      <w:r w:rsidRPr="00A55B85">
        <w:rPr>
          <w:iCs/>
          <w:vertAlign w:val="subscript"/>
        </w:rPr>
        <w:t>ϕ</w:t>
      </w:r>
      <w:proofErr w:type="spellEnd"/>
      <w:r w:rsidRPr="00A55B85">
        <w:rPr>
          <w:i/>
        </w:rPr>
        <w:t>(n)</w:t>
      </w:r>
      <w:r w:rsidRPr="00A55B85">
        <w:t>) is a Gaussian white noise sequence with the following variances:</w:t>
      </w:r>
    </w:p>
    <w:p w:rsidR="00A55B85" w:rsidRPr="00A55B85" w:rsidRDefault="00A55B85" w:rsidP="00A55B85">
      <w:pPr>
        <w:tabs>
          <w:tab w:val="clear" w:pos="1871"/>
          <w:tab w:val="clear" w:pos="2268"/>
          <w:tab w:val="center" w:pos="4820"/>
          <w:tab w:val="right" w:pos="9639"/>
        </w:tabs>
      </w:pPr>
      <w:r w:rsidRPr="00A55B85">
        <w:tab/>
      </w:r>
      <w:r w:rsidRPr="00A55B85">
        <w:tab/>
      </w:r>
      <w:r w:rsidRPr="00A55B85">
        <w:object w:dxaOrig="1400" w:dyaOrig="2100" w14:anchorId="514B3C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7.25pt" o:ole="" fillcolor="window">
            <v:imagedata r:id="rId21" o:title=""/>
          </v:shape>
          <o:OLEObject Type="Embed" ProgID="Equation.3" ShapeID="_x0000_i1025" DrawAspect="Content" ObjectID="_1653407174" r:id="rId22"/>
        </w:object>
      </w:r>
    </w:p>
    <w:p w:rsidR="00A55B85" w:rsidRPr="00A55B85" w:rsidRDefault="00A55B85" w:rsidP="00A55B85">
      <w:r w:rsidRPr="00A55B85">
        <w:t xml:space="preserve">Putting all these elements together, Figure </w:t>
      </w:r>
      <w:ins w:id="222" w:author="Tran, Michael" w:date="2020-03-20T12:22:00Z">
        <w:r w:rsidR="00C475AE">
          <w:t>A1-</w:t>
        </w:r>
      </w:ins>
      <w:r w:rsidRPr="00A55B85">
        <w:t xml:space="preserve">6 shows the </w:t>
      </w:r>
      <w:proofErr w:type="spellStart"/>
      <w:r w:rsidRPr="00A55B85">
        <w:t>modeled</w:t>
      </w:r>
      <w:proofErr w:type="spellEnd"/>
      <w:r w:rsidRPr="00A55B85">
        <w:t xml:space="preserve"> System 2 normalized power spectrum (pulse spectrum at F1 and at F2, separating by 82.854 MHz, and a zoomed in view of frequency F1</w:t>
      </w:r>
      <w:ins w:id="223" w:author="Tran, Michael" w:date="2020-03-20T12:25:00Z">
        <w:r w:rsidR="00C475AE">
          <w:t>, which matches the spectrum in Figure A1-2</w:t>
        </w:r>
      </w:ins>
      <w:r w:rsidRPr="00A55B85">
        <w:t>.</w:t>
      </w:r>
    </w:p>
    <w:p w:rsidR="00A55B85" w:rsidRPr="00A55B85" w:rsidRDefault="00A55B85" w:rsidP="00A55B85">
      <w:pPr>
        <w:keepNext/>
        <w:keepLines/>
        <w:spacing w:before="480" w:after="120"/>
        <w:jc w:val="center"/>
        <w:rPr>
          <w:caps/>
          <w:sz w:val="20"/>
        </w:rPr>
      </w:pPr>
      <w:r w:rsidRPr="00A55B85">
        <w:rPr>
          <w:caps/>
          <w:sz w:val="20"/>
        </w:rPr>
        <w:t>Figure A1-6</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rsidTr="007A2C26">
        <w:tc>
          <w:tcPr>
            <w:tcW w:w="4927" w:type="dxa"/>
          </w:tcPr>
          <w:p w:rsidR="00A55B85" w:rsidRPr="00A55B85" w:rsidRDefault="00A55B85" w:rsidP="00A55B85">
            <w:pPr>
              <w:spacing w:after="240"/>
              <w:jc w:val="center"/>
            </w:pPr>
            <w:r w:rsidRPr="00A55B85">
              <w:rPr>
                <w:noProof/>
                <w:lang w:val="en-US"/>
              </w:rPr>
              <w:drawing>
                <wp:inline distT="0" distB="0" distL="0" distR="0" wp14:anchorId="4E5D1F44" wp14:editId="65855DF3">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099816" cy="2322576"/>
                          </a:xfrm>
                          <a:prstGeom prst="rect">
                            <a:avLst/>
                          </a:prstGeom>
                        </pic:spPr>
                      </pic:pic>
                    </a:graphicData>
                  </a:graphic>
                </wp:inline>
              </w:drawing>
            </w:r>
          </w:p>
        </w:tc>
        <w:tc>
          <w:tcPr>
            <w:tcW w:w="4928" w:type="dxa"/>
          </w:tcPr>
          <w:p w:rsidR="00A55B85" w:rsidRPr="00A55B85" w:rsidRDefault="00A55B85" w:rsidP="00A55B85">
            <w:pPr>
              <w:spacing w:after="240"/>
              <w:jc w:val="center"/>
            </w:pPr>
            <w:r w:rsidRPr="00A55B85">
              <w:rPr>
                <w:noProof/>
                <w:lang w:val="en-US"/>
              </w:rPr>
              <w:drawing>
                <wp:inline distT="0" distB="0" distL="0" distR="0" wp14:anchorId="487222D8" wp14:editId="5DAFA410">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99816" cy="2322576"/>
                          </a:xfrm>
                          <a:prstGeom prst="rect">
                            <a:avLst/>
                          </a:prstGeom>
                        </pic:spPr>
                      </pic:pic>
                    </a:graphicData>
                  </a:graphic>
                </wp:inline>
              </w:drawing>
            </w:r>
          </w:p>
        </w:tc>
      </w:tr>
    </w:tbl>
    <w:p w:rsidR="00A55B85" w:rsidRPr="00A55B85" w:rsidRDefault="00A55B85" w:rsidP="00A55B85">
      <w:pPr>
        <w:keepNext/>
        <w:keepLines/>
        <w:spacing w:before="200"/>
        <w:ind w:left="1134" w:hanging="1134"/>
        <w:outlineLvl w:val="1"/>
        <w:rPr>
          <w:b/>
        </w:rPr>
      </w:pPr>
      <w:bookmarkStart w:id="224" w:name="_Toc451440027"/>
      <w:r w:rsidRPr="00A55B85">
        <w:rPr>
          <w:b/>
        </w:rPr>
        <w:t>A1.2.2</w:t>
      </w:r>
      <w:r w:rsidRPr="00A55B85">
        <w:rPr>
          <w:b/>
        </w:rPr>
        <w:tab/>
      </w:r>
      <w:proofErr w:type="spellStart"/>
      <w:r w:rsidRPr="00A55B85">
        <w:rPr>
          <w:b/>
        </w:rPr>
        <w:t>Modeling</w:t>
      </w:r>
      <w:proofErr w:type="spellEnd"/>
      <w:r w:rsidRPr="00A55B85">
        <w:rPr>
          <w:b/>
        </w:rPr>
        <w:t xml:space="preserve"> radar C</w:t>
      </w:r>
    </w:p>
    <w:p w:rsidR="00A55B85" w:rsidRPr="00A55B85" w:rsidRDefault="00A55B85" w:rsidP="00A55B85">
      <w:pPr>
        <w:rPr>
          <w:spacing w:val="-2"/>
        </w:rPr>
      </w:pPr>
      <w:r w:rsidRPr="00A55B85">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MHz and F2 ± 0.5 MHz, as shown on Figure A1-7.</w:t>
      </w:r>
    </w:p>
    <w:p w:rsidR="00A55B85" w:rsidRPr="00A55B85" w:rsidRDefault="00A55B85" w:rsidP="00A55B85">
      <w:pPr>
        <w:keepNext/>
        <w:keepLines/>
        <w:spacing w:before="480" w:after="120"/>
        <w:jc w:val="center"/>
        <w:rPr>
          <w:caps/>
          <w:sz w:val="20"/>
        </w:rPr>
      </w:pPr>
      <w:r w:rsidRPr="00A55B85">
        <w:rPr>
          <w:caps/>
          <w:sz w:val="20"/>
        </w:rPr>
        <w:t>Figure A1-7</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transmitting sequence</w:t>
      </w:r>
    </w:p>
    <w:p w:rsidR="00A55B85" w:rsidRPr="00A55B85" w:rsidRDefault="00A55B85" w:rsidP="00A55B85">
      <w:pPr>
        <w:spacing w:after="240"/>
        <w:jc w:val="center"/>
      </w:pPr>
      <w:r w:rsidRPr="00A55B85">
        <w:rPr>
          <w:noProof/>
          <w:lang w:val="en-US"/>
        </w:rPr>
        <w:drawing>
          <wp:inline distT="0" distB="0" distL="0" distR="0" wp14:anchorId="3635F3B9" wp14:editId="4ED3C7FD">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rsidR="00A55B85" w:rsidRPr="00A55B85" w:rsidRDefault="00A55B85" w:rsidP="00A55B85">
      <w:r w:rsidRPr="00A55B85">
        <w:t xml:space="preserve">Figure A1-8 shows the </w:t>
      </w:r>
      <w:proofErr w:type="spellStart"/>
      <w:r w:rsidRPr="00A55B85">
        <w:t>modeled</w:t>
      </w:r>
      <w:proofErr w:type="spellEnd"/>
      <w:r w:rsidRPr="00A55B85">
        <w:t xml:space="preserve"> Radar C normalized power spectrum – pulse spectrum at F</w:t>
      </w:r>
      <w:r w:rsidRPr="00A55B85">
        <w:rPr>
          <w:vertAlign w:val="subscript"/>
        </w:rPr>
        <w:t>1+</w:t>
      </w:r>
      <w:r w:rsidRPr="00A55B85">
        <w:t xml:space="preserve"> (long pulse 89 µs with 1 MHz chirp) and at F</w:t>
      </w:r>
      <w:r w:rsidRPr="00A55B85">
        <w:rPr>
          <w:vertAlign w:val="subscript"/>
        </w:rPr>
        <w:t>2+</w:t>
      </w:r>
      <w:r w:rsidRPr="00A55B85">
        <w:t xml:space="preserve"> (short pulse 1 µs), separated by a minimum of 30 </w:t>
      </w:r>
      <w:proofErr w:type="spellStart"/>
      <w:r w:rsidRPr="00A55B85">
        <w:t>MHz.</w:t>
      </w:r>
      <w:proofErr w:type="spellEnd"/>
    </w:p>
    <w:p w:rsidR="00A55B85" w:rsidRPr="00A55B85" w:rsidRDefault="00A55B85" w:rsidP="00A55B85">
      <w:pPr>
        <w:keepNext/>
        <w:keepLines/>
        <w:spacing w:before="480" w:after="120"/>
        <w:jc w:val="center"/>
        <w:rPr>
          <w:caps/>
          <w:sz w:val="20"/>
        </w:rPr>
      </w:pPr>
      <w:r w:rsidRPr="00A55B85">
        <w:rPr>
          <w:caps/>
          <w:sz w:val="20"/>
        </w:rPr>
        <w:t>Figure A1-8</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C normalized power spectrum</w:t>
      </w:r>
    </w:p>
    <w:p w:rsidR="00A55B85" w:rsidRPr="00A55B85" w:rsidRDefault="00A55B85" w:rsidP="00A55B85">
      <w:pPr>
        <w:spacing w:after="240"/>
        <w:jc w:val="center"/>
      </w:pPr>
      <w:r w:rsidRPr="00A55B85">
        <w:rPr>
          <w:noProof/>
          <w:lang w:val="en-US"/>
        </w:rPr>
        <w:drawing>
          <wp:inline distT="0" distB="0" distL="0" distR="0" wp14:anchorId="2DAC0F33" wp14:editId="3CCFECA5">
            <wp:extent cx="3986784" cy="29900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rsidR="00A55B85" w:rsidRPr="00A55B85" w:rsidRDefault="00A55B85" w:rsidP="00A55B85">
      <w:pPr>
        <w:keepNext/>
        <w:keepLines/>
        <w:spacing w:before="200"/>
        <w:ind w:left="1134" w:hanging="1134"/>
        <w:outlineLvl w:val="1"/>
        <w:rPr>
          <w:b/>
        </w:rPr>
      </w:pPr>
      <w:r w:rsidRPr="00A55B85">
        <w:rPr>
          <w:b/>
        </w:rPr>
        <w:t>A1.2.3</w:t>
      </w:r>
      <w:r w:rsidRPr="00A55B85">
        <w:rPr>
          <w:b/>
        </w:rPr>
        <w:tab/>
      </w:r>
      <w:proofErr w:type="spellStart"/>
      <w:r w:rsidRPr="00A55B85">
        <w:rPr>
          <w:b/>
        </w:rPr>
        <w:t>Modeling</w:t>
      </w:r>
      <w:proofErr w:type="spellEnd"/>
      <w:r w:rsidRPr="00A55B85">
        <w:rPr>
          <w:b/>
        </w:rPr>
        <w:t xml:space="preserve"> radar system 8</w:t>
      </w:r>
    </w:p>
    <w:p w:rsidR="00A55B85" w:rsidRPr="00A55B85" w:rsidRDefault="00A55B85" w:rsidP="00A55B85">
      <w:r w:rsidRPr="00A55B85">
        <w:t>Figure A1-9 shows the complex baseband chirp signal with 2 long pulses (modulated with F1 + 2.59 MHz and with F2 + 2.59 MHz, respectively) and 2 medium pulses (modulated with F2 – 2.59 MHz and with F1 – 2.59 MHz, respectively) with a gap of 4 µs between each pulse.</w:t>
      </w:r>
    </w:p>
    <w:p w:rsidR="00A55B85" w:rsidRPr="00A55B85" w:rsidRDefault="00A55B85" w:rsidP="00A55B85">
      <w:pPr>
        <w:keepNext/>
        <w:keepLines/>
        <w:spacing w:before="480" w:after="120"/>
        <w:jc w:val="center"/>
        <w:rPr>
          <w:caps/>
          <w:sz w:val="20"/>
        </w:rPr>
      </w:pPr>
      <w:r w:rsidRPr="00A55B85">
        <w:rPr>
          <w:caps/>
          <w:sz w:val="20"/>
        </w:rPr>
        <w:t>Figure A1-9</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system 8 normalized baseband chirp pulses</w:t>
      </w:r>
    </w:p>
    <w:p w:rsidR="00A55B85" w:rsidRPr="00A55B85" w:rsidRDefault="00A55B85" w:rsidP="00A55B85">
      <w:pPr>
        <w:spacing w:after="240"/>
        <w:jc w:val="center"/>
      </w:pPr>
      <w:r w:rsidRPr="00A55B85">
        <w:rPr>
          <w:noProof/>
          <w:lang w:val="en-US"/>
        </w:rPr>
        <w:drawing>
          <wp:inline distT="0" distB="0" distL="0" distR="0" wp14:anchorId="0FB65CF9" wp14:editId="62196691">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224"/>
    <w:p w:rsidR="00A55B85" w:rsidRPr="00A55B85" w:rsidRDefault="00A55B85" w:rsidP="00A55B85">
      <w:pPr>
        <w:keepNext/>
        <w:keepLines/>
        <w:spacing w:before="280"/>
        <w:ind w:left="1134" w:hanging="1134"/>
        <w:outlineLvl w:val="0"/>
        <w:rPr>
          <w:b/>
          <w:sz w:val="28"/>
        </w:rPr>
      </w:pPr>
      <w:r w:rsidRPr="00A55B85">
        <w:rPr>
          <w:b/>
          <w:sz w:val="28"/>
        </w:rPr>
        <w:t>A1.3</w:t>
      </w:r>
      <w:r w:rsidRPr="00A55B85">
        <w:rPr>
          <w:b/>
          <w:sz w:val="28"/>
        </w:rPr>
        <w:tab/>
      </w:r>
      <w:ins w:id="225" w:author="Tran, Michael" w:date="2020-03-30T14:50:00Z">
        <w:r w:rsidR="00F315BF">
          <w:rPr>
            <w:b/>
            <w:sz w:val="28"/>
          </w:rPr>
          <w:t xml:space="preserve">General </w:t>
        </w:r>
        <w:proofErr w:type="gramStart"/>
        <w:r w:rsidR="00F315BF">
          <w:rPr>
            <w:b/>
            <w:sz w:val="28"/>
          </w:rPr>
          <w:t>descriptions</w:t>
        </w:r>
        <w:proofErr w:type="gramEnd"/>
        <w:r w:rsidR="00F315BF">
          <w:rPr>
            <w:b/>
            <w:sz w:val="28"/>
          </w:rPr>
          <w:t xml:space="preserve"> of </w:t>
        </w:r>
      </w:ins>
      <w:del w:id="226" w:author="Tran, Michael" w:date="2020-03-30T14:50:00Z">
        <w:r w:rsidRPr="00A55B85" w:rsidDel="00F315BF">
          <w:rPr>
            <w:b/>
            <w:sz w:val="28"/>
          </w:rPr>
          <w:delText>R</w:delText>
        </w:r>
      </w:del>
      <w:ins w:id="227" w:author="Tran, Michael" w:date="2020-03-30T14:50:00Z">
        <w:r w:rsidR="00F315BF">
          <w:rPr>
            <w:b/>
            <w:sz w:val="28"/>
          </w:rPr>
          <w:t>radar r</w:t>
        </w:r>
      </w:ins>
      <w:r w:rsidRPr="00A55B85">
        <w:rPr>
          <w:b/>
          <w:sz w:val="28"/>
        </w:rPr>
        <w:t>eceivers</w:t>
      </w:r>
    </w:p>
    <w:p w:rsidR="00A55B85" w:rsidRPr="00A55B85" w:rsidRDefault="00A55B85" w:rsidP="00A55B85">
      <w:r w:rsidRPr="00A55B85">
        <w:t xml:space="preserve">In modern solid-state PSRs, reflected radar signals are received and processed through a chain of electronic components such as RF filters, low-noise amplifiers (LNA), </w:t>
      </w:r>
      <w:proofErr w:type="spellStart"/>
      <w:r w:rsidRPr="00A55B85">
        <w:t>beamformers</w:t>
      </w:r>
      <w:proofErr w:type="spellEnd"/>
      <w:r w:rsidRPr="00A55B85">
        <w:t xml:space="preserve">, RF down-converters, </w:t>
      </w:r>
      <w:proofErr w:type="spellStart"/>
      <w:r w:rsidRPr="00A55B85">
        <w:t>analog</w:t>
      </w:r>
      <w:proofErr w:type="spellEnd"/>
      <w:r w:rsidRPr="00A55B85">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rsidR="00A55B85" w:rsidRPr="00A55B85" w:rsidRDefault="00A55B85" w:rsidP="00A55B85">
      <w:pPr>
        <w:keepNext/>
        <w:keepLines/>
        <w:spacing w:before="480" w:after="120"/>
        <w:jc w:val="center"/>
        <w:rPr>
          <w:caps/>
          <w:sz w:val="20"/>
        </w:rPr>
      </w:pPr>
      <w:r w:rsidRPr="00A55B85">
        <w:rPr>
          <w:caps/>
          <w:sz w:val="20"/>
        </w:rPr>
        <w:t>Figure A1-10</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modern primary surveillance radar receiver</w:t>
      </w:r>
    </w:p>
    <w:p w:rsidR="00A55B85" w:rsidRPr="00A55B85" w:rsidRDefault="00A55B85" w:rsidP="00A55B85">
      <w:pPr>
        <w:spacing w:after="240"/>
        <w:jc w:val="center"/>
      </w:pPr>
      <w:r w:rsidRPr="00A55B85">
        <w:rPr>
          <w:noProof/>
          <w:lang w:val="en-US"/>
        </w:rPr>
        <w:drawing>
          <wp:inline distT="0" distB="0" distL="0" distR="0" wp14:anchorId="0380A5AA" wp14:editId="79602E31">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RF down converter</w:t>
      </w:r>
    </w:p>
    <w:p w:rsidR="00A55B85" w:rsidRPr="00A55B85" w:rsidRDefault="00A55B85" w:rsidP="00A55B85">
      <w:r w:rsidRPr="00A55B85">
        <w:t xml:space="preserve">The RF signal received from the radar antenna goes to a RF filter and to a wideband LNA amplifier that operates over a large dynamic range (&gt; 90 dB) and can accept signals up to –20 </w:t>
      </w:r>
      <w:proofErr w:type="spellStart"/>
      <w:r w:rsidRPr="00A55B85">
        <w:t>dBm</w:t>
      </w:r>
      <w:proofErr w:type="spellEnd"/>
      <w:r w:rsidRPr="00A55B85">
        <w:t xml:space="preserve"> without saturation.  The noise figure of the LNA is typically less than 3 </w:t>
      </w:r>
      <w:proofErr w:type="spellStart"/>
      <w:r w:rsidRPr="00A55B85">
        <w:t>dB.</w:t>
      </w:r>
      <w:proofErr w:type="spellEnd"/>
      <w:r w:rsidRPr="00A55B85">
        <w:t xml:space="preserve">  This effectively establishes the system noise figure for a radar. This received RF signal is </w:t>
      </w:r>
      <w:del w:id="228" w:author="Tran, Michael" w:date="2020-03-20T13:10:00Z">
        <w:r w:rsidRPr="00A55B85" w:rsidDel="0089234D">
          <w:delText>fetch</w:delText>
        </w:r>
      </w:del>
      <w:ins w:id="229" w:author="Tran, Michael" w:date="2020-03-20T13:10:00Z">
        <w:r w:rsidR="0089234D">
          <w:t>rout</w:t>
        </w:r>
      </w:ins>
      <w:r w:rsidRPr="00A55B85">
        <w:t xml:space="preserve">ed into the F1 bandpass-filter (BPF) and the F2 BPF before down-converting to </w:t>
      </w:r>
      <w:del w:id="230" w:author="Tran, Michael" w:date="2020-03-20T13:10:00Z">
        <w:r w:rsidRPr="00A55B85" w:rsidDel="0089234D">
          <w:delText xml:space="preserve">the </w:delText>
        </w:r>
      </w:del>
      <w:r w:rsidRPr="00A55B85">
        <w:t>intermediate frequenc</w:t>
      </w:r>
      <w:ins w:id="231" w:author="Tran, Michael" w:date="2020-03-20T13:10:00Z">
        <w:r w:rsidR="0089234D">
          <w:t>ies</w:t>
        </w:r>
      </w:ins>
      <w:del w:id="232" w:author="Tran, Michael" w:date="2020-03-20T13:10:00Z">
        <w:r w:rsidRPr="00A55B85" w:rsidDel="0089234D">
          <w:delText>y (IF) signals</w:delText>
        </w:r>
      </w:del>
      <w:r w:rsidRPr="00A55B85">
        <w:t xml:space="preserve"> (IF #1 and IF #2), respectively.  The signals </w:t>
      </w:r>
      <w:ins w:id="233" w:author="Tran, Michael" w:date="2020-03-20T13:11:00Z">
        <w:r w:rsidR="0089234D">
          <w:t>are passed</w:t>
        </w:r>
      </w:ins>
      <w:del w:id="234" w:author="Tran, Michael" w:date="2020-03-20T13:11:00Z">
        <w:r w:rsidRPr="00A55B85" w:rsidDel="0089234D">
          <w:delText>will go</w:delText>
        </w:r>
      </w:del>
      <w:r w:rsidRPr="00A55B85">
        <w:t xml:space="preserve"> through several stages of </w:t>
      </w:r>
      <w:ins w:id="235" w:author="Tran, Michael" w:date="2020-03-20T13:11:00Z">
        <w:r w:rsidR="0089234D">
          <w:t xml:space="preserve">the </w:t>
        </w:r>
      </w:ins>
      <w:r w:rsidRPr="00A55B85">
        <w:t xml:space="preserve">IF processing chain (amplifier and filter) </w:t>
      </w:r>
      <w:del w:id="236" w:author="Tran, Michael" w:date="2020-03-20T13:12:00Z">
        <w:r w:rsidRPr="00A55B85" w:rsidDel="0089234D">
          <w:delText>to bring the signals to</w:delText>
        </w:r>
      </w:del>
      <w:ins w:id="237" w:author="Tran, Michael" w:date="2020-03-20T13:12:00Z">
        <w:r w:rsidR="0089234D">
          <w:t>such that they fall within</w:t>
        </w:r>
      </w:ins>
      <w:r w:rsidRPr="00A55B85">
        <w:t xml:space="preserve"> the dynamic range of the A/D converters. The I/Q splitter </w:t>
      </w:r>
      <w:del w:id="238" w:author="Tran, Michael" w:date="2020-03-20T13:12:00Z">
        <w:r w:rsidRPr="00A55B85" w:rsidDel="0089234D">
          <w:delText xml:space="preserve">will </w:delText>
        </w:r>
      </w:del>
      <w:r w:rsidRPr="00A55B85">
        <w:t>separate</w:t>
      </w:r>
      <w:ins w:id="239" w:author="Tran, Michael" w:date="2020-03-20T13:12:00Z">
        <w:r w:rsidR="0089234D">
          <w:t>s</w:t>
        </w:r>
      </w:ins>
      <w:r w:rsidRPr="00A55B85">
        <w:t xml:space="preserve"> the digital signals into in-phase data (I) and quadrature-phase (Q), F1 I/Q signals and F2 I/Q signals, as shown in Figure A1-10.</w:t>
      </w:r>
    </w:p>
    <w:p w:rsidR="00A55B85" w:rsidRPr="00A55B85" w:rsidRDefault="00A55B85" w:rsidP="00A55B85">
      <w:pPr>
        <w:spacing w:before="160"/>
        <w:rPr>
          <w:rFonts w:ascii="Times New Roman Bold" w:hAnsi="Times New Roman Bold" w:cs="Times New Roman Bold"/>
          <w:b/>
        </w:rPr>
      </w:pPr>
      <w:r w:rsidRPr="00A55B85">
        <w:rPr>
          <w:rFonts w:ascii="Times New Roman Bold" w:hAnsi="Times New Roman Bold" w:cs="Times New Roman Bold"/>
          <w:b/>
        </w:rPr>
        <w:t>Pulse compression</w:t>
      </w:r>
    </w:p>
    <w:p w:rsidR="00A55B85" w:rsidRPr="00A55B85" w:rsidRDefault="00A55B85" w:rsidP="00A55B85">
      <w:r w:rsidRPr="00A55B85">
        <w:t>Radar range resolution depends on the bandwidth of the received signal, which is inversely proportional to the pulse duration.  So, short pulses</w:t>
      </w:r>
      <w:ins w:id="240" w:author="Tran, Michael" w:date="2020-03-20T13:13:00Z">
        <w:r w:rsidR="0089234D">
          <w:t xml:space="preserve"> (</w:t>
        </w:r>
      </w:ins>
      <w:ins w:id="241" w:author="Tran, Michael" w:date="2020-03-20T13:14:00Z">
        <w:r w:rsidR="0089234D">
          <w:t>S</w:t>
        </w:r>
      </w:ins>
      <w:ins w:id="242" w:author="Tran, Michael" w:date="2020-03-20T13:13:00Z">
        <w:r w:rsidR="0089234D">
          <w:t>Ps)</w:t>
        </w:r>
      </w:ins>
      <w:r w:rsidRPr="00A55B85">
        <w:t xml:space="preserve"> are better for range resolution. The received signal strength is proportional to the pulse duration.  Since the amplitude of the transmit pulse is limited by the maximum power of the radar, </w:t>
      </w:r>
      <w:del w:id="243" w:author="Tran, Michael" w:date="2020-03-20T13:14:00Z">
        <w:r w:rsidRPr="00A55B85" w:rsidDel="0089234D">
          <w:delText xml:space="preserve">the </w:delText>
        </w:r>
      </w:del>
      <w:r w:rsidRPr="00A55B85">
        <w:t>long pulses</w:t>
      </w:r>
      <w:ins w:id="244" w:author="Tran, Michael" w:date="2020-03-20T13:14:00Z">
        <w:r w:rsidR="0089234D">
          <w:t xml:space="preserve"> (LPs)</w:t>
        </w:r>
      </w:ins>
      <w:r w:rsidRPr="00A55B85">
        <w:t xml:space="preserve"> provide higher energy </w:t>
      </w:r>
      <w:del w:id="245" w:author="Tran, Michael" w:date="2020-03-20T13:14:00Z">
        <w:r w:rsidRPr="00A55B85" w:rsidDel="0089234D">
          <w:delText xml:space="preserve">in the pulses </w:delText>
        </w:r>
      </w:del>
      <w:r w:rsidRPr="00A55B85">
        <w:t>and are better for signal reception. Pulse compression is employed to transmit a long pulse that has a bandwidth of a short pulse, by frequency modulating (</w:t>
      </w:r>
      <w:del w:id="246" w:author="Tran, Michael" w:date="2020-03-20T13:15:00Z">
        <w:r w:rsidRPr="00A55B85" w:rsidDel="0089234D">
          <w:delText xml:space="preserve">commonly, </w:delText>
        </w:r>
      </w:del>
      <w:r w:rsidRPr="00A55B85">
        <w:t>linear FM or non-linear FM) or phase modulating (</w:t>
      </w:r>
      <w:del w:id="247" w:author="Tran, Michael" w:date="2020-03-20T13:15:00Z">
        <w:r w:rsidRPr="00A55B85" w:rsidDel="0089234D">
          <w:delText xml:space="preserve">commonly, </w:delText>
        </w:r>
      </w:del>
      <w:r w:rsidRPr="00A55B85">
        <w:t>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rsidR="00A55B85" w:rsidRPr="00A55B85" w:rsidRDefault="00A55B85" w:rsidP="00A55B85">
      <w:r w:rsidRPr="00A55B85">
        <w:t>Figure A1-11 provides the details of the generation of the discrete complex signal to be input to the pulse compression block.</w:t>
      </w:r>
    </w:p>
    <w:p w:rsidR="00A55B85" w:rsidRPr="00A55B85" w:rsidRDefault="00A55B85" w:rsidP="00A55B85">
      <w:pPr>
        <w:keepNext/>
        <w:keepLines/>
        <w:spacing w:before="480" w:after="120"/>
        <w:jc w:val="center"/>
        <w:rPr>
          <w:caps/>
          <w:sz w:val="20"/>
        </w:rPr>
      </w:pPr>
      <w:r w:rsidRPr="00A55B85">
        <w:rPr>
          <w:caps/>
          <w:sz w:val="20"/>
        </w:rPr>
        <w:t xml:space="preserve">Figure A1-11 </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a last IF stage receiver</w:t>
      </w:r>
    </w:p>
    <w:p w:rsidR="00A55B85" w:rsidRPr="00A55B85" w:rsidRDefault="00A55B85" w:rsidP="00A55B85">
      <w:pPr>
        <w:spacing w:after="240"/>
        <w:jc w:val="center"/>
      </w:pPr>
      <w:r w:rsidRPr="00A55B85">
        <w:rPr>
          <w:noProof/>
          <w:lang w:val="en-US"/>
        </w:rPr>
        <w:drawing>
          <wp:inline distT="0" distB="0" distL="0" distR="0" wp14:anchorId="79D8F9EB" wp14:editId="13F8B0C6">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rsidR="00A55B85" w:rsidRPr="00A55B85" w:rsidRDefault="00A55B85" w:rsidP="00A55B85">
      <w:r w:rsidRPr="00A55B85">
        <w:t>From Figure A1-11, the in-phase (</w:t>
      </w:r>
      <w:r w:rsidRPr="00A55B85">
        <w:rPr>
          <w:i/>
          <w:iCs/>
        </w:rPr>
        <w:t>I</w:t>
      </w:r>
      <w:r w:rsidRPr="00A55B85">
        <w:t>) and quadrature-phase (</w:t>
      </w:r>
      <w:r w:rsidRPr="00A55B85">
        <w:rPr>
          <w:i/>
          <w:iCs/>
        </w:rPr>
        <w:t>Q</w:t>
      </w:r>
      <w:r w:rsidRPr="00A55B85">
        <w:t>) are modelled as:</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sSub>
          <m:sSubPr>
            <m:ctrlPr>
              <w:rPr>
                <w:rFonts w:ascii="Cambria Math" w:hAnsi="Cambria Math"/>
              </w:rPr>
            </m:ctrlPr>
          </m:sSubPr>
          <m:e>
            <m:r>
              <w:rPr>
                <w:rFonts w:ascii="Cambria Math" w:hAnsi="Cambria Math"/>
              </w:rPr>
              <m:t>I</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cos</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Ik</m:t>
            </m:r>
          </m:sub>
        </m:sSub>
      </m:oMath>
    </w:p>
    <w:p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sSub>
          <m:sSubPr>
            <m:ctrlPr>
              <w:rPr>
                <w:rFonts w:ascii="Cambria Math" w:hAnsi="Cambria Math"/>
              </w:rPr>
            </m:ctrlPr>
          </m:sSubPr>
          <m:e>
            <m:r>
              <w:rPr>
                <w:rFonts w:ascii="Cambria Math" w:hAnsi="Cambria Math"/>
              </w:rPr>
              <m:t>Q</m:t>
            </m:r>
          </m:e>
          <m:sub>
            <m:r>
              <w:rPr>
                <w:rFonts w:ascii="Cambria Math" w:hAnsi="Cambria Math"/>
              </w:rPr>
              <m:t>k</m:t>
            </m:r>
          </m:sub>
        </m:sSub>
        <m:r>
          <m:rPr>
            <m:sty m:val="p"/>
          </m:rPr>
          <w:rPr>
            <w:rFonts w:ascii="Cambria Math" w:hAnsi="Cambria Math"/>
          </w:rPr>
          <m:t>=</m:t>
        </m:r>
        <m:f>
          <m:fPr>
            <m:ctrlPr>
              <w:rPr>
                <w:rFonts w:ascii="Cambria Math" w:hAnsi="Cambria Math"/>
              </w:rPr>
            </m:ctrlPr>
          </m:fPr>
          <m:num>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e>
                </m:d>
              </m:e>
            </m:func>
          </m:num>
          <m:den>
            <m:r>
              <w:rPr>
                <w:rFonts w:ascii="Cambria Math" w:hAnsi="Cambria Math"/>
              </w:rPr>
              <m:t>π</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k</m:t>
                    </m:r>
                  </m:sub>
                </m:sSub>
              </m:e>
            </m:acc>
            <m:r>
              <w:rPr>
                <w:rFonts w:ascii="Cambria Math" w:hAnsi="Cambria Math"/>
              </w:rPr>
              <m:t>T</m:t>
            </m:r>
          </m:den>
        </m:f>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2</m:t>
                </m:r>
                <m:r>
                  <w:rPr>
                    <w:rFonts w:ascii="Cambria Math" w:hAnsi="Cambria Math"/>
                  </w:rPr>
                  <m:t>S</m:t>
                </m:r>
              </m:num>
              <m:den>
                <m:sSub>
                  <m:sSubPr>
                    <m:ctrlPr>
                      <w:rPr>
                        <w:rFonts w:ascii="Cambria Math" w:hAnsi="Cambria Math"/>
                      </w:rPr>
                    </m:ctrlPr>
                  </m:sSubPr>
                  <m:e>
                    <m:r>
                      <w:rPr>
                        <w:rFonts w:ascii="Cambria Math" w:hAnsi="Cambria Math"/>
                      </w:rPr>
                      <m:t>N</m:t>
                    </m:r>
                  </m:e>
                  <m:sub>
                    <m:r>
                      <m:rPr>
                        <m:sty m:val="p"/>
                      </m:rPr>
                      <w:rPr>
                        <w:rFonts w:ascii="Cambria Math" w:hAnsi="Cambria Math"/>
                      </w:rPr>
                      <m:t>0</m:t>
                    </m:r>
                  </m:sub>
                </m:sSub>
              </m:den>
            </m:f>
            <m:r>
              <w:rPr>
                <w:rFonts w:ascii="Cambria Math" w:hAnsi="Cambria Math"/>
              </w:rPr>
              <m:t>T</m:t>
            </m:r>
          </m:e>
        </m:rad>
        <m:r>
          <w:rPr>
            <w:rFonts w:ascii="Cambria Math" w:hAnsi="Cambria Math"/>
          </w:rPr>
          <m:t>R</m:t>
        </m:r>
        <m:d>
          <m:dPr>
            <m:ctrlPr>
              <w:rPr>
                <w:rFonts w:ascii="Cambria Math" w:hAnsi="Cambria Math"/>
              </w:rPr>
            </m:ctrlPr>
          </m:dPr>
          <m:e>
            <m:acc>
              <m:accPr>
                <m:chr m:val="̃"/>
                <m:ctrlPr>
                  <w:rPr>
                    <w:rFonts w:ascii="Cambria Math" w:hAnsi="Cambria Math"/>
                  </w:rPr>
                </m:ctrlPr>
              </m:accPr>
              <m:e>
                <m:r>
                  <w:rPr>
                    <w:rFonts w:ascii="Cambria Math" w:hAnsi="Cambria Math"/>
                  </w:rPr>
                  <m:t>τ</m:t>
                </m:r>
              </m:e>
            </m:acc>
          </m:e>
        </m:d>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acc>
                  <m:accPr>
                    <m:chr m:val="̃"/>
                    <m:ctrlPr>
                      <w:rPr>
                        <w:rFonts w:ascii="Cambria Math" w:hAnsi="Cambria Math"/>
                      </w:rPr>
                    </m:ctrlPr>
                  </m:accPr>
                  <m:e>
                    <m:r>
                      <w:rPr>
                        <w:rFonts w:ascii="Cambria Math" w:hAnsi="Cambria Math"/>
                      </w:rPr>
                      <m:t>ϕ</m:t>
                    </m:r>
                  </m:e>
                </m:acc>
              </m:e>
            </m:d>
          </m:e>
        </m:func>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Qk</m:t>
            </m:r>
          </m:sub>
        </m:sSub>
      </m:oMath>
    </w:p>
    <w:p w:rsidR="00A55B85" w:rsidRPr="00A55B85" w:rsidRDefault="00A55B85" w:rsidP="00A55B85">
      <w:r w:rsidRPr="00A55B85">
        <w:t xml:space="preserve">where </w:t>
      </w:r>
      <w:r w:rsidRPr="00A55B85">
        <w:rPr>
          <w:i/>
          <w:iCs/>
        </w:rPr>
        <w:t>T</w:t>
      </w:r>
      <w:r w:rsidRPr="00A55B85">
        <w:t xml:space="preserve"> is the pulse width (seconds), </w:t>
      </w:r>
      <w:r w:rsidRPr="00A55B85">
        <w:rPr>
          <w:i/>
          <w:iCs/>
        </w:rPr>
        <w:t>N</w:t>
      </w:r>
      <w:r w:rsidRPr="00A55B85">
        <w:rPr>
          <w:vertAlign w:val="subscript"/>
        </w:rPr>
        <w:t>0</w:t>
      </w:r>
      <w:r w:rsidRPr="00A55B85">
        <w:t xml:space="preserve"> is the one-sided noise power density (Watts/Hz), </w:t>
      </w:r>
      <m:oMath>
        <m:acc>
          <m:accPr>
            <m:chr m:val="̃"/>
            <m:ctrlPr>
              <w:rPr>
                <w:rFonts w:ascii="Cambria Math" w:hAnsi="Cambria Math"/>
                <w:iCs/>
              </w:rPr>
            </m:ctrlPr>
          </m:accPr>
          <m:e>
            <m:r>
              <m:rPr>
                <m:sty m:val="p"/>
              </m:rPr>
              <w:rPr>
                <w:rFonts w:ascii="Cambria Math" w:hAnsi="Cambria Math"/>
              </w:rPr>
              <m:t>τ</m:t>
            </m:r>
          </m:e>
        </m:acc>
      </m:oMath>
      <w:r w:rsidRPr="00A55B85">
        <w:t xml:space="preserve"> is the error between the true received pulse phase and the receiver’s estimate pulse phase, </w:t>
      </w:r>
      <m:oMath>
        <m:acc>
          <m:accPr>
            <m:chr m:val="̃"/>
            <m:ctrlPr>
              <w:rPr>
                <w:rFonts w:ascii="Cambria Math" w:hAnsi="Cambria Math"/>
                <w:i/>
              </w:rPr>
            </m:ctrlPr>
          </m:accPr>
          <m:e>
            <m:r>
              <w:rPr>
                <w:rFonts w:ascii="Cambria Math" w:hAnsi="Cambria Math"/>
              </w:rPr>
              <m:t>f</m:t>
            </m:r>
          </m:e>
        </m:acc>
      </m:oMath>
      <w:r w:rsidRPr="00A55B85">
        <w:t xml:space="preserve"> is the frequency error (Hz), </w:t>
      </w:r>
      <m:oMath>
        <m:acc>
          <m:accPr>
            <m:chr m:val="̃"/>
            <m:ctrlPr>
              <w:rPr>
                <w:rFonts w:ascii="Cambria Math" w:hAnsi="Cambria Math"/>
                <w:i/>
              </w:rPr>
            </m:ctrlPr>
          </m:accPr>
          <m:e>
            <m:r>
              <m:rPr>
                <m:sty m:val="p"/>
              </m:rPr>
              <w:rPr>
                <w:rFonts w:ascii="Cambria Math" w:hAnsi="Cambria Math"/>
              </w:rPr>
              <m:t>ϕ</m:t>
            </m:r>
          </m:e>
        </m:acc>
      </m:oMath>
      <w:r w:rsidRPr="00A55B85">
        <w:t xml:space="preserve"> is the carrier phase error, </w:t>
      </w:r>
      <m:oMath>
        <m:r>
          <w:rPr>
            <w:rFonts w:ascii="Cambria Math" w:hAnsi="Cambria Math"/>
          </w:rPr>
          <m:t>R(</m:t>
        </m:r>
        <m:acc>
          <m:accPr>
            <m:chr m:val="̃"/>
            <m:ctrlPr>
              <w:rPr>
                <w:rFonts w:ascii="Cambria Math" w:hAnsi="Cambria Math"/>
                <w:iCs/>
              </w:rPr>
            </m:ctrlPr>
          </m:accPr>
          <m:e>
            <m:r>
              <m:rPr>
                <m:sty m:val="p"/>
              </m:rPr>
              <w:rPr>
                <w:rFonts w:ascii="Cambria Math" w:hAnsi="Cambria Math"/>
              </w:rPr>
              <m:t>τ</m:t>
            </m:r>
          </m:e>
        </m:acc>
        <m:r>
          <w:rPr>
            <w:rFonts w:ascii="Cambria Math" w:hAnsi="Cambria Math"/>
          </w:rPr>
          <m:t>)</m:t>
        </m:r>
      </m:oMath>
      <w:r w:rsidRPr="00A55B85">
        <w:t xml:space="preserve"> is the ideal auto-correlation function of the waveform and the last term of each output is the noise of unit variance. </w:t>
      </w:r>
    </w:p>
    <w:p w:rsidR="00A55B85" w:rsidRPr="00A55B85" w:rsidRDefault="00A55B85" w:rsidP="00A55B85">
      <w:r w:rsidRPr="00A55B85">
        <w:t xml:space="preserve">Let </w:t>
      </w:r>
      <w:proofErr w:type="spellStart"/>
      <w:r w:rsidRPr="00A55B85">
        <w:rPr>
          <w:i/>
          <w:iCs/>
        </w:rPr>
        <w:t>x</w:t>
      </w:r>
      <w:r w:rsidRPr="00A55B85">
        <w:rPr>
          <w:i/>
          <w:iCs/>
          <w:vertAlign w:val="subscript"/>
        </w:rPr>
        <w:t>k</w:t>
      </w:r>
      <w:proofErr w:type="spellEnd"/>
      <w:r w:rsidRPr="00A55B85">
        <w:t xml:space="preserve"> = </w:t>
      </w:r>
      <w:proofErr w:type="spellStart"/>
      <w:r w:rsidRPr="00A55B85">
        <w:rPr>
          <w:i/>
          <w:iCs/>
        </w:rPr>
        <w:t>I</w:t>
      </w:r>
      <w:r w:rsidRPr="00A55B85">
        <w:rPr>
          <w:vertAlign w:val="subscript"/>
        </w:rPr>
        <w:t>k</w:t>
      </w:r>
      <w:proofErr w:type="spellEnd"/>
      <w:r w:rsidRPr="00A55B85">
        <w:t xml:space="preserve"> + </w:t>
      </w:r>
      <w:proofErr w:type="spellStart"/>
      <w:r w:rsidRPr="00A55B85">
        <w:rPr>
          <w:i/>
          <w:iCs/>
        </w:rPr>
        <w:t>jQ</w:t>
      </w:r>
      <w:r w:rsidRPr="00A55B85">
        <w:rPr>
          <w:i/>
          <w:iCs/>
          <w:vertAlign w:val="subscript"/>
        </w:rPr>
        <w:t>k</w:t>
      </w:r>
      <w:proofErr w:type="spellEnd"/>
      <w:r w:rsidRPr="00A55B85">
        <w:t xml:space="preserve">, the received complex samples, be the inputs to the pulse compression block and </w:t>
      </w:r>
      <w:proofErr w:type="spellStart"/>
      <w:r w:rsidRPr="00A55B85">
        <w:rPr>
          <w:i/>
          <w:iCs/>
        </w:rPr>
        <w:t>y</w:t>
      </w:r>
      <w:r w:rsidRPr="00A55B85">
        <w:rPr>
          <w:i/>
          <w:iCs/>
          <w:vertAlign w:val="subscript"/>
        </w:rPr>
        <w:t>k</w:t>
      </w:r>
      <w:proofErr w:type="spellEnd"/>
      <w:r w:rsidRPr="00A55B85">
        <w:t xml:space="preserve"> be the replica waveform samples, then the correlation of </w:t>
      </w:r>
      <w:proofErr w:type="spellStart"/>
      <w:r w:rsidRPr="00A55B85">
        <w:rPr>
          <w:i/>
          <w:iCs/>
        </w:rPr>
        <w:t>x</w:t>
      </w:r>
      <w:r w:rsidRPr="00A55B85">
        <w:rPr>
          <w:i/>
          <w:iCs/>
          <w:vertAlign w:val="subscript"/>
        </w:rPr>
        <w:t>k</w:t>
      </w:r>
      <w:proofErr w:type="spellEnd"/>
      <w:r w:rsidRPr="00A55B85">
        <w:t xml:space="preserve"> and </w:t>
      </w:r>
      <w:proofErr w:type="spellStart"/>
      <w:r w:rsidRPr="00A55B85">
        <w:rPr>
          <w:i/>
          <w:iCs/>
        </w:rPr>
        <w:t>y</w:t>
      </w:r>
      <w:r w:rsidRPr="00A55B85">
        <w:rPr>
          <w:i/>
          <w:iCs/>
          <w:vertAlign w:val="subscript"/>
        </w:rPr>
        <w:t>k</w:t>
      </w:r>
      <w:proofErr w:type="spellEnd"/>
      <w:r w:rsidRPr="00A55B85">
        <w:t xml:space="preserve"> is given below:</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rsidR="00A55B85" w:rsidRPr="00A55B85" w:rsidRDefault="00A55B85" w:rsidP="00A55B85">
      <w:proofErr w:type="gramStart"/>
      <w:r w:rsidRPr="00A55B85">
        <w:t>for</w:t>
      </w:r>
      <w:proofErr w:type="gramEnd"/>
      <w:r w:rsidRPr="00A55B85">
        <w:t xml:space="preserve"> </w:t>
      </w:r>
      <w:r w:rsidRPr="00A55B85">
        <w:rPr>
          <w:i/>
          <w:iCs/>
        </w:rPr>
        <w:t xml:space="preserve">n </w:t>
      </w:r>
      <w:r w:rsidRPr="00A55B85">
        <w:t xml:space="preserve">= 0, 1, 2, …, </w:t>
      </w:r>
      <w:r w:rsidRPr="00A55B85">
        <w:rPr>
          <w:i/>
          <w:iCs/>
        </w:rPr>
        <w:t>M</w:t>
      </w:r>
      <w:r w:rsidRPr="00A55B85">
        <w:t>-1</w:t>
      </w:r>
    </w:p>
    <w:p w:rsidR="00A55B85" w:rsidRPr="00A55B85" w:rsidRDefault="00A55B85" w:rsidP="00A55B85">
      <w:pPr>
        <w:rPr>
          <w:i/>
        </w:rPr>
      </w:pPr>
      <w:r w:rsidRPr="00A55B85">
        <w:t xml:space="preserve">Figure A1-12 shows a simplified block diagram </w:t>
      </w:r>
      <w:ins w:id="248" w:author="Tran, Michael" w:date="2020-03-20T13:16:00Z">
        <w:r w:rsidR="0089234D">
          <w:t>for</w:t>
        </w:r>
      </w:ins>
      <w:del w:id="249" w:author="Tran, Michael" w:date="2020-03-20T13:16:00Z">
        <w:r w:rsidRPr="00A55B85" w:rsidDel="0089234D">
          <w:delText>of</w:delText>
        </w:r>
      </w:del>
      <w:r w:rsidRPr="00A55B85">
        <w:t xml:space="preserve"> radar pulse compression using </w:t>
      </w:r>
      <w:ins w:id="250" w:author="Tran, Michael" w:date="2020-03-20T13:16:00Z">
        <w:r w:rsidR="0089234D">
          <w:t xml:space="preserve">a </w:t>
        </w:r>
      </w:ins>
      <w:r w:rsidRPr="00A55B85">
        <w:t xml:space="preserve">fast convolution technique, where the complex waveform samples, </w:t>
      </w:r>
      <w:proofErr w:type="spellStart"/>
      <w:r w:rsidRPr="00A55B85">
        <w:rPr>
          <w:i/>
          <w:iCs/>
        </w:rPr>
        <w:t>x</w:t>
      </w:r>
      <w:r w:rsidRPr="00A55B85">
        <w:rPr>
          <w:i/>
          <w:iCs/>
          <w:vertAlign w:val="subscript"/>
        </w:rPr>
        <w:t>k</w:t>
      </w:r>
      <w:proofErr w:type="spellEnd"/>
      <w:r w:rsidRPr="00A55B85">
        <w:t xml:space="preserve"> = </w:t>
      </w:r>
      <w:proofErr w:type="spellStart"/>
      <w:r w:rsidRPr="00A55B85">
        <w:rPr>
          <w:i/>
          <w:iCs/>
        </w:rPr>
        <w:t>I</w:t>
      </w:r>
      <w:r w:rsidRPr="00A55B85">
        <w:rPr>
          <w:i/>
          <w:iCs/>
          <w:vertAlign w:val="subscript"/>
        </w:rPr>
        <w:t>k</w:t>
      </w:r>
      <w:proofErr w:type="spellEnd"/>
      <w:r w:rsidRPr="00A55B85">
        <w:t xml:space="preserve"> + </w:t>
      </w:r>
      <w:proofErr w:type="spellStart"/>
      <w:r w:rsidRPr="00A55B85">
        <w:rPr>
          <w:i/>
          <w:iCs/>
        </w:rPr>
        <w:t>jQ</w:t>
      </w:r>
      <w:r w:rsidRPr="00A55B85">
        <w:rPr>
          <w:i/>
          <w:iCs/>
          <w:vertAlign w:val="subscript"/>
        </w:rPr>
        <w:t>k</w:t>
      </w:r>
      <w:proofErr w:type="spellEnd"/>
      <w:r w:rsidRPr="00A55B85">
        <w:t>, are used as the inputs.</w:t>
      </w:r>
    </w:p>
    <w:p w:rsidR="00A55B85" w:rsidRPr="00A55B85" w:rsidRDefault="00A55B85" w:rsidP="00A55B85">
      <w:pPr>
        <w:keepNext/>
        <w:keepLines/>
        <w:spacing w:before="480" w:after="120"/>
        <w:jc w:val="center"/>
        <w:rPr>
          <w:caps/>
          <w:sz w:val="20"/>
        </w:rPr>
      </w:pPr>
      <w:r w:rsidRPr="00A55B85">
        <w:rPr>
          <w:caps/>
          <w:sz w:val="20"/>
        </w:rPr>
        <w:t>Figure A1-12</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Simplified block diagram of radar pulse compression using fast Fourier transform technique</w:t>
      </w:r>
    </w:p>
    <w:p w:rsidR="00A55B85" w:rsidRPr="00A55B85" w:rsidRDefault="00A55B85" w:rsidP="00A55B85">
      <w:pPr>
        <w:spacing w:after="240"/>
        <w:jc w:val="center"/>
      </w:pPr>
      <w:r w:rsidRPr="00A55B85">
        <w:rPr>
          <w:noProof/>
          <w:lang w:val="en-US"/>
        </w:rPr>
        <w:drawing>
          <wp:inline distT="0" distB="0" distL="0" distR="0" wp14:anchorId="46A24DE8" wp14:editId="5B939D0A">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rsidR="00A55B85" w:rsidRPr="00A55B85" w:rsidRDefault="00A55B85" w:rsidP="00A55B85">
      <w:r w:rsidRPr="00A55B85">
        <w:t xml:space="preserve">Fast convolution is </w:t>
      </w:r>
      <w:ins w:id="251" w:author="Tran, Michael" w:date="2020-03-20T13:17:00Z">
        <w:r w:rsidR="0089234D">
          <w:t>used</w:t>
        </w:r>
      </w:ins>
      <w:del w:id="252" w:author="Tran, Michael" w:date="2020-03-20T13:17:00Z">
        <w:r w:rsidRPr="00A55B85" w:rsidDel="0089234D">
          <w:delText>an efficient computation</w:delText>
        </w:r>
      </w:del>
      <w:r w:rsidRPr="00A55B85">
        <w:t xml:space="preserve"> to implement the correlator. Taking the discrete Fourier transform (DFT), which can be efficiently computed using FFT algorithms, on both sides of the above equation, we have:</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rsidR="00A55B85" w:rsidRPr="00A55B85" w:rsidRDefault="00A55B85" w:rsidP="00A55B85">
      <w:pPr>
        <w:rPr>
          <w:snapToGrid w:val="0"/>
        </w:rPr>
      </w:pPr>
      <w:proofErr w:type="gramStart"/>
      <w:r w:rsidRPr="00A55B85">
        <w:t>for</w:t>
      </w:r>
      <w:proofErr w:type="gramEnd"/>
      <w:r w:rsidRPr="00A55B85">
        <w:t xml:space="preserve"> </w:t>
      </w:r>
      <w:r w:rsidRPr="00A55B85">
        <w:rPr>
          <w:i/>
          <w:iCs/>
        </w:rPr>
        <w:t>k</w:t>
      </w:r>
      <w:r w:rsidRPr="00A55B85">
        <w:t xml:space="preserve"> = 0, 1, 2, …, </w:t>
      </w:r>
      <w:r w:rsidRPr="00A55B85">
        <w:rPr>
          <w:i/>
          <w:iCs/>
        </w:rPr>
        <w:t>M</w:t>
      </w:r>
      <w:r w:rsidRPr="00A55B85">
        <w:t>-1.</w:t>
      </w:r>
    </w:p>
    <w:p w:rsidR="00A55B85" w:rsidRPr="00A55B85" w:rsidRDefault="00A55B85" w:rsidP="00A55B85">
      <w:r w:rsidRPr="00A55B85">
        <w:t>Rearranging the above equation, we have:</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rsidR="00A55B85" w:rsidRPr="00A55B85" w:rsidRDefault="00A55B85" w:rsidP="00A55B85">
      <w:pPr>
        <w:rPr>
          <w:snapToGrid w:val="0"/>
        </w:rPr>
      </w:pPr>
      <w:proofErr w:type="gramStart"/>
      <w:r w:rsidRPr="00A55B85">
        <w:rPr>
          <w:snapToGrid w:val="0"/>
        </w:rPr>
        <w:t>where</w:t>
      </w:r>
      <w:proofErr w:type="gramEnd"/>
      <w:r w:rsidRPr="00A55B85">
        <w:rPr>
          <w:snapToGrid w:val="0"/>
        </w:rPr>
        <w:t>:</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rsidR="00A55B85" w:rsidRPr="00A55B85" w:rsidRDefault="00A55B85" w:rsidP="00A55B85">
      <w:pPr>
        <w:tabs>
          <w:tab w:val="clear" w:pos="1871"/>
          <w:tab w:val="clear" w:pos="2268"/>
          <w:tab w:val="center" w:pos="4820"/>
          <w:tab w:val="right" w:pos="9639"/>
        </w:tabs>
        <w:rPr>
          <w:rFonts w:eastAsia="SimSun"/>
        </w:rPr>
      </w:pPr>
      <w:r w:rsidRPr="00A55B85">
        <w:rPr>
          <w:rFonts w:eastAsia="SimSun"/>
        </w:rPr>
        <w:tab/>
      </w:r>
      <w:r w:rsidRPr="00A55B85">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rsidR="00A55B85" w:rsidRPr="00A55B85" w:rsidRDefault="00A55B85" w:rsidP="00A55B85">
      <w:r w:rsidRPr="00A55B85">
        <w:t xml:space="preserve">Now, the time-domain correlation sequence can be computed by taking the inverse </w:t>
      </w:r>
      <w:r w:rsidRPr="00A55B85">
        <w:rPr>
          <w:i/>
          <w:iCs/>
        </w:rPr>
        <w:t>DFT</w:t>
      </w:r>
      <w:r w:rsidRPr="00A55B85">
        <w:t xml:space="preserve"> of </w:t>
      </w:r>
      <w:proofErr w:type="gramStart"/>
      <w:r w:rsidRPr="00A55B85">
        <w:rPr>
          <w:i/>
          <w:iCs/>
        </w:rPr>
        <w:t>Z</w:t>
      </w:r>
      <w:r w:rsidRPr="00A55B85">
        <w:t>(</w:t>
      </w:r>
      <w:proofErr w:type="gramEnd"/>
      <w:r w:rsidRPr="00A55B85">
        <w:rPr>
          <w:i/>
          <w:iCs/>
        </w:rPr>
        <w:t>k</w:t>
      </w:r>
      <w:r w:rsidRPr="00A55B85">
        <w:t>):</w:t>
      </w:r>
    </w:p>
    <w:p w:rsidR="00A55B85" w:rsidRPr="00A55B85" w:rsidRDefault="00A55B85" w:rsidP="00A55B85">
      <w:pPr>
        <w:tabs>
          <w:tab w:val="clear" w:pos="1871"/>
          <w:tab w:val="clear" w:pos="2268"/>
          <w:tab w:val="center" w:pos="4820"/>
          <w:tab w:val="right" w:pos="9639"/>
        </w:tabs>
        <w:rPr>
          <w:rFonts w:eastAsia="SimSun"/>
        </w:rPr>
      </w:pPr>
      <w:r w:rsidRPr="00A55B85">
        <w:tab/>
      </w:r>
      <w:r w:rsidRPr="00A55B85">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rsidR="00A55B85" w:rsidRPr="00A55B85" w:rsidRDefault="00A55B85" w:rsidP="00A55B85">
      <w:proofErr w:type="gramStart"/>
      <w:r w:rsidRPr="00A55B85">
        <w:t>for</w:t>
      </w:r>
      <w:proofErr w:type="gramEnd"/>
      <w:r w:rsidRPr="00A55B85">
        <w:t xml:space="preserve"> </w:t>
      </w:r>
      <w:r w:rsidRPr="00A55B85">
        <w:rPr>
          <w:i/>
          <w:iCs/>
        </w:rPr>
        <w:t>n</w:t>
      </w:r>
      <w:r w:rsidRPr="00A55B85">
        <w:t xml:space="preserve"> = 0, 1, 2, …, </w:t>
      </w:r>
      <w:r w:rsidRPr="00A55B85">
        <w:rPr>
          <w:i/>
          <w:iCs/>
        </w:rPr>
        <w:t>M</w:t>
      </w:r>
      <w:r w:rsidRPr="00A55B85">
        <w:t>-1.</w:t>
      </w:r>
    </w:p>
    <w:p w:rsidR="00A55B85" w:rsidRPr="00A55B85" w:rsidDel="007A2C26" w:rsidRDefault="00A55B85" w:rsidP="00A55B85">
      <w:pPr>
        <w:spacing w:before="160"/>
        <w:rPr>
          <w:del w:id="253" w:author="Tran, Michael" w:date="2020-02-21T08:55:00Z"/>
          <w:rFonts w:ascii="Times New Roman Bold" w:hAnsi="Times New Roman Bold" w:cs="Times New Roman Bold"/>
          <w:b/>
        </w:rPr>
      </w:pPr>
      <w:del w:id="254" w:author="Tran, Michael" w:date="2020-02-21T08:55:00Z">
        <w:r w:rsidRPr="00A55B85" w:rsidDel="007A2C26">
          <w:rPr>
            <w:rFonts w:ascii="Times New Roman Bold" w:hAnsi="Times New Roman Bold" w:cs="Times New Roman Bold"/>
            <w:b/>
          </w:rPr>
          <w:delText>Doppler processing</w:delText>
        </w:r>
      </w:del>
    </w:p>
    <w:p w:rsidR="00A55B85" w:rsidRPr="00A55B85" w:rsidRDefault="00A55B85" w:rsidP="00A55B85">
      <w:pPr>
        <w:keepNext/>
        <w:keepLines/>
        <w:spacing w:before="280"/>
        <w:ind w:left="1134" w:hanging="1134"/>
        <w:outlineLvl w:val="0"/>
        <w:rPr>
          <w:b/>
          <w:sz w:val="28"/>
        </w:rPr>
      </w:pPr>
      <w:bookmarkStart w:id="255" w:name="_Toc451440028"/>
      <w:r w:rsidRPr="00A55B85">
        <w:rPr>
          <w:b/>
          <w:sz w:val="28"/>
        </w:rPr>
        <w:t>A1.4</w:t>
      </w:r>
      <w:r w:rsidRPr="00A55B85">
        <w:rPr>
          <w:b/>
          <w:sz w:val="28"/>
        </w:rPr>
        <w:tab/>
      </w:r>
      <w:ins w:id="256" w:author="Tran, Michael" w:date="2020-03-30T14:51:00Z">
        <w:r w:rsidR="00F315BF">
          <w:rPr>
            <w:b/>
            <w:sz w:val="28"/>
          </w:rPr>
          <w:t xml:space="preserve">Example </w:t>
        </w:r>
      </w:ins>
      <w:del w:id="257" w:author="Tran, Michael" w:date="2020-03-30T14:51:00Z">
        <w:r w:rsidRPr="00A55B85" w:rsidDel="00F315BF">
          <w:rPr>
            <w:b/>
            <w:sz w:val="28"/>
          </w:rPr>
          <w:delText>S</w:delText>
        </w:r>
      </w:del>
      <w:ins w:id="258" w:author="Tran, Michael" w:date="2020-03-30T14:51:00Z">
        <w:r w:rsidR="00F315BF">
          <w:rPr>
            <w:b/>
            <w:sz w:val="28"/>
          </w:rPr>
          <w:t>s</w:t>
        </w:r>
      </w:ins>
      <w:r w:rsidRPr="00A55B85">
        <w:rPr>
          <w:b/>
          <w:sz w:val="28"/>
        </w:rPr>
        <w:t>imulated performance in various noise environments</w:t>
      </w:r>
      <w:bookmarkEnd w:id="255"/>
    </w:p>
    <w:p w:rsidR="00A55B85" w:rsidRPr="00A55B85" w:rsidRDefault="00A55B85" w:rsidP="00A55B85">
      <w:pPr>
        <w:keepNext/>
        <w:keepLines/>
        <w:spacing w:before="200"/>
        <w:ind w:left="1134" w:hanging="1134"/>
        <w:outlineLvl w:val="1"/>
        <w:rPr>
          <w:b/>
        </w:rPr>
      </w:pPr>
      <w:r w:rsidRPr="00A55B85">
        <w:rPr>
          <w:b/>
        </w:rPr>
        <w:t>A1.4.1</w:t>
      </w:r>
      <w:r w:rsidRPr="00A55B85">
        <w:rPr>
          <w:b/>
        </w:rPr>
        <w:tab/>
        <w:t>Radar system 8 analysis and simulation</w:t>
      </w:r>
    </w:p>
    <w:p w:rsidR="00A55B85" w:rsidRPr="00A55B85" w:rsidRDefault="00A55B85" w:rsidP="00A55B85">
      <w:bookmarkStart w:id="259" w:name="_Hlk523151803"/>
      <w:r w:rsidRPr="00A55B85">
        <w:t>Figure A1-13 shows the radar medium pulse (cosine-square shape for the ris</w:t>
      </w:r>
      <w:ins w:id="260" w:author="Tran, Michael" w:date="2020-03-20T13:17:00Z">
        <w:r w:rsidR="0089234D">
          <w:t>ing</w:t>
        </w:r>
      </w:ins>
      <w:del w:id="261" w:author="Tran, Michael" w:date="2020-03-20T13:17:00Z">
        <w:r w:rsidRPr="00A55B85" w:rsidDel="0089234D">
          <w:delText>e</w:delText>
        </w:r>
      </w:del>
      <w:r w:rsidRPr="00A55B85">
        <w:t xml:space="preserve"> edge and fall</w:t>
      </w:r>
      <w:ins w:id="262" w:author="Tran, Michael" w:date="2020-03-20T13:17:00Z">
        <w:r w:rsidR="0089234D">
          <w:t>ing</w:t>
        </w:r>
      </w:ins>
      <w:r w:rsidRPr="00A55B85">
        <w:t xml:space="preserve"> edge) and the normalized power spectrum (shape pulse and rectangular pulse). The spectrum of the shape pulse has</w:t>
      </w:r>
      <w:del w:id="263" w:author="Tran, Michael" w:date="2020-03-20T13:17:00Z">
        <w:r w:rsidRPr="00A55B85" w:rsidDel="0089234D">
          <w:delText xml:space="preserve"> a</w:delText>
        </w:r>
      </w:del>
      <w:r w:rsidRPr="00A55B85">
        <w:t xml:space="preserve"> better emission levels outside the main lobe than the spectrum of the </w:t>
      </w:r>
      <w:ins w:id="264" w:author="Tran, Michael" w:date="2020-03-20T13:18:00Z">
        <w:r w:rsidR="0089234D">
          <w:t>rectangular (</w:t>
        </w:r>
      </w:ins>
      <w:r w:rsidRPr="00A55B85">
        <w:t>rec</w:t>
      </w:r>
      <w:ins w:id="265" w:author="Tran, Michael" w:date="2020-03-20T13:18:00Z">
        <w:r w:rsidR="0089234D">
          <w:t>)</w:t>
        </w:r>
      </w:ins>
      <w:r w:rsidRPr="00A55B85">
        <w:t xml:space="preserve"> pulse.</w:t>
      </w:r>
      <w:bookmarkEnd w:id="259"/>
    </w:p>
    <w:p w:rsidR="00A55B85" w:rsidRPr="00A55B85" w:rsidRDefault="00A55B85" w:rsidP="00A55B85">
      <w:pPr>
        <w:keepNext/>
        <w:keepLines/>
        <w:spacing w:before="480" w:after="120"/>
        <w:jc w:val="center"/>
        <w:rPr>
          <w:caps/>
          <w:sz w:val="20"/>
        </w:rPr>
      </w:pPr>
      <w:bookmarkStart w:id="266" w:name="_Hlk523151277"/>
      <w:r w:rsidRPr="00A55B85">
        <w:rPr>
          <w:caps/>
          <w:sz w:val="20"/>
        </w:rPr>
        <w:t>Figure A1-13</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55B85" w:rsidRPr="00A55B85" w:rsidTr="007A2C26">
        <w:tc>
          <w:tcPr>
            <w:tcW w:w="4927" w:type="dxa"/>
          </w:tcPr>
          <w:bookmarkEnd w:id="266"/>
          <w:p w:rsidR="00A55B85" w:rsidRPr="00A55B85" w:rsidRDefault="00A55B85" w:rsidP="00A55B85">
            <w:pPr>
              <w:spacing w:after="240"/>
              <w:jc w:val="center"/>
            </w:pPr>
            <w:r w:rsidRPr="00A55B85">
              <w:rPr>
                <w:noProof/>
                <w:lang w:val="en-US"/>
              </w:rPr>
              <w:drawing>
                <wp:inline distT="0" distB="0" distL="0" distR="0" wp14:anchorId="48FC67B7" wp14:editId="1623C494">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1">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rsidR="00A55B85" w:rsidRPr="00A55B85" w:rsidRDefault="00A55B85" w:rsidP="00A55B85">
            <w:pPr>
              <w:spacing w:after="240"/>
              <w:jc w:val="center"/>
            </w:pPr>
            <w:r w:rsidRPr="00A55B85">
              <w:rPr>
                <w:noProof/>
                <w:lang w:val="en-US"/>
              </w:rPr>
              <w:drawing>
                <wp:inline distT="0" distB="0" distL="0" distR="0" wp14:anchorId="75392739" wp14:editId="2CA29E29">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2">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5B85" w:rsidRPr="00A55B85" w:rsidRDefault="00A55B85" w:rsidP="00A55B85">
      <w:bookmarkStart w:id="267" w:name="_Hlk523152623"/>
      <w:r w:rsidRPr="00A55B85">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267"/>
    <w:p w:rsidR="00A55B85" w:rsidRPr="00A55B85" w:rsidRDefault="00A55B85" w:rsidP="00A55B85">
      <w:pPr>
        <w:keepNext/>
        <w:keepLines/>
        <w:spacing w:before="480" w:after="120"/>
        <w:jc w:val="center"/>
        <w:rPr>
          <w:caps/>
          <w:sz w:val="20"/>
        </w:rPr>
      </w:pPr>
      <w:r w:rsidRPr="00A55B85">
        <w:rPr>
          <w:caps/>
          <w:sz w:val="20"/>
        </w:rPr>
        <w:t>Figure A1-14</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55B85" w:rsidRPr="00A55B85" w:rsidTr="007A2C26">
        <w:tc>
          <w:tcPr>
            <w:tcW w:w="5297" w:type="dxa"/>
          </w:tcPr>
          <w:p w:rsidR="00A55B85" w:rsidRPr="00A55B85" w:rsidRDefault="00A55B85" w:rsidP="00A55B85">
            <w:pPr>
              <w:spacing w:after="240"/>
              <w:jc w:val="center"/>
            </w:pPr>
            <w:r w:rsidRPr="00A55B85">
              <w:rPr>
                <w:noProof/>
                <w:lang w:val="en-US"/>
              </w:rPr>
              <w:drawing>
                <wp:inline distT="0" distB="0" distL="0" distR="0" wp14:anchorId="759A4676" wp14:editId="3A8E0638">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3">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rsidR="00A55B85" w:rsidRPr="00A55B85" w:rsidRDefault="00A55B85" w:rsidP="00A55B85">
            <w:pPr>
              <w:spacing w:after="240"/>
              <w:jc w:val="center"/>
            </w:pPr>
            <w:r w:rsidRPr="00A55B85">
              <w:rPr>
                <w:noProof/>
                <w:lang w:val="en-US"/>
              </w:rPr>
              <w:drawing>
                <wp:inline distT="0" distB="0" distL="0" distR="0" wp14:anchorId="759154CD" wp14:editId="636F4118">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4">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5B85" w:rsidRPr="00A55B85" w:rsidRDefault="00A55B85" w:rsidP="00A55B85">
      <w:pPr>
        <w:keepNext/>
        <w:keepLines/>
        <w:spacing w:before="480" w:after="120"/>
        <w:jc w:val="center"/>
        <w:rPr>
          <w:caps/>
          <w:sz w:val="20"/>
        </w:rPr>
      </w:pPr>
      <w:bookmarkStart w:id="268" w:name="_Hlk523151379"/>
      <w:r w:rsidRPr="00A55B85">
        <w:rPr>
          <w:caps/>
          <w:sz w:val="20"/>
        </w:rPr>
        <w:t>Figure A1-15</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55B85" w:rsidRPr="00A55B85" w:rsidTr="007A2C26">
        <w:tc>
          <w:tcPr>
            <w:tcW w:w="5049" w:type="dxa"/>
          </w:tcPr>
          <w:bookmarkEnd w:id="268"/>
          <w:p w:rsidR="00A55B85" w:rsidRPr="00A55B85" w:rsidRDefault="00A55B85" w:rsidP="00A55B85">
            <w:pPr>
              <w:spacing w:after="240"/>
              <w:jc w:val="center"/>
            </w:pPr>
            <w:r w:rsidRPr="00A55B85">
              <w:rPr>
                <w:noProof/>
                <w:lang w:val="en-US"/>
              </w:rPr>
              <w:drawing>
                <wp:inline distT="0" distB="0" distL="0" distR="0" wp14:anchorId="3E21230A" wp14:editId="184A1100">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5">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rsidR="00A55B85" w:rsidRPr="00A55B85" w:rsidRDefault="00A55B85" w:rsidP="00A55B85">
            <w:pPr>
              <w:spacing w:after="240"/>
              <w:jc w:val="center"/>
            </w:pPr>
            <w:r w:rsidRPr="00A55B85">
              <w:rPr>
                <w:noProof/>
                <w:lang w:val="en-US"/>
              </w:rPr>
              <w:drawing>
                <wp:inline distT="0" distB="0" distL="0" distR="0" wp14:anchorId="6C7AE2B9" wp14:editId="4158B61D">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6">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5B85" w:rsidRPr="00A55B85" w:rsidRDefault="00A55B85" w:rsidP="00A55B85">
      <w:r w:rsidRPr="00A55B85">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rsidR="00A55B85" w:rsidRPr="00A55B85" w:rsidRDefault="00A55B85" w:rsidP="00A55B85">
      <w:pPr>
        <w:keepNext/>
        <w:keepLines/>
        <w:spacing w:before="480" w:after="120"/>
        <w:jc w:val="center"/>
        <w:rPr>
          <w:caps/>
          <w:sz w:val="20"/>
        </w:rPr>
      </w:pPr>
      <w:r w:rsidRPr="00A55B85">
        <w:rPr>
          <w:caps/>
          <w:sz w:val="20"/>
        </w:rPr>
        <w:t xml:space="preserve">Figure A1-16 </w:t>
      </w:r>
    </w:p>
    <w:p w:rsidR="00A55B85" w:rsidRPr="00A55B85" w:rsidRDefault="00A55B85" w:rsidP="00A55B85">
      <w:pPr>
        <w:keepNext/>
        <w:keepLines/>
        <w:spacing w:before="0" w:after="240"/>
        <w:jc w:val="center"/>
        <w:rPr>
          <w:rFonts w:ascii="Times New Roman Bold" w:hAnsi="Times New Roman Bold"/>
          <w:b/>
          <w:sz w:val="20"/>
        </w:rPr>
      </w:pPr>
      <w:r w:rsidRPr="00A55B85">
        <w:rPr>
          <w:rFonts w:ascii="Times New Roman Bold" w:hAnsi="Times New Roman Bold"/>
          <w:b/>
          <w:sz w:val="20"/>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55B85" w:rsidRPr="00A55B85" w:rsidTr="007A2C26">
        <w:tc>
          <w:tcPr>
            <w:tcW w:w="5032" w:type="dxa"/>
          </w:tcPr>
          <w:p w:rsidR="00A55B85" w:rsidRPr="00A55B85" w:rsidRDefault="00A55B85" w:rsidP="00A55B85">
            <w:pPr>
              <w:spacing w:after="240"/>
              <w:jc w:val="center"/>
            </w:pPr>
            <w:r w:rsidRPr="00A55B85">
              <w:rPr>
                <w:noProof/>
                <w:lang w:val="en-US"/>
              </w:rPr>
              <w:drawing>
                <wp:inline distT="0" distB="0" distL="0" distR="0" wp14:anchorId="034F4763" wp14:editId="13725412">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7">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rsidR="00A55B85" w:rsidRPr="00A55B85" w:rsidRDefault="00A55B85" w:rsidP="00A55B85">
            <w:pPr>
              <w:spacing w:after="240"/>
              <w:jc w:val="center"/>
            </w:pPr>
            <w:r w:rsidRPr="00A55B85">
              <w:rPr>
                <w:noProof/>
                <w:lang w:val="en-US"/>
              </w:rPr>
              <w:drawing>
                <wp:inline distT="0" distB="0" distL="0" distR="0" wp14:anchorId="240FE560" wp14:editId="10DF4C26">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8">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55B85" w:rsidRPr="00A55B85" w:rsidDel="00F315BF" w:rsidRDefault="00A55B85" w:rsidP="00A55B85">
      <w:pPr>
        <w:rPr>
          <w:del w:id="269" w:author="Tran, Michael" w:date="2020-03-30T14:52:00Z"/>
        </w:rPr>
      </w:pPr>
      <w:del w:id="270" w:author="Tran, Michael" w:date="2020-03-30T14:52:00Z">
        <w:r w:rsidRPr="00A55B85" w:rsidDel="00F315BF">
          <w:delText>Civil aviation platform dynamics are assumed and the maximum dynamics (normal and abnormal manoeuvre) are in Table A1-3.</w:delText>
        </w:r>
      </w:del>
    </w:p>
    <w:p w:rsidR="00A55B85" w:rsidRPr="00A55B85" w:rsidDel="00F315BF" w:rsidRDefault="00A55B85" w:rsidP="00A55B85">
      <w:pPr>
        <w:keepNext/>
        <w:spacing w:before="560" w:after="120"/>
        <w:jc w:val="center"/>
        <w:rPr>
          <w:del w:id="271" w:author="Tran, Michael" w:date="2020-03-30T14:52:00Z"/>
          <w:caps/>
          <w:sz w:val="20"/>
        </w:rPr>
      </w:pPr>
      <w:bookmarkStart w:id="272" w:name="_Hlk33174270"/>
      <w:del w:id="273" w:author="Tran, Michael" w:date="2020-03-30T14:52:00Z">
        <w:r w:rsidRPr="00A55B85" w:rsidDel="00F315BF">
          <w:rPr>
            <w:caps/>
            <w:sz w:val="20"/>
          </w:rPr>
          <w:delText>Table A1-3</w:delText>
        </w:r>
      </w:del>
    </w:p>
    <w:p w:rsidR="00A55B85" w:rsidRPr="00A55B85" w:rsidDel="00F315BF" w:rsidRDefault="00A55B85" w:rsidP="00A55B85">
      <w:pPr>
        <w:keepNext/>
        <w:keepLines/>
        <w:spacing w:before="0" w:after="120"/>
        <w:jc w:val="center"/>
        <w:rPr>
          <w:del w:id="274" w:author="Tran, Michael" w:date="2020-03-30T14:52:00Z"/>
          <w:rFonts w:ascii="Times New Roman Bold" w:hAnsi="Times New Roman Bold"/>
          <w:b/>
          <w:sz w:val="20"/>
        </w:rPr>
      </w:pPr>
      <w:del w:id="275" w:author="Tran, Michael" w:date="2020-03-30T14:52:00Z">
        <w:r w:rsidRPr="00A55B85" w:rsidDel="00F315BF">
          <w:rPr>
            <w:rFonts w:ascii="Times New Roman Bold" w:hAnsi="Times New Roman Bold"/>
            <w:b/>
            <w:sz w:val="20"/>
          </w:rPr>
          <w:delText>Maximum civil aviation platform dynamics</w:delText>
        </w:r>
      </w:del>
    </w:p>
    <w:tbl>
      <w:tblPr>
        <w:tblStyle w:val="TableGrid1"/>
        <w:tblW w:w="0" w:type="auto"/>
        <w:tblLook w:val="04A0" w:firstRow="1" w:lastRow="0" w:firstColumn="1" w:lastColumn="0" w:noHBand="0" w:noVBand="1"/>
      </w:tblPr>
      <w:tblGrid>
        <w:gridCol w:w="1933"/>
        <w:gridCol w:w="1924"/>
        <w:gridCol w:w="1934"/>
        <w:gridCol w:w="1924"/>
        <w:gridCol w:w="1914"/>
      </w:tblGrid>
      <w:tr w:rsidR="00A55B85" w:rsidRPr="00A55B85" w:rsidDel="00F315BF" w:rsidTr="007A2C26">
        <w:trPr>
          <w:del w:id="276" w:author="Tran, Michael" w:date="2020-03-30T14:52:00Z"/>
        </w:trPr>
        <w:tc>
          <w:tcPr>
            <w:tcW w:w="1971" w:type="dxa"/>
          </w:tcPr>
          <w:bookmarkEnd w:id="272"/>
          <w:p w:rsidR="00A55B85" w:rsidRPr="00A55B85" w:rsidDel="00F315BF" w:rsidRDefault="00A55B85" w:rsidP="00A55B85">
            <w:pPr>
              <w:keepNext/>
              <w:spacing w:before="80" w:after="80"/>
              <w:jc w:val="center"/>
              <w:rPr>
                <w:del w:id="277" w:author="Tran, Michael" w:date="2020-03-30T14:52:00Z"/>
                <w:rFonts w:ascii="Times New Roman Bold" w:hAnsi="Times New Roman Bold" w:cs="Times New Roman Bold"/>
                <w:b/>
                <w:sz w:val="20"/>
              </w:rPr>
            </w:pPr>
            <w:del w:id="278" w:author="Tran, Michael" w:date="2020-03-20T13:19:00Z">
              <w:r w:rsidRPr="00A55B85" w:rsidDel="00431BB4">
                <w:rPr>
                  <w:rFonts w:ascii="Times New Roman Bold" w:hAnsi="Times New Roman Bold" w:cs="Times New Roman Bold"/>
                  <w:b/>
                  <w:sz w:val="20"/>
                </w:rPr>
                <w:delText>Maneuv</w:delText>
              </w:r>
              <w:r w:rsidRPr="00A55B85" w:rsidDel="0089234D">
                <w:rPr>
                  <w:rFonts w:ascii="Times New Roman Bold" w:hAnsi="Times New Roman Bold" w:cs="Times New Roman Bold"/>
                  <w:b/>
                  <w:sz w:val="20"/>
                </w:rPr>
                <w:delText>e</w:delText>
              </w:r>
              <w:r w:rsidRPr="00A55B85" w:rsidDel="00431BB4">
                <w:rPr>
                  <w:rFonts w:ascii="Times New Roman Bold" w:hAnsi="Times New Roman Bold" w:cs="Times New Roman Bold"/>
                  <w:b/>
                  <w:sz w:val="20"/>
                </w:rPr>
                <w:delText>r</w:delText>
              </w:r>
            </w:del>
          </w:p>
        </w:tc>
        <w:tc>
          <w:tcPr>
            <w:tcW w:w="1971" w:type="dxa"/>
          </w:tcPr>
          <w:p w:rsidR="00A55B85" w:rsidRPr="00A55B85" w:rsidDel="00F315BF" w:rsidRDefault="00A55B85" w:rsidP="00A55B85">
            <w:pPr>
              <w:keepNext/>
              <w:spacing w:before="80" w:after="80"/>
              <w:jc w:val="center"/>
              <w:rPr>
                <w:del w:id="279" w:author="Tran, Michael" w:date="2020-03-30T14:52:00Z"/>
                <w:rFonts w:ascii="Times New Roman Bold" w:hAnsi="Times New Roman Bold" w:cs="Times New Roman Bold"/>
                <w:b/>
                <w:sz w:val="20"/>
              </w:rPr>
            </w:pPr>
            <w:del w:id="280" w:author="Tran, Michael" w:date="2020-03-30T14:52:00Z">
              <w:r w:rsidRPr="00A55B85" w:rsidDel="00F315BF">
                <w:rPr>
                  <w:rFonts w:ascii="Times New Roman Bold" w:hAnsi="Times New Roman Bold" w:cs="Times New Roman Bold"/>
                  <w:b/>
                  <w:sz w:val="20"/>
                </w:rPr>
                <w:delText>Ground speed</w:delText>
              </w:r>
            </w:del>
          </w:p>
        </w:tc>
        <w:tc>
          <w:tcPr>
            <w:tcW w:w="1971" w:type="dxa"/>
          </w:tcPr>
          <w:p w:rsidR="00A55B85" w:rsidRPr="00A55B85" w:rsidDel="00F315BF" w:rsidRDefault="00A55B85" w:rsidP="00A55B85">
            <w:pPr>
              <w:keepNext/>
              <w:spacing w:before="80" w:after="80"/>
              <w:jc w:val="center"/>
              <w:rPr>
                <w:del w:id="281" w:author="Tran, Michael" w:date="2020-03-30T14:52:00Z"/>
                <w:rFonts w:ascii="Times New Roman Bold" w:hAnsi="Times New Roman Bold" w:cs="Times New Roman Bold"/>
                <w:b/>
                <w:sz w:val="20"/>
              </w:rPr>
            </w:pPr>
            <w:del w:id="282" w:author="Tran, Michael" w:date="2020-03-30T14:52:00Z">
              <w:r w:rsidRPr="00A55B85" w:rsidDel="00F315BF">
                <w:rPr>
                  <w:rFonts w:ascii="Times New Roman Bold" w:hAnsi="Times New Roman Bold" w:cs="Times New Roman Bold"/>
                  <w:b/>
                  <w:sz w:val="20"/>
                </w:rPr>
                <w:delText>Horizontal accel.</w:delText>
              </w:r>
            </w:del>
          </w:p>
        </w:tc>
        <w:tc>
          <w:tcPr>
            <w:tcW w:w="1971" w:type="dxa"/>
          </w:tcPr>
          <w:p w:rsidR="00A55B85" w:rsidRPr="00A55B85" w:rsidDel="00F315BF" w:rsidRDefault="00A55B85" w:rsidP="00A55B85">
            <w:pPr>
              <w:keepNext/>
              <w:spacing w:before="80" w:after="80"/>
              <w:jc w:val="center"/>
              <w:rPr>
                <w:del w:id="283" w:author="Tran, Michael" w:date="2020-03-30T14:52:00Z"/>
                <w:rFonts w:ascii="Times New Roman Bold" w:hAnsi="Times New Roman Bold" w:cs="Times New Roman Bold"/>
                <w:b/>
                <w:sz w:val="20"/>
              </w:rPr>
            </w:pPr>
            <w:del w:id="284" w:author="Tran, Michael" w:date="2020-03-30T14:52:00Z">
              <w:r w:rsidRPr="00A55B85" w:rsidDel="00F315BF">
                <w:rPr>
                  <w:rFonts w:ascii="Times New Roman Bold" w:hAnsi="Times New Roman Bold" w:cs="Times New Roman Bold"/>
                  <w:b/>
                  <w:sz w:val="20"/>
                </w:rPr>
                <w:delText>Vertical accel.</w:delText>
              </w:r>
            </w:del>
          </w:p>
        </w:tc>
        <w:tc>
          <w:tcPr>
            <w:tcW w:w="1971" w:type="dxa"/>
          </w:tcPr>
          <w:p w:rsidR="00A55B85" w:rsidRPr="00A55B85" w:rsidDel="00F315BF" w:rsidRDefault="00A55B85" w:rsidP="00A55B85">
            <w:pPr>
              <w:keepNext/>
              <w:spacing w:before="80" w:after="80"/>
              <w:jc w:val="center"/>
              <w:rPr>
                <w:del w:id="285" w:author="Tran, Michael" w:date="2020-03-30T14:52:00Z"/>
                <w:rFonts w:ascii="Times New Roman Bold" w:hAnsi="Times New Roman Bold" w:cs="Times New Roman Bold"/>
                <w:b/>
                <w:sz w:val="20"/>
              </w:rPr>
            </w:pPr>
            <w:del w:id="286" w:author="Tran, Michael" w:date="2020-03-30T14:52:00Z">
              <w:r w:rsidRPr="00A55B85" w:rsidDel="00F315BF">
                <w:rPr>
                  <w:rFonts w:ascii="Times New Roman Bold" w:hAnsi="Times New Roman Bold" w:cs="Times New Roman Bold"/>
                  <w:b/>
                  <w:sz w:val="20"/>
                </w:rPr>
                <w:delText>Total jerk</w:delText>
              </w:r>
            </w:del>
          </w:p>
        </w:tc>
      </w:tr>
      <w:tr w:rsidR="00A55B85" w:rsidRPr="00A55B85" w:rsidDel="00F315BF" w:rsidTr="007A2C26">
        <w:trPr>
          <w:del w:id="287" w:author="Tran, Michael" w:date="2020-03-30T14:52:00Z"/>
        </w:trPr>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88" w:author="Tran, Michael" w:date="2020-03-30T14:52:00Z"/>
                <w:sz w:val="20"/>
              </w:rPr>
            </w:pPr>
            <w:del w:id="289" w:author="Tran, Michael" w:date="2020-03-30T14:52:00Z">
              <w:r w:rsidRPr="00A55B85" w:rsidDel="00F315BF">
                <w:rPr>
                  <w:sz w:val="20"/>
                </w:rPr>
                <w:delText>Normal</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0" w:author="Tran, Michael" w:date="2020-03-30T14:52:00Z"/>
                <w:sz w:val="20"/>
              </w:rPr>
            </w:pPr>
            <w:del w:id="291" w:author="Tran, Michael" w:date="2020-03-30T14:52:00Z">
              <w:r w:rsidRPr="00A55B85" w:rsidDel="00F315BF">
                <w:rPr>
                  <w:sz w:val="20"/>
                </w:rPr>
                <w:delText>1 482 km/h</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2" w:author="Tran, Michael" w:date="2020-03-30T14:52:00Z"/>
                <w:sz w:val="20"/>
              </w:rPr>
            </w:pPr>
            <w:del w:id="293" w:author="Tran, Michael" w:date="2020-03-30T14:52:00Z">
              <w:r w:rsidRPr="00A55B85" w:rsidDel="00F315BF">
                <w:rPr>
                  <w:sz w:val="20"/>
                </w:rPr>
                <w:delText>0.58 g</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4" w:author="Tran, Michael" w:date="2020-03-30T14:52:00Z"/>
                <w:sz w:val="20"/>
              </w:rPr>
            </w:pPr>
            <w:del w:id="295" w:author="Tran, Michael" w:date="2020-03-30T14:52:00Z">
              <w:r w:rsidRPr="00A55B85" w:rsidDel="00F315BF">
                <w:rPr>
                  <w:sz w:val="20"/>
                </w:rPr>
                <w:delText>0.5 g</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96" w:author="Tran, Michael" w:date="2020-03-30T14:52:00Z"/>
                <w:sz w:val="20"/>
              </w:rPr>
            </w:pPr>
            <w:del w:id="297" w:author="Tran, Michael" w:date="2020-03-30T14:52:00Z">
              <w:r w:rsidRPr="00A55B85" w:rsidDel="00F315BF">
                <w:rPr>
                  <w:sz w:val="20"/>
                </w:rPr>
                <w:delText>0.25 g/s</w:delText>
              </w:r>
            </w:del>
          </w:p>
        </w:tc>
      </w:tr>
      <w:tr w:rsidR="00A55B85" w:rsidRPr="00A55B85" w:rsidDel="00F315BF" w:rsidTr="007A2C26">
        <w:trPr>
          <w:del w:id="298" w:author="Tran, Michael" w:date="2020-03-30T14:52:00Z"/>
        </w:trPr>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99" w:author="Tran, Michael" w:date="2020-03-30T14:52:00Z"/>
                <w:sz w:val="20"/>
              </w:rPr>
            </w:pPr>
            <w:del w:id="300" w:author="Tran, Michael" w:date="2020-03-30T14:52:00Z">
              <w:r w:rsidRPr="00A55B85" w:rsidDel="00F315BF">
                <w:rPr>
                  <w:sz w:val="20"/>
                </w:rPr>
                <w:delText>Abnormal</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1" w:author="Tran, Michael" w:date="2020-03-30T14:52:00Z"/>
                <w:sz w:val="20"/>
              </w:rPr>
            </w:pPr>
            <w:del w:id="302" w:author="Tran, Michael" w:date="2020-03-30T14:52:00Z">
              <w:r w:rsidRPr="00A55B85" w:rsidDel="00F315BF">
                <w:rPr>
                  <w:sz w:val="20"/>
                </w:rPr>
                <w:delText>1 482 km/h</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3" w:author="Tran, Michael" w:date="2020-03-30T14:52:00Z"/>
                <w:sz w:val="20"/>
              </w:rPr>
            </w:pPr>
            <w:del w:id="304" w:author="Tran, Michael" w:date="2020-03-30T14:52:00Z">
              <w:r w:rsidRPr="00A55B85" w:rsidDel="00F315BF">
                <w:rPr>
                  <w:sz w:val="20"/>
                </w:rPr>
                <w:delText>2.0 g</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5" w:author="Tran, Michael" w:date="2020-03-30T14:52:00Z"/>
                <w:sz w:val="20"/>
              </w:rPr>
            </w:pPr>
            <w:del w:id="306" w:author="Tran, Michael" w:date="2020-03-30T14:52:00Z">
              <w:r w:rsidRPr="00A55B85" w:rsidDel="00F315BF">
                <w:rPr>
                  <w:sz w:val="20"/>
                </w:rPr>
                <w:delText>1.5 g</w:delText>
              </w:r>
            </w:del>
          </w:p>
        </w:tc>
        <w:tc>
          <w:tcPr>
            <w:tcW w:w="1971" w:type="dxa"/>
          </w:tcPr>
          <w:p w:rsidR="00A55B85" w:rsidRPr="00A55B85" w:rsidDel="00F315BF" w:rsidRDefault="00A55B85" w:rsidP="00A55B8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307" w:author="Tran, Michael" w:date="2020-03-30T14:52:00Z"/>
                <w:sz w:val="20"/>
              </w:rPr>
            </w:pPr>
            <w:del w:id="308" w:author="Tran, Michael" w:date="2020-03-30T14:52:00Z">
              <w:r w:rsidRPr="00A55B85" w:rsidDel="00F315BF">
                <w:rPr>
                  <w:sz w:val="20"/>
                </w:rPr>
                <w:delText>0.74 g/s</w:delText>
              </w:r>
            </w:del>
          </w:p>
        </w:tc>
      </w:tr>
    </w:tbl>
    <w:p w:rsidR="00A55B85" w:rsidRPr="00A55B85" w:rsidDel="00F315BF" w:rsidRDefault="00A55B85" w:rsidP="00A55B85">
      <w:pPr>
        <w:tabs>
          <w:tab w:val="clear" w:pos="1134"/>
          <w:tab w:val="clear" w:pos="1871"/>
          <w:tab w:val="clear" w:pos="2268"/>
          <w:tab w:val="left" w:pos="794"/>
          <w:tab w:val="left" w:pos="1191"/>
          <w:tab w:val="left" w:pos="1588"/>
          <w:tab w:val="left" w:pos="1985"/>
        </w:tabs>
        <w:spacing w:before="0"/>
        <w:jc w:val="both"/>
        <w:textAlignment w:val="auto"/>
        <w:rPr>
          <w:del w:id="309" w:author="Tran, Michael" w:date="2020-03-30T14:52:00Z"/>
          <w:sz w:val="20"/>
        </w:rPr>
      </w:pPr>
    </w:p>
    <w:p w:rsidR="00A55B85" w:rsidRPr="00A55B85" w:rsidDel="00F315BF" w:rsidRDefault="00A55B85" w:rsidP="00A55B85">
      <w:pPr>
        <w:rPr>
          <w:del w:id="310" w:author="Tran, Michael" w:date="2020-03-30T14:52:00Z"/>
        </w:rPr>
      </w:pPr>
      <w:del w:id="311" w:author="Tran, Michael" w:date="2020-03-30T14:52:00Z">
        <w:r w:rsidRPr="00A55B85" w:rsidDel="00F315BF">
          <w:delText>Figure A1-17 plots the modelled line-of-sight dynamics due to a constant jerk of 0.25 g/s and a maximum acceleration of 0.7658 g.</w:delText>
        </w:r>
      </w:del>
    </w:p>
    <w:p w:rsidR="00A55B85" w:rsidRPr="00A55B85" w:rsidDel="00F315BF" w:rsidRDefault="00A55B85" w:rsidP="00A55B85">
      <w:pPr>
        <w:keepNext/>
        <w:keepLines/>
        <w:spacing w:after="120"/>
        <w:jc w:val="center"/>
        <w:rPr>
          <w:del w:id="312" w:author="Tran, Michael" w:date="2020-03-30T14:52:00Z"/>
          <w:caps/>
          <w:sz w:val="20"/>
        </w:rPr>
      </w:pPr>
      <w:bookmarkStart w:id="313" w:name="_Hlk2608083"/>
      <w:del w:id="314" w:author="Tran, Michael" w:date="2020-03-30T14:52:00Z">
        <w:r w:rsidRPr="00A55B85" w:rsidDel="00F315BF">
          <w:rPr>
            <w:caps/>
            <w:sz w:val="20"/>
          </w:rPr>
          <w:delText xml:space="preserve">Figure A1-17 </w:delText>
        </w:r>
      </w:del>
    </w:p>
    <w:p w:rsidR="00A55B85" w:rsidRPr="00A55B85" w:rsidDel="00F315BF" w:rsidRDefault="00A55B85" w:rsidP="00A55B85">
      <w:pPr>
        <w:keepNext/>
        <w:keepLines/>
        <w:spacing w:before="0" w:after="480"/>
        <w:jc w:val="center"/>
        <w:rPr>
          <w:del w:id="315" w:author="Tran, Michael" w:date="2020-03-30T14:52:00Z"/>
          <w:rFonts w:ascii="Times New Roman Bold" w:hAnsi="Times New Roman Bold"/>
          <w:b/>
          <w:sz w:val="20"/>
        </w:rPr>
      </w:pPr>
      <w:del w:id="316" w:author="Tran, Michael" w:date="2020-03-30T14:52:00Z">
        <w:r w:rsidRPr="00A55B85" w:rsidDel="00F315BF">
          <w:rPr>
            <w:rFonts w:ascii="Times New Roman Bold" w:hAnsi="Times New Roman Bold"/>
            <w:b/>
            <w:sz w:val="20"/>
          </w:rPr>
          <w:delText>Modelled line-of-sight dynamics due to a constant 0.25 g/s jerk</w:delText>
        </w:r>
      </w:del>
    </w:p>
    <w:bookmarkEnd w:id="313"/>
    <w:p w:rsidR="00357E4F" w:rsidDel="00F315BF" w:rsidRDefault="00A55B85" w:rsidP="00782E83">
      <w:pPr>
        <w:spacing w:after="240"/>
        <w:jc w:val="center"/>
        <w:rPr>
          <w:del w:id="317" w:author="Tran, Michael" w:date="2020-03-30T14:52:00Z"/>
        </w:rPr>
      </w:pPr>
      <w:del w:id="318" w:author="Tran, Michael" w:date="2020-03-30T14:52:00Z">
        <w:r w:rsidRPr="00A55B85" w:rsidDel="00F315BF">
          <w:rPr>
            <w:noProof/>
            <w:lang w:val="en-US"/>
          </w:rPr>
          <w:drawing>
            <wp:inline distT="0" distB="0" distL="0" distR="0" wp14:anchorId="61791117" wp14:editId="7C917D89">
              <wp:extent cx="4937760" cy="308152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9">
                        <a:extLst>
                          <a:ext uri="{28A0092B-C50C-407E-A947-70E740481C1C}">
                            <a14:useLocalDpi xmlns:a14="http://schemas.microsoft.com/office/drawing/2010/main" val="0"/>
                          </a:ext>
                        </a:extLst>
                      </a:blip>
                      <a:srcRect t="3861"/>
                      <a:stretch/>
                    </pic:blipFill>
                    <pic:spPr bwMode="auto">
                      <a:xfrm>
                        <a:off x="0" y="0"/>
                        <a:ext cx="4937760" cy="3081528"/>
                      </a:xfrm>
                      <a:prstGeom prst="rect">
                        <a:avLst/>
                      </a:prstGeom>
                      <a:noFill/>
                      <a:ln>
                        <a:noFill/>
                      </a:ln>
                      <a:extLst>
                        <a:ext uri="{53640926-AAD7-44D8-BBD7-CCE9431645EC}">
                          <a14:shadowObscured xmlns:a14="http://schemas.microsoft.com/office/drawing/2010/main"/>
                        </a:ext>
                      </a:extLst>
                    </pic:spPr>
                  </pic:pic>
                </a:graphicData>
              </a:graphic>
            </wp:inline>
          </w:drawing>
        </w:r>
      </w:del>
    </w:p>
    <w:p w:rsidR="00462133" w:rsidRDefault="00512319" w:rsidP="00782E83">
      <w:pPr>
        <w:rPr>
          <w:ins w:id="319" w:author="Chris Tourigny" w:date="2020-04-01T12:01:00Z"/>
        </w:rPr>
      </w:pPr>
      <w:ins w:id="320" w:author="Chris Tourigny" w:date="2020-04-01T11:57:00Z">
        <w:r>
          <w:t>The following a</w:t>
        </w:r>
      </w:ins>
      <w:ins w:id="321" w:author="Chris Tourigny" w:date="2020-04-01T11:54:00Z">
        <w:r>
          <w:t>ssum</w:t>
        </w:r>
      </w:ins>
      <w:ins w:id="322" w:author="Chris Tourigny" w:date="2020-04-01T11:57:00Z">
        <w:r>
          <w:t>ptions are made for the purpose of this example</w:t>
        </w:r>
      </w:ins>
      <w:ins w:id="323" w:author="Chris Tourigny" w:date="2020-04-01T11:58:00Z">
        <w:r>
          <w:t>:</w:t>
        </w:r>
      </w:ins>
      <w:ins w:id="324" w:author="Chris Tourigny" w:date="2020-04-01T11:54:00Z">
        <w:r>
          <w:t xml:space="preserve"> </w:t>
        </w:r>
      </w:ins>
      <w:ins w:id="325" w:author="Chris Tourigny" w:date="2020-04-01T11:58:00Z">
        <w:r>
          <w:t xml:space="preserve">the </w:t>
        </w:r>
      </w:ins>
      <w:ins w:id="326" w:author="Tran, Michael" w:date="2020-02-21T10:57:00Z">
        <w:r w:rsidR="00921B21">
          <w:t xml:space="preserve">System 8 radar is required to meet </w:t>
        </w:r>
      </w:ins>
      <w:ins w:id="327" w:author="Chris Tourigny" w:date="2020-04-01T11:58:00Z">
        <w:r>
          <w:t>a</w:t>
        </w:r>
      </w:ins>
      <w:ins w:id="328" w:author="Tran, Michael" w:date="2020-02-21T10:57:00Z">
        <w:r w:rsidR="00921B21">
          <w:t xml:space="preserve"> probability of detection </w:t>
        </w:r>
      </w:ins>
      <w:ins w:id="329" w:author="Chris Tourigny" w:date="2020-04-01T11:56:00Z">
        <w:r>
          <w:t>(</w:t>
        </w:r>
      </w:ins>
      <w:ins w:id="330" w:author="Tran, Michael" w:date="2020-02-21T10:57:00Z">
        <w:r w:rsidR="00921B21">
          <w:t>P</w:t>
        </w:r>
        <w:r w:rsidR="00921B21">
          <w:rPr>
            <w:vertAlign w:val="subscript"/>
          </w:rPr>
          <w:t>D</w:t>
        </w:r>
      </w:ins>
      <w:ins w:id="331" w:author="Chris Tourigny" w:date="2020-04-01T11:56:00Z">
        <w:r>
          <w:t>) of</w:t>
        </w:r>
      </w:ins>
      <w:ins w:id="332" w:author="Tran, Michael" w:date="2020-02-21T10:57:00Z">
        <w:r w:rsidR="00921B21">
          <w:t xml:space="preserve"> 80%</w:t>
        </w:r>
      </w:ins>
      <w:ins w:id="333" w:author="Chris Tourigny" w:date="2020-04-01T11:58:00Z">
        <w:r>
          <w:t>,</w:t>
        </w:r>
      </w:ins>
      <w:ins w:id="334" w:author="Tran, Michael" w:date="2020-02-21T10:57:00Z">
        <w:r w:rsidR="00921B21">
          <w:t xml:space="preserve"> </w:t>
        </w:r>
      </w:ins>
      <w:ins w:id="335" w:author="Chris Tourigny" w:date="2020-04-01T11:58:00Z">
        <w:r>
          <w:t>the target is a</w:t>
        </w:r>
      </w:ins>
      <w:ins w:id="336" w:author="Tran, Michael" w:date="2020-02-21T10:57:00Z">
        <w:r w:rsidR="00921B21">
          <w:t xml:space="preserve"> </w:t>
        </w:r>
        <w:proofErr w:type="spellStart"/>
        <w:r w:rsidR="00921B21">
          <w:t>Swerling</w:t>
        </w:r>
        <w:proofErr w:type="spellEnd"/>
        <w:r w:rsidR="00921B21">
          <w:t xml:space="preserve"> I with radar cross section of 2.2 m</w:t>
        </w:r>
        <w:r w:rsidR="00921B21">
          <w:rPr>
            <w:vertAlign w:val="superscript"/>
          </w:rPr>
          <w:t>2</w:t>
        </w:r>
        <w:r w:rsidR="00921B21">
          <w:t xml:space="preserve"> at 200 NM</w:t>
        </w:r>
      </w:ins>
      <w:ins w:id="337" w:author="Chris Tourigny" w:date="2020-04-01T11:59:00Z">
        <w:r>
          <w:t>,</w:t>
        </w:r>
      </w:ins>
      <w:ins w:id="338" w:author="Tran, Michael" w:date="2020-02-21T10:57:00Z">
        <w:r w:rsidR="00921B21">
          <w:t xml:space="preserve"> and </w:t>
        </w:r>
      </w:ins>
      <w:ins w:id="339" w:author="Chris Tourigny" w:date="2020-04-01T11:59:00Z">
        <w:r>
          <w:t>the</w:t>
        </w:r>
      </w:ins>
      <w:ins w:id="340" w:author="Tran, Michael" w:date="2020-02-21T10:57:00Z">
        <w:r w:rsidR="00921B21">
          <w:t xml:space="preserve"> probability of false alarm </w:t>
        </w:r>
      </w:ins>
      <w:ins w:id="341" w:author="Chris Tourigny" w:date="2020-04-01T11:59:00Z">
        <w:r>
          <w:t>(</w:t>
        </w:r>
      </w:ins>
      <w:ins w:id="342" w:author="Tran, Michael" w:date="2020-02-21T10:57:00Z">
        <w:r w:rsidR="00921B21">
          <w:t>P</w:t>
        </w:r>
        <w:r w:rsidR="00921B21">
          <w:rPr>
            <w:vertAlign w:val="subscript"/>
          </w:rPr>
          <w:t>FA</w:t>
        </w:r>
      </w:ins>
      <w:ins w:id="343" w:author="Chris Tourigny" w:date="2020-04-01T11:59:00Z">
        <w:r>
          <w:t>)</w:t>
        </w:r>
      </w:ins>
      <w:ins w:id="344" w:author="Tran, Michael" w:date="2020-02-21T10:57:00Z">
        <w:r w:rsidR="00921B21">
          <w:t xml:space="preserve"> </w:t>
        </w:r>
      </w:ins>
      <w:ins w:id="345" w:author="Chris Tourigny" w:date="2020-04-01T12:00:00Z">
        <w:r>
          <w:t xml:space="preserve">is </w:t>
        </w:r>
      </w:ins>
      <w:ins w:id="346" w:author="Tran, Michael" w:date="2020-02-21T10:57:00Z">
        <w:r w:rsidR="00921B21">
          <w:t>1x10</w:t>
        </w:r>
        <w:r w:rsidR="00921B21">
          <w:rPr>
            <w:vertAlign w:val="superscript"/>
          </w:rPr>
          <w:t>-6</w:t>
        </w:r>
        <w:r w:rsidR="00921B21">
          <w:t xml:space="preserve">.  </w:t>
        </w:r>
      </w:ins>
      <w:ins w:id="347" w:author="Tran, Michael" w:date="2020-02-21T10:40:00Z">
        <w:r w:rsidR="00782E83">
          <w:t xml:space="preserve">Table A1-4 </w:t>
        </w:r>
      </w:ins>
      <w:ins w:id="348" w:author="Tran, Michael" w:date="2020-02-21T10:41:00Z">
        <w:r w:rsidR="00782E83">
          <w:t>shows</w:t>
        </w:r>
      </w:ins>
      <w:ins w:id="349" w:author="Tran, Michael" w:date="2020-02-21T10:59:00Z">
        <w:r w:rsidR="00921B21">
          <w:t xml:space="preserve"> the derivation of</w:t>
        </w:r>
      </w:ins>
      <w:ins w:id="350" w:author="Tran, Michael" w:date="2020-02-21T10:41:00Z">
        <w:r w:rsidR="00782E83">
          <w:t xml:space="preserve"> the</w:t>
        </w:r>
      </w:ins>
      <w:ins w:id="351" w:author="Tran, Michael" w:date="2020-02-21T10:48:00Z">
        <w:r w:rsidR="002F0A9F">
          <w:t xml:space="preserve"> </w:t>
        </w:r>
      </w:ins>
      <w:ins w:id="352" w:author="Tran, Michael" w:date="2020-02-21T10:45:00Z">
        <w:r w:rsidR="002F0A9F">
          <w:t>single-pulse</w:t>
        </w:r>
      </w:ins>
      <w:ins w:id="353" w:author="Tran, Michael" w:date="2020-02-21T10:47:00Z">
        <w:r w:rsidR="002F0A9F">
          <w:t xml:space="preserve"> (long pulse</w:t>
        </w:r>
      </w:ins>
      <w:ins w:id="354" w:author="Tran, Michael" w:date="2020-03-20T13:23:00Z">
        <w:r w:rsidR="00431BB4">
          <w:t xml:space="preserve"> (LP)</w:t>
        </w:r>
      </w:ins>
      <w:ins w:id="355" w:author="Tran, Michael" w:date="2020-02-21T10:47:00Z">
        <w:r w:rsidR="002F0A9F">
          <w:t>)</w:t>
        </w:r>
      </w:ins>
      <w:ins w:id="356" w:author="Tran, Michael" w:date="2020-02-21T10:45:00Z">
        <w:r w:rsidR="002F0A9F">
          <w:t xml:space="preserve"> </w:t>
        </w:r>
      </w:ins>
      <w:ins w:id="357" w:author="Tran, Michael" w:date="2020-02-21T10:50:00Z">
        <w:r w:rsidR="002F0A9F">
          <w:t xml:space="preserve">received </w:t>
        </w:r>
      </w:ins>
      <w:ins w:id="358" w:author="Tran, Michael" w:date="2020-02-21T10:45:00Z">
        <w:r w:rsidR="002F0A9F">
          <w:t xml:space="preserve">signal-to-noise </w:t>
        </w:r>
      </w:ins>
      <w:ins w:id="359" w:author="Tran, Michael" w:date="2020-02-21T10:50:00Z">
        <w:r w:rsidR="002F0A9F">
          <w:t>from</w:t>
        </w:r>
      </w:ins>
      <w:ins w:id="360" w:author="Tran, Michael" w:date="2020-02-21T10:47:00Z">
        <w:r w:rsidR="002F0A9F">
          <w:t xml:space="preserve"> a</w:t>
        </w:r>
      </w:ins>
      <w:ins w:id="361" w:author="Tran, Michael" w:date="2020-02-21T10:50:00Z">
        <w:r w:rsidR="002F0A9F">
          <w:t xml:space="preserve"> target radar cross section of</w:t>
        </w:r>
      </w:ins>
      <w:ins w:id="362" w:author="Tran, Michael" w:date="2020-02-21T10:47:00Z">
        <w:r w:rsidR="002F0A9F">
          <w:t xml:space="preserve"> 2.2 m</w:t>
        </w:r>
        <w:r w:rsidR="002F0A9F">
          <w:rPr>
            <w:vertAlign w:val="superscript"/>
          </w:rPr>
          <w:t>2</w:t>
        </w:r>
      </w:ins>
      <w:ins w:id="363" w:author="Tran, Michael" w:date="2020-02-21T10:48:00Z">
        <w:r w:rsidR="002F0A9F">
          <w:t xml:space="preserve"> </w:t>
        </w:r>
      </w:ins>
      <w:ins w:id="364" w:author="Tran, Michael" w:date="2020-02-21T10:50:00Z">
        <w:r w:rsidR="002F0A9F">
          <w:t>at</w:t>
        </w:r>
      </w:ins>
      <w:ins w:id="365" w:author="Tran, Michael" w:date="2020-02-21T10:51:00Z">
        <w:r w:rsidR="002F0A9F">
          <w:t xml:space="preserve"> 200 NM.</w:t>
        </w:r>
      </w:ins>
    </w:p>
    <w:p w:rsidR="00E30243" w:rsidRPr="002F0A9F" w:rsidRDefault="00E30243" w:rsidP="00782E83">
      <w:pPr>
        <w:rPr>
          <w:ins w:id="366" w:author="Tran, Michael" w:date="2020-02-21T10:41:00Z"/>
        </w:rPr>
      </w:pPr>
      <w:ins w:id="367" w:author="Chris Tourigny" w:date="2020-04-01T12:01:00Z">
        <w:r>
          <w:t>[Editor’s note: add the equation or a description of the derivation for Table A1-4]</w:t>
        </w:r>
      </w:ins>
    </w:p>
    <w:p w:rsidR="00782E83" w:rsidRPr="00A55B85" w:rsidRDefault="00782E83" w:rsidP="00782E83">
      <w:pPr>
        <w:keepNext/>
        <w:spacing w:before="560" w:after="120"/>
        <w:jc w:val="center"/>
        <w:rPr>
          <w:ins w:id="368" w:author="Tran, Michael" w:date="2020-02-21T10:41:00Z"/>
          <w:caps/>
          <w:sz w:val="20"/>
        </w:rPr>
      </w:pPr>
      <w:ins w:id="369" w:author="Tran, Michael" w:date="2020-02-21T10:41:00Z">
        <w:r w:rsidRPr="00A55B85">
          <w:rPr>
            <w:caps/>
            <w:sz w:val="20"/>
          </w:rPr>
          <w:t>Table A1-</w:t>
        </w:r>
      </w:ins>
      <w:ins w:id="370" w:author="Tran, Michael" w:date="2020-02-21T10:42:00Z">
        <w:r>
          <w:rPr>
            <w:caps/>
            <w:sz w:val="20"/>
          </w:rPr>
          <w:t>4</w:t>
        </w:r>
      </w:ins>
    </w:p>
    <w:p w:rsidR="00782E83" w:rsidRPr="002F0A9F" w:rsidRDefault="00145B29" w:rsidP="00782E83">
      <w:pPr>
        <w:keepNext/>
        <w:keepLines/>
        <w:spacing w:before="0" w:after="120"/>
        <w:jc w:val="center"/>
        <w:rPr>
          <w:ins w:id="371" w:author="Tran, Michael" w:date="2020-02-21T10:05:00Z"/>
          <w:rFonts w:ascii="Times New Roman Bold" w:hAnsi="Times New Roman Bold"/>
          <w:b/>
          <w:sz w:val="20"/>
        </w:rPr>
      </w:pPr>
      <w:ins w:id="372" w:author="Tran, Michael" w:date="2020-03-30T14:54:00Z">
        <w:r>
          <w:rPr>
            <w:rFonts w:ascii="Times New Roman Bold" w:hAnsi="Times New Roman Bold"/>
            <w:b/>
            <w:sz w:val="20"/>
          </w:rPr>
          <w:t>Derived s</w:t>
        </w:r>
      </w:ins>
      <w:ins w:id="373" w:author="Tran, Michael" w:date="2020-02-21T10:42:00Z">
        <w:r w:rsidR="00782E83">
          <w:rPr>
            <w:rFonts w:ascii="Times New Roman Bold" w:hAnsi="Times New Roman Bold"/>
            <w:b/>
            <w:sz w:val="20"/>
          </w:rPr>
          <w:t>ingle</w:t>
        </w:r>
      </w:ins>
      <w:ins w:id="374" w:author="Tran, Michael" w:date="2020-02-21T10:46:00Z">
        <w:r w:rsidR="002F0A9F">
          <w:rPr>
            <w:rFonts w:ascii="Times New Roman Bold" w:hAnsi="Times New Roman Bold"/>
            <w:b/>
            <w:sz w:val="20"/>
          </w:rPr>
          <w:t>-pulse</w:t>
        </w:r>
      </w:ins>
      <w:ins w:id="375" w:author="Tran, Michael" w:date="2020-02-21T10:49:00Z">
        <w:r w:rsidR="002F0A9F">
          <w:rPr>
            <w:rFonts w:ascii="Times New Roman Bold" w:hAnsi="Times New Roman Bold"/>
            <w:b/>
            <w:sz w:val="20"/>
          </w:rPr>
          <w:t xml:space="preserve"> received</w:t>
        </w:r>
      </w:ins>
      <w:ins w:id="376" w:author="Tran, Michael" w:date="2020-02-21T10:42:00Z">
        <w:r w:rsidR="00782E83">
          <w:rPr>
            <w:rFonts w:ascii="Times New Roman Bold" w:hAnsi="Times New Roman Bold"/>
            <w:b/>
            <w:sz w:val="20"/>
          </w:rPr>
          <w:t xml:space="preserve"> signal-to-noise </w:t>
        </w:r>
        <w:r w:rsidR="002F0A9F">
          <w:rPr>
            <w:rFonts w:ascii="Times New Roman Bold" w:hAnsi="Times New Roman Bold"/>
            <w:b/>
            <w:sz w:val="20"/>
          </w:rPr>
          <w:t>for a 2.2 m</w:t>
        </w:r>
        <w:r w:rsidR="002F0A9F">
          <w:rPr>
            <w:rFonts w:ascii="Times New Roman Bold" w:hAnsi="Times New Roman Bold"/>
            <w:b/>
            <w:sz w:val="20"/>
            <w:vertAlign w:val="superscript"/>
          </w:rPr>
          <w:t>2</w:t>
        </w:r>
        <w:r w:rsidR="002F0A9F">
          <w:rPr>
            <w:rFonts w:ascii="Times New Roman Bold" w:hAnsi="Times New Roman Bold"/>
            <w:b/>
            <w:sz w:val="20"/>
          </w:rPr>
          <w:t xml:space="preserve"> </w:t>
        </w:r>
      </w:ins>
      <w:ins w:id="377" w:author="Tran, Michael" w:date="2020-02-21T10:43:00Z">
        <w:r w:rsidR="002F0A9F">
          <w:rPr>
            <w:rFonts w:ascii="Times New Roman Bold" w:hAnsi="Times New Roman Bold"/>
            <w:b/>
            <w:sz w:val="20"/>
          </w:rPr>
          <w:t>RCS target at 200 NM</w:t>
        </w:r>
      </w:ins>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31BB4" w:rsidRPr="00462133" w:rsidTr="00431BB4">
        <w:trPr>
          <w:trHeight w:val="300"/>
          <w:ins w:id="378"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379" w:author="Tran, Michael" w:date="2020-02-21T10:39:00Z"/>
                <w:szCs w:val="24"/>
                <w:lang w:val="en-US"/>
              </w:rPr>
            </w:pPr>
            <w:ins w:id="380" w:author="Tran, Michael" w:date="2020-02-21T10:39:00Z">
              <w:r>
                <w:rPr>
                  <w:szCs w:val="24"/>
                  <w:lang w:val="en-US"/>
                </w:rPr>
                <w:t>Parameters</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381" w:author="Tran, Michael" w:date="2020-03-20T13:24:00Z"/>
                <w:color w:val="000000"/>
                <w:szCs w:val="24"/>
                <w:lang w:val="en-US"/>
              </w:rPr>
            </w:pPr>
            <w:ins w:id="382" w:author="Tran, Michael" w:date="2020-03-20T13:25:00Z">
              <w:r>
                <w:rPr>
                  <w:color w:val="000000"/>
                  <w:szCs w:val="24"/>
                  <w:lang w:val="en-US"/>
                </w:rPr>
                <w:t>Unit</w:t>
              </w:r>
            </w:ins>
            <w:ins w:id="383" w:author="Tran, Michael" w:date="2020-03-20T13:26:00Z">
              <w:r>
                <w:rPr>
                  <w:color w:val="000000"/>
                  <w:szCs w:val="24"/>
                  <w:lang w:val="en-US"/>
                </w:rPr>
                <w:t>s</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384" w:author="Tran, Michael" w:date="2020-02-21T10:39:00Z"/>
                <w:color w:val="000000"/>
                <w:szCs w:val="24"/>
                <w:lang w:val="en-US"/>
              </w:rPr>
            </w:pPr>
            <w:ins w:id="385" w:author="Tran, Michael" w:date="2020-02-21T10:39:00Z">
              <w:r w:rsidRPr="00462133">
                <w:rPr>
                  <w:color w:val="000000"/>
                  <w:szCs w:val="24"/>
                  <w:lang w:val="en-US"/>
                </w:rPr>
                <w:t>LP</w:t>
              </w:r>
            </w:ins>
            <w:ins w:id="386" w:author="Tran, Michael" w:date="2020-03-20T13:22:00Z">
              <w:r>
                <w:rPr>
                  <w:color w:val="000000"/>
                  <w:szCs w:val="24"/>
                  <w:lang w:val="en-US"/>
                </w:rPr>
                <w:t xml:space="preserve"> (113 </w:t>
              </w:r>
              <w:r w:rsidRPr="00D716A2">
                <w:rPr>
                  <w:szCs w:val="24"/>
                  <w:lang w:val="en-US"/>
                </w:rPr>
                <w:t>µs</w:t>
              </w:r>
              <w:r>
                <w:rPr>
                  <w:color w:val="000000"/>
                  <w:szCs w:val="24"/>
                  <w:lang w:val="en-US"/>
                </w:rPr>
                <w:t>)</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387" w:author="Tran, Michael" w:date="2020-02-21T10:39:00Z"/>
                <w:color w:val="000000"/>
                <w:szCs w:val="24"/>
                <w:lang w:val="en-US"/>
              </w:rPr>
            </w:pPr>
            <w:ins w:id="388" w:author="Tran, Michael" w:date="2020-02-21T10:39:00Z">
              <w:r w:rsidRPr="00462133">
                <w:rPr>
                  <w:color w:val="000000"/>
                  <w:szCs w:val="24"/>
                  <w:lang w:val="en-US"/>
                </w:rPr>
                <w:t>LP</w:t>
              </w:r>
            </w:ins>
            <w:ins w:id="389" w:author="Tran, Michael" w:date="2020-03-20T13:22:00Z">
              <w:r>
                <w:rPr>
                  <w:color w:val="000000"/>
                  <w:szCs w:val="24"/>
                  <w:lang w:val="en-US"/>
                </w:rPr>
                <w:t xml:space="preserve"> (115.5 </w:t>
              </w:r>
              <w:r w:rsidRPr="00D716A2">
                <w:rPr>
                  <w:szCs w:val="24"/>
                  <w:lang w:val="en-US"/>
                </w:rPr>
                <w:t>µs</w:t>
              </w:r>
              <w:r>
                <w:rPr>
                  <w:szCs w:val="24"/>
                  <w:lang w:val="en-US"/>
                </w:rPr>
                <w:t>)</w:t>
              </w:r>
            </w:ins>
          </w:p>
        </w:tc>
      </w:tr>
      <w:tr w:rsidR="00431BB4" w:rsidRPr="00462133" w:rsidTr="00431BB4">
        <w:trPr>
          <w:trHeight w:val="300"/>
          <w:ins w:id="390"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391" w:author="Tran, Michael" w:date="2020-02-21T10:39:00Z"/>
                <w:color w:val="000000"/>
                <w:szCs w:val="24"/>
                <w:lang w:val="en-US"/>
              </w:rPr>
            </w:pPr>
            <w:ins w:id="392" w:author="Tran, Michael" w:date="2020-02-21T10:39:00Z">
              <w:r w:rsidRPr="00462133">
                <w:rPr>
                  <w:color w:val="000000"/>
                  <w:szCs w:val="24"/>
                  <w:lang w:val="en-US"/>
                </w:rPr>
                <w:t>P = Transmit power, (50kW LP)</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3" w:author="Tran, Michael" w:date="2020-03-20T13:24:00Z"/>
                <w:color w:val="000000"/>
                <w:szCs w:val="24"/>
                <w:lang w:val="en-US"/>
              </w:rPr>
            </w:pPr>
            <w:proofErr w:type="spellStart"/>
            <w:ins w:id="394" w:author="Tran, Michael" w:date="2020-03-20T13:26:00Z">
              <w:r>
                <w:rPr>
                  <w:color w:val="000000"/>
                  <w:szCs w:val="24"/>
                  <w:lang w:val="en-US"/>
                </w:rPr>
                <w:t>dBW</w:t>
              </w:r>
            </w:ins>
            <w:proofErr w:type="spellEnd"/>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5" w:author="Tran, Michael" w:date="2020-02-21T10:39:00Z"/>
                <w:color w:val="000000"/>
                <w:szCs w:val="24"/>
                <w:lang w:val="en-US"/>
              </w:rPr>
            </w:pPr>
            <w:ins w:id="396" w:author="Tran, Michael" w:date="2020-02-21T10:39:00Z">
              <w:r w:rsidRPr="00462133">
                <w:rPr>
                  <w:color w:val="000000"/>
                  <w:szCs w:val="24"/>
                  <w:lang w:val="en-US"/>
                </w:rPr>
                <w:t>46.99</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397" w:author="Tran, Michael" w:date="2020-02-21T10:39:00Z"/>
                <w:color w:val="000000"/>
                <w:szCs w:val="24"/>
                <w:lang w:val="en-US"/>
              </w:rPr>
            </w:pPr>
            <w:ins w:id="398" w:author="Tran, Michael" w:date="2020-02-21T10:39:00Z">
              <w:r w:rsidRPr="00462133">
                <w:rPr>
                  <w:color w:val="000000"/>
                  <w:szCs w:val="24"/>
                  <w:lang w:val="en-US"/>
                </w:rPr>
                <w:t>46.99</w:t>
              </w:r>
            </w:ins>
          </w:p>
        </w:tc>
      </w:tr>
      <w:tr w:rsidR="00431BB4" w:rsidRPr="00462133" w:rsidTr="00431BB4">
        <w:trPr>
          <w:trHeight w:val="300"/>
          <w:ins w:id="399"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00" w:author="Tran, Michael" w:date="2020-02-21T10:39:00Z"/>
                <w:color w:val="000000"/>
                <w:szCs w:val="24"/>
                <w:lang w:val="en-US"/>
              </w:rPr>
            </w:pPr>
            <w:ins w:id="401" w:author="Tran, Michael" w:date="2020-02-21T10:39:00Z">
              <w:r w:rsidRPr="00462133">
                <w:rPr>
                  <w:color w:val="000000"/>
                  <w:szCs w:val="24"/>
                  <w:lang w:val="en-US"/>
                </w:rPr>
                <w:t>G = Max antenna gain</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2" w:author="Tran, Michael" w:date="2020-03-20T13:24:00Z"/>
                <w:color w:val="000000"/>
                <w:szCs w:val="24"/>
                <w:lang w:val="en-US"/>
              </w:rPr>
            </w:pPr>
            <w:proofErr w:type="spellStart"/>
            <w:ins w:id="403" w:author="Tran, Michael" w:date="2020-03-20T13:26:00Z">
              <w:r>
                <w:rPr>
                  <w:color w:val="000000"/>
                  <w:szCs w:val="24"/>
                  <w:lang w:val="en-US"/>
                </w:rPr>
                <w:t>dBi</w:t>
              </w:r>
            </w:ins>
            <w:proofErr w:type="spellEnd"/>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4" w:author="Tran, Michael" w:date="2020-02-21T10:39:00Z"/>
                <w:color w:val="000000"/>
                <w:szCs w:val="24"/>
                <w:lang w:val="en-US"/>
              </w:rPr>
            </w:pPr>
            <w:ins w:id="405" w:author="Tran, Michael" w:date="2020-02-21T10:39:00Z">
              <w:r w:rsidRPr="00462133">
                <w:rPr>
                  <w:color w:val="000000"/>
                  <w:szCs w:val="24"/>
                  <w:lang w:val="en-US"/>
                </w:rPr>
                <w:t>35.00</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06" w:author="Tran, Michael" w:date="2020-02-21T10:39:00Z"/>
                <w:color w:val="000000"/>
                <w:szCs w:val="24"/>
                <w:lang w:val="en-US"/>
              </w:rPr>
            </w:pPr>
            <w:ins w:id="407" w:author="Tran, Michael" w:date="2020-02-21T10:39:00Z">
              <w:r w:rsidRPr="00462133">
                <w:rPr>
                  <w:color w:val="000000"/>
                  <w:szCs w:val="24"/>
                  <w:lang w:val="en-US"/>
                </w:rPr>
                <w:t>35.00</w:t>
              </w:r>
            </w:ins>
          </w:p>
        </w:tc>
      </w:tr>
      <w:tr w:rsidR="00431BB4" w:rsidRPr="00462133" w:rsidTr="00431BB4">
        <w:trPr>
          <w:trHeight w:val="300"/>
          <w:ins w:id="408"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09" w:author="Tran, Michael" w:date="2020-02-21T10:39:00Z"/>
                <w:color w:val="000000"/>
                <w:szCs w:val="24"/>
                <w:lang w:val="en-US"/>
              </w:rPr>
            </w:pPr>
            <w:ins w:id="410" w:author="Tran, Michael" w:date="2020-02-21T10:39:00Z">
              <w:r w:rsidRPr="00462133">
                <w:rPr>
                  <w:color w:val="000000"/>
                  <w:szCs w:val="24"/>
                  <w:lang w:val="en-US"/>
                </w:rPr>
                <w:t>Carrier frequency</w:t>
              </w:r>
              <w:r w:rsidRPr="00D716A2">
                <w:rPr>
                  <w:color w:val="000000"/>
                  <w:szCs w:val="24"/>
                  <w:lang w:val="en-US"/>
                </w:rPr>
                <w:t xml:space="preserve"> (12</w:t>
              </w:r>
            </w:ins>
            <w:ins w:id="411" w:author="Tran, Michael" w:date="2020-03-30T14:55:00Z">
              <w:r w:rsidR="00145B29">
                <w:rPr>
                  <w:color w:val="000000"/>
                  <w:szCs w:val="24"/>
                  <w:lang w:val="en-US"/>
                </w:rPr>
                <w:t>40</w:t>
              </w:r>
            </w:ins>
            <w:ins w:id="412" w:author="Tran, Michael" w:date="2020-02-21T10:39:00Z">
              <w:r w:rsidRPr="00D716A2">
                <w:rPr>
                  <w:color w:val="000000"/>
                  <w:szCs w:val="24"/>
                  <w:lang w:val="en-US"/>
                </w:rPr>
                <w:t>-1350</w:t>
              </w:r>
              <w:r w:rsidRPr="00462133">
                <w:rPr>
                  <w:color w:val="000000"/>
                  <w:szCs w:val="24"/>
                  <w:lang w:val="en-US"/>
                </w:rPr>
                <w:t xml:space="preserve"> MHz</w:t>
              </w:r>
            </w:ins>
            <w:ins w:id="413" w:author="Tran, Michael" w:date="2020-03-20T13:26:00Z">
              <w:r>
                <w:rPr>
                  <w:color w:val="000000"/>
                  <w:szCs w:val="24"/>
                  <w:lang w:val="en-US"/>
                </w:rPr>
                <w:t>)</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4" w:author="Tran, Michael" w:date="2020-03-20T13:24:00Z"/>
                <w:color w:val="000000"/>
                <w:szCs w:val="24"/>
                <w:lang w:val="en-US"/>
              </w:rPr>
            </w:pPr>
            <w:ins w:id="415" w:author="Tran, Michael" w:date="2020-03-20T13:26:00Z">
              <w:r>
                <w:rPr>
                  <w:color w:val="000000"/>
                  <w:szCs w:val="24"/>
                  <w:lang w:val="en-US"/>
                </w:rPr>
                <w:t>MHz</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6" w:author="Tran, Michael" w:date="2020-02-21T10:39:00Z"/>
                <w:color w:val="000000"/>
                <w:szCs w:val="24"/>
                <w:lang w:val="en-US"/>
              </w:rPr>
            </w:pPr>
            <w:ins w:id="417" w:author="Tran, Michael" w:date="2020-02-21T10:39:00Z">
              <w:r w:rsidRPr="00462133">
                <w:rPr>
                  <w:color w:val="000000"/>
                  <w:szCs w:val="24"/>
                  <w:lang w:val="en-US"/>
                </w:rPr>
                <w:t>1</w:t>
              </w:r>
            </w:ins>
            <w:ins w:id="418" w:author="Tran, Michael" w:date="2020-03-20T13:27:00Z">
              <w:r>
                <w:rPr>
                  <w:color w:val="000000"/>
                  <w:szCs w:val="24"/>
                  <w:lang w:val="en-US"/>
                </w:rPr>
                <w:t>350</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19" w:author="Tran, Michael" w:date="2020-02-21T10:39:00Z"/>
                <w:color w:val="000000"/>
                <w:szCs w:val="24"/>
                <w:lang w:val="en-US"/>
              </w:rPr>
            </w:pPr>
            <w:ins w:id="420" w:author="Tran, Michael" w:date="2020-02-21T10:39:00Z">
              <w:r w:rsidRPr="00462133">
                <w:rPr>
                  <w:color w:val="000000"/>
                  <w:szCs w:val="24"/>
                  <w:lang w:val="en-US"/>
                </w:rPr>
                <w:t>1</w:t>
              </w:r>
            </w:ins>
            <w:ins w:id="421" w:author="Tran, Michael" w:date="2020-03-20T13:27:00Z">
              <w:r>
                <w:rPr>
                  <w:color w:val="000000"/>
                  <w:szCs w:val="24"/>
                  <w:lang w:val="en-US"/>
                </w:rPr>
                <w:t>350</w:t>
              </w:r>
            </w:ins>
          </w:p>
        </w:tc>
      </w:tr>
      <w:tr w:rsidR="00431BB4" w:rsidRPr="00462133" w:rsidTr="00431BB4">
        <w:trPr>
          <w:trHeight w:val="300"/>
          <w:ins w:id="422"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23" w:author="Tran, Michael" w:date="2020-02-21T10:39:00Z"/>
                <w:color w:val="000000"/>
                <w:szCs w:val="24"/>
                <w:lang w:val="en-US"/>
              </w:rPr>
            </w:pPr>
            <w:ins w:id="424" w:author="Tran, Michael" w:date="2020-02-21T10:39:00Z">
              <w:r w:rsidRPr="00462133">
                <w:rPr>
                  <w:color w:val="000000"/>
                  <w:szCs w:val="24"/>
                  <w:lang w:val="en-US"/>
                </w:rPr>
                <w:t>Wavelength</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5" w:author="Tran, Michael" w:date="2020-03-20T13:24:00Z"/>
                <w:color w:val="000000"/>
                <w:szCs w:val="24"/>
                <w:lang w:val="en-US"/>
              </w:rPr>
            </w:pPr>
            <w:ins w:id="426" w:author="Tran, Michael" w:date="2020-03-20T13:27:00Z">
              <w:r>
                <w:rPr>
                  <w:color w:val="000000"/>
                  <w:szCs w:val="24"/>
                  <w:lang w:val="en-US"/>
                </w:rPr>
                <w:t>m</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7" w:author="Tran, Michael" w:date="2020-02-21T10:39:00Z"/>
                <w:color w:val="000000"/>
                <w:szCs w:val="24"/>
                <w:lang w:val="en-US"/>
              </w:rPr>
            </w:pPr>
            <w:ins w:id="428" w:author="Tran, Michael" w:date="2020-02-21T10:39:00Z">
              <w:r w:rsidRPr="00462133">
                <w:rPr>
                  <w:color w:val="000000"/>
                  <w:szCs w:val="24"/>
                  <w:lang w:val="en-US"/>
                </w:rPr>
                <w:t>0.22</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29" w:author="Tran, Michael" w:date="2020-02-21T10:39:00Z"/>
                <w:color w:val="000000"/>
                <w:szCs w:val="24"/>
                <w:lang w:val="en-US"/>
              </w:rPr>
            </w:pPr>
            <w:ins w:id="430" w:author="Tran, Michael" w:date="2020-02-21T10:39:00Z">
              <w:r w:rsidRPr="00462133">
                <w:rPr>
                  <w:color w:val="000000"/>
                  <w:szCs w:val="24"/>
                  <w:lang w:val="en-US"/>
                </w:rPr>
                <w:t>0.22</w:t>
              </w:r>
            </w:ins>
          </w:p>
        </w:tc>
      </w:tr>
      <w:tr w:rsidR="00431BB4" w:rsidRPr="00462133" w:rsidTr="00431BB4">
        <w:trPr>
          <w:trHeight w:val="300"/>
          <w:ins w:id="431"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32" w:author="Tran, Michael" w:date="2020-02-21T10:39:00Z"/>
                <w:color w:val="000000"/>
                <w:szCs w:val="24"/>
                <w:lang w:val="en-US"/>
              </w:rPr>
            </w:pPr>
            <w:ins w:id="433" w:author="Tran, Michael" w:date="2020-02-21T10:39:00Z">
              <w:r w:rsidRPr="00462133">
                <w:rPr>
                  <w:color w:val="000000"/>
                  <w:szCs w:val="24"/>
                  <w:lang w:val="en-US"/>
                </w:rPr>
                <w:t>Target cross section area</w:t>
              </w:r>
            </w:ins>
          </w:p>
        </w:tc>
        <w:tc>
          <w:tcPr>
            <w:tcW w:w="1620" w:type="dxa"/>
          </w:tcPr>
          <w:p w:rsidR="00431BB4" w:rsidRPr="00431BB4" w:rsidRDefault="00431BB4" w:rsidP="00010EE7">
            <w:pPr>
              <w:tabs>
                <w:tab w:val="clear" w:pos="1134"/>
                <w:tab w:val="clear" w:pos="1871"/>
                <w:tab w:val="clear" w:pos="2268"/>
              </w:tabs>
              <w:overflowPunct/>
              <w:autoSpaceDE/>
              <w:autoSpaceDN/>
              <w:adjustRightInd/>
              <w:spacing w:before="0"/>
              <w:jc w:val="right"/>
              <w:textAlignment w:val="auto"/>
              <w:rPr>
                <w:ins w:id="434" w:author="Tran, Michael" w:date="2020-03-20T13:24:00Z"/>
                <w:color w:val="000000"/>
                <w:szCs w:val="24"/>
                <w:lang w:val="en-US"/>
              </w:rPr>
            </w:pPr>
            <w:ins w:id="435" w:author="Tran, Michael" w:date="2020-03-20T13:27:00Z">
              <w:r>
                <w:rPr>
                  <w:color w:val="000000"/>
                  <w:szCs w:val="24"/>
                  <w:lang w:val="en-US"/>
                </w:rPr>
                <w:t>m</w:t>
              </w:r>
              <w:r>
                <w:rPr>
                  <w:color w:val="000000"/>
                  <w:szCs w:val="24"/>
                  <w:vertAlign w:val="superscript"/>
                  <w:lang w:val="en-US"/>
                </w:rPr>
                <w:t>2</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36" w:author="Tran, Michael" w:date="2020-02-21T10:39:00Z"/>
                <w:color w:val="000000"/>
                <w:szCs w:val="24"/>
                <w:lang w:val="en-US"/>
              </w:rPr>
            </w:pPr>
            <w:ins w:id="437" w:author="Tran, Michael" w:date="2020-02-21T10:39:00Z">
              <w:r w:rsidRPr="00462133">
                <w:rPr>
                  <w:color w:val="000000"/>
                  <w:szCs w:val="24"/>
                  <w:lang w:val="en-US"/>
                </w:rPr>
                <w:t>2.20</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38" w:author="Tran, Michael" w:date="2020-02-21T10:39:00Z"/>
                <w:color w:val="000000"/>
                <w:szCs w:val="24"/>
                <w:lang w:val="en-US"/>
              </w:rPr>
            </w:pPr>
            <w:ins w:id="439" w:author="Tran, Michael" w:date="2020-02-21T10:39:00Z">
              <w:r w:rsidRPr="00462133">
                <w:rPr>
                  <w:color w:val="000000"/>
                  <w:szCs w:val="24"/>
                  <w:lang w:val="en-US"/>
                </w:rPr>
                <w:t>2.20</w:t>
              </w:r>
            </w:ins>
          </w:p>
        </w:tc>
      </w:tr>
      <w:tr w:rsidR="00431BB4" w:rsidRPr="00462133" w:rsidTr="00431BB4">
        <w:trPr>
          <w:trHeight w:val="300"/>
          <w:ins w:id="440"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41" w:author="Tran, Michael" w:date="2020-02-21T10:39:00Z"/>
                <w:szCs w:val="24"/>
                <w:lang w:val="en-US"/>
              </w:rPr>
            </w:pPr>
            <w:ins w:id="442" w:author="Tran, Michael" w:date="2020-02-21T10:39:00Z">
              <w:r w:rsidRPr="00462133">
                <w:rPr>
                  <w:szCs w:val="24"/>
                  <w:lang w:val="en-US"/>
                </w:rPr>
                <w:t>Transmit pulse width</w:t>
              </w:r>
              <w:r w:rsidRPr="00D716A2">
                <w:rPr>
                  <w:szCs w:val="24"/>
                  <w:lang w:val="en-US"/>
                </w:rPr>
                <w:t xml:space="preserve"> (</w:t>
              </w:r>
              <w:r w:rsidRPr="00462133">
                <w:rPr>
                  <w:szCs w:val="24"/>
                  <w:lang w:val="en-US"/>
                </w:rPr>
                <w:t>11</w:t>
              </w:r>
            </w:ins>
            <w:ins w:id="443" w:author="Tran, Michael" w:date="2020-02-21T13:57:00Z">
              <w:r>
                <w:rPr>
                  <w:szCs w:val="24"/>
                  <w:lang w:val="en-US"/>
                </w:rPr>
                <w:t>5</w:t>
              </w:r>
            </w:ins>
            <w:ins w:id="444" w:author="Tran, Michael" w:date="2020-02-21T10:39:00Z">
              <w:r w:rsidRPr="00462133">
                <w:rPr>
                  <w:szCs w:val="24"/>
                  <w:lang w:val="en-US"/>
                </w:rPr>
                <w:t>.5+/-2.5</w:t>
              </w:r>
              <w:r w:rsidRPr="00D716A2">
                <w:rPr>
                  <w:szCs w:val="24"/>
                  <w:lang w:val="en-US"/>
                </w:rPr>
                <w:t xml:space="preserve"> µs)</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45" w:author="Tran, Michael" w:date="2020-03-20T13:24:00Z"/>
                <w:color w:val="000000"/>
                <w:szCs w:val="24"/>
                <w:lang w:val="en-US"/>
              </w:rPr>
            </w:pPr>
            <w:ins w:id="446" w:author="Tran, Michael" w:date="2020-03-20T13:27:00Z">
              <w:r>
                <w:rPr>
                  <w:color w:val="000000"/>
                  <w:szCs w:val="24"/>
                  <w:lang w:val="en-US"/>
                </w:rPr>
                <w:t>s</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47" w:author="Tran, Michael" w:date="2020-02-21T10:39:00Z"/>
                <w:color w:val="000000"/>
                <w:szCs w:val="24"/>
                <w:lang w:val="en-US"/>
              </w:rPr>
            </w:pPr>
            <w:ins w:id="448" w:author="Tran, Michael" w:date="2020-02-21T10:39:00Z">
              <w:r w:rsidRPr="00462133">
                <w:rPr>
                  <w:color w:val="000000"/>
                  <w:szCs w:val="24"/>
                  <w:lang w:val="en-US"/>
                </w:rPr>
                <w:t>1.1</w:t>
              </w:r>
            </w:ins>
            <w:ins w:id="449" w:author="Tran, Michael" w:date="2020-02-21T13:52:00Z">
              <w:r>
                <w:rPr>
                  <w:color w:val="000000"/>
                  <w:szCs w:val="24"/>
                  <w:lang w:val="en-US"/>
                </w:rPr>
                <w:t>3</w:t>
              </w:r>
            </w:ins>
            <w:ins w:id="450" w:author="Tran, Michael" w:date="2020-02-21T10:39:00Z">
              <w:r w:rsidRPr="00462133">
                <w:rPr>
                  <w:color w:val="000000"/>
                  <w:szCs w:val="24"/>
                  <w:lang w:val="en-US"/>
                </w:rPr>
                <w:t>0E-04</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51" w:author="Tran, Michael" w:date="2020-02-21T10:39:00Z"/>
                <w:color w:val="000000"/>
                <w:szCs w:val="24"/>
                <w:lang w:val="en-US"/>
              </w:rPr>
            </w:pPr>
            <w:ins w:id="452" w:author="Tran, Michael" w:date="2020-02-21T10:39:00Z">
              <w:r w:rsidRPr="00462133">
                <w:rPr>
                  <w:color w:val="000000"/>
                  <w:szCs w:val="24"/>
                  <w:lang w:val="en-US"/>
                </w:rPr>
                <w:t>1.1</w:t>
              </w:r>
            </w:ins>
            <w:ins w:id="453" w:author="Tran, Michael" w:date="2020-02-21T13:52:00Z">
              <w:r>
                <w:rPr>
                  <w:color w:val="000000"/>
                  <w:szCs w:val="24"/>
                  <w:lang w:val="en-US"/>
                </w:rPr>
                <w:t>5</w:t>
              </w:r>
            </w:ins>
            <w:ins w:id="454" w:author="Tran, Michael" w:date="2020-02-21T10:39:00Z">
              <w:r w:rsidRPr="00462133">
                <w:rPr>
                  <w:color w:val="000000"/>
                  <w:szCs w:val="24"/>
                  <w:lang w:val="en-US"/>
                </w:rPr>
                <w:t>5E-04</w:t>
              </w:r>
            </w:ins>
          </w:p>
        </w:tc>
      </w:tr>
      <w:tr w:rsidR="00431BB4" w:rsidRPr="00462133" w:rsidTr="00431BB4">
        <w:trPr>
          <w:trHeight w:val="300"/>
          <w:ins w:id="455"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56" w:author="Tran, Michael" w:date="2020-02-21T10:39:00Z"/>
                <w:b/>
                <w:bCs/>
                <w:i/>
                <w:iCs/>
                <w:color w:val="FF0000"/>
                <w:szCs w:val="24"/>
                <w:lang w:val="en-US"/>
              </w:rPr>
            </w:pPr>
            <w:ins w:id="457" w:author="Tran, Michael" w:date="2020-02-21T10:39:00Z">
              <w:r w:rsidRPr="00462133">
                <w:rPr>
                  <w:b/>
                  <w:bCs/>
                  <w:i/>
                  <w:iCs/>
                  <w:szCs w:val="24"/>
                  <w:lang w:val="en-US"/>
                </w:rPr>
                <w:t>Receiver</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58" w:author="Tran, Michael" w:date="2020-03-20T13:24:00Z"/>
                <w:szCs w:val="24"/>
                <w:lang w:val="en-US"/>
              </w:rPr>
            </w:pPr>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59" w:author="Tran, Michael" w:date="2020-02-21T10:39:00Z"/>
                <w:szCs w:val="24"/>
                <w:lang w:val="en-US"/>
              </w:rPr>
            </w:pPr>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60" w:author="Tran, Michael" w:date="2020-02-21T10:39:00Z"/>
                <w:szCs w:val="24"/>
                <w:lang w:val="en-US"/>
              </w:rPr>
            </w:pPr>
          </w:p>
        </w:tc>
      </w:tr>
      <w:tr w:rsidR="00431BB4" w:rsidRPr="00462133" w:rsidTr="00431BB4">
        <w:trPr>
          <w:trHeight w:val="300"/>
          <w:ins w:id="461"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62" w:author="Tran, Michael" w:date="2020-02-21T10:39:00Z"/>
                <w:color w:val="000000"/>
                <w:szCs w:val="24"/>
                <w:lang w:val="en-US"/>
              </w:rPr>
            </w:pPr>
            <w:ins w:id="463" w:author="Tran, Michael" w:date="2020-02-21T10:39:00Z">
              <w:r w:rsidRPr="00462133">
                <w:rPr>
                  <w:color w:val="000000"/>
                  <w:szCs w:val="24"/>
                  <w:lang w:val="en-US"/>
                </w:rPr>
                <w:t>Thermal noise, No</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4" w:author="Tran, Michael" w:date="2020-03-20T13:24:00Z"/>
                <w:color w:val="000000"/>
                <w:szCs w:val="24"/>
                <w:lang w:val="en-US"/>
              </w:rPr>
            </w:pPr>
            <w:proofErr w:type="spellStart"/>
            <w:ins w:id="465" w:author="Tran, Michael" w:date="2020-03-20T13:27:00Z">
              <w:r>
                <w:rPr>
                  <w:color w:val="000000"/>
                  <w:szCs w:val="24"/>
                  <w:lang w:val="en-US"/>
                </w:rPr>
                <w:t>dBW</w:t>
              </w:r>
              <w:proofErr w:type="spellEnd"/>
              <w:r>
                <w:rPr>
                  <w:color w:val="000000"/>
                  <w:szCs w:val="24"/>
                  <w:lang w:val="en-US"/>
                </w:rPr>
                <w:t>/Hz</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6" w:author="Tran, Michael" w:date="2020-02-21T10:39:00Z"/>
                <w:color w:val="000000"/>
                <w:szCs w:val="24"/>
                <w:lang w:val="en-US"/>
              </w:rPr>
            </w:pPr>
            <w:ins w:id="467" w:author="Tran, Michael" w:date="2020-02-21T10:39:00Z">
              <w:r w:rsidRPr="00462133">
                <w:rPr>
                  <w:color w:val="000000"/>
                  <w:szCs w:val="24"/>
                  <w:lang w:val="en-US"/>
                </w:rPr>
                <w:t>-203.98</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68" w:author="Tran, Michael" w:date="2020-02-21T10:39:00Z"/>
                <w:color w:val="000000"/>
                <w:szCs w:val="24"/>
                <w:lang w:val="en-US"/>
              </w:rPr>
            </w:pPr>
            <w:ins w:id="469" w:author="Tran, Michael" w:date="2020-02-21T10:39:00Z">
              <w:r w:rsidRPr="00462133">
                <w:rPr>
                  <w:color w:val="000000"/>
                  <w:szCs w:val="24"/>
                  <w:lang w:val="en-US"/>
                </w:rPr>
                <w:t>-203.98</w:t>
              </w:r>
            </w:ins>
          </w:p>
        </w:tc>
      </w:tr>
      <w:tr w:rsidR="00431BB4" w:rsidRPr="00462133" w:rsidTr="00431BB4">
        <w:trPr>
          <w:trHeight w:val="300"/>
          <w:ins w:id="470"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71" w:author="Tran, Michael" w:date="2020-02-21T10:39:00Z"/>
                <w:color w:val="000000"/>
                <w:szCs w:val="24"/>
                <w:lang w:val="en-US"/>
              </w:rPr>
            </w:pPr>
            <w:ins w:id="472" w:author="Tran, Michael" w:date="2020-02-21T10:39:00Z">
              <w:r w:rsidRPr="00462133">
                <w:rPr>
                  <w:color w:val="000000"/>
                  <w:szCs w:val="24"/>
                  <w:lang w:val="en-US"/>
                </w:rPr>
                <w:t xml:space="preserve">Rx noise figure, </w:t>
              </w:r>
              <w:r w:rsidRPr="00D716A2">
                <w:rPr>
                  <w:color w:val="000000"/>
                  <w:szCs w:val="24"/>
                  <w:lang w:val="en-US"/>
                </w:rPr>
                <w:t>F</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3" w:author="Tran, Michael" w:date="2020-03-20T13:24:00Z"/>
                <w:color w:val="000000"/>
                <w:szCs w:val="24"/>
                <w:lang w:val="en-US"/>
              </w:rPr>
            </w:pPr>
            <w:ins w:id="474" w:author="Tran, Michael" w:date="2020-03-20T13:28:00Z">
              <w:r>
                <w:rPr>
                  <w:color w:val="000000"/>
                  <w:szCs w:val="24"/>
                  <w:lang w:val="en-US"/>
                </w:rPr>
                <w:t>dB</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5" w:author="Tran, Michael" w:date="2020-02-21T10:39:00Z"/>
                <w:color w:val="000000"/>
                <w:szCs w:val="24"/>
                <w:lang w:val="en-US"/>
              </w:rPr>
            </w:pPr>
            <w:ins w:id="476" w:author="Tran, Michael" w:date="2020-02-21T10:39:00Z">
              <w:r w:rsidRPr="00462133">
                <w:rPr>
                  <w:color w:val="000000"/>
                  <w:szCs w:val="24"/>
                  <w:lang w:val="en-US"/>
                </w:rPr>
                <w:t>3.20</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77" w:author="Tran, Michael" w:date="2020-02-21T10:39:00Z"/>
                <w:color w:val="000000"/>
                <w:szCs w:val="24"/>
                <w:lang w:val="en-US"/>
              </w:rPr>
            </w:pPr>
            <w:ins w:id="478" w:author="Tran, Michael" w:date="2020-02-21T10:39:00Z">
              <w:r w:rsidRPr="00462133">
                <w:rPr>
                  <w:color w:val="000000"/>
                  <w:szCs w:val="24"/>
                  <w:lang w:val="en-US"/>
                </w:rPr>
                <w:t>3.20</w:t>
              </w:r>
            </w:ins>
          </w:p>
        </w:tc>
      </w:tr>
      <w:tr w:rsidR="00431BB4" w:rsidRPr="00462133" w:rsidTr="00431BB4">
        <w:trPr>
          <w:trHeight w:val="300"/>
          <w:ins w:id="479"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80" w:author="Tran, Michael" w:date="2020-02-21T10:39:00Z"/>
                <w:color w:val="000000"/>
                <w:szCs w:val="24"/>
                <w:lang w:val="en-US"/>
              </w:rPr>
            </w:pPr>
            <w:ins w:id="481" w:author="Tran, Michael" w:date="2020-02-21T10:39:00Z">
              <w:r w:rsidRPr="00462133">
                <w:rPr>
                  <w:color w:val="000000"/>
                  <w:szCs w:val="24"/>
                  <w:lang w:val="en-US"/>
                </w:rPr>
                <w:t>Rx noise, No + F</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2" w:author="Tran, Michael" w:date="2020-03-20T13:24:00Z"/>
                <w:color w:val="000000"/>
                <w:szCs w:val="24"/>
                <w:lang w:val="en-US"/>
              </w:rPr>
            </w:pPr>
            <w:proofErr w:type="spellStart"/>
            <w:ins w:id="483" w:author="Tran, Michael" w:date="2020-03-20T13:28:00Z">
              <w:r>
                <w:rPr>
                  <w:color w:val="000000"/>
                  <w:szCs w:val="24"/>
                  <w:lang w:val="en-US"/>
                </w:rPr>
                <w:t>dBW</w:t>
              </w:r>
              <w:proofErr w:type="spellEnd"/>
              <w:r>
                <w:rPr>
                  <w:color w:val="000000"/>
                  <w:szCs w:val="24"/>
                  <w:lang w:val="en-US"/>
                </w:rPr>
                <w:t>/Hz</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4" w:author="Tran, Michael" w:date="2020-02-21T10:39:00Z"/>
                <w:color w:val="000000"/>
                <w:szCs w:val="24"/>
                <w:lang w:val="en-US"/>
              </w:rPr>
            </w:pPr>
            <w:ins w:id="485" w:author="Tran, Michael" w:date="2020-02-21T10:39:00Z">
              <w:r w:rsidRPr="00462133">
                <w:rPr>
                  <w:color w:val="000000"/>
                  <w:szCs w:val="24"/>
                  <w:lang w:val="en-US"/>
                </w:rPr>
                <w:t>-200.78</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86" w:author="Tran, Michael" w:date="2020-02-21T10:39:00Z"/>
                <w:color w:val="000000"/>
                <w:szCs w:val="24"/>
                <w:lang w:val="en-US"/>
              </w:rPr>
            </w:pPr>
            <w:ins w:id="487" w:author="Tran, Michael" w:date="2020-02-21T10:39:00Z">
              <w:r w:rsidRPr="00462133">
                <w:rPr>
                  <w:color w:val="000000"/>
                  <w:szCs w:val="24"/>
                  <w:lang w:val="en-US"/>
                </w:rPr>
                <w:t>-200.78</w:t>
              </w:r>
            </w:ins>
          </w:p>
        </w:tc>
      </w:tr>
      <w:tr w:rsidR="00431BB4" w:rsidRPr="00462133" w:rsidTr="00431BB4">
        <w:trPr>
          <w:trHeight w:val="300"/>
          <w:ins w:id="488"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489" w:author="Tran, Michael" w:date="2020-02-21T10:39:00Z"/>
                <w:color w:val="000000"/>
                <w:szCs w:val="24"/>
                <w:lang w:val="en-US"/>
              </w:rPr>
            </w:pPr>
            <w:ins w:id="490" w:author="Tran, Michael" w:date="2020-02-21T10:39:00Z">
              <w:r w:rsidRPr="00462133">
                <w:rPr>
                  <w:color w:val="000000"/>
                  <w:szCs w:val="24"/>
                  <w:lang w:val="en-US"/>
                </w:rPr>
                <w:t>Rx noise bandwidth</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1" w:author="Tran, Michael" w:date="2020-03-20T13:24:00Z"/>
                <w:color w:val="000000"/>
                <w:szCs w:val="24"/>
                <w:lang w:val="en-US"/>
              </w:rPr>
            </w:pPr>
            <w:ins w:id="492" w:author="Tran, Michael" w:date="2020-03-20T13:28:00Z">
              <w:r>
                <w:rPr>
                  <w:color w:val="000000"/>
                  <w:szCs w:val="24"/>
                  <w:lang w:val="en-US"/>
                </w:rPr>
                <w:t>Hz</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3" w:author="Tran, Michael" w:date="2020-02-21T10:39:00Z"/>
                <w:color w:val="000000"/>
                <w:szCs w:val="24"/>
                <w:lang w:val="en-US"/>
              </w:rPr>
            </w:pPr>
            <w:ins w:id="494" w:author="Tran, Michael" w:date="2020-02-21T10:39:00Z">
              <w:r w:rsidRPr="00462133">
                <w:rPr>
                  <w:color w:val="000000"/>
                  <w:szCs w:val="24"/>
                  <w:lang w:val="en-US"/>
                </w:rPr>
                <w:t>8</w:t>
              </w:r>
            </w:ins>
            <w:ins w:id="495" w:author="Tran, Michael" w:date="2020-02-21T13:54:00Z">
              <w:r>
                <w:rPr>
                  <w:color w:val="000000"/>
                  <w:szCs w:val="24"/>
                  <w:lang w:val="en-US"/>
                </w:rPr>
                <w:t>849</w:t>
              </w:r>
            </w:ins>
            <w:ins w:id="496" w:author="Tran, Michael" w:date="2020-02-21T10:39:00Z">
              <w:r w:rsidRPr="00462133">
                <w:rPr>
                  <w:color w:val="000000"/>
                  <w:szCs w:val="24"/>
                  <w:lang w:val="en-US"/>
                </w:rPr>
                <w:t>.</w:t>
              </w:r>
            </w:ins>
            <w:ins w:id="497" w:author="Tran, Michael" w:date="2020-02-21T13:54:00Z">
              <w:r>
                <w:rPr>
                  <w:color w:val="000000"/>
                  <w:szCs w:val="24"/>
                  <w:lang w:val="en-US"/>
                </w:rPr>
                <w:t>56</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498" w:author="Tran, Michael" w:date="2020-02-21T10:39:00Z"/>
                <w:color w:val="000000"/>
                <w:szCs w:val="24"/>
                <w:lang w:val="en-US"/>
              </w:rPr>
            </w:pPr>
            <w:ins w:id="499" w:author="Tran, Michael" w:date="2020-02-21T10:39:00Z">
              <w:r w:rsidRPr="00462133">
                <w:rPr>
                  <w:color w:val="000000"/>
                  <w:szCs w:val="24"/>
                  <w:lang w:val="en-US"/>
                </w:rPr>
                <w:t>8</w:t>
              </w:r>
            </w:ins>
            <w:ins w:id="500" w:author="Tran, Michael" w:date="2020-02-21T13:56:00Z">
              <w:r>
                <w:rPr>
                  <w:color w:val="000000"/>
                  <w:szCs w:val="24"/>
                  <w:lang w:val="en-US"/>
                </w:rPr>
                <w:t>658.01</w:t>
              </w:r>
            </w:ins>
          </w:p>
        </w:tc>
      </w:tr>
      <w:tr w:rsidR="00431BB4" w:rsidRPr="00462133" w:rsidTr="00431BB4">
        <w:trPr>
          <w:trHeight w:val="300"/>
          <w:ins w:id="501"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502" w:author="Tran, Michael" w:date="2020-02-21T10:39:00Z"/>
                <w:color w:val="000000"/>
                <w:szCs w:val="24"/>
                <w:lang w:val="en-US"/>
              </w:rPr>
            </w:pPr>
            <w:ins w:id="503" w:author="Tran, Michael" w:date="2020-02-21T10:39:00Z">
              <w:r w:rsidRPr="00462133">
                <w:rPr>
                  <w:color w:val="000000"/>
                  <w:szCs w:val="24"/>
                  <w:lang w:val="en-US"/>
                </w:rPr>
                <w:t>System Loss</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04" w:author="Tran, Michael" w:date="2020-03-20T13:24:00Z"/>
                <w:color w:val="000000"/>
                <w:szCs w:val="24"/>
                <w:lang w:val="en-US"/>
              </w:rPr>
            </w:pPr>
            <w:ins w:id="505" w:author="Tran, Michael" w:date="2020-03-20T13:28:00Z">
              <w:r>
                <w:rPr>
                  <w:color w:val="000000"/>
                  <w:szCs w:val="24"/>
                  <w:lang w:val="en-US"/>
                </w:rPr>
                <w:t>dB</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06" w:author="Tran, Michael" w:date="2020-02-21T10:39:00Z"/>
                <w:color w:val="000000"/>
                <w:szCs w:val="24"/>
                <w:lang w:val="en-US"/>
              </w:rPr>
            </w:pPr>
            <w:ins w:id="507" w:author="Tran, Michael" w:date="2020-02-21T10:39:00Z">
              <w:r w:rsidRPr="00462133">
                <w:rPr>
                  <w:color w:val="000000"/>
                  <w:szCs w:val="24"/>
                  <w:lang w:val="en-US"/>
                </w:rPr>
                <w:t>1.</w:t>
              </w:r>
            </w:ins>
            <w:ins w:id="508" w:author="Tran, Michael" w:date="2020-02-21T13:55:00Z">
              <w:r>
                <w:rPr>
                  <w:color w:val="000000"/>
                  <w:szCs w:val="24"/>
                  <w:lang w:val="en-US"/>
                </w:rPr>
                <w:t>0</w:t>
              </w:r>
            </w:ins>
            <w:ins w:id="509" w:author="Tran, Michael" w:date="2020-02-21T10:39:00Z">
              <w:r w:rsidRPr="00462133">
                <w:rPr>
                  <w:color w:val="000000"/>
                  <w:szCs w:val="24"/>
                  <w:lang w:val="en-US"/>
                </w:rPr>
                <w:t>0</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10" w:author="Tran, Michael" w:date="2020-02-21T10:39:00Z"/>
                <w:color w:val="000000"/>
                <w:szCs w:val="24"/>
                <w:lang w:val="en-US"/>
              </w:rPr>
            </w:pPr>
            <w:ins w:id="511" w:author="Tran, Michael" w:date="2020-02-21T10:39:00Z">
              <w:r w:rsidRPr="00462133">
                <w:rPr>
                  <w:color w:val="000000"/>
                  <w:szCs w:val="24"/>
                  <w:lang w:val="en-US"/>
                </w:rPr>
                <w:t>1.</w:t>
              </w:r>
            </w:ins>
            <w:ins w:id="512" w:author="Tran, Michael" w:date="2020-02-21T13:56:00Z">
              <w:r>
                <w:rPr>
                  <w:color w:val="000000"/>
                  <w:szCs w:val="24"/>
                  <w:lang w:val="en-US"/>
                </w:rPr>
                <w:t>0</w:t>
              </w:r>
            </w:ins>
            <w:ins w:id="513" w:author="Tran, Michael" w:date="2020-02-21T10:39:00Z">
              <w:r w:rsidRPr="00462133">
                <w:rPr>
                  <w:color w:val="000000"/>
                  <w:szCs w:val="24"/>
                  <w:lang w:val="en-US"/>
                </w:rPr>
                <w:t>0</w:t>
              </w:r>
            </w:ins>
          </w:p>
        </w:tc>
      </w:tr>
      <w:tr w:rsidR="00431BB4" w:rsidRPr="00462133" w:rsidTr="00431BB4">
        <w:trPr>
          <w:trHeight w:val="300"/>
          <w:ins w:id="514"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515" w:author="Tran, Michael" w:date="2020-02-21T10:39:00Z"/>
                <w:color w:val="000000"/>
                <w:szCs w:val="24"/>
                <w:lang w:val="en-US"/>
              </w:rPr>
            </w:pPr>
            <w:ins w:id="516" w:author="Tran, Michael" w:date="2020-02-21T10:39:00Z">
              <w:r w:rsidRPr="00462133">
                <w:rPr>
                  <w:color w:val="000000"/>
                  <w:szCs w:val="24"/>
                  <w:lang w:val="en-US"/>
                </w:rPr>
                <w:t>Range, 200 NM,</w:t>
              </w:r>
            </w:ins>
            <w:ins w:id="517" w:author="Tran, Michael" w:date="2020-03-20T13:29:00Z">
              <w:r>
                <w:rPr>
                  <w:color w:val="000000"/>
                  <w:szCs w:val="24"/>
                  <w:lang w:val="en-US"/>
                </w:rPr>
                <w:t xml:space="preserve"> in dB</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18" w:author="Tran, Michael" w:date="2020-03-20T13:24:00Z"/>
                <w:color w:val="000000"/>
                <w:szCs w:val="24"/>
                <w:lang w:val="en-US"/>
              </w:rPr>
            </w:pPr>
            <w:ins w:id="519" w:author="Tran, Michael" w:date="2020-03-20T13:28:00Z">
              <w:r>
                <w:rPr>
                  <w:color w:val="000000"/>
                  <w:szCs w:val="24"/>
                  <w:lang w:val="en-US"/>
                </w:rPr>
                <w:t>dB</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0" w:author="Tran, Michael" w:date="2020-02-21T10:39:00Z"/>
                <w:color w:val="000000"/>
                <w:szCs w:val="24"/>
                <w:lang w:val="en-US"/>
              </w:rPr>
            </w:pPr>
            <w:ins w:id="521" w:author="Tran, Michael" w:date="2020-02-21T10:39:00Z">
              <w:r w:rsidRPr="00462133">
                <w:rPr>
                  <w:color w:val="000000"/>
                  <w:szCs w:val="24"/>
                  <w:lang w:val="en-US"/>
                </w:rPr>
                <w:t>55.69</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2" w:author="Tran, Michael" w:date="2020-02-21T10:39:00Z"/>
                <w:color w:val="000000"/>
                <w:szCs w:val="24"/>
                <w:lang w:val="en-US"/>
              </w:rPr>
            </w:pPr>
            <w:ins w:id="523" w:author="Tran, Michael" w:date="2020-02-21T10:39:00Z">
              <w:r w:rsidRPr="00462133">
                <w:rPr>
                  <w:color w:val="000000"/>
                  <w:szCs w:val="24"/>
                  <w:lang w:val="en-US"/>
                </w:rPr>
                <w:t>55.69</w:t>
              </w:r>
            </w:ins>
          </w:p>
        </w:tc>
      </w:tr>
      <w:tr w:rsidR="00431BB4" w:rsidRPr="00462133" w:rsidTr="00431BB4">
        <w:trPr>
          <w:trHeight w:val="300"/>
          <w:ins w:id="524" w:author="Tran, Michael" w:date="2020-02-21T10:39:00Z"/>
        </w:trPr>
        <w:tc>
          <w:tcPr>
            <w:tcW w:w="459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textAlignment w:val="auto"/>
              <w:rPr>
                <w:ins w:id="525" w:author="Tran, Michael" w:date="2020-02-21T10:39:00Z"/>
                <w:color w:val="000000"/>
                <w:szCs w:val="24"/>
                <w:lang w:val="en-US"/>
              </w:rPr>
            </w:pPr>
            <w:ins w:id="526" w:author="Tran, Michael" w:date="2020-02-21T10:39:00Z">
              <w:r w:rsidRPr="00462133">
                <w:rPr>
                  <w:color w:val="000000"/>
                  <w:szCs w:val="24"/>
                  <w:lang w:val="en-US"/>
                </w:rPr>
                <w:t>R</w:t>
              </w:r>
              <w:r w:rsidRPr="00D716A2">
                <w:rPr>
                  <w:color w:val="000000"/>
                  <w:szCs w:val="24"/>
                  <w:lang w:val="en-US"/>
                </w:rPr>
                <w:t>eceived single-pulse</w:t>
              </w:r>
              <w:r w:rsidRPr="00462133">
                <w:rPr>
                  <w:color w:val="000000"/>
                  <w:szCs w:val="24"/>
                  <w:lang w:val="en-US"/>
                </w:rPr>
                <w:t xml:space="preserve"> S/N from 200 NM</w:t>
              </w:r>
            </w:ins>
          </w:p>
        </w:tc>
        <w:tc>
          <w:tcPr>
            <w:tcW w:w="1620" w:type="dxa"/>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7" w:author="Tran, Michael" w:date="2020-03-20T13:24:00Z"/>
                <w:color w:val="000000"/>
                <w:szCs w:val="24"/>
                <w:lang w:val="en-US"/>
              </w:rPr>
            </w:pPr>
            <w:ins w:id="528" w:author="Tran, Michael" w:date="2020-03-20T13:28:00Z">
              <w:r>
                <w:rPr>
                  <w:color w:val="000000"/>
                  <w:szCs w:val="24"/>
                  <w:lang w:val="en-US"/>
                </w:rPr>
                <w:t>dB</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29" w:author="Tran, Michael" w:date="2020-02-21T10:39:00Z"/>
                <w:color w:val="000000"/>
                <w:szCs w:val="24"/>
                <w:lang w:val="en-US"/>
              </w:rPr>
            </w:pPr>
            <w:ins w:id="530" w:author="Tran, Michael" w:date="2020-02-21T10:39:00Z">
              <w:r w:rsidRPr="00462133">
                <w:rPr>
                  <w:color w:val="000000"/>
                  <w:szCs w:val="24"/>
                  <w:lang w:val="en-US"/>
                </w:rPr>
                <w:t>11.9</w:t>
              </w:r>
            </w:ins>
            <w:ins w:id="531" w:author="Tran, Michael" w:date="2020-02-21T13:55:00Z">
              <w:r>
                <w:rPr>
                  <w:color w:val="000000"/>
                  <w:szCs w:val="24"/>
                  <w:lang w:val="en-US"/>
                </w:rPr>
                <w:t>3</w:t>
              </w:r>
            </w:ins>
          </w:p>
        </w:tc>
        <w:tc>
          <w:tcPr>
            <w:tcW w:w="1710" w:type="dxa"/>
            <w:shd w:val="clear" w:color="auto" w:fill="auto"/>
            <w:noWrap/>
            <w:vAlign w:val="bottom"/>
            <w:hideMark/>
          </w:tcPr>
          <w:p w:rsidR="00431BB4" w:rsidRPr="00462133" w:rsidRDefault="00431BB4" w:rsidP="00010EE7">
            <w:pPr>
              <w:tabs>
                <w:tab w:val="clear" w:pos="1134"/>
                <w:tab w:val="clear" w:pos="1871"/>
                <w:tab w:val="clear" w:pos="2268"/>
              </w:tabs>
              <w:overflowPunct/>
              <w:autoSpaceDE/>
              <w:autoSpaceDN/>
              <w:adjustRightInd/>
              <w:spacing w:before="0"/>
              <w:jc w:val="right"/>
              <w:textAlignment w:val="auto"/>
              <w:rPr>
                <w:ins w:id="532" w:author="Tran, Michael" w:date="2020-02-21T10:39:00Z"/>
                <w:color w:val="000000"/>
                <w:szCs w:val="24"/>
                <w:lang w:val="en-US"/>
              </w:rPr>
            </w:pPr>
            <w:ins w:id="533" w:author="Tran, Michael" w:date="2020-02-21T10:39:00Z">
              <w:r w:rsidRPr="00462133">
                <w:rPr>
                  <w:color w:val="000000"/>
                  <w:szCs w:val="24"/>
                  <w:lang w:val="en-US"/>
                </w:rPr>
                <w:t>12.0</w:t>
              </w:r>
            </w:ins>
            <w:ins w:id="534" w:author="Tran, Michael" w:date="2020-02-21T13:56:00Z">
              <w:r>
                <w:rPr>
                  <w:color w:val="000000"/>
                  <w:szCs w:val="24"/>
                  <w:lang w:val="en-US"/>
                </w:rPr>
                <w:t>3</w:t>
              </w:r>
            </w:ins>
          </w:p>
        </w:tc>
      </w:tr>
    </w:tbl>
    <w:p w:rsidR="00357E4F" w:rsidRDefault="00357E4F" w:rsidP="00782E83">
      <w:pPr>
        <w:jc w:val="center"/>
        <w:rPr>
          <w:ins w:id="535" w:author="Tran, Michael" w:date="2020-02-21T09:35:00Z"/>
        </w:rPr>
      </w:pPr>
    </w:p>
    <w:p w:rsidR="00A55B85" w:rsidRPr="00A55B85" w:rsidRDefault="00A55B85" w:rsidP="00A55B85">
      <w:r w:rsidRPr="00A55B85">
        <w:t>The re</w:t>
      </w:r>
      <w:ins w:id="536" w:author="Tran, Michael" w:date="2020-03-20T13:30:00Z">
        <w:r w:rsidR="00543DE3">
          <w:t>ceived</w:t>
        </w:r>
      </w:ins>
      <w:del w:id="537" w:author="Tran, Michael" w:date="2020-03-20T13:30:00Z">
        <w:r w:rsidRPr="00A55B85" w:rsidDel="00543DE3">
          <w:delText>flected</w:delText>
        </w:r>
      </w:del>
      <w:r w:rsidRPr="00A55B85">
        <w:t xml:space="preserve"> signal</w:t>
      </w:r>
      <w:ins w:id="538" w:author="Tran, Michael" w:date="2020-03-20T13:30:00Z">
        <w:r w:rsidR="00543DE3">
          <w:t xml:space="preserve"> level from the target</w:t>
        </w:r>
      </w:ins>
      <w:del w:id="539" w:author="Tran, Michael" w:date="2020-03-20T13:31:00Z">
        <w:r w:rsidRPr="00A55B85" w:rsidDel="00543DE3">
          <w:delText xml:space="preserve"> received</w:delText>
        </w:r>
      </w:del>
      <w:del w:id="540" w:author="Tran, Michael" w:date="2020-03-20T13:30:00Z">
        <w:r w:rsidRPr="00A55B85" w:rsidDel="00543DE3">
          <w:delText xml:space="preserve"> by radar</w:delText>
        </w:r>
      </w:del>
      <w:r w:rsidRPr="00A55B85">
        <w:t xml:space="preserve"> fluctuates due to</w:t>
      </w:r>
      <w:del w:id="541" w:author="Tran, Michael" w:date="2020-03-20T13:31:00Z">
        <w:r w:rsidRPr="00A55B85" w:rsidDel="00543DE3">
          <w:delText xml:space="preserve"> the</w:delText>
        </w:r>
      </w:del>
      <w:r w:rsidRPr="00A55B85">
        <w:t xml:space="preserve"> reflections</w:t>
      </w:r>
      <w:ins w:id="542" w:author="Tran, Michael" w:date="2020-03-20T13:31:00Z">
        <w:r w:rsidR="00543DE3">
          <w:t xml:space="preserve"> that occur due to complex formed surfaces across</w:t>
        </w:r>
      </w:ins>
      <w:r w:rsidRPr="00A55B85">
        <w:t xml:space="preserve"> </w:t>
      </w:r>
      <w:del w:id="543" w:author="Tran, Michael" w:date="2020-03-20T13:32:00Z">
        <w:r w:rsidRPr="00A55B85" w:rsidDel="00543DE3">
          <w:delText xml:space="preserve">of </w:delText>
        </w:r>
      </w:del>
      <w:r w:rsidRPr="00A55B85">
        <w:t>the target’s radar cross-section (RCS)</w:t>
      </w:r>
      <w:del w:id="544" w:author="Tran, Michael" w:date="2020-03-20T13:32:00Z">
        <w:r w:rsidRPr="00A55B85" w:rsidDel="00543DE3">
          <w:delText xml:space="preserve"> with complexed formed surface</w:delText>
        </w:r>
      </w:del>
      <w:r w:rsidRPr="00A55B85">
        <w:t xml:space="preserve">.  The </w:t>
      </w:r>
      <w:proofErr w:type="spellStart"/>
      <w:r w:rsidRPr="00A55B85">
        <w:t>Swerling</w:t>
      </w:r>
      <w:proofErr w:type="spellEnd"/>
      <w:r w:rsidRPr="00A55B85">
        <w:t xml:space="preserve"> models (</w:t>
      </w:r>
      <w:proofErr w:type="gramStart"/>
      <w:r w:rsidRPr="00A55B85">
        <w:t>I</w:t>
      </w:r>
      <w:proofErr w:type="gramEnd"/>
      <w:r w:rsidRPr="00A55B85">
        <w:t xml:space="preserve"> – V), based on the Chi-square probability distribution with specific degrees of freedom, are used to describe the statistical properties of the radar cross-section of complex objects:</w:t>
      </w:r>
    </w:p>
    <w:p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 model, a Chi-square distribution with two degrees of freedom, applies to a target consisting of many independent </w:t>
      </w:r>
      <w:proofErr w:type="spellStart"/>
      <w:r w:rsidRPr="00A55B85">
        <w:t>scatterers</w:t>
      </w:r>
      <w:proofErr w:type="spellEnd"/>
      <w:r w:rsidRPr="00A55B85">
        <w:t xml:space="preserve"> of roughly equal areas like airplanes, where the radar cross-section is constant from pulse to pulse in a single scan, but varies independently from scan to scan. The </w:t>
      </w:r>
      <w:proofErr w:type="spellStart"/>
      <w:r w:rsidRPr="00A55B85">
        <w:t>Swerling</w:t>
      </w:r>
      <w:proofErr w:type="spellEnd"/>
      <w:r w:rsidRPr="00A55B85">
        <w:t xml:space="preserve"> I model is a good model to use for a surveillance radar.</w:t>
      </w:r>
    </w:p>
    <w:p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II model is similar to </w:t>
      </w:r>
      <w:proofErr w:type="spellStart"/>
      <w:r w:rsidRPr="00A55B85">
        <w:t>Swerling</w:t>
      </w:r>
      <w:proofErr w:type="spellEnd"/>
      <w:r w:rsidRPr="00A55B85">
        <w:t xml:space="preserve"> I model, except the RCS values are independent and vary from pulse to pulse.  The </w:t>
      </w:r>
      <w:proofErr w:type="spellStart"/>
      <w:r w:rsidRPr="00A55B85">
        <w:t>Swerling</w:t>
      </w:r>
      <w:proofErr w:type="spellEnd"/>
      <w:r w:rsidRPr="00A55B85">
        <w:t xml:space="preserve"> II model is a good model for a target tracking radar.</w:t>
      </w:r>
    </w:p>
    <w:p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III model, a Chi-square distribution with four degrees of freedom, applies to a target consisting of one dominant reflector with many independent small </w:t>
      </w:r>
      <w:proofErr w:type="spellStart"/>
      <w:r w:rsidRPr="00A55B85">
        <w:t>scatterers</w:t>
      </w:r>
      <w:proofErr w:type="spellEnd"/>
      <w:r w:rsidRPr="00A55B85">
        <w:t>, where the radar cross-section is constant from pulse to pulse in a single scan, but varies independently from scan to scan.</w:t>
      </w:r>
    </w:p>
    <w:p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IV model is </w:t>
      </w:r>
      <w:del w:id="545" w:author="Tran, Michael" w:date="2020-03-20T13:32:00Z">
        <w:r w:rsidRPr="00A55B85" w:rsidDel="00543DE3">
          <w:delText>similar to</w:delText>
        </w:r>
      </w:del>
      <w:ins w:id="546" w:author="Tran, Michael" w:date="2020-03-20T13:32:00Z">
        <w:r w:rsidR="00543DE3">
          <w:t>like the</w:t>
        </w:r>
      </w:ins>
      <w:r w:rsidRPr="00A55B85">
        <w:t xml:space="preserve"> </w:t>
      </w:r>
      <w:proofErr w:type="spellStart"/>
      <w:r w:rsidRPr="00A55B85">
        <w:t>Swerling</w:t>
      </w:r>
      <w:proofErr w:type="spellEnd"/>
      <w:r w:rsidRPr="00A55B85">
        <w:t xml:space="preserve"> III model, except the RCS varies from pulse to pulse, rather than from scan to scan.  Examples include some helicopters and propeller driven aircraft.</w:t>
      </w:r>
    </w:p>
    <w:p w:rsidR="00A55B85" w:rsidRPr="00A55B85" w:rsidRDefault="00A55B85" w:rsidP="00A55B85">
      <w:pPr>
        <w:tabs>
          <w:tab w:val="clear" w:pos="2268"/>
          <w:tab w:val="left" w:pos="2608"/>
          <w:tab w:val="left" w:pos="3345"/>
        </w:tabs>
        <w:spacing w:before="80"/>
        <w:ind w:left="1134" w:hanging="1134"/>
      </w:pPr>
      <w:r w:rsidRPr="00A55B85">
        <w:t>–</w:t>
      </w:r>
      <w:r w:rsidRPr="00A55B85">
        <w:tab/>
      </w:r>
      <w:proofErr w:type="spellStart"/>
      <w:r w:rsidRPr="00A55B85">
        <w:t>Swerling</w:t>
      </w:r>
      <w:proofErr w:type="spellEnd"/>
      <w:r w:rsidRPr="00A55B85">
        <w:t xml:space="preserve"> V model, also known as </w:t>
      </w:r>
      <w:proofErr w:type="spellStart"/>
      <w:r w:rsidRPr="00A55B85">
        <w:t>Swerling</w:t>
      </w:r>
      <w:proofErr w:type="spellEnd"/>
      <w:r w:rsidRPr="00A55B85">
        <w:t xml:space="preserve"> 0, applies to the targets (without any fluctuation) with a constant RCS.</w:t>
      </w:r>
    </w:p>
    <w:p w:rsidR="00A55B85" w:rsidRPr="00A55B85" w:rsidRDefault="00375442" w:rsidP="00A55B85">
      <w:ins w:id="547" w:author="Tran, Michael" w:date="2020-02-21T09:21:00Z">
        <w:r>
          <w:t xml:space="preserve">Based on the radar scan rate and the 3-dB radar </w:t>
        </w:r>
        <w:proofErr w:type="spellStart"/>
        <w:r>
          <w:t>beamwidth</w:t>
        </w:r>
        <w:proofErr w:type="spellEnd"/>
        <w:r>
          <w:t xml:space="preserve">, </w:t>
        </w:r>
      </w:ins>
      <w:ins w:id="548" w:author="Tran, Michael" w:date="2020-02-21T09:22:00Z">
        <w:r>
          <w:t>there are about 12 radar pulses hitting the</w:t>
        </w:r>
      </w:ins>
      <w:ins w:id="549" w:author="Tran, Michael" w:date="2020-02-21T09:26:00Z">
        <w:r w:rsidR="00473728">
          <w:t xml:space="preserve"> slow-moving</w:t>
        </w:r>
      </w:ins>
      <w:ins w:id="550" w:author="Tran, Michael" w:date="2020-02-21T09:22:00Z">
        <w:r>
          <w:t xml:space="preserve"> target </w:t>
        </w:r>
      </w:ins>
      <w:ins w:id="551" w:author="Tran, Michael" w:date="2020-02-21T09:25:00Z">
        <w:r w:rsidR="00473728">
          <w:t>per</w:t>
        </w:r>
      </w:ins>
      <w:ins w:id="552" w:author="Tran, Michael" w:date="2020-02-21T09:23:00Z">
        <w:r>
          <w:t xml:space="preserve"> the 3-dB radar </w:t>
        </w:r>
        <w:proofErr w:type="spellStart"/>
        <w:r>
          <w:t>beamwidth</w:t>
        </w:r>
        <w:proofErr w:type="spellEnd"/>
        <w:r>
          <w:t>.</w:t>
        </w:r>
      </w:ins>
      <w:ins w:id="553" w:author="Tran, Michael" w:date="2020-02-21T09:27:00Z">
        <w:r w:rsidR="00473728">
          <w:t xml:space="preserve">  </w:t>
        </w:r>
      </w:ins>
      <w:ins w:id="554" w:author="Tran, Michael" w:date="2020-02-21T09:28:00Z">
        <w:r w:rsidR="00473728">
          <w:t>However</w:t>
        </w:r>
      </w:ins>
      <w:ins w:id="555" w:author="Tran, Michael" w:date="2020-02-21T09:27:00Z">
        <w:r w:rsidR="00473728">
          <w:t>,</w:t>
        </w:r>
      </w:ins>
      <w:ins w:id="556" w:author="Tran, Michael" w:date="2020-02-21T09:45:00Z">
        <w:r w:rsidR="008B235C">
          <w:t xml:space="preserve"> </w:t>
        </w:r>
      </w:ins>
      <w:ins w:id="557" w:author="Tran, Michael" w:date="2020-02-21T09:56:00Z">
        <w:r w:rsidR="008B235C">
          <w:t xml:space="preserve">for </w:t>
        </w:r>
      </w:ins>
      <w:ins w:id="558" w:author="Tran, Michael" w:date="2020-02-21T09:45:00Z">
        <w:r w:rsidR="008B235C">
          <w:t>the fast-moving targets,</w:t>
        </w:r>
      </w:ins>
      <w:ins w:id="559" w:author="Tran, Michael" w:date="2020-02-21T09:27:00Z">
        <w:r w:rsidR="00473728">
          <w:t xml:space="preserve"> the number of radar pulses hitting </w:t>
        </w:r>
      </w:ins>
      <w:ins w:id="560" w:author="Tran, Michael" w:date="2020-02-21T09:44:00Z">
        <w:r w:rsidR="008B235C">
          <w:t>the</w:t>
        </w:r>
      </w:ins>
      <w:ins w:id="561" w:author="Tran, Michael" w:date="2020-02-21T09:23:00Z">
        <w:r>
          <w:t xml:space="preserve"> </w:t>
        </w:r>
      </w:ins>
      <w:ins w:id="562" w:author="Tran, Michael" w:date="2020-02-21T09:28:00Z">
        <w:r w:rsidR="00473728">
          <w:t>target</w:t>
        </w:r>
      </w:ins>
      <w:ins w:id="563" w:author="Tran, Michael" w:date="2020-02-21T09:56:00Z">
        <w:r w:rsidR="00357E4F">
          <w:t xml:space="preserve"> per 3-dB radar </w:t>
        </w:r>
        <w:proofErr w:type="spellStart"/>
        <w:r w:rsidR="00357E4F">
          <w:t>beamwidth</w:t>
        </w:r>
      </w:ins>
      <w:proofErr w:type="spellEnd"/>
      <w:ins w:id="564" w:author="Tran, Michael" w:date="2020-02-21T09:28:00Z">
        <w:r w:rsidR="00473728">
          <w:t xml:space="preserve"> </w:t>
        </w:r>
      </w:ins>
      <w:ins w:id="565" w:author="Tran, Michael" w:date="2020-02-21T09:44:00Z">
        <w:r w:rsidR="008B235C">
          <w:t>will be</w:t>
        </w:r>
      </w:ins>
      <w:ins w:id="566" w:author="Tran, Michael" w:date="2020-02-21T09:28:00Z">
        <w:r w:rsidR="00473728">
          <w:t xml:space="preserve"> smaller. </w:t>
        </w:r>
      </w:ins>
      <w:ins w:id="567" w:author="Tran, Michael" w:date="2020-02-21T09:21:00Z">
        <w:r>
          <w:t xml:space="preserve"> </w:t>
        </w:r>
      </w:ins>
      <w:ins w:id="568" w:author="Tran, Michael" w:date="2020-02-21T09:16:00Z">
        <w:r>
          <w:t xml:space="preserve">System 8 radar </w:t>
        </w:r>
      </w:ins>
      <w:ins w:id="569" w:author="Tran, Michael" w:date="2020-02-21T09:28:00Z">
        <w:r w:rsidR="00473728">
          <w:t xml:space="preserve">is </w:t>
        </w:r>
      </w:ins>
      <w:ins w:id="570" w:author="Tran, Michael" w:date="2020-02-21T09:29:00Z">
        <w:r w:rsidR="00473728">
          <w:t>built to provide</w:t>
        </w:r>
      </w:ins>
      <w:ins w:id="571" w:author="Tran, Michael" w:date="2020-02-21T09:17:00Z">
        <w:r>
          <w:t xml:space="preserve"> a 5</w:t>
        </w:r>
      </w:ins>
      <w:ins w:id="572" w:author="Tran, Michael" w:date="2020-02-21T09:24:00Z">
        <w:r w:rsidR="00473728">
          <w:t>-</w:t>
        </w:r>
      </w:ins>
      <w:ins w:id="573" w:author="Tran, Michael" w:date="2020-02-21T09:17:00Z">
        <w:r>
          <w:t>p</w:t>
        </w:r>
      </w:ins>
      <w:ins w:id="574" w:author="Tran, Michael" w:date="2020-02-21T09:18:00Z">
        <w:r>
          <w:t xml:space="preserve">ulse </w:t>
        </w:r>
      </w:ins>
      <w:ins w:id="575" w:author="Tran, Michael" w:date="2020-03-02T14:05:00Z">
        <w:r w:rsidR="00F0233F">
          <w:t>non-</w:t>
        </w:r>
      </w:ins>
      <w:ins w:id="576" w:author="Tran, Michael" w:date="2020-02-21T09:18:00Z">
        <w:r>
          <w:t xml:space="preserve">coherent processing technique to </w:t>
        </w:r>
      </w:ins>
      <w:ins w:id="577" w:author="Tran, Michael" w:date="2020-02-21T09:19:00Z">
        <w:r>
          <w:t>improve the probability of target detection.</w:t>
        </w:r>
      </w:ins>
      <w:ins w:id="578" w:author="Tran, Michael" w:date="2020-02-21T09:29:00Z">
        <w:r w:rsidR="00473728">
          <w:t xml:space="preserve">  </w:t>
        </w:r>
      </w:ins>
      <w:ins w:id="579" w:author="Tran, Michael" w:date="2020-02-21T09:12:00Z">
        <w:r w:rsidR="00B67670">
          <w:t>U</w:t>
        </w:r>
      </w:ins>
      <w:ins w:id="580" w:author="Tran, Michael" w:date="2020-03-20T13:33:00Z">
        <w:r w:rsidR="00543DE3">
          <w:t>tilizing 5-p</w:t>
        </w:r>
      </w:ins>
      <w:ins w:id="581" w:author="Tran, Michael" w:date="2020-03-20T13:34:00Z">
        <w:r w:rsidR="00543DE3">
          <w:t xml:space="preserve">ulse non-coherent processing and </w:t>
        </w:r>
      </w:ins>
      <w:del w:id="582" w:author="Tran, Michael" w:date="2020-03-20T13:34:00Z">
        <w:r w:rsidR="00A55B85" w:rsidRPr="00A55B85" w:rsidDel="00543DE3">
          <w:delText>A</w:delText>
        </w:r>
      </w:del>
      <w:ins w:id="583" w:author="Tran, Michael" w:date="2020-03-20T13:34:00Z">
        <w:r w:rsidR="00543DE3">
          <w:t>a</w:t>
        </w:r>
      </w:ins>
      <w:r w:rsidR="00A55B85" w:rsidRPr="00A55B85">
        <w:t>ssuming the probability of false alarm (P</w:t>
      </w:r>
      <w:r w:rsidR="00A55B85" w:rsidRPr="00A55B85">
        <w:rPr>
          <w:vertAlign w:val="subscript"/>
        </w:rPr>
        <w:t>FA</w:t>
      </w:r>
      <w:r w:rsidR="00A55B85" w:rsidRPr="00A55B85">
        <w:t>) of 1x10</w:t>
      </w:r>
      <w:r w:rsidR="00A55B85" w:rsidRPr="00A55B85">
        <w:rPr>
          <w:vertAlign w:val="superscript"/>
        </w:rPr>
        <w:t>-6</w:t>
      </w:r>
      <w:r w:rsidR="00A55B85" w:rsidRPr="00A55B85">
        <w:t>, Figure A1-1</w:t>
      </w:r>
      <w:ins w:id="584" w:author="Tran, Michael" w:date="2020-03-30T16:04:00Z">
        <w:r w:rsidR="00CC45F3">
          <w:t>7</w:t>
        </w:r>
      </w:ins>
      <w:del w:id="585" w:author="Tran, Michael" w:date="2020-03-30T16:04:00Z">
        <w:r w:rsidR="00A55B85" w:rsidRPr="00A55B85" w:rsidDel="00CC45F3">
          <w:delText>8</w:delText>
        </w:r>
      </w:del>
      <w:r w:rsidR="00A55B85" w:rsidRPr="00A55B85">
        <w:t xml:space="preserve"> plots the System 8 probability of detection (P</w:t>
      </w:r>
      <w:r w:rsidR="00A55B85" w:rsidRPr="00A55B85">
        <w:rPr>
          <w:vertAlign w:val="subscript"/>
        </w:rPr>
        <w:t>D</w:t>
      </w:r>
      <w:r w:rsidR="00A55B85" w:rsidRPr="00A55B85">
        <w:t xml:space="preserve">), as a function of </w:t>
      </w:r>
      <w:del w:id="586" w:author="Tran, Michael" w:date="2020-02-21T09:31:00Z">
        <w:r w:rsidR="00A55B85" w:rsidRPr="00A55B85" w:rsidDel="00473728">
          <w:delText>the</w:delText>
        </w:r>
      </w:del>
      <w:ins w:id="587" w:author="Tran, Michael" w:date="2020-03-20T13:35:00Z">
        <w:r w:rsidR="00543DE3">
          <w:t xml:space="preserve">a </w:t>
        </w:r>
      </w:ins>
      <w:ins w:id="588" w:author="Tran, Michael" w:date="2020-02-21T09:12:00Z">
        <w:r w:rsidR="00B67670">
          <w:t>single-pulse</w:t>
        </w:r>
      </w:ins>
      <w:r w:rsidR="00A55B85" w:rsidRPr="00A55B85">
        <w:t xml:space="preserve"> signal power to noise power ratio (S/N in dB).  Figure </w:t>
      </w:r>
      <w:ins w:id="589" w:author="Tran, Michael" w:date="2020-03-30T16:04:00Z">
        <w:r w:rsidR="00CC45F3">
          <w:t>A1-17</w:t>
        </w:r>
      </w:ins>
      <w:del w:id="590" w:author="Tran, Michael" w:date="2020-03-30T16:04:00Z">
        <w:r w:rsidR="00A55B85" w:rsidRPr="00A55B85" w:rsidDel="00CC45F3">
          <w:delText>8</w:delText>
        </w:r>
      </w:del>
      <w:r w:rsidR="00A55B85" w:rsidRPr="00A55B85">
        <w:t xml:space="preserve"> also include the case of P</w:t>
      </w:r>
      <w:r w:rsidR="00A55B85" w:rsidRPr="00A55B85">
        <w:rPr>
          <w:vertAlign w:val="subscript"/>
        </w:rPr>
        <w:t>FA</w:t>
      </w:r>
      <w:r w:rsidR="00A55B85" w:rsidRPr="00A55B85">
        <w:t xml:space="preserve"> = 3.5x10</w:t>
      </w:r>
      <w:r w:rsidR="00A55B85" w:rsidRPr="00A55B85">
        <w:rPr>
          <w:vertAlign w:val="superscript"/>
        </w:rPr>
        <w:t>-6</w:t>
      </w:r>
      <w:r w:rsidR="00A55B85" w:rsidRPr="00A55B85">
        <w:t xml:space="preserve"> and the case where the number of pulses </w:t>
      </w:r>
      <w:ins w:id="591" w:author="Tran, Michael" w:date="2020-02-21T09:34:00Z">
        <w:r w:rsidR="00856A52">
          <w:t xml:space="preserve">for </w:t>
        </w:r>
      </w:ins>
      <w:ins w:id="592" w:author="Tran, Michael" w:date="2020-03-02T14:05:00Z">
        <w:r w:rsidR="00F0233F">
          <w:t>non-</w:t>
        </w:r>
      </w:ins>
      <w:ins w:id="593" w:author="Tran, Michael" w:date="2020-02-21T09:34:00Z">
        <w:r w:rsidR="00856A52">
          <w:t>coherent processing</w:t>
        </w:r>
      </w:ins>
      <w:del w:id="594" w:author="Tran, Michael" w:date="2020-02-21T09:33:00Z">
        <w:r w:rsidR="00A55B85" w:rsidRPr="00A55B85" w:rsidDel="00473728">
          <w:delText>per dwell time</w:delText>
        </w:r>
      </w:del>
      <w:r w:rsidR="00A55B85" w:rsidRPr="00A55B85">
        <w:t xml:space="preserve"> is reduced by </w:t>
      </w:r>
      <w:ins w:id="595" w:author="Tran, Michael" w:date="2020-02-21T09:34:00Z">
        <w:r w:rsidR="00856A52">
          <w:t>1</w:t>
        </w:r>
      </w:ins>
      <w:del w:id="596" w:author="Tran, Michael" w:date="2020-02-21T09:34:00Z">
        <w:r w:rsidR="00A55B85" w:rsidRPr="00A55B85" w:rsidDel="00856A52">
          <w:delText>2</w:delText>
        </w:r>
      </w:del>
      <w:r w:rsidR="00A55B85" w:rsidRPr="00A55B85">
        <w:t>, keeping P</w:t>
      </w:r>
      <w:r w:rsidR="00A55B85" w:rsidRPr="00A55B85">
        <w:rPr>
          <w:vertAlign w:val="subscript"/>
        </w:rPr>
        <w:t>FA</w:t>
      </w:r>
      <w:r w:rsidR="00A55B85" w:rsidRPr="00A55B85">
        <w:t xml:space="preserve"> at 1x10</w:t>
      </w:r>
      <w:r w:rsidR="00A55B85" w:rsidRPr="00A55B85">
        <w:rPr>
          <w:vertAlign w:val="superscript"/>
        </w:rPr>
        <w:t>-6</w:t>
      </w:r>
      <w:r w:rsidR="00A55B85" w:rsidRPr="00A55B85">
        <w:t>.</w:t>
      </w:r>
    </w:p>
    <w:p w:rsidR="00A55B85" w:rsidRPr="00A55B85" w:rsidRDefault="00A55B85" w:rsidP="00A55B85">
      <w:pPr>
        <w:keepNext/>
        <w:keepLines/>
        <w:spacing w:before="480" w:after="120"/>
        <w:jc w:val="center"/>
        <w:rPr>
          <w:caps/>
          <w:sz w:val="20"/>
        </w:rPr>
      </w:pPr>
      <w:r w:rsidRPr="00A55B85">
        <w:rPr>
          <w:caps/>
          <w:sz w:val="20"/>
        </w:rPr>
        <w:t>Figure A1-1</w:t>
      </w:r>
      <w:ins w:id="597" w:author="Tran, Michael" w:date="2020-03-30T16:03:00Z">
        <w:r w:rsidR="00CC45F3">
          <w:rPr>
            <w:caps/>
            <w:sz w:val="20"/>
          </w:rPr>
          <w:t>7</w:t>
        </w:r>
      </w:ins>
      <w:del w:id="598" w:author="Tran, Michael" w:date="2020-03-30T16:03:00Z">
        <w:r w:rsidRPr="00A55B85" w:rsidDel="00CC45F3">
          <w:rPr>
            <w:caps/>
            <w:sz w:val="20"/>
          </w:rPr>
          <w:delText>8</w:delText>
        </w:r>
      </w:del>
      <w:r w:rsidRPr="00A55B85">
        <w:rPr>
          <w:caps/>
          <w:sz w:val="20"/>
        </w:rPr>
        <w:t xml:space="preserve"> </w:t>
      </w:r>
    </w:p>
    <w:p w:rsidR="00A55B85" w:rsidRPr="00A55B85" w:rsidRDefault="00A55B85" w:rsidP="00A55B85">
      <w:pPr>
        <w:keepNext/>
        <w:keepLines/>
        <w:spacing w:before="0" w:after="480"/>
        <w:jc w:val="center"/>
        <w:rPr>
          <w:rFonts w:ascii="Times New Roman Bold" w:hAnsi="Times New Roman Bold"/>
          <w:b/>
          <w:sz w:val="20"/>
        </w:rPr>
      </w:pPr>
      <w:r w:rsidRPr="00A55B85">
        <w:rPr>
          <w:rFonts w:ascii="Times New Roman Bold" w:hAnsi="Times New Roman Bold"/>
          <w:b/>
          <w:sz w:val="20"/>
        </w:rPr>
        <w:t>System 8 radar: Si</w:t>
      </w:r>
      <w:ins w:id="599" w:author="Tran, Michael" w:date="2020-02-21T09:32:00Z">
        <w:r w:rsidR="00473728">
          <w:rPr>
            <w:rFonts w:ascii="Times New Roman Bold" w:hAnsi="Times New Roman Bold"/>
            <w:b/>
            <w:sz w:val="20"/>
          </w:rPr>
          <w:t>ngle-pulse si</w:t>
        </w:r>
      </w:ins>
      <w:r w:rsidRPr="00A55B85">
        <w:rPr>
          <w:rFonts w:ascii="Times New Roman Bold" w:hAnsi="Times New Roman Bold"/>
          <w:b/>
          <w:sz w:val="20"/>
        </w:rPr>
        <w:t>gnal to noise ratio</w:t>
      </w:r>
      <w:del w:id="600" w:author="Tran, Michael" w:date="2020-03-30T14:58:00Z">
        <w:r w:rsidRPr="00A55B85" w:rsidDel="00145B29">
          <w:rPr>
            <w:rFonts w:ascii="Times New Roman Bold" w:hAnsi="Times New Roman Bold"/>
            <w:b/>
            <w:sz w:val="20"/>
          </w:rPr>
          <w:delText xml:space="preserve"> required</w:delText>
        </w:r>
      </w:del>
      <w:r w:rsidRPr="00A55B85">
        <w:rPr>
          <w:rFonts w:ascii="Times New Roman Bold" w:hAnsi="Times New Roman Bold"/>
          <w:b/>
          <w:sz w:val="20"/>
        </w:rPr>
        <w:t xml:space="preserve"> as a function of P</w:t>
      </w:r>
      <w:r w:rsidRPr="00A55B85">
        <w:rPr>
          <w:rFonts w:ascii="Times New Roman Bold" w:hAnsi="Times New Roman Bold"/>
          <w:b/>
          <w:sz w:val="20"/>
          <w:vertAlign w:val="subscript"/>
        </w:rPr>
        <w:t>D</w:t>
      </w:r>
      <w:r w:rsidRPr="00A55B85">
        <w:rPr>
          <w:rFonts w:ascii="Times New Roman Bold" w:hAnsi="Times New Roman Bold"/>
          <w:b/>
          <w:sz w:val="20"/>
        </w:rPr>
        <w:t xml:space="preserve"> and P</w:t>
      </w:r>
      <w:r w:rsidRPr="00A55B85">
        <w:rPr>
          <w:rFonts w:ascii="Times New Roman Bold" w:hAnsi="Times New Roman Bold"/>
          <w:b/>
          <w:sz w:val="20"/>
          <w:vertAlign w:val="subscript"/>
        </w:rPr>
        <w:t>FA</w:t>
      </w:r>
    </w:p>
    <w:p w:rsidR="00A55B85" w:rsidRDefault="00A55B85" w:rsidP="00A55B85">
      <w:pPr>
        <w:spacing w:after="240"/>
        <w:jc w:val="center"/>
      </w:pPr>
      <w:del w:id="601" w:author="Tran, Michael" w:date="2020-02-21T09:02:00Z">
        <w:r w:rsidRPr="00A55B85" w:rsidDel="007A2C26">
          <w:rPr>
            <w:noProof/>
            <w:lang w:val="en-US"/>
          </w:rPr>
          <w:drawing>
            <wp:inline distT="0" distB="0" distL="0" distR="0" wp14:anchorId="7489FD55" wp14:editId="6CC89CCA">
              <wp:extent cx="4251960" cy="319125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51960" cy="3191256"/>
                      </a:xfrm>
                      <a:prstGeom prst="rect">
                        <a:avLst/>
                      </a:prstGeom>
                      <a:noFill/>
                      <a:ln>
                        <a:noFill/>
                      </a:ln>
                    </pic:spPr>
                  </pic:pic>
                </a:graphicData>
              </a:graphic>
            </wp:inline>
          </w:drawing>
        </w:r>
      </w:del>
    </w:p>
    <w:p w:rsidR="007A2C26" w:rsidRPr="00A55B85" w:rsidRDefault="00375442" w:rsidP="00A55B85">
      <w:pPr>
        <w:spacing w:after="240"/>
        <w:jc w:val="center"/>
      </w:pPr>
      <w:ins w:id="602" w:author="Tran, Michael" w:date="2020-02-21T09:15:00Z">
        <w:r w:rsidRPr="00375442">
          <w:rPr>
            <w:noProof/>
            <w:lang w:val="en-US"/>
          </w:rPr>
          <w:drawing>
            <wp:inline distT="0" distB="0" distL="0" distR="0" wp14:anchorId="6733D569" wp14:editId="4A8F09DD">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rsidR="00921B21" w:rsidRDefault="00921B21" w:rsidP="00A55B85">
      <w:pPr>
        <w:rPr>
          <w:ins w:id="603" w:author="Tran, Michael" w:date="2020-02-21T11:30:00Z"/>
        </w:rPr>
      </w:pPr>
      <w:ins w:id="604" w:author="Tran, Michael" w:date="2020-02-21T11:01:00Z">
        <w:r>
          <w:t>From Figure A1-1</w:t>
        </w:r>
      </w:ins>
      <w:ins w:id="605" w:author="Tran, Michael" w:date="2020-03-30T16:04:00Z">
        <w:r w:rsidR="00CC45F3">
          <w:t>7</w:t>
        </w:r>
      </w:ins>
      <w:ins w:id="606" w:author="Tran, Michael" w:date="2020-02-21T11:01:00Z">
        <w:r>
          <w:t>, the si</w:t>
        </w:r>
      </w:ins>
      <w:ins w:id="607" w:author="Tran, Michael" w:date="2020-02-21T11:02:00Z">
        <w:r>
          <w:t>ngle pulse S/N</w:t>
        </w:r>
        <w:r w:rsidR="00723BC6">
          <w:t xml:space="preserve"> </w:t>
        </w:r>
      </w:ins>
      <w:ins w:id="608" w:author="Tran, Michael" w:date="2020-02-21T11:05:00Z">
        <w:r w:rsidR="00723BC6">
          <w:t>of</w:t>
        </w:r>
      </w:ins>
      <w:ins w:id="609" w:author="Tran, Michael" w:date="2020-02-21T11:02:00Z">
        <w:r w:rsidR="00723BC6">
          <w:t xml:space="preserve"> </w:t>
        </w:r>
      </w:ins>
      <w:ins w:id="610" w:author="Tran, Michael" w:date="2020-02-21T11:03:00Z">
        <w:r w:rsidR="00723BC6">
          <w:t>11.9 dB</w:t>
        </w:r>
      </w:ins>
      <w:ins w:id="611" w:author="Tran, Michael" w:date="2020-02-21T11:05:00Z">
        <w:r w:rsidR="00723BC6">
          <w:t xml:space="preserve"> is required to meet </w:t>
        </w:r>
      </w:ins>
      <w:ins w:id="612" w:author="Tran, Michael" w:date="2020-02-21T11:06:00Z">
        <w:r w:rsidR="00723BC6">
          <w:t>a</w:t>
        </w:r>
      </w:ins>
      <w:ins w:id="613" w:author="Tran, Michael" w:date="2020-02-21T11:05:00Z">
        <w:r w:rsidR="00723BC6">
          <w:t xml:space="preserve"> </w:t>
        </w:r>
      </w:ins>
      <w:proofErr w:type="spellStart"/>
      <w:ins w:id="614" w:author="Tran, Michael" w:date="2020-02-21T11:03:00Z">
        <w:r w:rsidR="00723BC6">
          <w:t>Swerling</w:t>
        </w:r>
      </w:ins>
      <w:proofErr w:type="spellEnd"/>
      <w:ins w:id="615" w:author="Tran, Michael" w:date="2020-02-21T11:06:00Z">
        <w:r w:rsidR="00723BC6">
          <w:t>-</w:t>
        </w:r>
      </w:ins>
      <w:ins w:id="616" w:author="Tran, Michael" w:date="2020-02-21T11:03:00Z">
        <w:r w:rsidR="00723BC6">
          <w:t>I</w:t>
        </w:r>
      </w:ins>
      <w:ins w:id="617" w:author="Tran, Michael" w:date="2020-02-21T11:05:00Z">
        <w:r w:rsidR="00723BC6">
          <w:t xml:space="preserve"> probability of detection,</w:t>
        </w:r>
      </w:ins>
      <w:ins w:id="618" w:author="Tran, Michael" w:date="2020-02-21T11:03:00Z">
        <w:r w:rsidR="00723BC6">
          <w:t xml:space="preserve"> P</w:t>
        </w:r>
        <w:r w:rsidR="00723BC6">
          <w:rPr>
            <w:vertAlign w:val="subscript"/>
          </w:rPr>
          <w:t>D</w:t>
        </w:r>
        <w:r w:rsidR="00723BC6">
          <w:t xml:space="preserve"> = 80%</w:t>
        </w:r>
      </w:ins>
      <w:ins w:id="619" w:author="Tran, Michael" w:date="2020-02-21T11:04:00Z">
        <w:r w:rsidR="00723BC6">
          <w:t xml:space="preserve"> </w:t>
        </w:r>
      </w:ins>
      <w:ins w:id="620" w:author="Tran, Michael" w:date="2020-02-21T11:06:00Z">
        <w:r w:rsidR="00723BC6">
          <w:t>with a probability of false alarm,</w:t>
        </w:r>
      </w:ins>
      <w:ins w:id="621" w:author="Tran, Michael" w:date="2020-02-21T11:04:00Z">
        <w:r w:rsidR="00723BC6">
          <w:t xml:space="preserve"> P</w:t>
        </w:r>
        <w:r w:rsidR="00723BC6">
          <w:rPr>
            <w:vertAlign w:val="subscript"/>
          </w:rPr>
          <w:t>FA</w:t>
        </w:r>
        <w:r w:rsidR="00723BC6">
          <w:t xml:space="preserve"> = 1x10</w:t>
        </w:r>
        <w:r w:rsidR="00723BC6">
          <w:rPr>
            <w:vertAlign w:val="superscript"/>
          </w:rPr>
          <w:t>-6</w:t>
        </w:r>
      </w:ins>
      <w:ins w:id="622" w:author="Tran, Michael" w:date="2020-02-21T11:06:00Z">
        <w:r w:rsidR="00723BC6">
          <w:t>.</w:t>
        </w:r>
      </w:ins>
      <w:ins w:id="623" w:author="Tran, Michael" w:date="2020-02-21T11:07:00Z">
        <w:r w:rsidR="00723BC6">
          <w:t xml:space="preserve">  </w:t>
        </w:r>
      </w:ins>
      <w:ins w:id="624" w:author="Tran, Michael" w:date="2020-02-21T11:09:00Z">
        <w:r w:rsidR="00723BC6">
          <w:t>Hence, t</w:t>
        </w:r>
      </w:ins>
      <w:ins w:id="625" w:author="Tran, Michael" w:date="2020-02-21T11:08:00Z">
        <w:r w:rsidR="00723BC6">
          <w:t>he single-pulse</w:t>
        </w:r>
      </w:ins>
      <w:ins w:id="626" w:author="Tran, Michael" w:date="2020-02-21T11:09:00Z">
        <w:r w:rsidR="00723BC6">
          <w:t xml:space="preserve"> (long pulse)</w:t>
        </w:r>
      </w:ins>
      <w:ins w:id="627" w:author="Tran, Michael" w:date="2020-02-21T11:08:00Z">
        <w:r w:rsidR="00723BC6">
          <w:t xml:space="preserve"> received S/N</w:t>
        </w:r>
      </w:ins>
      <w:ins w:id="628" w:author="Tran, Michael" w:date="2020-02-21T11:09:00Z">
        <w:r w:rsidR="00723BC6">
          <w:t xml:space="preserve"> of </w:t>
        </w:r>
      </w:ins>
      <w:ins w:id="629" w:author="Tran, Michael" w:date="2020-02-21T11:14:00Z">
        <w:r w:rsidR="00FF6547">
          <w:t>11.9</w:t>
        </w:r>
      </w:ins>
      <w:ins w:id="630" w:author="Tran, Michael" w:date="2020-02-21T13:57:00Z">
        <w:r w:rsidR="00CF7DF1">
          <w:t>3</w:t>
        </w:r>
      </w:ins>
      <w:ins w:id="631" w:author="Tran, Michael" w:date="2020-02-21T11:14:00Z">
        <w:r w:rsidR="00FF6547">
          <w:t xml:space="preserve"> dB in</w:t>
        </w:r>
      </w:ins>
      <w:ins w:id="632" w:author="Tran, Michael" w:date="2020-02-21T11:08:00Z">
        <w:r w:rsidR="00723BC6">
          <w:t xml:space="preserve"> Table A</w:t>
        </w:r>
      </w:ins>
      <w:ins w:id="633" w:author="Tran, Michael" w:date="2020-02-21T11:09:00Z">
        <w:r w:rsidR="00723BC6">
          <w:t>1-4</w:t>
        </w:r>
      </w:ins>
      <w:ins w:id="634" w:author="Tran, Michael" w:date="2020-02-21T11:10:00Z">
        <w:r w:rsidR="00723BC6">
          <w:t xml:space="preserve"> meets the required single-pulse S/N </w:t>
        </w:r>
      </w:ins>
      <w:ins w:id="635" w:author="Tran, Michael" w:date="2020-02-21T11:11:00Z">
        <w:r w:rsidR="00723BC6">
          <w:t>from Figure A1-18</w:t>
        </w:r>
      </w:ins>
      <w:ins w:id="636" w:author="Tran, Michael" w:date="2020-02-21T11:12:00Z">
        <w:r w:rsidR="00723BC6">
          <w:t xml:space="preserve">. </w:t>
        </w:r>
      </w:ins>
    </w:p>
    <w:p w:rsidR="006C45AA" w:rsidRDefault="006C45AA" w:rsidP="00A55B85">
      <w:pPr>
        <w:rPr>
          <w:ins w:id="637" w:author="Tran, Michael" w:date="2020-02-21T13:58:00Z"/>
        </w:rPr>
      </w:pPr>
    </w:p>
    <w:p w:rsidR="00010EE7" w:rsidRDefault="00A62631" w:rsidP="00A62631">
      <w:pPr>
        <w:rPr>
          <w:ins w:id="638" w:author="Tran, Michael" w:date="2020-02-24T15:21:00Z"/>
        </w:rPr>
      </w:pPr>
      <w:ins w:id="639" w:author="Tran, Michael" w:date="2020-02-21T13:58:00Z">
        <w:r>
          <w:t xml:space="preserve">Cascaded integrator comb (CIC) decimation filter is a computationally efficient, linear phase, narrowband low-pass filter, which is used to filter out the signals at </w:t>
        </w:r>
      </w:ins>
      <w:ins w:id="640" w:author="Tran, Michael" w:date="2020-03-20T13:36:00Z">
        <w:r w:rsidR="00543DE3">
          <w:t xml:space="preserve">the </w:t>
        </w:r>
      </w:ins>
      <w:ins w:id="641" w:author="Tran, Michael" w:date="2020-02-21T13:58:00Z">
        <w:r>
          <w:t xml:space="preserve">5.18 MHz offset.  When the received RF signal is down-converted to IF and then from IF to baseband, the resulting signal will have a combination of </w:t>
        </w:r>
      </w:ins>
      <w:ins w:id="642" w:author="Tran, Michael" w:date="2020-03-20T13:43:00Z">
        <w:r w:rsidR="00B56203">
          <w:t>long pulse (</w:t>
        </w:r>
      </w:ins>
      <w:ins w:id="643" w:author="Tran, Michael" w:date="2020-02-21T13:58:00Z">
        <w:r>
          <w:t>LP</w:t>
        </w:r>
      </w:ins>
      <w:ins w:id="644" w:author="Tran, Michael" w:date="2020-03-20T13:43:00Z">
        <w:r w:rsidR="00B56203">
          <w:t>)</w:t>
        </w:r>
      </w:ins>
      <w:ins w:id="645" w:author="Tran, Michael" w:date="2020-02-21T13:58:00Z">
        <w:r>
          <w:t xml:space="preserve"> and </w:t>
        </w:r>
      </w:ins>
      <w:ins w:id="646" w:author="Tran, Michael" w:date="2020-03-20T13:43:00Z">
        <w:r w:rsidR="00B56203">
          <w:t>medium pulse (</w:t>
        </w:r>
      </w:ins>
      <w:ins w:id="647" w:author="Tran, Michael" w:date="2020-02-21T13:58:00Z">
        <w:r>
          <w:t>MP</w:t>
        </w:r>
      </w:ins>
      <w:ins w:id="648" w:author="Tran, Michael" w:date="2020-03-20T13:43:00Z">
        <w:r w:rsidR="00B56203">
          <w:t>)</w:t>
        </w:r>
      </w:ins>
      <w:ins w:id="649" w:author="Tran, Michael" w:date="2020-02-21T13:58:00Z">
        <w:r>
          <w:t xml:space="preserve"> signals at 0 Hz and at 5.18 MHz, depending on desired LP or MP processing chains.  For example, the processing chains for the LP signal will have the LP signal at the baseband and the MP signal at 5.18 </w:t>
        </w:r>
        <w:proofErr w:type="spellStart"/>
        <w:r>
          <w:t>MHz.</w:t>
        </w:r>
        <w:proofErr w:type="spellEnd"/>
        <w:r>
          <w:t xml:space="preserve">  Similarly, the processing chains for the MP signal will have the MP signal at the baseband and the LP signal at 5.18 </w:t>
        </w:r>
        <w:proofErr w:type="spellStart"/>
        <w:r>
          <w:t>MHz.</w:t>
        </w:r>
        <w:proofErr w:type="spellEnd"/>
        <w:r>
          <w:t xml:space="preserve">  CIC decimation filter</w:t>
        </w:r>
      </w:ins>
      <w:ins w:id="650" w:author="Tran, Michael" w:date="2020-02-24T15:20:00Z">
        <w:r w:rsidR="00010EE7">
          <w:t xml:space="preserve"> designed with very deep null at </w:t>
        </w:r>
      </w:ins>
      <w:ins w:id="651" w:author="Tran, Michael" w:date="2020-02-24T15:21:00Z">
        <w:r w:rsidR="00010EE7">
          <w:t>5.18 MHz</w:t>
        </w:r>
      </w:ins>
      <w:ins w:id="652" w:author="Tran, Michael" w:date="2020-02-21T13:58:00Z">
        <w:r>
          <w:t xml:space="preserve"> is used to filter out the undesired signal in each chain</w:t>
        </w:r>
      </w:ins>
      <w:ins w:id="653" w:author="Tran, Michael" w:date="2020-02-24T15:21:00Z">
        <w:r w:rsidR="00010EE7">
          <w:t xml:space="preserve"> and has the following transfer function:</w:t>
        </w:r>
      </w:ins>
    </w:p>
    <w:p w:rsidR="00010EE7" w:rsidRDefault="00010EE7" w:rsidP="0080578E">
      <w:pPr>
        <w:jc w:val="center"/>
        <w:rPr>
          <w:ins w:id="654" w:author="Tran, Michael" w:date="2020-02-24T15:18:00Z"/>
        </w:rPr>
      </w:pPr>
      <m:oMathPara>
        <m:oMath>
          <m:r>
            <w:ins w:id="655" w:author="Tran, Michael" w:date="2020-02-24T15:22:00Z">
              <w:rPr>
                <w:rFonts w:ascii="Cambria Math" w:hAnsi="Cambria Math"/>
              </w:rPr>
              <m:t>H</m:t>
            </w:ins>
          </m:r>
          <m:d>
            <m:dPr>
              <m:ctrlPr>
                <w:ins w:id="656" w:author="Tran, Michael" w:date="2020-02-24T15:22:00Z">
                  <w:rPr>
                    <w:rFonts w:ascii="Cambria Math" w:hAnsi="Cambria Math"/>
                    <w:i/>
                  </w:rPr>
                </w:ins>
              </m:ctrlPr>
            </m:dPr>
            <m:e>
              <m:r>
                <w:ins w:id="657" w:author="Tran, Michael" w:date="2020-02-24T15:22:00Z">
                  <w:rPr>
                    <w:rFonts w:ascii="Cambria Math" w:hAnsi="Cambria Math"/>
                  </w:rPr>
                  <m:t>z</m:t>
                </w:ins>
              </m:r>
            </m:e>
          </m:d>
          <m:r>
            <w:ins w:id="658" w:author="Tran, Michael" w:date="2020-02-24T15:22:00Z">
              <w:rPr>
                <w:rFonts w:ascii="Cambria Math" w:hAnsi="Cambria Math"/>
              </w:rPr>
              <m:t>=</m:t>
            </w:ins>
          </m:r>
          <m:f>
            <m:fPr>
              <m:ctrlPr>
                <w:ins w:id="659" w:author="Tran, Michael" w:date="2020-02-24T15:23:00Z">
                  <w:rPr>
                    <w:rFonts w:ascii="Cambria Math" w:hAnsi="Cambria Math"/>
                    <w:i/>
                  </w:rPr>
                </w:ins>
              </m:ctrlPr>
            </m:fPr>
            <m:num>
              <m:r>
                <w:ins w:id="660" w:author="Tran, Michael" w:date="2020-02-24T15:23:00Z">
                  <w:rPr>
                    <w:rFonts w:ascii="Cambria Math" w:hAnsi="Cambria Math"/>
                  </w:rPr>
                  <m:t>1-4</m:t>
                </w:ins>
              </m:r>
              <m:sSup>
                <m:sSupPr>
                  <m:ctrlPr>
                    <w:ins w:id="661" w:author="Tran, Michael" w:date="2020-02-24T15:24:00Z">
                      <w:rPr>
                        <w:rFonts w:ascii="Cambria Math" w:hAnsi="Cambria Math"/>
                        <w:i/>
                      </w:rPr>
                    </w:ins>
                  </m:ctrlPr>
                </m:sSupPr>
                <m:e>
                  <m:r>
                    <w:ins w:id="662" w:author="Tran, Michael" w:date="2020-02-24T15:24:00Z">
                      <w:rPr>
                        <w:rFonts w:ascii="Cambria Math" w:hAnsi="Cambria Math"/>
                      </w:rPr>
                      <m:t>z</m:t>
                    </w:ins>
                  </m:r>
                </m:e>
                <m:sup>
                  <m:r>
                    <w:ins w:id="663" w:author="Tran, Michael" w:date="2020-02-24T15:24:00Z">
                      <w:rPr>
                        <w:rFonts w:ascii="Cambria Math" w:hAnsi="Cambria Math"/>
                      </w:rPr>
                      <m:t>-1</m:t>
                    </w:ins>
                  </m:r>
                  <m:r>
                    <w:ins w:id="664" w:author="Tran, Michael" w:date="2020-02-24T15:25:00Z">
                      <w:rPr>
                        <w:rFonts w:ascii="Cambria Math" w:hAnsi="Cambria Math"/>
                      </w:rPr>
                      <m:t>6</m:t>
                    </w:ins>
                  </m:r>
                </m:sup>
              </m:sSup>
              <m:r>
                <w:ins w:id="665" w:author="Tran, Michael" w:date="2020-02-24T15:25:00Z">
                  <w:rPr>
                    <w:rFonts w:ascii="Cambria Math" w:hAnsi="Cambria Math"/>
                  </w:rPr>
                  <m:t>+6</m:t>
                </w:ins>
              </m:r>
              <m:sSup>
                <m:sSupPr>
                  <m:ctrlPr>
                    <w:ins w:id="666" w:author="Tran, Michael" w:date="2020-02-24T15:25:00Z">
                      <w:rPr>
                        <w:rFonts w:ascii="Cambria Math" w:hAnsi="Cambria Math"/>
                        <w:i/>
                      </w:rPr>
                    </w:ins>
                  </m:ctrlPr>
                </m:sSupPr>
                <m:e>
                  <m:r>
                    <w:ins w:id="667" w:author="Tran, Michael" w:date="2020-02-24T15:25:00Z">
                      <w:rPr>
                        <w:rFonts w:ascii="Cambria Math" w:hAnsi="Cambria Math"/>
                      </w:rPr>
                      <m:t>z</m:t>
                    </w:ins>
                  </m:r>
                </m:e>
                <m:sup>
                  <m:r>
                    <w:ins w:id="668" w:author="Tran, Michael" w:date="2020-02-24T15:25:00Z">
                      <w:rPr>
                        <w:rFonts w:ascii="Cambria Math" w:hAnsi="Cambria Math"/>
                      </w:rPr>
                      <m:t>-32</m:t>
                    </w:ins>
                  </m:r>
                </m:sup>
              </m:sSup>
              <m:r>
                <w:ins w:id="669" w:author="Tran, Michael" w:date="2020-02-24T15:25:00Z">
                  <w:rPr>
                    <w:rFonts w:ascii="Cambria Math" w:hAnsi="Cambria Math"/>
                  </w:rPr>
                  <m:t>-4</m:t>
                </w:ins>
              </m:r>
              <m:sSup>
                <m:sSupPr>
                  <m:ctrlPr>
                    <w:ins w:id="670" w:author="Tran, Michael" w:date="2020-02-24T15:25:00Z">
                      <w:rPr>
                        <w:rFonts w:ascii="Cambria Math" w:hAnsi="Cambria Math"/>
                        <w:i/>
                      </w:rPr>
                    </w:ins>
                  </m:ctrlPr>
                </m:sSupPr>
                <m:e>
                  <m:r>
                    <w:ins w:id="671" w:author="Tran, Michael" w:date="2020-02-24T15:25:00Z">
                      <w:rPr>
                        <w:rFonts w:ascii="Cambria Math" w:hAnsi="Cambria Math"/>
                      </w:rPr>
                      <m:t>z</m:t>
                    </w:ins>
                  </m:r>
                </m:e>
                <m:sup>
                  <m:r>
                    <w:ins w:id="672" w:author="Tran, Michael" w:date="2020-02-24T15:25:00Z">
                      <w:rPr>
                        <w:rFonts w:ascii="Cambria Math" w:hAnsi="Cambria Math"/>
                      </w:rPr>
                      <m:t>-48</m:t>
                    </w:ins>
                  </m:r>
                </m:sup>
              </m:sSup>
              <m:r>
                <w:ins w:id="673" w:author="Tran, Michael" w:date="2020-02-24T15:26:00Z">
                  <w:rPr>
                    <w:rFonts w:ascii="Cambria Math" w:hAnsi="Cambria Math"/>
                  </w:rPr>
                  <m:t>+</m:t>
                </w:ins>
              </m:r>
              <m:sSup>
                <m:sSupPr>
                  <m:ctrlPr>
                    <w:ins w:id="674" w:author="Tran, Michael" w:date="2020-02-24T15:26:00Z">
                      <w:rPr>
                        <w:rFonts w:ascii="Cambria Math" w:hAnsi="Cambria Math"/>
                        <w:i/>
                      </w:rPr>
                    </w:ins>
                  </m:ctrlPr>
                </m:sSupPr>
                <m:e>
                  <m:r>
                    <w:ins w:id="675" w:author="Tran, Michael" w:date="2020-02-24T15:26:00Z">
                      <w:rPr>
                        <w:rFonts w:ascii="Cambria Math" w:hAnsi="Cambria Math"/>
                      </w:rPr>
                      <m:t>z</m:t>
                    </w:ins>
                  </m:r>
                </m:e>
                <m:sup>
                  <m:r>
                    <w:ins w:id="676" w:author="Tran, Michael" w:date="2020-02-24T15:26:00Z">
                      <w:rPr>
                        <w:rFonts w:ascii="Cambria Math" w:hAnsi="Cambria Math"/>
                      </w:rPr>
                      <m:t>-64</m:t>
                    </w:ins>
                  </m:r>
                </m:sup>
              </m:sSup>
            </m:num>
            <m:den>
              <m:r>
                <w:ins w:id="677" w:author="Tran, Michael" w:date="2020-02-24T15:26:00Z">
                  <w:rPr>
                    <w:rFonts w:ascii="Cambria Math" w:hAnsi="Cambria Math"/>
                  </w:rPr>
                  <m:t>1-4</m:t>
                </w:ins>
              </m:r>
              <m:sSup>
                <m:sSupPr>
                  <m:ctrlPr>
                    <w:ins w:id="678" w:author="Tran, Michael" w:date="2020-02-24T15:26:00Z">
                      <w:rPr>
                        <w:rFonts w:ascii="Cambria Math" w:hAnsi="Cambria Math"/>
                        <w:i/>
                      </w:rPr>
                    </w:ins>
                  </m:ctrlPr>
                </m:sSupPr>
                <m:e>
                  <m:r>
                    <w:ins w:id="679" w:author="Tran, Michael" w:date="2020-02-24T15:26:00Z">
                      <w:rPr>
                        <w:rFonts w:ascii="Cambria Math" w:hAnsi="Cambria Math"/>
                      </w:rPr>
                      <m:t>z</m:t>
                    </w:ins>
                  </m:r>
                </m:e>
                <m:sup>
                  <m:r>
                    <w:ins w:id="680" w:author="Tran, Michael" w:date="2020-02-24T15:26:00Z">
                      <w:rPr>
                        <w:rFonts w:ascii="Cambria Math" w:hAnsi="Cambria Math"/>
                      </w:rPr>
                      <m:t>-1</m:t>
                    </w:ins>
                  </m:r>
                </m:sup>
              </m:sSup>
              <m:r>
                <w:ins w:id="681" w:author="Tran, Michael" w:date="2020-02-24T15:27:00Z">
                  <w:rPr>
                    <w:rFonts w:ascii="Cambria Math" w:hAnsi="Cambria Math"/>
                  </w:rPr>
                  <m:t>+6</m:t>
                </w:ins>
              </m:r>
              <m:sSup>
                <m:sSupPr>
                  <m:ctrlPr>
                    <w:ins w:id="682" w:author="Tran, Michael" w:date="2020-02-24T15:27:00Z">
                      <w:rPr>
                        <w:rFonts w:ascii="Cambria Math" w:hAnsi="Cambria Math"/>
                        <w:i/>
                      </w:rPr>
                    </w:ins>
                  </m:ctrlPr>
                </m:sSupPr>
                <m:e>
                  <m:r>
                    <w:ins w:id="683" w:author="Tran, Michael" w:date="2020-02-24T15:27:00Z">
                      <w:rPr>
                        <w:rFonts w:ascii="Cambria Math" w:hAnsi="Cambria Math"/>
                      </w:rPr>
                      <m:t>z</m:t>
                    </w:ins>
                  </m:r>
                </m:e>
                <m:sup>
                  <m:r>
                    <w:ins w:id="684" w:author="Tran, Michael" w:date="2020-02-24T15:27:00Z">
                      <w:rPr>
                        <w:rFonts w:ascii="Cambria Math" w:hAnsi="Cambria Math"/>
                      </w:rPr>
                      <m:t>-2</m:t>
                    </w:ins>
                  </m:r>
                </m:sup>
              </m:sSup>
              <m:r>
                <w:ins w:id="685" w:author="Tran, Michael" w:date="2020-02-24T15:27:00Z">
                  <w:rPr>
                    <w:rFonts w:ascii="Cambria Math" w:hAnsi="Cambria Math"/>
                  </w:rPr>
                  <m:t>-4</m:t>
                </w:ins>
              </m:r>
              <m:sSup>
                <m:sSupPr>
                  <m:ctrlPr>
                    <w:ins w:id="686" w:author="Tran, Michael" w:date="2020-02-24T15:27:00Z">
                      <w:rPr>
                        <w:rFonts w:ascii="Cambria Math" w:hAnsi="Cambria Math"/>
                        <w:i/>
                      </w:rPr>
                    </w:ins>
                  </m:ctrlPr>
                </m:sSupPr>
                <m:e>
                  <m:r>
                    <w:ins w:id="687" w:author="Tran, Michael" w:date="2020-02-24T15:27:00Z">
                      <w:rPr>
                        <w:rFonts w:ascii="Cambria Math" w:hAnsi="Cambria Math"/>
                      </w:rPr>
                      <m:t>z</m:t>
                    </w:ins>
                  </m:r>
                </m:e>
                <m:sup>
                  <m:r>
                    <w:ins w:id="688" w:author="Tran, Michael" w:date="2020-02-24T15:27:00Z">
                      <w:rPr>
                        <w:rFonts w:ascii="Cambria Math" w:hAnsi="Cambria Math"/>
                      </w:rPr>
                      <m:t>-3</m:t>
                    </w:ins>
                  </m:r>
                </m:sup>
              </m:sSup>
              <m:r>
                <w:ins w:id="689" w:author="Tran, Michael" w:date="2020-02-24T15:27:00Z">
                  <w:rPr>
                    <w:rFonts w:ascii="Cambria Math" w:hAnsi="Cambria Math"/>
                  </w:rPr>
                  <m:t>+</m:t>
                </w:ins>
              </m:r>
              <m:sSup>
                <m:sSupPr>
                  <m:ctrlPr>
                    <w:ins w:id="690" w:author="Tran, Michael" w:date="2020-02-24T15:27:00Z">
                      <w:rPr>
                        <w:rFonts w:ascii="Cambria Math" w:hAnsi="Cambria Math"/>
                        <w:i/>
                      </w:rPr>
                    </w:ins>
                  </m:ctrlPr>
                </m:sSupPr>
                <m:e>
                  <m:r>
                    <w:ins w:id="691" w:author="Tran, Michael" w:date="2020-02-24T15:27:00Z">
                      <w:rPr>
                        <w:rFonts w:ascii="Cambria Math" w:hAnsi="Cambria Math"/>
                      </w:rPr>
                      <m:t>z</m:t>
                    </w:ins>
                  </m:r>
                </m:e>
                <m:sup>
                  <m:r>
                    <w:ins w:id="692" w:author="Tran, Michael" w:date="2020-02-24T15:28:00Z">
                      <w:rPr>
                        <w:rFonts w:ascii="Cambria Math" w:hAnsi="Cambria Math"/>
                      </w:rPr>
                      <m:t>-4</m:t>
                    </w:ins>
                  </m:r>
                </m:sup>
              </m:sSup>
            </m:den>
          </m:f>
        </m:oMath>
      </m:oMathPara>
    </w:p>
    <w:p w:rsidR="00A62631" w:rsidRDefault="00A62631" w:rsidP="00A62631">
      <w:pPr>
        <w:rPr>
          <w:ins w:id="693" w:author="Tran, Michael" w:date="2020-02-21T13:58:00Z"/>
        </w:rPr>
      </w:pPr>
      <w:ins w:id="694" w:author="Tran, Michael" w:date="2020-02-21T13:58:00Z">
        <w:r>
          <w:t>Figure A1-1</w:t>
        </w:r>
      </w:ins>
      <w:ins w:id="695" w:author="Tran, Michael" w:date="2020-03-30T16:05:00Z">
        <w:r w:rsidR="00CC45F3">
          <w:t>8</w:t>
        </w:r>
      </w:ins>
      <w:ins w:id="696" w:author="Tran, Michael" w:date="2020-02-21T13:58:00Z">
        <w:r>
          <w:t xml:space="preserve"> shows the CIC filter frequency response, where the signal at the baseband will pass through and the signal with spectrum </w:t>
        </w:r>
      </w:ins>
      <w:ins w:id="697" w:author="Tran, Michael" w:date="2020-03-02T14:24:00Z">
        <w:r w:rsidR="00544A47">
          <w:t xml:space="preserve">around </w:t>
        </w:r>
      </w:ins>
      <w:ins w:id="698" w:author="Tran, Michael" w:date="2020-02-21T13:58:00Z">
        <w:r>
          <w:t>5.18 MHz will be filtered out.</w:t>
        </w:r>
      </w:ins>
    </w:p>
    <w:p w:rsidR="00A62631" w:rsidRPr="00A55B85" w:rsidRDefault="00A62631" w:rsidP="00A62631">
      <w:pPr>
        <w:keepNext/>
        <w:keepLines/>
        <w:spacing w:before="480" w:after="120"/>
        <w:jc w:val="center"/>
        <w:rPr>
          <w:ins w:id="699" w:author="Tran, Michael" w:date="2020-02-21T13:58:00Z"/>
          <w:caps/>
          <w:sz w:val="20"/>
        </w:rPr>
      </w:pPr>
      <w:bookmarkStart w:id="700" w:name="_Hlk35607002"/>
      <w:ins w:id="701" w:author="Tran, Michael" w:date="2020-02-21T13:58:00Z">
        <w:r w:rsidRPr="00A55B85">
          <w:rPr>
            <w:caps/>
            <w:sz w:val="20"/>
          </w:rPr>
          <w:t>Figure A1-1</w:t>
        </w:r>
      </w:ins>
      <w:ins w:id="702" w:author="Tran, Michael" w:date="2020-03-30T16:05:00Z">
        <w:r w:rsidR="00CC45F3">
          <w:rPr>
            <w:caps/>
            <w:sz w:val="20"/>
          </w:rPr>
          <w:t>8</w:t>
        </w:r>
      </w:ins>
      <w:ins w:id="703" w:author="Tran, Michael" w:date="2020-02-21T13:58:00Z">
        <w:r w:rsidRPr="00A55B85">
          <w:rPr>
            <w:caps/>
            <w:sz w:val="20"/>
          </w:rPr>
          <w:t xml:space="preserve"> </w:t>
        </w:r>
      </w:ins>
    </w:p>
    <w:p w:rsidR="00A62631" w:rsidRPr="00A55B85" w:rsidRDefault="00A62631" w:rsidP="00A62631">
      <w:pPr>
        <w:keepNext/>
        <w:keepLines/>
        <w:spacing w:before="0" w:after="480"/>
        <w:jc w:val="center"/>
        <w:rPr>
          <w:ins w:id="704" w:author="Tran, Michael" w:date="2020-02-21T13:58:00Z"/>
          <w:rFonts w:ascii="Times New Roman Bold" w:hAnsi="Times New Roman Bold"/>
          <w:b/>
          <w:sz w:val="20"/>
        </w:rPr>
      </w:pPr>
      <w:ins w:id="705" w:author="Tran, Michael" w:date="2020-02-21T13:58:00Z">
        <w:r>
          <w:rPr>
            <w:rFonts w:ascii="Times New Roman Bold" w:hAnsi="Times New Roman Bold"/>
            <w:b/>
            <w:sz w:val="20"/>
          </w:rPr>
          <w:t xml:space="preserve">CIC filter </w:t>
        </w:r>
      </w:ins>
      <w:ins w:id="706" w:author="Tran, Michael" w:date="2020-02-24T15:30:00Z">
        <w:r w:rsidR="0080578E">
          <w:rPr>
            <w:rFonts w:ascii="Times New Roman Bold" w:hAnsi="Times New Roman Bold"/>
            <w:b/>
            <w:sz w:val="20"/>
          </w:rPr>
          <w:t>magnitude frequency</w:t>
        </w:r>
      </w:ins>
      <w:ins w:id="707" w:author="Tran, Michael" w:date="2020-02-21T13:58:00Z">
        <w:r>
          <w:rPr>
            <w:rFonts w:ascii="Times New Roman Bold" w:hAnsi="Times New Roman Bold"/>
            <w:b/>
            <w:sz w:val="20"/>
          </w:rPr>
          <w:t xml:space="preserve"> response</w:t>
        </w:r>
        <w:r w:rsidRPr="00A55B85">
          <w:rPr>
            <w:rFonts w:ascii="Times New Roman Bold" w:hAnsi="Times New Roman Bold"/>
            <w:b/>
            <w:sz w:val="20"/>
          </w:rPr>
          <w:t xml:space="preserve"> </w:t>
        </w:r>
      </w:ins>
    </w:p>
    <w:bookmarkEnd w:id="700"/>
    <w:p w:rsidR="00A62631" w:rsidRDefault="0080578E" w:rsidP="0080578E">
      <w:pPr>
        <w:jc w:val="center"/>
        <w:rPr>
          <w:ins w:id="708" w:author="Tran, Michael" w:date="2020-02-24T15:30:00Z"/>
        </w:rPr>
      </w:pPr>
      <w:ins w:id="709" w:author="Tran, Michael" w:date="2020-02-24T15:32:00Z">
        <w:r w:rsidRPr="0080578E">
          <w:rPr>
            <w:noProof/>
            <w:lang w:val="en-US"/>
          </w:rPr>
          <w:drawing>
            <wp:inline distT="0" distB="0" distL="0" distR="0" wp14:anchorId="6C7A52A0" wp14:editId="2BC0C12F">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ins>
    </w:p>
    <w:p w:rsidR="0080578E" w:rsidRDefault="0080578E" w:rsidP="00A55B85">
      <w:pPr>
        <w:rPr>
          <w:ins w:id="710" w:author="Tran, Michael" w:date="2020-03-20T13:47:00Z"/>
        </w:rPr>
      </w:pPr>
    </w:p>
    <w:p w:rsidR="00B011FD" w:rsidRDefault="00DD7584" w:rsidP="00A55B85">
      <w:pPr>
        <w:rPr>
          <w:ins w:id="711" w:author="Tran, Michael" w:date="2020-03-20T13:47:00Z"/>
        </w:rPr>
      </w:pPr>
      <w:ins w:id="712" w:author="Tran, Michael" w:date="2020-03-20T14:31:00Z">
        <w:r>
          <w:t>Figure</w:t>
        </w:r>
      </w:ins>
      <w:ins w:id="713" w:author="Tran, Michael" w:date="2020-03-20T14:32:00Z">
        <w:r>
          <w:t xml:space="preserve"> A1-</w:t>
        </w:r>
      </w:ins>
      <w:ins w:id="714" w:author="Tran, Michael" w:date="2020-03-30T16:05:00Z">
        <w:r w:rsidR="00CC45F3">
          <w:t>19</w:t>
        </w:r>
      </w:ins>
      <w:ins w:id="715" w:author="Tran, Michael" w:date="2020-03-20T14:32:00Z">
        <w:r>
          <w:t xml:space="preserve"> shows an example of the LP radar signal processing chains from </w:t>
        </w:r>
      </w:ins>
      <w:ins w:id="716" w:author="Tran, Michael" w:date="2020-03-20T14:33:00Z">
        <w:r>
          <w:t xml:space="preserve">LP IF signal (after A/D converter) through </w:t>
        </w:r>
      </w:ins>
      <w:ins w:id="717" w:author="Tran, Michael" w:date="2020-03-20T14:46:00Z">
        <w:r w:rsidR="00C06D28">
          <w:t xml:space="preserve">IF </w:t>
        </w:r>
      </w:ins>
      <w:ins w:id="718" w:author="Tran, Michael" w:date="2020-03-20T14:33:00Z">
        <w:r>
          <w:t>phase rotation processing, CIC filter processing, IF</w:t>
        </w:r>
      </w:ins>
      <w:ins w:id="719" w:author="Tran, Michael" w:date="2020-03-20T14:34:00Z">
        <w:r>
          <w:t xml:space="preserve"> gain correction, and the LP compressed signal processing</w:t>
        </w:r>
      </w:ins>
      <w:ins w:id="720" w:author="Tran, Michael" w:date="2020-03-20T14:35:00Z">
        <w:r>
          <w:t>:</w:t>
        </w:r>
      </w:ins>
      <w:ins w:id="721" w:author="Tran, Michael" w:date="2020-03-20T14:36:00Z">
        <w:r>
          <w:t xml:space="preserve"> </w:t>
        </w:r>
      </w:ins>
      <w:ins w:id="722" w:author="Tran, Michael" w:date="2020-03-20T14:39:00Z">
        <w:r>
          <w:t xml:space="preserve">the </w:t>
        </w:r>
      </w:ins>
      <w:ins w:id="723" w:author="Tran, Michael" w:date="2020-03-20T14:36:00Z">
        <w:r>
          <w:t xml:space="preserve">normalized received IF long pulse (top left), </w:t>
        </w:r>
      </w:ins>
      <w:ins w:id="724" w:author="Tran, Michael" w:date="2020-03-20T14:39:00Z">
        <w:r>
          <w:t xml:space="preserve">the </w:t>
        </w:r>
      </w:ins>
      <w:ins w:id="725" w:author="Tran, Michael" w:date="2020-03-20T14:36:00Z">
        <w:r>
          <w:t xml:space="preserve">normalized compressed </w:t>
        </w:r>
      </w:ins>
      <w:ins w:id="726" w:author="Tran, Michael" w:date="2020-03-20T14:37:00Z">
        <w:r>
          <w:t xml:space="preserve">LP – In-phase (I) component (top right), </w:t>
        </w:r>
      </w:ins>
      <w:ins w:id="727" w:author="Tran, Michael" w:date="2020-03-20T14:39:00Z">
        <w:r>
          <w:t xml:space="preserve">the </w:t>
        </w:r>
      </w:ins>
      <w:ins w:id="728" w:author="Tran, Michael" w:date="2020-03-20T14:38:00Z">
        <w:r>
          <w:t>normalized compressed LP – Quad-phase (Q) component (bottom left), and</w:t>
        </w:r>
      </w:ins>
      <w:ins w:id="729" w:author="Tran, Michael" w:date="2020-03-20T14:39:00Z">
        <w:r>
          <w:t xml:space="preserve"> the normalized compressed LP – I minus Q (bottom right)</w:t>
        </w:r>
      </w:ins>
      <w:ins w:id="730" w:author="Tran, Michael" w:date="2020-03-20T14:49:00Z">
        <w:r w:rsidR="00C06D28">
          <w:t xml:space="preserve">, where the </w:t>
        </w:r>
      </w:ins>
      <w:ins w:id="731" w:author="Tran, Michael" w:date="2020-03-20T14:47:00Z">
        <w:r w:rsidR="00C06D28">
          <w:t>compressed signal</w:t>
        </w:r>
      </w:ins>
      <w:ins w:id="732" w:author="Tran, Michael" w:date="2020-03-20T14:49:00Z">
        <w:r w:rsidR="00C06D28">
          <w:t xml:space="preserve"> is normalized to the maximum amplitude of (I – Q).  The </w:t>
        </w:r>
      </w:ins>
      <w:ins w:id="733" w:author="Tran, Michael" w:date="2020-03-20T14:50:00Z">
        <w:r w:rsidR="00C06D28">
          <w:t>normalized compressed (I – Q)</w:t>
        </w:r>
      </w:ins>
      <w:ins w:id="734" w:author="Tran, Michael" w:date="2020-03-20T14:47:00Z">
        <w:r w:rsidR="00C06D28">
          <w:t xml:space="preserve"> </w:t>
        </w:r>
      </w:ins>
      <w:ins w:id="735" w:author="Tran, Michael" w:date="2020-03-20T14:48:00Z">
        <w:r w:rsidR="00C06D28">
          <w:t xml:space="preserve">provides </w:t>
        </w:r>
      </w:ins>
      <w:ins w:id="736" w:author="Tran, Michael" w:date="2020-03-20T14:50:00Z">
        <w:r w:rsidR="00C06D28">
          <w:t xml:space="preserve">an </w:t>
        </w:r>
      </w:ins>
      <w:ins w:id="737" w:author="Tran, Michael" w:date="2020-03-20T14:48:00Z">
        <w:r w:rsidR="00C06D28">
          <w:t>enhanced signal detection</w:t>
        </w:r>
      </w:ins>
      <w:ins w:id="738" w:author="Tran, Michael" w:date="2020-03-20T14:53:00Z">
        <w:r w:rsidR="003946B4">
          <w:t xml:space="preserve"> (</w:t>
        </w:r>
      </w:ins>
      <w:ins w:id="739" w:author="Tran, Michael" w:date="2020-03-30T15:31:00Z">
        <w:r w:rsidR="002D46DC">
          <w:t>the p</w:t>
        </w:r>
      </w:ins>
      <w:ins w:id="740" w:author="Tran, Michael" w:date="2020-03-30T15:32:00Z">
        <w:r w:rsidR="002D46DC">
          <w:t xml:space="preserve">resence of </w:t>
        </w:r>
      </w:ins>
      <w:ins w:id="741" w:author="Tran, Michael" w:date="2020-03-30T15:31:00Z">
        <w:r w:rsidR="002D46DC">
          <w:t xml:space="preserve">a peak </w:t>
        </w:r>
      </w:ins>
      <w:ins w:id="742" w:author="Tran, Michael" w:date="2020-03-20T15:06:00Z">
        <w:r w:rsidR="0061429D">
          <w:t>clearly show</w:t>
        </w:r>
        <w:r w:rsidR="00675E70">
          <w:t xml:space="preserve">n </w:t>
        </w:r>
      </w:ins>
      <w:ins w:id="743" w:author="Tran, Michael" w:date="2020-03-20T14:53:00Z">
        <w:r w:rsidR="003946B4">
          <w:t>the presence of the LP signal from noise)</w:t>
        </w:r>
      </w:ins>
      <w:ins w:id="744" w:author="Tran, Michael" w:date="2020-03-20T14:50:00Z">
        <w:r w:rsidR="00C06D28">
          <w:t>,</w:t>
        </w:r>
      </w:ins>
      <w:ins w:id="745" w:author="Tran, Michael" w:date="2020-03-20T14:52:00Z">
        <w:r w:rsidR="003946B4">
          <w:t xml:space="preserve"> as compared to the use of normalized compressed I alone or Q alone.</w:t>
        </w:r>
      </w:ins>
    </w:p>
    <w:p w:rsidR="00A36FEB" w:rsidRPr="00A55B85" w:rsidRDefault="00A36FEB" w:rsidP="00A36FEB">
      <w:pPr>
        <w:keepNext/>
        <w:keepLines/>
        <w:spacing w:before="480" w:after="120"/>
        <w:jc w:val="center"/>
        <w:rPr>
          <w:ins w:id="746" w:author="Tran, Michael" w:date="2020-03-20T14:29:00Z"/>
          <w:caps/>
          <w:sz w:val="20"/>
        </w:rPr>
      </w:pPr>
      <w:ins w:id="747" w:author="Tran, Michael" w:date="2020-03-20T14:29:00Z">
        <w:r w:rsidRPr="00A55B85">
          <w:rPr>
            <w:caps/>
            <w:sz w:val="20"/>
          </w:rPr>
          <w:t>Figure A1-</w:t>
        </w:r>
      </w:ins>
      <w:ins w:id="748" w:author="Tran, Michael" w:date="2020-03-30T16:05:00Z">
        <w:r w:rsidR="00CC45F3">
          <w:rPr>
            <w:caps/>
            <w:sz w:val="20"/>
          </w:rPr>
          <w:t>19</w:t>
        </w:r>
      </w:ins>
      <w:ins w:id="749" w:author="Tran, Michael" w:date="2020-03-20T14:29:00Z">
        <w:r w:rsidRPr="00A55B85">
          <w:rPr>
            <w:caps/>
            <w:sz w:val="20"/>
          </w:rPr>
          <w:t xml:space="preserve"> </w:t>
        </w:r>
      </w:ins>
    </w:p>
    <w:p w:rsidR="00B011FD" w:rsidRPr="00A36FEB" w:rsidRDefault="00DD7584" w:rsidP="00A36FEB">
      <w:pPr>
        <w:keepNext/>
        <w:keepLines/>
        <w:spacing w:before="0" w:after="480"/>
        <w:jc w:val="center"/>
        <w:rPr>
          <w:ins w:id="750" w:author="Tran, Michael" w:date="2020-03-20T14:20:00Z"/>
          <w:rFonts w:ascii="Times New Roman Bold" w:hAnsi="Times New Roman Bold"/>
          <w:b/>
          <w:sz w:val="20"/>
        </w:rPr>
      </w:pPr>
      <w:ins w:id="751" w:author="Tran, Michael" w:date="2020-03-20T14:40:00Z">
        <w:r>
          <w:rPr>
            <w:rFonts w:ascii="Times New Roman Bold" w:hAnsi="Times New Roman Bold"/>
            <w:b/>
            <w:sz w:val="20"/>
          </w:rPr>
          <w:t xml:space="preserve">Example </w:t>
        </w:r>
      </w:ins>
      <w:ins w:id="752" w:author="Tran, Michael" w:date="2020-03-20T14:42:00Z">
        <w:r w:rsidR="00C06D28">
          <w:rPr>
            <w:rFonts w:ascii="Times New Roman Bold" w:hAnsi="Times New Roman Bold"/>
            <w:b/>
            <w:sz w:val="20"/>
          </w:rPr>
          <w:t>of</w:t>
        </w:r>
      </w:ins>
      <w:ins w:id="753" w:author="Tran, Michael" w:date="2020-03-20T14:43:00Z">
        <w:r w:rsidR="00C06D28">
          <w:rPr>
            <w:rFonts w:ascii="Times New Roman Bold" w:hAnsi="Times New Roman Bold"/>
            <w:b/>
            <w:sz w:val="20"/>
          </w:rPr>
          <w:t xml:space="preserve"> radar processing from</w:t>
        </w:r>
      </w:ins>
      <w:ins w:id="754" w:author="Tran, Michael" w:date="2020-03-20T14:42:00Z">
        <w:r w:rsidR="00C06D28">
          <w:rPr>
            <w:rFonts w:ascii="Times New Roman Bold" w:hAnsi="Times New Roman Bold"/>
            <w:b/>
            <w:sz w:val="20"/>
          </w:rPr>
          <w:t xml:space="preserve"> </w:t>
        </w:r>
      </w:ins>
      <w:ins w:id="755" w:author="Tran, Michael" w:date="2020-03-20T14:44:00Z">
        <w:r w:rsidR="00C06D28">
          <w:rPr>
            <w:rFonts w:ascii="Times New Roman Bold" w:hAnsi="Times New Roman Bold"/>
            <w:b/>
            <w:sz w:val="20"/>
          </w:rPr>
          <w:t xml:space="preserve">the received </w:t>
        </w:r>
      </w:ins>
      <w:ins w:id="756" w:author="Tran, Michael" w:date="2020-03-20T14:42:00Z">
        <w:r w:rsidR="00C06D28">
          <w:rPr>
            <w:rFonts w:ascii="Times New Roman Bold" w:hAnsi="Times New Roman Bold"/>
            <w:b/>
            <w:sz w:val="20"/>
          </w:rPr>
          <w:t>IF signa</w:t>
        </w:r>
      </w:ins>
      <w:ins w:id="757" w:author="Tran, Michael" w:date="2020-03-20T14:44:00Z">
        <w:r w:rsidR="00C06D28">
          <w:rPr>
            <w:rFonts w:ascii="Times New Roman Bold" w:hAnsi="Times New Roman Bold"/>
            <w:b/>
            <w:sz w:val="20"/>
          </w:rPr>
          <w:t>l to the pulse compressed</w:t>
        </w:r>
      </w:ins>
      <w:ins w:id="758" w:author="Tran, Michael" w:date="2020-03-20T14:45:00Z">
        <w:r w:rsidR="00C06D28">
          <w:rPr>
            <w:rFonts w:ascii="Times New Roman Bold" w:hAnsi="Times New Roman Bold"/>
            <w:b/>
            <w:sz w:val="20"/>
          </w:rPr>
          <w:t xml:space="preserve"> signal</w:t>
        </w:r>
      </w:ins>
    </w:p>
    <w:tbl>
      <w:tblPr>
        <w:tblStyle w:val="TableGrid"/>
        <w:tblW w:w="0" w:type="auto"/>
        <w:tblLook w:val="04A0" w:firstRow="1" w:lastRow="0" w:firstColumn="1" w:lastColumn="0" w:noHBand="0" w:noVBand="1"/>
      </w:tblPr>
      <w:tblGrid>
        <w:gridCol w:w="4814"/>
        <w:gridCol w:w="4815"/>
      </w:tblGrid>
      <w:tr w:rsidR="00A36FEB" w:rsidTr="00A36FEB">
        <w:trPr>
          <w:ins w:id="759" w:author="Tran, Michael" w:date="2020-03-20T14:20:00Z"/>
        </w:trPr>
        <w:tc>
          <w:tcPr>
            <w:tcW w:w="4927" w:type="dxa"/>
          </w:tcPr>
          <w:p w:rsidR="00A36FEB" w:rsidRDefault="00AA24E4" w:rsidP="00A55B85">
            <w:pPr>
              <w:rPr>
                <w:ins w:id="760" w:author="Tran, Michael" w:date="2020-03-20T14:20:00Z"/>
              </w:rPr>
            </w:pPr>
            <w:ins w:id="761" w:author="Tran, Michael" w:date="2020-03-30T15:24:00Z">
              <w:r w:rsidRPr="00AA24E4">
                <w:rPr>
                  <w:noProof/>
                  <w:lang w:val="en-US"/>
                </w:rPr>
                <w:drawing>
                  <wp:inline distT="0" distB="0" distL="0" distR="0" wp14:anchorId="088CD8FE" wp14:editId="219E2348">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rsidR="00A36FEB" w:rsidRDefault="002D46DC" w:rsidP="00A55B85">
            <w:pPr>
              <w:rPr>
                <w:ins w:id="762" w:author="Tran, Michael" w:date="2020-03-20T14:20:00Z"/>
              </w:rPr>
            </w:pPr>
            <w:ins w:id="763" w:author="Tran, Michael" w:date="2020-03-30T15:27:00Z">
              <w:r w:rsidRPr="002D46DC">
                <w:rPr>
                  <w:noProof/>
                  <w:lang w:val="en-US"/>
                </w:rPr>
                <w:drawing>
                  <wp:inline distT="0" distB="0" distL="0" distR="0" wp14:anchorId="562E3110" wp14:editId="7B2A398D">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4"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r w:rsidR="00A36FEB" w:rsidTr="00A36FEB">
        <w:trPr>
          <w:ins w:id="764" w:author="Tran, Michael" w:date="2020-03-20T14:20:00Z"/>
        </w:trPr>
        <w:tc>
          <w:tcPr>
            <w:tcW w:w="4927" w:type="dxa"/>
          </w:tcPr>
          <w:p w:rsidR="00A36FEB" w:rsidRDefault="002D46DC" w:rsidP="00A55B85">
            <w:pPr>
              <w:rPr>
                <w:ins w:id="765" w:author="Tran, Michael" w:date="2020-03-20T14:20:00Z"/>
              </w:rPr>
            </w:pPr>
            <w:ins w:id="766" w:author="Tran, Michael" w:date="2020-03-30T15:28:00Z">
              <w:r w:rsidRPr="002D46DC">
                <w:rPr>
                  <w:noProof/>
                  <w:lang w:val="en-US"/>
                </w:rPr>
                <w:drawing>
                  <wp:inline distT="0" distB="0" distL="0" distR="0" wp14:anchorId="00A568EA" wp14:editId="54D15F6D">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c>
          <w:tcPr>
            <w:tcW w:w="4928" w:type="dxa"/>
          </w:tcPr>
          <w:p w:rsidR="00A36FEB" w:rsidRDefault="002D46DC" w:rsidP="00A55B85">
            <w:pPr>
              <w:rPr>
                <w:ins w:id="767" w:author="Tran, Michael" w:date="2020-03-20T14:20:00Z"/>
              </w:rPr>
            </w:pPr>
            <w:ins w:id="768" w:author="Tran, Michael" w:date="2020-03-30T15:29:00Z">
              <w:r w:rsidRPr="002D46DC">
                <w:rPr>
                  <w:noProof/>
                  <w:lang w:val="en-US"/>
                </w:rPr>
                <w:drawing>
                  <wp:inline distT="0" distB="0" distL="0" distR="0" wp14:anchorId="47A3020D" wp14:editId="15AFB307">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ins>
          </w:p>
        </w:tc>
      </w:tr>
    </w:tbl>
    <w:p w:rsidR="00A36FEB" w:rsidRDefault="00A36FEB" w:rsidP="00A55B85">
      <w:pPr>
        <w:rPr>
          <w:ins w:id="769" w:author="Tran, Michael" w:date="2020-03-20T14:20:00Z"/>
        </w:rPr>
      </w:pPr>
    </w:p>
    <w:p w:rsidR="00A36FEB" w:rsidRDefault="00A36FEB" w:rsidP="00A55B85">
      <w:pPr>
        <w:rPr>
          <w:ins w:id="770" w:author="Tran, Michael" w:date="2020-02-21T11:30:00Z"/>
        </w:rPr>
      </w:pPr>
    </w:p>
    <w:p w:rsidR="00B011FD" w:rsidRDefault="00A55B85" w:rsidP="00A55B85">
      <w:pPr>
        <w:rPr>
          <w:ins w:id="771" w:author="Tran, Michael" w:date="2020-03-20T13:45:00Z"/>
        </w:rPr>
      </w:pPr>
      <w:del w:id="772" w:author="Tran, Michael" w:date="2020-03-20T13:47:00Z">
        <w:r w:rsidRPr="00A55B85" w:rsidDel="00B011FD">
          <w:delText>The System 8 radar receiver has the following IF filter characteristics: 1.2 MHz passband at -3 dB, 2.88 MHz passband at -20 dB, 4.26 MHz passband at -40 dB, and 4.98 MHz at -60 dB.  The receiver IF filter will be used to evaluate the effects of the wideband chirp pulse interference, the broadband interference, and the out-of-band (OOB) pulse interference.</w:delText>
        </w:r>
      </w:del>
    </w:p>
    <w:p w:rsidR="00B011FD" w:rsidRDefault="00B011FD" w:rsidP="00A55B85">
      <w:pPr>
        <w:rPr>
          <w:ins w:id="773" w:author="Tran, Michael" w:date="2020-03-20T13:45:00Z"/>
        </w:rPr>
      </w:pPr>
    </w:p>
    <w:p w:rsidR="00B011FD" w:rsidRPr="00A55B85" w:rsidRDefault="00B011FD" w:rsidP="00A55B85"/>
    <w:p w:rsidR="00A55B85" w:rsidRPr="00A55B85" w:rsidRDefault="00A55B85" w:rsidP="00A55B85">
      <w:r w:rsidRPr="00A55B85">
        <w:t xml:space="preserve">[Editor’s Note: The following </w:t>
      </w:r>
      <w:ins w:id="774" w:author="FCC" w:date="2020-03-23T08:22:00Z">
        <w:r w:rsidR="00A820BE">
          <w:t xml:space="preserve">types of </w:t>
        </w:r>
      </w:ins>
      <w:r w:rsidRPr="00A55B85">
        <w:t>interference scenarios are planned to be evaluated regarding their effects on the short pulse and the long pulse radar signals:</w:t>
      </w:r>
    </w:p>
    <w:p w:rsidR="00A55B85" w:rsidRPr="00A55B85" w:rsidRDefault="00A55B85" w:rsidP="00A55B85">
      <w:pPr>
        <w:tabs>
          <w:tab w:val="clear" w:pos="2268"/>
          <w:tab w:val="left" w:pos="2608"/>
          <w:tab w:val="left" w:pos="3345"/>
        </w:tabs>
        <w:spacing w:before="80"/>
        <w:ind w:left="1134" w:hanging="1134"/>
      </w:pPr>
      <w:r w:rsidRPr="00A55B85">
        <w:t>–</w:t>
      </w:r>
      <w:r w:rsidRPr="00A55B85">
        <w:tab/>
        <w:t>Gaussian white noise;</w:t>
      </w:r>
    </w:p>
    <w:p w:rsidR="00A55B85" w:rsidRPr="00A55B85" w:rsidRDefault="00A55B85" w:rsidP="00A55B85">
      <w:pPr>
        <w:tabs>
          <w:tab w:val="clear" w:pos="2268"/>
          <w:tab w:val="left" w:pos="2608"/>
          <w:tab w:val="left" w:pos="3345"/>
        </w:tabs>
        <w:spacing w:before="80"/>
        <w:ind w:left="1134" w:hanging="1134"/>
      </w:pPr>
      <w:r w:rsidRPr="00A55B85">
        <w:t>–</w:t>
      </w:r>
      <w:r w:rsidRPr="00A55B85">
        <w:tab/>
        <w:t>In-band pulse signals with varying pulse widths, pulse duty cycles, and pulse power levels;</w:t>
      </w:r>
    </w:p>
    <w:p w:rsidR="00A55B85" w:rsidRPr="00A55B85" w:rsidRDefault="00A55B85" w:rsidP="00A55B85">
      <w:pPr>
        <w:tabs>
          <w:tab w:val="clear" w:pos="2268"/>
          <w:tab w:val="left" w:pos="2608"/>
          <w:tab w:val="left" w:pos="3345"/>
        </w:tabs>
        <w:spacing w:before="80"/>
        <w:ind w:left="1134" w:hanging="1134"/>
      </w:pPr>
      <w:r w:rsidRPr="00A55B85">
        <w:t>–</w:t>
      </w:r>
      <w:r w:rsidRPr="00A55B85">
        <w:tab/>
        <w:t>OOB pulse signals with varying pulse widths, pulse duty cycles, and pulse power levels</w:t>
      </w:r>
    </w:p>
    <w:p w:rsidR="00A55B85" w:rsidRPr="00A55B85" w:rsidRDefault="00A55B85" w:rsidP="00A55B85">
      <w:pPr>
        <w:tabs>
          <w:tab w:val="clear" w:pos="2268"/>
          <w:tab w:val="left" w:pos="2608"/>
          <w:tab w:val="left" w:pos="3345"/>
        </w:tabs>
        <w:spacing w:before="80"/>
        <w:ind w:left="1134" w:hanging="1134"/>
      </w:pPr>
      <w:r w:rsidRPr="00A55B85">
        <w:t>–</w:t>
      </w:r>
      <w:r w:rsidRPr="00A55B85">
        <w:tab/>
        <w:t>Wideband chirp (LFM) pulse signals with varying chirp bandwidths, pulse widths, pulse duty cycles, and pulse power levels;</w:t>
      </w:r>
    </w:p>
    <w:p w:rsidR="00A55B85" w:rsidRPr="00A55B85" w:rsidRDefault="00A55B85" w:rsidP="00A55B85">
      <w:pPr>
        <w:tabs>
          <w:tab w:val="clear" w:pos="2268"/>
          <w:tab w:val="left" w:pos="2608"/>
          <w:tab w:val="left" w:pos="3345"/>
        </w:tabs>
        <w:spacing w:before="80"/>
        <w:ind w:left="1134" w:hanging="1134"/>
      </w:pPr>
      <w:r w:rsidRPr="00A55B85">
        <w:t>–</w:t>
      </w:r>
      <w:r w:rsidRPr="00A55B85">
        <w:tab/>
        <w:t>Broadband communication signal.]</w:t>
      </w:r>
    </w:p>
    <w:p w:rsidR="00A55B85" w:rsidRPr="00A55B85" w:rsidRDefault="00A55B85" w:rsidP="00A55B85">
      <w:pPr>
        <w:tabs>
          <w:tab w:val="clear" w:pos="2268"/>
          <w:tab w:val="left" w:pos="2608"/>
          <w:tab w:val="left" w:pos="3345"/>
        </w:tabs>
        <w:spacing w:before="80"/>
        <w:ind w:left="1134" w:hanging="1134"/>
      </w:pPr>
      <w:r w:rsidRPr="00A55B85">
        <w:t xml:space="preserve"> </w:t>
      </w:r>
    </w:p>
    <w:p w:rsidR="00A55B85" w:rsidRPr="00A55B85" w:rsidRDefault="00A55B85" w:rsidP="00A55B85">
      <w:pPr>
        <w:rPr>
          <w:lang w:val="en-US"/>
        </w:rPr>
      </w:pPr>
    </w:p>
    <w:sectPr w:rsidR="00A55B85" w:rsidRPr="00A55B85" w:rsidSect="007F4EC2">
      <w:headerReference w:type="first" r:id="rId4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072" w:rsidRDefault="00463072">
      <w:pPr>
        <w:spacing w:before="0"/>
      </w:pPr>
      <w:r>
        <w:separator/>
      </w:r>
    </w:p>
  </w:endnote>
  <w:endnote w:type="continuationSeparator" w:id="0">
    <w:p w:rsidR="00463072" w:rsidRDefault="0046307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072" w:rsidRDefault="00463072">
      <w:pPr>
        <w:spacing w:before="0"/>
      </w:pPr>
      <w:r>
        <w:separator/>
      </w:r>
    </w:p>
  </w:footnote>
  <w:footnote w:type="continuationSeparator" w:id="0">
    <w:p w:rsidR="00463072" w:rsidRDefault="0046307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6A6" w:rsidRDefault="004026A6">
    <w:pPr>
      <w:pStyle w:val="Header"/>
    </w:pPr>
  </w:p>
  <w:p w:rsidR="004026A6" w:rsidRPr="000C7FD4" w:rsidRDefault="004026A6"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an, Michael">
    <w15:presenceInfo w15:providerId="AD" w15:userId="S::MTRAN@MITRE.ORG::9df84b20-b531-4cda-a8ee-87e04c187143"/>
  </w15:person>
  <w15:person w15:author="Chris Tourigny">
    <w15:presenceInfo w15:providerId="None" w15:userId="Chris Tourigny"/>
  </w15:person>
  <w15:person w15:author="FCC">
    <w15:presenceInfo w15:providerId="None" w15:userId="FCC"/>
  </w15:person>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0766"/>
    <w:rsid w:val="00001E89"/>
    <w:rsid w:val="00004B8A"/>
    <w:rsid w:val="000073A8"/>
    <w:rsid w:val="00010EE7"/>
    <w:rsid w:val="00013F8E"/>
    <w:rsid w:val="0002034C"/>
    <w:rsid w:val="00020576"/>
    <w:rsid w:val="00026A91"/>
    <w:rsid w:val="0002789D"/>
    <w:rsid w:val="00027ED3"/>
    <w:rsid w:val="00040B25"/>
    <w:rsid w:val="00042053"/>
    <w:rsid w:val="0004613C"/>
    <w:rsid w:val="000563A7"/>
    <w:rsid w:val="0006303B"/>
    <w:rsid w:val="00066CA1"/>
    <w:rsid w:val="00071E9F"/>
    <w:rsid w:val="0007740B"/>
    <w:rsid w:val="00077D30"/>
    <w:rsid w:val="00080D1E"/>
    <w:rsid w:val="0009073B"/>
    <w:rsid w:val="000A18FA"/>
    <w:rsid w:val="000A1C94"/>
    <w:rsid w:val="000A30F3"/>
    <w:rsid w:val="000A5EBB"/>
    <w:rsid w:val="000A62BB"/>
    <w:rsid w:val="000B3E5B"/>
    <w:rsid w:val="000B60B3"/>
    <w:rsid w:val="000C3D51"/>
    <w:rsid w:val="000C4DA3"/>
    <w:rsid w:val="000C565A"/>
    <w:rsid w:val="000C7FD4"/>
    <w:rsid w:val="000D0093"/>
    <w:rsid w:val="000D6DA7"/>
    <w:rsid w:val="000E4396"/>
    <w:rsid w:val="000F7C57"/>
    <w:rsid w:val="0010252A"/>
    <w:rsid w:val="00127648"/>
    <w:rsid w:val="001307CF"/>
    <w:rsid w:val="00142CFD"/>
    <w:rsid w:val="00145B29"/>
    <w:rsid w:val="001461A4"/>
    <w:rsid w:val="0015083E"/>
    <w:rsid w:val="00154DBA"/>
    <w:rsid w:val="00161DB2"/>
    <w:rsid w:val="001622BA"/>
    <w:rsid w:val="00174EE9"/>
    <w:rsid w:val="00192627"/>
    <w:rsid w:val="001A03D4"/>
    <w:rsid w:val="001A3CAE"/>
    <w:rsid w:val="001B22DE"/>
    <w:rsid w:val="001B4E65"/>
    <w:rsid w:val="001B7E13"/>
    <w:rsid w:val="001C6C50"/>
    <w:rsid w:val="001D340A"/>
    <w:rsid w:val="001D3E09"/>
    <w:rsid w:val="001D76E8"/>
    <w:rsid w:val="001E507A"/>
    <w:rsid w:val="001E622E"/>
    <w:rsid w:val="001F3B60"/>
    <w:rsid w:val="001F7D07"/>
    <w:rsid w:val="002037D1"/>
    <w:rsid w:val="0021495D"/>
    <w:rsid w:val="0021502B"/>
    <w:rsid w:val="0021550A"/>
    <w:rsid w:val="0022086C"/>
    <w:rsid w:val="00220A0B"/>
    <w:rsid w:val="00223136"/>
    <w:rsid w:val="002409D5"/>
    <w:rsid w:val="00254261"/>
    <w:rsid w:val="00255ED1"/>
    <w:rsid w:val="00273D2C"/>
    <w:rsid w:val="00277E6A"/>
    <w:rsid w:val="00286AB4"/>
    <w:rsid w:val="002A0A0D"/>
    <w:rsid w:val="002B0939"/>
    <w:rsid w:val="002B2229"/>
    <w:rsid w:val="002B5153"/>
    <w:rsid w:val="002B586F"/>
    <w:rsid w:val="002C6BB2"/>
    <w:rsid w:val="002D1EFC"/>
    <w:rsid w:val="002D2949"/>
    <w:rsid w:val="002D2AB7"/>
    <w:rsid w:val="002D46DC"/>
    <w:rsid w:val="002E0D34"/>
    <w:rsid w:val="002E4A47"/>
    <w:rsid w:val="002E58D7"/>
    <w:rsid w:val="002E6813"/>
    <w:rsid w:val="002F0A9F"/>
    <w:rsid w:val="00307401"/>
    <w:rsid w:val="00310DF2"/>
    <w:rsid w:val="003200D7"/>
    <w:rsid w:val="00320E3B"/>
    <w:rsid w:val="00324A59"/>
    <w:rsid w:val="00325FAF"/>
    <w:rsid w:val="0033198B"/>
    <w:rsid w:val="00341991"/>
    <w:rsid w:val="003419A4"/>
    <w:rsid w:val="00342117"/>
    <w:rsid w:val="003465ED"/>
    <w:rsid w:val="00351D78"/>
    <w:rsid w:val="003529C0"/>
    <w:rsid w:val="00355F2D"/>
    <w:rsid w:val="00357E4F"/>
    <w:rsid w:val="00375442"/>
    <w:rsid w:val="00381920"/>
    <w:rsid w:val="00390996"/>
    <w:rsid w:val="003946B4"/>
    <w:rsid w:val="003A0902"/>
    <w:rsid w:val="003A2372"/>
    <w:rsid w:val="003A28B3"/>
    <w:rsid w:val="003B0273"/>
    <w:rsid w:val="003B02B3"/>
    <w:rsid w:val="003B27E2"/>
    <w:rsid w:val="003B4ECC"/>
    <w:rsid w:val="003B544B"/>
    <w:rsid w:val="003C38F0"/>
    <w:rsid w:val="003C41FE"/>
    <w:rsid w:val="003C7178"/>
    <w:rsid w:val="003D392D"/>
    <w:rsid w:val="003D4FE9"/>
    <w:rsid w:val="003E1ABC"/>
    <w:rsid w:val="003E20B1"/>
    <w:rsid w:val="003F3D01"/>
    <w:rsid w:val="003F6A1A"/>
    <w:rsid w:val="004001B2"/>
    <w:rsid w:val="004026A6"/>
    <w:rsid w:val="0040587A"/>
    <w:rsid w:val="004155CF"/>
    <w:rsid w:val="00416977"/>
    <w:rsid w:val="00424028"/>
    <w:rsid w:val="00425555"/>
    <w:rsid w:val="0042635D"/>
    <w:rsid w:val="00431BB4"/>
    <w:rsid w:val="00432254"/>
    <w:rsid w:val="004368A3"/>
    <w:rsid w:val="00436DA3"/>
    <w:rsid w:val="00437A1A"/>
    <w:rsid w:val="00441BA1"/>
    <w:rsid w:val="00442B1A"/>
    <w:rsid w:val="00443BCD"/>
    <w:rsid w:val="00460C77"/>
    <w:rsid w:val="00462133"/>
    <w:rsid w:val="00463072"/>
    <w:rsid w:val="0046469D"/>
    <w:rsid w:val="004669B6"/>
    <w:rsid w:val="00470E7F"/>
    <w:rsid w:val="00473728"/>
    <w:rsid w:val="00476E81"/>
    <w:rsid w:val="004774C5"/>
    <w:rsid w:val="00487086"/>
    <w:rsid w:val="00487476"/>
    <w:rsid w:val="004961CD"/>
    <w:rsid w:val="00497840"/>
    <w:rsid w:val="004A2849"/>
    <w:rsid w:val="004C4257"/>
    <w:rsid w:val="004C7A0A"/>
    <w:rsid w:val="004D3DAA"/>
    <w:rsid w:val="004E6929"/>
    <w:rsid w:val="00512319"/>
    <w:rsid w:val="00514566"/>
    <w:rsid w:val="00515BFD"/>
    <w:rsid w:val="005260F0"/>
    <w:rsid w:val="005326E0"/>
    <w:rsid w:val="005342FF"/>
    <w:rsid w:val="005346B6"/>
    <w:rsid w:val="0053489A"/>
    <w:rsid w:val="005421F6"/>
    <w:rsid w:val="00543DE3"/>
    <w:rsid w:val="00544A47"/>
    <w:rsid w:val="00544DE8"/>
    <w:rsid w:val="00545D6D"/>
    <w:rsid w:val="0054603A"/>
    <w:rsid w:val="0055247E"/>
    <w:rsid w:val="005574EE"/>
    <w:rsid w:val="0055754D"/>
    <w:rsid w:val="0056155A"/>
    <w:rsid w:val="005626B0"/>
    <w:rsid w:val="00565074"/>
    <w:rsid w:val="005711E4"/>
    <w:rsid w:val="00573B37"/>
    <w:rsid w:val="005751B6"/>
    <w:rsid w:val="005821ED"/>
    <w:rsid w:val="00583A7B"/>
    <w:rsid w:val="00591CAE"/>
    <w:rsid w:val="005928BE"/>
    <w:rsid w:val="005978BA"/>
    <w:rsid w:val="005A1E0E"/>
    <w:rsid w:val="005A48C6"/>
    <w:rsid w:val="005A4D4C"/>
    <w:rsid w:val="005B0FF4"/>
    <w:rsid w:val="005B1BF2"/>
    <w:rsid w:val="005B2C4E"/>
    <w:rsid w:val="005C1A5C"/>
    <w:rsid w:val="005C2ECF"/>
    <w:rsid w:val="005E12A2"/>
    <w:rsid w:val="005E667F"/>
    <w:rsid w:val="005F008A"/>
    <w:rsid w:val="005F1C4A"/>
    <w:rsid w:val="006005BF"/>
    <w:rsid w:val="006015B5"/>
    <w:rsid w:val="006023E9"/>
    <w:rsid w:val="00604A5C"/>
    <w:rsid w:val="006064B4"/>
    <w:rsid w:val="0061047E"/>
    <w:rsid w:val="00613B4E"/>
    <w:rsid w:val="0061429D"/>
    <w:rsid w:val="006244FC"/>
    <w:rsid w:val="006260DB"/>
    <w:rsid w:val="00630EAC"/>
    <w:rsid w:val="00631CC1"/>
    <w:rsid w:val="00641212"/>
    <w:rsid w:val="00641FA1"/>
    <w:rsid w:val="0065128A"/>
    <w:rsid w:val="00655603"/>
    <w:rsid w:val="006567E4"/>
    <w:rsid w:val="006608E8"/>
    <w:rsid w:val="00675E70"/>
    <w:rsid w:val="00683284"/>
    <w:rsid w:val="00685375"/>
    <w:rsid w:val="0069375A"/>
    <w:rsid w:val="00696704"/>
    <w:rsid w:val="00697647"/>
    <w:rsid w:val="0069797D"/>
    <w:rsid w:val="006A1762"/>
    <w:rsid w:val="006A1C25"/>
    <w:rsid w:val="006A2038"/>
    <w:rsid w:val="006A41D4"/>
    <w:rsid w:val="006B49A2"/>
    <w:rsid w:val="006B7DD5"/>
    <w:rsid w:val="006C05ED"/>
    <w:rsid w:val="006C45AA"/>
    <w:rsid w:val="006C463C"/>
    <w:rsid w:val="006C4847"/>
    <w:rsid w:val="006F1BE1"/>
    <w:rsid w:val="006F2A86"/>
    <w:rsid w:val="006F42A8"/>
    <w:rsid w:val="00707EA4"/>
    <w:rsid w:val="00711BF9"/>
    <w:rsid w:val="00723BC6"/>
    <w:rsid w:val="007260C9"/>
    <w:rsid w:val="0073143C"/>
    <w:rsid w:val="00733F80"/>
    <w:rsid w:val="007341F9"/>
    <w:rsid w:val="0074479D"/>
    <w:rsid w:val="007575BD"/>
    <w:rsid w:val="00757939"/>
    <w:rsid w:val="007727BD"/>
    <w:rsid w:val="00773725"/>
    <w:rsid w:val="00782E83"/>
    <w:rsid w:val="00785D4A"/>
    <w:rsid w:val="00790ADF"/>
    <w:rsid w:val="007920E8"/>
    <w:rsid w:val="00794A43"/>
    <w:rsid w:val="007A2C26"/>
    <w:rsid w:val="007A2F31"/>
    <w:rsid w:val="007A3F22"/>
    <w:rsid w:val="007B17F7"/>
    <w:rsid w:val="007B32DD"/>
    <w:rsid w:val="007B42CC"/>
    <w:rsid w:val="007B4610"/>
    <w:rsid w:val="007B6D80"/>
    <w:rsid w:val="007C0E27"/>
    <w:rsid w:val="007C7417"/>
    <w:rsid w:val="007C74AC"/>
    <w:rsid w:val="007D7E82"/>
    <w:rsid w:val="007E1BED"/>
    <w:rsid w:val="007E5711"/>
    <w:rsid w:val="007F1430"/>
    <w:rsid w:val="007F4940"/>
    <w:rsid w:val="007F4A91"/>
    <w:rsid w:val="007F4EC2"/>
    <w:rsid w:val="00800CCB"/>
    <w:rsid w:val="0080578E"/>
    <w:rsid w:val="00813813"/>
    <w:rsid w:val="00820B22"/>
    <w:rsid w:val="00822D9E"/>
    <w:rsid w:val="00830953"/>
    <w:rsid w:val="008330BB"/>
    <w:rsid w:val="00833481"/>
    <w:rsid w:val="008370CD"/>
    <w:rsid w:val="00841F90"/>
    <w:rsid w:val="00843196"/>
    <w:rsid w:val="0085267E"/>
    <w:rsid w:val="008538A0"/>
    <w:rsid w:val="00856A52"/>
    <w:rsid w:val="008600CE"/>
    <w:rsid w:val="0086282C"/>
    <w:rsid w:val="00864C2D"/>
    <w:rsid w:val="0089044C"/>
    <w:rsid w:val="0089234D"/>
    <w:rsid w:val="00892429"/>
    <w:rsid w:val="0089586F"/>
    <w:rsid w:val="008A14CC"/>
    <w:rsid w:val="008A2EFD"/>
    <w:rsid w:val="008A413C"/>
    <w:rsid w:val="008B235C"/>
    <w:rsid w:val="008B70BA"/>
    <w:rsid w:val="008B7348"/>
    <w:rsid w:val="008C4E6E"/>
    <w:rsid w:val="008D5C7D"/>
    <w:rsid w:val="008E2FAA"/>
    <w:rsid w:val="008E5D6A"/>
    <w:rsid w:val="008F36D2"/>
    <w:rsid w:val="00901C4D"/>
    <w:rsid w:val="009023E8"/>
    <w:rsid w:val="00911100"/>
    <w:rsid w:val="00914CB4"/>
    <w:rsid w:val="00921514"/>
    <w:rsid w:val="00921B21"/>
    <w:rsid w:val="00931E4F"/>
    <w:rsid w:val="00935EEC"/>
    <w:rsid w:val="00943976"/>
    <w:rsid w:val="00954185"/>
    <w:rsid w:val="009562FA"/>
    <w:rsid w:val="0095764E"/>
    <w:rsid w:val="009736B1"/>
    <w:rsid w:val="009865E4"/>
    <w:rsid w:val="009A5A43"/>
    <w:rsid w:val="009B690E"/>
    <w:rsid w:val="009C517F"/>
    <w:rsid w:val="009C6DE8"/>
    <w:rsid w:val="009C71D1"/>
    <w:rsid w:val="009D005B"/>
    <w:rsid w:val="009D19FB"/>
    <w:rsid w:val="009D47F3"/>
    <w:rsid w:val="009D726C"/>
    <w:rsid w:val="009F725A"/>
    <w:rsid w:val="00A05221"/>
    <w:rsid w:val="00A14C59"/>
    <w:rsid w:val="00A177BB"/>
    <w:rsid w:val="00A22C18"/>
    <w:rsid w:val="00A26E57"/>
    <w:rsid w:val="00A30069"/>
    <w:rsid w:val="00A36FEB"/>
    <w:rsid w:val="00A46CF0"/>
    <w:rsid w:val="00A47E25"/>
    <w:rsid w:val="00A5190A"/>
    <w:rsid w:val="00A54B54"/>
    <w:rsid w:val="00A55B85"/>
    <w:rsid w:val="00A62631"/>
    <w:rsid w:val="00A66659"/>
    <w:rsid w:val="00A67FDB"/>
    <w:rsid w:val="00A73ECD"/>
    <w:rsid w:val="00A7673B"/>
    <w:rsid w:val="00A76D11"/>
    <w:rsid w:val="00A820BE"/>
    <w:rsid w:val="00A94D3B"/>
    <w:rsid w:val="00AA004A"/>
    <w:rsid w:val="00AA24E4"/>
    <w:rsid w:val="00AA666A"/>
    <w:rsid w:val="00AB6198"/>
    <w:rsid w:val="00AB7BE6"/>
    <w:rsid w:val="00AC0B07"/>
    <w:rsid w:val="00AC162D"/>
    <w:rsid w:val="00AD2EF5"/>
    <w:rsid w:val="00AD50B8"/>
    <w:rsid w:val="00AD6488"/>
    <w:rsid w:val="00AE282B"/>
    <w:rsid w:val="00AE43A2"/>
    <w:rsid w:val="00AE48F1"/>
    <w:rsid w:val="00AF0B78"/>
    <w:rsid w:val="00AF1AF0"/>
    <w:rsid w:val="00AF2503"/>
    <w:rsid w:val="00AF79C3"/>
    <w:rsid w:val="00AF7D8A"/>
    <w:rsid w:val="00B011FD"/>
    <w:rsid w:val="00B034A7"/>
    <w:rsid w:val="00B04BA7"/>
    <w:rsid w:val="00B110FC"/>
    <w:rsid w:val="00B1358C"/>
    <w:rsid w:val="00B23168"/>
    <w:rsid w:val="00B27936"/>
    <w:rsid w:val="00B30070"/>
    <w:rsid w:val="00B40894"/>
    <w:rsid w:val="00B40FB2"/>
    <w:rsid w:val="00B534A3"/>
    <w:rsid w:val="00B56203"/>
    <w:rsid w:val="00B67670"/>
    <w:rsid w:val="00B71E8C"/>
    <w:rsid w:val="00B76DA7"/>
    <w:rsid w:val="00B9369D"/>
    <w:rsid w:val="00B94CB1"/>
    <w:rsid w:val="00BA46E6"/>
    <w:rsid w:val="00BA581C"/>
    <w:rsid w:val="00BB279C"/>
    <w:rsid w:val="00BB5E19"/>
    <w:rsid w:val="00BB6075"/>
    <w:rsid w:val="00BC04E6"/>
    <w:rsid w:val="00BE77E2"/>
    <w:rsid w:val="00BF0D3D"/>
    <w:rsid w:val="00BF28C8"/>
    <w:rsid w:val="00BF5C04"/>
    <w:rsid w:val="00C02F17"/>
    <w:rsid w:val="00C03B2F"/>
    <w:rsid w:val="00C06D28"/>
    <w:rsid w:val="00C10A1F"/>
    <w:rsid w:val="00C1256B"/>
    <w:rsid w:val="00C205A8"/>
    <w:rsid w:val="00C21206"/>
    <w:rsid w:val="00C222E9"/>
    <w:rsid w:val="00C360BB"/>
    <w:rsid w:val="00C37AD8"/>
    <w:rsid w:val="00C475AE"/>
    <w:rsid w:val="00C5726F"/>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B45D6"/>
    <w:rsid w:val="00CC0AC1"/>
    <w:rsid w:val="00CC45F3"/>
    <w:rsid w:val="00CC4742"/>
    <w:rsid w:val="00CC7085"/>
    <w:rsid w:val="00CC7FA1"/>
    <w:rsid w:val="00CD3557"/>
    <w:rsid w:val="00CD5A31"/>
    <w:rsid w:val="00CE050B"/>
    <w:rsid w:val="00CE6BE3"/>
    <w:rsid w:val="00CF43B5"/>
    <w:rsid w:val="00CF680E"/>
    <w:rsid w:val="00CF7DF1"/>
    <w:rsid w:val="00D0012D"/>
    <w:rsid w:val="00D001A2"/>
    <w:rsid w:val="00D004C8"/>
    <w:rsid w:val="00D07553"/>
    <w:rsid w:val="00D10A8C"/>
    <w:rsid w:val="00D10F31"/>
    <w:rsid w:val="00D17983"/>
    <w:rsid w:val="00D2686C"/>
    <w:rsid w:val="00D30DE8"/>
    <w:rsid w:val="00D43ECF"/>
    <w:rsid w:val="00D4425D"/>
    <w:rsid w:val="00D56CD9"/>
    <w:rsid w:val="00D60D0C"/>
    <w:rsid w:val="00D65880"/>
    <w:rsid w:val="00D6791F"/>
    <w:rsid w:val="00D67B3D"/>
    <w:rsid w:val="00D716A2"/>
    <w:rsid w:val="00D73EA7"/>
    <w:rsid w:val="00D83BBA"/>
    <w:rsid w:val="00D8695F"/>
    <w:rsid w:val="00D9194C"/>
    <w:rsid w:val="00DA7888"/>
    <w:rsid w:val="00DB1D03"/>
    <w:rsid w:val="00DC129E"/>
    <w:rsid w:val="00DC2182"/>
    <w:rsid w:val="00DC7D98"/>
    <w:rsid w:val="00DD1A7B"/>
    <w:rsid w:val="00DD3690"/>
    <w:rsid w:val="00DD7584"/>
    <w:rsid w:val="00DE5B16"/>
    <w:rsid w:val="00DE60A1"/>
    <w:rsid w:val="00DE62B3"/>
    <w:rsid w:val="00DF465F"/>
    <w:rsid w:val="00DF5A8D"/>
    <w:rsid w:val="00DF7F1E"/>
    <w:rsid w:val="00E0067C"/>
    <w:rsid w:val="00E071B7"/>
    <w:rsid w:val="00E13112"/>
    <w:rsid w:val="00E14E04"/>
    <w:rsid w:val="00E20DAF"/>
    <w:rsid w:val="00E26674"/>
    <w:rsid w:val="00E27C39"/>
    <w:rsid w:val="00E30243"/>
    <w:rsid w:val="00E33BBE"/>
    <w:rsid w:val="00E34100"/>
    <w:rsid w:val="00E4145A"/>
    <w:rsid w:val="00E43076"/>
    <w:rsid w:val="00E46322"/>
    <w:rsid w:val="00E54568"/>
    <w:rsid w:val="00E66F16"/>
    <w:rsid w:val="00E736E4"/>
    <w:rsid w:val="00E82B75"/>
    <w:rsid w:val="00E84D0F"/>
    <w:rsid w:val="00E84DB4"/>
    <w:rsid w:val="00E8677E"/>
    <w:rsid w:val="00E90E43"/>
    <w:rsid w:val="00E91E7A"/>
    <w:rsid w:val="00E965EA"/>
    <w:rsid w:val="00EA77CA"/>
    <w:rsid w:val="00EB355D"/>
    <w:rsid w:val="00EB63C9"/>
    <w:rsid w:val="00EC2A2E"/>
    <w:rsid w:val="00ED0532"/>
    <w:rsid w:val="00ED270C"/>
    <w:rsid w:val="00ED53D8"/>
    <w:rsid w:val="00EE0324"/>
    <w:rsid w:val="00EE10BB"/>
    <w:rsid w:val="00EE5088"/>
    <w:rsid w:val="00EF0867"/>
    <w:rsid w:val="00EF24F9"/>
    <w:rsid w:val="00EF543C"/>
    <w:rsid w:val="00EF5618"/>
    <w:rsid w:val="00EF7702"/>
    <w:rsid w:val="00F0233F"/>
    <w:rsid w:val="00F11A7E"/>
    <w:rsid w:val="00F16783"/>
    <w:rsid w:val="00F17B84"/>
    <w:rsid w:val="00F2343B"/>
    <w:rsid w:val="00F23779"/>
    <w:rsid w:val="00F23AF1"/>
    <w:rsid w:val="00F26572"/>
    <w:rsid w:val="00F3072F"/>
    <w:rsid w:val="00F314EE"/>
    <w:rsid w:val="00F315BF"/>
    <w:rsid w:val="00F3430E"/>
    <w:rsid w:val="00F46948"/>
    <w:rsid w:val="00F64001"/>
    <w:rsid w:val="00F64892"/>
    <w:rsid w:val="00F72186"/>
    <w:rsid w:val="00F729B6"/>
    <w:rsid w:val="00F72D02"/>
    <w:rsid w:val="00F810D9"/>
    <w:rsid w:val="00F81503"/>
    <w:rsid w:val="00F86BB9"/>
    <w:rsid w:val="00F86C5B"/>
    <w:rsid w:val="00F91011"/>
    <w:rsid w:val="00F92978"/>
    <w:rsid w:val="00F9766E"/>
    <w:rsid w:val="00F97A5C"/>
    <w:rsid w:val="00FA7D79"/>
    <w:rsid w:val="00FB3A49"/>
    <w:rsid w:val="00FB3EBD"/>
    <w:rsid w:val="00FC009D"/>
    <w:rsid w:val="00FC0572"/>
    <w:rsid w:val="00FD34C2"/>
    <w:rsid w:val="00FD3AE3"/>
    <w:rsid w:val="00FD3C19"/>
    <w:rsid w:val="00FD4B62"/>
    <w:rsid w:val="00FD7905"/>
    <w:rsid w:val="00FE2D33"/>
    <w:rsid w:val="00FF2DB8"/>
    <w:rsid w:val="00FF4696"/>
    <w:rsid w:val="00FF4D37"/>
    <w:rsid w:val="00FF654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7E1A7F-E1D8-409F-B362-EB133CED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512319"/>
    <w:rPr>
      <w:sz w:val="20"/>
    </w:rPr>
  </w:style>
  <w:style w:type="character" w:customStyle="1" w:styleId="BalloonTextChar">
    <w:name w:val="Balloon Text Char"/>
    <w:basedOn w:val="DefaultParagraphFont"/>
    <w:link w:val="BalloonText"/>
    <w:uiPriority w:val="99"/>
    <w:rsid w:val="00512319"/>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A55B85"/>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325FAF"/>
    <w:rPr>
      <w:sz w:val="16"/>
      <w:szCs w:val="16"/>
    </w:rPr>
  </w:style>
  <w:style w:type="paragraph" w:styleId="CommentText">
    <w:name w:val="annotation text"/>
    <w:basedOn w:val="Normal"/>
    <w:link w:val="CommentTextChar"/>
    <w:semiHidden/>
    <w:unhideWhenUsed/>
    <w:rsid w:val="00325FAF"/>
    <w:rPr>
      <w:sz w:val="20"/>
    </w:rPr>
  </w:style>
  <w:style w:type="character" w:customStyle="1" w:styleId="CommentTextChar">
    <w:name w:val="Comment Text Char"/>
    <w:basedOn w:val="DefaultParagraphFont"/>
    <w:link w:val="CommentText"/>
    <w:semiHidden/>
    <w:rsid w:val="00325FAF"/>
    <w:rPr>
      <w:lang w:val="en-GB"/>
    </w:rPr>
  </w:style>
  <w:style w:type="paragraph" w:styleId="CommentSubject">
    <w:name w:val="annotation subject"/>
    <w:basedOn w:val="CommentText"/>
    <w:next w:val="CommentText"/>
    <w:link w:val="CommentSubjectChar"/>
    <w:semiHidden/>
    <w:unhideWhenUsed/>
    <w:rsid w:val="00325FAF"/>
    <w:rPr>
      <w:b/>
      <w:bCs/>
    </w:rPr>
  </w:style>
  <w:style w:type="character" w:customStyle="1" w:styleId="CommentSubjectChar">
    <w:name w:val="Comment Subject Char"/>
    <w:basedOn w:val="CommentTextChar"/>
    <w:link w:val="CommentSubject"/>
    <w:semiHidden/>
    <w:rsid w:val="00325FA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50587">
      <w:bodyDiv w:val="1"/>
      <w:marLeft w:val="0"/>
      <w:marRight w:val="0"/>
      <w:marTop w:val="0"/>
      <w:marBottom w:val="0"/>
      <w:divBdr>
        <w:top w:val="none" w:sz="0" w:space="0" w:color="auto"/>
        <w:left w:val="none" w:sz="0" w:space="0" w:color="auto"/>
        <w:bottom w:val="none" w:sz="0" w:space="0" w:color="auto"/>
        <w:right w:val="none" w:sz="0" w:space="0" w:color="auto"/>
      </w:divBdr>
    </w:div>
    <w:div w:id="908151439">
      <w:bodyDiv w:val="1"/>
      <w:marLeft w:val="0"/>
      <w:marRight w:val="0"/>
      <w:marTop w:val="0"/>
      <w:marBottom w:val="0"/>
      <w:divBdr>
        <w:top w:val="none" w:sz="0" w:space="0" w:color="auto"/>
        <w:left w:val="none" w:sz="0" w:space="0" w:color="auto"/>
        <w:bottom w:val="none" w:sz="0" w:space="0" w:color="auto"/>
        <w:right w:val="none" w:sz="0" w:space="0" w:color="auto"/>
      </w:divBdr>
    </w:div>
    <w:div w:id="1124691880">
      <w:bodyDiv w:val="1"/>
      <w:marLeft w:val="0"/>
      <w:marRight w:val="0"/>
      <w:marTop w:val="0"/>
      <w:marBottom w:val="0"/>
      <w:divBdr>
        <w:top w:val="none" w:sz="0" w:space="0" w:color="auto"/>
        <w:left w:val="none" w:sz="0" w:space="0" w:color="auto"/>
        <w:bottom w:val="none" w:sz="0" w:space="0" w:color="auto"/>
        <w:right w:val="none" w:sz="0" w:space="0" w:color="auto"/>
      </w:divBdr>
    </w:div>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 w:id="1190099438">
      <w:bodyDiv w:val="1"/>
      <w:marLeft w:val="0"/>
      <w:marRight w:val="0"/>
      <w:marTop w:val="0"/>
      <w:marBottom w:val="0"/>
      <w:divBdr>
        <w:top w:val="none" w:sz="0" w:space="0" w:color="auto"/>
        <w:left w:val="none" w:sz="0" w:space="0" w:color="auto"/>
        <w:bottom w:val="none" w:sz="0" w:space="0" w:color="auto"/>
        <w:right w:val="none" w:sz="0" w:space="0" w:color="auto"/>
      </w:divBdr>
    </w:div>
    <w:div w:id="17105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u.int/rec/R-REC-M.1464/en" TargetMode="External"/><Relationship Id="rId18" Type="http://schemas.openxmlformats.org/officeDocument/2006/relationships/image" Target="media/image5.emf"/><Relationship Id="rId26" Type="http://schemas.openxmlformats.org/officeDocument/2006/relationships/image" Target="media/image12.emf"/><Relationship Id="rId39" Type="http://schemas.openxmlformats.org/officeDocument/2006/relationships/image" Target="media/image25.emf"/><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tu.int/rec/R-REC-M.1463/en" TargetMode="Externa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wmf"/><Relationship Id="rId29" Type="http://schemas.openxmlformats.org/officeDocument/2006/relationships/image" Target="media/image15.png"/><Relationship Id="rId41" Type="http://schemas.openxmlformats.org/officeDocument/2006/relationships/image" Target="media/image2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emf"/><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image" Target="media/image17.emf"/><Relationship Id="rId44" Type="http://schemas.openxmlformats.org/officeDocument/2006/relationships/image" Target="media/image3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rec/R-REC-M.1465/en" TargetMode="External"/><Relationship Id="rId22" Type="http://schemas.openxmlformats.org/officeDocument/2006/relationships/oleObject" Target="embeddings/oleObject1.bin"/><Relationship Id="rId27" Type="http://schemas.openxmlformats.org/officeDocument/2006/relationships/image" Target="media/image13.emf"/><Relationship Id="rId30" Type="http://schemas.openxmlformats.org/officeDocument/2006/relationships/image" Target="media/image16.png"/><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8" ma:contentTypeDescription="Create a new document." ma:contentTypeScope="" ma:versionID="a8536f7e22e6ffc414ee4675e19a5bcd">
  <xsd:schema xmlns:xsd="http://www.w3.org/2001/XMLSchema" xmlns:xs="http://www.w3.org/2001/XMLSchema" xmlns:p="http://schemas.microsoft.com/office/2006/metadata/properties" xmlns:ns3="71f32d46-6d44-42df-9bf9-b69fba183449" targetNamespace="http://schemas.microsoft.com/office/2006/metadata/properties" ma:root="true" ma:fieldsID="b3235f243caeb1d9da33d6243a486382" ns3:_="">
    <xsd:import namespace="71f32d46-6d44-42df-9bf9-b69fba1834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19A04-F733-4366-B376-FEAFA9250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8727EA-9798-4F4C-8AFB-9A9EB5F01F2F}">
  <ds:schemaRefs>
    <ds:schemaRef ds:uri="http://schemas.microsoft.com/office/2006/metadata/properties"/>
  </ds:schemaRefs>
</ds:datastoreItem>
</file>

<file path=customXml/itemProps3.xml><?xml version="1.0" encoding="utf-8"?>
<ds:datastoreItem xmlns:ds="http://schemas.openxmlformats.org/officeDocument/2006/customXml" ds:itemID="{23489903-40AB-4EC6-BDF6-4F8F95D34362}">
  <ds:schemaRefs>
    <ds:schemaRef ds:uri="http://schemas.microsoft.com/sharepoint/v3/contenttype/forms"/>
  </ds:schemaRefs>
</ds:datastoreItem>
</file>

<file path=customXml/itemProps4.xml><?xml version="1.0" encoding="utf-8"?>
<ds:datastoreItem xmlns:ds="http://schemas.openxmlformats.org/officeDocument/2006/customXml" ds:itemID="{7582FFE1-4944-4E67-9837-234E8753D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4819</Words>
  <Characters>27470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mtran</dc:creator>
  <cp:keywords/>
  <dc:description/>
  <cp:lastModifiedBy>Wright, Sandra</cp:lastModifiedBy>
  <cp:revision>1</cp:revision>
  <cp:lastPrinted>2013-08-01T12:40:00Z</cp:lastPrinted>
  <dcterms:created xsi:type="dcterms:W3CDTF">2020-06-11T23:00:00Z</dcterms:created>
  <dcterms:modified xsi:type="dcterms:W3CDTF">2020-06-11T23:00:00Z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Proposed Draft LS to WP 5B on WRC-15 AI 1.12</vt:lpwstr>
  </property>
  <property fmtid="{D5CDD505-2E9C-101B-9397-08002B2CF9AE}" pid="3" name="ContentTypeId">
    <vt:lpwstr>0x010100FCC3FFBB2D66ED4EB6949DF71F814434</vt:lpwstr>
  </property>
</Properties>
</file>