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03CBA2FD"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141803">
              <w:rPr>
                <w:rFonts w:ascii="Times New Roman" w:hAnsi="Times New Roman" w:cs="Times New Roman"/>
                <w:sz w:val="24"/>
                <w:szCs w:val="24"/>
              </w:rPr>
              <w:t>6</w:t>
            </w:r>
            <w:r>
              <w:rPr>
                <w:rFonts w:ascii="Times New Roman" w:hAnsi="Times New Roman" w:cs="Times New Roman"/>
                <w:sz w:val="24"/>
                <w:szCs w:val="24"/>
              </w:rPr>
              <w:t>/</w:t>
            </w:r>
            <w:r w:rsidR="00981EAD">
              <w:rPr>
                <w:rFonts w:ascii="Times New Roman" w:hAnsi="Times New Roman" w:cs="Times New Roman"/>
                <w:sz w:val="24"/>
                <w:szCs w:val="24"/>
              </w:rPr>
              <w:t>7</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086BEF6D"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5B/225 Annex 36</w:t>
            </w:r>
          </w:p>
        </w:tc>
        <w:tc>
          <w:tcPr>
            <w:tcW w:w="4930" w:type="dxa"/>
            <w:tcBorders>
              <w:top w:val="single" w:sz="4" w:space="0" w:color="auto"/>
              <w:left w:val="single" w:sz="4" w:space="0" w:color="auto"/>
              <w:bottom w:val="single" w:sz="4" w:space="0" w:color="auto"/>
              <w:right w:val="single" w:sz="4" w:space="0" w:color="auto"/>
            </w:tcBorders>
            <w:hideMark/>
          </w:tcPr>
          <w:p w14:paraId="585DE37B" w14:textId="739F2FD1"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w:t>
            </w:r>
            <w:r w:rsidR="00141803">
              <w:rPr>
                <w:rFonts w:ascii="Times New Roman" w:hAnsi="Times New Roman" w:cs="Times New Roman"/>
                <w:bCs/>
                <w:sz w:val="24"/>
                <w:szCs w:val="24"/>
              </w:rPr>
              <w:t xml:space="preserve"> February</w:t>
            </w:r>
            <w:r>
              <w:rPr>
                <w:rFonts w:ascii="Times New Roman" w:hAnsi="Times New Roman" w:cs="Times New Roman"/>
                <w:sz w:val="24"/>
                <w:szCs w:val="24"/>
              </w:rPr>
              <w:t xml:space="preserve"> 202</w:t>
            </w:r>
            <w:r w:rsidR="00141803">
              <w:rPr>
                <w:rFonts w:ascii="Times New Roman" w:hAnsi="Times New Roman" w:cs="Times New Roman"/>
                <w:sz w:val="24"/>
                <w:szCs w:val="24"/>
              </w:rPr>
              <w:t>1</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3B0E302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58ED5F6A" w14:textId="62E703CD" w:rsidR="00C019AD" w:rsidRDefault="00C019AD">
            <w:pPr>
              <w:spacing w:line="240" w:lineRule="auto"/>
              <w:jc w:val="left"/>
              <w:rPr>
                <w:rFonts w:ascii="Times New Roman" w:hAnsi="Times New Roman" w:cs="Times New Roman"/>
                <w:bCs/>
                <w:sz w:val="24"/>
                <w:szCs w:val="24"/>
              </w:rPr>
            </w:pPr>
          </w:p>
          <w:p w14:paraId="7A5FC3CE" w14:textId="77777777" w:rsidR="00E87A44" w:rsidRPr="00E87A44" w:rsidRDefault="00E87A44" w:rsidP="00E87A44">
            <w:pPr>
              <w:tabs>
                <w:tab w:val="left" w:pos="1134"/>
                <w:tab w:val="left" w:pos="1871"/>
                <w:tab w:val="left" w:pos="2268"/>
              </w:tabs>
              <w:overflowPunct w:val="0"/>
              <w:autoSpaceDE w:val="0"/>
              <w:autoSpaceDN w:val="0"/>
              <w:adjustRightInd w:val="0"/>
              <w:spacing w:line="240" w:lineRule="auto"/>
              <w:ind w:right="144"/>
              <w:jc w:val="left"/>
              <w:rPr>
                <w:rFonts w:ascii="Times New Roman" w:eastAsia="Times New Roman" w:hAnsi="Times New Roman" w:cs="Times New Roman"/>
                <w:bCs/>
                <w:iCs/>
                <w:sz w:val="24"/>
                <w:szCs w:val="24"/>
              </w:rPr>
            </w:pPr>
            <w:r w:rsidRPr="00E87A44">
              <w:rPr>
                <w:rFonts w:ascii="Times New Roman" w:eastAsia="Times New Roman" w:hAnsi="Times New Roman" w:cs="Times New Roman"/>
                <w:bCs/>
                <w:iCs/>
                <w:sz w:val="24"/>
                <w:szCs w:val="24"/>
              </w:rPr>
              <w:t>Ross Norsworthy</w:t>
            </w:r>
          </w:p>
          <w:p w14:paraId="46E7A075" w14:textId="36387896" w:rsidR="00E87A44" w:rsidRPr="00E87A44" w:rsidRDefault="00E87A44" w:rsidP="00E87A44">
            <w:pPr>
              <w:tabs>
                <w:tab w:val="left" w:pos="1134"/>
                <w:tab w:val="left" w:pos="1871"/>
                <w:tab w:val="left" w:pos="2268"/>
              </w:tabs>
              <w:overflowPunct w:val="0"/>
              <w:autoSpaceDE w:val="0"/>
              <w:autoSpaceDN w:val="0"/>
              <w:adjustRightInd w:val="0"/>
              <w:spacing w:line="240" w:lineRule="auto"/>
              <w:ind w:right="144"/>
              <w:jc w:val="left"/>
              <w:rPr>
                <w:rFonts w:ascii="Times New Roman" w:eastAsia="Times New Roman" w:hAnsi="Times New Roman" w:cs="Times New Roman"/>
                <w:bCs/>
                <w:iCs/>
                <w:sz w:val="24"/>
                <w:szCs w:val="24"/>
              </w:rPr>
            </w:pPr>
            <w:r w:rsidRPr="00E87A44">
              <w:rPr>
                <w:rFonts w:ascii="Times New Roman" w:eastAsia="Times New Roman" w:hAnsi="Times New Roman" w:cs="Times New Roman"/>
                <w:bCs/>
                <w:iCs/>
                <w:sz w:val="24"/>
                <w:szCs w:val="24"/>
              </w:rPr>
              <w:t>REC, Inc.</w:t>
            </w:r>
            <w:r>
              <w:rPr>
                <w:rFonts w:ascii="Times New Roman" w:eastAsia="Times New Roman" w:hAnsi="Times New Roman" w:cs="Times New Roman"/>
                <w:bCs/>
                <w:iCs/>
                <w:sz w:val="24"/>
                <w:szCs w:val="24"/>
              </w:rPr>
              <w:t xml:space="preserve"> for US Coast </w:t>
            </w:r>
            <w:r w:rsidR="0042115A">
              <w:rPr>
                <w:rFonts w:ascii="Times New Roman" w:eastAsia="Times New Roman" w:hAnsi="Times New Roman" w:cs="Times New Roman"/>
                <w:bCs/>
                <w:iCs/>
                <w:sz w:val="24"/>
                <w:szCs w:val="24"/>
              </w:rPr>
              <w:t>Guard</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571-521-9295</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995C949" w14:textId="77777777" w:rsidR="00DC2262" w:rsidRDefault="00DC2262" w:rsidP="00C019AD">
            <w:pPr>
              <w:spacing w:line="240" w:lineRule="auto"/>
              <w:jc w:val="left"/>
              <w:rPr>
                <w:rFonts w:ascii="Times New Roman" w:hAnsi="Times New Roman" w:cs="Times New Roman"/>
                <w:b/>
                <w:sz w:val="24"/>
                <w:szCs w:val="24"/>
              </w:rPr>
            </w:pPr>
          </w:p>
          <w:p w14:paraId="5A452D1F" w14:textId="77777777" w:rsidR="00E87A44" w:rsidRPr="00E87A44" w:rsidRDefault="00E87A44" w:rsidP="00E87A44">
            <w:pPr>
              <w:tabs>
                <w:tab w:val="left" w:pos="1134"/>
                <w:tab w:val="left" w:pos="1871"/>
                <w:tab w:val="left" w:pos="2268"/>
              </w:tabs>
              <w:overflowPunct w:val="0"/>
              <w:autoSpaceDE w:val="0"/>
              <w:autoSpaceDN w:val="0"/>
              <w:adjustRightInd w:val="0"/>
              <w:spacing w:line="240" w:lineRule="auto"/>
              <w:ind w:right="144"/>
              <w:jc w:val="left"/>
              <w:rPr>
                <w:rFonts w:ascii="Times New Roman" w:eastAsia="Times New Roman" w:hAnsi="Times New Roman" w:cs="Times New Roman"/>
                <w:bCs/>
                <w:color w:val="000000"/>
                <w:sz w:val="24"/>
                <w:szCs w:val="24"/>
                <w:lang w:val="fr-CH"/>
              </w:rPr>
            </w:pPr>
            <w:r w:rsidRPr="00E87A44">
              <w:rPr>
                <w:rFonts w:ascii="Times New Roman" w:eastAsia="Times New Roman" w:hAnsi="Times New Roman" w:cs="Times New Roman"/>
                <w:bCs/>
                <w:color w:val="000000"/>
                <w:sz w:val="24"/>
                <w:szCs w:val="24"/>
                <w:lang w:val="fr-CH"/>
              </w:rPr>
              <w:t>Phone : (727) 515-8025</w:t>
            </w:r>
          </w:p>
          <w:p w14:paraId="2AE0EE6E" w14:textId="1227C895" w:rsidR="00E87A44" w:rsidRPr="00E87A44" w:rsidRDefault="00E87A44" w:rsidP="00E87A44">
            <w:pPr>
              <w:tabs>
                <w:tab w:val="left" w:pos="1134"/>
                <w:tab w:val="left" w:pos="1871"/>
                <w:tab w:val="left" w:pos="2268"/>
              </w:tabs>
              <w:overflowPunct w:val="0"/>
              <w:autoSpaceDE w:val="0"/>
              <w:autoSpaceDN w:val="0"/>
              <w:adjustRightInd w:val="0"/>
              <w:spacing w:line="240" w:lineRule="auto"/>
              <w:ind w:right="144"/>
              <w:jc w:val="left"/>
              <w:rPr>
                <w:rFonts w:ascii="Times New Roman" w:eastAsia="Times New Roman" w:hAnsi="Times New Roman" w:cs="Times New Roman"/>
                <w:bCs/>
                <w:color w:val="000000"/>
                <w:sz w:val="24"/>
                <w:szCs w:val="24"/>
                <w:lang w:val="fr-CH"/>
              </w:rPr>
            </w:pPr>
            <w:r w:rsidRPr="00E87A44">
              <w:rPr>
                <w:rFonts w:ascii="Times New Roman" w:eastAsia="Times New Roman" w:hAnsi="Times New Roman" w:cs="Times New Roman"/>
                <w:bCs/>
                <w:color w:val="000000"/>
                <w:sz w:val="24"/>
                <w:szCs w:val="24"/>
                <w:lang w:val="fr-CH"/>
              </w:rPr>
              <w:t>Email: Ross_Norsworthy@msn.com</w:t>
            </w:r>
          </w:p>
          <w:p w14:paraId="78A521E9" w14:textId="07699C17" w:rsidR="00E87A44" w:rsidRDefault="00E87A44"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E824EC7"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The purpose of this document is to propose a revision to Recommendation ITU-R M.2116-0</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6147EAAD"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M.2116-0 contains characteristics for the aeronautical mobile service systems operating within the 4400-4990 MHz frequency range. The US propose</w:t>
            </w:r>
            <w:r w:rsidR="00141803">
              <w:rPr>
                <w:rFonts w:ascii="Times New Roman" w:hAnsi="Times New Roman" w:cs="Times New Roman"/>
                <w:bCs/>
                <w:sz w:val="24"/>
                <w:szCs w:val="24"/>
              </w:rPr>
              <w:t>d</w:t>
            </w:r>
            <w:r w:rsidR="002C5E4D">
              <w:rPr>
                <w:rFonts w:ascii="Times New Roman" w:hAnsi="Times New Roman" w:cs="Times New Roman"/>
                <w:bCs/>
                <w:sz w:val="24"/>
                <w:szCs w:val="24"/>
              </w:rPr>
              <w:t xml:space="preserve"> a revision to </w:t>
            </w:r>
            <w:r w:rsidR="00141803">
              <w:rPr>
                <w:rFonts w:ascii="Times New Roman" w:hAnsi="Times New Roman" w:cs="Times New Roman"/>
                <w:bCs/>
                <w:sz w:val="24"/>
                <w:szCs w:val="24"/>
              </w:rPr>
              <w:t xml:space="preserve">Rec. </w:t>
            </w:r>
            <w:r w:rsidR="002C5E4D">
              <w:rPr>
                <w:rFonts w:ascii="Times New Roman" w:hAnsi="Times New Roman" w:cs="Times New Roman"/>
                <w:bCs/>
                <w:sz w:val="24"/>
                <w:szCs w:val="24"/>
              </w:rPr>
              <w:t xml:space="preserve">M.2116 to add systems that </w:t>
            </w:r>
            <w:r w:rsidR="00141803">
              <w:rPr>
                <w:rFonts w:ascii="Times New Roman" w:hAnsi="Times New Roman" w:cs="Times New Roman"/>
                <w:bCs/>
                <w:sz w:val="24"/>
                <w:szCs w:val="24"/>
              </w:rPr>
              <w:t>adds an additional annex to this report to cover maritime systems operating in the frequency band. This contribution seeks to update the proposed new Annex 2 based upon feedback from the last meeting. This contribution will also propose a formal revision to Rec. M.2116 as it was not agreed to be revised at the last meeting (it was attached to the chairman’s report as a working document towards an annex to a reply liaison to WP 5D).</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4456C2E8" w:rsidR="00BB2CCE" w:rsidRDefault="00BB2CCE"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BB2CCE" w:rsidRPr="00BB2CCE" w14:paraId="7D4FD2F4" w14:textId="77777777" w:rsidTr="00BB2CCE">
        <w:trPr>
          <w:cantSplit/>
        </w:trPr>
        <w:tc>
          <w:tcPr>
            <w:tcW w:w="6487" w:type="dxa"/>
            <w:vAlign w:val="center"/>
            <w:hideMark/>
          </w:tcPr>
          <w:p w14:paraId="0D10261C"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BB2CCE">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3F92C9AD"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BB2CCE">
              <w:rPr>
                <w:rFonts w:ascii="Times New Roman" w:eastAsia="Times New Roman" w:hAnsi="Times New Roman" w:cs="Times New Roman"/>
                <w:noProof/>
                <w:sz w:val="24"/>
                <w:szCs w:val="20"/>
                <w:lang w:eastAsia="zh-TW"/>
              </w:rPr>
              <w:drawing>
                <wp:inline distT="0" distB="0" distL="0" distR="0" wp14:anchorId="5E8519E0" wp14:editId="333E9858">
                  <wp:extent cx="762000" cy="7620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B2CCE" w:rsidRPr="00BB2CCE" w14:paraId="01DAF9A8" w14:textId="77777777" w:rsidTr="00BB2CCE">
        <w:trPr>
          <w:cantSplit/>
        </w:trPr>
        <w:tc>
          <w:tcPr>
            <w:tcW w:w="6487" w:type="dxa"/>
            <w:tcBorders>
              <w:top w:val="nil"/>
              <w:left w:val="nil"/>
              <w:bottom w:val="single" w:sz="12" w:space="0" w:color="auto"/>
              <w:right w:val="nil"/>
            </w:tcBorders>
          </w:tcPr>
          <w:p w14:paraId="7A5CC410"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53DA8988"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BB2CCE" w:rsidRPr="00BB2CCE" w14:paraId="7D56F9FD" w14:textId="77777777" w:rsidTr="00BB2CCE">
        <w:trPr>
          <w:cantSplit/>
        </w:trPr>
        <w:tc>
          <w:tcPr>
            <w:tcW w:w="6487" w:type="dxa"/>
            <w:tcBorders>
              <w:top w:val="single" w:sz="12" w:space="0" w:color="auto"/>
              <w:left w:val="nil"/>
              <w:bottom w:val="nil"/>
              <w:right w:val="nil"/>
            </w:tcBorders>
          </w:tcPr>
          <w:p w14:paraId="48A84DF0"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7BC2DAF6"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BB2CCE" w:rsidRPr="00BB2CCE" w14:paraId="32CFA8D1" w14:textId="77777777" w:rsidTr="00BB2CCE">
        <w:trPr>
          <w:cantSplit/>
        </w:trPr>
        <w:tc>
          <w:tcPr>
            <w:tcW w:w="6487" w:type="dxa"/>
            <w:vMerge w:val="restart"/>
            <w:hideMark/>
          </w:tcPr>
          <w:p w14:paraId="0CC14B09" w14:textId="318FAFBC" w:rsidR="00BB2CCE" w:rsidRPr="00BB2CCE" w:rsidRDefault="00BB2CCE" w:rsidP="00BB2CCE">
            <w:pPr>
              <w:shd w:val="solid" w:color="FFFFFF" w:fill="FFFFFF"/>
              <w:tabs>
                <w:tab w:val="left" w:pos="720"/>
                <w:tab w:val="left" w:pos="1134"/>
                <w:tab w:val="left" w:pos="1871"/>
                <w:tab w:val="left" w:pos="2268"/>
              </w:tabs>
              <w:overflowPunct w:val="0"/>
              <w:autoSpaceDE w:val="0"/>
              <w:autoSpaceDN w:val="0"/>
              <w:adjustRightInd w:val="0"/>
              <w:spacing w:after="240" w:line="240" w:lineRule="auto"/>
              <w:jc w:val="left"/>
              <w:rPr>
                <w:rFonts w:ascii="Verdana" w:eastAsia="Times New Roman" w:hAnsi="Verdana" w:cs="Times New Roman"/>
                <w:sz w:val="20"/>
                <w:szCs w:val="20"/>
                <w:lang w:val="en-GB" w:eastAsia="zh-CN"/>
              </w:rPr>
            </w:pPr>
            <w:bookmarkStart w:id="1" w:name="recibido"/>
            <w:bookmarkStart w:id="2" w:name="dnum" w:colFirst="1" w:colLast="1"/>
            <w:bookmarkEnd w:id="1"/>
            <w:r>
              <w:rPr>
                <w:rFonts w:ascii="Verdana" w:eastAsia="Times New Roman" w:hAnsi="Verdana" w:cs="Times New Roman"/>
                <w:sz w:val="20"/>
                <w:szCs w:val="20"/>
                <w:lang w:val="en-GB" w:eastAsia="zh-CN"/>
              </w:rPr>
              <w:t xml:space="preserve">Source: Document 5B/177; Document 5B/225 (Annex 36) </w:t>
            </w:r>
          </w:p>
        </w:tc>
        <w:tc>
          <w:tcPr>
            <w:tcW w:w="3402" w:type="dxa"/>
            <w:hideMark/>
          </w:tcPr>
          <w:p w14:paraId="6E684FF0" w14:textId="2647F102"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BB2CCE">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BB2CCE">
              <w:rPr>
                <w:rFonts w:ascii="Verdana" w:eastAsia="Times New Roman" w:hAnsi="Verdana" w:cs="Times New Roman"/>
                <w:b/>
                <w:sz w:val="20"/>
                <w:szCs w:val="20"/>
                <w:lang w:val="en-GB" w:eastAsia="zh-CN"/>
              </w:rPr>
              <w:t>-E</w:t>
            </w:r>
          </w:p>
        </w:tc>
      </w:tr>
      <w:tr w:rsidR="00BB2CCE" w:rsidRPr="00BB2CCE" w14:paraId="490FEF14" w14:textId="77777777" w:rsidTr="00BB2CCE">
        <w:trPr>
          <w:cantSplit/>
        </w:trPr>
        <w:tc>
          <w:tcPr>
            <w:tcW w:w="9889" w:type="dxa"/>
            <w:vMerge/>
            <w:vAlign w:val="center"/>
            <w:hideMark/>
          </w:tcPr>
          <w:p w14:paraId="638C32DD" w14:textId="77777777" w:rsidR="00BB2CCE" w:rsidRPr="00BB2CCE" w:rsidRDefault="00BB2CCE" w:rsidP="00BB2CCE">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2" w:type="dxa"/>
            <w:hideMark/>
          </w:tcPr>
          <w:p w14:paraId="1488396E" w14:textId="0AF78420"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BB2CCE">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May</w:t>
            </w:r>
            <w:r w:rsidRPr="00BB2CCE">
              <w:rPr>
                <w:rFonts w:ascii="Verdana" w:eastAsia="Times New Roman" w:hAnsi="Verdana" w:cs="Times New Roman"/>
                <w:b/>
                <w:sz w:val="20"/>
                <w:szCs w:val="20"/>
                <w:lang w:val="en-GB" w:eastAsia="zh-CN"/>
              </w:rPr>
              <w:t xml:space="preserve"> 202</w:t>
            </w:r>
            <w:r w:rsidR="00981EAD">
              <w:rPr>
                <w:rFonts w:ascii="Verdana" w:eastAsia="Times New Roman" w:hAnsi="Verdana" w:cs="Times New Roman"/>
                <w:b/>
                <w:sz w:val="20"/>
                <w:szCs w:val="20"/>
                <w:lang w:val="en-GB" w:eastAsia="zh-CN"/>
              </w:rPr>
              <w:t>1</w:t>
            </w:r>
          </w:p>
        </w:tc>
      </w:tr>
      <w:tr w:rsidR="00BB2CCE" w:rsidRPr="00BB2CCE" w14:paraId="0A98AE96" w14:textId="77777777" w:rsidTr="00BB2CCE">
        <w:trPr>
          <w:cantSplit/>
        </w:trPr>
        <w:tc>
          <w:tcPr>
            <w:tcW w:w="9889" w:type="dxa"/>
            <w:vMerge/>
            <w:vAlign w:val="center"/>
            <w:hideMark/>
          </w:tcPr>
          <w:p w14:paraId="03539C00" w14:textId="77777777" w:rsidR="00BB2CCE" w:rsidRPr="00BB2CCE" w:rsidRDefault="00BB2CCE" w:rsidP="00BB2CCE">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2" w:type="dxa"/>
            <w:hideMark/>
          </w:tcPr>
          <w:p w14:paraId="39945549"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BB2CCE">
              <w:rPr>
                <w:rFonts w:ascii="Verdana" w:eastAsia="SimSun" w:hAnsi="Verdana" w:cs="Times New Roman"/>
                <w:b/>
                <w:sz w:val="20"/>
                <w:szCs w:val="20"/>
                <w:lang w:val="en-GB" w:eastAsia="zh-CN"/>
              </w:rPr>
              <w:t>English only</w:t>
            </w:r>
          </w:p>
        </w:tc>
      </w:tr>
      <w:tr w:rsidR="00BB2CCE" w:rsidRPr="00BB2CCE" w14:paraId="0D2045B5" w14:textId="77777777" w:rsidTr="00BB2CCE">
        <w:trPr>
          <w:cantSplit/>
        </w:trPr>
        <w:tc>
          <w:tcPr>
            <w:tcW w:w="9889" w:type="dxa"/>
            <w:gridSpan w:val="2"/>
            <w:hideMark/>
          </w:tcPr>
          <w:p w14:paraId="1E6E6B8A" w14:textId="77777777" w:rsidR="00BB2CCE" w:rsidRPr="00BB2CCE" w:rsidRDefault="00BB2CCE" w:rsidP="00BB2CCE">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5" w:name="dsource"/>
            <w:bookmarkEnd w:id="4"/>
            <w:r w:rsidRPr="00BB2CCE">
              <w:rPr>
                <w:rFonts w:ascii="Times New Roman" w:eastAsia="Times New Roman" w:hAnsi="Times New Roman" w:cs="Times New Roman"/>
                <w:b/>
                <w:sz w:val="28"/>
                <w:szCs w:val="20"/>
                <w:lang w:val="en-GB" w:eastAsia="zh-CN"/>
              </w:rPr>
              <w:t>United States of America</w:t>
            </w:r>
          </w:p>
        </w:tc>
        <w:bookmarkEnd w:id="5"/>
      </w:tr>
      <w:tr w:rsidR="00BB2CCE" w:rsidRPr="00BB2CCE" w14:paraId="7EF293EB" w14:textId="77777777" w:rsidTr="00BB2CCE">
        <w:trPr>
          <w:cantSplit/>
        </w:trPr>
        <w:tc>
          <w:tcPr>
            <w:tcW w:w="9889" w:type="dxa"/>
            <w:gridSpan w:val="2"/>
            <w:hideMark/>
          </w:tcPr>
          <w:p w14:paraId="2A1EE98D" w14:textId="77777777" w:rsidR="00BB2CCE" w:rsidRPr="00BB2CCE" w:rsidRDefault="00BB2CCE" w:rsidP="00BB2CCE">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6" w:name="drec"/>
            <w:r w:rsidRPr="00BB2CCE">
              <w:rPr>
                <w:rFonts w:ascii="Times New Roman" w:eastAsia="Times New Roman" w:hAnsi="Times New Roman" w:cs="Times New Roman"/>
                <w:caps/>
                <w:sz w:val="28"/>
                <w:szCs w:val="20"/>
                <w:lang w:val="en-GB" w:eastAsia="zh-CN"/>
              </w:rPr>
              <w:t>PRoposed Working document for a Preliminary draft revision to Recommendation itu-r M.2116-0</w:t>
            </w:r>
          </w:p>
        </w:tc>
        <w:bookmarkEnd w:id="6"/>
      </w:tr>
      <w:tr w:rsidR="00BB2CCE" w:rsidRPr="00BB2CCE" w14:paraId="15E10727" w14:textId="77777777" w:rsidTr="00BB2CCE">
        <w:trPr>
          <w:cantSplit/>
        </w:trPr>
        <w:tc>
          <w:tcPr>
            <w:tcW w:w="9889" w:type="dxa"/>
            <w:gridSpan w:val="2"/>
            <w:hideMark/>
          </w:tcPr>
          <w:p w14:paraId="3B21AC70" w14:textId="77777777" w:rsidR="00BB2CCE" w:rsidRPr="00BB2CCE" w:rsidRDefault="00BB2CCE" w:rsidP="00BB2CCE">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7" w:name="dtitle1"/>
            <w:r w:rsidRPr="00BB2CCE">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p>
        </w:tc>
      </w:tr>
    </w:tbl>
    <w:p w14:paraId="74DC1B10"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eastAsia="zh-CN"/>
        </w:rPr>
      </w:pPr>
      <w:bookmarkStart w:id="8" w:name="dbreak"/>
      <w:bookmarkEnd w:id="7"/>
      <w:bookmarkEnd w:id="8"/>
      <w:r w:rsidRPr="00BB2CCE">
        <w:rPr>
          <w:rFonts w:ascii="Times New Roman" w:eastAsia="FangSong_GB2312" w:hAnsi="Times New Roman" w:cs="Times New Roman"/>
          <w:b/>
          <w:sz w:val="28"/>
          <w:szCs w:val="20"/>
          <w:lang w:val="en-GB" w:eastAsia="zh-CN"/>
        </w:rPr>
        <w:t xml:space="preserve">1 </w:t>
      </w:r>
      <w:r w:rsidRPr="00BB2CCE">
        <w:rPr>
          <w:rFonts w:ascii="Times New Roman" w:eastAsia="FangSong_GB2312" w:hAnsi="Times New Roman" w:cs="Times New Roman"/>
          <w:b/>
          <w:sz w:val="28"/>
          <w:szCs w:val="20"/>
          <w:lang w:val="en-GB" w:eastAsia="zh-CN"/>
        </w:rPr>
        <w:tab/>
        <w:t>Introduction</w:t>
      </w:r>
    </w:p>
    <w:p w14:paraId="58BC2EEA" w14:textId="76928B50" w:rsidR="00522E59" w:rsidRPr="00522E59" w:rsidRDefault="00522E59"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Pr>
          <w:rFonts w:ascii="Times New Roman" w:eastAsia="Times New Roman" w:hAnsi="Times New Roman" w:cs="Times New Roman"/>
          <w:sz w:val="24"/>
          <w:szCs w:val="20"/>
          <w:lang w:val="en-GB" w:eastAsia="zh-CN"/>
        </w:rPr>
        <w:t xml:space="preserve">At the twenty-fifth meeting of Working Party 5B (e-meeting, November 2020) </w:t>
      </w:r>
      <w:r w:rsidR="00727476">
        <w:rPr>
          <w:rFonts w:ascii="Times New Roman" w:eastAsia="Times New Roman" w:hAnsi="Times New Roman" w:cs="Times New Roman"/>
          <w:sz w:val="24"/>
          <w:szCs w:val="20"/>
          <w:lang w:val="en-GB" w:eastAsia="zh-CN"/>
        </w:rPr>
        <w:t>t</w:t>
      </w:r>
      <w:r>
        <w:rPr>
          <w:rFonts w:ascii="Times New Roman" w:eastAsia="Times New Roman" w:hAnsi="Times New Roman" w:cs="Times New Roman"/>
          <w:sz w:val="24"/>
          <w:szCs w:val="20"/>
          <w:lang w:val="en-GB" w:eastAsia="zh-CN"/>
        </w:rPr>
        <w:t xml:space="preserve">he United States proposed to revise ITU-R </w:t>
      </w:r>
      <w:r w:rsidRPr="00BB2CCE">
        <w:rPr>
          <w:rFonts w:ascii="Times New Roman" w:eastAsia="Times New Roman" w:hAnsi="Times New Roman" w:cs="Times New Roman"/>
          <w:i/>
          <w:sz w:val="24"/>
          <w:szCs w:val="20"/>
          <w:lang w:val="en-GB" w:eastAsia="zh-CN"/>
        </w:rPr>
        <w:t>Recommendation ITU-R M.2116-0</w:t>
      </w:r>
      <w:r>
        <w:rPr>
          <w:rFonts w:ascii="Times New Roman" w:eastAsia="Times New Roman" w:hAnsi="Times New Roman" w:cs="Times New Roman"/>
          <w:iCs/>
          <w:sz w:val="24"/>
          <w:szCs w:val="20"/>
          <w:lang w:val="en-GB" w:eastAsia="zh-CN"/>
        </w:rPr>
        <w:t xml:space="preserve"> to include </w:t>
      </w:r>
      <w:r w:rsidR="001D7669">
        <w:rPr>
          <w:rFonts w:ascii="Times New Roman" w:eastAsia="Times New Roman" w:hAnsi="Times New Roman" w:cs="Times New Roman"/>
          <w:iCs/>
          <w:sz w:val="24"/>
          <w:szCs w:val="20"/>
          <w:lang w:val="en-GB" w:eastAsia="zh-CN"/>
        </w:rPr>
        <w:t xml:space="preserve">a second annex that would contain characteristics for maritime mobile systems operating under the primary mobile allocation in the 4400-4990 MHz frequency range. The meeting could not come to agreement </w:t>
      </w:r>
      <w:r w:rsidR="00727476">
        <w:rPr>
          <w:rFonts w:ascii="Times New Roman" w:eastAsia="Times New Roman" w:hAnsi="Times New Roman" w:cs="Times New Roman"/>
          <w:iCs/>
          <w:sz w:val="24"/>
          <w:szCs w:val="20"/>
          <w:lang w:val="en-GB" w:eastAsia="zh-CN"/>
        </w:rPr>
        <w:t>about whether to initiate a revision</w:t>
      </w:r>
      <w:r w:rsidR="001A6C87">
        <w:rPr>
          <w:rFonts w:ascii="Times New Roman" w:eastAsia="Times New Roman" w:hAnsi="Times New Roman" w:cs="Times New Roman"/>
          <w:iCs/>
          <w:sz w:val="24"/>
          <w:szCs w:val="20"/>
          <w:lang w:val="en-GB" w:eastAsia="zh-CN"/>
        </w:rPr>
        <w:t xml:space="preserve"> </w:t>
      </w:r>
      <w:r w:rsidR="00727476">
        <w:rPr>
          <w:rFonts w:ascii="Times New Roman" w:eastAsia="Times New Roman" w:hAnsi="Times New Roman" w:cs="Times New Roman"/>
          <w:iCs/>
          <w:sz w:val="24"/>
          <w:szCs w:val="20"/>
          <w:lang w:val="en-GB" w:eastAsia="zh-CN"/>
        </w:rPr>
        <w:t xml:space="preserve">but did agree to carry the input documents forward and discuss </w:t>
      </w:r>
      <w:r w:rsidR="001A6C87">
        <w:rPr>
          <w:rFonts w:ascii="Times New Roman" w:eastAsia="Times New Roman" w:hAnsi="Times New Roman" w:cs="Times New Roman"/>
          <w:iCs/>
          <w:sz w:val="24"/>
          <w:szCs w:val="20"/>
          <w:lang w:val="en-GB" w:eastAsia="zh-CN"/>
        </w:rPr>
        <w:t xml:space="preserve">further </w:t>
      </w:r>
      <w:r w:rsidR="00727476">
        <w:rPr>
          <w:rFonts w:ascii="Times New Roman" w:eastAsia="Times New Roman" w:hAnsi="Times New Roman" w:cs="Times New Roman"/>
          <w:iCs/>
          <w:sz w:val="24"/>
          <w:szCs w:val="20"/>
          <w:lang w:val="en-GB" w:eastAsia="zh-CN"/>
        </w:rPr>
        <w:t>at the next meeting</w:t>
      </w:r>
      <w:r w:rsidR="001A6C87">
        <w:rPr>
          <w:rFonts w:ascii="Times New Roman" w:eastAsia="Times New Roman" w:hAnsi="Times New Roman" w:cs="Times New Roman"/>
          <w:iCs/>
          <w:sz w:val="24"/>
          <w:szCs w:val="20"/>
          <w:lang w:val="en-GB" w:eastAsia="zh-CN"/>
        </w:rPr>
        <w:t xml:space="preserve">. This contribution acknowledges this agreement and seeks to offer additional details building on the original United States contribution 5B/177. </w:t>
      </w:r>
    </w:p>
    <w:p w14:paraId="1BAF8D0D" w14:textId="32D05E5E"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BB2CCE">
        <w:rPr>
          <w:rFonts w:ascii="Times New Roman" w:eastAsia="FangSong_GB2312" w:hAnsi="Times New Roman" w:cs="Times New Roman"/>
          <w:b/>
          <w:sz w:val="28"/>
          <w:szCs w:val="20"/>
          <w:lang w:val="en-GB" w:eastAsia="zh-CN"/>
        </w:rPr>
        <w:t>2</w:t>
      </w:r>
      <w:r w:rsidRPr="00BB2CCE">
        <w:rPr>
          <w:rFonts w:ascii="Times New Roman" w:eastAsia="FangSong_GB2312" w:hAnsi="Times New Roman" w:cs="Times New Roman"/>
          <w:b/>
          <w:sz w:val="28"/>
          <w:szCs w:val="20"/>
          <w:lang w:val="en-GB" w:eastAsia="zh-CN"/>
        </w:rPr>
        <w:tab/>
        <w:t>Proposal</w:t>
      </w:r>
    </w:p>
    <w:p w14:paraId="38C2F0A8" w14:textId="4508D1CE"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BB2CCE">
        <w:rPr>
          <w:rFonts w:ascii="Times New Roman" w:eastAsia="Times New Roman" w:hAnsi="Times New Roman" w:cs="Times New Roman"/>
          <w:sz w:val="24"/>
          <w:szCs w:val="20"/>
          <w:lang w:val="en-GB" w:eastAsia="zh-CN"/>
        </w:rPr>
        <w:t xml:space="preserve">The United States proposes that WP 5B consider the attached proposed working document for a preliminary draft new revision </w:t>
      </w:r>
      <w:r w:rsidRPr="00BB2CCE">
        <w:rPr>
          <w:rFonts w:ascii="Times New Roman" w:eastAsia="Times New Roman" w:hAnsi="Times New Roman" w:cs="Times New Roman"/>
          <w:i/>
          <w:sz w:val="24"/>
          <w:szCs w:val="20"/>
          <w:lang w:val="en-GB" w:eastAsia="zh-CN"/>
        </w:rPr>
        <w:t>of Recommendation ITU-R M.2116-0</w:t>
      </w:r>
      <w:r w:rsidR="001A6C87">
        <w:rPr>
          <w:rFonts w:ascii="Times New Roman" w:eastAsia="Times New Roman" w:hAnsi="Times New Roman" w:cs="Times New Roman"/>
          <w:sz w:val="24"/>
          <w:szCs w:val="20"/>
          <w:lang w:val="en-GB" w:eastAsia="zh-CN"/>
        </w:rPr>
        <w:t xml:space="preserve">. </w:t>
      </w:r>
      <w:r w:rsidRPr="00BB2CCE">
        <w:rPr>
          <w:rFonts w:ascii="Times New Roman" w:eastAsia="Times New Roman" w:hAnsi="Times New Roman" w:cs="Times New Roman"/>
          <w:sz w:val="24"/>
          <w:szCs w:val="20"/>
          <w:lang w:val="en-GB" w:eastAsia="zh-CN"/>
        </w:rPr>
        <w:t xml:space="preserve">This revision proposes to add maritime systems characteristics in a separate Annex. </w:t>
      </w:r>
    </w:p>
    <w:p w14:paraId="29973B11"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BB2CCE">
        <w:rPr>
          <w:rFonts w:ascii="Times New Roman" w:eastAsia="MS Mincho" w:hAnsi="Times New Roman" w:cs="Times New Roman"/>
          <w:b/>
          <w:bCs/>
          <w:sz w:val="24"/>
          <w:szCs w:val="20"/>
          <w:lang w:val="en-GB" w:eastAsia="zh-CN"/>
        </w:rPr>
        <w:t>Attachment:</w:t>
      </w:r>
      <w:r w:rsidRPr="00BB2CCE">
        <w:rPr>
          <w:rFonts w:ascii="Times New Roman" w:eastAsia="MS Mincho" w:hAnsi="Times New Roman" w:cs="Times New Roman"/>
          <w:sz w:val="24"/>
          <w:szCs w:val="20"/>
          <w:lang w:val="en-GB" w:eastAsia="zh-CN"/>
        </w:rPr>
        <w:t xml:space="preserve"> </w:t>
      </w:r>
      <w:r w:rsidRPr="00BB2CCE">
        <w:rPr>
          <w:rFonts w:ascii="Times New Roman" w:eastAsia="MS Mincho" w:hAnsi="Times New Roman" w:cs="Times New Roman"/>
          <w:sz w:val="24"/>
          <w:szCs w:val="20"/>
          <w:lang w:val="en-GB" w:eastAsia="zh-CN"/>
        </w:rPr>
        <w:tab/>
        <w:t>1</w:t>
      </w:r>
    </w:p>
    <w:p w14:paraId="29C1D371"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4"/>
          <w:szCs w:val="24"/>
          <w:lang w:val="en-GB"/>
        </w:rPr>
      </w:pPr>
      <w:r w:rsidRPr="00BB2CCE">
        <w:rPr>
          <w:rFonts w:ascii="Times New Roman" w:eastAsia="Times New Roman" w:hAnsi="Times New Roman" w:cs="Times New Roman"/>
          <w:sz w:val="28"/>
          <w:szCs w:val="24"/>
          <w:lang w:val="en-GB"/>
        </w:rPr>
        <w:br w:type="page"/>
      </w:r>
    </w:p>
    <w:p w14:paraId="0BD96ED8" w14:textId="77777777" w:rsidR="00BB2CCE" w:rsidRPr="00BB2CCE" w:rsidRDefault="00BB2CCE" w:rsidP="00BB2CCE">
      <w:pPr>
        <w:keepNext/>
        <w:keepLines/>
        <w:overflowPunct w:val="0"/>
        <w:autoSpaceDE w:val="0"/>
        <w:autoSpaceDN w:val="0"/>
        <w:adjustRightInd w:val="0"/>
        <w:spacing w:before="480" w:line="240" w:lineRule="auto"/>
        <w:rPr>
          <w:rFonts w:ascii="Times New Roman" w:eastAsia="Times New Roman" w:hAnsi="Times New Roman" w:cs="Times New Roman"/>
          <w:sz w:val="28"/>
          <w:szCs w:val="28"/>
          <w:lang w:val="en-GB"/>
        </w:rPr>
      </w:pPr>
      <w:r w:rsidRPr="00BB2CCE">
        <w:rPr>
          <w:rFonts w:ascii="Times New Roman" w:eastAsia="Times New Roman" w:hAnsi="Times New Roman" w:cs="Times New Roman"/>
          <w:sz w:val="28"/>
          <w:szCs w:val="28"/>
          <w:lang w:val="en-GB"/>
        </w:rPr>
        <w:lastRenderedPageBreak/>
        <w:t>ATTACHMENT</w:t>
      </w:r>
    </w:p>
    <w:p w14:paraId="2F7E1150"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rPr>
      </w:pPr>
      <w:bookmarkStart w:id="9" w:name="_GoBack"/>
      <w:ins w:id="10" w:author="USA" w:date="2020-10-28T13:25:00Z">
        <w:r w:rsidRPr="00BB2CCE">
          <w:rPr>
            <w:rFonts w:ascii="Times New Roman" w:eastAsia="Times New Roman" w:hAnsi="Times New Roman" w:cs="Times New Roman"/>
            <w:caps/>
            <w:sz w:val="28"/>
            <w:szCs w:val="28"/>
            <w:lang w:val="en-GB"/>
          </w:rPr>
          <w:t xml:space="preserve">WORKING DOCUMENT TOWARDS A PRELIMINARY DRAFT REVISION TO </w:t>
        </w:r>
      </w:ins>
      <w:bookmarkEnd w:id="9"/>
      <w:r w:rsidRPr="00BB2CCE">
        <w:rPr>
          <w:rFonts w:ascii="Times New Roman" w:eastAsia="Times New Roman" w:hAnsi="Times New Roman" w:cs="Times New Roman"/>
          <w:caps/>
          <w:sz w:val="28"/>
          <w:szCs w:val="20"/>
          <w:lang w:val="en-GB"/>
        </w:rPr>
        <w:t>RECOMMENDATION ITU-R M.2116-0</w:t>
      </w:r>
    </w:p>
    <w:p w14:paraId="126AF06C"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40" w:after="280" w:line="240" w:lineRule="auto"/>
        <w:rPr>
          <w:rFonts w:ascii="Times New Roman Bold" w:eastAsia="Times New Roman" w:hAnsi="Times New Roman Bold" w:cs="Times New Roman"/>
          <w:b/>
          <w:sz w:val="28"/>
          <w:szCs w:val="20"/>
        </w:rPr>
      </w:pPr>
      <w:r w:rsidRPr="00BB2CCE">
        <w:rPr>
          <w:rFonts w:ascii="Times New Roman Bold" w:eastAsia="Times New Roman" w:hAnsi="Times New Roman Bold" w:cs="Times New Roman"/>
          <w:b/>
          <w:sz w:val="28"/>
          <w:szCs w:val="20"/>
          <w:lang w:val="en-GB"/>
        </w:rPr>
        <w:t xml:space="preserve">Technical characteristics and protection criteria for the aeronautical </w:t>
      </w:r>
      <w:ins w:id="11" w:author="USA" w:date="2020-10-28T13:26:00Z">
        <w:r w:rsidRPr="00BB2CCE">
          <w:rPr>
            <w:rFonts w:ascii="Times New Roman Bold" w:eastAsia="Times New Roman" w:hAnsi="Times New Roman Bold" w:cs="Times New Roman"/>
            <w:b/>
            <w:sz w:val="28"/>
            <w:szCs w:val="20"/>
            <w:lang w:val="en-GB"/>
          </w:rPr>
          <w:t xml:space="preserve">and maritime </w:t>
        </w:r>
      </w:ins>
      <w:r w:rsidRPr="00BB2CCE">
        <w:rPr>
          <w:rFonts w:ascii="Times New Roman Bold" w:eastAsia="Times New Roman" w:hAnsi="Times New Roman Bold" w:cs="Times New Roman"/>
          <w:b/>
          <w:sz w:val="28"/>
          <w:szCs w:val="20"/>
          <w:lang w:val="en-GB"/>
        </w:rPr>
        <w:t>mobile service systems operating within the 4 400-4 990 MHz frequency range</w:t>
      </w:r>
    </w:p>
    <w:p w14:paraId="2B962837"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righ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w:t>
      </w:r>
      <w:del w:id="12" w:author="USA" w:date="2020-10-28T13:26:00Z">
        <w:r w:rsidRPr="00BB2CCE">
          <w:rPr>
            <w:rFonts w:ascii="Times New Roman" w:eastAsia="Times New Roman" w:hAnsi="Times New Roman" w:cs="Times New Roman"/>
            <w:sz w:val="24"/>
            <w:szCs w:val="20"/>
            <w:lang w:val="en-GB"/>
          </w:rPr>
          <w:delText>2018</w:delText>
        </w:r>
      </w:del>
      <w:ins w:id="13" w:author="USA" w:date="2020-10-28T13:26:00Z">
        <w:r w:rsidRPr="00BB2CCE">
          <w:rPr>
            <w:rFonts w:ascii="Times New Roman" w:eastAsia="Times New Roman" w:hAnsi="Times New Roman" w:cs="Times New Roman"/>
            <w:sz w:val="24"/>
            <w:szCs w:val="20"/>
            <w:lang w:val="en-GB"/>
          </w:rPr>
          <w:t>20xx</w:t>
        </w:r>
      </w:ins>
      <w:r w:rsidRPr="00BB2CCE">
        <w:rPr>
          <w:rFonts w:ascii="Times New Roman" w:eastAsia="Times New Roman" w:hAnsi="Times New Roman" w:cs="Times New Roman"/>
          <w:sz w:val="24"/>
          <w:szCs w:val="20"/>
          <w:lang w:val="en-GB"/>
        </w:rPr>
        <w:t>)</w:t>
      </w:r>
    </w:p>
    <w:p w14:paraId="3A919CAC" w14:textId="77777777" w:rsidR="00BB2CCE" w:rsidRPr="00BB2CCE" w:rsidRDefault="00BB2CCE" w:rsidP="00BB2CCE">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240" w:line="240" w:lineRule="auto"/>
        <w:jc w:val="both"/>
        <w:rPr>
          <w:rFonts w:ascii="Times New Roman" w:eastAsia="Times New Roman" w:hAnsi="Times New Roman" w:cs="Times New Roman"/>
          <w:b/>
          <w:sz w:val="20"/>
          <w:szCs w:val="18"/>
          <w:lang w:val="en-GB"/>
        </w:rPr>
      </w:pPr>
      <w:r w:rsidRPr="00BB2CCE">
        <w:rPr>
          <w:rFonts w:ascii="Times New Roman" w:eastAsia="Times New Roman" w:hAnsi="Times New Roman" w:cs="Times New Roman"/>
          <w:b/>
          <w:szCs w:val="18"/>
          <w:lang w:val="en-GB"/>
        </w:rPr>
        <w:t>Scope</w:t>
      </w:r>
    </w:p>
    <w:p w14:paraId="7F345264"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480" w:line="240" w:lineRule="auto"/>
        <w:jc w:val="left"/>
        <w:rPr>
          <w:rFonts w:ascii="Times New Roman" w:eastAsia="Times New Roman" w:hAnsi="Times New Roman" w:cs="Times New Roman"/>
          <w:szCs w:val="18"/>
          <w:lang w:val="en-GB"/>
        </w:rPr>
      </w:pPr>
      <w:r w:rsidRPr="00BB2CCE">
        <w:rPr>
          <w:rFonts w:ascii="Times New Roman" w:eastAsia="Times New Roman" w:hAnsi="Times New Roman" w:cs="Times New Roman"/>
          <w:szCs w:val="18"/>
          <w:lang w:val="en-GB"/>
        </w:rPr>
        <w:t xml:space="preserve">This Recommendation provides information on the technical characteristics and protection criteria for systems operating in the aeronautical mobile service (AMS) </w:t>
      </w:r>
      <w:ins w:id="14" w:author="USA" w:date="2020-10-28T13:26:00Z">
        <w:r w:rsidRPr="00BB2CCE">
          <w:rPr>
            <w:rFonts w:ascii="Times New Roman" w:eastAsia="Times New Roman" w:hAnsi="Times New Roman" w:cs="Times New Roman"/>
            <w:szCs w:val="18"/>
            <w:lang w:val="en-GB"/>
          </w:rPr>
          <w:t xml:space="preserve">and maritime mobile service (MMS) </w:t>
        </w:r>
      </w:ins>
      <w:r w:rsidRPr="00BB2CCE">
        <w:rPr>
          <w:rFonts w:ascii="Times New Roman" w:eastAsia="Times New Roman" w:hAnsi="Times New Roman" w:cs="Times New Roman"/>
          <w:szCs w:val="18"/>
          <w:lang w:val="en-GB"/>
        </w:rPr>
        <w:t>planned to or currently operating within the frequency range 4 400-4 990 MHz for use in sharing and compatibility studies as needed and does not contain any aeronautical mobile telemetry system.</w:t>
      </w:r>
    </w:p>
    <w:p w14:paraId="1549B35A" w14:textId="77777777" w:rsidR="00BB2CCE" w:rsidRPr="00BB2CCE" w:rsidRDefault="00BB2CCE" w:rsidP="00BB2CCE">
      <w:pPr>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fr-CH"/>
        </w:rPr>
      </w:pPr>
      <w:r w:rsidRPr="00BB2CCE">
        <w:rPr>
          <w:rFonts w:ascii="Times New Roman Bold" w:eastAsia="Times New Roman" w:hAnsi="Times New Roman Bold" w:cs="Times New Roman Bold"/>
          <w:b/>
          <w:sz w:val="24"/>
          <w:szCs w:val="20"/>
          <w:lang w:val="fr-CH"/>
        </w:rPr>
        <w:t>Keywords</w:t>
      </w:r>
    </w:p>
    <w:p w14:paraId="47724243"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Aeronautical mobile service, </w:t>
      </w:r>
      <w:ins w:id="15" w:author="USA" w:date="2020-10-28T13:27:00Z">
        <w:r w:rsidRPr="00BB2CCE">
          <w:rPr>
            <w:rFonts w:ascii="Times New Roman" w:eastAsia="Times New Roman" w:hAnsi="Times New Roman" w:cs="Times New Roman"/>
            <w:sz w:val="24"/>
            <w:szCs w:val="20"/>
            <w:lang w:val="en-GB"/>
          </w:rPr>
          <w:t xml:space="preserve">maritime mobile service, </w:t>
        </w:r>
      </w:ins>
      <w:r w:rsidRPr="00BB2CCE">
        <w:rPr>
          <w:rFonts w:ascii="Times New Roman" w:eastAsia="Times New Roman" w:hAnsi="Times New Roman" w:cs="Times New Roman"/>
          <w:sz w:val="24"/>
          <w:szCs w:val="20"/>
          <w:lang w:val="en-GB"/>
        </w:rPr>
        <w:t>technical characteristics, protection criteria</w:t>
      </w:r>
    </w:p>
    <w:p w14:paraId="0564D185" w14:textId="77777777" w:rsidR="00BB2CCE" w:rsidRPr="00BB2CCE" w:rsidRDefault="00BB2CCE" w:rsidP="00BB2CCE">
      <w:pPr>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fr-CH"/>
        </w:rPr>
      </w:pPr>
      <w:proofErr w:type="spellStart"/>
      <w:r w:rsidRPr="00BB2CCE">
        <w:rPr>
          <w:rFonts w:ascii="Times New Roman Bold" w:eastAsia="Times New Roman" w:hAnsi="Times New Roman Bold" w:cs="Times New Roman Bold"/>
          <w:b/>
          <w:sz w:val="24"/>
          <w:szCs w:val="20"/>
          <w:lang w:val="fr-CH"/>
        </w:rPr>
        <w:t>Abbreviations</w:t>
      </w:r>
      <w:proofErr w:type="spellEnd"/>
      <w:r w:rsidRPr="00BB2CCE">
        <w:rPr>
          <w:rFonts w:ascii="Times New Roman Bold" w:eastAsia="Times New Roman" w:hAnsi="Times New Roman Bold" w:cs="Times New Roman Bold"/>
          <w:b/>
          <w:sz w:val="24"/>
          <w:szCs w:val="20"/>
          <w:lang w:val="fr-CH"/>
        </w:rPr>
        <w:t>/</w:t>
      </w:r>
      <w:proofErr w:type="spellStart"/>
      <w:r w:rsidRPr="00BB2CCE">
        <w:rPr>
          <w:rFonts w:ascii="Times New Roman Bold" w:eastAsia="Times New Roman" w:hAnsi="Times New Roman Bold" w:cs="Times New Roman Bold"/>
          <w:b/>
          <w:sz w:val="24"/>
          <w:szCs w:val="20"/>
          <w:lang w:val="fr-CH"/>
        </w:rPr>
        <w:t>Glossary</w:t>
      </w:r>
      <w:proofErr w:type="spellEnd"/>
    </w:p>
    <w:p w14:paraId="07C6923E"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ADL</w:t>
      </w:r>
      <w:r w:rsidRPr="00BB2CCE">
        <w:rPr>
          <w:rFonts w:ascii="Times New Roman" w:eastAsia="Times New Roman" w:hAnsi="Times New Roman" w:cs="Times New Roman"/>
          <w:sz w:val="24"/>
          <w:szCs w:val="20"/>
          <w:lang w:val="en-GB"/>
        </w:rPr>
        <w:tab/>
        <w:t>Aeronautical mobile service data link</w:t>
      </w:r>
    </w:p>
    <w:p w14:paraId="67E50D78"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16" w:author="TK" w:date="2020-09-22T14:02:00Z"/>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AMS</w:t>
      </w:r>
      <w:r w:rsidRPr="00BB2CCE">
        <w:rPr>
          <w:rFonts w:ascii="Times New Roman" w:eastAsia="Times New Roman" w:hAnsi="Times New Roman" w:cs="Times New Roman"/>
          <w:sz w:val="24"/>
          <w:szCs w:val="20"/>
          <w:lang w:val="en-GB"/>
        </w:rPr>
        <w:tab/>
        <w:t>Aeronautical mobile service</w:t>
      </w:r>
    </w:p>
    <w:p w14:paraId="5942903B"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17" w:author="USA" w:date="2020-10-28T13:27:00Z"/>
          <w:rFonts w:ascii="Times New Roman" w:eastAsia="Times New Roman" w:hAnsi="Times New Roman" w:cs="Times New Roman"/>
          <w:sz w:val="24"/>
          <w:szCs w:val="20"/>
          <w:lang w:val="en-GB"/>
        </w:rPr>
      </w:pPr>
      <w:bookmarkStart w:id="18" w:name="_Hlk54784060"/>
      <w:ins w:id="19" w:author="USA" w:date="2020-10-28T13:27:00Z">
        <w:r w:rsidRPr="00BB2CCE">
          <w:rPr>
            <w:rFonts w:ascii="Times New Roman" w:eastAsia="Times New Roman" w:hAnsi="Times New Roman" w:cs="Times New Roman"/>
            <w:sz w:val="24"/>
            <w:szCs w:val="20"/>
            <w:lang w:val="en-GB"/>
          </w:rPr>
          <w:t>MDL</w:t>
        </w:r>
        <w:r w:rsidRPr="00BB2CCE">
          <w:rPr>
            <w:rFonts w:ascii="Times New Roman" w:eastAsia="Times New Roman" w:hAnsi="Times New Roman" w:cs="Times New Roman"/>
            <w:sz w:val="24"/>
            <w:szCs w:val="20"/>
            <w:lang w:val="en-GB"/>
          </w:rPr>
          <w:tab/>
          <w:t>Maritime mobile service data link</w:t>
        </w:r>
      </w:ins>
    </w:p>
    <w:p w14:paraId="69A406E4"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20" w:author="USA" w:date="2020-10-28T13:27:00Z"/>
          <w:rFonts w:ascii="Times New Roman" w:eastAsia="Times New Roman" w:hAnsi="Times New Roman" w:cs="Times New Roman"/>
          <w:sz w:val="24"/>
          <w:szCs w:val="20"/>
          <w:lang w:val="en-GB"/>
        </w:rPr>
      </w:pPr>
      <w:ins w:id="21" w:author="USA" w:date="2020-10-28T13:27:00Z">
        <w:r w:rsidRPr="00BB2CCE">
          <w:rPr>
            <w:rFonts w:ascii="Times New Roman" w:eastAsia="Times New Roman" w:hAnsi="Times New Roman" w:cs="Times New Roman"/>
            <w:sz w:val="24"/>
            <w:szCs w:val="20"/>
            <w:lang w:val="en-GB"/>
          </w:rPr>
          <w:t>MMS</w:t>
        </w:r>
        <w:r w:rsidRPr="00BB2CCE">
          <w:rPr>
            <w:rFonts w:ascii="Times New Roman" w:eastAsia="Times New Roman" w:hAnsi="Times New Roman" w:cs="Times New Roman"/>
            <w:sz w:val="24"/>
            <w:szCs w:val="20"/>
            <w:lang w:val="en-GB"/>
          </w:rPr>
          <w:tab/>
          <w:t>Maritime mobile service</w:t>
        </w:r>
      </w:ins>
    </w:p>
    <w:p w14:paraId="54A94267" w14:textId="77777777" w:rsidR="00BB2CCE" w:rsidRPr="00BB2CCE" w:rsidRDefault="00BB2CCE" w:rsidP="00BB2CCE">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160" w:line="240" w:lineRule="auto"/>
        <w:jc w:val="both"/>
        <w:rPr>
          <w:ins w:id="22" w:author="USA" w:date="2020-10-28T13:27:00Z"/>
          <w:rFonts w:ascii="Times New Roman" w:eastAsia="Times New Roman" w:hAnsi="Times New Roman" w:cs="Times New Roman"/>
          <w:b/>
          <w:sz w:val="24"/>
          <w:szCs w:val="20"/>
          <w:lang w:val="en-GB"/>
        </w:rPr>
      </w:pPr>
      <w:ins w:id="23" w:author="USA" w:date="2020-10-28T13:27:00Z">
        <w:r w:rsidRPr="00BB2CCE">
          <w:rPr>
            <w:rFonts w:ascii="Times New Roman" w:eastAsia="Times New Roman" w:hAnsi="Times New Roman" w:cs="Times New Roman"/>
            <w:b/>
            <w:sz w:val="24"/>
            <w:szCs w:val="20"/>
            <w:lang w:val="en-GB"/>
          </w:rPr>
          <w:t>Related ITU-R Recommendations and Reports</w:t>
        </w:r>
      </w:ins>
    </w:p>
    <w:p w14:paraId="7C6540A2"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24" w:author="USA" w:date="2020-10-28T13:27:00Z"/>
          <w:rFonts w:ascii="Times New Roman" w:eastAsia="Times New Roman" w:hAnsi="Times New Roman" w:cs="Times New Roman"/>
          <w:sz w:val="24"/>
          <w:szCs w:val="20"/>
          <w:lang w:val="en-GB"/>
        </w:rPr>
      </w:pPr>
      <w:ins w:id="25" w:author="USA" w:date="2020-10-28T13:27:00Z">
        <w:r w:rsidRPr="00BB2CCE">
          <w:rPr>
            <w:rFonts w:ascii="Times New Roman" w:eastAsia="Times New Roman" w:hAnsi="Times New Roman" w:cs="Times New Roman"/>
            <w:sz w:val="24"/>
            <w:szCs w:val="20"/>
            <w:lang w:val="en-GB"/>
          </w:rPr>
          <w:t>Recommendation ITU-R M.1851 – Mathematical models for radiodetermination radar systems antenna patterns for use in interference analyses</w:t>
        </w:r>
      </w:ins>
    </w:p>
    <w:bookmarkEnd w:id="18"/>
    <w:p w14:paraId="536D712D" w14:textId="77777777" w:rsidR="00BB2CCE" w:rsidRPr="00BB2CCE" w:rsidRDefault="00BB2CCE" w:rsidP="00BB2CCE">
      <w:pPr>
        <w:tabs>
          <w:tab w:val="left" w:pos="1134"/>
          <w:tab w:val="left" w:pos="1871"/>
          <w:tab w:val="left" w:pos="2268"/>
        </w:tabs>
        <w:overflowPunct w:val="0"/>
        <w:autoSpaceDE w:val="0"/>
        <w:autoSpaceDN w:val="0"/>
        <w:adjustRightInd w:val="0"/>
        <w:spacing w:before="36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The ITU Radiocommunication Assembly,</w:t>
      </w:r>
    </w:p>
    <w:p w14:paraId="289B9B99"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BB2CCE">
        <w:rPr>
          <w:rFonts w:ascii="Times New Roman" w:eastAsia="Times New Roman" w:hAnsi="Times New Roman" w:cs="Times New Roman"/>
          <w:i/>
          <w:sz w:val="24"/>
          <w:szCs w:val="20"/>
          <w:lang w:val="en-GB"/>
        </w:rPr>
        <w:t>considering</w:t>
      </w:r>
    </w:p>
    <w:p w14:paraId="74AD04A9"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a)</w:t>
      </w:r>
      <w:r w:rsidRPr="00BB2CCE">
        <w:rPr>
          <w:rFonts w:ascii="Times New Roman" w:eastAsia="Times New Roman" w:hAnsi="Times New Roman" w:cs="Times New Roman"/>
          <w:sz w:val="24"/>
          <w:szCs w:val="20"/>
          <w:lang w:val="en-GB"/>
        </w:rPr>
        <w:tab/>
        <w:t xml:space="preserve">that systems and networks operating in the aeronautical mobile service (AMS) </w:t>
      </w:r>
      <w:ins w:id="26" w:author="USA" w:date="2020-10-28T13:28:00Z">
        <w:r w:rsidRPr="00BB2CCE">
          <w:rPr>
            <w:rFonts w:ascii="Times New Roman" w:eastAsia="Times New Roman" w:hAnsi="Times New Roman" w:cs="Times New Roman"/>
            <w:sz w:val="24"/>
            <w:szCs w:val="20"/>
            <w:lang w:val="en-GB"/>
          </w:rPr>
          <w:t xml:space="preserve">and in the maritime mobile service (MMS) </w:t>
        </w:r>
      </w:ins>
      <w:r w:rsidRPr="00BB2CCE">
        <w:rPr>
          <w:rFonts w:ascii="Times New Roman" w:eastAsia="Times New Roman" w:hAnsi="Times New Roman" w:cs="Times New Roman"/>
          <w:sz w:val="24"/>
          <w:szCs w:val="20"/>
          <w:lang w:val="en-GB"/>
        </w:rPr>
        <w:t xml:space="preserve">are used for broadband, </w:t>
      </w:r>
      <w:del w:id="27" w:author="USA" w:date="2020-10-28T13:28:00Z">
        <w:r w:rsidRPr="00BB2CCE">
          <w:rPr>
            <w:rFonts w:ascii="Times New Roman" w:eastAsia="Times New Roman" w:hAnsi="Times New Roman" w:cs="Times New Roman"/>
            <w:sz w:val="24"/>
            <w:szCs w:val="20"/>
            <w:lang w:val="en-GB"/>
          </w:rPr>
          <w:delText xml:space="preserve">airborne </w:delText>
        </w:r>
      </w:del>
      <w:r w:rsidRPr="00BB2CCE">
        <w:rPr>
          <w:rFonts w:ascii="Times New Roman" w:eastAsia="Times New Roman" w:hAnsi="Times New Roman" w:cs="Times New Roman"/>
          <w:sz w:val="24"/>
          <w:szCs w:val="20"/>
          <w:lang w:val="en-GB"/>
        </w:rPr>
        <w:t>data-links to support remote sensing, e.g. earth sciences, land management, energy distribution, etc., applications;</w:t>
      </w:r>
    </w:p>
    <w:p w14:paraId="2C98BD8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b)</w:t>
      </w:r>
      <w:r w:rsidRPr="00BB2CCE">
        <w:rPr>
          <w:rFonts w:ascii="Times New Roman" w:eastAsia="Times New Roman" w:hAnsi="Times New Roman" w:cs="Times New Roman"/>
          <w:sz w:val="24"/>
          <w:szCs w:val="20"/>
          <w:lang w:val="en-GB"/>
        </w:rPr>
        <w:tab/>
      </w:r>
      <w:proofErr w:type="gramStart"/>
      <w:r w:rsidRPr="00BB2CCE">
        <w:rPr>
          <w:rFonts w:ascii="Times New Roman" w:eastAsia="Times New Roman" w:hAnsi="Times New Roman" w:cs="Times New Roman"/>
          <w:sz w:val="24"/>
          <w:szCs w:val="20"/>
          <w:lang w:val="en-GB"/>
        </w:rPr>
        <w:t>that</w:t>
      </w:r>
      <w:proofErr w:type="gramEnd"/>
      <w:r w:rsidRPr="00BB2CCE">
        <w:rPr>
          <w:rFonts w:ascii="Times New Roman" w:eastAsia="Times New Roman" w:hAnsi="Times New Roman" w:cs="Times New Roman"/>
          <w:sz w:val="24"/>
          <w:szCs w:val="20"/>
          <w:lang w:val="en-GB"/>
        </w:rPr>
        <w:t xml:space="preserve"> systems and networks operating in AMS </w:t>
      </w:r>
      <w:ins w:id="28" w:author="USA" w:date="2020-10-28T13:28:00Z">
        <w:r w:rsidRPr="00BB2CCE">
          <w:rPr>
            <w:rFonts w:ascii="Times New Roman" w:eastAsia="Times New Roman" w:hAnsi="Times New Roman" w:cs="Times New Roman"/>
            <w:sz w:val="24"/>
            <w:szCs w:val="20"/>
            <w:lang w:val="en-GB"/>
          </w:rPr>
          <w:t xml:space="preserve">and MMS </w:t>
        </w:r>
      </w:ins>
      <w:r w:rsidRPr="00BB2CCE">
        <w:rPr>
          <w:rFonts w:ascii="Times New Roman" w:eastAsia="Times New Roman" w:hAnsi="Times New Roman" w:cs="Times New Roman"/>
          <w:sz w:val="24"/>
          <w:szCs w:val="20"/>
          <w:lang w:val="en-GB"/>
        </w:rPr>
        <w:t>are also used for narrow-band, airborne data-links;</w:t>
      </w:r>
    </w:p>
    <w:p w14:paraId="7AACDBA8"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sz w:val="24"/>
          <w:szCs w:val="20"/>
          <w:lang w:val="en-GB"/>
        </w:rPr>
        <w:t>c)</w:t>
      </w:r>
      <w:r w:rsidRPr="00BB2CCE">
        <w:rPr>
          <w:rFonts w:ascii="Times New Roman" w:eastAsia="Times New Roman" w:hAnsi="Times New Roman" w:cs="Times New Roman"/>
          <w:sz w:val="24"/>
          <w:szCs w:val="20"/>
          <w:lang w:val="en-GB"/>
        </w:rPr>
        <w:tab/>
        <w:t>that the physics of the propagation of electromagnetic energy, the availability of hardware components, etc., within the 4 400</w:t>
      </w:r>
      <w:r w:rsidRPr="00BB2CCE">
        <w:rPr>
          <w:rFonts w:ascii="Times New Roman" w:eastAsia="Times New Roman" w:hAnsi="Times New Roman" w:cs="Times New Roman"/>
          <w:sz w:val="24"/>
          <w:szCs w:val="20"/>
          <w:lang w:val="en-GB"/>
        </w:rPr>
        <w:noBreakHyphen/>
        <w:t>4 990 MHz frequency range facilitates the use of current or planned operating systems and networks for such applications,</w:t>
      </w:r>
    </w:p>
    <w:p w14:paraId="5473AB86"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BB2CCE">
        <w:rPr>
          <w:rFonts w:ascii="Times New Roman" w:eastAsia="Times New Roman" w:hAnsi="Times New Roman" w:cs="Times New Roman"/>
          <w:i/>
          <w:sz w:val="24"/>
          <w:szCs w:val="20"/>
          <w:lang w:val="en-GB"/>
        </w:rPr>
        <w:t>recognizing</w:t>
      </w:r>
    </w:p>
    <w:p w14:paraId="7488184E"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a)</w:t>
      </w:r>
      <w:r w:rsidRPr="00BB2CCE">
        <w:rPr>
          <w:rFonts w:ascii="Times New Roman" w:eastAsia="Times New Roman" w:hAnsi="Times New Roman" w:cs="Times New Roman"/>
          <w:sz w:val="24"/>
          <w:szCs w:val="20"/>
          <w:lang w:val="en-GB"/>
        </w:rPr>
        <w:tab/>
      </w:r>
      <w:proofErr w:type="gramStart"/>
      <w:r w:rsidRPr="00BB2CCE">
        <w:rPr>
          <w:rFonts w:ascii="Times New Roman" w:eastAsia="Times New Roman" w:hAnsi="Times New Roman" w:cs="Times New Roman"/>
          <w:sz w:val="24"/>
          <w:szCs w:val="20"/>
          <w:lang w:val="en-GB"/>
        </w:rPr>
        <w:t>that</w:t>
      </w:r>
      <w:proofErr w:type="gramEnd"/>
      <w:r w:rsidRPr="00BB2CCE">
        <w:rPr>
          <w:rFonts w:ascii="Times New Roman" w:eastAsia="Times New Roman" w:hAnsi="Times New Roman" w:cs="Times New Roman"/>
          <w:sz w:val="24"/>
          <w:szCs w:val="20"/>
          <w:lang w:val="en-GB"/>
        </w:rPr>
        <w:t xml:space="preserve"> the frequency range 4 400-4 990 MHz is allocated on a primary basis in all three ITU regions to the mobile service;</w:t>
      </w:r>
    </w:p>
    <w:p w14:paraId="2419665E"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lastRenderedPageBreak/>
        <w:t>b)</w:t>
      </w:r>
      <w:r w:rsidRPr="00BB2CCE">
        <w:rPr>
          <w:rFonts w:ascii="Times New Roman" w:eastAsia="Times New Roman" w:hAnsi="Times New Roman" w:cs="Times New Roman"/>
          <w:sz w:val="24"/>
          <w:szCs w:val="20"/>
          <w:lang w:val="en-GB"/>
        </w:rPr>
        <w:tab/>
      </w:r>
      <w:proofErr w:type="gramStart"/>
      <w:r w:rsidRPr="00BB2CCE">
        <w:rPr>
          <w:rFonts w:ascii="Times New Roman" w:eastAsia="Times New Roman" w:hAnsi="Times New Roman" w:cs="Times New Roman"/>
          <w:sz w:val="24"/>
          <w:szCs w:val="20"/>
          <w:lang w:val="en-GB"/>
        </w:rPr>
        <w:t>that</w:t>
      </w:r>
      <w:proofErr w:type="gramEnd"/>
      <w:r w:rsidRPr="00BB2CCE">
        <w:rPr>
          <w:rFonts w:ascii="Times New Roman" w:eastAsia="Times New Roman" w:hAnsi="Times New Roman" w:cs="Times New Roman"/>
          <w:sz w:val="24"/>
          <w:szCs w:val="20"/>
          <w:lang w:val="en-GB"/>
        </w:rPr>
        <w:t xml:space="preserve"> other radio services are allocated on either a primary or secondary basis in all or parts of the frequency range 4 400-4 990 MHz all three ITU regions;</w:t>
      </w:r>
    </w:p>
    <w:p w14:paraId="7D78EBB4"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c)</w:t>
      </w:r>
      <w:r w:rsidRPr="00BB2CCE">
        <w:rPr>
          <w:rFonts w:ascii="Times New Roman" w:eastAsia="Times New Roman" w:hAnsi="Times New Roman" w:cs="Times New Roman"/>
          <w:sz w:val="24"/>
          <w:szCs w:val="20"/>
          <w:lang w:val="en-GB"/>
        </w:rPr>
        <w:tab/>
      </w:r>
      <w:proofErr w:type="gramStart"/>
      <w:r w:rsidRPr="00BB2CCE">
        <w:rPr>
          <w:rFonts w:ascii="Times New Roman" w:eastAsia="Times New Roman" w:hAnsi="Times New Roman" w:cs="Times New Roman"/>
          <w:sz w:val="24"/>
          <w:szCs w:val="20"/>
          <w:lang w:val="en-GB"/>
        </w:rPr>
        <w:t>that</w:t>
      </w:r>
      <w:proofErr w:type="gramEnd"/>
      <w:r w:rsidRPr="00BB2CCE">
        <w:rPr>
          <w:rFonts w:ascii="Times New Roman" w:eastAsia="Times New Roman" w:hAnsi="Times New Roman" w:cs="Times New Roman"/>
          <w:sz w:val="24"/>
          <w:szCs w:val="20"/>
          <w:lang w:val="en-GB"/>
        </w:rPr>
        <w:t xml:space="preserve"> the RR No. </w:t>
      </w:r>
      <w:r w:rsidRPr="00BB2CCE">
        <w:rPr>
          <w:rFonts w:ascii="Times New Roman" w:eastAsia="Times New Roman" w:hAnsi="Times New Roman" w:cs="Times New Roman"/>
          <w:b/>
          <w:bCs/>
          <w:sz w:val="24"/>
          <w:szCs w:val="20"/>
          <w:lang w:val="en-GB"/>
        </w:rPr>
        <w:t>5.442</w:t>
      </w:r>
      <w:r w:rsidRPr="00BB2CCE">
        <w:rPr>
          <w:rFonts w:ascii="Times New Roman" w:eastAsia="Times New Roman" w:hAnsi="Times New Roman" w:cs="Times New Roman"/>
          <w:sz w:val="24"/>
          <w:szCs w:val="20"/>
          <w:lang w:val="en-GB"/>
        </w:rPr>
        <w:t xml:space="preserve"> provides some restrictions for the use of AMS in parts of the frequency band;</w:t>
      </w:r>
    </w:p>
    <w:p w14:paraId="22F74424"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sz w:val="24"/>
          <w:szCs w:val="20"/>
          <w:lang w:val="en-GB"/>
        </w:rPr>
        <w:t>d)</w:t>
      </w:r>
      <w:r w:rsidRPr="00BB2CCE">
        <w:rPr>
          <w:rFonts w:ascii="Times New Roman" w:eastAsia="Times New Roman" w:hAnsi="Times New Roman" w:cs="Times New Roman"/>
          <w:i/>
          <w:sz w:val="24"/>
          <w:szCs w:val="20"/>
          <w:lang w:val="en-GB"/>
        </w:rPr>
        <w:tab/>
      </w:r>
      <w:r w:rsidRPr="00BB2CCE">
        <w:rPr>
          <w:rFonts w:ascii="Times New Roman" w:eastAsia="Times New Roman" w:hAnsi="Times New Roman" w:cs="Times New Roman"/>
          <w:sz w:val="24"/>
          <w:szCs w:val="20"/>
          <w:lang w:val="en-GB"/>
        </w:rPr>
        <w:t xml:space="preserve">that technical characteristics and protection criteria for aeronautical mobile telemetry </w:t>
      </w:r>
      <w:ins w:id="29" w:author="USA" w:date="2020-10-28T13:29:00Z">
        <w:r w:rsidRPr="00BB2CCE">
          <w:rPr>
            <w:rFonts w:ascii="Times New Roman" w:eastAsia="Times New Roman" w:hAnsi="Times New Roman" w:cs="Times New Roman"/>
            <w:sz w:val="24"/>
            <w:szCs w:val="20"/>
            <w:lang w:val="en-GB"/>
          </w:rPr>
          <w:t xml:space="preserve">and maritime mobile telemetry </w:t>
        </w:r>
      </w:ins>
      <w:r w:rsidRPr="00BB2CCE">
        <w:rPr>
          <w:rFonts w:ascii="Times New Roman" w:eastAsia="Times New Roman" w:hAnsi="Times New Roman" w:cs="Times New Roman"/>
          <w:sz w:val="24"/>
          <w:szCs w:val="20"/>
          <w:lang w:val="en-GB"/>
        </w:rPr>
        <w:t>systems are not contained in this Recommendation,</w:t>
      </w:r>
    </w:p>
    <w:p w14:paraId="02FDD45A"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BB2CCE">
        <w:rPr>
          <w:rFonts w:ascii="Times New Roman" w:eastAsia="Times New Roman" w:hAnsi="Times New Roman" w:cs="Times New Roman"/>
          <w:i/>
          <w:sz w:val="24"/>
          <w:szCs w:val="20"/>
          <w:lang w:val="en-GB"/>
        </w:rPr>
        <w:t>recommends</w:t>
      </w:r>
    </w:p>
    <w:p w14:paraId="5EC827CE" w14:textId="77777777" w:rsidR="00BB2CCE" w:rsidRPr="00BB2CCE" w:rsidRDefault="00BB2CCE" w:rsidP="00BB2CCE">
      <w:pPr>
        <w:numPr>
          <w:ilvl w:val="0"/>
          <w:numId w:val="1"/>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contextualSpacing/>
        <w:jc w:val="both"/>
        <w:textAlignment w:val="baseline"/>
        <w:rPr>
          <w:ins w:id="30" w:author="USA" w:date="2020-10-28T13:30:00Z"/>
          <w:rFonts w:ascii="Times New Roman" w:eastAsia="Times New Roman" w:hAnsi="Times New Roman" w:cs="Times New Roman"/>
          <w:sz w:val="24"/>
          <w:szCs w:val="24"/>
          <w:lang w:val="en-GB"/>
        </w:rPr>
      </w:pPr>
      <w:r w:rsidRPr="00BB2CCE">
        <w:rPr>
          <w:rFonts w:ascii="Times New Roman" w:eastAsia="Calibri" w:hAnsi="Times New Roman" w:cs="Times New Roman"/>
          <w:b/>
          <w:bCs/>
          <w:sz w:val="24"/>
          <w:szCs w:val="24"/>
          <w:lang w:val="en-GB"/>
          <w:rPrChange w:id="31" w:author="USA" w:date="2020-10-28T13:31:00Z">
            <w:rPr>
              <w:b/>
              <w:bCs/>
              <w:lang w:val="en-GB"/>
            </w:rPr>
          </w:rPrChange>
        </w:rPr>
        <w:t>1</w:t>
      </w:r>
      <w:r w:rsidRPr="00BB2CCE">
        <w:rPr>
          <w:rFonts w:ascii="Times New Roman" w:eastAsia="Calibri" w:hAnsi="Times New Roman" w:cs="Times New Roman"/>
          <w:sz w:val="24"/>
          <w:szCs w:val="24"/>
          <w:lang w:val="en-GB"/>
          <w:rPrChange w:id="32" w:author="USA" w:date="2020-10-28T13:31:00Z">
            <w:rPr>
              <w:lang w:val="en-GB"/>
            </w:rPr>
          </w:rPrChange>
        </w:rPr>
        <w:tab/>
        <w:t>that the technical characteristics and protection criteria for systems operating in the AMS given in the Annex 1 should be used in performing sharing and compatibility analyses.</w:t>
      </w:r>
    </w:p>
    <w:p w14:paraId="3FAC02FF" w14:textId="77777777" w:rsidR="00BB2CCE" w:rsidRPr="00BB2CCE" w:rsidRDefault="00BB2CCE">
      <w:pPr>
        <w:tabs>
          <w:tab w:val="left" w:pos="794"/>
          <w:tab w:val="left" w:pos="1191"/>
          <w:tab w:val="left" w:pos="1588"/>
          <w:tab w:val="left" w:pos="1985"/>
        </w:tabs>
        <w:overflowPunct w:val="0"/>
        <w:autoSpaceDE w:val="0"/>
        <w:autoSpaceDN w:val="0"/>
        <w:adjustRightInd w:val="0"/>
        <w:spacing w:before="120" w:line="240" w:lineRule="auto"/>
        <w:ind w:left="792"/>
        <w:contextualSpacing/>
        <w:jc w:val="both"/>
        <w:textAlignment w:val="baseline"/>
        <w:rPr>
          <w:ins w:id="33" w:author="Taylor King" w:date="2020-10-07T14:10:00Z"/>
          <w:rFonts w:ascii="Calibri" w:eastAsia="Calibri" w:hAnsi="Calibri" w:cs="Arial"/>
        </w:rPr>
        <w:pPrChange w:id="34" w:author="USA" w:date="2020-10-28T13:30:00Z">
          <w:pPr/>
        </w:pPrChange>
      </w:pPr>
    </w:p>
    <w:p w14:paraId="44FBD677"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35" w:author="USA" w:date="2020-10-28T13:30:00Z"/>
          <w:rFonts w:ascii="Times New Roman" w:eastAsia="Times New Roman" w:hAnsi="Times New Roman" w:cs="Times New Roman"/>
          <w:sz w:val="24"/>
          <w:szCs w:val="20"/>
          <w:lang w:val="en-GB"/>
        </w:rPr>
      </w:pPr>
      <w:ins w:id="36" w:author="Limousin, Catherine" w:date="2020-10-30T14:28:00Z">
        <w:r w:rsidRPr="00BB2CCE">
          <w:rPr>
            <w:rFonts w:ascii="Times New Roman" w:eastAsia="Times New Roman" w:hAnsi="Times New Roman" w:cs="Times New Roman"/>
            <w:b/>
            <w:bCs/>
            <w:sz w:val="24"/>
            <w:szCs w:val="20"/>
            <w:lang w:val="en-GB"/>
          </w:rPr>
          <w:t>2</w:t>
        </w:r>
        <w:r w:rsidRPr="00BB2CCE">
          <w:rPr>
            <w:rFonts w:ascii="Times New Roman" w:eastAsia="Times New Roman" w:hAnsi="Times New Roman" w:cs="Times New Roman"/>
            <w:sz w:val="24"/>
            <w:szCs w:val="20"/>
            <w:lang w:val="en-GB"/>
          </w:rPr>
          <w:tab/>
        </w:r>
      </w:ins>
      <w:ins w:id="37" w:author="USA" w:date="2020-10-28T13:30:00Z">
        <w:r w:rsidRPr="00BB2CCE">
          <w:rPr>
            <w:rFonts w:ascii="Times New Roman" w:eastAsia="Times New Roman" w:hAnsi="Times New Roman" w:cs="Times New Roman"/>
            <w:sz w:val="24"/>
            <w:szCs w:val="20"/>
            <w:lang w:val="en-GB"/>
          </w:rPr>
          <w:t>that the technical characteristics and protection criteria for systems operating in the MMS given in Annex 2 should be used in performing sharing and compatibility analyses.</w:t>
        </w:r>
      </w:ins>
    </w:p>
    <w:p w14:paraId="0C5F674E"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del w:id="38" w:author="USA" w:date="2020-10-28T13:30:00Z"/>
          <w:rFonts w:ascii="Calibri" w:eastAsia="Calibri" w:hAnsi="Calibri" w:cs="Arial"/>
          <w:lang w:val="en-GB"/>
        </w:rPr>
      </w:pPr>
    </w:p>
    <w:p w14:paraId="430AC72B"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39" w:author="USA" w:date="2020-10-28T13:30:00Z">
        <w:r w:rsidRPr="00BB2CCE">
          <w:rPr>
            <w:rFonts w:ascii="Times New Roman" w:eastAsia="Times New Roman" w:hAnsi="Times New Roman" w:cs="Times New Roman"/>
            <w:b/>
            <w:bCs/>
            <w:sz w:val="24"/>
            <w:szCs w:val="20"/>
            <w:lang w:val="en-GB"/>
          </w:rPr>
          <w:t>3</w:t>
        </w:r>
      </w:ins>
      <w:del w:id="40" w:author="USA" w:date="2020-10-28T13:30:00Z">
        <w:r w:rsidRPr="00BB2CCE">
          <w:rPr>
            <w:rFonts w:ascii="Times New Roman" w:eastAsia="Times New Roman" w:hAnsi="Times New Roman" w:cs="Times New Roman"/>
            <w:b/>
            <w:bCs/>
            <w:sz w:val="24"/>
            <w:szCs w:val="20"/>
            <w:lang w:val="en-GB"/>
          </w:rPr>
          <w:delText>2</w:delText>
        </w:r>
      </w:del>
      <w:r w:rsidRPr="00BB2CCE">
        <w:rPr>
          <w:rFonts w:ascii="Times New Roman" w:eastAsia="Times New Roman" w:hAnsi="Times New Roman" w:cs="Times New Roman"/>
          <w:sz w:val="24"/>
          <w:szCs w:val="20"/>
          <w:lang w:val="en-GB"/>
        </w:rPr>
        <w:tab/>
        <w:t>that the following Note is considered as part of this Recommendation.</w:t>
      </w:r>
    </w:p>
    <w:p w14:paraId="0F87A06E"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NOTE – The characteristics and protection criteria should not have any adverse effect to Appendix </w:t>
      </w:r>
      <w:r w:rsidRPr="00BB2CCE">
        <w:rPr>
          <w:rFonts w:ascii="Times New Roman" w:eastAsia="Times New Roman" w:hAnsi="Times New Roman" w:cs="Times New Roman"/>
          <w:b/>
          <w:bCs/>
          <w:sz w:val="24"/>
          <w:szCs w:val="20"/>
          <w:lang w:val="en-GB"/>
        </w:rPr>
        <w:t>30B</w:t>
      </w:r>
      <w:r w:rsidRPr="00BB2CCE">
        <w:rPr>
          <w:rFonts w:ascii="Times New Roman" w:eastAsia="Times New Roman" w:hAnsi="Times New Roman" w:cs="Times New Roman"/>
          <w:sz w:val="24"/>
          <w:szCs w:val="20"/>
          <w:lang w:val="en-GB"/>
        </w:rPr>
        <w:t xml:space="preserve"> of the Radio Regulations</w:t>
      </w:r>
    </w:p>
    <w:p w14:paraId="61224D56"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7BFDD0FA"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534706DF"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40" w:after="280" w:line="240" w:lineRule="auto"/>
        <w:rPr>
          <w:rFonts w:ascii="Times New Roman Bold" w:eastAsia="Times New Roman" w:hAnsi="Times New Roman Bold" w:cs="Times New Roman"/>
          <w:b/>
          <w:sz w:val="28"/>
          <w:szCs w:val="20"/>
          <w:lang w:val="en-GB"/>
        </w:rPr>
      </w:pPr>
      <w:r w:rsidRPr="00BB2CCE">
        <w:rPr>
          <w:rFonts w:ascii="Times New Roman Bold" w:eastAsia="Times New Roman" w:hAnsi="Times New Roman Bold" w:cs="Times New Roman"/>
          <w:b/>
          <w:sz w:val="28"/>
          <w:szCs w:val="20"/>
          <w:lang w:val="en-GB"/>
        </w:rPr>
        <w:t>Annex 1</w:t>
      </w:r>
      <w:r w:rsidRPr="00BB2CCE">
        <w:rPr>
          <w:rFonts w:ascii="Times New Roman Bold" w:eastAsia="Times New Roman" w:hAnsi="Times New Roman Bold" w:cs="Times New Roman"/>
          <w:b/>
          <w:sz w:val="28"/>
          <w:szCs w:val="20"/>
          <w:lang w:val="en-GB"/>
        </w:rPr>
        <w:br/>
      </w:r>
      <w:r w:rsidRPr="00BB2CCE">
        <w:rPr>
          <w:rFonts w:ascii="Times New Roman Bold" w:eastAsia="Times New Roman" w:hAnsi="Times New Roman Bold" w:cs="Times New Roman"/>
          <w:b/>
          <w:sz w:val="28"/>
          <w:szCs w:val="20"/>
          <w:lang w:val="en-GB"/>
        </w:rPr>
        <w:br/>
        <w:t>Technical characteristics and protection criteria</w:t>
      </w:r>
      <w:ins w:id="41" w:author="USA" w:date="2020-10-28T13:32:00Z">
        <w:r w:rsidRPr="00BB2CCE">
          <w:rPr>
            <w:rFonts w:ascii="Times New Roman Bold" w:eastAsia="Times New Roman" w:hAnsi="Times New Roman Bold" w:cs="Times New Roman"/>
            <w:b/>
            <w:sz w:val="28"/>
            <w:szCs w:val="20"/>
            <w:lang w:val="en-GB"/>
          </w:rPr>
          <w:t xml:space="preserve"> for aeronautical mobile systems</w:t>
        </w:r>
      </w:ins>
    </w:p>
    <w:p w14:paraId="66DF832F"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1</w:t>
      </w:r>
      <w:r w:rsidRPr="00BB2CCE">
        <w:rPr>
          <w:rFonts w:ascii="Times New Roman" w:eastAsia="Times New Roman" w:hAnsi="Times New Roman" w:cs="Times New Roman"/>
          <w:b/>
          <w:sz w:val="28"/>
          <w:szCs w:val="20"/>
          <w:lang w:val="en-GB"/>
        </w:rPr>
        <w:tab/>
        <w:t>Introduction</w:t>
      </w:r>
    </w:p>
    <w:p w14:paraId="27B88AAD"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Systems and networks operating in the AMS are used for broadband, airborne data-links to support remote sensing, etc., applications.</w:t>
      </w:r>
    </w:p>
    <w:p w14:paraId="6DACD83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2</w:t>
      </w:r>
      <w:r w:rsidRPr="00BB2CCE">
        <w:rPr>
          <w:rFonts w:ascii="Times New Roman" w:eastAsia="Times New Roman" w:hAnsi="Times New Roman" w:cs="Times New Roman"/>
          <w:b/>
          <w:sz w:val="28"/>
          <w:szCs w:val="20"/>
          <w:lang w:val="en-GB"/>
        </w:rPr>
        <w:tab/>
        <w:t>Operational deployment</w:t>
      </w:r>
    </w:p>
    <w:p w14:paraId="1AEF1610" w14:textId="5338D36A"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eastAsia="ja-JP"/>
        </w:rPr>
        <w:t xml:space="preserve">Aeronautical mobile data links </w:t>
      </w:r>
      <w:r w:rsidRPr="00BB2CCE">
        <w:rPr>
          <w:rFonts w:ascii="Times New Roman" w:eastAsia="Times New Roman" w:hAnsi="Times New Roman" w:cs="Times New Roman"/>
          <w:sz w:val="24"/>
          <w:szCs w:val="20"/>
          <w:lang w:val="en-GB"/>
        </w:rPr>
        <w:t xml:space="preserve">are operated between aeronautical stations and aircraft stations, or between aircraft stations </w:t>
      </w:r>
      <w:ins w:id="42" w:author="TK1" w:date="2021-03-01T19:07:00Z">
        <w:r w:rsidR="001D7669">
          <w:rPr>
            <w:rFonts w:ascii="Times New Roman" w:eastAsia="Times New Roman" w:hAnsi="Times New Roman" w:cs="Times New Roman"/>
            <w:sz w:val="24"/>
            <w:szCs w:val="20"/>
            <w:lang w:val="en-GB"/>
          </w:rPr>
          <w:t xml:space="preserve">or ship stations </w:t>
        </w:r>
      </w:ins>
      <w:r w:rsidRPr="00BB2CCE">
        <w:rPr>
          <w:rFonts w:ascii="Times New Roman" w:eastAsia="Times New Roman" w:hAnsi="Times New Roman" w:cs="Times New Roman"/>
          <w:sz w:val="24"/>
          <w:szCs w:val="20"/>
          <w:lang w:val="en-GB"/>
        </w:rPr>
        <w:t>equipped with AMS data links (ADL) and can be deployed anywhere within a country whose administration has authorized their use in accordance with regulations.</w:t>
      </w:r>
    </w:p>
    <w:p w14:paraId="612E2F43"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ADL</w:t>
      </w:r>
      <w:ins w:id="43" w:author="USA" w:date="2020-10-28T13:34:00Z">
        <w:r w:rsidRPr="00BB2CCE">
          <w:rPr>
            <w:rFonts w:ascii="Times New Roman" w:eastAsia="Times New Roman" w:hAnsi="Times New Roman" w:cs="Times New Roman"/>
            <w:sz w:val="24"/>
            <w:szCs w:val="20"/>
            <w:lang w:val="en-GB"/>
          </w:rPr>
          <w:t xml:space="preserve"> </w:t>
        </w:r>
      </w:ins>
      <w:r w:rsidRPr="00BB2CCE">
        <w:rPr>
          <w:rFonts w:ascii="Times New Roman" w:eastAsia="Times New Roman" w:hAnsi="Times New Roman" w:cs="Times New Roman"/>
          <w:sz w:val="24"/>
          <w:szCs w:val="20"/>
          <w:lang w:val="en-GB"/>
        </w:rPr>
        <w:t>includes transmission from and to, either aircraft stations or a ground terminal considered as an aeronautical station. These transmissions could use bidirectional air</w:t>
      </w:r>
      <w:r w:rsidRPr="00BB2CCE">
        <w:rPr>
          <w:rFonts w:ascii="Times New Roman" w:eastAsia="Times New Roman" w:hAnsi="Times New Roman" w:cs="Times New Roman"/>
          <w:sz w:val="24"/>
          <w:szCs w:val="20"/>
          <w:lang w:val="en-GB"/>
        </w:rPr>
        <w:noBreakHyphen/>
        <w:t>to</w:t>
      </w:r>
      <w:r w:rsidRPr="00BB2CCE">
        <w:rPr>
          <w:rFonts w:ascii="Times New Roman" w:eastAsia="Times New Roman" w:hAnsi="Times New Roman" w:cs="Times New Roman"/>
          <w:sz w:val="24"/>
          <w:szCs w:val="20"/>
          <w:lang w:val="en-GB"/>
        </w:rPr>
        <w:noBreakHyphen/>
        <w:t>ground links, or relay through another airborne platform using an air</w:t>
      </w:r>
      <w:r w:rsidRPr="00BB2CCE">
        <w:rPr>
          <w:rFonts w:ascii="Times New Roman" w:eastAsia="Times New Roman" w:hAnsi="Times New Roman" w:cs="Times New Roman"/>
          <w:sz w:val="24"/>
          <w:szCs w:val="20"/>
          <w:lang w:val="en-GB"/>
        </w:rPr>
        <w:noBreakHyphen/>
        <w:t>to</w:t>
      </w:r>
      <w:r w:rsidRPr="00BB2CCE">
        <w:rPr>
          <w:rFonts w:ascii="Times New Roman" w:eastAsia="Times New Roman" w:hAnsi="Times New Roman" w:cs="Times New Roman"/>
          <w:sz w:val="24"/>
          <w:szCs w:val="20"/>
          <w:lang w:val="en-GB"/>
        </w:rPr>
        <w:noBreakHyphen/>
        <w:t>air data link. Links can be either simplex or duplex. The link lengths vary greatly in these applications. Although some of the link lengths may be relatively short, many of the link lengths approach the radio line</w:t>
      </w:r>
      <w:r w:rsidRPr="00BB2CCE">
        <w:rPr>
          <w:rFonts w:ascii="Times New Roman" w:eastAsia="Times New Roman" w:hAnsi="Times New Roman" w:cs="Times New Roman"/>
          <w:sz w:val="24"/>
          <w:szCs w:val="20"/>
          <w:lang w:val="en-GB"/>
        </w:rPr>
        <w:noBreakHyphen/>
        <w:t>of</w:t>
      </w:r>
      <w:r w:rsidRPr="00BB2CCE">
        <w:rPr>
          <w:rFonts w:ascii="Times New Roman" w:eastAsia="Times New Roman" w:hAnsi="Times New Roman" w:cs="Times New Roman"/>
          <w:sz w:val="24"/>
          <w:szCs w:val="20"/>
          <w:lang w:val="en-GB"/>
        </w:rPr>
        <w:noBreakHyphen/>
        <w:t>sight distance. The operational altitude of airborne platforms equipped with these ADLs can vary up to 20 000 m.</w:t>
      </w:r>
    </w:p>
    <w:p w14:paraId="43D81A2C"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The ground terminals may be at a permanent location or they may be transportable. Transportable ground terminals can be moved to meet operational needs and the duration of use while it remains at a particular location is dependent upon operational requirements.</w:t>
      </w:r>
      <w:ins w:id="44" w:author="TK" w:date="2020-09-22T14:07:00Z">
        <w:r w:rsidRPr="00BB2CCE">
          <w:rPr>
            <w:rFonts w:ascii="Times New Roman" w:eastAsia="Times New Roman" w:hAnsi="Times New Roman" w:cs="Times New Roman"/>
            <w:sz w:val="24"/>
            <w:szCs w:val="20"/>
            <w:lang w:val="en-GB"/>
          </w:rPr>
          <w:t xml:space="preserve"> </w:t>
        </w:r>
      </w:ins>
      <w:ins w:id="45" w:author="USA" w:date="2020-10-28T13:35:00Z">
        <w:r w:rsidRPr="00BB2CCE">
          <w:rPr>
            <w:rFonts w:ascii="Times New Roman" w:eastAsia="Times New Roman" w:hAnsi="Times New Roman" w:cs="Times New Roman"/>
            <w:sz w:val="24"/>
            <w:szCs w:val="20"/>
            <w:lang w:val="en-GB"/>
          </w:rPr>
          <w:t>Transportable ground terminals may be installed on ships.</w:t>
        </w:r>
      </w:ins>
    </w:p>
    <w:p w14:paraId="5470D4FD"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07A7C0EF"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lastRenderedPageBreak/>
        <w:t>3</w:t>
      </w:r>
      <w:r w:rsidRPr="00BB2CCE">
        <w:rPr>
          <w:rFonts w:ascii="Times New Roman" w:eastAsia="Times New Roman" w:hAnsi="Times New Roman" w:cs="Times New Roman"/>
          <w:b/>
          <w:sz w:val="28"/>
          <w:szCs w:val="20"/>
          <w:lang w:val="en-GB"/>
        </w:rPr>
        <w:tab/>
        <w:t>Technical characteristics of aeronautical mobile systems</w:t>
      </w:r>
    </w:p>
    <w:p w14:paraId="49A14E31"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BB2CCE">
        <w:rPr>
          <w:rFonts w:ascii="Times New Roman" w:eastAsia="Times New Roman" w:hAnsi="Times New Roman" w:cs="Times New Roman"/>
          <w:sz w:val="24"/>
          <w:szCs w:val="20"/>
          <w:lang w:val="en-GB" w:eastAsia="ja-JP"/>
        </w:rPr>
        <w:t>4 400-4 990 MHz</w:t>
      </w:r>
      <w:r w:rsidRPr="00BB2CCE">
        <w:rPr>
          <w:rFonts w:ascii="Times New Roman" w:eastAsia="Times New Roman" w:hAnsi="Times New Roman" w:cs="Times New Roman"/>
          <w:sz w:val="24"/>
          <w:szCs w:val="20"/>
          <w:lang w:val="en-GB"/>
        </w:rPr>
        <w:t xml:space="preserve"> are provided in Table 1.</w:t>
      </w:r>
      <w:ins w:id="46" w:author="TK" w:date="2020-09-22T14:09:00Z">
        <w:r w:rsidRPr="00BB2CCE">
          <w:rPr>
            <w:rFonts w:ascii="Times New Roman" w:eastAsia="Times New Roman" w:hAnsi="Times New Roman" w:cs="Times New Roman"/>
            <w:sz w:val="24"/>
            <w:szCs w:val="20"/>
            <w:lang w:val="en-GB"/>
          </w:rPr>
          <w:t xml:space="preserve"> </w:t>
        </w:r>
      </w:ins>
    </w:p>
    <w:p w14:paraId="4C417E9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BB2CCE">
        <w:rPr>
          <w:rFonts w:ascii="Times New Roman" w:eastAsia="Times New Roman" w:hAnsi="Times New Roman" w:cs="Times New Roman"/>
          <w:b/>
          <w:sz w:val="24"/>
          <w:szCs w:val="20"/>
          <w:lang w:val="en-GB"/>
        </w:rPr>
        <w:t>3.1</w:t>
      </w:r>
      <w:r w:rsidRPr="00BB2CCE">
        <w:rPr>
          <w:rFonts w:ascii="Times New Roman" w:eastAsia="Times New Roman" w:hAnsi="Times New Roman" w:cs="Times New Roman"/>
          <w:b/>
          <w:sz w:val="24"/>
          <w:szCs w:val="20"/>
          <w:lang w:val="en-GB"/>
        </w:rPr>
        <w:tab/>
        <w:t>Transmitter and receiver characteristics</w:t>
      </w:r>
    </w:p>
    <w:p w14:paraId="07A19FE7"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The aeronautical mobile systems operating or planned to operate within the frequency range </w:t>
      </w:r>
      <w:r w:rsidRPr="00BB2CCE">
        <w:rPr>
          <w:rFonts w:ascii="Times New Roman" w:eastAsia="Times New Roman" w:hAnsi="Times New Roman" w:cs="Times New Roman"/>
          <w:sz w:val="24"/>
          <w:szCs w:val="20"/>
          <w:lang w:val="en-GB" w:eastAsia="ja-JP"/>
        </w:rPr>
        <w:t>4 400</w:t>
      </w:r>
      <w:r w:rsidRPr="00BB2CCE">
        <w:rPr>
          <w:rFonts w:ascii="Times New Roman" w:eastAsia="Times New Roman" w:hAnsi="Times New Roman" w:cs="Times New Roman"/>
          <w:sz w:val="24"/>
          <w:szCs w:val="20"/>
          <w:lang w:val="en-GB" w:eastAsia="ja-JP"/>
        </w:rPr>
        <w:noBreakHyphen/>
        <w:t>4 990 MHz</w:t>
      </w:r>
      <w:r w:rsidRPr="00BB2CCE">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5E8013DE"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BB2CCE">
        <w:rPr>
          <w:rFonts w:ascii="Times New Roman" w:eastAsia="Times New Roman" w:hAnsi="Times New Roman" w:cs="Times New Roman"/>
          <w:b/>
          <w:sz w:val="24"/>
          <w:szCs w:val="20"/>
          <w:lang w:val="en-GB"/>
        </w:rPr>
        <w:t>3.2</w:t>
      </w:r>
      <w:r w:rsidRPr="00BB2CCE">
        <w:rPr>
          <w:rFonts w:ascii="Times New Roman" w:eastAsia="Times New Roman" w:hAnsi="Times New Roman" w:cs="Times New Roman"/>
          <w:b/>
          <w:sz w:val="24"/>
          <w:szCs w:val="20"/>
          <w:lang w:val="en-GB"/>
        </w:rPr>
        <w:tab/>
        <w:t>Antenna characteristics</w:t>
      </w:r>
    </w:p>
    <w:p w14:paraId="72871944"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pacing w:val="-2"/>
          <w:sz w:val="24"/>
          <w:szCs w:val="20"/>
          <w:lang w:val="en-GB"/>
        </w:rPr>
        <w:t xml:space="preserve">A variety of different types of antennas are used by systems in the frequency range </w:t>
      </w:r>
      <w:r w:rsidRPr="00BB2CCE">
        <w:rPr>
          <w:rFonts w:ascii="Times New Roman" w:eastAsia="Times New Roman" w:hAnsi="Times New Roman" w:cs="Times New Roman"/>
          <w:spacing w:val="-2"/>
          <w:sz w:val="24"/>
          <w:szCs w:val="20"/>
          <w:lang w:val="en-GB" w:eastAsia="ja-JP"/>
        </w:rPr>
        <w:t>4 400</w:t>
      </w:r>
      <w:r w:rsidRPr="00BB2CCE">
        <w:rPr>
          <w:rFonts w:ascii="Times New Roman" w:eastAsia="Times New Roman" w:hAnsi="Times New Roman" w:cs="Times New Roman"/>
          <w:spacing w:val="-2"/>
          <w:sz w:val="24"/>
          <w:szCs w:val="20"/>
          <w:lang w:val="en-GB" w:eastAsia="ja-JP"/>
        </w:rPr>
        <w:noBreakHyphen/>
        <w:t>4 990 MHz</w:t>
      </w:r>
      <w:r w:rsidRPr="00BB2CCE">
        <w:rPr>
          <w:rFonts w:ascii="Times New Roman" w:eastAsia="Times New Roman" w:hAnsi="Times New Roman" w:cs="Times New Roman"/>
          <w:sz w:val="24"/>
          <w:szCs w:val="20"/>
          <w:lang w:val="en-GB"/>
        </w:rPr>
        <w:t xml:space="preserve">. Antennas in this range are generally of a variety of sizes and vary between the airborne component of the link and the ground based component of the link. The airborne antenna gains are typically between +3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 xml:space="preserve"> and 19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 The ground based antenna gain is typically between 3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 xml:space="preserve"> and 31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 Horizontal, and vertical polarizations could be used.</w:t>
      </w:r>
    </w:p>
    <w:p w14:paraId="43E13BF1"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lang w:val="en-GB"/>
        </w:rPr>
      </w:pPr>
      <w:r w:rsidRPr="00BB2CCE">
        <w:rPr>
          <w:rFonts w:ascii="Times New Roman" w:eastAsia="Times New Roman" w:hAnsi="Times New Roman" w:cs="Times New Roman"/>
          <w:sz w:val="24"/>
          <w:szCs w:val="20"/>
          <w:lang w:val="en-GB"/>
        </w:rPr>
        <w:t>Antenna characteristics available in</w:t>
      </w:r>
      <w:del w:id="47" w:author="USA" w:date="2020-10-28T13:38:00Z">
        <w:r w:rsidRPr="00BB2CCE">
          <w:rPr>
            <w:rFonts w:ascii="Times New Roman" w:eastAsia="Times New Roman" w:hAnsi="Times New Roman" w:cs="Times New Roman"/>
            <w:sz w:val="24"/>
            <w:szCs w:val="20"/>
            <w:lang w:val="en-GB"/>
          </w:rPr>
          <w:delText xml:space="preserve"> the</w:delText>
        </w:r>
      </w:del>
      <w:r w:rsidRPr="00BB2CCE">
        <w:rPr>
          <w:rFonts w:ascii="Times New Roman" w:eastAsia="Times New Roman" w:hAnsi="Times New Roman" w:cs="Times New Roman"/>
          <w:sz w:val="24"/>
          <w:szCs w:val="20"/>
          <w:lang w:val="en-GB"/>
        </w:rPr>
        <w:t xml:space="preserve"> Table 1 should be used for studies unless measured data is available.</w:t>
      </w:r>
    </w:p>
    <w:p w14:paraId="32C5584E"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4</w:t>
      </w:r>
      <w:r w:rsidRPr="00BB2CCE">
        <w:rPr>
          <w:rFonts w:ascii="Times New Roman" w:eastAsia="Times New Roman" w:hAnsi="Times New Roman" w:cs="Times New Roman"/>
          <w:b/>
          <w:sz w:val="28"/>
          <w:szCs w:val="20"/>
          <w:lang w:val="en-GB"/>
        </w:rPr>
        <w:tab/>
        <w:t xml:space="preserve">Protection criteria </w:t>
      </w:r>
    </w:p>
    <w:p w14:paraId="57D97450"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An increase in receiver effective noise of 1 dB would result in significant degradation in communication range.</w:t>
      </w:r>
    </w:p>
    <w:p w14:paraId="4C5001F2"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Such an increase in effective receiver noise level corresponds to an (</w:t>
      </w:r>
      <w:r w:rsidRPr="00BB2CCE">
        <w:rPr>
          <w:rFonts w:ascii="Times New Roman" w:eastAsia="Times New Roman" w:hAnsi="Times New Roman" w:cs="Times New Roman"/>
          <w:i/>
          <w:iCs/>
          <w:sz w:val="24"/>
          <w:szCs w:val="20"/>
          <w:lang w:val="en-GB"/>
        </w:rPr>
        <w:t>I</w:t>
      </w:r>
      <w:r w:rsidRPr="00BB2CCE">
        <w:rPr>
          <w:rFonts w:ascii="Times New Roman" w:eastAsia="Times New Roman" w:hAnsi="Times New Roman" w:cs="Times New Roman"/>
          <w:sz w:val="24"/>
          <w:szCs w:val="20"/>
          <w:lang w:val="en-GB"/>
        </w:rPr>
        <w:t> + </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 xml:space="preserve"> ratio of 1.26, or an </w:t>
      </w:r>
      <w:r w:rsidRPr="00BB2CCE">
        <w:rPr>
          <w:rFonts w:ascii="Times New Roman" w:eastAsia="Times New Roman" w:hAnsi="Times New Roman" w:cs="Times New Roman"/>
          <w:i/>
          <w:iCs/>
          <w:sz w:val="24"/>
          <w:szCs w:val="20"/>
          <w:lang w:val="en-GB"/>
        </w:rPr>
        <w:t>I/N</w:t>
      </w:r>
      <w:r w:rsidRPr="00BB2CCE">
        <w:rPr>
          <w:rFonts w:ascii="Times New Roman" w:eastAsia="Times New Roman" w:hAnsi="Times New Roman" w:cs="Times New Roman"/>
          <w:sz w:val="24"/>
          <w:szCs w:val="20"/>
          <w:lang w:val="en-GB"/>
        </w:rPr>
        <w:t xml:space="preserve"> ratio of about −6 </w:t>
      </w:r>
      <w:proofErr w:type="spellStart"/>
      <w:r w:rsidRPr="00BB2CCE">
        <w:rPr>
          <w:rFonts w:ascii="Times New Roman" w:eastAsia="Times New Roman" w:hAnsi="Times New Roman" w:cs="Times New Roman"/>
          <w:sz w:val="24"/>
          <w:szCs w:val="20"/>
          <w:lang w:val="en-GB"/>
        </w:rPr>
        <w:t>dB.</w:t>
      </w:r>
      <w:proofErr w:type="spellEnd"/>
      <w:r w:rsidRPr="00BB2CCE">
        <w:rPr>
          <w:rFonts w:ascii="Times New Roman" w:eastAsia="Times New Roman" w:hAnsi="Times New Roman" w:cs="Times New Roman"/>
          <w:sz w:val="24"/>
          <w:szCs w:val="20"/>
          <w:lang w:val="en-GB"/>
        </w:rPr>
        <w:t xml:space="preserve"> This represents the required protection criterion for the AMS systems referenced herein from interference due to another radiocommunication service. If multiple potential interference sources are present, protection of the AMS and MMS systems requires that this criterion is not exceeded due to the aggregate interference from the multiple sources.</w:t>
      </w:r>
    </w:p>
    <w:p w14:paraId="3467756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0010F8F9" w14:textId="77777777" w:rsidR="00BB2CCE" w:rsidRPr="00BB2CCE" w:rsidRDefault="00BB2CCE" w:rsidP="00BB2CCE">
      <w:pPr>
        <w:spacing w:line="240" w:lineRule="auto"/>
        <w:jc w:val="left"/>
        <w:rPr>
          <w:rFonts w:ascii="Times New Roman" w:eastAsia="Times New Roman" w:hAnsi="Times New Roman" w:cs="Times New Roman"/>
          <w:caps/>
          <w:sz w:val="24"/>
          <w:szCs w:val="24"/>
          <w:lang w:val="en-GB"/>
        </w:rPr>
        <w:sectPr w:rsidR="00BB2CCE" w:rsidRPr="00BB2CCE">
          <w:pgSz w:w="11907" w:h="16834"/>
          <w:pgMar w:top="1418" w:right="1134" w:bottom="1134" w:left="1134" w:header="720" w:footer="482" w:gutter="0"/>
          <w:paperSrc w:first="15" w:other="15"/>
          <w:pgNumType w:start="1"/>
          <w:cols w:space="720"/>
        </w:sectPr>
      </w:pPr>
    </w:p>
    <w:p w14:paraId="262C0D2C"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BB2CCE">
        <w:rPr>
          <w:rFonts w:ascii="Times New Roman" w:eastAsia="Calibri" w:hAnsi="Times New Roman" w:cs="Times New Roman"/>
          <w:caps/>
          <w:sz w:val="24"/>
          <w:szCs w:val="24"/>
          <w:lang w:val="en-GB"/>
        </w:rPr>
        <w:lastRenderedPageBreak/>
        <w:t>TABLE  1</w:t>
      </w:r>
    </w:p>
    <w:p w14:paraId="03022AFB"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rPr>
        <w:t xml:space="preserve">Typical technical characteristics of representative aeronautical mobile service systems operated in the frequency range </w:t>
      </w:r>
      <w:r w:rsidRPr="00BB2CCE">
        <w:rPr>
          <w:rFonts w:ascii="Times New Roman Bold" w:eastAsia="Calibri" w:hAnsi="Times New Roman Bold" w:cs="Times New Roman Bold"/>
          <w:b/>
          <w:sz w:val="24"/>
          <w:szCs w:val="24"/>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BB2CCE" w:rsidRPr="00BB2CCE" w14:paraId="0E73FCF7"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377FB5"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Cs w:val="24"/>
                <w:lang w:val="en-GB" w:eastAsia="ja-JP"/>
              </w:rPr>
            </w:pPr>
            <w:r w:rsidRPr="00BB2CCE">
              <w:rPr>
                <w:rFonts w:ascii="Times New Roman Bold" w:eastAsia="Calibri" w:hAnsi="Times New Roman Bold" w:cs="Times New Roman Bold"/>
                <w:b/>
                <w:sz w:val="24"/>
                <w:szCs w:val="24"/>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D2AEFCA"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4"/>
                <w:lang w:val="en-GB" w:eastAsia="ja-JP"/>
              </w:rPr>
            </w:pPr>
            <w:r w:rsidRPr="00BB2CCE">
              <w:rPr>
                <w:rFonts w:ascii="Times New Roman Bold" w:eastAsia="Calibri" w:hAnsi="Times New Roman Bold" w:cs="Times New Roman Bold"/>
                <w:b/>
                <w:sz w:val="24"/>
                <w:szCs w:val="24"/>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333DE939"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1</w:t>
            </w:r>
          </w:p>
          <w:p w14:paraId="6928F9E2"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4074C8F"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1</w:t>
            </w:r>
          </w:p>
          <w:p w14:paraId="0710F4A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308650F5"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2</w:t>
            </w:r>
          </w:p>
          <w:p w14:paraId="2BDC99E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907FC2B"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2</w:t>
            </w:r>
          </w:p>
          <w:p w14:paraId="5261D6A3"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r>
      <w:tr w:rsidR="00BB2CCE" w:rsidRPr="00BB2CCE" w14:paraId="5C652EAC" w14:textId="77777777" w:rsidTr="00BB2CC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2BC49B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Transmitter</w:t>
            </w:r>
          </w:p>
        </w:tc>
      </w:tr>
      <w:tr w:rsidR="00BB2CCE" w:rsidRPr="00BB2CCE" w14:paraId="1F24D93F"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30BC6EF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7FA35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4DAB1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4C7D5E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66F5D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5F2D0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5E603556"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3AEFAC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AD7D40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4ECDBD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DB9B64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8924AA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F46135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30-39</w:t>
            </w:r>
          </w:p>
        </w:tc>
      </w:tr>
      <w:tr w:rsidR="00BB2CCE" w:rsidRPr="00BB2CCE" w14:paraId="7C18622F"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BEB0A7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72FC87F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CF8CC5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FC34B9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238C07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63C8DC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r>
      <w:tr w:rsidR="00BB2CCE" w:rsidRPr="00BB2CCE" w14:paraId="782FEA28" w14:textId="77777777" w:rsidTr="00BB2CC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E7BA32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Receiver</w:t>
            </w:r>
          </w:p>
        </w:tc>
      </w:tr>
      <w:tr w:rsidR="00BB2CCE" w:rsidRPr="00BB2CCE" w14:paraId="5DA3AE7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137078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729925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0E050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874758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6CCBB2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7352A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2E7F1440"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B69392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3EC1E41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F58CB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C7D48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517C6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1E7BC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r>
      <w:tr w:rsidR="00BB2CCE" w:rsidRPr="00BB2CCE" w14:paraId="1A95240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5C38B35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645E80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2E2337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ADC886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9690DF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E4A7C7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r>
      <w:tr w:rsidR="00BB2CCE" w:rsidRPr="00BB2CCE" w14:paraId="0C870EA7"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69377E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26CD4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41E5A2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B763E7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248794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161B5C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−103 to −98</w:t>
            </w:r>
          </w:p>
        </w:tc>
      </w:tr>
      <w:tr w:rsidR="00BB2CCE" w:rsidRPr="00BB2CCE" w14:paraId="10B436BE" w14:textId="77777777" w:rsidTr="00BB2CC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449DD1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Antenna</w:t>
            </w:r>
          </w:p>
        </w:tc>
      </w:tr>
      <w:tr w:rsidR="00BB2CCE" w:rsidRPr="00BB2CCE" w14:paraId="3DC9832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CA4DA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B4C676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D27AAD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5D0E9F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AABB07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79DD75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D5B06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580B1FA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r>
      <w:tr w:rsidR="00BB2CCE" w:rsidRPr="00BB2CCE" w14:paraId="14B29DFC"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6B998A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492239E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41150B4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F5F200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5F5D6A7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1DCA259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1184F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E2814B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2B051E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3143E4F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31</w:t>
            </w:r>
          </w:p>
        </w:tc>
      </w:tr>
      <w:tr w:rsidR="00BB2CCE" w:rsidRPr="00BB2CCE" w14:paraId="032536A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3639B6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F4C68A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15779A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3E3C5B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14254F5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766227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89CB1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741651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22D0B3A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B889E1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w:t>
            </w:r>
          </w:p>
        </w:tc>
      </w:tr>
      <w:tr w:rsidR="00BB2CCE" w:rsidRPr="00BB2CCE" w14:paraId="280C5A8F"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5ADEF1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CBA4A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1C63F3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D74185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29D6A9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B1E7EA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BEEA19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CBA098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r>
      <w:tr w:rsidR="00BB2CCE" w:rsidRPr="00BB2CCE" w14:paraId="629E189D"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FAE39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3FFAB25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F985EF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380F04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648E512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vertAlign w:val="superscript"/>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2CCD11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67F0DF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348958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r>
      <w:tr w:rsidR="00BB2CCE" w:rsidRPr="00BB2CCE" w14:paraId="64184EEA"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62329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lastRenderedPageBreak/>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6DF95E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2A9DE9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9CCF4F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66DD69D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733127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D58F8A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9484E8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5F9506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688F7F6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r w:rsidR="00BB2CCE" w:rsidRPr="00BB2CCE" w14:paraId="5BD50C6C"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3984A7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546C85F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25B9E4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FD321C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11C43E1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308ECE0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81A1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0D564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3BB2DB4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5793CAB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bl>
    <w:p w14:paraId="174A76AF"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0"/>
          <w:szCs w:val="20"/>
          <w:lang w:val="en-GB" w:eastAsia="ja-JP"/>
        </w:rPr>
      </w:pPr>
    </w:p>
    <w:p w14:paraId="1EB7DD2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0"/>
          <w:szCs w:val="20"/>
          <w:lang w:val="pt-BR" w:eastAsia="ja-JP"/>
        </w:rPr>
      </w:pPr>
      <w:r w:rsidRPr="00BB2CCE">
        <w:rPr>
          <w:rFonts w:ascii="Times New Roman" w:eastAsia="Times New Roman" w:hAnsi="Times New Roman" w:cs="Times New Roman"/>
          <w:sz w:val="24"/>
          <w:szCs w:val="20"/>
          <w:lang w:val="pt-BR" w:eastAsia="ja-JP"/>
        </w:rPr>
        <w:br w:type="page"/>
      </w:r>
    </w:p>
    <w:p w14:paraId="0EAD241A"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4"/>
          <w:lang w:val="en-GB"/>
        </w:rPr>
      </w:pPr>
      <w:r w:rsidRPr="00BB2CCE">
        <w:rPr>
          <w:rFonts w:ascii="Times New Roman" w:eastAsia="Calibri" w:hAnsi="Times New Roman" w:cs="Times New Roman"/>
          <w:caps/>
          <w:sz w:val="24"/>
          <w:szCs w:val="24"/>
          <w:lang w:val="fr-FR"/>
        </w:rPr>
        <w:lastRenderedPageBreak/>
        <w:t>TABLE</w:t>
      </w:r>
      <w:r w:rsidRPr="00BB2CCE">
        <w:rPr>
          <w:rFonts w:ascii="Times New Roman" w:eastAsia="Calibri" w:hAnsi="Times New Roman" w:cs="Times New Roman"/>
          <w:caps/>
          <w:sz w:val="24"/>
          <w:szCs w:val="24"/>
          <w:lang w:val="en-GB"/>
        </w:rPr>
        <w:t xml:space="preserve"> 1 (</w:t>
      </w:r>
      <w:r w:rsidRPr="00BB2CCE">
        <w:rPr>
          <w:rFonts w:ascii="Times New Roman" w:eastAsia="Calibri" w:hAnsi="Times New Roman" w:cs="Times New Roman"/>
          <w:i/>
          <w:iCs/>
          <w:sz w:val="24"/>
          <w:szCs w:val="24"/>
          <w:lang w:val="en-GB"/>
        </w:rPr>
        <w:t>Continued</w:t>
      </w:r>
      <w:r w:rsidRPr="00BB2CCE">
        <w:rPr>
          <w:rFonts w:ascii="Times New Roman" w:eastAsia="Calibri" w:hAnsi="Times New Roman" w:cs="Times New Roman"/>
          <w:caps/>
          <w:sz w:val="24"/>
          <w:szCs w:val="24"/>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BB2CCE" w:rsidRPr="00BB2CCE" w14:paraId="495ED79C"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4EACA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Cs w:val="24"/>
                <w:lang w:val="en-GB" w:eastAsia="ja-JP"/>
              </w:rPr>
            </w:pPr>
            <w:r w:rsidRPr="00BB2CCE">
              <w:rPr>
                <w:rFonts w:ascii="Times New Roman Bold" w:eastAsia="Calibri" w:hAnsi="Times New Roman Bold" w:cs="Times New Roman Bold"/>
                <w:b/>
                <w:sz w:val="24"/>
                <w:szCs w:val="24"/>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412BE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4"/>
                <w:lang w:val="en-GB" w:eastAsia="ja-JP"/>
              </w:rPr>
            </w:pPr>
            <w:r w:rsidRPr="00BB2CCE">
              <w:rPr>
                <w:rFonts w:ascii="Times New Roman Bold" w:eastAsia="Calibri" w:hAnsi="Times New Roman Bold" w:cs="Times New Roman Bold"/>
                <w:b/>
                <w:sz w:val="24"/>
                <w:szCs w:val="24"/>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B3EE69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3</w:t>
            </w:r>
          </w:p>
          <w:p w14:paraId="0721BB6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41F11E5"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3</w:t>
            </w:r>
          </w:p>
          <w:p w14:paraId="26FE4FD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54AAAAE"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4</w:t>
            </w:r>
          </w:p>
          <w:p w14:paraId="1C827D13"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5050DA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4</w:t>
            </w:r>
          </w:p>
          <w:p w14:paraId="3DE9B202"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r>
      <w:tr w:rsidR="00BB2CCE" w:rsidRPr="00BB2CCE" w14:paraId="604B3D71" w14:textId="77777777" w:rsidTr="00BB2CC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682503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4"/>
                <w:szCs w:val="20"/>
                <w:lang w:val="en-GB" w:eastAsia="ja-JP"/>
              </w:rPr>
            </w:pPr>
            <w:r w:rsidRPr="00BB2CCE">
              <w:rPr>
                <w:rFonts w:ascii="Times New Roman" w:eastAsia="Times New Roman" w:hAnsi="Times New Roman" w:cs="Times New Roman"/>
                <w:sz w:val="24"/>
                <w:szCs w:val="20"/>
                <w:lang w:val="en-GB" w:eastAsia="ja-JP"/>
              </w:rPr>
              <w:t>Transmitter</w:t>
            </w:r>
          </w:p>
        </w:tc>
      </w:tr>
      <w:tr w:rsidR="00BB2CCE" w:rsidRPr="00BB2CCE" w14:paraId="23F617E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4181097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E5600C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46818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87EC4E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25587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62BA8C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r>
      <w:tr w:rsidR="00BB2CCE" w:rsidRPr="00BB2CCE" w14:paraId="77A4E54D" w14:textId="77777777" w:rsidTr="00BB2CCE">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32FFFBA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2166A78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A36197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87CF81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D46C4B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5EF4FD4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37</w:t>
            </w:r>
          </w:p>
        </w:tc>
      </w:tr>
      <w:tr w:rsidR="00BB2CCE" w:rsidRPr="00BB2CCE" w14:paraId="647DB56B"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0BFDC5B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2197CCC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7980EC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F7C38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B7FD8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52A0237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2.4 / 4.8 / 9.6</w:t>
            </w:r>
          </w:p>
        </w:tc>
      </w:tr>
      <w:tr w:rsidR="00BB2CCE" w:rsidRPr="00BB2CCE" w14:paraId="7F5B0537" w14:textId="77777777" w:rsidTr="00BB2CC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5A5A94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Receiver</w:t>
            </w:r>
          </w:p>
        </w:tc>
      </w:tr>
      <w:tr w:rsidR="00BB2CCE" w:rsidRPr="00BB2CCE" w14:paraId="332563B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1E410A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560CD3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6DAE517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377ED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ADDC0B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83778E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r>
      <w:tr w:rsidR="00BB2CCE" w:rsidRPr="00BB2CCE" w14:paraId="09556EE1"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3C6F801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1C9171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2B1C8D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972A2D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4DDEF26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D06CF8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2.6 / 5.0 / 10</w:t>
            </w:r>
          </w:p>
        </w:tc>
      </w:tr>
      <w:tr w:rsidR="00BB2CCE" w:rsidRPr="00BB2CCE" w14:paraId="1F1B2F3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D8B5D9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569352D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6CDEA14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3DF0FF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2.5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F736BE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59FECD6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r>
      <w:tr w:rsidR="00BB2CCE" w:rsidRPr="00BB2CCE" w14:paraId="35BD7862"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70EEB39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06D39B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94C1DC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81F8EF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DBCAFF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AB7517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101</w:t>
            </w:r>
          </w:p>
        </w:tc>
      </w:tr>
      <w:tr w:rsidR="00BB2CCE" w:rsidRPr="00BB2CCE" w14:paraId="23547A4E" w14:textId="77777777" w:rsidTr="00BB2CC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0C010E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Antenna</w:t>
            </w:r>
          </w:p>
        </w:tc>
      </w:tr>
      <w:tr w:rsidR="00BB2CCE" w:rsidRPr="00BB2CCE" w14:paraId="3A003271"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AE4D1C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374FEDF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106A267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353042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2D3A40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C48D2D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0CE9A8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10B7EC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10B0ED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0459F6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r>
      <w:tr w:rsidR="00BB2CCE" w:rsidRPr="00BB2CCE" w14:paraId="5F24C5C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349BE99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5C5D768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08994B7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BF040E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AF7051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18AD9C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6D0CD3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35E1D8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C9FF28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F28E6A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30</w:t>
            </w:r>
          </w:p>
        </w:tc>
      </w:tr>
      <w:tr w:rsidR="00BB2CCE" w:rsidRPr="00BB2CCE" w14:paraId="7E41EE9E"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0C3E63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1663A9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0858D56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2FF920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193016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6FAA5A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54BED6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CDF20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6ED814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08520A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17</w:t>
            </w:r>
          </w:p>
        </w:tc>
      </w:tr>
      <w:tr w:rsidR="00BB2CCE" w:rsidRPr="00BB2CCE" w14:paraId="07B883E6"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426C28B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A6213E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2FA2333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C93F54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335DAB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4149F9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63AEFB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E0A4DF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C5DCF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5EC5CF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r>
      <w:tr w:rsidR="00BB2CCE" w:rsidRPr="00BB2CCE" w14:paraId="7293D053"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4CA8B95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7FDB0D9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11A4D1D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B12EE4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204D384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4D758F2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201B95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2F0C5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2F9ADD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F8DEB9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r>
      <w:tr w:rsidR="00BB2CCE" w:rsidRPr="00BB2CCE" w14:paraId="6F3D0F86"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BAC038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010F2F6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E99429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89CE7C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674E72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DD4BAE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51313C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EB57D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A94DD8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C03F78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r>
      <w:tr w:rsidR="00BB2CCE" w:rsidRPr="00BB2CCE" w14:paraId="339B1555"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14897B2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794610D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000A5C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3E49A7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40577A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0CD228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8B196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FD5DC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A6766B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BDD4B3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r>
    </w:tbl>
    <w:p w14:paraId="5F8E38F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br w:type="page"/>
      </w:r>
    </w:p>
    <w:p w14:paraId="6E2D3D51"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BB2CCE">
        <w:rPr>
          <w:rFonts w:ascii="Times New Roman" w:eastAsia="Calibri" w:hAnsi="Times New Roman" w:cs="Times New Roman"/>
          <w:caps/>
          <w:sz w:val="24"/>
          <w:szCs w:val="24"/>
          <w:lang w:val="fr-FR"/>
        </w:rPr>
        <w:lastRenderedPageBreak/>
        <w:t>TABLE</w:t>
      </w:r>
      <w:r w:rsidRPr="00BB2CCE">
        <w:rPr>
          <w:rFonts w:ascii="Times New Roman" w:eastAsia="Calibri" w:hAnsi="Times New Roman" w:cs="Times New Roman"/>
          <w:caps/>
          <w:sz w:val="24"/>
          <w:szCs w:val="24"/>
          <w:lang w:val="en-GB"/>
        </w:rPr>
        <w:t xml:space="preserve">  1 (</w:t>
      </w:r>
      <w:r w:rsidRPr="00BB2CCE">
        <w:rPr>
          <w:rFonts w:ascii="Times New Roman" w:eastAsia="Calibri" w:hAnsi="Times New Roman" w:cs="Times New Roman"/>
          <w:i/>
          <w:iCs/>
          <w:sz w:val="24"/>
          <w:szCs w:val="24"/>
          <w:lang w:val="en-GB"/>
        </w:rPr>
        <w:t>End</w:t>
      </w:r>
      <w:r w:rsidRPr="00BB2CCE">
        <w:rPr>
          <w:rFonts w:ascii="Times New Roman" w:eastAsia="Calibri" w:hAnsi="Times New Roman" w:cs="Times New Roman"/>
          <w:caps/>
          <w:sz w:val="24"/>
          <w:szCs w:val="24"/>
          <w:lang w:val="en-GB"/>
        </w:rPr>
        <w:t>)</w:t>
      </w:r>
    </w:p>
    <w:tbl>
      <w:tblPr>
        <w:tblW w:w="11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89"/>
        <w:gridCol w:w="1772"/>
        <w:gridCol w:w="1773"/>
        <w:gridCol w:w="1680"/>
        <w:gridCol w:w="840"/>
        <w:gridCol w:w="843"/>
      </w:tblGrid>
      <w:tr w:rsidR="00BB2CCE" w:rsidRPr="00BB2CCE" w14:paraId="5B6ED785"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962C7C"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Cs w:val="24"/>
                <w:lang w:val="en-GB" w:eastAsia="ja-JP"/>
              </w:rPr>
            </w:pPr>
            <w:r w:rsidRPr="00BB2CCE">
              <w:rPr>
                <w:rFonts w:ascii="Times New Roman Bold" w:eastAsia="Calibri" w:hAnsi="Times New Roman Bold" w:cs="Times New Roman Bold"/>
                <w:b/>
                <w:sz w:val="24"/>
                <w:szCs w:val="24"/>
                <w:lang w:val="en-GB" w:eastAsia="ja-JP"/>
              </w:rPr>
              <w:t>Parameter</w:t>
            </w:r>
          </w:p>
        </w:tc>
        <w:tc>
          <w:tcPr>
            <w:tcW w:w="13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3565CB"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4"/>
                <w:lang w:val="en-GB" w:eastAsia="ja-JP"/>
              </w:rPr>
            </w:pPr>
            <w:r w:rsidRPr="00BB2CCE">
              <w:rPr>
                <w:rFonts w:ascii="Times New Roman Bold" w:eastAsia="Calibri" w:hAnsi="Times New Roman Bold" w:cs="Times New Roman Bold"/>
                <w:b/>
                <w:sz w:val="24"/>
                <w:szCs w:val="24"/>
                <w:lang w:val="en-GB" w:eastAsia="ja-JP"/>
              </w:rPr>
              <w:t>Units</w:t>
            </w:r>
          </w:p>
        </w:tc>
        <w:tc>
          <w:tcPr>
            <w:tcW w:w="319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F8EE0EE"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5</w:t>
            </w:r>
          </w:p>
          <w:p w14:paraId="0757EF8B"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3027"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38D5C3F"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5</w:t>
            </w:r>
          </w:p>
          <w:p w14:paraId="7118B1E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r>
      <w:tr w:rsidR="00BB2CCE" w:rsidRPr="00BB2CCE" w14:paraId="5AA9CFFF" w14:textId="77777777" w:rsidTr="00BB2CCE">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464EDE0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Transmitter</w:t>
            </w:r>
          </w:p>
        </w:tc>
      </w:tr>
      <w:tr w:rsidR="00BB2CCE" w:rsidRPr="00BB2CCE" w14:paraId="545CACA6"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F9D4EB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10E19D9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3A67A54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353BDB6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4FF2FEDB" w14:textId="77777777" w:rsidTr="00BB2CCE">
        <w:trPr>
          <w:trHeight w:val="431"/>
          <w:jc w:val="center"/>
        </w:trPr>
        <w:tc>
          <w:tcPr>
            <w:tcW w:w="2648" w:type="dxa"/>
            <w:tcBorders>
              <w:top w:val="single" w:sz="4" w:space="0" w:color="auto"/>
              <w:left w:val="single" w:sz="4" w:space="0" w:color="auto"/>
              <w:bottom w:val="single" w:sz="4" w:space="0" w:color="auto"/>
              <w:right w:val="single" w:sz="4" w:space="0" w:color="auto"/>
            </w:tcBorders>
            <w:hideMark/>
          </w:tcPr>
          <w:p w14:paraId="025838E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Power output</w:t>
            </w:r>
          </w:p>
        </w:tc>
        <w:tc>
          <w:tcPr>
            <w:tcW w:w="1340" w:type="dxa"/>
            <w:tcBorders>
              <w:top w:val="single" w:sz="4" w:space="0" w:color="auto"/>
              <w:left w:val="single" w:sz="4" w:space="0" w:color="auto"/>
              <w:bottom w:val="single" w:sz="4" w:space="0" w:color="auto"/>
              <w:right w:val="single" w:sz="4" w:space="0" w:color="auto"/>
            </w:tcBorders>
            <w:hideMark/>
          </w:tcPr>
          <w:p w14:paraId="0D8C56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5BD8AEE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2B9E0D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r>
      <w:tr w:rsidR="00BB2CCE" w:rsidRPr="00BB2CCE" w14:paraId="2854B9C1"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827E93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Bandwidth (3 dB)</w:t>
            </w:r>
          </w:p>
        </w:tc>
        <w:tc>
          <w:tcPr>
            <w:tcW w:w="1340" w:type="dxa"/>
            <w:tcBorders>
              <w:top w:val="single" w:sz="4" w:space="0" w:color="auto"/>
              <w:left w:val="single" w:sz="4" w:space="0" w:color="auto"/>
              <w:bottom w:val="single" w:sz="4" w:space="0" w:color="auto"/>
              <w:right w:val="single" w:sz="4" w:space="0" w:color="auto"/>
            </w:tcBorders>
            <w:hideMark/>
          </w:tcPr>
          <w:p w14:paraId="6E2B55D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0F884DE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8.5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7B207C7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8.5</w:t>
            </w:r>
          </w:p>
        </w:tc>
      </w:tr>
      <w:tr w:rsidR="00BB2CCE" w:rsidRPr="00BB2CCE" w14:paraId="660A6A1C" w14:textId="77777777" w:rsidTr="00BB2CCE">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5566DBC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Receiver</w:t>
            </w:r>
          </w:p>
        </w:tc>
      </w:tr>
      <w:tr w:rsidR="00BB2CCE" w:rsidRPr="00BB2CCE" w14:paraId="7DD389D1"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895A7F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60586E0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3B81626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6DA8BFD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63D6F834"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75B0F7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Selectivity (3 dB)</w:t>
            </w:r>
          </w:p>
        </w:tc>
        <w:tc>
          <w:tcPr>
            <w:tcW w:w="1340" w:type="dxa"/>
            <w:tcBorders>
              <w:top w:val="single" w:sz="4" w:space="0" w:color="auto"/>
              <w:left w:val="single" w:sz="4" w:space="0" w:color="auto"/>
              <w:bottom w:val="single" w:sz="4" w:space="0" w:color="auto"/>
              <w:right w:val="single" w:sz="4" w:space="0" w:color="auto"/>
            </w:tcBorders>
            <w:hideMark/>
          </w:tcPr>
          <w:p w14:paraId="3B6DEBE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0300C1D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17</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4F17EC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17</w:t>
            </w:r>
          </w:p>
        </w:tc>
      </w:tr>
      <w:tr w:rsidR="00BB2CCE" w:rsidRPr="00BB2CCE" w14:paraId="3D2AEB61"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48FCE07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Noise figure</w:t>
            </w:r>
          </w:p>
        </w:tc>
        <w:tc>
          <w:tcPr>
            <w:tcW w:w="1340" w:type="dxa"/>
            <w:tcBorders>
              <w:top w:val="single" w:sz="4" w:space="0" w:color="auto"/>
              <w:left w:val="single" w:sz="4" w:space="0" w:color="auto"/>
              <w:bottom w:val="single" w:sz="4" w:space="0" w:color="auto"/>
              <w:right w:val="single" w:sz="4" w:space="0" w:color="auto"/>
            </w:tcBorders>
            <w:hideMark/>
          </w:tcPr>
          <w:p w14:paraId="283C45E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2B53188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DE173F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r>
      <w:tr w:rsidR="00BB2CCE" w:rsidRPr="00BB2CCE" w14:paraId="7D6A82C1"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294AC8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Thermal noise level</w:t>
            </w:r>
          </w:p>
        </w:tc>
        <w:tc>
          <w:tcPr>
            <w:tcW w:w="1340" w:type="dxa"/>
            <w:tcBorders>
              <w:top w:val="single" w:sz="4" w:space="0" w:color="auto"/>
              <w:left w:val="single" w:sz="4" w:space="0" w:color="auto"/>
              <w:bottom w:val="single" w:sz="4" w:space="0" w:color="auto"/>
              <w:right w:val="single" w:sz="4" w:space="0" w:color="auto"/>
            </w:tcBorders>
            <w:hideMark/>
          </w:tcPr>
          <w:p w14:paraId="0CAA703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019E921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3B566B9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r>
      <w:tr w:rsidR="00BB2CCE" w:rsidRPr="00BB2CCE" w14:paraId="48CDDC01" w14:textId="77777777" w:rsidTr="00BB2CCE">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7A2717E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Antenna</w:t>
            </w:r>
          </w:p>
        </w:tc>
      </w:tr>
      <w:tr w:rsidR="00BB2CCE" w:rsidRPr="00BB2CCE" w14:paraId="6A9F4942"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vAlign w:val="center"/>
            <w:hideMark/>
          </w:tcPr>
          <w:p w14:paraId="1C7DE46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type</w:t>
            </w:r>
          </w:p>
        </w:tc>
        <w:tc>
          <w:tcPr>
            <w:tcW w:w="1340" w:type="dxa"/>
            <w:tcBorders>
              <w:top w:val="single" w:sz="4" w:space="0" w:color="auto"/>
              <w:left w:val="single" w:sz="4" w:space="0" w:color="auto"/>
              <w:bottom w:val="single" w:sz="4" w:space="0" w:color="auto"/>
              <w:right w:val="single" w:sz="4" w:space="0" w:color="auto"/>
            </w:tcBorders>
            <w:vAlign w:val="center"/>
          </w:tcPr>
          <w:p w14:paraId="24B0660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1E4661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0D06E38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5C5392C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0D32A2E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r>
      <w:tr w:rsidR="00BB2CCE" w:rsidRPr="00BB2CCE" w14:paraId="03B97002"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7BCA59A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Antenna gain </w:t>
            </w:r>
          </w:p>
        </w:tc>
        <w:tc>
          <w:tcPr>
            <w:tcW w:w="1340" w:type="dxa"/>
            <w:tcBorders>
              <w:top w:val="single" w:sz="4" w:space="0" w:color="auto"/>
              <w:left w:val="single" w:sz="4" w:space="0" w:color="auto"/>
              <w:bottom w:val="single" w:sz="4" w:space="0" w:color="auto"/>
              <w:right w:val="single" w:sz="4" w:space="0" w:color="auto"/>
            </w:tcBorders>
            <w:hideMark/>
          </w:tcPr>
          <w:p w14:paraId="1CDED62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1595" w:type="dxa"/>
            <w:tcBorders>
              <w:top w:val="single" w:sz="4" w:space="0" w:color="auto"/>
              <w:left w:val="single" w:sz="4" w:space="0" w:color="auto"/>
              <w:bottom w:val="single" w:sz="4" w:space="0" w:color="auto"/>
              <w:right w:val="single" w:sz="4" w:space="0" w:color="auto"/>
            </w:tcBorders>
            <w:vAlign w:val="center"/>
            <w:hideMark/>
          </w:tcPr>
          <w:p w14:paraId="2BCA78B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596" w:type="dxa"/>
            <w:tcBorders>
              <w:top w:val="single" w:sz="4" w:space="0" w:color="auto"/>
              <w:left w:val="single" w:sz="4" w:space="0" w:color="auto"/>
              <w:bottom w:val="single" w:sz="4" w:space="0" w:color="auto"/>
              <w:right w:val="single" w:sz="4" w:space="0" w:color="auto"/>
            </w:tcBorders>
            <w:vAlign w:val="center"/>
            <w:hideMark/>
          </w:tcPr>
          <w:p w14:paraId="11853F6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1512" w:type="dxa"/>
            <w:tcBorders>
              <w:top w:val="single" w:sz="4" w:space="0" w:color="auto"/>
              <w:left w:val="single" w:sz="4" w:space="0" w:color="auto"/>
              <w:bottom w:val="single" w:sz="4" w:space="0" w:color="auto"/>
              <w:right w:val="single" w:sz="4" w:space="0" w:color="auto"/>
            </w:tcBorders>
            <w:vAlign w:val="center"/>
            <w:hideMark/>
          </w:tcPr>
          <w:p w14:paraId="3FDDF3C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756" w:type="dxa"/>
            <w:tcBorders>
              <w:top w:val="single" w:sz="4" w:space="0" w:color="auto"/>
              <w:left w:val="single" w:sz="4" w:space="0" w:color="auto"/>
              <w:bottom w:val="single" w:sz="4" w:space="0" w:color="auto"/>
              <w:right w:val="single" w:sz="4" w:space="0" w:color="auto"/>
            </w:tcBorders>
            <w:vAlign w:val="center"/>
            <w:hideMark/>
          </w:tcPr>
          <w:p w14:paraId="40DD532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759" w:type="dxa"/>
            <w:tcBorders>
              <w:top w:val="single" w:sz="4" w:space="0" w:color="auto"/>
              <w:left w:val="single" w:sz="4" w:space="0" w:color="auto"/>
              <w:bottom w:val="single" w:sz="4" w:space="0" w:color="auto"/>
              <w:right w:val="single" w:sz="4" w:space="0" w:color="auto"/>
            </w:tcBorders>
            <w:vAlign w:val="center"/>
            <w:hideMark/>
          </w:tcPr>
          <w:p w14:paraId="05CC252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31</w:t>
            </w:r>
          </w:p>
        </w:tc>
      </w:tr>
      <w:tr w:rsidR="00BB2CCE" w:rsidRPr="00BB2CCE" w14:paraId="69029E26"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7C0AAA5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p>
        </w:tc>
        <w:tc>
          <w:tcPr>
            <w:tcW w:w="1340" w:type="dxa"/>
            <w:tcBorders>
              <w:top w:val="single" w:sz="4" w:space="0" w:color="auto"/>
              <w:left w:val="single" w:sz="4" w:space="0" w:color="auto"/>
              <w:bottom w:val="single" w:sz="4" w:space="0" w:color="auto"/>
              <w:right w:val="single" w:sz="4" w:space="0" w:color="auto"/>
            </w:tcBorders>
            <w:hideMark/>
          </w:tcPr>
          <w:p w14:paraId="403656A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1595" w:type="dxa"/>
            <w:tcBorders>
              <w:top w:val="single" w:sz="4" w:space="0" w:color="auto"/>
              <w:left w:val="single" w:sz="4" w:space="0" w:color="auto"/>
              <w:bottom w:val="single" w:sz="4" w:space="0" w:color="auto"/>
              <w:right w:val="single" w:sz="4" w:space="0" w:color="auto"/>
            </w:tcBorders>
            <w:vAlign w:val="center"/>
            <w:hideMark/>
          </w:tcPr>
          <w:p w14:paraId="7FA7063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45A6DCC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D71768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756" w:type="dxa"/>
            <w:tcBorders>
              <w:top w:val="single" w:sz="4" w:space="0" w:color="auto"/>
              <w:left w:val="single" w:sz="4" w:space="0" w:color="auto"/>
              <w:bottom w:val="single" w:sz="4" w:space="0" w:color="auto"/>
              <w:right w:val="single" w:sz="4" w:space="0" w:color="auto"/>
            </w:tcBorders>
            <w:vAlign w:val="center"/>
            <w:hideMark/>
          </w:tcPr>
          <w:p w14:paraId="74DCA22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759" w:type="dxa"/>
            <w:tcBorders>
              <w:top w:val="single" w:sz="4" w:space="0" w:color="auto"/>
              <w:left w:val="single" w:sz="4" w:space="0" w:color="auto"/>
              <w:bottom w:val="single" w:sz="4" w:space="0" w:color="auto"/>
              <w:right w:val="single" w:sz="4" w:space="0" w:color="auto"/>
            </w:tcBorders>
            <w:vAlign w:val="center"/>
            <w:hideMark/>
          </w:tcPr>
          <w:p w14:paraId="4F46C50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w:t>
            </w:r>
          </w:p>
        </w:tc>
      </w:tr>
      <w:tr w:rsidR="00BB2CCE" w:rsidRPr="00BB2CCE" w14:paraId="4F622E57"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2479FF8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Polarization</w:t>
            </w:r>
          </w:p>
        </w:tc>
        <w:tc>
          <w:tcPr>
            <w:tcW w:w="1340" w:type="dxa"/>
            <w:tcBorders>
              <w:top w:val="single" w:sz="4" w:space="0" w:color="auto"/>
              <w:left w:val="single" w:sz="4" w:space="0" w:color="auto"/>
              <w:bottom w:val="single" w:sz="4" w:space="0" w:color="auto"/>
              <w:right w:val="single" w:sz="4" w:space="0" w:color="auto"/>
            </w:tcBorders>
          </w:tcPr>
          <w:p w14:paraId="774BE0A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34F79E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1A7CD17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417D5C6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014F04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r>
      <w:tr w:rsidR="00BB2CCE" w:rsidRPr="00BB2CCE" w14:paraId="459D2EEF"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0498907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pattern</w:t>
            </w:r>
          </w:p>
        </w:tc>
        <w:tc>
          <w:tcPr>
            <w:tcW w:w="1340" w:type="dxa"/>
            <w:tcBorders>
              <w:top w:val="single" w:sz="4" w:space="0" w:color="auto"/>
              <w:left w:val="single" w:sz="4" w:space="0" w:color="auto"/>
              <w:bottom w:val="single" w:sz="4" w:space="0" w:color="auto"/>
              <w:right w:val="single" w:sz="4" w:space="0" w:color="auto"/>
            </w:tcBorders>
          </w:tcPr>
          <w:p w14:paraId="6BEA97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21B25AB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24EFBE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512" w:type="dxa"/>
            <w:tcBorders>
              <w:top w:val="single" w:sz="4" w:space="0" w:color="auto"/>
              <w:left w:val="single" w:sz="4" w:space="0" w:color="auto"/>
              <w:bottom w:val="single" w:sz="4" w:space="0" w:color="auto"/>
              <w:right w:val="single" w:sz="4" w:space="0" w:color="auto"/>
            </w:tcBorders>
            <w:vAlign w:val="center"/>
            <w:hideMark/>
          </w:tcPr>
          <w:p w14:paraId="3B232D4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4F8BEA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r>
      <w:tr w:rsidR="00BB2CCE" w:rsidRPr="00BB2CCE" w14:paraId="105CEC6F"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A1E695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Horizontal beamwidth </w:t>
            </w:r>
          </w:p>
        </w:tc>
        <w:tc>
          <w:tcPr>
            <w:tcW w:w="1340" w:type="dxa"/>
            <w:tcBorders>
              <w:top w:val="single" w:sz="4" w:space="0" w:color="auto"/>
              <w:left w:val="single" w:sz="4" w:space="0" w:color="auto"/>
              <w:bottom w:val="single" w:sz="4" w:space="0" w:color="auto"/>
              <w:right w:val="single" w:sz="4" w:space="0" w:color="auto"/>
            </w:tcBorders>
            <w:hideMark/>
          </w:tcPr>
          <w:p w14:paraId="3BBC9C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4DC9EFA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6FC467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727364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265A9B8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7D0DAAC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r w:rsidR="00BB2CCE" w:rsidRPr="00BB2CCE" w14:paraId="3965E3C4"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57E71FE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Vertical beamwidth </w:t>
            </w:r>
          </w:p>
        </w:tc>
        <w:tc>
          <w:tcPr>
            <w:tcW w:w="1340" w:type="dxa"/>
            <w:tcBorders>
              <w:top w:val="single" w:sz="4" w:space="0" w:color="auto"/>
              <w:left w:val="single" w:sz="4" w:space="0" w:color="auto"/>
              <w:bottom w:val="single" w:sz="4" w:space="0" w:color="auto"/>
              <w:right w:val="single" w:sz="4" w:space="0" w:color="auto"/>
            </w:tcBorders>
            <w:hideMark/>
          </w:tcPr>
          <w:p w14:paraId="58BF1ED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370EA3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90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479AA2B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12617B6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40C91E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7E98724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r w:rsidR="00BB2CCE" w:rsidRPr="00BB2CCE" w14:paraId="09CD0ED1" w14:textId="77777777" w:rsidTr="00BB2CCE">
        <w:trPr>
          <w:jc w:val="center"/>
        </w:trPr>
        <w:tc>
          <w:tcPr>
            <w:tcW w:w="10206" w:type="dxa"/>
            <w:gridSpan w:val="7"/>
            <w:tcBorders>
              <w:top w:val="single" w:sz="4" w:space="0" w:color="auto"/>
              <w:left w:val="nil"/>
              <w:bottom w:val="nil"/>
              <w:right w:val="nil"/>
            </w:tcBorders>
            <w:hideMark/>
          </w:tcPr>
          <w:p w14:paraId="14DFB05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eastAsia="ja-JP"/>
              </w:rPr>
            </w:pPr>
            <w:r w:rsidRPr="00BB2CCE">
              <w:rPr>
                <w:rFonts w:ascii="Times New Roman" w:eastAsia="Calibri" w:hAnsi="Times New Roman" w:cs="Times New Roman"/>
                <w:sz w:val="24"/>
                <w:szCs w:val="24"/>
                <w:lang w:val="en-GB" w:eastAsia="ja-JP"/>
              </w:rPr>
              <w:t>Notes:</w:t>
            </w:r>
          </w:p>
          <w:p w14:paraId="647CE72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zh-CN"/>
              </w:rPr>
            </w:pPr>
            <w:r w:rsidRPr="00BB2CCE">
              <w:rPr>
                <w:rFonts w:ascii="Times New Roman" w:eastAsia="Calibri" w:hAnsi="Times New Roman" w:cs="Times New Roman"/>
                <w:sz w:val="24"/>
                <w:szCs w:val="24"/>
                <w:vertAlign w:val="superscript"/>
                <w:lang w:val="en-GB" w:eastAsia="zh-CN"/>
              </w:rPr>
              <w:t>(1)</w:t>
            </w:r>
            <w:r w:rsidRPr="00BB2CCE">
              <w:rPr>
                <w:rFonts w:ascii="Times New Roman" w:eastAsia="Calibri" w:hAnsi="Times New Roman" w:cs="Times New Roman"/>
                <w:sz w:val="24"/>
                <w:szCs w:val="24"/>
                <w:lang w:val="en-GB" w:eastAsia="zh-CN"/>
              </w:rPr>
              <w:tab/>
              <w:t xml:space="preserve">RR No. </w:t>
            </w:r>
            <w:r w:rsidRPr="00BB2CCE">
              <w:rPr>
                <w:rFonts w:ascii="Times New Roman" w:eastAsia="Calibri" w:hAnsi="Times New Roman" w:cs="Times New Roman"/>
                <w:b/>
                <w:bCs/>
                <w:sz w:val="24"/>
                <w:szCs w:val="24"/>
                <w:lang w:val="en-GB" w:eastAsia="zh-CN"/>
              </w:rPr>
              <w:t>5.442</w:t>
            </w:r>
            <w:r w:rsidRPr="00BB2CCE">
              <w:rPr>
                <w:rFonts w:ascii="Times New Roman" w:eastAsia="Calibri" w:hAnsi="Times New Roman" w:cs="Times New Roman"/>
                <w:sz w:val="24"/>
                <w:szCs w:val="24"/>
                <w:lang w:val="en-GB" w:eastAsia="zh-CN"/>
              </w:rPr>
              <w:t xml:space="preserve"> applies.</w:t>
            </w:r>
          </w:p>
          <w:p w14:paraId="26BC8C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vertAlign w:val="superscript"/>
                <w:lang w:val="en-GB" w:eastAsia="ja-JP"/>
              </w:rPr>
              <w:t>(2)</w:t>
            </w:r>
            <w:r w:rsidRPr="00BB2CCE">
              <w:rPr>
                <w:rFonts w:ascii="Times New Roman" w:eastAsia="Calibri" w:hAnsi="Times New Roman" w:cs="Times New Roman"/>
                <w:sz w:val="24"/>
                <w:szCs w:val="24"/>
                <w:lang w:val="en-GB" w:eastAsia="ja-JP"/>
              </w:rPr>
              <w:tab/>
              <w:t>N/A – Not applicable.</w:t>
            </w:r>
          </w:p>
          <w:p w14:paraId="2A5684A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vertAlign w:val="superscript"/>
                <w:lang w:val="en-GB" w:eastAsia="zh-CN"/>
              </w:rPr>
              <w:lastRenderedPageBreak/>
              <w:t>(3)</w:t>
            </w:r>
            <w:r w:rsidRPr="00BB2CCE">
              <w:rPr>
                <w:rFonts w:ascii="Times New Roman" w:eastAsia="Calibri" w:hAnsi="Times New Roman" w:cs="Times New Roman"/>
                <w:sz w:val="24"/>
                <w:szCs w:val="24"/>
                <w:lang w:val="en-GB" w:eastAsia="zh-CN"/>
              </w:rPr>
              <w:tab/>
            </w:r>
            <w:r w:rsidRPr="00BB2CCE">
              <w:rPr>
                <w:rFonts w:ascii="Times New Roman" w:eastAsia="Calibri" w:hAnsi="Times New Roman" w:cs="Times New Roman"/>
                <w:sz w:val="24"/>
                <w:szCs w:val="24"/>
                <w:lang w:val="pt-BR" w:eastAsia="ja-JP"/>
              </w:rPr>
              <w:t>Refer to Recommendation ITU-R M.1851.</w:t>
            </w:r>
          </w:p>
          <w:p w14:paraId="542AD22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en-GB" w:eastAsia="zh-CN"/>
              </w:rPr>
              <w:t xml:space="preserve">In the Table “-“ means range of values, and “/” means discrete values. </w:t>
            </w:r>
          </w:p>
        </w:tc>
      </w:tr>
    </w:tbl>
    <w:p w14:paraId="1ABE29F1"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0"/>
          <w:szCs w:val="20"/>
          <w:lang w:val="en-GB"/>
        </w:rPr>
      </w:pPr>
    </w:p>
    <w:p w14:paraId="0C5BB701" w14:textId="77777777" w:rsidR="00BB2CCE" w:rsidRPr="00BB2CCE" w:rsidRDefault="00BB2CCE" w:rsidP="00BB2CCE">
      <w:pPr>
        <w:tabs>
          <w:tab w:val="left" w:pos="1134"/>
          <w:tab w:val="left" w:pos="1871"/>
          <w:tab w:val="left" w:pos="2268"/>
        </w:tabs>
        <w:overflowPunct w:val="0"/>
        <w:autoSpaceDE w:val="0"/>
        <w:autoSpaceDN w:val="0"/>
        <w:adjustRightInd w:val="0"/>
        <w:spacing w:before="120" w:after="160" w:line="254" w:lineRule="auto"/>
        <w:jc w:val="left"/>
        <w:rPr>
          <w:ins w:id="48" w:author="Taylor King" w:date="2020-10-07T13:58:00Z"/>
          <w:rFonts w:ascii="Times New Roman" w:eastAsia="Times New Roman" w:hAnsi="Times New Roman" w:cs="Times New Roman"/>
          <w:sz w:val="24"/>
          <w:szCs w:val="20"/>
          <w:lang w:val="en-GB"/>
        </w:rPr>
      </w:pPr>
      <w:ins w:id="49" w:author="Taylor King" w:date="2020-10-07T13:58:00Z">
        <w:r w:rsidRPr="00BB2CCE">
          <w:rPr>
            <w:rFonts w:ascii="Times New Roman" w:eastAsia="Times New Roman" w:hAnsi="Times New Roman" w:cs="Times New Roman"/>
            <w:sz w:val="24"/>
            <w:szCs w:val="20"/>
            <w:lang w:val="en-GB"/>
          </w:rPr>
          <w:br w:type="page"/>
        </w:r>
      </w:ins>
    </w:p>
    <w:p w14:paraId="35885A89" w14:textId="77777777" w:rsidR="00BB2CCE" w:rsidRPr="00BB2CCE" w:rsidRDefault="00BB2CCE" w:rsidP="00BB2CCE">
      <w:pPr>
        <w:spacing w:line="240" w:lineRule="auto"/>
        <w:jc w:val="left"/>
        <w:rPr>
          <w:ins w:id="50" w:author="Taylor King" w:date="2020-10-07T14:12:00Z"/>
          <w:rFonts w:ascii="Times New Roman" w:eastAsia="Times New Roman" w:hAnsi="Times New Roman" w:cs="Times New Roman"/>
          <w:b/>
          <w:sz w:val="28"/>
          <w:szCs w:val="20"/>
          <w:lang w:val="en-GB"/>
        </w:rPr>
        <w:sectPr w:rsidR="00BB2CCE" w:rsidRPr="00BB2CCE">
          <w:pgSz w:w="15840" w:h="12240" w:orient="landscape"/>
          <w:pgMar w:top="1440" w:right="1440" w:bottom="1440" w:left="1440" w:header="720" w:footer="720" w:gutter="0"/>
          <w:cols w:space="720"/>
        </w:sectPr>
      </w:pPr>
    </w:p>
    <w:p w14:paraId="4B0603F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40" w:after="280" w:line="240" w:lineRule="auto"/>
        <w:rPr>
          <w:ins w:id="51" w:author="USA" w:date="2020-10-28T13:39:00Z"/>
          <w:rFonts w:ascii="Times New Roman Bold" w:eastAsia="Times New Roman" w:hAnsi="Times New Roman Bold" w:cs="Times New Roman"/>
          <w:b/>
          <w:sz w:val="28"/>
          <w:szCs w:val="20"/>
          <w:lang w:val="en-GB"/>
        </w:rPr>
      </w:pPr>
      <w:ins w:id="52" w:author="USA" w:date="2020-10-28T13:39:00Z">
        <w:r w:rsidRPr="00BB2CCE">
          <w:rPr>
            <w:rFonts w:ascii="Times New Roman Bold" w:eastAsia="Times New Roman" w:hAnsi="Times New Roman Bold" w:cs="Times New Roman"/>
            <w:b/>
            <w:sz w:val="28"/>
            <w:szCs w:val="20"/>
            <w:lang w:val="en-GB"/>
          </w:rPr>
          <w:lastRenderedPageBreak/>
          <w:t>Annex 2</w:t>
        </w:r>
        <w:r w:rsidRPr="00BB2CCE">
          <w:rPr>
            <w:rFonts w:ascii="Times New Roman Bold" w:eastAsia="Times New Roman" w:hAnsi="Times New Roman Bold" w:cs="Times New Roman"/>
            <w:b/>
            <w:sz w:val="28"/>
            <w:szCs w:val="20"/>
            <w:lang w:val="en-GB"/>
          </w:rPr>
          <w:br/>
        </w:r>
        <w:r w:rsidRPr="00BB2CCE">
          <w:rPr>
            <w:rFonts w:ascii="Times New Roman Bold" w:eastAsia="Times New Roman" w:hAnsi="Times New Roman Bold" w:cs="Times New Roman"/>
            <w:b/>
            <w:sz w:val="28"/>
            <w:szCs w:val="20"/>
            <w:lang w:val="en-GB"/>
          </w:rPr>
          <w:br/>
          <w:t>Technical characteristics and protection criteria for maritime mobile systems</w:t>
        </w:r>
      </w:ins>
    </w:p>
    <w:p w14:paraId="40D25460"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53" w:author="USA" w:date="2020-10-28T13:39:00Z"/>
          <w:rFonts w:ascii="Times New Roman" w:eastAsia="Times New Roman" w:hAnsi="Times New Roman" w:cs="Times New Roman"/>
          <w:b/>
          <w:sz w:val="28"/>
          <w:szCs w:val="20"/>
          <w:lang w:val="en-GB"/>
        </w:rPr>
      </w:pPr>
      <w:ins w:id="54" w:author="USA" w:date="2020-10-28T13:39:00Z">
        <w:r w:rsidRPr="00BB2CCE">
          <w:rPr>
            <w:rFonts w:ascii="Times New Roman" w:eastAsia="Times New Roman" w:hAnsi="Times New Roman" w:cs="Times New Roman"/>
            <w:b/>
            <w:sz w:val="28"/>
            <w:szCs w:val="20"/>
            <w:lang w:val="en-GB"/>
          </w:rPr>
          <w:t>1</w:t>
        </w:r>
        <w:r w:rsidRPr="00BB2CCE">
          <w:rPr>
            <w:rFonts w:ascii="Times New Roman" w:eastAsia="Times New Roman" w:hAnsi="Times New Roman" w:cs="Times New Roman"/>
            <w:b/>
            <w:sz w:val="28"/>
            <w:szCs w:val="20"/>
            <w:lang w:val="en-GB"/>
          </w:rPr>
          <w:tab/>
          <w:t>Introduction</w:t>
        </w:r>
      </w:ins>
    </w:p>
    <w:p w14:paraId="5FFBAB35"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55" w:author="USA" w:date="2020-10-28T13:39:00Z"/>
          <w:rFonts w:ascii="Times New Roman" w:eastAsia="Times New Roman" w:hAnsi="Times New Roman" w:cs="Times New Roman"/>
          <w:sz w:val="24"/>
          <w:szCs w:val="20"/>
          <w:lang w:val="en-GB"/>
        </w:rPr>
      </w:pPr>
      <w:ins w:id="56" w:author="USA" w:date="2020-10-28T13:39:00Z">
        <w:r w:rsidRPr="00BB2CCE">
          <w:rPr>
            <w:rFonts w:ascii="Times New Roman" w:eastAsia="Times New Roman" w:hAnsi="Times New Roman" w:cs="Times New Roman"/>
            <w:sz w:val="24"/>
            <w:szCs w:val="20"/>
            <w:lang w:val="en-GB"/>
          </w:rPr>
          <w:t>[TBD]</w:t>
        </w:r>
      </w:ins>
    </w:p>
    <w:p w14:paraId="54E40345"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57" w:author="USA" w:date="2020-10-28T13:39:00Z"/>
          <w:rFonts w:ascii="Times New Roman" w:eastAsia="Times New Roman" w:hAnsi="Times New Roman" w:cs="Times New Roman"/>
          <w:b/>
          <w:sz w:val="28"/>
          <w:szCs w:val="20"/>
          <w:lang w:val="en-GB"/>
        </w:rPr>
      </w:pPr>
      <w:ins w:id="58" w:author="USA" w:date="2020-10-28T13:39:00Z">
        <w:r w:rsidRPr="00BB2CCE">
          <w:rPr>
            <w:rFonts w:ascii="Times New Roman" w:eastAsia="Times New Roman" w:hAnsi="Times New Roman" w:cs="Times New Roman"/>
            <w:b/>
            <w:sz w:val="28"/>
            <w:szCs w:val="20"/>
            <w:lang w:val="en-GB"/>
          </w:rPr>
          <w:t>2</w:t>
        </w:r>
        <w:r w:rsidRPr="00BB2CCE">
          <w:rPr>
            <w:rFonts w:ascii="Times New Roman" w:eastAsia="Times New Roman" w:hAnsi="Times New Roman" w:cs="Times New Roman"/>
            <w:b/>
            <w:sz w:val="28"/>
            <w:szCs w:val="20"/>
            <w:lang w:val="en-GB"/>
          </w:rPr>
          <w:tab/>
          <w:t>Operational deployment</w:t>
        </w:r>
      </w:ins>
    </w:p>
    <w:p w14:paraId="4A5E40F0" w14:textId="19CB3263" w:rsidR="00BB2CCE" w:rsidRPr="00BB2CCE" w:rsidDel="008615F5" w:rsidRDefault="00BB2CCE" w:rsidP="00BB2CCE">
      <w:pPr>
        <w:tabs>
          <w:tab w:val="left" w:pos="1134"/>
          <w:tab w:val="left" w:pos="1871"/>
          <w:tab w:val="left" w:pos="2268"/>
        </w:tabs>
        <w:overflowPunct w:val="0"/>
        <w:autoSpaceDE w:val="0"/>
        <w:autoSpaceDN w:val="0"/>
        <w:adjustRightInd w:val="0"/>
        <w:spacing w:before="120" w:line="240" w:lineRule="auto"/>
        <w:jc w:val="left"/>
        <w:rPr>
          <w:ins w:id="59" w:author="USA" w:date="2020-10-28T13:39:00Z"/>
          <w:del w:id="60" w:author="TK1" w:date="2021-03-01T18:26:00Z"/>
          <w:rFonts w:ascii="Times New Roman" w:eastAsia="Times New Roman" w:hAnsi="Times New Roman" w:cs="Times New Roman"/>
          <w:sz w:val="24"/>
          <w:szCs w:val="20"/>
          <w:lang w:val="en-GB" w:eastAsia="ja-JP"/>
        </w:rPr>
      </w:pPr>
      <w:ins w:id="61" w:author="USA" w:date="2020-10-28T13:39:00Z">
        <w:del w:id="62" w:author="TK1" w:date="2021-03-01T18:26:00Z">
          <w:r w:rsidRPr="00BB2CCE" w:rsidDel="008615F5">
            <w:rPr>
              <w:rFonts w:ascii="Times New Roman" w:eastAsia="Times New Roman" w:hAnsi="Times New Roman" w:cs="Times New Roman"/>
              <w:sz w:val="24"/>
              <w:szCs w:val="20"/>
              <w:lang w:val="en-GB" w:eastAsia="ja-JP"/>
            </w:rPr>
            <w:delText>[USA note: This section will need to be developed further at future meetings]</w:delText>
          </w:r>
        </w:del>
      </w:ins>
    </w:p>
    <w:p w14:paraId="1CEE0CFC" w14:textId="23CE7870" w:rsid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63" w:author="TK1" w:date="2021-03-01T18:29:00Z"/>
          <w:rFonts w:ascii="Times New Roman" w:eastAsia="Times New Roman" w:hAnsi="Times New Roman" w:cs="Times New Roman"/>
          <w:sz w:val="24"/>
          <w:szCs w:val="20"/>
          <w:lang w:val="en-GB" w:eastAsia="ja-JP"/>
        </w:rPr>
      </w:pPr>
      <w:ins w:id="64" w:author="USA" w:date="2020-10-28T13:39:00Z">
        <w:r w:rsidRPr="00BB2CCE">
          <w:rPr>
            <w:rFonts w:ascii="Times New Roman" w:eastAsia="Times New Roman" w:hAnsi="Times New Roman" w:cs="Times New Roman"/>
            <w:sz w:val="24"/>
            <w:szCs w:val="20"/>
            <w:lang w:val="en-GB" w:eastAsia="ja-JP"/>
          </w:rPr>
          <w:t xml:space="preserve">The maritime mobile system listed in Table 2 uses maritime mobile service data links (MDL) to create a mesh network radio system between ship stations and ground stations to transfer data between nodes. These transmissions could include ship-to-ship, ship-to-coast, or coast-to-ship datalinks. This system can be deployed near a coast or out in international waters. </w:t>
        </w:r>
      </w:ins>
    </w:p>
    <w:p w14:paraId="42EF16F0" w14:textId="63F83B7A" w:rsidR="008615F5" w:rsidRPr="00BB2CCE" w:rsidRDefault="008615F5" w:rsidP="00BB2CCE">
      <w:pPr>
        <w:tabs>
          <w:tab w:val="left" w:pos="1134"/>
          <w:tab w:val="left" w:pos="1871"/>
          <w:tab w:val="left" w:pos="2268"/>
        </w:tabs>
        <w:overflowPunct w:val="0"/>
        <w:autoSpaceDE w:val="0"/>
        <w:autoSpaceDN w:val="0"/>
        <w:adjustRightInd w:val="0"/>
        <w:spacing w:before="120" w:line="240" w:lineRule="auto"/>
        <w:jc w:val="left"/>
        <w:rPr>
          <w:ins w:id="65" w:author="USA" w:date="2020-10-28T13:39:00Z"/>
          <w:rFonts w:ascii="Times New Roman" w:eastAsia="Times New Roman" w:hAnsi="Times New Roman" w:cs="Times New Roman"/>
          <w:sz w:val="24"/>
          <w:szCs w:val="20"/>
          <w:lang w:val="en-GB" w:eastAsia="ja-JP"/>
        </w:rPr>
      </w:pPr>
      <w:ins w:id="66" w:author="TK1" w:date="2021-03-01T18:29:00Z">
        <w:r>
          <w:rPr>
            <w:rFonts w:ascii="Times New Roman" w:eastAsia="Times New Roman" w:hAnsi="Times New Roman" w:cs="Times New Roman"/>
            <w:sz w:val="24"/>
            <w:szCs w:val="20"/>
            <w:lang w:val="en-GB" w:eastAsia="ja-JP"/>
          </w:rPr>
          <w:t xml:space="preserve">The usage of this </w:t>
        </w:r>
      </w:ins>
      <w:ins w:id="67" w:author="TK1" w:date="2021-03-01T18:31:00Z">
        <w:r>
          <w:rPr>
            <w:rFonts w:ascii="Times New Roman" w:eastAsia="Times New Roman" w:hAnsi="Times New Roman" w:cs="Times New Roman"/>
            <w:sz w:val="24"/>
            <w:szCs w:val="20"/>
            <w:lang w:val="en-GB" w:eastAsia="ja-JP"/>
          </w:rPr>
          <w:t>system supports several operations, such as maritime search and rescue, disaster relief</w:t>
        </w:r>
      </w:ins>
      <w:ins w:id="68" w:author="TK1" w:date="2021-03-01T18:33:00Z">
        <w:r>
          <w:rPr>
            <w:rFonts w:ascii="Times New Roman" w:eastAsia="Times New Roman" w:hAnsi="Times New Roman" w:cs="Times New Roman"/>
            <w:sz w:val="24"/>
            <w:szCs w:val="20"/>
            <w:lang w:val="en-GB" w:eastAsia="ja-JP"/>
          </w:rPr>
          <w:t xml:space="preserve">, </w:t>
        </w:r>
      </w:ins>
      <w:ins w:id="69" w:author="TK1" w:date="2021-03-01T18:35:00Z">
        <w:r>
          <w:rPr>
            <w:rFonts w:ascii="Times New Roman" w:eastAsia="Times New Roman" w:hAnsi="Times New Roman" w:cs="Times New Roman"/>
            <w:sz w:val="24"/>
            <w:szCs w:val="20"/>
            <w:lang w:val="en-GB" w:eastAsia="ja-JP"/>
          </w:rPr>
          <w:t xml:space="preserve">and </w:t>
        </w:r>
      </w:ins>
      <w:ins w:id="70" w:author="TK1" w:date="2021-03-01T18:38:00Z">
        <w:r w:rsidR="006D2EAB">
          <w:rPr>
            <w:rFonts w:ascii="Times New Roman" w:eastAsia="Times New Roman" w:hAnsi="Times New Roman" w:cs="Times New Roman"/>
            <w:sz w:val="24"/>
            <w:szCs w:val="20"/>
            <w:lang w:val="en-GB" w:eastAsia="ja-JP"/>
          </w:rPr>
          <w:t>surveillance. These</w:t>
        </w:r>
      </w:ins>
      <w:ins w:id="71" w:author="TK1" w:date="2021-03-01T18:39:00Z">
        <w:r w:rsidR="006D2EAB">
          <w:rPr>
            <w:rFonts w:ascii="Times New Roman" w:eastAsia="Times New Roman" w:hAnsi="Times New Roman" w:cs="Times New Roman"/>
            <w:sz w:val="24"/>
            <w:szCs w:val="20"/>
            <w:lang w:val="en-GB" w:eastAsia="ja-JP"/>
          </w:rPr>
          <w:t xml:space="preserve"> </w:t>
        </w:r>
      </w:ins>
      <w:ins w:id="72" w:author="TK1" w:date="2021-03-01T18:49:00Z">
        <w:r w:rsidR="0041733C">
          <w:rPr>
            <w:rFonts w:ascii="Times New Roman" w:eastAsia="Times New Roman" w:hAnsi="Times New Roman" w:cs="Times New Roman"/>
            <w:sz w:val="24"/>
            <w:szCs w:val="20"/>
            <w:lang w:val="en-GB" w:eastAsia="ja-JP"/>
          </w:rPr>
          <w:t>radio systems</w:t>
        </w:r>
      </w:ins>
      <w:ins w:id="73" w:author="TK1" w:date="2021-03-01T18:39:00Z">
        <w:r w:rsidR="006D2EAB">
          <w:rPr>
            <w:rFonts w:ascii="Times New Roman" w:eastAsia="Times New Roman" w:hAnsi="Times New Roman" w:cs="Times New Roman"/>
            <w:sz w:val="24"/>
            <w:szCs w:val="20"/>
            <w:lang w:val="en-GB" w:eastAsia="ja-JP"/>
          </w:rPr>
          <w:t xml:space="preserve"> are installed on ship</w:t>
        </w:r>
      </w:ins>
      <w:ins w:id="74" w:author="TK1" w:date="2021-03-01T18:49:00Z">
        <w:r w:rsidR="0041733C">
          <w:rPr>
            <w:rFonts w:ascii="Times New Roman" w:eastAsia="Times New Roman" w:hAnsi="Times New Roman" w:cs="Times New Roman"/>
            <w:sz w:val="24"/>
            <w:szCs w:val="20"/>
            <w:lang w:val="en-GB" w:eastAsia="ja-JP"/>
          </w:rPr>
          <w:t xml:space="preserve"> </w:t>
        </w:r>
      </w:ins>
      <w:ins w:id="75" w:author="TK1" w:date="2021-03-01T18:39:00Z">
        <w:r w:rsidR="006D2EAB">
          <w:rPr>
            <w:rFonts w:ascii="Times New Roman" w:eastAsia="Times New Roman" w:hAnsi="Times New Roman" w:cs="Times New Roman"/>
            <w:sz w:val="24"/>
            <w:szCs w:val="20"/>
            <w:lang w:val="en-GB" w:eastAsia="ja-JP"/>
          </w:rPr>
          <w:t>s</w:t>
        </w:r>
      </w:ins>
      <w:ins w:id="76" w:author="TK1" w:date="2021-03-01T18:49:00Z">
        <w:r w:rsidR="0041733C">
          <w:rPr>
            <w:rFonts w:ascii="Times New Roman" w:eastAsia="Times New Roman" w:hAnsi="Times New Roman" w:cs="Times New Roman"/>
            <w:sz w:val="24"/>
            <w:szCs w:val="20"/>
            <w:lang w:val="en-GB" w:eastAsia="ja-JP"/>
          </w:rPr>
          <w:t>tations</w:t>
        </w:r>
      </w:ins>
      <w:ins w:id="77" w:author="TK1" w:date="2021-03-01T18:39:00Z">
        <w:r w:rsidR="006D2EAB">
          <w:rPr>
            <w:rFonts w:ascii="Times New Roman" w:eastAsia="Times New Roman" w:hAnsi="Times New Roman" w:cs="Times New Roman"/>
            <w:sz w:val="24"/>
            <w:szCs w:val="20"/>
            <w:lang w:val="en-GB" w:eastAsia="ja-JP"/>
          </w:rPr>
          <w:t xml:space="preserve"> and </w:t>
        </w:r>
      </w:ins>
      <w:ins w:id="78" w:author="TK1" w:date="2021-03-01T18:49:00Z">
        <w:r w:rsidR="0041733C">
          <w:rPr>
            <w:rFonts w:ascii="Times New Roman" w:eastAsia="Times New Roman" w:hAnsi="Times New Roman" w:cs="Times New Roman"/>
            <w:sz w:val="24"/>
            <w:szCs w:val="20"/>
            <w:lang w:val="en-GB" w:eastAsia="ja-JP"/>
          </w:rPr>
          <w:t>ground</w:t>
        </w:r>
      </w:ins>
      <w:ins w:id="79" w:author="TK1" w:date="2021-03-01T18:39:00Z">
        <w:r w:rsidR="006D2EAB">
          <w:rPr>
            <w:rFonts w:ascii="Times New Roman" w:eastAsia="Times New Roman" w:hAnsi="Times New Roman" w:cs="Times New Roman"/>
            <w:sz w:val="24"/>
            <w:szCs w:val="20"/>
            <w:lang w:val="en-GB" w:eastAsia="ja-JP"/>
          </w:rPr>
          <w:t xml:space="preserve"> stations </w:t>
        </w:r>
      </w:ins>
      <w:ins w:id="80" w:author="TK1" w:date="2021-03-01T18:50:00Z">
        <w:r w:rsidR="0041733C">
          <w:rPr>
            <w:rFonts w:ascii="Times New Roman" w:eastAsia="Times New Roman" w:hAnsi="Times New Roman" w:cs="Times New Roman"/>
            <w:sz w:val="24"/>
            <w:szCs w:val="20"/>
            <w:lang w:val="en-GB" w:eastAsia="ja-JP"/>
          </w:rPr>
          <w:t xml:space="preserve">along the coast </w:t>
        </w:r>
      </w:ins>
      <w:ins w:id="81" w:author="TK1" w:date="2021-03-01T18:39:00Z">
        <w:r w:rsidR="006D2EAB">
          <w:rPr>
            <w:rFonts w:ascii="Times New Roman" w:eastAsia="Times New Roman" w:hAnsi="Times New Roman" w:cs="Times New Roman"/>
            <w:sz w:val="24"/>
            <w:szCs w:val="20"/>
            <w:lang w:val="en-GB" w:eastAsia="ja-JP"/>
          </w:rPr>
          <w:t xml:space="preserve">to allow for </w:t>
        </w:r>
      </w:ins>
      <w:ins w:id="82" w:author="TK1" w:date="2021-03-01T18:33:00Z">
        <w:r>
          <w:rPr>
            <w:rFonts w:ascii="Times New Roman" w:eastAsia="Times New Roman" w:hAnsi="Times New Roman" w:cs="Times New Roman"/>
            <w:sz w:val="24"/>
            <w:szCs w:val="20"/>
            <w:lang w:val="en-GB" w:eastAsia="ja-JP"/>
          </w:rPr>
          <w:t xml:space="preserve">datalinks </w:t>
        </w:r>
      </w:ins>
      <w:ins w:id="83" w:author="TK1" w:date="2021-03-01T18:40:00Z">
        <w:r w:rsidR="006D2EAB">
          <w:rPr>
            <w:rFonts w:ascii="Times New Roman" w:eastAsia="Times New Roman" w:hAnsi="Times New Roman" w:cs="Times New Roman"/>
            <w:sz w:val="24"/>
            <w:szCs w:val="20"/>
            <w:lang w:val="en-GB" w:eastAsia="ja-JP"/>
          </w:rPr>
          <w:t>required to</w:t>
        </w:r>
      </w:ins>
      <w:ins w:id="84" w:author="TK1" w:date="2021-03-01T18:33:00Z">
        <w:r>
          <w:rPr>
            <w:rFonts w:ascii="Times New Roman" w:eastAsia="Times New Roman" w:hAnsi="Times New Roman" w:cs="Times New Roman"/>
            <w:sz w:val="24"/>
            <w:szCs w:val="20"/>
            <w:lang w:val="en-GB" w:eastAsia="ja-JP"/>
          </w:rPr>
          <w:t xml:space="preserve"> transfer data such as imaging</w:t>
        </w:r>
      </w:ins>
      <w:ins w:id="85" w:author="TK1" w:date="2021-03-01T18:42:00Z">
        <w:r w:rsidR="006D2EAB">
          <w:rPr>
            <w:rFonts w:ascii="Times New Roman" w:eastAsia="Times New Roman" w:hAnsi="Times New Roman" w:cs="Times New Roman"/>
            <w:sz w:val="24"/>
            <w:szCs w:val="20"/>
            <w:lang w:val="en-GB" w:eastAsia="ja-JP"/>
          </w:rPr>
          <w:t xml:space="preserve"> and</w:t>
        </w:r>
      </w:ins>
      <w:ins w:id="86" w:author="TK1" w:date="2021-03-01T18:40:00Z">
        <w:r w:rsidR="006D2EAB">
          <w:rPr>
            <w:rFonts w:ascii="Times New Roman" w:eastAsia="Times New Roman" w:hAnsi="Times New Roman" w:cs="Times New Roman"/>
            <w:sz w:val="24"/>
            <w:szCs w:val="20"/>
            <w:lang w:val="en-GB" w:eastAsia="ja-JP"/>
          </w:rPr>
          <w:t xml:space="preserve"> video </w:t>
        </w:r>
      </w:ins>
      <w:ins w:id="87" w:author="TK1" w:date="2021-03-01T18:44:00Z">
        <w:r w:rsidR="006D2EAB">
          <w:rPr>
            <w:rFonts w:ascii="Times New Roman" w:eastAsia="Times New Roman" w:hAnsi="Times New Roman" w:cs="Times New Roman"/>
            <w:sz w:val="24"/>
            <w:szCs w:val="20"/>
            <w:lang w:val="en-GB" w:eastAsia="ja-JP"/>
          </w:rPr>
          <w:t xml:space="preserve">amongst the users of this mesh network. The mesh network allows for the ships to communicate with other vessels both near port and out in open waters </w:t>
        </w:r>
      </w:ins>
      <w:ins w:id="88" w:author="TK1" w:date="2021-03-01T18:45:00Z">
        <w:r w:rsidR="006D2EAB">
          <w:rPr>
            <w:rFonts w:ascii="Times New Roman" w:eastAsia="Times New Roman" w:hAnsi="Times New Roman" w:cs="Times New Roman"/>
            <w:sz w:val="24"/>
            <w:szCs w:val="20"/>
            <w:lang w:val="en-GB" w:eastAsia="ja-JP"/>
          </w:rPr>
          <w:t xml:space="preserve">with enough bandwidth capacity to facilitate multiple users over large areas. </w:t>
        </w:r>
      </w:ins>
      <w:ins w:id="89" w:author="TK1" w:date="2021-03-01T18:46:00Z">
        <w:r w:rsidR="006D2EAB">
          <w:rPr>
            <w:rFonts w:ascii="Times New Roman" w:eastAsia="Times New Roman" w:hAnsi="Times New Roman" w:cs="Times New Roman"/>
            <w:sz w:val="24"/>
            <w:szCs w:val="20"/>
            <w:lang w:val="en-GB" w:eastAsia="ja-JP"/>
          </w:rPr>
          <w:t xml:space="preserve">The links utilized are </w:t>
        </w:r>
      </w:ins>
      <w:ins w:id="90" w:author="TK1" w:date="2021-03-01T18:47:00Z">
        <w:r w:rsidR="006D2EAB">
          <w:rPr>
            <w:rFonts w:ascii="Times New Roman" w:eastAsia="Times New Roman" w:hAnsi="Times New Roman" w:cs="Times New Roman"/>
            <w:sz w:val="24"/>
            <w:szCs w:val="20"/>
            <w:lang w:val="en-GB" w:eastAsia="ja-JP"/>
          </w:rPr>
          <w:t>expected to only extend to radio-line of sight, however there may be m</w:t>
        </w:r>
      </w:ins>
      <w:ins w:id="91" w:author="TK1" w:date="2021-03-01T18:48:00Z">
        <w:r w:rsidR="006D2EAB">
          <w:rPr>
            <w:rFonts w:ascii="Times New Roman" w:eastAsia="Times New Roman" w:hAnsi="Times New Roman" w:cs="Times New Roman"/>
            <w:sz w:val="24"/>
            <w:szCs w:val="20"/>
            <w:lang w:val="en-GB" w:eastAsia="ja-JP"/>
          </w:rPr>
          <w:t xml:space="preserve">ultiple nodes in the mesh network and the deployment is expected to </w:t>
        </w:r>
        <w:r w:rsidR="0041733C">
          <w:rPr>
            <w:rFonts w:ascii="Times New Roman" w:eastAsia="Times New Roman" w:hAnsi="Times New Roman" w:cs="Times New Roman"/>
            <w:sz w:val="24"/>
            <w:szCs w:val="20"/>
            <w:lang w:val="en-GB" w:eastAsia="ja-JP"/>
          </w:rPr>
          <w:t>occupy an area far larger than any one individual desire</w:t>
        </w:r>
      </w:ins>
      <w:ins w:id="92" w:author="TK1" w:date="2021-03-01T18:49:00Z">
        <w:r w:rsidR="0041733C">
          <w:rPr>
            <w:rFonts w:ascii="Times New Roman" w:eastAsia="Times New Roman" w:hAnsi="Times New Roman" w:cs="Times New Roman"/>
            <w:sz w:val="24"/>
            <w:szCs w:val="20"/>
            <w:lang w:val="en-GB" w:eastAsia="ja-JP"/>
          </w:rPr>
          <w:t xml:space="preserve">d link. </w:t>
        </w:r>
      </w:ins>
    </w:p>
    <w:p w14:paraId="7374D232" w14:textId="5DCBFF00"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93" w:author="USA" w:date="2020-10-28T13:39:00Z"/>
          <w:rFonts w:ascii="Times New Roman" w:eastAsia="Times New Roman" w:hAnsi="Times New Roman" w:cs="Times New Roman"/>
          <w:b/>
          <w:sz w:val="28"/>
          <w:szCs w:val="20"/>
          <w:lang w:val="en-GB"/>
        </w:rPr>
      </w:pPr>
      <w:ins w:id="94" w:author="USA" w:date="2020-10-28T13:39:00Z">
        <w:r w:rsidRPr="00BB2CCE">
          <w:rPr>
            <w:rFonts w:ascii="Times New Roman" w:eastAsia="Times New Roman" w:hAnsi="Times New Roman" w:cs="Times New Roman"/>
            <w:b/>
            <w:sz w:val="28"/>
            <w:szCs w:val="20"/>
            <w:lang w:val="en-GB"/>
          </w:rPr>
          <w:t>3</w:t>
        </w:r>
        <w:r w:rsidRPr="00BB2CCE">
          <w:rPr>
            <w:rFonts w:ascii="Times New Roman" w:eastAsia="Times New Roman" w:hAnsi="Times New Roman" w:cs="Times New Roman"/>
            <w:b/>
            <w:sz w:val="28"/>
            <w:szCs w:val="20"/>
            <w:lang w:val="en-GB"/>
          </w:rPr>
          <w:tab/>
          <w:t xml:space="preserve">Technical characteristics of </w:t>
        </w:r>
        <w:del w:id="95" w:author="TK" w:date="2021-03-23T12:24:00Z">
          <w:r w:rsidRPr="00BB2CCE" w:rsidDel="006C1FD8">
            <w:rPr>
              <w:rFonts w:ascii="Times New Roman" w:eastAsia="Times New Roman" w:hAnsi="Times New Roman" w:cs="Times New Roman"/>
              <w:b/>
              <w:sz w:val="28"/>
              <w:szCs w:val="20"/>
              <w:lang w:val="en-GB"/>
            </w:rPr>
            <w:delText xml:space="preserve">aeronautical </w:delText>
          </w:r>
        </w:del>
      </w:ins>
      <w:ins w:id="96" w:author="TK" w:date="2021-03-23T12:24:00Z">
        <w:r w:rsidR="006C1FD8">
          <w:rPr>
            <w:rFonts w:ascii="Times New Roman" w:eastAsia="Times New Roman" w:hAnsi="Times New Roman" w:cs="Times New Roman"/>
            <w:b/>
            <w:sz w:val="28"/>
            <w:szCs w:val="20"/>
            <w:lang w:val="en-GB"/>
          </w:rPr>
          <w:t xml:space="preserve">maritime </w:t>
        </w:r>
      </w:ins>
      <w:ins w:id="97" w:author="USA" w:date="2020-10-28T13:39:00Z">
        <w:r w:rsidRPr="00BB2CCE">
          <w:rPr>
            <w:rFonts w:ascii="Times New Roman" w:eastAsia="Times New Roman" w:hAnsi="Times New Roman" w:cs="Times New Roman"/>
            <w:b/>
            <w:sz w:val="28"/>
            <w:szCs w:val="20"/>
            <w:lang w:val="en-GB"/>
          </w:rPr>
          <w:t>mobile systems</w:t>
        </w:r>
      </w:ins>
    </w:p>
    <w:p w14:paraId="63B0C046"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98" w:author="USA" w:date="2020-10-28T13:39:00Z"/>
          <w:rFonts w:ascii="Times New Roman" w:eastAsia="Times New Roman" w:hAnsi="Times New Roman" w:cs="Times New Roman"/>
          <w:sz w:val="24"/>
          <w:szCs w:val="20"/>
          <w:lang w:val="en-GB"/>
        </w:rPr>
      </w:pPr>
      <w:ins w:id="99" w:author="USA" w:date="2020-10-28T13:39:00Z">
        <w:r w:rsidRPr="00BB2CCE">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BB2CCE">
          <w:rPr>
            <w:rFonts w:ascii="Times New Roman" w:eastAsia="Times New Roman" w:hAnsi="Times New Roman" w:cs="Times New Roman"/>
            <w:sz w:val="24"/>
            <w:szCs w:val="20"/>
            <w:lang w:val="en-GB" w:eastAsia="ja-JP"/>
          </w:rPr>
          <w:t>4 400-4 990 MHz</w:t>
        </w:r>
        <w:r w:rsidRPr="00BB2CCE">
          <w:rPr>
            <w:rFonts w:ascii="Times New Roman" w:eastAsia="Times New Roman" w:hAnsi="Times New Roman" w:cs="Times New Roman"/>
            <w:sz w:val="24"/>
            <w:szCs w:val="20"/>
            <w:lang w:val="en-GB"/>
          </w:rPr>
          <w:t xml:space="preserve"> are provided in Table 2. </w:t>
        </w:r>
      </w:ins>
    </w:p>
    <w:p w14:paraId="0ECD1DDE"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100" w:author="USA" w:date="2020-10-28T13:39:00Z"/>
          <w:rFonts w:ascii="Times New Roman" w:eastAsia="Times New Roman" w:hAnsi="Times New Roman" w:cs="Times New Roman"/>
          <w:b/>
          <w:sz w:val="24"/>
          <w:szCs w:val="20"/>
          <w:lang w:val="en-GB"/>
        </w:rPr>
      </w:pPr>
      <w:ins w:id="101" w:author="USA" w:date="2020-10-28T13:39:00Z">
        <w:r w:rsidRPr="00BB2CCE">
          <w:rPr>
            <w:rFonts w:ascii="Times New Roman" w:eastAsia="Times New Roman" w:hAnsi="Times New Roman" w:cs="Times New Roman"/>
            <w:b/>
            <w:sz w:val="24"/>
            <w:szCs w:val="20"/>
            <w:lang w:val="en-GB"/>
          </w:rPr>
          <w:t>3.1</w:t>
        </w:r>
        <w:r w:rsidRPr="00BB2CCE">
          <w:rPr>
            <w:rFonts w:ascii="Times New Roman" w:eastAsia="Times New Roman" w:hAnsi="Times New Roman" w:cs="Times New Roman"/>
            <w:b/>
            <w:sz w:val="24"/>
            <w:szCs w:val="20"/>
            <w:lang w:val="en-GB"/>
          </w:rPr>
          <w:tab/>
          <w:t>Transmitter and receiver characteristics</w:t>
        </w:r>
      </w:ins>
    </w:p>
    <w:p w14:paraId="6DFF785B"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02" w:author="USA" w:date="2020-10-28T13:39:00Z"/>
          <w:rFonts w:ascii="Times New Roman" w:eastAsia="Times New Roman" w:hAnsi="Times New Roman" w:cs="Times New Roman"/>
          <w:sz w:val="24"/>
          <w:szCs w:val="20"/>
          <w:lang w:val="en-GB"/>
        </w:rPr>
      </w:pPr>
      <w:ins w:id="103" w:author="USA" w:date="2020-10-28T13:39:00Z">
        <w:r w:rsidRPr="00BB2CCE">
          <w:rPr>
            <w:rFonts w:ascii="Times New Roman" w:eastAsia="Times New Roman" w:hAnsi="Times New Roman" w:cs="Times New Roman"/>
            <w:sz w:val="24"/>
            <w:szCs w:val="20"/>
            <w:lang w:val="en-GB"/>
          </w:rPr>
          <w:t xml:space="preserve">The maritime mobile systems operating or planned to operate within the frequency range </w:t>
        </w:r>
        <w:r w:rsidRPr="00BB2CCE">
          <w:rPr>
            <w:rFonts w:ascii="Times New Roman" w:eastAsia="Times New Roman" w:hAnsi="Times New Roman" w:cs="Times New Roman"/>
            <w:sz w:val="24"/>
            <w:szCs w:val="20"/>
            <w:lang w:val="en-GB" w:eastAsia="ja-JP"/>
          </w:rPr>
          <w:t>4 400</w:t>
        </w:r>
        <w:r w:rsidRPr="00BB2CCE">
          <w:rPr>
            <w:rFonts w:ascii="Times New Roman" w:eastAsia="Times New Roman" w:hAnsi="Times New Roman" w:cs="Times New Roman"/>
            <w:sz w:val="24"/>
            <w:szCs w:val="20"/>
            <w:lang w:val="en-GB" w:eastAsia="ja-JP"/>
          </w:rPr>
          <w:noBreakHyphen/>
          <w:t>4 990 MHz</w:t>
        </w:r>
        <w:r w:rsidRPr="00BB2CCE">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p>
    <w:p w14:paraId="7CB9296D"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104" w:author="USA" w:date="2020-10-28T13:39:00Z"/>
          <w:rFonts w:ascii="Times New Roman" w:eastAsia="Times New Roman" w:hAnsi="Times New Roman" w:cs="Times New Roman"/>
          <w:b/>
          <w:sz w:val="24"/>
          <w:szCs w:val="20"/>
          <w:lang w:val="en-GB"/>
        </w:rPr>
      </w:pPr>
      <w:ins w:id="105" w:author="USA" w:date="2020-10-28T13:39:00Z">
        <w:r w:rsidRPr="00BB2CCE">
          <w:rPr>
            <w:rFonts w:ascii="Times New Roman" w:eastAsia="Times New Roman" w:hAnsi="Times New Roman" w:cs="Times New Roman"/>
            <w:b/>
            <w:sz w:val="24"/>
            <w:szCs w:val="20"/>
            <w:lang w:val="en-GB"/>
          </w:rPr>
          <w:t>3.2</w:t>
        </w:r>
        <w:r w:rsidRPr="00BB2CCE">
          <w:rPr>
            <w:rFonts w:ascii="Times New Roman" w:eastAsia="Times New Roman" w:hAnsi="Times New Roman" w:cs="Times New Roman"/>
            <w:b/>
            <w:sz w:val="24"/>
            <w:szCs w:val="20"/>
            <w:lang w:val="en-GB"/>
          </w:rPr>
          <w:tab/>
          <w:t>Antenna characteristics</w:t>
        </w:r>
      </w:ins>
    </w:p>
    <w:p w14:paraId="667729DD"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06" w:author="USA" w:date="2020-10-28T13:39:00Z"/>
          <w:rFonts w:ascii="Times New Roman" w:eastAsia="Times New Roman" w:hAnsi="Times New Roman" w:cs="Times New Roman"/>
          <w:sz w:val="24"/>
          <w:szCs w:val="20"/>
          <w:lang w:val="en-GB"/>
        </w:rPr>
      </w:pPr>
      <w:ins w:id="107" w:author="USA" w:date="2020-10-28T13:39:00Z">
        <w:r w:rsidRPr="00BB2CCE">
          <w:rPr>
            <w:rFonts w:ascii="Times New Roman" w:eastAsia="Times New Roman" w:hAnsi="Times New Roman" w:cs="Times New Roman"/>
            <w:sz w:val="24"/>
            <w:szCs w:val="20"/>
            <w:lang w:val="en-GB"/>
          </w:rPr>
          <w:t xml:space="preserve">The maritime mobile system listed in Table 2 may use various types of omnidirectional antennas that can be installed on either the ship station or ground station. These omnidirectional antenna gains are typically between 2.5 and 6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w:t>
        </w:r>
      </w:ins>
    </w:p>
    <w:p w14:paraId="048DF97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8" w:author="USA" w:date="2020-10-28T13:39:00Z"/>
          <w:rFonts w:ascii="Times New Roman" w:eastAsia="Times New Roman" w:hAnsi="Times New Roman" w:cs="Times New Roman"/>
          <w:b/>
          <w:sz w:val="28"/>
          <w:szCs w:val="20"/>
          <w:lang w:val="en-GB"/>
        </w:rPr>
      </w:pPr>
      <w:ins w:id="109" w:author="USA" w:date="2020-10-28T13:39:00Z">
        <w:r w:rsidRPr="00BB2CCE">
          <w:rPr>
            <w:rFonts w:ascii="Times New Roman" w:eastAsia="Times New Roman" w:hAnsi="Times New Roman" w:cs="Times New Roman"/>
            <w:b/>
            <w:sz w:val="28"/>
            <w:szCs w:val="20"/>
            <w:lang w:val="en-GB"/>
          </w:rPr>
          <w:t>4</w:t>
        </w:r>
        <w:r w:rsidRPr="00BB2CCE">
          <w:rPr>
            <w:rFonts w:ascii="Times New Roman" w:eastAsia="Times New Roman" w:hAnsi="Times New Roman" w:cs="Times New Roman"/>
            <w:b/>
            <w:sz w:val="28"/>
            <w:szCs w:val="20"/>
            <w:lang w:val="en-GB"/>
          </w:rPr>
          <w:tab/>
          <w:t xml:space="preserve">Protection criteria </w:t>
        </w:r>
      </w:ins>
    </w:p>
    <w:p w14:paraId="55A77569"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10" w:author="USA" w:date="2020-10-28T13:39:00Z"/>
          <w:rFonts w:ascii="Times New Roman" w:eastAsia="Times New Roman" w:hAnsi="Times New Roman" w:cs="Times New Roman"/>
          <w:sz w:val="24"/>
          <w:szCs w:val="20"/>
          <w:lang w:val="en-GB"/>
        </w:rPr>
      </w:pPr>
      <w:ins w:id="111" w:author="USA" w:date="2020-10-28T13:39:00Z">
        <w:r w:rsidRPr="00BB2CCE">
          <w:rPr>
            <w:rFonts w:ascii="Times New Roman" w:eastAsia="Times New Roman" w:hAnsi="Times New Roman" w:cs="Times New Roman"/>
            <w:sz w:val="24"/>
            <w:szCs w:val="20"/>
            <w:lang w:val="en-GB"/>
          </w:rPr>
          <w:t>An increase in receiver effective noise of 1 dB would result in significant degradation in communication range.</w:t>
        </w:r>
      </w:ins>
    </w:p>
    <w:p w14:paraId="145025AC"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12" w:author="USA" w:date="2020-10-28T13:39:00Z"/>
          <w:rFonts w:ascii="Times New Roman" w:eastAsia="Times New Roman" w:hAnsi="Times New Roman" w:cs="Times New Roman"/>
          <w:sz w:val="24"/>
          <w:szCs w:val="20"/>
          <w:lang w:val="en-GB"/>
        </w:rPr>
      </w:pPr>
      <w:ins w:id="113" w:author="USA" w:date="2020-10-28T13:39:00Z">
        <w:r w:rsidRPr="00BB2CCE">
          <w:rPr>
            <w:rFonts w:ascii="Times New Roman" w:eastAsia="Times New Roman" w:hAnsi="Times New Roman" w:cs="Times New Roman"/>
            <w:sz w:val="24"/>
            <w:szCs w:val="20"/>
            <w:lang w:val="en-GB"/>
          </w:rPr>
          <w:t>Such an increase in effective receiver noise level corresponds to an (</w:t>
        </w:r>
        <w:r w:rsidRPr="00BB2CCE">
          <w:rPr>
            <w:rFonts w:ascii="Times New Roman" w:eastAsia="Times New Roman" w:hAnsi="Times New Roman" w:cs="Times New Roman"/>
            <w:i/>
            <w:iCs/>
            <w:sz w:val="24"/>
            <w:szCs w:val="20"/>
            <w:lang w:val="en-GB"/>
          </w:rPr>
          <w:t>I</w:t>
        </w:r>
        <w:r w:rsidRPr="00BB2CCE">
          <w:rPr>
            <w:rFonts w:ascii="Times New Roman" w:eastAsia="Times New Roman" w:hAnsi="Times New Roman" w:cs="Times New Roman"/>
            <w:sz w:val="24"/>
            <w:szCs w:val="20"/>
            <w:lang w:val="en-GB"/>
          </w:rPr>
          <w:t> + </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 xml:space="preserve"> ratio of 1.26, or an </w:t>
        </w:r>
        <w:r w:rsidRPr="00BB2CCE">
          <w:rPr>
            <w:rFonts w:ascii="Times New Roman" w:eastAsia="Times New Roman" w:hAnsi="Times New Roman" w:cs="Times New Roman"/>
            <w:i/>
            <w:iCs/>
            <w:sz w:val="24"/>
            <w:szCs w:val="20"/>
            <w:lang w:val="en-GB"/>
          </w:rPr>
          <w:t>I/N</w:t>
        </w:r>
        <w:r w:rsidRPr="00BB2CCE">
          <w:rPr>
            <w:rFonts w:ascii="Times New Roman" w:eastAsia="Times New Roman" w:hAnsi="Times New Roman" w:cs="Times New Roman"/>
            <w:sz w:val="24"/>
            <w:szCs w:val="20"/>
            <w:lang w:val="en-GB"/>
          </w:rPr>
          <w:t xml:space="preserve"> ratio of about −6 </w:t>
        </w:r>
        <w:proofErr w:type="spellStart"/>
        <w:r w:rsidRPr="00BB2CCE">
          <w:rPr>
            <w:rFonts w:ascii="Times New Roman" w:eastAsia="Times New Roman" w:hAnsi="Times New Roman" w:cs="Times New Roman"/>
            <w:sz w:val="24"/>
            <w:szCs w:val="20"/>
            <w:lang w:val="en-GB"/>
          </w:rPr>
          <w:t>dB.</w:t>
        </w:r>
        <w:proofErr w:type="spellEnd"/>
        <w:r w:rsidRPr="00BB2CCE">
          <w:rPr>
            <w:rFonts w:ascii="Times New Roman" w:eastAsia="Times New Roman" w:hAnsi="Times New Roman" w:cs="Times New Roman"/>
            <w:sz w:val="24"/>
            <w:szCs w:val="20"/>
            <w:lang w:val="en-GB"/>
          </w:rPr>
          <w:t xml:space="preserve"> This represents the required protection criterion for the MMS systems </w:t>
        </w:r>
        <w:r w:rsidRPr="00BB2CCE">
          <w:rPr>
            <w:rFonts w:ascii="Times New Roman" w:eastAsia="Times New Roman" w:hAnsi="Times New Roman" w:cs="Times New Roman"/>
            <w:sz w:val="24"/>
            <w:szCs w:val="20"/>
            <w:lang w:val="en-GB"/>
          </w:rPr>
          <w:lastRenderedPageBreak/>
          <w:t>referenced herein from interference due to another radiocommunication service. If multiple potential interference sources are present, protection of the MMS systems requires that this criterion is not exceeded due to the aggregate interference from the multiple sources.</w:t>
        </w:r>
      </w:ins>
    </w:p>
    <w:p w14:paraId="61C1F9DE"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114" w:author="USA" w:date="2020-10-28T13:39:00Z"/>
          <w:rFonts w:ascii="Times New Roman" w:eastAsia="Times New Roman" w:hAnsi="Times New Roman" w:cs="Times New Roman"/>
          <w:sz w:val="24"/>
          <w:szCs w:val="20"/>
        </w:rPr>
      </w:pPr>
    </w:p>
    <w:p w14:paraId="699BB74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ins w:id="115" w:author="USA" w:date="2020-10-28T13:39:00Z"/>
          <w:rFonts w:ascii="Times New Roman" w:eastAsia="Calibri" w:hAnsi="Times New Roman" w:cs="Times New Roman"/>
          <w:caps/>
          <w:sz w:val="24"/>
          <w:szCs w:val="24"/>
          <w:lang w:val="en-GB"/>
        </w:rPr>
      </w:pPr>
      <w:ins w:id="116" w:author="USA" w:date="2020-10-28T13:39:00Z">
        <w:r w:rsidRPr="00BB2CCE">
          <w:rPr>
            <w:rFonts w:ascii="Times New Roman" w:eastAsia="Calibri" w:hAnsi="Times New Roman" w:cs="Times New Roman"/>
            <w:caps/>
            <w:sz w:val="24"/>
            <w:szCs w:val="24"/>
            <w:lang w:val="en-GB"/>
          </w:rPr>
          <w:t>TABLE  2</w:t>
        </w:r>
      </w:ins>
    </w:p>
    <w:p w14:paraId="15D3F644"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after="120" w:line="240" w:lineRule="auto"/>
        <w:rPr>
          <w:ins w:id="117" w:author="USA" w:date="2020-10-28T13:39:00Z"/>
          <w:rFonts w:ascii="Times New Roman Bold" w:eastAsia="Calibri" w:hAnsi="Times New Roman Bold" w:cs="Times New Roman Bold"/>
          <w:b/>
          <w:sz w:val="20"/>
          <w:szCs w:val="24"/>
          <w:lang w:val="en-GB" w:eastAsia="ja-JP"/>
        </w:rPr>
      </w:pPr>
      <w:ins w:id="118" w:author="USA" w:date="2020-10-28T13:39:00Z">
        <w:r w:rsidRPr="00BB2CCE">
          <w:rPr>
            <w:rFonts w:ascii="Times New Roman Bold" w:eastAsia="Calibri" w:hAnsi="Times New Roman Bold" w:cs="Times New Roman Bold"/>
            <w:b/>
            <w:sz w:val="24"/>
            <w:szCs w:val="24"/>
            <w:lang w:val="en-GB"/>
          </w:rPr>
          <w:t xml:space="preserve">Typical technical characteristics of representative maritime mobile service systems operated in the frequency range </w:t>
        </w:r>
        <w:r w:rsidRPr="00BB2CCE">
          <w:rPr>
            <w:rFonts w:ascii="Times New Roman Bold" w:eastAsia="Calibri" w:hAnsi="Times New Roman Bold" w:cs="Times New Roman Bold"/>
            <w:b/>
            <w:sz w:val="24"/>
            <w:szCs w:val="24"/>
            <w:lang w:val="en-GB" w:eastAsia="ja-JP"/>
          </w:rPr>
          <w:t>4 400-4 990 MHz</w:t>
        </w:r>
      </w:ins>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269"/>
        <w:gridCol w:w="990"/>
        <w:gridCol w:w="991"/>
        <w:gridCol w:w="991"/>
        <w:gridCol w:w="968"/>
        <w:gridCol w:w="968"/>
        <w:gridCol w:w="968"/>
      </w:tblGrid>
      <w:tr w:rsidR="00BB2CCE" w:rsidRPr="00BB2CCE" w14:paraId="117FC024" w14:textId="77777777" w:rsidTr="00BB2CCE">
        <w:trPr>
          <w:jc w:val="center"/>
          <w:ins w:id="119" w:author="USA" w:date="2020-10-28T13:39:00Z"/>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9B5AC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0" w:author="USA" w:date="2020-10-28T13:39:00Z"/>
                <w:rFonts w:ascii="Times New Roman Bold" w:eastAsia="Calibri" w:hAnsi="Times New Roman Bold" w:cs="Times New Roman Bold"/>
                <w:b/>
                <w:sz w:val="24"/>
                <w:szCs w:val="24"/>
                <w:lang w:val="en-GB" w:eastAsia="ja-JP"/>
              </w:rPr>
            </w:pPr>
            <w:ins w:id="121" w:author="USA" w:date="2020-10-28T13:39:00Z">
              <w:r w:rsidRPr="00BB2CCE">
                <w:rPr>
                  <w:rFonts w:ascii="Times New Roman Bold" w:eastAsia="Calibri" w:hAnsi="Times New Roman Bold" w:cs="Times New Roman Bold"/>
                  <w:b/>
                  <w:sz w:val="24"/>
                  <w:szCs w:val="24"/>
                  <w:lang w:val="en-GB" w:eastAsia="ja-JP"/>
                </w:rPr>
                <w:t>Parameter</w:t>
              </w:r>
            </w:ins>
          </w:p>
        </w:tc>
        <w:tc>
          <w:tcPr>
            <w:tcW w:w="11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F585F8"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2" w:author="USA" w:date="2020-10-28T13:39:00Z"/>
                <w:rFonts w:ascii="Times New Roman Bold" w:eastAsia="Calibri" w:hAnsi="Times New Roman Bold" w:cs="Times New Roman Bold"/>
                <w:b/>
                <w:sz w:val="24"/>
                <w:szCs w:val="24"/>
                <w:lang w:val="en-GB" w:eastAsia="ja-JP"/>
              </w:rPr>
            </w:pPr>
            <w:ins w:id="123" w:author="USA" w:date="2020-10-28T13:39:00Z">
              <w:r w:rsidRPr="00BB2CCE">
                <w:rPr>
                  <w:rFonts w:ascii="Times New Roman Bold" w:eastAsia="Calibri" w:hAnsi="Times New Roman Bold" w:cs="Times New Roman Bold"/>
                  <w:b/>
                  <w:sz w:val="24"/>
                  <w:szCs w:val="24"/>
                  <w:lang w:val="en-GB" w:eastAsia="ja-JP"/>
                </w:rPr>
                <w:t>Units</w:t>
              </w:r>
            </w:ins>
          </w:p>
        </w:tc>
        <w:tc>
          <w:tcPr>
            <w:tcW w:w="280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721254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4" w:author="USA" w:date="2020-10-28T13:39:00Z"/>
                <w:rFonts w:ascii="Times New Roman Bold" w:eastAsia="Calibri" w:hAnsi="Times New Roman Bold" w:cs="Times New Roman Bold"/>
                <w:b/>
                <w:sz w:val="24"/>
                <w:szCs w:val="24"/>
                <w:lang w:val="en-GB" w:eastAsia="ja-JP"/>
              </w:rPr>
            </w:pPr>
            <w:ins w:id="125" w:author="USA" w:date="2020-10-28T13:39:00Z">
              <w:r w:rsidRPr="00BB2CCE">
                <w:rPr>
                  <w:rFonts w:ascii="Times New Roman Bold" w:eastAsia="Calibri" w:hAnsi="Times New Roman Bold" w:cs="Times New Roman Bold"/>
                  <w:b/>
                  <w:sz w:val="24"/>
                  <w:szCs w:val="24"/>
                  <w:lang w:val="en-GB" w:eastAsia="ja-JP"/>
                </w:rPr>
                <w:t>System 1</w:t>
              </w:r>
            </w:ins>
          </w:p>
          <w:p w14:paraId="0D9FF8C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6" w:author="USA" w:date="2020-10-28T13:39:00Z"/>
                <w:rFonts w:ascii="Times New Roman Bold" w:eastAsia="Calibri" w:hAnsi="Times New Roman Bold" w:cs="Times New Roman Bold"/>
                <w:b/>
                <w:sz w:val="24"/>
                <w:szCs w:val="24"/>
                <w:lang w:val="en-GB" w:eastAsia="ja-JP"/>
              </w:rPr>
            </w:pPr>
            <w:ins w:id="127" w:author="USA" w:date="2020-10-28T13:39:00Z">
              <w:r w:rsidRPr="00BB2CCE">
                <w:rPr>
                  <w:rFonts w:ascii="Times New Roman Bold" w:eastAsia="Calibri" w:hAnsi="Times New Roman Bold" w:cs="Times New Roman Bold"/>
                  <w:b/>
                  <w:sz w:val="24"/>
                  <w:szCs w:val="24"/>
                  <w:lang w:val="en-GB" w:eastAsia="ja-JP"/>
                </w:rPr>
                <w:t>Ship</w:t>
              </w:r>
            </w:ins>
          </w:p>
        </w:tc>
        <w:tc>
          <w:tcPr>
            <w:tcW w:w="2736"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169D1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8" w:author="USA" w:date="2020-10-28T13:39:00Z"/>
                <w:rFonts w:ascii="Times New Roman Bold" w:eastAsia="Calibri" w:hAnsi="Times New Roman Bold" w:cs="Times New Roman Bold"/>
                <w:b/>
                <w:sz w:val="24"/>
                <w:szCs w:val="24"/>
                <w:lang w:val="en-GB" w:eastAsia="ja-JP"/>
              </w:rPr>
            </w:pPr>
            <w:ins w:id="129" w:author="USA" w:date="2020-10-28T13:39:00Z">
              <w:r w:rsidRPr="00BB2CCE">
                <w:rPr>
                  <w:rFonts w:ascii="Times New Roman Bold" w:eastAsia="Calibri" w:hAnsi="Times New Roman Bold" w:cs="Times New Roman Bold"/>
                  <w:b/>
                  <w:sz w:val="24"/>
                  <w:szCs w:val="24"/>
                  <w:lang w:val="en-GB" w:eastAsia="ja-JP"/>
                </w:rPr>
                <w:t>System 1</w:t>
              </w:r>
            </w:ins>
          </w:p>
          <w:p w14:paraId="77945B4E"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30" w:author="USA" w:date="2020-10-28T13:39:00Z"/>
                <w:rFonts w:ascii="Times New Roman Bold" w:eastAsia="Calibri" w:hAnsi="Times New Roman Bold" w:cs="Times New Roman Bold"/>
                <w:b/>
                <w:sz w:val="24"/>
                <w:szCs w:val="24"/>
                <w:lang w:val="en-GB" w:eastAsia="ja-JP"/>
              </w:rPr>
            </w:pPr>
            <w:ins w:id="131" w:author="USA" w:date="2020-10-28T13:39:00Z">
              <w:r w:rsidRPr="00BB2CCE">
                <w:rPr>
                  <w:rFonts w:ascii="Times New Roman Bold" w:eastAsia="Calibri" w:hAnsi="Times New Roman Bold" w:cs="Times New Roman Bold"/>
                  <w:b/>
                  <w:sz w:val="24"/>
                  <w:szCs w:val="24"/>
                  <w:lang w:val="en-GB" w:eastAsia="ja-JP"/>
                </w:rPr>
                <w:t>Ground</w:t>
              </w:r>
            </w:ins>
          </w:p>
        </w:tc>
      </w:tr>
      <w:tr w:rsidR="00BB2CCE" w:rsidRPr="00BB2CCE" w14:paraId="6FB70138" w14:textId="77777777" w:rsidTr="00BB2CCE">
        <w:trPr>
          <w:jc w:val="center"/>
          <w:ins w:id="132" w:author="USA" w:date="2020-10-28T13:39: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6CFAE1D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33" w:author="USA" w:date="2020-10-28T13:39:00Z"/>
                <w:rFonts w:ascii="Times New Roman" w:eastAsia="Calibri" w:hAnsi="Times New Roman" w:cs="Times New Roman"/>
                <w:sz w:val="24"/>
                <w:szCs w:val="24"/>
                <w:lang w:val="en-GB" w:eastAsia="ja-JP"/>
              </w:rPr>
            </w:pPr>
            <w:ins w:id="134" w:author="USA" w:date="2020-10-28T13:39:00Z">
              <w:r w:rsidRPr="00BB2CCE">
                <w:rPr>
                  <w:rFonts w:ascii="Times New Roman" w:eastAsia="Calibri" w:hAnsi="Times New Roman" w:cs="Times New Roman"/>
                  <w:sz w:val="24"/>
                  <w:szCs w:val="24"/>
                  <w:lang w:val="en-GB" w:eastAsia="ja-JP"/>
                </w:rPr>
                <w:t>Transmitter</w:t>
              </w:r>
            </w:ins>
          </w:p>
        </w:tc>
      </w:tr>
      <w:tr w:rsidR="00BB2CCE" w:rsidRPr="00BB2CCE" w14:paraId="78A6A034" w14:textId="77777777" w:rsidTr="00BB2CCE">
        <w:trPr>
          <w:jc w:val="center"/>
          <w:ins w:id="135"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5AB6B4F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36" w:author="USA" w:date="2020-10-28T13:39:00Z"/>
                <w:rFonts w:ascii="Times New Roman" w:eastAsia="Calibri" w:hAnsi="Times New Roman" w:cs="Times New Roman"/>
                <w:sz w:val="24"/>
                <w:szCs w:val="24"/>
                <w:lang w:val="en-GB" w:eastAsia="ja-JP"/>
              </w:rPr>
            </w:pPr>
            <w:ins w:id="137" w:author="USA" w:date="2020-10-28T13:39:00Z">
              <w:r w:rsidRPr="00BB2CCE">
                <w:rPr>
                  <w:rFonts w:ascii="Times New Roman" w:eastAsia="Calibri" w:hAnsi="Times New Roman" w:cs="Times New Roman"/>
                  <w:sz w:val="24"/>
                  <w:szCs w:val="24"/>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2E48FF5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38" w:author="USA" w:date="2020-10-28T13:39:00Z"/>
                <w:rFonts w:ascii="Times New Roman" w:eastAsia="Calibri" w:hAnsi="Times New Roman" w:cs="Times New Roman"/>
                <w:sz w:val="24"/>
                <w:szCs w:val="24"/>
                <w:lang w:val="en-GB" w:eastAsia="ja-JP"/>
              </w:rPr>
            </w:pPr>
            <w:ins w:id="139"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178420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40" w:author="USA" w:date="2020-10-28T13:39:00Z"/>
                <w:rFonts w:ascii="Times New Roman" w:eastAsia="Calibri" w:hAnsi="Times New Roman" w:cs="Times New Roman"/>
                <w:sz w:val="24"/>
                <w:szCs w:val="24"/>
                <w:lang w:val="en-GB" w:eastAsia="ja-JP"/>
              </w:rPr>
            </w:pPr>
            <w:ins w:id="141" w:author="USA" w:date="2020-10-28T13:39:00Z">
              <w:r w:rsidRPr="00BB2CCE">
                <w:rPr>
                  <w:rFonts w:ascii="Times New Roman" w:eastAsia="Calibri" w:hAnsi="Times New Roman" w:cs="Times New Roman"/>
                  <w:sz w:val="24"/>
                  <w:szCs w:val="24"/>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D8A2B2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42" w:author="USA" w:date="2020-10-28T13:39:00Z"/>
                <w:rFonts w:ascii="Times New Roman" w:eastAsia="Calibri" w:hAnsi="Times New Roman" w:cs="Times New Roman"/>
                <w:sz w:val="24"/>
                <w:szCs w:val="24"/>
                <w:lang w:val="en-GB" w:eastAsia="ja-JP"/>
              </w:rPr>
            </w:pPr>
            <w:ins w:id="143" w:author="USA" w:date="2020-10-28T13:39:00Z">
              <w:r w:rsidRPr="00BB2CCE">
                <w:rPr>
                  <w:rFonts w:ascii="Times New Roman" w:eastAsia="Calibri" w:hAnsi="Times New Roman" w:cs="Times New Roman"/>
                  <w:sz w:val="24"/>
                  <w:szCs w:val="24"/>
                  <w:lang w:val="en-GB" w:eastAsia="ja-JP"/>
                </w:rPr>
                <w:t>4 400-4 940</w:t>
              </w:r>
            </w:ins>
          </w:p>
        </w:tc>
      </w:tr>
      <w:tr w:rsidR="00BB2CCE" w:rsidRPr="00BB2CCE" w14:paraId="35B4FC2B" w14:textId="77777777" w:rsidTr="00BB2CCE">
        <w:trPr>
          <w:jc w:val="center"/>
          <w:ins w:id="144"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2B5CE2B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45" w:author="USA" w:date="2020-10-28T13:39:00Z"/>
                <w:rFonts w:ascii="Times New Roman" w:eastAsia="Calibri" w:hAnsi="Times New Roman" w:cs="Times New Roman"/>
                <w:sz w:val="24"/>
                <w:szCs w:val="24"/>
                <w:lang w:val="en-GB" w:eastAsia="ja-JP"/>
              </w:rPr>
            </w:pPr>
            <w:ins w:id="146" w:author="USA" w:date="2020-10-28T13:39:00Z">
              <w:r w:rsidRPr="00BB2CCE">
                <w:rPr>
                  <w:rFonts w:ascii="Times New Roman" w:eastAsia="Calibri" w:hAnsi="Times New Roman" w:cs="Times New Roman"/>
                  <w:sz w:val="24"/>
                  <w:szCs w:val="24"/>
                  <w:lang w:val="en-GB" w:eastAsia="ja-JP"/>
                </w:rPr>
                <w:t>Power output</w:t>
              </w:r>
            </w:ins>
          </w:p>
        </w:tc>
        <w:tc>
          <w:tcPr>
            <w:tcW w:w="1196" w:type="dxa"/>
            <w:tcBorders>
              <w:top w:val="single" w:sz="4" w:space="0" w:color="auto"/>
              <w:left w:val="single" w:sz="4" w:space="0" w:color="auto"/>
              <w:bottom w:val="single" w:sz="4" w:space="0" w:color="auto"/>
              <w:right w:val="single" w:sz="4" w:space="0" w:color="auto"/>
            </w:tcBorders>
            <w:hideMark/>
          </w:tcPr>
          <w:p w14:paraId="2571D7F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47" w:author="USA" w:date="2020-10-28T13:39:00Z"/>
                <w:rFonts w:ascii="Times New Roman" w:eastAsia="Calibri" w:hAnsi="Times New Roman" w:cs="Times New Roman"/>
                <w:sz w:val="24"/>
                <w:szCs w:val="24"/>
                <w:lang w:val="en-GB" w:eastAsia="ja-JP"/>
              </w:rPr>
            </w:pPr>
            <w:ins w:id="148" w:author="USA" w:date="2020-10-28T13:39:00Z">
              <w:r w:rsidRPr="00BB2CCE">
                <w:rPr>
                  <w:rFonts w:ascii="Times New Roman" w:eastAsia="Calibri" w:hAnsi="Times New Roman" w:cs="Times New Roman"/>
                  <w:sz w:val="24"/>
                  <w:szCs w:val="24"/>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B7666D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49" w:author="USA" w:date="2020-10-28T13:39:00Z"/>
                <w:rFonts w:ascii="Times New Roman" w:eastAsia="Calibri" w:hAnsi="Times New Roman" w:cs="Times New Roman"/>
                <w:sz w:val="24"/>
                <w:szCs w:val="24"/>
                <w:lang w:val="en-GB" w:eastAsia="ja-JP"/>
              </w:rPr>
            </w:pPr>
            <w:ins w:id="150" w:author="USA" w:date="2020-10-28T13:39:00Z">
              <w:r w:rsidRPr="00BB2CCE">
                <w:rPr>
                  <w:rFonts w:ascii="Times New Roman" w:eastAsia="Calibri" w:hAnsi="Times New Roman" w:cs="Times New Roman"/>
                  <w:sz w:val="24"/>
                  <w:szCs w:val="24"/>
                  <w:lang w:val="en-GB" w:eastAsia="ja-JP"/>
                </w:rPr>
                <w:t>39</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2853E64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51" w:author="USA" w:date="2020-10-28T13:39:00Z"/>
                <w:rFonts w:ascii="Times New Roman" w:eastAsia="Calibri" w:hAnsi="Times New Roman" w:cs="Times New Roman"/>
                <w:sz w:val="24"/>
                <w:szCs w:val="24"/>
                <w:lang w:val="en-GB" w:eastAsia="ja-JP"/>
              </w:rPr>
            </w:pPr>
            <w:ins w:id="152" w:author="USA" w:date="2020-10-28T13:39:00Z">
              <w:r w:rsidRPr="00BB2CCE">
                <w:rPr>
                  <w:rFonts w:ascii="Times New Roman" w:eastAsia="Calibri" w:hAnsi="Times New Roman" w:cs="Times New Roman"/>
                  <w:sz w:val="24"/>
                  <w:szCs w:val="24"/>
                  <w:lang w:val="en-GB" w:eastAsia="ja-JP"/>
                </w:rPr>
                <w:t>39</w:t>
              </w:r>
            </w:ins>
          </w:p>
        </w:tc>
      </w:tr>
      <w:tr w:rsidR="00BB2CCE" w:rsidRPr="00BB2CCE" w14:paraId="0EDBA3BB" w14:textId="77777777" w:rsidTr="00BB2CCE">
        <w:trPr>
          <w:jc w:val="center"/>
          <w:ins w:id="153"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7B3ACC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54" w:author="USA" w:date="2020-10-28T13:39:00Z"/>
                <w:rFonts w:ascii="Times New Roman" w:eastAsia="Calibri" w:hAnsi="Times New Roman" w:cs="Times New Roman"/>
                <w:sz w:val="24"/>
                <w:szCs w:val="24"/>
                <w:lang w:val="en-GB" w:eastAsia="ja-JP"/>
              </w:rPr>
            </w:pPr>
            <w:ins w:id="155" w:author="USA" w:date="2020-10-28T13:39:00Z">
              <w:r w:rsidRPr="00BB2CCE">
                <w:rPr>
                  <w:rFonts w:ascii="Times New Roman" w:eastAsia="Calibri" w:hAnsi="Times New Roman" w:cs="Times New Roman"/>
                  <w:sz w:val="24"/>
                  <w:szCs w:val="24"/>
                  <w:lang w:val="en-GB" w:eastAsia="ja-JP"/>
                </w:rPr>
                <w:t>Bandwidth (3 dB)</w:t>
              </w:r>
            </w:ins>
          </w:p>
        </w:tc>
        <w:tc>
          <w:tcPr>
            <w:tcW w:w="1196" w:type="dxa"/>
            <w:tcBorders>
              <w:top w:val="single" w:sz="4" w:space="0" w:color="auto"/>
              <w:left w:val="single" w:sz="4" w:space="0" w:color="auto"/>
              <w:bottom w:val="single" w:sz="4" w:space="0" w:color="auto"/>
              <w:right w:val="single" w:sz="4" w:space="0" w:color="auto"/>
            </w:tcBorders>
            <w:hideMark/>
          </w:tcPr>
          <w:p w14:paraId="19B3AF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56" w:author="USA" w:date="2020-10-28T13:39:00Z"/>
                <w:rFonts w:ascii="Times New Roman" w:eastAsia="Calibri" w:hAnsi="Times New Roman" w:cs="Times New Roman"/>
                <w:sz w:val="24"/>
                <w:szCs w:val="24"/>
                <w:lang w:val="en-GB" w:eastAsia="ja-JP"/>
              </w:rPr>
            </w:pPr>
            <w:ins w:id="157"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D54F74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58" w:author="USA" w:date="2020-10-28T13:39:00Z"/>
                <w:rFonts w:ascii="Times New Roman" w:eastAsia="Calibri" w:hAnsi="Times New Roman" w:cs="Times New Roman"/>
                <w:sz w:val="24"/>
                <w:szCs w:val="24"/>
                <w:lang w:val="en-GB" w:eastAsia="ja-JP"/>
              </w:rPr>
            </w:pPr>
            <w:ins w:id="159" w:author="USA" w:date="2020-10-28T13:39:00Z">
              <w:r w:rsidRPr="00BB2CCE">
                <w:rPr>
                  <w:rFonts w:ascii="Times New Roman" w:eastAsia="Calibri" w:hAnsi="Times New Roman" w:cs="Times New Roman"/>
                  <w:sz w:val="24"/>
                  <w:szCs w:val="24"/>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F9FC1D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60" w:author="USA" w:date="2020-10-28T13:39:00Z"/>
                <w:rFonts w:ascii="Times New Roman" w:eastAsia="Calibri" w:hAnsi="Times New Roman" w:cs="Times New Roman"/>
                <w:sz w:val="24"/>
                <w:szCs w:val="24"/>
                <w:lang w:val="en-GB" w:eastAsia="ja-JP"/>
              </w:rPr>
            </w:pPr>
            <w:ins w:id="161" w:author="USA" w:date="2020-10-28T13:39:00Z">
              <w:r w:rsidRPr="00BB2CCE">
                <w:rPr>
                  <w:rFonts w:ascii="Times New Roman" w:eastAsia="Calibri" w:hAnsi="Times New Roman" w:cs="Times New Roman"/>
                  <w:sz w:val="24"/>
                  <w:szCs w:val="24"/>
                  <w:lang w:val="en-GB" w:eastAsia="ja-JP"/>
                </w:rPr>
                <w:t>5.6/11.3/22.6</w:t>
              </w:r>
            </w:ins>
          </w:p>
        </w:tc>
      </w:tr>
      <w:tr w:rsidR="00BB2CCE" w:rsidRPr="00BB2CCE" w14:paraId="74DF8A07" w14:textId="77777777" w:rsidTr="00BB2CCE">
        <w:trPr>
          <w:jc w:val="center"/>
          <w:ins w:id="162" w:author="USA" w:date="2020-10-28T13:39: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1B24FBE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63" w:author="USA" w:date="2020-10-28T13:39:00Z"/>
                <w:rFonts w:ascii="Times New Roman" w:eastAsia="Calibri" w:hAnsi="Times New Roman" w:cs="Times New Roman"/>
                <w:sz w:val="24"/>
                <w:szCs w:val="24"/>
                <w:lang w:val="en-GB" w:eastAsia="ja-JP"/>
              </w:rPr>
            </w:pPr>
            <w:ins w:id="164" w:author="USA" w:date="2020-10-28T13:39:00Z">
              <w:r w:rsidRPr="00BB2CCE">
                <w:rPr>
                  <w:rFonts w:ascii="Times New Roman" w:eastAsia="Calibri" w:hAnsi="Times New Roman" w:cs="Times New Roman"/>
                  <w:sz w:val="24"/>
                  <w:szCs w:val="24"/>
                  <w:lang w:val="en-GB" w:eastAsia="ja-JP"/>
                </w:rPr>
                <w:t>Receiver</w:t>
              </w:r>
            </w:ins>
          </w:p>
        </w:tc>
      </w:tr>
      <w:tr w:rsidR="00BB2CCE" w:rsidRPr="00BB2CCE" w14:paraId="7E504A89" w14:textId="77777777" w:rsidTr="00BB2CCE">
        <w:trPr>
          <w:jc w:val="center"/>
          <w:ins w:id="165"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3EBF1D9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66" w:author="USA" w:date="2020-10-28T13:39:00Z"/>
                <w:rFonts w:ascii="Times New Roman" w:eastAsia="Calibri" w:hAnsi="Times New Roman" w:cs="Times New Roman"/>
                <w:sz w:val="24"/>
                <w:szCs w:val="24"/>
                <w:lang w:val="en-GB" w:eastAsia="ja-JP"/>
              </w:rPr>
            </w:pPr>
            <w:ins w:id="167" w:author="USA" w:date="2020-10-28T13:39:00Z">
              <w:r w:rsidRPr="00BB2CCE">
                <w:rPr>
                  <w:rFonts w:ascii="Times New Roman" w:eastAsia="Calibri" w:hAnsi="Times New Roman" w:cs="Times New Roman"/>
                  <w:sz w:val="24"/>
                  <w:szCs w:val="24"/>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44DEE4D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68" w:author="USA" w:date="2020-10-28T13:39:00Z"/>
                <w:rFonts w:ascii="Times New Roman" w:eastAsia="Calibri" w:hAnsi="Times New Roman" w:cs="Times New Roman"/>
                <w:sz w:val="24"/>
                <w:szCs w:val="24"/>
                <w:lang w:val="en-GB" w:eastAsia="ja-JP"/>
              </w:rPr>
            </w:pPr>
            <w:ins w:id="169"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35FD4A9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70" w:author="USA" w:date="2020-10-28T13:39:00Z"/>
                <w:rFonts w:ascii="Times New Roman" w:eastAsia="Calibri" w:hAnsi="Times New Roman" w:cs="Times New Roman"/>
                <w:sz w:val="24"/>
                <w:szCs w:val="24"/>
                <w:lang w:val="en-GB" w:eastAsia="ja-JP"/>
              </w:rPr>
            </w:pPr>
            <w:ins w:id="171" w:author="USA" w:date="2020-10-28T13:39:00Z">
              <w:r w:rsidRPr="00BB2CCE">
                <w:rPr>
                  <w:rFonts w:ascii="Times New Roman" w:eastAsia="Calibri" w:hAnsi="Times New Roman" w:cs="Times New Roman"/>
                  <w:sz w:val="24"/>
                  <w:szCs w:val="24"/>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12472A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72" w:author="USA" w:date="2020-10-28T13:39:00Z"/>
                <w:rFonts w:ascii="Times New Roman" w:eastAsia="Calibri" w:hAnsi="Times New Roman" w:cs="Times New Roman"/>
                <w:sz w:val="24"/>
                <w:szCs w:val="24"/>
                <w:lang w:val="en-GB" w:eastAsia="ja-JP"/>
              </w:rPr>
            </w:pPr>
            <w:ins w:id="173" w:author="USA" w:date="2020-10-28T13:39:00Z">
              <w:r w:rsidRPr="00BB2CCE">
                <w:rPr>
                  <w:rFonts w:ascii="Times New Roman" w:eastAsia="Calibri" w:hAnsi="Times New Roman" w:cs="Times New Roman"/>
                  <w:sz w:val="24"/>
                  <w:szCs w:val="24"/>
                  <w:lang w:val="en-GB" w:eastAsia="ja-JP"/>
                </w:rPr>
                <w:t>4 400-4 940</w:t>
              </w:r>
            </w:ins>
          </w:p>
        </w:tc>
      </w:tr>
      <w:tr w:rsidR="00BB2CCE" w:rsidRPr="00BB2CCE" w14:paraId="0E16C2DF" w14:textId="77777777" w:rsidTr="00BB2CCE">
        <w:trPr>
          <w:jc w:val="center"/>
          <w:ins w:id="174"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694854F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75" w:author="USA" w:date="2020-10-28T13:39:00Z"/>
                <w:rFonts w:ascii="Times New Roman" w:eastAsia="Calibri" w:hAnsi="Times New Roman" w:cs="Times New Roman"/>
                <w:sz w:val="24"/>
                <w:szCs w:val="24"/>
                <w:lang w:val="en-GB" w:eastAsia="ja-JP"/>
              </w:rPr>
            </w:pPr>
            <w:ins w:id="176" w:author="USA" w:date="2020-10-28T13:39:00Z">
              <w:r w:rsidRPr="00BB2CCE">
                <w:rPr>
                  <w:rFonts w:ascii="Times New Roman" w:eastAsia="Calibri" w:hAnsi="Times New Roman" w:cs="Times New Roman"/>
                  <w:sz w:val="24"/>
                  <w:szCs w:val="24"/>
                  <w:lang w:val="en-GB" w:eastAsia="ja-JP"/>
                </w:rPr>
                <w:t>Selectivity (3 dB)</w:t>
              </w:r>
            </w:ins>
          </w:p>
        </w:tc>
        <w:tc>
          <w:tcPr>
            <w:tcW w:w="1196" w:type="dxa"/>
            <w:tcBorders>
              <w:top w:val="single" w:sz="4" w:space="0" w:color="auto"/>
              <w:left w:val="single" w:sz="4" w:space="0" w:color="auto"/>
              <w:bottom w:val="single" w:sz="4" w:space="0" w:color="auto"/>
              <w:right w:val="single" w:sz="4" w:space="0" w:color="auto"/>
            </w:tcBorders>
            <w:hideMark/>
          </w:tcPr>
          <w:p w14:paraId="16F16B6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77" w:author="USA" w:date="2020-10-28T13:39:00Z"/>
                <w:rFonts w:ascii="Times New Roman" w:eastAsia="Calibri" w:hAnsi="Times New Roman" w:cs="Times New Roman"/>
                <w:sz w:val="24"/>
                <w:szCs w:val="24"/>
                <w:lang w:val="en-GB" w:eastAsia="ja-JP"/>
              </w:rPr>
            </w:pPr>
            <w:ins w:id="178"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6B2A4D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79" w:author="USA" w:date="2020-10-28T13:39:00Z"/>
                <w:rFonts w:ascii="Times New Roman" w:eastAsia="Calibri" w:hAnsi="Times New Roman" w:cs="Times New Roman"/>
                <w:sz w:val="24"/>
                <w:szCs w:val="24"/>
                <w:lang w:val="en-GB" w:eastAsia="ja-JP"/>
              </w:rPr>
            </w:pPr>
            <w:ins w:id="180" w:author="USA" w:date="2020-10-28T13:39:00Z">
              <w:r w:rsidRPr="00BB2CCE">
                <w:rPr>
                  <w:rFonts w:ascii="Times New Roman" w:eastAsia="Calibri" w:hAnsi="Times New Roman" w:cs="Times New Roman"/>
                  <w:sz w:val="24"/>
                  <w:szCs w:val="24"/>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E6B869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81" w:author="USA" w:date="2020-10-28T13:39:00Z"/>
                <w:rFonts w:ascii="Times New Roman" w:eastAsia="Calibri" w:hAnsi="Times New Roman" w:cs="Times New Roman"/>
                <w:sz w:val="24"/>
                <w:szCs w:val="24"/>
                <w:lang w:val="en-GB" w:eastAsia="ja-JP"/>
              </w:rPr>
            </w:pPr>
            <w:ins w:id="182" w:author="USA" w:date="2020-10-28T13:39:00Z">
              <w:r w:rsidRPr="00BB2CCE">
                <w:rPr>
                  <w:rFonts w:ascii="Times New Roman" w:eastAsia="Calibri" w:hAnsi="Times New Roman" w:cs="Times New Roman"/>
                  <w:sz w:val="24"/>
                  <w:szCs w:val="24"/>
                  <w:lang w:val="en-GB" w:eastAsia="ja-JP"/>
                </w:rPr>
                <w:t>5.6/11.3/22.6</w:t>
              </w:r>
            </w:ins>
          </w:p>
        </w:tc>
      </w:tr>
      <w:tr w:rsidR="00BB2CCE" w:rsidRPr="00BB2CCE" w14:paraId="6ED10BCF" w14:textId="77777777" w:rsidTr="00BB2CCE">
        <w:trPr>
          <w:jc w:val="center"/>
          <w:ins w:id="183"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1A3E961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84" w:author="USA" w:date="2020-10-28T13:39:00Z"/>
                <w:rFonts w:ascii="Times New Roman" w:eastAsia="Calibri" w:hAnsi="Times New Roman" w:cs="Times New Roman"/>
                <w:sz w:val="24"/>
                <w:szCs w:val="24"/>
                <w:lang w:val="en-GB" w:eastAsia="ja-JP"/>
              </w:rPr>
            </w:pPr>
            <w:ins w:id="185" w:author="USA" w:date="2020-10-28T13:39:00Z">
              <w:r w:rsidRPr="00BB2CCE">
                <w:rPr>
                  <w:rFonts w:ascii="Times New Roman" w:eastAsia="Calibri" w:hAnsi="Times New Roman" w:cs="Times New Roman"/>
                  <w:sz w:val="24"/>
                  <w:szCs w:val="24"/>
                  <w:lang w:val="en-GB" w:eastAsia="ja-JP"/>
                </w:rPr>
                <w:t>Noise figure</w:t>
              </w:r>
            </w:ins>
          </w:p>
        </w:tc>
        <w:tc>
          <w:tcPr>
            <w:tcW w:w="1196" w:type="dxa"/>
            <w:tcBorders>
              <w:top w:val="single" w:sz="4" w:space="0" w:color="auto"/>
              <w:left w:val="single" w:sz="4" w:space="0" w:color="auto"/>
              <w:bottom w:val="single" w:sz="4" w:space="0" w:color="auto"/>
              <w:right w:val="single" w:sz="4" w:space="0" w:color="auto"/>
            </w:tcBorders>
            <w:hideMark/>
          </w:tcPr>
          <w:p w14:paraId="6E10C93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86" w:author="USA" w:date="2020-10-28T13:39:00Z"/>
                <w:rFonts w:ascii="Times New Roman" w:eastAsia="Calibri" w:hAnsi="Times New Roman" w:cs="Times New Roman"/>
                <w:sz w:val="24"/>
                <w:szCs w:val="24"/>
                <w:lang w:val="en-GB" w:eastAsia="ja-JP"/>
              </w:rPr>
            </w:pPr>
            <w:ins w:id="187" w:author="USA" w:date="2020-10-28T13:39:00Z">
              <w:r w:rsidRPr="00BB2CCE">
                <w:rPr>
                  <w:rFonts w:ascii="Times New Roman" w:eastAsia="Calibri" w:hAnsi="Times New Roman" w:cs="Times New Roman"/>
                  <w:sz w:val="24"/>
                  <w:szCs w:val="24"/>
                  <w:lang w:val="en-GB" w:eastAsia="ja-JP"/>
                </w:rPr>
                <w:t>dB</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504538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88" w:author="USA" w:date="2020-10-28T13:39:00Z"/>
                <w:rFonts w:ascii="Times New Roman" w:eastAsia="Calibri" w:hAnsi="Times New Roman" w:cs="Times New Roman"/>
                <w:sz w:val="24"/>
                <w:szCs w:val="24"/>
                <w:lang w:val="en-GB" w:eastAsia="ja-JP"/>
              </w:rPr>
            </w:pPr>
            <w:ins w:id="189" w:author="USA" w:date="2020-10-28T13:39:00Z">
              <w:r w:rsidRPr="00BB2CCE">
                <w:rPr>
                  <w:rFonts w:ascii="Times New Roman" w:eastAsia="Calibri" w:hAnsi="Times New Roman" w:cs="Times New Roman"/>
                  <w:sz w:val="24"/>
                  <w:szCs w:val="24"/>
                  <w:lang w:val="en-GB" w:eastAsia="ja-JP"/>
                </w:rPr>
                <w:t>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6204D7A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90" w:author="USA" w:date="2020-10-28T13:39:00Z"/>
                <w:rFonts w:ascii="Times New Roman" w:eastAsia="Calibri" w:hAnsi="Times New Roman" w:cs="Times New Roman"/>
                <w:sz w:val="24"/>
                <w:szCs w:val="24"/>
                <w:lang w:val="en-GB" w:eastAsia="ja-JP"/>
              </w:rPr>
            </w:pPr>
            <w:ins w:id="191" w:author="USA" w:date="2020-10-28T13:39:00Z">
              <w:r w:rsidRPr="00BB2CCE">
                <w:rPr>
                  <w:rFonts w:ascii="Times New Roman" w:eastAsia="Calibri" w:hAnsi="Times New Roman" w:cs="Times New Roman"/>
                  <w:sz w:val="24"/>
                  <w:szCs w:val="24"/>
                  <w:lang w:val="en-GB" w:eastAsia="ja-JP"/>
                </w:rPr>
                <w:t>6</w:t>
              </w:r>
            </w:ins>
          </w:p>
        </w:tc>
      </w:tr>
      <w:tr w:rsidR="00BB2CCE" w:rsidRPr="00BB2CCE" w14:paraId="6C3F82DA" w14:textId="77777777" w:rsidTr="00BB2CCE">
        <w:trPr>
          <w:jc w:val="center"/>
          <w:ins w:id="192"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64BEF99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93" w:author="USA" w:date="2020-10-28T13:39:00Z"/>
                <w:rFonts w:ascii="Times New Roman" w:eastAsia="Calibri" w:hAnsi="Times New Roman" w:cs="Times New Roman"/>
                <w:sz w:val="24"/>
                <w:szCs w:val="24"/>
                <w:lang w:val="en-GB" w:eastAsia="ja-JP"/>
              </w:rPr>
            </w:pPr>
            <w:ins w:id="194" w:author="USA" w:date="2020-10-28T13:39:00Z">
              <w:r w:rsidRPr="00BB2CCE">
                <w:rPr>
                  <w:rFonts w:ascii="Times New Roman" w:eastAsia="Calibri" w:hAnsi="Times New Roman" w:cs="Times New Roman"/>
                  <w:sz w:val="24"/>
                  <w:szCs w:val="24"/>
                  <w:lang w:val="en-GB" w:eastAsia="ja-JP"/>
                </w:rPr>
                <w:t>Thermal noise level</w:t>
              </w:r>
            </w:ins>
          </w:p>
        </w:tc>
        <w:tc>
          <w:tcPr>
            <w:tcW w:w="1196" w:type="dxa"/>
            <w:tcBorders>
              <w:top w:val="single" w:sz="4" w:space="0" w:color="auto"/>
              <w:left w:val="single" w:sz="4" w:space="0" w:color="auto"/>
              <w:bottom w:val="single" w:sz="4" w:space="0" w:color="auto"/>
              <w:right w:val="single" w:sz="4" w:space="0" w:color="auto"/>
            </w:tcBorders>
            <w:hideMark/>
          </w:tcPr>
          <w:p w14:paraId="0D7AC7C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95" w:author="USA" w:date="2020-10-28T13:39:00Z"/>
                <w:rFonts w:ascii="Times New Roman" w:eastAsia="Calibri" w:hAnsi="Times New Roman" w:cs="Times New Roman"/>
                <w:sz w:val="24"/>
                <w:szCs w:val="24"/>
                <w:lang w:val="en-GB" w:eastAsia="ja-JP"/>
              </w:rPr>
            </w:pPr>
            <w:ins w:id="196" w:author="USA" w:date="2020-10-28T13:39:00Z">
              <w:r w:rsidRPr="00BB2CCE">
                <w:rPr>
                  <w:rFonts w:ascii="Times New Roman" w:eastAsia="Calibri" w:hAnsi="Times New Roman" w:cs="Times New Roman"/>
                  <w:sz w:val="24"/>
                  <w:szCs w:val="24"/>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3A4F5C5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97" w:author="USA" w:date="2020-10-28T13:39:00Z"/>
                <w:rFonts w:ascii="Times New Roman" w:eastAsia="Calibri" w:hAnsi="Times New Roman" w:cs="Times New Roman"/>
                <w:sz w:val="24"/>
                <w:szCs w:val="24"/>
                <w:lang w:val="en-GB" w:eastAsia="ja-JP"/>
              </w:rPr>
            </w:pPr>
            <w:ins w:id="198" w:author="USA" w:date="2020-10-28T13:39:00Z">
              <w:r w:rsidRPr="00BB2CCE">
                <w:rPr>
                  <w:rFonts w:ascii="Times New Roman" w:eastAsia="Calibri" w:hAnsi="Times New Roman" w:cs="Times New Roman"/>
                  <w:sz w:val="24"/>
                  <w:szCs w:val="24"/>
                  <w:lang w:val="en-GB" w:eastAsia="ja-JP"/>
                </w:rPr>
                <w:t xml:space="preserve">-101 to -93 </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197164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99" w:author="USA" w:date="2020-10-28T13:39:00Z"/>
                <w:rFonts w:ascii="Times New Roman" w:eastAsia="Calibri" w:hAnsi="Times New Roman" w:cs="Times New Roman"/>
                <w:sz w:val="24"/>
                <w:szCs w:val="24"/>
                <w:lang w:val="en-GB" w:eastAsia="ja-JP"/>
              </w:rPr>
            </w:pPr>
            <w:ins w:id="200" w:author="USA" w:date="2020-10-28T13:39:00Z">
              <w:r w:rsidRPr="00BB2CCE">
                <w:rPr>
                  <w:rFonts w:ascii="Times New Roman" w:eastAsia="Calibri" w:hAnsi="Times New Roman" w:cs="Times New Roman"/>
                  <w:sz w:val="24"/>
                  <w:szCs w:val="24"/>
                  <w:lang w:val="en-GB" w:eastAsia="ja-JP"/>
                </w:rPr>
                <w:t>-101 to -93</w:t>
              </w:r>
            </w:ins>
          </w:p>
        </w:tc>
      </w:tr>
      <w:tr w:rsidR="00BB2CCE" w:rsidRPr="00BB2CCE" w14:paraId="204B530C" w14:textId="77777777" w:rsidTr="00BB2CCE">
        <w:trPr>
          <w:jc w:val="center"/>
          <w:ins w:id="201" w:author="USA" w:date="2020-10-28T13:39: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5B8BE1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02" w:author="USA" w:date="2020-10-28T13:39:00Z"/>
                <w:rFonts w:ascii="Times New Roman" w:eastAsia="Calibri" w:hAnsi="Times New Roman" w:cs="Times New Roman"/>
                <w:sz w:val="24"/>
                <w:szCs w:val="24"/>
                <w:lang w:val="en-GB" w:eastAsia="ja-JP"/>
              </w:rPr>
            </w:pPr>
            <w:ins w:id="203" w:author="USA" w:date="2020-10-28T13:39:00Z">
              <w:r w:rsidRPr="00BB2CCE">
                <w:rPr>
                  <w:rFonts w:ascii="Times New Roman" w:eastAsia="Calibri" w:hAnsi="Times New Roman" w:cs="Times New Roman"/>
                  <w:sz w:val="24"/>
                  <w:szCs w:val="24"/>
                  <w:lang w:val="en-GB" w:eastAsia="ja-JP"/>
                </w:rPr>
                <w:t>Antenna</w:t>
              </w:r>
            </w:ins>
          </w:p>
        </w:tc>
      </w:tr>
      <w:tr w:rsidR="00BB2CCE" w:rsidRPr="00BB2CCE" w14:paraId="18B98977" w14:textId="77777777" w:rsidTr="00BB2CCE">
        <w:trPr>
          <w:jc w:val="center"/>
          <w:ins w:id="204"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04BDADF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05" w:author="USA" w:date="2020-10-28T13:39:00Z"/>
                <w:rFonts w:ascii="Times New Roman" w:eastAsia="Calibri" w:hAnsi="Times New Roman" w:cs="Times New Roman"/>
                <w:sz w:val="24"/>
                <w:szCs w:val="24"/>
                <w:lang w:val="en-GB" w:eastAsia="ja-JP"/>
              </w:rPr>
            </w:pPr>
            <w:ins w:id="206" w:author="USA" w:date="2020-10-28T13:39:00Z">
              <w:r w:rsidRPr="00BB2CCE">
                <w:rPr>
                  <w:rFonts w:ascii="Times New Roman" w:eastAsia="Calibri" w:hAnsi="Times New Roman" w:cs="Times New Roman"/>
                  <w:sz w:val="24"/>
                  <w:szCs w:val="24"/>
                  <w:lang w:val="en-GB" w:eastAsia="ja-JP"/>
                </w:rPr>
                <w:t>Antenna type</w:t>
              </w:r>
            </w:ins>
          </w:p>
        </w:tc>
        <w:tc>
          <w:tcPr>
            <w:tcW w:w="1196" w:type="dxa"/>
            <w:tcBorders>
              <w:top w:val="single" w:sz="4" w:space="0" w:color="auto"/>
              <w:left w:val="single" w:sz="4" w:space="0" w:color="auto"/>
              <w:bottom w:val="single" w:sz="4" w:space="0" w:color="auto"/>
              <w:right w:val="single" w:sz="4" w:space="0" w:color="auto"/>
            </w:tcBorders>
          </w:tcPr>
          <w:p w14:paraId="7BC7452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07" w:author="USA" w:date="2020-10-28T13:39:00Z"/>
                <w:rFonts w:ascii="Times New Roman" w:eastAsia="Calibri" w:hAnsi="Times New Roman" w:cs="Times New Roman"/>
                <w:sz w:val="24"/>
                <w:szCs w:val="24"/>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26B3D48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08" w:author="USA" w:date="2020-10-28T13:39:00Z"/>
                <w:rFonts w:ascii="Times New Roman" w:eastAsia="Calibri" w:hAnsi="Times New Roman" w:cs="Times New Roman"/>
                <w:sz w:val="24"/>
                <w:szCs w:val="24"/>
                <w:lang w:val="en-GB" w:eastAsia="ja-JP"/>
              </w:rPr>
            </w:pPr>
            <w:ins w:id="209" w:author="USA" w:date="2020-10-28T13:39:00Z">
              <w:r w:rsidRPr="00BB2CCE">
                <w:rPr>
                  <w:rFonts w:ascii="Times New Roman" w:eastAsia="Calibri" w:hAnsi="Times New Roman" w:cs="Times New Roman"/>
                  <w:sz w:val="24"/>
                  <w:szCs w:val="24"/>
                  <w:lang w:val="en-GB" w:eastAsia="ja-JP"/>
                </w:rPr>
                <w:t>Omnidirectional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BEC71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10" w:author="USA" w:date="2020-10-28T13:39:00Z"/>
                <w:rFonts w:ascii="Times New Roman" w:eastAsia="Calibri" w:hAnsi="Times New Roman" w:cs="Times New Roman"/>
                <w:sz w:val="24"/>
                <w:szCs w:val="24"/>
                <w:lang w:val="en-GB" w:eastAsia="ja-JP"/>
              </w:rPr>
            </w:pPr>
            <w:ins w:id="211" w:author="USA" w:date="2020-10-28T13:39:00Z">
              <w:r w:rsidRPr="00BB2CCE">
                <w:rPr>
                  <w:rFonts w:ascii="Times New Roman" w:eastAsia="Calibri" w:hAnsi="Times New Roman" w:cs="Times New Roman"/>
                  <w:sz w:val="24"/>
                  <w:szCs w:val="24"/>
                  <w:lang w:val="en-GB" w:eastAsia="ja-JP"/>
                </w:rPr>
                <w:t>Omni-directional</w:t>
              </w:r>
            </w:ins>
          </w:p>
        </w:tc>
      </w:tr>
      <w:tr w:rsidR="00BB2CCE" w:rsidRPr="00BB2CCE" w14:paraId="726637C6" w14:textId="77777777" w:rsidTr="00BB2CCE">
        <w:trPr>
          <w:jc w:val="center"/>
          <w:ins w:id="212"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20DB65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13" w:author="USA" w:date="2020-10-28T13:39:00Z"/>
                <w:rFonts w:ascii="Times New Roman" w:eastAsia="Calibri" w:hAnsi="Times New Roman" w:cs="Times New Roman"/>
                <w:sz w:val="24"/>
                <w:szCs w:val="24"/>
                <w:lang w:val="en-GB" w:eastAsia="ja-JP"/>
              </w:rPr>
            </w:pPr>
            <w:ins w:id="214" w:author="USA" w:date="2020-10-28T13:39:00Z">
              <w:r w:rsidRPr="00BB2CCE">
                <w:rPr>
                  <w:rFonts w:ascii="Times New Roman" w:eastAsia="Calibri" w:hAnsi="Times New Roman" w:cs="Times New Roman"/>
                  <w:sz w:val="24"/>
                  <w:szCs w:val="24"/>
                  <w:lang w:val="en-GB" w:eastAsia="ja-JP"/>
                </w:rPr>
                <w:t>Antenna gain</w:t>
              </w:r>
            </w:ins>
          </w:p>
        </w:tc>
        <w:tc>
          <w:tcPr>
            <w:tcW w:w="1196" w:type="dxa"/>
            <w:tcBorders>
              <w:top w:val="single" w:sz="4" w:space="0" w:color="auto"/>
              <w:left w:val="single" w:sz="4" w:space="0" w:color="auto"/>
              <w:bottom w:val="single" w:sz="4" w:space="0" w:color="auto"/>
              <w:right w:val="single" w:sz="4" w:space="0" w:color="auto"/>
            </w:tcBorders>
            <w:hideMark/>
          </w:tcPr>
          <w:p w14:paraId="1BC781D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15" w:author="USA" w:date="2020-10-28T13:39:00Z"/>
                <w:rFonts w:ascii="Times New Roman" w:eastAsia="Calibri" w:hAnsi="Times New Roman" w:cs="Times New Roman"/>
                <w:sz w:val="24"/>
                <w:szCs w:val="24"/>
                <w:lang w:val="en-GB" w:eastAsia="ja-JP"/>
              </w:rPr>
            </w:pPr>
            <w:proofErr w:type="spellStart"/>
            <w:ins w:id="216" w:author="USA" w:date="2020-10-28T13:39:00Z">
              <w:r w:rsidRPr="00BB2CCE">
                <w:rPr>
                  <w:rFonts w:ascii="Times New Roman" w:eastAsia="Calibri" w:hAnsi="Times New Roman" w:cs="Times New Roman"/>
                  <w:sz w:val="24"/>
                  <w:szCs w:val="24"/>
                  <w:lang w:val="en-GB" w:eastAsia="ja-JP"/>
                </w:rPr>
                <w:t>dBi</w:t>
              </w:r>
              <w:proofErr w:type="spellEnd"/>
            </w:ins>
          </w:p>
        </w:tc>
        <w:tc>
          <w:tcPr>
            <w:tcW w:w="933" w:type="dxa"/>
            <w:tcBorders>
              <w:top w:val="single" w:sz="4" w:space="0" w:color="auto"/>
              <w:left w:val="single" w:sz="4" w:space="0" w:color="auto"/>
              <w:bottom w:val="single" w:sz="4" w:space="0" w:color="auto"/>
              <w:right w:val="single" w:sz="4" w:space="0" w:color="auto"/>
            </w:tcBorders>
            <w:vAlign w:val="center"/>
            <w:hideMark/>
          </w:tcPr>
          <w:p w14:paraId="4FCC12A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17" w:author="USA" w:date="2020-10-28T13:39:00Z"/>
                <w:rFonts w:ascii="Times New Roman" w:eastAsia="Calibri" w:hAnsi="Times New Roman" w:cs="Times New Roman"/>
                <w:sz w:val="24"/>
                <w:szCs w:val="24"/>
                <w:lang w:val="en-GB" w:eastAsia="ja-JP"/>
              </w:rPr>
            </w:pPr>
            <w:ins w:id="218" w:author="USA" w:date="2020-10-28T13:39:00Z">
              <w:r w:rsidRPr="00BB2CCE">
                <w:rPr>
                  <w:rFonts w:ascii="Times New Roman" w:eastAsia="Calibri" w:hAnsi="Times New Roman" w:cs="Times New Roman"/>
                  <w:sz w:val="24"/>
                  <w:szCs w:val="24"/>
                  <w:lang w:val="en-GB" w:eastAsia="ja-JP"/>
                </w:rPr>
                <w:t>6</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62F487C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19" w:author="USA" w:date="2020-10-28T13:39:00Z"/>
                <w:rFonts w:ascii="Times New Roman" w:eastAsia="Calibri" w:hAnsi="Times New Roman" w:cs="Times New Roman"/>
                <w:sz w:val="24"/>
                <w:szCs w:val="24"/>
                <w:lang w:val="en-GB" w:eastAsia="ja-JP"/>
              </w:rPr>
            </w:pPr>
            <w:ins w:id="220" w:author="USA" w:date="2020-10-28T13:39:00Z">
              <w:r w:rsidRPr="00BB2CCE">
                <w:rPr>
                  <w:rFonts w:ascii="Times New Roman" w:eastAsia="Calibri" w:hAnsi="Times New Roman" w:cs="Times New Roman"/>
                  <w:sz w:val="24"/>
                  <w:szCs w:val="24"/>
                  <w:lang w:val="en-GB" w:eastAsia="ja-JP"/>
                </w:rPr>
                <w:t>4.2</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5A0ABC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21" w:author="USA" w:date="2020-10-28T13:39:00Z"/>
                <w:rFonts w:ascii="Times New Roman" w:eastAsia="Calibri" w:hAnsi="Times New Roman" w:cs="Times New Roman"/>
                <w:sz w:val="24"/>
                <w:szCs w:val="24"/>
                <w:lang w:val="en-GB" w:eastAsia="ja-JP"/>
              </w:rPr>
            </w:pPr>
            <w:ins w:id="222" w:author="USA" w:date="2020-10-28T13:39:00Z">
              <w:r w:rsidRPr="00BB2CCE">
                <w:rPr>
                  <w:rFonts w:ascii="Times New Roman" w:eastAsia="Calibri" w:hAnsi="Times New Roman" w:cs="Times New Roman"/>
                  <w:sz w:val="24"/>
                  <w:szCs w:val="24"/>
                  <w:lang w:val="en-GB" w:eastAsia="ja-JP"/>
                </w:rPr>
                <w:t>2.5</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68E7E23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23" w:author="USA" w:date="2020-10-28T13:39:00Z"/>
                <w:rFonts w:ascii="Times New Roman" w:eastAsia="Calibri" w:hAnsi="Times New Roman" w:cs="Times New Roman"/>
                <w:sz w:val="24"/>
                <w:szCs w:val="24"/>
                <w:lang w:val="en-GB" w:eastAsia="ja-JP"/>
              </w:rPr>
            </w:pPr>
            <w:ins w:id="224" w:author="USA" w:date="2020-10-28T13:39:00Z">
              <w:r w:rsidRPr="00BB2CCE">
                <w:rPr>
                  <w:rFonts w:ascii="Times New Roman" w:eastAsia="Calibri" w:hAnsi="Times New Roman" w:cs="Times New Roman"/>
                  <w:sz w:val="24"/>
                  <w:szCs w:val="24"/>
                  <w:lang w:val="en-GB" w:eastAsia="ja-JP"/>
                </w:rPr>
                <w:t>6</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22DD5F6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25" w:author="USA" w:date="2020-10-28T13:39:00Z"/>
                <w:rFonts w:ascii="Times New Roman" w:eastAsia="Calibri" w:hAnsi="Times New Roman" w:cs="Times New Roman"/>
                <w:sz w:val="24"/>
                <w:szCs w:val="24"/>
                <w:lang w:val="en-GB" w:eastAsia="ja-JP"/>
              </w:rPr>
            </w:pPr>
            <w:ins w:id="226" w:author="USA" w:date="2020-10-28T13:39:00Z">
              <w:r w:rsidRPr="00BB2CCE">
                <w:rPr>
                  <w:rFonts w:ascii="Times New Roman" w:eastAsia="Calibri" w:hAnsi="Times New Roman" w:cs="Times New Roman"/>
                  <w:sz w:val="24"/>
                  <w:szCs w:val="24"/>
                  <w:lang w:val="en-GB" w:eastAsia="ja-JP"/>
                </w:rPr>
                <w:t>4.2</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21A2821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27" w:author="USA" w:date="2020-10-28T13:39:00Z"/>
                <w:rFonts w:ascii="Times New Roman" w:eastAsia="Calibri" w:hAnsi="Times New Roman" w:cs="Times New Roman"/>
                <w:sz w:val="24"/>
                <w:szCs w:val="24"/>
                <w:lang w:val="en-GB" w:eastAsia="ja-JP"/>
              </w:rPr>
            </w:pPr>
            <w:ins w:id="228" w:author="USA" w:date="2020-10-28T13:39:00Z">
              <w:r w:rsidRPr="00BB2CCE">
                <w:rPr>
                  <w:rFonts w:ascii="Times New Roman" w:eastAsia="Calibri" w:hAnsi="Times New Roman" w:cs="Times New Roman"/>
                  <w:sz w:val="24"/>
                  <w:szCs w:val="24"/>
                  <w:lang w:val="en-GB" w:eastAsia="ja-JP"/>
                </w:rPr>
                <w:t>2.5</w:t>
              </w:r>
            </w:ins>
          </w:p>
        </w:tc>
      </w:tr>
      <w:tr w:rsidR="00BB2CCE" w:rsidRPr="00BB2CCE" w14:paraId="7E99518E" w14:textId="77777777" w:rsidTr="00BB2CCE">
        <w:trPr>
          <w:jc w:val="center"/>
          <w:ins w:id="229"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56768B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30" w:author="USA" w:date="2020-10-28T13:39:00Z"/>
                <w:rFonts w:ascii="Times New Roman" w:eastAsia="Calibri" w:hAnsi="Times New Roman" w:cs="Times New Roman"/>
                <w:sz w:val="24"/>
                <w:szCs w:val="24"/>
                <w:lang w:val="en-GB" w:eastAsia="ja-JP"/>
              </w:rPr>
            </w:pPr>
            <w:ins w:id="231" w:author="USA" w:date="2020-10-28T13:39:00Z">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ins>
          </w:p>
        </w:tc>
        <w:tc>
          <w:tcPr>
            <w:tcW w:w="1196" w:type="dxa"/>
            <w:tcBorders>
              <w:top w:val="single" w:sz="4" w:space="0" w:color="auto"/>
              <w:left w:val="single" w:sz="4" w:space="0" w:color="auto"/>
              <w:bottom w:val="single" w:sz="4" w:space="0" w:color="auto"/>
              <w:right w:val="single" w:sz="4" w:space="0" w:color="auto"/>
            </w:tcBorders>
            <w:hideMark/>
          </w:tcPr>
          <w:p w14:paraId="1CCC250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32" w:author="USA" w:date="2020-10-28T13:39:00Z"/>
                <w:rFonts w:ascii="Times New Roman" w:eastAsia="Calibri" w:hAnsi="Times New Roman" w:cs="Times New Roman"/>
                <w:sz w:val="24"/>
                <w:szCs w:val="24"/>
                <w:lang w:val="en-GB" w:eastAsia="ja-JP"/>
              </w:rPr>
            </w:pPr>
            <w:proofErr w:type="spellStart"/>
            <w:ins w:id="233" w:author="USA" w:date="2020-10-28T13:39:00Z">
              <w:r w:rsidRPr="00BB2CCE">
                <w:rPr>
                  <w:rFonts w:ascii="Times New Roman" w:eastAsia="Calibri" w:hAnsi="Times New Roman" w:cs="Times New Roman"/>
                  <w:sz w:val="24"/>
                  <w:szCs w:val="24"/>
                  <w:lang w:val="en-GB" w:eastAsia="ja-JP"/>
                </w:rPr>
                <w:t>dBi</w:t>
              </w:r>
              <w:proofErr w:type="spellEnd"/>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5EB46B2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34" w:author="USA" w:date="2020-10-28T13:39:00Z"/>
                <w:rFonts w:ascii="Times New Roman" w:eastAsia="Calibri" w:hAnsi="Times New Roman" w:cs="Times New Roman"/>
                <w:sz w:val="24"/>
                <w:szCs w:val="24"/>
                <w:lang w:val="en-GB" w:eastAsia="ja-JP"/>
              </w:rPr>
            </w:pPr>
            <w:ins w:id="235"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A7ED40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36" w:author="USA" w:date="2020-10-28T13:39:00Z"/>
                <w:rFonts w:ascii="Times New Roman" w:eastAsia="Calibri" w:hAnsi="Times New Roman" w:cs="Times New Roman"/>
                <w:sz w:val="24"/>
                <w:szCs w:val="24"/>
                <w:lang w:val="en-GB" w:eastAsia="ja-JP"/>
              </w:rPr>
            </w:pPr>
            <w:ins w:id="237"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r>
      <w:tr w:rsidR="00BB2CCE" w:rsidRPr="00BB2CCE" w14:paraId="7F031C19" w14:textId="77777777" w:rsidTr="00BB2CCE">
        <w:trPr>
          <w:jc w:val="center"/>
          <w:ins w:id="238"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5ADAB13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39" w:author="USA" w:date="2020-10-28T13:39:00Z"/>
                <w:rFonts w:ascii="Times New Roman" w:eastAsia="Calibri" w:hAnsi="Times New Roman" w:cs="Times New Roman"/>
                <w:sz w:val="24"/>
                <w:szCs w:val="24"/>
                <w:lang w:val="en-GB" w:eastAsia="ja-JP"/>
              </w:rPr>
            </w:pPr>
            <w:ins w:id="240" w:author="USA" w:date="2020-10-28T13:39:00Z">
              <w:r w:rsidRPr="00BB2CCE">
                <w:rPr>
                  <w:rFonts w:ascii="Times New Roman" w:eastAsia="Calibri" w:hAnsi="Times New Roman" w:cs="Times New Roman"/>
                  <w:sz w:val="24"/>
                  <w:szCs w:val="24"/>
                  <w:lang w:val="en-GB" w:eastAsia="ja-JP"/>
                </w:rPr>
                <w:t>Polarization</w:t>
              </w:r>
            </w:ins>
          </w:p>
        </w:tc>
        <w:tc>
          <w:tcPr>
            <w:tcW w:w="1196" w:type="dxa"/>
            <w:tcBorders>
              <w:top w:val="single" w:sz="4" w:space="0" w:color="auto"/>
              <w:left w:val="single" w:sz="4" w:space="0" w:color="auto"/>
              <w:bottom w:val="single" w:sz="4" w:space="0" w:color="auto"/>
              <w:right w:val="single" w:sz="4" w:space="0" w:color="auto"/>
            </w:tcBorders>
          </w:tcPr>
          <w:p w14:paraId="12CC815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41" w:author="USA" w:date="2020-10-28T13:39:00Z"/>
                <w:rFonts w:ascii="Times New Roman" w:eastAsia="Calibri" w:hAnsi="Times New Roman" w:cs="Times New Roman"/>
                <w:sz w:val="24"/>
                <w:szCs w:val="24"/>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A8AA69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42" w:author="USA" w:date="2020-10-28T13:39:00Z"/>
                <w:rFonts w:ascii="Times New Roman" w:eastAsia="Calibri" w:hAnsi="Times New Roman" w:cs="Times New Roman"/>
                <w:sz w:val="24"/>
                <w:szCs w:val="24"/>
                <w:lang w:val="en-GB" w:eastAsia="ja-JP"/>
              </w:rPr>
            </w:pPr>
            <w:ins w:id="243" w:author="USA" w:date="2020-10-28T13:39:00Z">
              <w:r w:rsidRPr="00BB2CCE">
                <w:rPr>
                  <w:rFonts w:ascii="Times New Roman" w:eastAsia="Calibri" w:hAnsi="Times New Roman" w:cs="Times New Roman"/>
                  <w:sz w:val="24"/>
                  <w:szCs w:val="24"/>
                  <w:lang w:val="en-GB" w:eastAsia="ja-JP"/>
                </w:rPr>
                <w:t>Vertical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425F3B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44" w:author="USA" w:date="2020-10-28T13:39:00Z"/>
                <w:rFonts w:ascii="Times New Roman" w:eastAsia="Calibri" w:hAnsi="Times New Roman" w:cs="Times New Roman"/>
                <w:sz w:val="24"/>
                <w:szCs w:val="24"/>
                <w:lang w:val="en-GB" w:eastAsia="ja-JP"/>
              </w:rPr>
            </w:pPr>
            <w:ins w:id="245" w:author="USA" w:date="2020-10-28T13:39:00Z">
              <w:r w:rsidRPr="00BB2CCE">
                <w:rPr>
                  <w:rFonts w:ascii="Times New Roman" w:eastAsia="Calibri" w:hAnsi="Times New Roman" w:cs="Times New Roman"/>
                  <w:sz w:val="24"/>
                  <w:szCs w:val="24"/>
                  <w:lang w:val="en-GB" w:eastAsia="ja-JP"/>
                </w:rPr>
                <w:t>Vertical</w:t>
              </w:r>
            </w:ins>
          </w:p>
        </w:tc>
      </w:tr>
      <w:tr w:rsidR="00BB2CCE" w:rsidRPr="00BB2CCE" w14:paraId="1EE16A91" w14:textId="77777777" w:rsidTr="00BB2CCE">
        <w:trPr>
          <w:jc w:val="center"/>
          <w:ins w:id="246"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3559F7E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47" w:author="USA" w:date="2020-10-28T13:39:00Z"/>
                <w:rFonts w:ascii="Times New Roman" w:eastAsia="Calibri" w:hAnsi="Times New Roman" w:cs="Times New Roman"/>
                <w:sz w:val="24"/>
                <w:szCs w:val="24"/>
                <w:lang w:val="en-GB" w:eastAsia="ja-JP"/>
              </w:rPr>
            </w:pPr>
            <w:ins w:id="248" w:author="USA" w:date="2020-10-28T13:39:00Z">
              <w:r w:rsidRPr="00BB2CCE">
                <w:rPr>
                  <w:rFonts w:ascii="Times New Roman" w:eastAsia="Calibri" w:hAnsi="Times New Roman" w:cs="Times New Roman"/>
                  <w:sz w:val="24"/>
                  <w:szCs w:val="24"/>
                  <w:lang w:val="en-GB" w:eastAsia="ja-JP"/>
                </w:rPr>
                <w:t>Antenna pattern</w:t>
              </w:r>
            </w:ins>
          </w:p>
        </w:tc>
        <w:tc>
          <w:tcPr>
            <w:tcW w:w="1196" w:type="dxa"/>
            <w:tcBorders>
              <w:top w:val="single" w:sz="4" w:space="0" w:color="auto"/>
              <w:left w:val="single" w:sz="4" w:space="0" w:color="auto"/>
              <w:bottom w:val="single" w:sz="4" w:space="0" w:color="auto"/>
              <w:right w:val="single" w:sz="4" w:space="0" w:color="auto"/>
            </w:tcBorders>
          </w:tcPr>
          <w:p w14:paraId="57870B8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49" w:author="USA" w:date="2020-10-28T13:39:00Z"/>
                <w:rFonts w:ascii="Times New Roman" w:eastAsia="Calibri" w:hAnsi="Times New Roman" w:cs="Times New Roman"/>
                <w:sz w:val="24"/>
                <w:szCs w:val="24"/>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72D28BB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50" w:author="USA" w:date="2020-10-28T13:39:00Z"/>
                <w:rFonts w:ascii="Times New Roman" w:eastAsia="Calibri" w:hAnsi="Times New Roman" w:cs="Times New Roman"/>
                <w:sz w:val="24"/>
                <w:szCs w:val="24"/>
                <w:lang w:val="en-GB" w:eastAsia="ja-JP"/>
              </w:rPr>
            </w:pPr>
            <w:ins w:id="251"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245E7F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52" w:author="USA" w:date="2020-10-28T13:39:00Z"/>
                <w:rFonts w:ascii="Times New Roman" w:eastAsia="Calibri" w:hAnsi="Times New Roman" w:cs="Times New Roman"/>
                <w:sz w:val="24"/>
                <w:szCs w:val="24"/>
                <w:lang w:val="en-GB" w:eastAsia="ja-JP"/>
              </w:rPr>
            </w:pPr>
            <w:ins w:id="253"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r>
      <w:tr w:rsidR="00BB2CCE" w:rsidRPr="00BB2CCE" w14:paraId="5B9DE7E4" w14:textId="77777777" w:rsidTr="00BB2CCE">
        <w:trPr>
          <w:jc w:val="center"/>
          <w:ins w:id="254"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48C2031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55" w:author="USA" w:date="2020-10-28T13:39:00Z"/>
                <w:rFonts w:ascii="Times New Roman" w:eastAsia="Calibri" w:hAnsi="Times New Roman" w:cs="Times New Roman"/>
                <w:sz w:val="24"/>
                <w:szCs w:val="24"/>
                <w:lang w:val="en-GB" w:eastAsia="ja-JP"/>
              </w:rPr>
            </w:pPr>
            <w:ins w:id="256" w:author="USA" w:date="2020-10-28T13:39:00Z">
              <w:r w:rsidRPr="00BB2CCE">
                <w:rPr>
                  <w:rFonts w:ascii="Times New Roman" w:eastAsia="Calibri" w:hAnsi="Times New Roman" w:cs="Times New Roman"/>
                  <w:sz w:val="24"/>
                  <w:szCs w:val="24"/>
                  <w:lang w:val="en-GB" w:eastAsia="ja-JP"/>
                </w:rPr>
                <w:t>Horizontal beamwidth</w:t>
              </w:r>
            </w:ins>
          </w:p>
        </w:tc>
        <w:tc>
          <w:tcPr>
            <w:tcW w:w="1196" w:type="dxa"/>
            <w:tcBorders>
              <w:top w:val="single" w:sz="4" w:space="0" w:color="auto"/>
              <w:left w:val="single" w:sz="4" w:space="0" w:color="auto"/>
              <w:bottom w:val="single" w:sz="4" w:space="0" w:color="auto"/>
              <w:right w:val="single" w:sz="4" w:space="0" w:color="auto"/>
            </w:tcBorders>
            <w:hideMark/>
          </w:tcPr>
          <w:p w14:paraId="55FE191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57" w:author="USA" w:date="2020-10-28T13:39:00Z"/>
                <w:rFonts w:ascii="Times New Roman" w:eastAsia="Calibri" w:hAnsi="Times New Roman" w:cs="Times New Roman"/>
                <w:sz w:val="24"/>
                <w:szCs w:val="24"/>
                <w:lang w:val="en-GB" w:eastAsia="ja-JP"/>
              </w:rPr>
            </w:pPr>
            <w:ins w:id="258" w:author="USA" w:date="2020-10-28T13:39:00Z">
              <w:r w:rsidRPr="00BB2CCE">
                <w:rPr>
                  <w:rFonts w:ascii="Times New Roman" w:eastAsia="Calibri" w:hAnsi="Times New Roman" w:cs="Times New Roman"/>
                  <w:sz w:val="24"/>
                  <w:szCs w:val="24"/>
                  <w:lang w:val="en-GB" w:eastAsia="ja-JP"/>
                </w:rPr>
                <w:t>Degrees</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0168CD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59" w:author="USA" w:date="2020-10-28T13:39:00Z"/>
                <w:rFonts w:ascii="Times New Roman" w:eastAsia="Calibri" w:hAnsi="Times New Roman" w:cs="Times New Roman"/>
                <w:sz w:val="24"/>
                <w:szCs w:val="24"/>
                <w:lang w:val="en-GB" w:eastAsia="ja-JP"/>
              </w:rPr>
            </w:pPr>
            <w:ins w:id="260" w:author="USA" w:date="2020-10-28T13:39:00Z">
              <w:r w:rsidRPr="00BB2CCE">
                <w:rPr>
                  <w:rFonts w:ascii="Times New Roman" w:eastAsia="Calibri" w:hAnsi="Times New Roman" w:cs="Times New Roman"/>
                  <w:sz w:val="24"/>
                  <w:szCs w:val="24"/>
                  <w:lang w:val="en-GB" w:eastAsia="ja-JP"/>
                </w:rPr>
                <w:t>360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C25A7A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61" w:author="USA" w:date="2020-10-28T13:39:00Z"/>
                <w:rFonts w:ascii="Times New Roman" w:eastAsia="Calibri" w:hAnsi="Times New Roman" w:cs="Times New Roman"/>
                <w:sz w:val="24"/>
                <w:szCs w:val="24"/>
                <w:lang w:val="pt-BR" w:eastAsia="ja-JP"/>
              </w:rPr>
            </w:pPr>
            <w:ins w:id="262" w:author="USA" w:date="2020-10-28T13:39:00Z">
              <w:r w:rsidRPr="00BB2CCE">
                <w:rPr>
                  <w:rFonts w:ascii="Times New Roman" w:eastAsia="Calibri" w:hAnsi="Times New Roman" w:cs="Times New Roman"/>
                  <w:sz w:val="24"/>
                  <w:szCs w:val="24"/>
                  <w:lang w:val="pt-BR" w:eastAsia="ja-JP"/>
                </w:rPr>
                <w:t>360</w:t>
              </w:r>
            </w:ins>
          </w:p>
        </w:tc>
      </w:tr>
      <w:tr w:rsidR="00BB2CCE" w:rsidRPr="00BB2CCE" w14:paraId="3C9A84D6" w14:textId="77777777" w:rsidTr="00BB2CCE">
        <w:trPr>
          <w:jc w:val="center"/>
          <w:ins w:id="263"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53D60C7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64" w:author="USA" w:date="2020-10-28T13:39:00Z"/>
                <w:rFonts w:ascii="Times New Roman" w:eastAsia="Calibri" w:hAnsi="Times New Roman" w:cs="Times New Roman"/>
                <w:sz w:val="24"/>
                <w:szCs w:val="24"/>
                <w:lang w:val="en-GB" w:eastAsia="ja-JP"/>
              </w:rPr>
            </w:pPr>
            <w:ins w:id="265" w:author="USA" w:date="2020-10-28T13:39:00Z">
              <w:r w:rsidRPr="00BB2CCE">
                <w:rPr>
                  <w:rFonts w:ascii="Times New Roman" w:eastAsia="Calibri" w:hAnsi="Times New Roman" w:cs="Times New Roman"/>
                  <w:sz w:val="24"/>
                  <w:szCs w:val="24"/>
                  <w:lang w:val="en-GB" w:eastAsia="ja-JP"/>
                </w:rPr>
                <w:t>Vertical beamwidth</w:t>
              </w:r>
            </w:ins>
          </w:p>
        </w:tc>
        <w:tc>
          <w:tcPr>
            <w:tcW w:w="1196" w:type="dxa"/>
            <w:tcBorders>
              <w:top w:val="single" w:sz="4" w:space="0" w:color="auto"/>
              <w:left w:val="single" w:sz="4" w:space="0" w:color="auto"/>
              <w:bottom w:val="single" w:sz="4" w:space="0" w:color="auto"/>
              <w:right w:val="single" w:sz="4" w:space="0" w:color="auto"/>
            </w:tcBorders>
            <w:hideMark/>
          </w:tcPr>
          <w:p w14:paraId="55A8132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66" w:author="USA" w:date="2020-10-28T13:39:00Z"/>
                <w:rFonts w:ascii="Times New Roman" w:eastAsia="Calibri" w:hAnsi="Times New Roman" w:cs="Times New Roman"/>
                <w:sz w:val="24"/>
                <w:szCs w:val="24"/>
                <w:lang w:val="en-GB" w:eastAsia="ja-JP"/>
              </w:rPr>
            </w:pPr>
            <w:ins w:id="267" w:author="USA" w:date="2020-10-28T13:39:00Z">
              <w:r w:rsidRPr="00BB2CCE">
                <w:rPr>
                  <w:rFonts w:ascii="Times New Roman" w:eastAsia="Calibri" w:hAnsi="Times New Roman" w:cs="Times New Roman"/>
                  <w:sz w:val="24"/>
                  <w:szCs w:val="24"/>
                  <w:lang w:val="en-GB" w:eastAsia="ja-JP"/>
                </w:rPr>
                <w:t>Degrees</w:t>
              </w:r>
            </w:ins>
          </w:p>
        </w:tc>
        <w:tc>
          <w:tcPr>
            <w:tcW w:w="933" w:type="dxa"/>
            <w:tcBorders>
              <w:top w:val="single" w:sz="4" w:space="0" w:color="auto"/>
              <w:left w:val="single" w:sz="4" w:space="0" w:color="auto"/>
              <w:bottom w:val="single" w:sz="4" w:space="0" w:color="auto"/>
              <w:right w:val="single" w:sz="4" w:space="0" w:color="auto"/>
            </w:tcBorders>
            <w:vAlign w:val="center"/>
            <w:hideMark/>
          </w:tcPr>
          <w:p w14:paraId="2BF2CF2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68" w:author="USA" w:date="2020-10-28T13:39:00Z"/>
                <w:rFonts w:ascii="Times New Roman" w:eastAsia="Calibri" w:hAnsi="Times New Roman" w:cs="Times New Roman"/>
                <w:sz w:val="24"/>
                <w:szCs w:val="24"/>
                <w:lang w:val="en-GB" w:eastAsia="ja-JP"/>
              </w:rPr>
            </w:pPr>
            <w:ins w:id="269" w:author="USA" w:date="2020-10-28T13:39:00Z">
              <w:r w:rsidRPr="00BB2CCE">
                <w:rPr>
                  <w:rFonts w:ascii="Times New Roman" w:eastAsia="Calibri" w:hAnsi="Times New Roman" w:cs="Times New Roman"/>
                  <w:sz w:val="24"/>
                  <w:szCs w:val="24"/>
                  <w:lang w:val="en-GB" w:eastAsia="ja-JP"/>
                </w:rPr>
                <w:t>30</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1D01CFC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70" w:author="USA" w:date="2020-10-28T13:39:00Z"/>
                <w:rFonts w:ascii="Times New Roman" w:eastAsia="Calibri" w:hAnsi="Times New Roman" w:cs="Times New Roman"/>
                <w:sz w:val="24"/>
                <w:szCs w:val="24"/>
                <w:lang w:val="en-GB" w:eastAsia="ja-JP"/>
              </w:rPr>
            </w:pPr>
            <w:ins w:id="271" w:author="USA" w:date="2020-10-28T13:39:00Z">
              <w:r w:rsidRPr="00BB2CCE">
                <w:rPr>
                  <w:rFonts w:ascii="Times New Roman" w:eastAsia="Calibri" w:hAnsi="Times New Roman" w:cs="Times New Roman"/>
                  <w:sz w:val="24"/>
                  <w:szCs w:val="24"/>
                  <w:lang w:val="en-GB" w:eastAsia="ja-JP"/>
                </w:rPr>
                <w:t>37</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698DD3F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72" w:author="USA" w:date="2020-10-28T13:39:00Z"/>
                <w:rFonts w:ascii="Times New Roman" w:eastAsia="Calibri" w:hAnsi="Times New Roman" w:cs="Times New Roman"/>
                <w:sz w:val="24"/>
                <w:szCs w:val="24"/>
                <w:lang w:val="en-GB" w:eastAsia="ja-JP"/>
              </w:rPr>
            </w:pPr>
            <w:ins w:id="273" w:author="USA" w:date="2020-10-28T13:39:00Z">
              <w:r w:rsidRPr="00BB2CCE">
                <w:rPr>
                  <w:rFonts w:ascii="Times New Roman" w:eastAsia="Calibri" w:hAnsi="Times New Roman" w:cs="Times New Roman"/>
                  <w:sz w:val="24"/>
                  <w:szCs w:val="24"/>
                  <w:lang w:val="en-GB" w:eastAsia="ja-JP"/>
                </w:rPr>
                <w:t>69</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010AC66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74" w:author="USA" w:date="2020-10-28T13:39:00Z"/>
                <w:rFonts w:ascii="Times New Roman" w:eastAsia="Calibri" w:hAnsi="Times New Roman" w:cs="Times New Roman"/>
                <w:sz w:val="24"/>
                <w:szCs w:val="24"/>
                <w:lang w:val="pt-BR" w:eastAsia="ja-JP"/>
              </w:rPr>
            </w:pPr>
            <w:ins w:id="275" w:author="USA" w:date="2020-10-28T13:39:00Z">
              <w:r w:rsidRPr="00BB2CCE">
                <w:rPr>
                  <w:rFonts w:ascii="Times New Roman" w:eastAsia="Calibri" w:hAnsi="Times New Roman" w:cs="Times New Roman"/>
                  <w:sz w:val="24"/>
                  <w:szCs w:val="24"/>
                  <w:lang w:val="en-GB" w:eastAsia="ja-JP"/>
                </w:rPr>
                <w:t>30</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15699B4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76" w:author="USA" w:date="2020-10-28T13:39:00Z"/>
                <w:rFonts w:ascii="Times New Roman" w:eastAsia="Calibri" w:hAnsi="Times New Roman" w:cs="Times New Roman"/>
                <w:sz w:val="24"/>
                <w:szCs w:val="24"/>
                <w:lang w:val="pt-BR" w:eastAsia="ja-JP"/>
              </w:rPr>
            </w:pPr>
            <w:ins w:id="277" w:author="USA" w:date="2020-10-28T13:39:00Z">
              <w:r w:rsidRPr="00BB2CCE">
                <w:rPr>
                  <w:rFonts w:ascii="Times New Roman" w:eastAsia="Calibri" w:hAnsi="Times New Roman" w:cs="Times New Roman"/>
                  <w:sz w:val="24"/>
                  <w:szCs w:val="24"/>
                  <w:lang w:val="pt-BR" w:eastAsia="ja-JP"/>
                </w:rPr>
                <w:t>37</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0F75FDE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78" w:author="USA" w:date="2020-10-28T13:39:00Z"/>
                <w:rFonts w:ascii="Times New Roman" w:eastAsia="Calibri" w:hAnsi="Times New Roman" w:cs="Times New Roman"/>
                <w:sz w:val="24"/>
                <w:szCs w:val="24"/>
                <w:lang w:val="pt-BR" w:eastAsia="ja-JP"/>
              </w:rPr>
            </w:pPr>
            <w:ins w:id="279" w:author="USA" w:date="2020-10-28T13:39:00Z">
              <w:r w:rsidRPr="00BB2CCE">
                <w:rPr>
                  <w:rFonts w:ascii="Times New Roman" w:eastAsia="Calibri" w:hAnsi="Times New Roman" w:cs="Times New Roman"/>
                  <w:sz w:val="24"/>
                  <w:szCs w:val="24"/>
                  <w:lang w:val="pt-BR" w:eastAsia="ja-JP"/>
                </w:rPr>
                <w:t>69</w:t>
              </w:r>
            </w:ins>
          </w:p>
        </w:tc>
      </w:tr>
      <w:tr w:rsidR="00BB2CCE" w:rsidRPr="00BB2CCE" w14:paraId="6CB61915" w14:textId="77777777" w:rsidTr="00BB2CCE">
        <w:trPr>
          <w:jc w:val="center"/>
          <w:ins w:id="280" w:author="Limousin, Catherine" w:date="2020-10-30T14:42:00Z"/>
        </w:trPr>
        <w:tc>
          <w:tcPr>
            <w:tcW w:w="9090" w:type="dxa"/>
            <w:gridSpan w:val="8"/>
            <w:tcBorders>
              <w:top w:val="single" w:sz="4" w:space="0" w:color="auto"/>
              <w:left w:val="single" w:sz="4" w:space="0" w:color="auto"/>
              <w:bottom w:val="single" w:sz="4" w:space="0" w:color="auto"/>
              <w:right w:val="single" w:sz="4" w:space="0" w:color="auto"/>
            </w:tcBorders>
            <w:vAlign w:val="center"/>
            <w:hideMark/>
          </w:tcPr>
          <w:p w14:paraId="0EE6D5E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81" w:author="USA" w:date="2020-10-28T13:39:00Z"/>
                <w:rFonts w:ascii="Times New Roman" w:eastAsia="Calibri" w:hAnsi="Times New Roman" w:cs="Times New Roman"/>
                <w:szCs w:val="24"/>
                <w:lang w:eastAsia="ja-JP"/>
              </w:rPr>
            </w:pPr>
            <w:ins w:id="282" w:author="USA" w:date="2020-10-28T13:39:00Z">
              <w:r w:rsidRPr="00BB2CCE">
                <w:rPr>
                  <w:rFonts w:ascii="Times New Roman" w:eastAsia="Calibri" w:hAnsi="Times New Roman" w:cs="Times New Roman"/>
                  <w:sz w:val="24"/>
                  <w:szCs w:val="24"/>
                  <w:lang w:val="en-GB" w:eastAsia="ja-JP"/>
                </w:rPr>
                <w:t>Notes:</w:t>
              </w:r>
            </w:ins>
          </w:p>
          <w:p w14:paraId="48A7E98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83" w:author="Limousin, Catherine" w:date="2020-10-30T14:42:00Z"/>
                <w:rFonts w:ascii="Times New Roman" w:eastAsia="Calibri" w:hAnsi="Times New Roman" w:cs="Times New Roman"/>
                <w:sz w:val="20"/>
                <w:szCs w:val="24"/>
                <w:lang w:val="pt-BR" w:eastAsia="ja-JP"/>
              </w:rPr>
            </w:pPr>
            <w:ins w:id="284" w:author="USA" w:date="2020-10-28T13:39:00Z">
              <w:r w:rsidRPr="00BB2CCE">
                <w:rPr>
                  <w:rFonts w:ascii="Times New Roman" w:eastAsia="Calibri" w:hAnsi="Times New Roman" w:cs="Times New Roman"/>
                  <w:sz w:val="18"/>
                  <w:szCs w:val="24"/>
                  <w:vertAlign w:val="superscript"/>
                  <w:lang w:val="en-GB" w:eastAsia="ja-JP"/>
                </w:rPr>
                <w:t>(1)</w:t>
              </w:r>
              <w:r w:rsidRPr="00BB2CCE">
                <w:rPr>
                  <w:rFonts w:ascii="Times New Roman" w:eastAsia="Calibri" w:hAnsi="Times New Roman" w:cs="Times New Roman"/>
                  <w:sz w:val="18"/>
                  <w:szCs w:val="24"/>
                  <w:lang w:val="en-GB" w:eastAsia="ja-JP"/>
                </w:rPr>
                <w:tab/>
                <w:t>N/A – Not applicable.</w:t>
              </w:r>
            </w:ins>
          </w:p>
        </w:tc>
      </w:tr>
    </w:tbl>
    <w:p w14:paraId="20ED3A4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Calibri" w:eastAsia="Calibri" w:hAnsi="Calibri" w:cs="Arial"/>
          <w:lang w:val="en-GB"/>
        </w:rPr>
      </w:pPr>
    </w:p>
    <w:p w14:paraId="47E2AFF5"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______________</w:t>
      </w:r>
    </w:p>
    <w:p w14:paraId="4F80168C" w14:textId="77777777" w:rsidR="00BB2CCE" w:rsidRDefault="00BB2CCE">
      <w:pPr>
        <w:spacing w:after="160" w:line="259" w:lineRule="auto"/>
        <w:jc w:val="left"/>
      </w:pPr>
      <w:r>
        <w:br w:type="page"/>
      </w:r>
    </w:p>
    <w:p w14:paraId="434B8C6B" w14:textId="77777777" w:rsidR="002B7FC9" w:rsidRDefault="002B7FC9" w:rsidP="00141803">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K">
    <w15:presenceInfo w15:providerId="None" w15:userId="TK"/>
  </w15:person>
  <w15:person w15:author="TK1">
    <w15:presenceInfo w15:providerId="None" w15:userId="TK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62"/>
    <w:rsid w:val="00141803"/>
    <w:rsid w:val="001A6C87"/>
    <w:rsid w:val="001D7669"/>
    <w:rsid w:val="00256A15"/>
    <w:rsid w:val="002B7FC9"/>
    <w:rsid w:val="002C5E4D"/>
    <w:rsid w:val="003830A1"/>
    <w:rsid w:val="0041733C"/>
    <w:rsid w:val="0042115A"/>
    <w:rsid w:val="00421A52"/>
    <w:rsid w:val="004220A3"/>
    <w:rsid w:val="00497981"/>
    <w:rsid w:val="00522E59"/>
    <w:rsid w:val="00576F38"/>
    <w:rsid w:val="006C1FD8"/>
    <w:rsid w:val="006D2EAB"/>
    <w:rsid w:val="00710D86"/>
    <w:rsid w:val="00715D80"/>
    <w:rsid w:val="00727476"/>
    <w:rsid w:val="008615F5"/>
    <w:rsid w:val="00981EAD"/>
    <w:rsid w:val="00BB2CCE"/>
    <w:rsid w:val="00BC5A5F"/>
    <w:rsid w:val="00C019AD"/>
    <w:rsid w:val="00D3749F"/>
    <w:rsid w:val="00DC2262"/>
    <w:rsid w:val="00E87A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paragraph" w:styleId="BalloonText">
    <w:name w:val="Balloon Text"/>
    <w:basedOn w:val="Normal"/>
    <w:link w:val="BalloonTextChar"/>
    <w:uiPriority w:val="99"/>
    <w:semiHidden/>
    <w:unhideWhenUsed/>
    <w:rsid w:val="004220A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20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968133">
      <w:bodyDiv w:val="1"/>
      <w:marLeft w:val="0"/>
      <w:marRight w:val="0"/>
      <w:marTop w:val="0"/>
      <w:marBottom w:val="0"/>
      <w:divBdr>
        <w:top w:val="none" w:sz="0" w:space="0" w:color="auto"/>
        <w:left w:val="none" w:sz="0" w:space="0" w:color="auto"/>
        <w:bottom w:val="none" w:sz="0" w:space="0" w:color="auto"/>
        <w:right w:val="none" w:sz="0" w:space="0" w:color="auto"/>
      </w:divBdr>
    </w:div>
    <w:div w:id="402530573">
      <w:bodyDiv w:val="1"/>
      <w:marLeft w:val="0"/>
      <w:marRight w:val="0"/>
      <w:marTop w:val="0"/>
      <w:marBottom w:val="0"/>
      <w:divBdr>
        <w:top w:val="none" w:sz="0" w:space="0" w:color="auto"/>
        <w:left w:val="none" w:sz="0" w:space="0" w:color="auto"/>
        <w:bottom w:val="none" w:sz="0" w:space="0" w:color="auto"/>
        <w:right w:val="none" w:sz="0" w:space="0" w:color="auto"/>
      </w:divBdr>
    </w:div>
    <w:div w:id="677924699">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49703825">
      <w:bodyDiv w:val="1"/>
      <w:marLeft w:val="0"/>
      <w:marRight w:val="0"/>
      <w:marTop w:val="0"/>
      <w:marBottom w:val="0"/>
      <w:divBdr>
        <w:top w:val="none" w:sz="0" w:space="0" w:color="auto"/>
        <w:left w:val="none" w:sz="0" w:space="0" w:color="auto"/>
        <w:bottom w:val="none" w:sz="0" w:space="0" w:color="auto"/>
        <w:right w:val="none" w:sz="0" w:space="0" w:color="auto"/>
      </w:divBdr>
    </w:div>
    <w:div w:id="1175876241">
      <w:bodyDiv w:val="1"/>
      <w:marLeft w:val="0"/>
      <w:marRight w:val="0"/>
      <w:marTop w:val="0"/>
      <w:marBottom w:val="0"/>
      <w:divBdr>
        <w:top w:val="none" w:sz="0" w:space="0" w:color="auto"/>
        <w:left w:val="none" w:sz="0" w:space="0" w:color="auto"/>
        <w:bottom w:val="none" w:sz="0" w:space="0" w:color="auto"/>
        <w:right w:val="none" w:sz="0" w:space="0" w:color="auto"/>
      </w:divBdr>
    </w:div>
    <w:div w:id="207246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A5BD6-2A99-41B8-BBB1-235830B5D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2382</Words>
  <Characters>13584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Eric Lee</cp:lastModifiedBy>
  <cp:revision>2</cp:revision>
  <dcterms:created xsi:type="dcterms:W3CDTF">2021-04-08T16:10:00Z</dcterms:created>
  <dcterms:modified xsi:type="dcterms:W3CDTF">2021-04-08T16:10:00Z</dcterms:modified>
</cp:coreProperties>
</file>