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5C026DD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55B52">
              <w:rPr>
                <w:rFonts w:ascii="Arial" w:hAnsi="Arial"/>
              </w:rPr>
              <w:t>6</w:t>
            </w:r>
            <w:r w:rsidR="00EA1409">
              <w:rPr>
                <w:rFonts w:ascii="Arial" w:hAnsi="Arial"/>
              </w:rPr>
              <w:t>-</w:t>
            </w:r>
            <w:r w:rsidR="00AA04E6">
              <w:rPr>
                <w:rFonts w:ascii="Arial" w:hAnsi="Arial"/>
              </w:rPr>
              <w:t>10</w:t>
            </w:r>
            <w:r w:rsidR="000D23D1">
              <w:rPr>
                <w:rFonts w:ascii="Arial" w:hAnsi="Arial"/>
              </w:rPr>
              <w:t>R1</w:t>
            </w:r>
          </w:p>
        </w:tc>
      </w:tr>
      <w:tr w:rsidR="000D6DA7" w14:paraId="1FFDA5D2" w14:textId="77777777" w:rsidTr="00767C25">
        <w:trPr>
          <w:jc w:val="center"/>
        </w:trPr>
        <w:tc>
          <w:tcPr>
            <w:tcW w:w="4370" w:type="dxa"/>
            <w:tcBorders>
              <w:left w:val="double" w:sz="6" w:space="0" w:color="auto"/>
            </w:tcBorders>
          </w:tcPr>
          <w:p w14:paraId="35F17CA2" w14:textId="5CEE4376"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A93B48">
              <w:rPr>
                <w:rFonts w:ascii="Arial" w:hAnsi="Arial"/>
              </w:rPr>
              <w:t>5B/225 Annex 2</w:t>
            </w:r>
            <w:r w:rsidR="00FF3077">
              <w:rPr>
                <w:rFonts w:ascii="Arial" w:hAnsi="Arial"/>
              </w:rPr>
              <w:t xml:space="preserve"> on AI 1.6</w:t>
            </w:r>
          </w:p>
        </w:tc>
        <w:tc>
          <w:tcPr>
            <w:tcW w:w="5008" w:type="dxa"/>
            <w:gridSpan w:val="2"/>
            <w:tcBorders>
              <w:right w:val="double" w:sz="6" w:space="0" w:color="auto"/>
            </w:tcBorders>
          </w:tcPr>
          <w:p w14:paraId="0C47225B" w14:textId="220251E7"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55B52">
              <w:rPr>
                <w:rFonts w:ascii="Arial" w:hAnsi="Arial"/>
              </w:rPr>
              <w:t>February 0</w:t>
            </w:r>
            <w:r w:rsidR="00AA04E6">
              <w:rPr>
                <w:rFonts w:ascii="Arial" w:hAnsi="Arial"/>
              </w:rPr>
              <w:t>8</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53729C5"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086EB8">
              <w:rPr>
                <w:rFonts w:ascii="Arial" w:hAnsi="Arial" w:cs="Arial"/>
                <w:bCs/>
              </w:rPr>
              <w:t>ork Plan for WRC-23 Agenda Item 1.6</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 xml:space="preserve">Harris, Wiltshire &amp; </w:t>
            </w:r>
            <w:proofErr w:type="spellStart"/>
            <w:r w:rsidRPr="00B55F77">
              <w:rPr>
                <w:rFonts w:ascii="Arial" w:hAnsi="Arial" w:cs="Arial"/>
                <w:bCs/>
                <w:iCs/>
                <w:szCs w:val="24"/>
                <w:lang w:val="en-US"/>
              </w:rPr>
              <w:t>Grannis</w:t>
            </w:r>
            <w:proofErr w:type="spellEnd"/>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00DFCE18" w14:textId="148203E0" w:rsidR="004E415B" w:rsidRPr="00F954FD" w:rsidRDefault="004E415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proofErr w:type="gramStart"/>
            <w:r w:rsidRPr="007B036F">
              <w:rPr>
                <w:rFonts w:ascii="Arial" w:hAnsi="Arial"/>
                <w:bCs/>
                <w:color w:val="000000"/>
                <w:lang w:val="fr-FR"/>
              </w:rPr>
              <w:t xml:space="preserve">   </w:t>
            </w:r>
            <w:r w:rsidRPr="007B036F">
              <w:rPr>
                <w:rFonts w:ascii="Arial" w:hAnsi="Arial"/>
                <w:bCs/>
                <w:color w:val="000000"/>
              </w:rPr>
              <w:t>(</w:t>
            </w:r>
            <w:proofErr w:type="gramEnd"/>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729EFE07" w14:textId="2BF76F5B" w:rsidR="004E415B" w:rsidRPr="00F954FD" w:rsidRDefault="004E415B"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D3B771"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086EB8">
              <w:rPr>
                <w:rFonts w:ascii="Arial" w:hAnsi="Arial"/>
                <w:bCs/>
              </w:rPr>
              <w:t xml:space="preserve"> updates to the Work Plan for WRC-23 Agenda Item 1.6</w:t>
            </w:r>
            <w:bookmarkEnd w:id="0"/>
            <w:r w:rsidR="00086EB8">
              <w:rPr>
                <w:rFonts w:ascii="Arial" w:hAnsi="Arial"/>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12BF6E62"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sidRPr="00647CCB">
              <w:rPr>
                <w:rFonts w:ascii="Arial" w:hAnsi="Arial"/>
                <w:bCs/>
              </w:rPr>
              <w:t xml:space="preserve">This contribution </w:t>
            </w:r>
            <w:r w:rsidR="00D55B52">
              <w:rPr>
                <w:rFonts w:ascii="Arial" w:hAnsi="Arial"/>
                <w:bCs/>
              </w:rPr>
              <w:t>provides</w:t>
            </w:r>
            <w:r w:rsidR="00DB736D">
              <w:rPr>
                <w:rFonts w:ascii="Arial" w:hAnsi="Arial"/>
                <w:bCs/>
              </w:rPr>
              <w:t xml:space="preserve"> </w:t>
            </w:r>
            <w:r w:rsidR="00086EB8">
              <w:rPr>
                <w:rFonts w:ascii="Arial" w:hAnsi="Arial"/>
                <w:bCs/>
              </w:rPr>
              <w:t>updates to the Work Plan for WRC-23 Agenda Item 1.6.</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0C7723B" w:rsidR="009F2ED2" w:rsidRDefault="00CF030B" w:rsidP="00C2563C">
            <w:pPr>
              <w:shd w:val="solid" w:color="FFFFFF" w:fill="FFFFFF"/>
              <w:spacing w:before="0" w:line="240" w:lineRule="atLeast"/>
            </w:pPr>
            <w:bookmarkStart w:id="1" w:name="ditulogo"/>
            <w:bookmarkEnd w:id="1"/>
            <w:r>
              <w:rPr>
                <w:noProof/>
                <w:lang w:val="en-US" w:eastAsia="zh-TW"/>
              </w:rPr>
              <w:drawing>
                <wp:inline distT="0" distB="0" distL="0" distR="0" wp14:anchorId="5E761C05" wp14:editId="741DDCC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7E032DCC"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086EB8">
              <w:rPr>
                <w:rFonts w:ascii="Verdana" w:hAnsi="Verdana"/>
                <w:sz w:val="20"/>
              </w:rPr>
              <w:t>Document 5B/225 – Annex 2</w:t>
            </w:r>
          </w:p>
          <w:p w14:paraId="56C7CF62" w14:textId="634BF75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086EB8">
              <w:rPr>
                <w:rFonts w:ascii="Verdana" w:hAnsi="Verdana"/>
                <w:sz w:val="20"/>
              </w:rPr>
              <w:t xml:space="preserve"> Work Plan</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66F7AE99" w14:textId="50AD85BB" w:rsidR="009F2ED2" w:rsidRPr="00801BBD" w:rsidRDefault="00086EB8" w:rsidP="00C2563C">
            <w:pPr>
              <w:shd w:val="solid" w:color="FFFFFF" w:fill="FFFFFF"/>
              <w:spacing w:before="0" w:line="240" w:lineRule="atLeast"/>
              <w:rPr>
                <w:rFonts w:ascii="Verdana" w:hAnsi="Verdana"/>
                <w:sz w:val="20"/>
                <w:lang w:eastAsia="zh-CN"/>
              </w:rPr>
            </w:pPr>
            <w:r>
              <w:rPr>
                <w:rFonts w:ascii="Verdana" w:hAnsi="Verdana"/>
                <w:b/>
                <w:iCs/>
                <w:sz w:val="20"/>
                <w:lang w:eastAsia="zh-CN"/>
              </w:rPr>
              <w:t>10</w:t>
            </w:r>
            <w:r w:rsidR="00801BBD">
              <w:rPr>
                <w:rFonts w:ascii="Verdana" w:hAnsi="Verdana"/>
                <w:b/>
                <w:iCs/>
                <w:sz w:val="20"/>
                <w:lang w:eastAsia="zh-CN"/>
              </w:rPr>
              <w:t xml:space="preserve"> </w:t>
            </w:r>
            <w:r>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4C6405C7" w14:textId="77777777" w:rsidTr="00C2563C">
        <w:trPr>
          <w:cantSplit/>
        </w:trPr>
        <w:tc>
          <w:tcPr>
            <w:tcW w:w="9889" w:type="dxa"/>
            <w:gridSpan w:val="2"/>
          </w:tcPr>
          <w:p w14:paraId="0F46370F" w14:textId="34C28AB1" w:rsidR="009F2ED2" w:rsidRDefault="00EA1409" w:rsidP="00C2563C">
            <w:pPr>
              <w:pStyle w:val="Title1"/>
              <w:rPr>
                <w:lang w:val="en-US" w:eastAsia="zh-CN"/>
              </w:rPr>
            </w:pPr>
            <w:bookmarkStart w:id="7" w:name="drec" w:colFirst="0" w:colLast="0"/>
            <w:bookmarkEnd w:id="6"/>
            <w:r>
              <w:rPr>
                <w:lang w:val="en-US" w:eastAsia="zh-CN"/>
              </w:rPr>
              <w:t>w</w:t>
            </w:r>
            <w:r w:rsidR="00086EB8">
              <w:rPr>
                <w:lang w:val="en-US" w:eastAsia="zh-CN"/>
              </w:rPr>
              <w:t>ork plan for wrc-23 agenda item 1.6</w:t>
            </w:r>
          </w:p>
          <w:p w14:paraId="13BAFDD0" w14:textId="77777777" w:rsidR="00801BBD" w:rsidRPr="00801BBD" w:rsidRDefault="00801BBD" w:rsidP="00801BBD">
            <w:pPr>
              <w:rPr>
                <w:lang w:val="en-US" w:eastAsia="zh-CN"/>
              </w:rPr>
            </w:pPr>
          </w:p>
          <w:p w14:paraId="07A7D35B" w14:textId="264F7A0D"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8" w:name="dtitle1" w:colFirst="0" w:colLast="0"/>
            <w:bookmarkEnd w:id="7"/>
          </w:p>
        </w:tc>
      </w:tr>
    </w:tbl>
    <w:p w14:paraId="40E9AD9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5FB4F522" w14:textId="1F138008"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sidR="00086EB8" w:rsidRPr="00086EB8">
        <w:rPr>
          <w:bCs/>
          <w:lang w:eastAsia="zh-CN"/>
        </w:rPr>
        <w:t>This contribution provides updates to the Work Plan for WRC-23 Agenda Item 1.6</w:t>
      </w:r>
      <w:r w:rsidRPr="00DB736D">
        <w:rPr>
          <w:bCs/>
          <w:lang w:eastAsia="zh-CN"/>
        </w:rPr>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24F19575" w:rsidR="006400F6" w:rsidRDefault="004C41B3" w:rsidP="006400F6">
      <w:pPr>
        <w:pStyle w:val="Title2"/>
        <w:rPr>
          <w:lang w:val="en-US"/>
        </w:rPr>
      </w:pPr>
      <w:r>
        <w:rPr>
          <w:lang w:val="en-US"/>
        </w:rPr>
        <w:t>w</w:t>
      </w:r>
      <w:r w:rsidR="00086EB8">
        <w:rPr>
          <w:lang w:val="en-US"/>
        </w:rPr>
        <w:t>ork plan for wrc-23 agenda item 1.6</w:t>
      </w:r>
    </w:p>
    <w:p w14:paraId="4E8F54F1" w14:textId="77777777" w:rsidR="009F037B" w:rsidRPr="009F037B" w:rsidRDefault="009F037B" w:rsidP="009F037B">
      <w:pPr>
        <w:pStyle w:val="Title3"/>
        <w:rPr>
          <w:lang w:val="en-US"/>
        </w:rPr>
      </w:pPr>
    </w:p>
    <w:p w14:paraId="21869404" w14:textId="77777777" w:rsidR="00CF030B" w:rsidRPr="00044811" w:rsidRDefault="00CF030B" w:rsidP="00CF030B">
      <w:pPr>
        <w:spacing w:before="360" w:after="120"/>
      </w:pPr>
      <w:r w:rsidRPr="00044811">
        <w:t xml:space="preserve">Below is a proposed work plan for the work to be conducted under this agenda item. This work plan is a “living document” and would need to be revised and updated, as appropriate, at every Working Party </w:t>
      </w:r>
      <w:r>
        <w:t>5B</w:t>
      </w:r>
      <w:r w:rsidRPr="00044811">
        <w:t xml:space="preserve"> meeting.</w:t>
      </w:r>
    </w:p>
    <w:p w14:paraId="42E92755" w14:textId="77777777" w:rsidR="00CF030B" w:rsidRPr="00044811" w:rsidRDefault="00CF030B" w:rsidP="00CF030B">
      <w:pPr>
        <w:rPr>
          <w:i/>
          <w:iCs/>
          <w:color w:val="000000"/>
          <w:szCs w:val="24"/>
        </w:rPr>
      </w:pPr>
      <w:r w:rsidRPr="00044811">
        <w:rPr>
          <w:i/>
          <w:iCs/>
          <w:color w:val="000000"/>
          <w:szCs w:val="24"/>
        </w:rPr>
        <w:t>Note: The finalization date is of indicative nature as it will depend on the progress of work and the extent of any possible contributions. This work</w:t>
      </w:r>
      <w:r>
        <w:rPr>
          <w:i/>
          <w:iCs/>
          <w:color w:val="000000"/>
          <w:szCs w:val="24"/>
        </w:rPr>
        <w:t xml:space="preserve"> </w:t>
      </w:r>
      <w:r w:rsidRPr="00044811">
        <w:rPr>
          <w:i/>
          <w:iCs/>
          <w:color w:val="000000"/>
          <w:szCs w:val="24"/>
        </w:rPr>
        <w:t>plan may therefore be adjusted at each meeting. Furthermore, the prevailing situation and circumstances might impact the work</w:t>
      </w:r>
      <w:r>
        <w:rPr>
          <w:i/>
          <w:iCs/>
          <w:color w:val="000000"/>
          <w:szCs w:val="24"/>
        </w:rPr>
        <w:t xml:space="preserve"> </w:t>
      </w:r>
      <w:r w:rsidRPr="00044811">
        <w:rPr>
          <w:i/>
          <w:iCs/>
          <w:color w:val="000000"/>
          <w:szCs w:val="24"/>
        </w:rPr>
        <w:t>plan.</w:t>
      </w:r>
    </w:p>
    <w:p w14:paraId="0596C578" w14:textId="77777777" w:rsidR="00CF030B" w:rsidRPr="00044811" w:rsidRDefault="00CF030B" w:rsidP="00CF030B">
      <w:pPr>
        <w:spacing w:after="240"/>
        <w:rPr>
          <w:i/>
          <w:iCs/>
          <w:color w:val="000000"/>
          <w:szCs w:val="24"/>
        </w:rPr>
      </w:pPr>
      <w:r w:rsidRPr="00044811">
        <w:t>The work plan after the 4th meeting is just indicative and needs to be carefully examined at the end of 4</w:t>
      </w:r>
      <w:r w:rsidRPr="00044811">
        <w:rPr>
          <w:vertAlign w:val="superscript"/>
        </w:rPr>
        <w:t>th</w:t>
      </w:r>
      <w:r w:rsidRPr="00044811">
        <w:t xml:space="preserve"> meeting.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408"/>
      </w:tblGrid>
      <w:tr w:rsidR="00CF030B" w:rsidRPr="00216F5D" w14:paraId="30402CE1" w14:textId="77777777" w:rsidTr="000D7966">
        <w:trPr>
          <w:cantSplit/>
          <w:jc w:val="center"/>
        </w:trPr>
        <w:tc>
          <w:tcPr>
            <w:tcW w:w="9629" w:type="dxa"/>
            <w:gridSpan w:val="2"/>
          </w:tcPr>
          <w:p w14:paraId="04223B0E" w14:textId="77777777" w:rsidR="00CF030B" w:rsidRPr="00216F5D" w:rsidRDefault="00CF030B" w:rsidP="000D7966">
            <w:pPr>
              <w:pStyle w:val="Tablehead"/>
              <w:rPr>
                <w:rFonts w:eastAsia="SimSun"/>
                <w:sz w:val="22"/>
                <w:szCs w:val="22"/>
              </w:rPr>
            </w:pPr>
            <w:r w:rsidRPr="00216F5D">
              <w:rPr>
                <w:rFonts w:eastAsia="SimSun"/>
                <w:sz w:val="22"/>
                <w:szCs w:val="22"/>
              </w:rPr>
              <w:t xml:space="preserve">2020 </w:t>
            </w:r>
          </w:p>
        </w:tc>
      </w:tr>
      <w:tr w:rsidR="00CF030B" w:rsidRPr="00216F5D" w14:paraId="37C05CCF" w14:textId="77777777" w:rsidTr="000D7966">
        <w:trPr>
          <w:cantSplit/>
          <w:jc w:val="center"/>
        </w:trPr>
        <w:tc>
          <w:tcPr>
            <w:tcW w:w="2221" w:type="dxa"/>
          </w:tcPr>
          <w:p w14:paraId="29066E55"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2</w:t>
            </w:r>
            <w:r w:rsidRPr="00216F5D">
              <w:rPr>
                <w:rFonts w:eastAsia="SimSun"/>
                <w:sz w:val="22"/>
                <w:szCs w:val="22"/>
                <w:vertAlign w:val="superscript"/>
              </w:rPr>
              <w:t>nd</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76C38E5D"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lang w:eastAsia="zh-CN"/>
              </w:rPr>
              <w:t>(</w:t>
            </w:r>
            <w:r w:rsidRPr="00216F5D">
              <w:rPr>
                <w:rFonts w:eastAsia="SimSun"/>
                <w:sz w:val="22"/>
                <w:szCs w:val="22"/>
              </w:rPr>
              <w:t>November 9-20, 2020</w:t>
            </w:r>
            <w:r w:rsidRPr="00216F5D">
              <w:rPr>
                <w:rFonts w:eastAsia="SimSun"/>
                <w:sz w:val="22"/>
                <w:szCs w:val="22"/>
                <w:lang w:eastAsia="zh-CN"/>
              </w:rPr>
              <w:t>)</w:t>
            </w:r>
          </w:p>
        </w:tc>
        <w:tc>
          <w:tcPr>
            <w:tcW w:w="7408" w:type="dxa"/>
          </w:tcPr>
          <w:p w14:paraId="47397DAC"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216F5D">
              <w:rPr>
                <w:rFonts w:eastAsia="SimSun"/>
                <w:sz w:val="22"/>
                <w:szCs w:val="22"/>
              </w:rPr>
              <w:t>−</w:t>
            </w:r>
            <w:r w:rsidRPr="00216F5D">
              <w:rPr>
                <w:rFonts w:eastAsia="SimSun"/>
                <w:sz w:val="22"/>
                <w:szCs w:val="22"/>
              </w:rPr>
              <w:tab/>
              <w:t xml:space="preserve">Review reply LS from </w:t>
            </w:r>
            <w:r w:rsidRPr="00216F5D">
              <w:rPr>
                <w:rFonts w:eastAsia="SimSun"/>
                <w:sz w:val="22"/>
                <w:szCs w:val="22"/>
                <w:lang w:eastAsia="zh-CN"/>
              </w:rPr>
              <w:t>relevant groups, and c</w:t>
            </w:r>
            <w:r w:rsidRPr="00216F5D">
              <w:rPr>
                <w:rFonts w:eastAsia="SimSun"/>
                <w:sz w:val="22"/>
                <w:szCs w:val="22"/>
              </w:rPr>
              <w:t>ollect propagation models and technical information;</w:t>
            </w:r>
          </w:p>
          <w:p w14:paraId="0396FAF1" w14:textId="77777777" w:rsidR="00CF030B" w:rsidRPr="00216F5D" w:rsidRDefault="00CF030B" w:rsidP="000D7966">
            <w:pPr>
              <w:pStyle w:val="Tabletext"/>
              <w:ind w:left="284" w:hanging="284"/>
              <w:rPr>
                <w:sz w:val="22"/>
                <w:szCs w:val="22"/>
              </w:rPr>
            </w:pPr>
            <w:r w:rsidRPr="00216F5D">
              <w:rPr>
                <w:sz w:val="22"/>
                <w:szCs w:val="22"/>
                <w:lang w:val="en-US"/>
              </w:rPr>
              <w:t>−</w:t>
            </w:r>
            <w:r w:rsidRPr="00216F5D">
              <w:rPr>
                <w:sz w:val="22"/>
                <w:szCs w:val="22"/>
                <w:lang w:val="en-US"/>
              </w:rPr>
              <w:tab/>
            </w:r>
            <w:r w:rsidRPr="00216F5D">
              <w:rPr>
                <w:sz w:val="22"/>
                <w:szCs w:val="22"/>
              </w:rPr>
              <w:t>Define sub-orbital vehicle and related terms accurately;</w:t>
            </w:r>
          </w:p>
          <w:p w14:paraId="52259FA7" w14:textId="77777777" w:rsidR="00CF030B" w:rsidRPr="00216F5D" w:rsidRDefault="00CF030B" w:rsidP="000D7966">
            <w:pPr>
              <w:pStyle w:val="Tabletext"/>
              <w:ind w:left="284" w:hanging="284"/>
              <w:rPr>
                <w:sz w:val="22"/>
                <w:szCs w:val="22"/>
              </w:rPr>
            </w:pPr>
            <w:r w:rsidRPr="00216F5D">
              <w:rPr>
                <w:sz w:val="22"/>
                <w:szCs w:val="22"/>
                <w:lang w:val="en-US"/>
              </w:rPr>
              <w:t>−</w:t>
            </w:r>
            <w:r w:rsidRPr="00216F5D">
              <w:rPr>
                <w:sz w:val="22"/>
                <w:szCs w:val="22"/>
                <w:lang w:val="en-US"/>
              </w:rPr>
              <w:tab/>
            </w:r>
            <w:r w:rsidRPr="00216F5D">
              <w:rPr>
                <w:sz w:val="22"/>
                <w:szCs w:val="22"/>
              </w:rPr>
              <w:t>Identify the categories of sub-orbital flight and corresponding scenarios;</w:t>
            </w:r>
          </w:p>
          <w:p w14:paraId="086ABB0A" w14:textId="77777777" w:rsidR="00CF030B" w:rsidRPr="00216F5D" w:rsidRDefault="00CF030B" w:rsidP="000D7966">
            <w:pPr>
              <w:pStyle w:val="Tabletext"/>
              <w:ind w:left="284" w:hanging="284"/>
              <w:rPr>
                <w:sz w:val="22"/>
                <w:szCs w:val="22"/>
                <w:lang w:val="en-US"/>
              </w:rPr>
            </w:pPr>
            <w:r w:rsidRPr="00216F5D">
              <w:rPr>
                <w:sz w:val="22"/>
                <w:szCs w:val="22"/>
              </w:rPr>
              <w:t>−</w:t>
            </w:r>
            <w:r w:rsidRPr="00216F5D">
              <w:rPr>
                <w:sz w:val="22"/>
                <w:szCs w:val="22"/>
              </w:rPr>
              <w:tab/>
            </w:r>
            <w:r w:rsidRPr="00216F5D">
              <w:rPr>
                <w:sz w:val="22"/>
                <w:szCs w:val="22"/>
                <w:lang w:val="en-US"/>
              </w:rPr>
              <w:t>Study the spectrum needs for communications between stations on board suborbital vehicles and terrestrial/space stations</w:t>
            </w:r>
            <w:r w:rsidRPr="00216F5D">
              <w:rPr>
                <w:sz w:val="22"/>
                <w:szCs w:val="22"/>
              </w:rPr>
              <w:t>.</w:t>
            </w:r>
          </w:p>
          <w:p w14:paraId="01961B4B"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r w:rsidRPr="00216F5D">
              <w:rPr>
                <w:sz w:val="22"/>
                <w:szCs w:val="22"/>
                <w:lang w:val="en-US"/>
              </w:rPr>
              <w:t>;</w:t>
            </w:r>
          </w:p>
          <w:p w14:paraId="76A1C99C" w14:textId="77777777" w:rsidR="00CF030B" w:rsidRPr="00216F5D" w:rsidRDefault="00CF030B" w:rsidP="000D7966">
            <w:pPr>
              <w:pStyle w:val="Tabletext"/>
              <w:ind w:left="284" w:hanging="284"/>
              <w:rPr>
                <w:rFonts w:eastAsia="SimSun"/>
                <w:sz w:val="22"/>
                <w:szCs w:val="22"/>
                <w:lang w:eastAsia="zh-CN"/>
              </w:rPr>
            </w:pPr>
            <w:r w:rsidRPr="00216F5D">
              <w:rPr>
                <w:sz w:val="22"/>
                <w:szCs w:val="22"/>
                <w:lang w:val="en-US"/>
              </w:rPr>
              <w:t>−</w:t>
            </w:r>
            <w:r w:rsidRPr="00216F5D">
              <w:rPr>
                <w:sz w:val="22"/>
                <w:szCs w:val="22"/>
                <w:lang w:val="en-US"/>
              </w:rPr>
              <w:tab/>
              <w:t>Revise the work plan, if necessary.</w:t>
            </w:r>
          </w:p>
        </w:tc>
      </w:tr>
      <w:tr w:rsidR="00CF030B" w:rsidRPr="00216F5D" w14:paraId="6BAD890F" w14:textId="77777777" w:rsidTr="000D7966">
        <w:trPr>
          <w:cantSplit/>
          <w:jc w:val="center"/>
        </w:trPr>
        <w:tc>
          <w:tcPr>
            <w:tcW w:w="9629" w:type="dxa"/>
            <w:gridSpan w:val="2"/>
          </w:tcPr>
          <w:p w14:paraId="69B54F3B" w14:textId="77777777" w:rsidR="00CF030B" w:rsidRPr="00216F5D" w:rsidRDefault="00CF030B" w:rsidP="000D7966">
            <w:pPr>
              <w:pStyle w:val="Tablehead"/>
              <w:rPr>
                <w:rFonts w:eastAsia="SimSun"/>
                <w:sz w:val="22"/>
                <w:szCs w:val="22"/>
              </w:rPr>
            </w:pPr>
            <w:r w:rsidRPr="00216F5D">
              <w:rPr>
                <w:rFonts w:eastAsia="SimSun"/>
                <w:sz w:val="22"/>
                <w:szCs w:val="22"/>
              </w:rPr>
              <w:t>2021</w:t>
            </w:r>
          </w:p>
        </w:tc>
      </w:tr>
      <w:tr w:rsidR="00CF030B" w:rsidRPr="00216F5D" w14:paraId="23C8A787" w14:textId="77777777" w:rsidTr="000D7966">
        <w:trPr>
          <w:cantSplit/>
          <w:jc w:val="center"/>
        </w:trPr>
        <w:tc>
          <w:tcPr>
            <w:tcW w:w="2221" w:type="dxa"/>
          </w:tcPr>
          <w:p w14:paraId="7B70039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3</w:t>
            </w:r>
            <w:r w:rsidRPr="00216F5D">
              <w:rPr>
                <w:rFonts w:eastAsia="SimSun"/>
                <w:sz w:val="22"/>
                <w:szCs w:val="22"/>
                <w:vertAlign w:val="superscript"/>
              </w:rPr>
              <w:t>rd</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13470E3A"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216F5D">
              <w:rPr>
                <w:rFonts w:eastAsia="SimSun"/>
                <w:sz w:val="22"/>
                <w:szCs w:val="22"/>
              </w:rPr>
              <w:t>(</w:t>
            </w:r>
            <w:bookmarkStart w:id="10" w:name="_GoBack"/>
            <w:del w:id="11" w:author="USA" w:date="2021-02-08T09:08:00Z">
              <w:r w:rsidRPr="00216F5D" w:rsidDel="0096169A">
                <w:rPr>
                  <w:rFonts w:eastAsia="SimSun"/>
                  <w:sz w:val="22"/>
                  <w:szCs w:val="22"/>
                </w:rPr>
                <w:delText>[</w:delText>
              </w:r>
            </w:del>
            <w:bookmarkEnd w:id="10"/>
            <w:r w:rsidRPr="00216F5D">
              <w:rPr>
                <w:rFonts w:eastAsia="SimSun"/>
                <w:sz w:val="22"/>
                <w:szCs w:val="22"/>
              </w:rPr>
              <w:t>May</w:t>
            </w:r>
            <w:r w:rsidRPr="00216F5D">
              <w:rPr>
                <w:rFonts w:eastAsia="SimSun"/>
                <w:sz w:val="22"/>
                <w:szCs w:val="22"/>
                <w:lang w:eastAsia="zh-CN"/>
              </w:rPr>
              <w:t xml:space="preserve"> </w:t>
            </w:r>
            <w:r w:rsidRPr="00216F5D">
              <w:rPr>
                <w:rFonts w:eastAsia="SimSun"/>
                <w:sz w:val="22"/>
                <w:szCs w:val="22"/>
              </w:rPr>
              <w:t>2021</w:t>
            </w:r>
            <w:del w:id="12" w:author="USA" w:date="2021-02-08T09:08:00Z">
              <w:r w:rsidRPr="00216F5D" w:rsidDel="0096169A">
                <w:rPr>
                  <w:rFonts w:eastAsia="SimSun"/>
                  <w:sz w:val="22"/>
                  <w:szCs w:val="22"/>
                </w:rPr>
                <w:delText>]</w:delText>
              </w:r>
            </w:del>
            <w:r w:rsidRPr="00216F5D">
              <w:rPr>
                <w:rFonts w:eastAsia="SimSun"/>
                <w:sz w:val="22"/>
                <w:szCs w:val="22"/>
              </w:rPr>
              <w:t>)</w:t>
            </w:r>
          </w:p>
        </w:tc>
        <w:tc>
          <w:tcPr>
            <w:tcW w:w="7408" w:type="dxa"/>
          </w:tcPr>
          <w:p w14:paraId="27F9947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Continue collection of propagation models and technical information of WP</w:t>
            </w:r>
            <w:r>
              <w:rPr>
                <w:rFonts w:eastAsia="SimSun"/>
                <w:sz w:val="22"/>
                <w:szCs w:val="22"/>
              </w:rPr>
              <w:t> </w:t>
            </w:r>
            <w:r w:rsidRPr="00216F5D">
              <w:rPr>
                <w:rFonts w:eastAsia="SimSun"/>
                <w:sz w:val="22"/>
                <w:szCs w:val="22"/>
              </w:rPr>
              <w:t>3M, WP 4C, WP 4A, and WP 7B;</w:t>
            </w:r>
          </w:p>
          <w:p w14:paraId="2CC1B1C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w:t>
            </w:r>
            <w:r w:rsidRPr="00216F5D">
              <w:rPr>
                <w:rFonts w:eastAsia="SimSun"/>
                <w:sz w:val="22"/>
                <w:szCs w:val="22"/>
              </w:rPr>
              <w:tab/>
              <w:t>Review reply LS from WP 3M, WP 4C, WP 4A, and WP 7B;</w:t>
            </w:r>
          </w:p>
          <w:p w14:paraId="1DCE3EF8"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 xml:space="preserve">LS to the WP 3M, WP 4C, WP 4A, and WP 7B on the draft sharing Report for </w:t>
            </w:r>
            <w:r w:rsidRPr="00216F5D">
              <w:rPr>
                <w:rFonts w:eastAsia="SimSun"/>
                <w:sz w:val="22"/>
                <w:szCs w:val="22"/>
                <w:lang w:val="en-US"/>
              </w:rPr>
              <w:t>agenda item</w:t>
            </w:r>
            <w:r>
              <w:rPr>
                <w:rFonts w:eastAsia="SimSun"/>
                <w:sz w:val="22"/>
                <w:szCs w:val="22"/>
                <w:lang w:val="en-US"/>
              </w:rPr>
              <w:t xml:space="preserve"> (AI)</w:t>
            </w:r>
            <w:r w:rsidRPr="00216F5D">
              <w:rPr>
                <w:rFonts w:eastAsia="SimSun"/>
                <w:sz w:val="22"/>
                <w:szCs w:val="22"/>
                <w:lang w:val="en-US"/>
              </w:rPr>
              <w:t xml:space="preserve"> </w:t>
            </w:r>
            <w:r w:rsidRPr="00216F5D">
              <w:rPr>
                <w:rFonts w:eastAsia="SimSun"/>
                <w:sz w:val="22"/>
                <w:szCs w:val="22"/>
              </w:rPr>
              <w:t>1.6;</w:t>
            </w:r>
          </w:p>
          <w:p w14:paraId="0C52667F" w14:textId="77777777" w:rsidR="00CF030B" w:rsidRPr="00216F5D" w:rsidRDefault="00CF030B" w:rsidP="000D7966">
            <w:pPr>
              <w:pStyle w:val="Tabletext"/>
              <w:ind w:left="284" w:hanging="284"/>
              <w:rPr>
                <w:sz w:val="22"/>
                <w:szCs w:val="22"/>
              </w:rPr>
            </w:pPr>
            <w:r w:rsidRPr="00216F5D">
              <w:rPr>
                <w:sz w:val="22"/>
                <w:szCs w:val="22"/>
                <w:lang w:val="en-US"/>
              </w:rPr>
              <w:t>−</w:t>
            </w:r>
            <w:r w:rsidRPr="00216F5D">
              <w:rPr>
                <w:sz w:val="22"/>
                <w:szCs w:val="22"/>
                <w:lang w:val="en-US"/>
              </w:rPr>
              <w:tab/>
            </w:r>
            <w:r w:rsidRPr="00216F5D">
              <w:rPr>
                <w:sz w:val="22"/>
                <w:szCs w:val="22"/>
              </w:rPr>
              <w:t xml:space="preserve">Continue to </w:t>
            </w:r>
            <w:r w:rsidRPr="00216F5D">
              <w:rPr>
                <w:sz w:val="22"/>
                <w:szCs w:val="22"/>
                <w:lang w:val="en-US"/>
              </w:rPr>
              <w:t>study the spectrum needs</w:t>
            </w:r>
            <w:r w:rsidRPr="00216F5D">
              <w:rPr>
                <w:sz w:val="22"/>
                <w:szCs w:val="22"/>
              </w:rPr>
              <w:t>;</w:t>
            </w:r>
          </w:p>
          <w:p w14:paraId="5032C4AB" w14:textId="77777777" w:rsidR="00CF030B" w:rsidRPr="00216F5D" w:rsidRDefault="00CF030B" w:rsidP="000D7966">
            <w:pPr>
              <w:pStyle w:val="Tabletext"/>
              <w:ind w:left="284" w:hanging="284"/>
              <w:rPr>
                <w:sz w:val="22"/>
                <w:szCs w:val="22"/>
                <w:lang w:val="en-US"/>
              </w:rPr>
            </w:pPr>
            <w:r w:rsidRPr="00216F5D">
              <w:rPr>
                <w:sz w:val="22"/>
                <w:szCs w:val="22"/>
              </w:rPr>
              <w:t>−</w:t>
            </w:r>
            <w:r w:rsidRPr="00216F5D">
              <w:rPr>
                <w:sz w:val="22"/>
                <w:szCs w:val="22"/>
              </w:rPr>
              <w:tab/>
            </w:r>
            <w:r w:rsidRPr="00216F5D">
              <w:rPr>
                <w:sz w:val="22"/>
                <w:szCs w:val="22"/>
                <w:lang w:val="en-US"/>
              </w:rPr>
              <w:t>Study</w:t>
            </w:r>
            <w:r w:rsidRPr="00216F5D">
              <w:rPr>
                <w:rFonts w:hint="eastAsia"/>
                <w:sz w:val="22"/>
                <w:szCs w:val="22"/>
                <w:lang w:val="en-US"/>
              </w:rPr>
              <w:t xml:space="preserve"> </w:t>
            </w:r>
            <w:r w:rsidRPr="00216F5D">
              <w:rPr>
                <w:sz w:val="22"/>
                <w:szCs w:val="22"/>
                <w:lang w:val="en-US"/>
              </w:rPr>
              <w:t xml:space="preserve">corresponding regulatory provisions to determine which existing </w:t>
            </w:r>
            <w:proofErr w:type="spellStart"/>
            <w:r w:rsidRPr="00216F5D">
              <w:rPr>
                <w:sz w:val="22"/>
                <w:szCs w:val="22"/>
                <w:lang w:val="en-US"/>
              </w:rPr>
              <w:t>radiocommunication</w:t>
            </w:r>
            <w:proofErr w:type="spellEnd"/>
            <w:r w:rsidRPr="00216F5D">
              <w:rPr>
                <w:sz w:val="22"/>
                <w:szCs w:val="22"/>
                <w:lang w:val="en-US"/>
              </w:rPr>
              <w:t xml:space="preserve"> services can be used by stations on suborbital vehicles, if</w:t>
            </w:r>
            <w:r>
              <w:rPr>
                <w:sz w:val="22"/>
                <w:szCs w:val="22"/>
                <w:lang w:val="en-US"/>
              </w:rPr>
              <w:t> </w:t>
            </w:r>
            <w:r w:rsidRPr="00216F5D">
              <w:rPr>
                <w:sz w:val="22"/>
                <w:szCs w:val="22"/>
                <w:lang w:val="en-US"/>
              </w:rPr>
              <w:t>necessary;</w:t>
            </w:r>
          </w:p>
          <w:p w14:paraId="46AFA63E" w14:textId="46D7EF01" w:rsidR="00CF030B" w:rsidRPr="00216F5D" w:rsidDel="001D74FA" w:rsidRDefault="00CF030B" w:rsidP="000D7966">
            <w:pPr>
              <w:pStyle w:val="Tabletext"/>
              <w:ind w:left="284" w:hanging="284"/>
              <w:rPr>
                <w:del w:id="13" w:author="USA" w:date="2021-02-08T09:21:00Z"/>
                <w:sz w:val="22"/>
                <w:szCs w:val="22"/>
              </w:rPr>
            </w:pPr>
            <w:del w:id="14" w:author="USA" w:date="2021-02-08T09:21:00Z">
              <w:r w:rsidRPr="00216F5D" w:rsidDel="001D74FA">
                <w:rPr>
                  <w:sz w:val="22"/>
                  <w:szCs w:val="22"/>
                  <w:lang w:val="en-US"/>
                </w:rPr>
                <w:delText>−</w:delText>
              </w:r>
              <w:r w:rsidRPr="00216F5D" w:rsidDel="001D74FA">
                <w:rPr>
                  <w:sz w:val="22"/>
                  <w:szCs w:val="22"/>
                  <w:lang w:val="en-US"/>
                </w:rPr>
                <w:tab/>
                <w:delText>Define the relevant technical characteristics and protection criteria relevant for</w:delText>
              </w:r>
              <w:r w:rsidRPr="00216F5D" w:rsidDel="001D74FA">
                <w:rPr>
                  <w:rFonts w:hint="eastAsia"/>
                  <w:sz w:val="22"/>
                  <w:szCs w:val="22"/>
                  <w:lang w:val="en-US"/>
                </w:rPr>
                <w:delText xml:space="preserve"> </w:delText>
              </w:r>
              <w:r w:rsidRPr="00216F5D" w:rsidDel="001D74FA">
                <w:rPr>
                  <w:sz w:val="22"/>
                  <w:szCs w:val="22"/>
                  <w:lang w:val="en-US"/>
                </w:rPr>
                <w:delText>the studies to be undertaken</w:delText>
              </w:r>
              <w:r w:rsidRPr="00216F5D" w:rsidDel="001D74FA">
                <w:rPr>
                  <w:rFonts w:hint="eastAsia"/>
                  <w:sz w:val="22"/>
                  <w:szCs w:val="22"/>
                </w:rPr>
                <w:delText xml:space="preserve">; </w:delText>
              </w:r>
            </w:del>
          </w:p>
          <w:p w14:paraId="5B89755C" w14:textId="2E4B31BE" w:rsidR="00CF030B" w:rsidRPr="00216F5D" w:rsidRDefault="00CF030B" w:rsidP="000D7966">
            <w:pPr>
              <w:pStyle w:val="Tabletext"/>
              <w:ind w:left="284" w:hanging="284"/>
              <w:rPr>
                <w:sz w:val="22"/>
                <w:szCs w:val="22"/>
              </w:rPr>
            </w:pPr>
            <w:r w:rsidRPr="00216F5D">
              <w:rPr>
                <w:sz w:val="22"/>
                <w:szCs w:val="22"/>
              </w:rPr>
              <w:t>−</w:t>
            </w:r>
            <w:r w:rsidRPr="00216F5D">
              <w:rPr>
                <w:sz w:val="22"/>
                <w:szCs w:val="22"/>
              </w:rPr>
              <w:tab/>
            </w:r>
            <w:r w:rsidRPr="00216F5D">
              <w:rPr>
                <w:sz w:val="22"/>
                <w:szCs w:val="22"/>
                <w:lang w:val="en-US"/>
              </w:rPr>
              <w:t>Conduct sharing and compatibility studies with incumbent services that are allocated on a primary basis in the same and adjacent frequency bands</w:t>
            </w:r>
            <w:ins w:id="15" w:author="USA" w:date="2021-02-08T09:20:00Z">
              <w:r w:rsidR="001D74FA">
                <w:rPr>
                  <w:sz w:val="22"/>
                  <w:szCs w:val="22"/>
                  <w:lang w:val="en-US"/>
                </w:rPr>
                <w:t>, if necessary</w:t>
              </w:r>
            </w:ins>
            <w:r w:rsidRPr="00216F5D">
              <w:rPr>
                <w:sz w:val="22"/>
                <w:szCs w:val="22"/>
              </w:rPr>
              <w:t>;</w:t>
            </w:r>
          </w:p>
          <w:p w14:paraId="4368264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r w:rsidRPr="00216F5D">
              <w:rPr>
                <w:sz w:val="22"/>
                <w:szCs w:val="22"/>
                <w:lang w:val="en-US"/>
              </w:rPr>
              <w:t>;</w:t>
            </w:r>
          </w:p>
          <w:p w14:paraId="0D918C86"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Revise the work plan, if necessary.</w:t>
            </w:r>
          </w:p>
        </w:tc>
      </w:tr>
      <w:tr w:rsidR="00CF030B" w:rsidRPr="00216F5D" w14:paraId="33C7955C" w14:textId="77777777" w:rsidTr="000D7966">
        <w:trPr>
          <w:cantSplit/>
          <w:jc w:val="center"/>
        </w:trPr>
        <w:tc>
          <w:tcPr>
            <w:tcW w:w="9629" w:type="dxa"/>
            <w:gridSpan w:val="2"/>
          </w:tcPr>
          <w:p w14:paraId="63CFBE62"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 xml:space="preserve">*The title of this document is not yet decided.  </w:t>
            </w:r>
          </w:p>
        </w:tc>
      </w:tr>
      <w:tr w:rsidR="00CF030B" w:rsidRPr="00216F5D" w14:paraId="147446F6" w14:textId="77777777" w:rsidTr="000D7966">
        <w:trPr>
          <w:cantSplit/>
          <w:jc w:val="center"/>
        </w:trPr>
        <w:tc>
          <w:tcPr>
            <w:tcW w:w="9629" w:type="dxa"/>
            <w:gridSpan w:val="2"/>
          </w:tcPr>
          <w:p w14:paraId="0AB9C982" w14:textId="77777777" w:rsidR="00CF030B" w:rsidRPr="00216F5D" w:rsidRDefault="00CF030B" w:rsidP="000D7966">
            <w:pPr>
              <w:tabs>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0" w:hangingChars="9" w:hanging="20"/>
              <w:jc w:val="both"/>
              <w:rPr>
                <w:rFonts w:eastAsia="SimSun"/>
                <w:sz w:val="22"/>
                <w:szCs w:val="22"/>
              </w:rPr>
            </w:pPr>
            <w:r w:rsidRPr="00216F5D">
              <w:rPr>
                <w:i/>
                <w:iCs/>
                <w:sz w:val="22"/>
                <w:szCs w:val="22"/>
              </w:rPr>
              <w:t>Disclaimer note: The objectives of work plans mentioned below are informative at this stage and need to be carefully reviewed during the third meeting, as well as being subject to review at subsequent meetings.</w:t>
            </w:r>
          </w:p>
        </w:tc>
      </w:tr>
      <w:tr w:rsidR="00CF030B" w:rsidRPr="00216F5D" w14:paraId="6F75E09C" w14:textId="77777777" w:rsidTr="000D7966">
        <w:trPr>
          <w:cantSplit/>
          <w:jc w:val="center"/>
        </w:trPr>
        <w:tc>
          <w:tcPr>
            <w:tcW w:w="2221" w:type="dxa"/>
          </w:tcPr>
          <w:p w14:paraId="4BD310D3"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lastRenderedPageBreak/>
              <w:t>4</w:t>
            </w:r>
            <w:r w:rsidRPr="00216F5D">
              <w:rPr>
                <w:rFonts w:eastAsia="SimSun"/>
                <w:sz w:val="22"/>
                <w:szCs w:val="22"/>
                <w:vertAlign w:val="superscript"/>
              </w:rPr>
              <w:t>th</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7B395719"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w:t>
            </w:r>
            <w:del w:id="16" w:author="USA" w:date="2021-02-27T15:29:00Z">
              <w:r w:rsidRPr="00216F5D" w:rsidDel="00EB25A9">
                <w:rPr>
                  <w:rFonts w:eastAsia="SimSun"/>
                  <w:sz w:val="22"/>
                  <w:szCs w:val="22"/>
                </w:rPr>
                <w:delText>[</w:delText>
              </w:r>
            </w:del>
            <w:r w:rsidRPr="00216F5D">
              <w:rPr>
                <w:rFonts w:eastAsia="SimSun"/>
                <w:sz w:val="22"/>
                <w:szCs w:val="22"/>
              </w:rPr>
              <w:t>November 2021</w:t>
            </w:r>
            <w:del w:id="17" w:author="USA" w:date="2021-02-27T15:30:00Z">
              <w:r w:rsidRPr="00216F5D" w:rsidDel="00EB25A9">
                <w:rPr>
                  <w:rFonts w:eastAsia="SimSun"/>
                  <w:sz w:val="22"/>
                  <w:szCs w:val="22"/>
                </w:rPr>
                <w:delText>]</w:delText>
              </w:r>
            </w:del>
            <w:r w:rsidRPr="00216F5D">
              <w:rPr>
                <w:rFonts w:eastAsia="SimSun"/>
                <w:sz w:val="22"/>
                <w:szCs w:val="22"/>
              </w:rPr>
              <w:t>)</w:t>
            </w:r>
          </w:p>
        </w:tc>
        <w:tc>
          <w:tcPr>
            <w:tcW w:w="7408" w:type="dxa"/>
          </w:tcPr>
          <w:p w14:paraId="61CF623A" w14:textId="77777777" w:rsidR="00CF030B" w:rsidRPr="00216F5D" w:rsidRDefault="00CF030B" w:rsidP="000D7966">
            <w:pPr>
              <w:pStyle w:val="Tabletext"/>
              <w:rPr>
                <w:sz w:val="22"/>
                <w:szCs w:val="22"/>
                <w:lang w:val="en-US"/>
              </w:rPr>
            </w:pPr>
            <w:r w:rsidRPr="00216F5D">
              <w:rPr>
                <w:sz w:val="22"/>
                <w:szCs w:val="22"/>
                <w:lang w:val="en-US"/>
              </w:rPr>
              <w:t>−</w:t>
            </w:r>
            <w:r w:rsidRPr="00216F5D">
              <w:rPr>
                <w:sz w:val="22"/>
                <w:szCs w:val="22"/>
                <w:lang w:val="en-US"/>
              </w:rPr>
              <w:tab/>
              <w:t>Continue sharing and compatibility studies;</w:t>
            </w:r>
          </w:p>
          <w:p w14:paraId="6BF8268E"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r w:rsidRPr="00216F5D">
              <w:rPr>
                <w:rFonts w:eastAsia="SimSun"/>
                <w:sz w:val="22"/>
                <w:szCs w:val="22"/>
                <w:lang w:eastAsia="zh-CN"/>
              </w:rPr>
              <w:t>;</w:t>
            </w:r>
          </w:p>
          <w:p w14:paraId="11F2FB5D" w14:textId="09ECA9DE" w:rsidR="0096169A"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18" w:author="USA" w:date="2021-02-08T09:12:00Z"/>
                <w:sz w:val="22"/>
                <w:szCs w:val="22"/>
              </w:rPr>
            </w:pPr>
            <w:r w:rsidRPr="00216F5D">
              <w:rPr>
                <w:rFonts w:eastAsia="SimSun"/>
                <w:sz w:val="22"/>
                <w:szCs w:val="22"/>
              </w:rPr>
              <w:t>−</w:t>
            </w:r>
            <w:r w:rsidRPr="00216F5D">
              <w:rPr>
                <w:rFonts w:eastAsia="SimSun"/>
                <w:sz w:val="22"/>
                <w:szCs w:val="22"/>
              </w:rPr>
              <w:tab/>
              <w:t>LS to concerned and interested WPs if necessary</w:t>
            </w:r>
            <w:ins w:id="19" w:author="USA" w:date="2021-02-08T09:19:00Z">
              <w:r w:rsidR="001D74FA">
                <w:rPr>
                  <w:rFonts w:eastAsia="SimSun"/>
                  <w:sz w:val="22"/>
                  <w:szCs w:val="22"/>
                </w:rPr>
                <w:t>;</w:t>
              </w:r>
            </w:ins>
            <w:del w:id="20" w:author="USA" w:date="2021-02-08T09:13:00Z">
              <w:r w:rsidRPr="00216F5D" w:rsidDel="0096169A">
                <w:rPr>
                  <w:rFonts w:eastAsia="SimSun"/>
                  <w:sz w:val="22"/>
                  <w:szCs w:val="22"/>
                </w:rPr>
                <w:delText xml:space="preserve"> /</w:delText>
              </w:r>
              <w:r w:rsidRPr="00216F5D" w:rsidDel="0096169A">
                <w:rPr>
                  <w:sz w:val="22"/>
                  <w:szCs w:val="22"/>
                </w:rPr>
                <w:delText xml:space="preserve"> </w:delText>
              </w:r>
            </w:del>
          </w:p>
          <w:p w14:paraId="29EC0D79" w14:textId="1705EFD2" w:rsidR="00CF030B" w:rsidRPr="0096169A" w:rsidRDefault="0096169A" w:rsidP="0096169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2"/>
                <w:szCs w:val="22"/>
              </w:rPr>
            </w:pPr>
            <w:ins w:id="21" w:author="USA" w:date="2021-02-08T09:13:00Z">
              <w:r w:rsidRPr="00216F5D">
                <w:rPr>
                  <w:rFonts w:eastAsia="SimSun"/>
                  <w:sz w:val="22"/>
                  <w:szCs w:val="22"/>
                </w:rPr>
                <w:t>−</w:t>
              </w:r>
              <w:r w:rsidRPr="00216F5D">
                <w:rPr>
                  <w:rFonts w:eastAsia="SimSun"/>
                  <w:sz w:val="22"/>
                  <w:szCs w:val="22"/>
                </w:rPr>
                <w:tab/>
              </w:r>
            </w:ins>
            <w:r w:rsidR="00CF030B" w:rsidRPr="00216F5D">
              <w:rPr>
                <w:rFonts w:eastAsia="SimSun"/>
                <w:sz w:val="22"/>
                <w:szCs w:val="22"/>
              </w:rPr>
              <w:t>Continue corresponding regulatory provisions studies;</w:t>
            </w:r>
          </w:p>
          <w:p w14:paraId="50AA803E" w14:textId="573D569B" w:rsidR="00CF030B"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22" w:author="USA" w:date="2021-02-08T09:15:00Z"/>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CPM Report for AI 1.6 to WRC-23</w:t>
            </w:r>
            <w:ins w:id="23" w:author="USA" w:date="2021-02-08T09:19:00Z">
              <w:r w:rsidR="001D74FA">
                <w:rPr>
                  <w:rFonts w:eastAsia="SimSun"/>
                  <w:sz w:val="22"/>
                  <w:szCs w:val="22"/>
                </w:rPr>
                <w:t>;</w:t>
              </w:r>
            </w:ins>
            <w:del w:id="24" w:author="USA" w:date="2021-02-08T09:19:00Z">
              <w:r w:rsidRPr="00216F5D" w:rsidDel="001D74FA">
                <w:rPr>
                  <w:rFonts w:eastAsia="SimSun"/>
                  <w:sz w:val="22"/>
                  <w:szCs w:val="22"/>
                  <w:lang w:eastAsia="zh-CN"/>
                </w:rPr>
                <w:delText>.</w:delText>
              </w:r>
            </w:del>
            <w:del w:id="25" w:author="USA" w:date="2021-02-08T09:11:00Z">
              <w:r w:rsidRPr="00216F5D" w:rsidDel="0096169A">
                <w:rPr>
                  <w:rFonts w:eastAsia="SimSun"/>
                  <w:sz w:val="22"/>
                  <w:szCs w:val="22"/>
                  <w:lang w:eastAsia="zh-CN"/>
                </w:rPr>
                <w:delText xml:space="preserve"> /</w:delText>
              </w:r>
              <w:r w:rsidRPr="00216F5D" w:rsidDel="0096169A">
                <w:rPr>
                  <w:sz w:val="22"/>
                  <w:szCs w:val="22"/>
                </w:rPr>
                <w:delText xml:space="preserve"> </w:delText>
              </w:r>
              <w:r w:rsidRPr="00216F5D" w:rsidDel="0096169A">
                <w:rPr>
                  <w:rFonts w:eastAsia="SimSun"/>
                  <w:sz w:val="22"/>
                  <w:szCs w:val="22"/>
                  <w:lang w:eastAsia="zh-CN"/>
                </w:rPr>
                <w:delText>Continue to develop the draft CPM Report to WRC-23</w:delText>
              </w:r>
            </w:del>
          </w:p>
          <w:p w14:paraId="5FCDA669" w14:textId="1D91CB96" w:rsidR="0096169A" w:rsidRPr="00216F5D" w:rsidRDefault="0096169A"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ins w:id="26" w:author="USA" w:date="2021-02-08T09:15:00Z">
              <w:r w:rsidRPr="00216F5D">
                <w:rPr>
                  <w:rFonts w:eastAsia="SimSun"/>
                  <w:sz w:val="22"/>
                  <w:szCs w:val="22"/>
                </w:rPr>
                <w:t>−</w:t>
              </w:r>
              <w:r w:rsidRPr="00216F5D">
                <w:rPr>
                  <w:rFonts w:eastAsia="SimSun"/>
                  <w:sz w:val="22"/>
                  <w:szCs w:val="22"/>
                </w:rPr>
                <w:tab/>
              </w:r>
              <w:r>
                <w:rPr>
                  <w:rFonts w:eastAsia="SimSun"/>
                  <w:sz w:val="22"/>
                  <w:szCs w:val="22"/>
                </w:rPr>
                <w:t>Revise the work plan, if necessary</w:t>
              </w:r>
            </w:ins>
            <w:ins w:id="27" w:author="USA" w:date="2021-02-08T09:19:00Z">
              <w:r w:rsidR="001D74FA">
                <w:rPr>
                  <w:rFonts w:eastAsia="SimSun"/>
                  <w:sz w:val="22"/>
                  <w:szCs w:val="22"/>
                </w:rPr>
                <w:t>.</w:t>
              </w:r>
            </w:ins>
          </w:p>
        </w:tc>
      </w:tr>
      <w:tr w:rsidR="00CF030B" w:rsidRPr="00216F5D" w14:paraId="0558FCBB" w14:textId="77777777" w:rsidTr="000D7966">
        <w:trPr>
          <w:cantSplit/>
          <w:jc w:val="center"/>
        </w:trPr>
        <w:tc>
          <w:tcPr>
            <w:tcW w:w="9629" w:type="dxa"/>
            <w:gridSpan w:val="2"/>
          </w:tcPr>
          <w:p w14:paraId="1836B20B" w14:textId="77777777" w:rsidR="00CF030B" w:rsidRPr="00216F5D" w:rsidRDefault="00CF030B" w:rsidP="000D7966">
            <w:pPr>
              <w:pStyle w:val="Tablehead"/>
              <w:rPr>
                <w:rFonts w:eastAsia="SimSun"/>
                <w:sz w:val="22"/>
                <w:szCs w:val="22"/>
              </w:rPr>
            </w:pPr>
            <w:r w:rsidRPr="00216F5D">
              <w:rPr>
                <w:rFonts w:eastAsia="SimSun"/>
                <w:sz w:val="22"/>
                <w:szCs w:val="22"/>
              </w:rPr>
              <w:t>2022</w:t>
            </w:r>
          </w:p>
        </w:tc>
      </w:tr>
      <w:tr w:rsidR="00CF030B" w:rsidRPr="00216F5D" w14:paraId="1B2AC43D" w14:textId="77777777" w:rsidTr="000D7966">
        <w:trPr>
          <w:cantSplit/>
          <w:jc w:val="center"/>
        </w:trPr>
        <w:tc>
          <w:tcPr>
            <w:tcW w:w="2221" w:type="dxa"/>
          </w:tcPr>
          <w:p w14:paraId="41E45645"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5</w:t>
            </w:r>
            <w:r w:rsidRPr="00216F5D">
              <w:rPr>
                <w:rFonts w:eastAsia="SimSun"/>
                <w:sz w:val="22"/>
                <w:szCs w:val="22"/>
                <w:vertAlign w:val="superscript"/>
              </w:rPr>
              <w:t>th</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6FCE61B7"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lang w:eastAsia="zh-CN"/>
              </w:rPr>
            </w:pPr>
            <w:r w:rsidRPr="00216F5D">
              <w:rPr>
                <w:rFonts w:eastAsia="SimSun"/>
                <w:sz w:val="22"/>
                <w:szCs w:val="22"/>
              </w:rPr>
              <w:t>([May 2022])</w:t>
            </w:r>
          </w:p>
        </w:tc>
        <w:tc>
          <w:tcPr>
            <w:tcW w:w="7408" w:type="dxa"/>
          </w:tcPr>
          <w:p w14:paraId="5B87A2B7"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rPr>
            </w:pPr>
            <w:r w:rsidRPr="00216F5D">
              <w:rPr>
                <w:rFonts w:eastAsia="SimSun"/>
                <w:sz w:val="22"/>
                <w:szCs w:val="22"/>
              </w:rPr>
              <w:t>−</w:t>
            </w:r>
            <w:r w:rsidRPr="00216F5D">
              <w:rPr>
                <w:rFonts w:eastAsia="SimSun"/>
                <w:sz w:val="22"/>
                <w:szCs w:val="22"/>
              </w:rPr>
              <w:tab/>
              <w:t>Continue sharing and compatibility studies;</w:t>
            </w:r>
          </w:p>
          <w:p w14:paraId="7D7A1C6B" w14:textId="2B1FF014"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330" w:hangingChars="150" w:hanging="330"/>
              <w:rPr>
                <w:rFonts w:eastAsia="SimSun"/>
                <w:sz w:val="22"/>
                <w:szCs w:val="22"/>
                <w:lang w:eastAsia="zh-CN"/>
              </w:rPr>
            </w:pPr>
            <w:r w:rsidRPr="00216F5D">
              <w:rPr>
                <w:rFonts w:eastAsia="SimSun"/>
                <w:sz w:val="22"/>
                <w:szCs w:val="22"/>
              </w:rPr>
              <w:t>−</w:t>
            </w:r>
            <w:r w:rsidRPr="00216F5D">
              <w:rPr>
                <w:rFonts w:eastAsia="SimSun"/>
                <w:sz w:val="22"/>
                <w:szCs w:val="22"/>
              </w:rPr>
              <w:tab/>
              <w:t>Continue to develop the draft [Report/Elements of a Report]</w:t>
            </w:r>
            <w:ins w:id="28" w:author="USA" w:date="2021-02-08T09:19:00Z">
              <w:r w:rsidR="001D74FA">
                <w:rPr>
                  <w:rFonts w:eastAsia="SimSun"/>
                  <w:sz w:val="22"/>
                  <w:szCs w:val="22"/>
                </w:rPr>
                <w:t>;</w:t>
              </w:r>
            </w:ins>
          </w:p>
          <w:p w14:paraId="50A1422F"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r w:rsidRPr="00216F5D">
              <w:rPr>
                <w:rFonts w:eastAsia="SimSun"/>
                <w:sz w:val="22"/>
                <w:szCs w:val="22"/>
              </w:rPr>
              <w:t>−</w:t>
            </w:r>
            <w:r w:rsidRPr="00216F5D">
              <w:rPr>
                <w:rFonts w:eastAsia="SimSun"/>
                <w:sz w:val="22"/>
                <w:szCs w:val="22"/>
              </w:rPr>
              <w:tab/>
              <w:t>Identify, as a result of the studies above, whether there is a need for access to additional spectrum;</w:t>
            </w:r>
          </w:p>
          <w:p w14:paraId="5BAD9BBC" w14:textId="77777777" w:rsidR="001D74FA"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29" w:author="USA" w:date="2021-02-08T09:18:00Z"/>
                <w:rFonts w:eastAsia="SimSun"/>
                <w:sz w:val="22"/>
                <w:szCs w:val="22"/>
              </w:rPr>
            </w:pPr>
            <w:r w:rsidRPr="00216F5D">
              <w:rPr>
                <w:rFonts w:eastAsia="SimSun"/>
                <w:sz w:val="22"/>
                <w:szCs w:val="22"/>
              </w:rPr>
              <w:t>−</w:t>
            </w:r>
            <w:r w:rsidRPr="00216F5D">
              <w:rPr>
                <w:rFonts w:eastAsia="SimSun"/>
                <w:sz w:val="22"/>
                <w:szCs w:val="22"/>
              </w:rPr>
              <w:tab/>
              <w:t>LS to concerned and interested WPs if necessary;</w:t>
            </w:r>
            <w:del w:id="30" w:author="USA" w:date="2021-02-08T09:18:00Z">
              <w:r w:rsidRPr="00216F5D" w:rsidDel="001D74FA">
                <w:rPr>
                  <w:rFonts w:eastAsia="SimSun"/>
                  <w:sz w:val="22"/>
                  <w:szCs w:val="22"/>
                </w:rPr>
                <w:delText xml:space="preserve"> / </w:delText>
              </w:r>
            </w:del>
          </w:p>
          <w:p w14:paraId="6AB0B2DE" w14:textId="0349EC30" w:rsidR="001D74FA" w:rsidRPr="00216F5D" w:rsidRDefault="001D74FA" w:rsidP="001D74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rPr>
            </w:pPr>
            <w:ins w:id="31" w:author="USA" w:date="2021-02-08T09:18:00Z">
              <w:r w:rsidRPr="00216F5D">
                <w:rPr>
                  <w:rFonts w:eastAsia="SimSun"/>
                  <w:sz w:val="22"/>
                  <w:szCs w:val="22"/>
                </w:rPr>
                <w:t>−</w:t>
              </w:r>
              <w:r w:rsidRPr="00216F5D">
                <w:rPr>
                  <w:rFonts w:eastAsia="SimSun"/>
                  <w:sz w:val="22"/>
                  <w:szCs w:val="22"/>
                </w:rPr>
                <w:tab/>
              </w:r>
            </w:ins>
            <w:r w:rsidR="00CF030B" w:rsidRPr="00216F5D">
              <w:rPr>
                <w:rFonts w:eastAsia="SimSun"/>
                <w:sz w:val="22"/>
                <w:szCs w:val="22"/>
              </w:rPr>
              <w:t>Continue corresponding regulatory provisions studies</w:t>
            </w:r>
            <w:ins w:id="32" w:author="USA" w:date="2021-02-08T09:19:00Z">
              <w:r>
                <w:rPr>
                  <w:rFonts w:eastAsia="SimSun"/>
                  <w:sz w:val="22"/>
                  <w:szCs w:val="22"/>
                </w:rPr>
                <w:t>;</w:t>
              </w:r>
            </w:ins>
          </w:p>
          <w:p w14:paraId="5AE6C35E" w14:textId="45F69466" w:rsidR="00CF030B"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ins w:id="33" w:author="USA" w:date="2021-02-08T09:16:00Z"/>
                <w:rFonts w:eastAsia="SimSun"/>
                <w:sz w:val="22"/>
                <w:szCs w:val="22"/>
              </w:rPr>
            </w:pPr>
            <w:r w:rsidRPr="00216F5D">
              <w:rPr>
                <w:rFonts w:eastAsia="SimSun"/>
                <w:sz w:val="22"/>
                <w:szCs w:val="22"/>
              </w:rPr>
              <w:t>−</w:t>
            </w:r>
            <w:r w:rsidRPr="00216F5D">
              <w:rPr>
                <w:rFonts w:eastAsia="SimSun"/>
                <w:sz w:val="22"/>
                <w:szCs w:val="22"/>
              </w:rPr>
              <w:tab/>
              <w:t>Finalize the draft CPM Report for AI 1.6 to WRC-23</w:t>
            </w:r>
            <w:ins w:id="34" w:author="USA" w:date="2021-02-08T09:19:00Z">
              <w:r w:rsidR="001D74FA">
                <w:rPr>
                  <w:rFonts w:eastAsia="SimSun"/>
                  <w:sz w:val="22"/>
                  <w:szCs w:val="22"/>
                </w:rPr>
                <w:t>;</w:t>
              </w:r>
            </w:ins>
            <w:del w:id="35" w:author="USA" w:date="2021-02-08T09:17:00Z">
              <w:r w:rsidRPr="00216F5D" w:rsidDel="0096169A">
                <w:rPr>
                  <w:rFonts w:eastAsia="SimSun"/>
                  <w:sz w:val="22"/>
                  <w:szCs w:val="22"/>
                </w:rPr>
                <w:delText xml:space="preserve"> / Finalize the draft CPM Report to WRC-23</w:delText>
              </w:r>
            </w:del>
          </w:p>
          <w:p w14:paraId="02EB6267" w14:textId="1FA7F848" w:rsidR="0096169A" w:rsidRPr="00216F5D" w:rsidRDefault="0096169A"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2"/>
                <w:szCs w:val="22"/>
                <w:lang w:eastAsia="zh-CN"/>
              </w:rPr>
            </w:pPr>
            <w:ins w:id="36" w:author="USA" w:date="2021-02-08T09:16:00Z">
              <w:r w:rsidRPr="00216F5D">
                <w:rPr>
                  <w:rFonts w:eastAsia="SimSun"/>
                  <w:sz w:val="22"/>
                  <w:szCs w:val="22"/>
                </w:rPr>
                <w:t>−</w:t>
              </w:r>
              <w:r w:rsidRPr="00216F5D">
                <w:rPr>
                  <w:rFonts w:eastAsia="SimSun"/>
                  <w:sz w:val="22"/>
                  <w:szCs w:val="22"/>
                </w:rPr>
                <w:tab/>
              </w:r>
              <w:r>
                <w:rPr>
                  <w:rFonts w:eastAsia="SimSun"/>
                  <w:sz w:val="22"/>
                  <w:szCs w:val="22"/>
                </w:rPr>
                <w:t>Revise the work plan, if necessary</w:t>
              </w:r>
            </w:ins>
            <w:ins w:id="37" w:author="USA" w:date="2021-02-08T09:19:00Z">
              <w:r w:rsidR="001D74FA">
                <w:rPr>
                  <w:rFonts w:eastAsia="SimSun"/>
                  <w:sz w:val="22"/>
                  <w:szCs w:val="22"/>
                </w:rPr>
                <w:t>.</w:t>
              </w:r>
            </w:ins>
          </w:p>
        </w:tc>
      </w:tr>
      <w:tr w:rsidR="00CF030B" w:rsidRPr="00216F5D" w14:paraId="4F5C1740" w14:textId="77777777" w:rsidTr="000D7966">
        <w:trPr>
          <w:cantSplit/>
          <w:jc w:val="center"/>
        </w:trPr>
        <w:tc>
          <w:tcPr>
            <w:tcW w:w="2221" w:type="dxa"/>
          </w:tcPr>
          <w:p w14:paraId="52B72231"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6</w:t>
            </w:r>
            <w:r w:rsidRPr="00216F5D">
              <w:rPr>
                <w:rFonts w:eastAsia="SimSun"/>
                <w:sz w:val="22"/>
                <w:szCs w:val="22"/>
                <w:vertAlign w:val="superscript"/>
              </w:rPr>
              <w:t>th</w:t>
            </w:r>
            <w:r w:rsidRPr="00216F5D">
              <w:rPr>
                <w:rFonts w:eastAsia="SimSun"/>
                <w:sz w:val="22"/>
                <w:szCs w:val="22"/>
              </w:rPr>
              <w:t xml:space="preserve"> WP 5</w:t>
            </w:r>
            <w:r w:rsidRPr="00216F5D">
              <w:rPr>
                <w:rFonts w:eastAsia="SimSun"/>
                <w:sz w:val="22"/>
                <w:szCs w:val="22"/>
                <w:lang w:eastAsia="zh-CN"/>
              </w:rPr>
              <w:t>B</w:t>
            </w:r>
            <w:r w:rsidRPr="00216F5D">
              <w:rPr>
                <w:rFonts w:eastAsia="SimSun"/>
                <w:sz w:val="22"/>
                <w:szCs w:val="22"/>
              </w:rPr>
              <w:t xml:space="preserve"> meeting</w:t>
            </w:r>
          </w:p>
          <w:p w14:paraId="56A78DF6"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([November 2022])</w:t>
            </w:r>
          </w:p>
        </w:tc>
        <w:tc>
          <w:tcPr>
            <w:tcW w:w="7408" w:type="dxa"/>
          </w:tcPr>
          <w:p w14:paraId="74FE003D" w14:textId="77777777" w:rsidR="00CF030B" w:rsidRPr="00216F5D" w:rsidRDefault="00CF030B" w:rsidP="000D796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2"/>
                <w:szCs w:val="22"/>
              </w:rPr>
            </w:pPr>
            <w:r w:rsidRPr="00216F5D">
              <w:rPr>
                <w:rFonts w:eastAsia="SimSun"/>
                <w:sz w:val="22"/>
                <w:szCs w:val="22"/>
              </w:rPr>
              <w:t>−</w:t>
            </w:r>
            <w:r w:rsidRPr="00216F5D">
              <w:rPr>
                <w:rFonts w:eastAsia="SimSun"/>
                <w:sz w:val="22"/>
                <w:szCs w:val="22"/>
              </w:rPr>
              <w:tab/>
              <w:t>Finalize the [Report/Elements of a Report]</w:t>
            </w:r>
          </w:p>
        </w:tc>
      </w:tr>
    </w:tbl>
    <w:p w14:paraId="1AF4CC17" w14:textId="77777777" w:rsidR="00CF030B" w:rsidRPr="00F720C7" w:rsidRDefault="00CF030B" w:rsidP="00CF030B">
      <w:r>
        <w:t xml:space="preserve"> </w:t>
      </w:r>
    </w:p>
    <w:p w14:paraId="3C466007" w14:textId="77777777" w:rsidR="00CF030B" w:rsidRPr="00F720C7" w:rsidRDefault="00CF030B" w:rsidP="00CF030B">
      <w:pPr>
        <w:jc w:val="center"/>
      </w:pPr>
    </w:p>
    <w:p w14:paraId="6AA3EDF0" w14:textId="77777777" w:rsidR="00717FFD" w:rsidRDefault="00717FFD" w:rsidP="006400F6">
      <w:pPr>
        <w:rPr>
          <w:b/>
          <w:lang w:val="en-US"/>
        </w:rPr>
      </w:pPr>
    </w:p>
    <w:p w14:paraId="2DEC12CA" w14:textId="77777777" w:rsidR="0012231F" w:rsidRDefault="0012231F" w:rsidP="006400F6">
      <w:pPr>
        <w:rPr>
          <w:b/>
          <w:lang w:val="en-US"/>
        </w:rPr>
      </w:pPr>
    </w:p>
    <w:sectPr w:rsidR="0012231F" w:rsidSect="007F4EC2">
      <w:headerReference w:type="first" r:id="rId13"/>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576F2" w14:textId="77777777" w:rsidR="00287B49" w:rsidRDefault="00287B49">
      <w:pPr>
        <w:spacing w:before="0"/>
      </w:pPr>
      <w:r>
        <w:separator/>
      </w:r>
    </w:p>
  </w:endnote>
  <w:endnote w:type="continuationSeparator" w:id="0">
    <w:p w14:paraId="224AF714" w14:textId="77777777" w:rsidR="00287B49" w:rsidRDefault="00287B4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FC69A" w14:textId="77777777" w:rsidR="00287B49" w:rsidRDefault="00287B49">
      <w:pPr>
        <w:spacing w:before="0"/>
      </w:pPr>
      <w:r>
        <w:separator/>
      </w:r>
    </w:p>
  </w:footnote>
  <w:footnote w:type="continuationSeparator" w:id="0">
    <w:p w14:paraId="2F182F11" w14:textId="77777777" w:rsidR="00287B49" w:rsidRDefault="00287B4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535"/>
    <w:rsid w:val="000769EC"/>
    <w:rsid w:val="0007740B"/>
    <w:rsid w:val="00077D30"/>
    <w:rsid w:val="00077F30"/>
    <w:rsid w:val="00080D1E"/>
    <w:rsid w:val="00081475"/>
    <w:rsid w:val="00084229"/>
    <w:rsid w:val="00086EB8"/>
    <w:rsid w:val="000A18FA"/>
    <w:rsid w:val="000A1C94"/>
    <w:rsid w:val="000A5EBB"/>
    <w:rsid w:val="000A60FD"/>
    <w:rsid w:val="000A62BB"/>
    <w:rsid w:val="000B3AC1"/>
    <w:rsid w:val="000B3E5B"/>
    <w:rsid w:val="000B46C8"/>
    <w:rsid w:val="000B49C5"/>
    <w:rsid w:val="000B6261"/>
    <w:rsid w:val="000B73D0"/>
    <w:rsid w:val="000C3D51"/>
    <w:rsid w:val="000C4DA3"/>
    <w:rsid w:val="000C65DF"/>
    <w:rsid w:val="000C75EE"/>
    <w:rsid w:val="000C7FD4"/>
    <w:rsid w:val="000D0093"/>
    <w:rsid w:val="000D23D1"/>
    <w:rsid w:val="000D6DA7"/>
    <w:rsid w:val="000E4002"/>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D74FA"/>
    <w:rsid w:val="001E266E"/>
    <w:rsid w:val="001E26AF"/>
    <w:rsid w:val="001E622E"/>
    <w:rsid w:val="001F2335"/>
    <w:rsid w:val="001F3B60"/>
    <w:rsid w:val="001F6968"/>
    <w:rsid w:val="001F7D07"/>
    <w:rsid w:val="002037D1"/>
    <w:rsid w:val="002055AB"/>
    <w:rsid w:val="0021495D"/>
    <w:rsid w:val="0021502B"/>
    <w:rsid w:val="0021550A"/>
    <w:rsid w:val="002162DB"/>
    <w:rsid w:val="00220766"/>
    <w:rsid w:val="0022086C"/>
    <w:rsid w:val="00223136"/>
    <w:rsid w:val="00236A43"/>
    <w:rsid w:val="002409D5"/>
    <w:rsid w:val="00244FEF"/>
    <w:rsid w:val="00254261"/>
    <w:rsid w:val="00255ED1"/>
    <w:rsid w:val="00264247"/>
    <w:rsid w:val="00272245"/>
    <w:rsid w:val="00273D2C"/>
    <w:rsid w:val="00277E6A"/>
    <w:rsid w:val="00286AB4"/>
    <w:rsid w:val="00286D80"/>
    <w:rsid w:val="00286E48"/>
    <w:rsid w:val="00287B49"/>
    <w:rsid w:val="002A0A0D"/>
    <w:rsid w:val="002B2229"/>
    <w:rsid w:val="002B3DCA"/>
    <w:rsid w:val="002B5153"/>
    <w:rsid w:val="002B586F"/>
    <w:rsid w:val="002B6B62"/>
    <w:rsid w:val="002C13C9"/>
    <w:rsid w:val="002D2949"/>
    <w:rsid w:val="002D2AB7"/>
    <w:rsid w:val="002D6C5B"/>
    <w:rsid w:val="002D7A5F"/>
    <w:rsid w:val="002E0B54"/>
    <w:rsid w:val="002E0D34"/>
    <w:rsid w:val="002E4A47"/>
    <w:rsid w:val="002E6813"/>
    <w:rsid w:val="002F0D58"/>
    <w:rsid w:val="002F4E54"/>
    <w:rsid w:val="0030527A"/>
    <w:rsid w:val="00307401"/>
    <w:rsid w:val="00312610"/>
    <w:rsid w:val="0031401B"/>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70CD"/>
    <w:rsid w:val="00841B4E"/>
    <w:rsid w:val="00841F90"/>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169A"/>
    <w:rsid w:val="00963A96"/>
    <w:rsid w:val="009663B9"/>
    <w:rsid w:val="00967C7F"/>
    <w:rsid w:val="00972666"/>
    <w:rsid w:val="009736B1"/>
    <w:rsid w:val="00973BCC"/>
    <w:rsid w:val="00982522"/>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A05221"/>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3B48"/>
    <w:rsid w:val="00A94D3B"/>
    <w:rsid w:val="00AA004A"/>
    <w:rsid w:val="00AA04E6"/>
    <w:rsid w:val="00AA666A"/>
    <w:rsid w:val="00AC4F04"/>
    <w:rsid w:val="00AE759B"/>
    <w:rsid w:val="00AF0B78"/>
    <w:rsid w:val="00AF1AF0"/>
    <w:rsid w:val="00AF2503"/>
    <w:rsid w:val="00AF79C3"/>
    <w:rsid w:val="00AF7D8A"/>
    <w:rsid w:val="00B034A7"/>
    <w:rsid w:val="00B04BA7"/>
    <w:rsid w:val="00B06485"/>
    <w:rsid w:val="00B23168"/>
    <w:rsid w:val="00B30070"/>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030B"/>
    <w:rsid w:val="00CF43B5"/>
    <w:rsid w:val="00CF556D"/>
    <w:rsid w:val="00CF63B4"/>
    <w:rsid w:val="00CF680E"/>
    <w:rsid w:val="00D0012D"/>
    <w:rsid w:val="00D001A2"/>
    <w:rsid w:val="00D1047E"/>
    <w:rsid w:val="00D10A8C"/>
    <w:rsid w:val="00D10F31"/>
    <w:rsid w:val="00D14550"/>
    <w:rsid w:val="00D17983"/>
    <w:rsid w:val="00D207A2"/>
    <w:rsid w:val="00D2227B"/>
    <w:rsid w:val="00D2686C"/>
    <w:rsid w:val="00D30DE8"/>
    <w:rsid w:val="00D345EF"/>
    <w:rsid w:val="00D401D9"/>
    <w:rsid w:val="00D4122B"/>
    <w:rsid w:val="00D43ECF"/>
    <w:rsid w:val="00D450BE"/>
    <w:rsid w:val="00D5012D"/>
    <w:rsid w:val="00D50482"/>
    <w:rsid w:val="00D5323F"/>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77CA"/>
    <w:rsid w:val="00EB25A9"/>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C35AC"/>
    <w:rsid w:val="00FD34C2"/>
    <w:rsid w:val="00FD3AE3"/>
    <w:rsid w:val="00FD7905"/>
    <w:rsid w:val="00FE5FE9"/>
    <w:rsid w:val="00FF3077"/>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purl.org/dc/terms/"/>
    <ds:schemaRef ds:uri="71f32d46-6d44-42df-9bf9-b69fba183449"/>
    <ds:schemaRef ds:uri="http://schemas.microsoft.com/office/2006/documentManagement/types"/>
    <ds:schemaRef ds:uri="http://schemas.microsoft.com/office/infopath/2007/PartnerControls"/>
    <ds:schemaRef ds:uri="http://purl.org/dc/elements/1.1/"/>
    <ds:schemaRef ds:uri="http://schemas.microsoft.com/office/2006/metadata/properties"/>
    <ds:schemaRef ds:uri="e4df6fb9-7f5d-4876-9a99-8ab4fa680755"/>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063DE22-E561-4CB5-BE59-B283127DF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729</Words>
  <Characters>4274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3</cp:revision>
  <dcterms:created xsi:type="dcterms:W3CDTF">2021-04-08T16:22:00Z</dcterms:created>
  <dcterms:modified xsi:type="dcterms:W3CDTF">2021-04-08T16:23:00Z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