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5850439E"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USWP5B2</w:t>
            </w:r>
            <w:r w:rsidR="00D55B52">
              <w:rPr>
                <w:rFonts w:ascii="Arial" w:hAnsi="Arial"/>
              </w:rPr>
              <w:t>6</w:t>
            </w:r>
            <w:r w:rsidR="00EA1409">
              <w:rPr>
                <w:rFonts w:ascii="Arial" w:hAnsi="Arial"/>
              </w:rPr>
              <w:t>-</w:t>
            </w:r>
            <w:r w:rsidR="00D72492">
              <w:rPr>
                <w:rFonts w:ascii="Arial" w:hAnsi="Arial"/>
              </w:rPr>
              <w:t>11</w:t>
            </w:r>
            <w:r w:rsidR="00524707">
              <w:rPr>
                <w:rFonts w:ascii="Arial" w:hAnsi="Arial"/>
              </w:rPr>
              <w:t>R1</w:t>
            </w:r>
          </w:p>
        </w:tc>
      </w:tr>
      <w:tr w:rsidR="000D6DA7" w14:paraId="1FFDA5D2" w14:textId="77777777" w:rsidTr="00767C25">
        <w:trPr>
          <w:jc w:val="center"/>
        </w:trPr>
        <w:tc>
          <w:tcPr>
            <w:tcW w:w="4370" w:type="dxa"/>
            <w:tcBorders>
              <w:left w:val="double" w:sz="6" w:space="0" w:color="auto"/>
            </w:tcBorders>
          </w:tcPr>
          <w:p w14:paraId="35F17CA2" w14:textId="194EA72B"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DE7917">
              <w:rPr>
                <w:rFonts w:ascii="Arial" w:hAnsi="Arial"/>
              </w:rPr>
              <w:t xml:space="preserve">5B/225 Annex </w:t>
            </w:r>
            <w:r w:rsidR="00A13555">
              <w:rPr>
                <w:rFonts w:ascii="Arial" w:hAnsi="Arial"/>
              </w:rPr>
              <w:t>20</w:t>
            </w:r>
            <w:r w:rsidR="00DE7917">
              <w:rPr>
                <w:rFonts w:ascii="Arial" w:hAnsi="Arial"/>
              </w:rPr>
              <w:t xml:space="preserve"> on AI 1.6</w:t>
            </w:r>
          </w:p>
        </w:tc>
        <w:tc>
          <w:tcPr>
            <w:tcW w:w="5008" w:type="dxa"/>
            <w:gridSpan w:val="2"/>
            <w:tcBorders>
              <w:right w:val="double" w:sz="6" w:space="0" w:color="auto"/>
            </w:tcBorders>
          </w:tcPr>
          <w:p w14:paraId="0C47225B" w14:textId="780F8126"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267354">
              <w:rPr>
                <w:rFonts w:ascii="Arial" w:hAnsi="Arial"/>
              </w:rPr>
              <w:t>March</w:t>
            </w:r>
            <w:r w:rsidR="00D55B52">
              <w:rPr>
                <w:rFonts w:ascii="Arial" w:hAnsi="Arial"/>
              </w:rPr>
              <w:t xml:space="preserve"> 0</w:t>
            </w:r>
            <w:r w:rsidR="00267354">
              <w:rPr>
                <w:rFonts w:ascii="Arial" w:hAnsi="Arial"/>
              </w:rPr>
              <w:t>1</w:t>
            </w:r>
            <w:r w:rsidR="0031401B">
              <w:rPr>
                <w:rFonts w:ascii="Arial" w:hAnsi="Arial"/>
              </w:rPr>
              <w:t>,</w:t>
            </w:r>
            <w:r w:rsidR="00D50482">
              <w:rPr>
                <w:rFonts w:ascii="Arial" w:hAnsi="Arial"/>
              </w:rPr>
              <w:t xml:space="preserve"> 20</w:t>
            </w:r>
            <w:r w:rsidR="003831C4">
              <w:rPr>
                <w:rFonts w:ascii="Arial" w:hAnsi="Arial"/>
              </w:rPr>
              <w:t>2</w:t>
            </w:r>
            <w:r w:rsidR="00D55B52">
              <w:rPr>
                <w:rFonts w:ascii="Arial" w:hAnsi="Arial"/>
              </w:rPr>
              <w:t>1</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77777777" w:rsidR="000D6DA7" w:rsidRPr="007349A7" w:rsidRDefault="000D6DA7" w:rsidP="005E2BF1">
            <w:pPr>
              <w:pStyle w:val="BodyTextIndent"/>
              <w:ind w:left="187"/>
              <w:jc w:val="left"/>
            </w:pPr>
            <w:r>
              <w:rPr>
                <w:rFonts w:ascii="Arial" w:hAnsi="Arial" w:cs="Arial"/>
                <w:b/>
                <w:bCs/>
              </w:rPr>
              <w:t>Document Title:</w:t>
            </w:r>
            <w:r>
              <w:rPr>
                <w:rFonts w:ascii="Arial" w:hAnsi="Arial" w:cs="Arial"/>
                <w:bCs/>
              </w:rPr>
              <w:t xml:space="preserve">  </w:t>
            </w:r>
            <w:r w:rsidR="00EA1409">
              <w:rPr>
                <w:rFonts w:ascii="Arial" w:hAnsi="Arial" w:cs="Arial"/>
                <w:bCs/>
              </w:rPr>
              <w:t>WD-PDN</w:t>
            </w:r>
            <w:r w:rsidR="005E2BF1">
              <w:rPr>
                <w:rFonts w:ascii="Arial" w:hAnsi="Arial" w:cs="Arial"/>
                <w:bCs/>
              </w:rPr>
              <w:t xml:space="preserve"> Report ITU-R </w:t>
            </w:r>
            <w:proofErr w:type="gramStart"/>
            <w:r w:rsidR="00DB736D">
              <w:rPr>
                <w:rFonts w:ascii="Arial" w:hAnsi="Arial" w:cs="Arial"/>
                <w:bCs/>
              </w:rPr>
              <w:t>M.[</w:t>
            </w:r>
            <w:proofErr w:type="gramEnd"/>
            <w:r w:rsidR="00DB736D">
              <w:rPr>
                <w:rFonts w:ascii="Arial" w:hAnsi="Arial" w:cs="Arial"/>
                <w:bCs/>
              </w:rPr>
              <w:t>SUBORBITAL</w:t>
            </w:r>
            <w:r w:rsidR="005E2BF1">
              <w:rPr>
                <w:rFonts w:ascii="Arial" w:hAnsi="Arial" w:cs="Arial"/>
                <w:bCs/>
              </w:rPr>
              <w:t xml:space="preserve"> STUDIES]</w:t>
            </w:r>
            <w:r w:rsidR="0054219C">
              <w:rPr>
                <w:rFonts w:ascii="Arial" w:hAnsi="Arial" w:cs="Arial"/>
                <w:bCs/>
              </w:rPr>
              <w:t>, “</w:t>
            </w:r>
            <w:bookmarkStart w:id="0" w:name="_Hlk30064260"/>
            <w:r w:rsidR="00647CCB">
              <w:rPr>
                <w:rFonts w:ascii="Arial" w:hAnsi="Arial" w:cs="Arial"/>
                <w:bCs/>
              </w:rPr>
              <w:t>Regulatory, operational, and technical</w:t>
            </w:r>
            <w:r w:rsidR="005E2BF1">
              <w:rPr>
                <w:rFonts w:ascii="Arial" w:hAnsi="Arial" w:cs="Arial"/>
                <w:bCs/>
              </w:rPr>
              <w:t xml:space="preserve"> studies</w:t>
            </w:r>
            <w:r w:rsidR="00647CCB">
              <w:rPr>
                <w:rFonts w:ascii="Arial" w:hAnsi="Arial" w:cs="Arial"/>
                <w:bCs/>
              </w:rPr>
              <w:t xml:space="preserve"> of radiocommunications</w:t>
            </w:r>
            <w:r w:rsidR="005E2BF1">
              <w:rPr>
                <w:rFonts w:ascii="Arial" w:hAnsi="Arial" w:cs="Arial"/>
                <w:bCs/>
              </w:rPr>
              <w:t xml:space="preserve"> for </w:t>
            </w:r>
            <w:bookmarkEnd w:id="0"/>
            <w:r w:rsidR="00647CCB">
              <w:rPr>
                <w:rFonts w:ascii="Arial" w:hAnsi="Arial" w:cs="Arial"/>
                <w:bCs/>
              </w:rPr>
              <w:t>suborbital vehicles.</w:t>
            </w:r>
            <w:r w:rsidR="00567B8B">
              <w:rPr>
                <w:rFonts w:ascii="Arial" w:hAnsi="Arial" w:cs="Arial"/>
                <w:bCs/>
              </w:rPr>
              <w:t>”</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 xml:space="preserve">Chris </w:t>
            </w:r>
            <w:proofErr w:type="spellStart"/>
            <w:r>
              <w:rPr>
                <w:rFonts w:ascii="Arial" w:hAnsi="Arial"/>
                <w:bCs/>
                <w:iCs/>
              </w:rPr>
              <w:t>Tourigny</w:t>
            </w:r>
            <w:proofErr w:type="spellEnd"/>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0D9E3F8A" w14:textId="77777777" w:rsidR="00220766" w:rsidRDefault="00220766"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7447057E" w14:textId="77777777" w:rsidR="000D6DA7" w:rsidRDefault="000D6DA7" w:rsidP="0056155A">
            <w:pPr>
              <w:spacing w:before="0"/>
              <w:ind w:left="144" w:right="144"/>
              <w:rPr>
                <w:rFonts w:ascii="Arial" w:hAnsi="Arial"/>
                <w:bCs/>
                <w:iCs/>
              </w:rPr>
            </w:pPr>
            <w:r>
              <w:rPr>
                <w:rFonts w:ascii="Arial" w:hAnsi="Arial"/>
                <w:bCs/>
                <w:iCs/>
              </w:rPr>
              <w:t>MITRE</w:t>
            </w:r>
          </w:p>
          <w:p w14:paraId="63AAA796" w14:textId="77777777" w:rsidR="000D6DA7" w:rsidRDefault="000D6DA7" w:rsidP="0056155A">
            <w:pPr>
              <w:spacing w:before="0"/>
              <w:ind w:right="144"/>
              <w:rPr>
                <w:rFonts w:ascii="Arial" w:hAnsi="Arial"/>
                <w:bCs/>
                <w:iCs/>
                <w:lang w:val="it-IT"/>
              </w:rPr>
            </w:pPr>
          </w:p>
          <w:p w14:paraId="24EC063A" w14:textId="77777777" w:rsidR="002B3DCA" w:rsidRDefault="002B3DCA" w:rsidP="002B3DCA">
            <w:pPr>
              <w:spacing w:before="0"/>
              <w:ind w:left="144" w:right="144"/>
              <w:rPr>
                <w:rFonts w:ascii="Arial" w:hAnsi="Arial"/>
                <w:bCs/>
                <w:iCs/>
              </w:rPr>
            </w:pPr>
            <w:r>
              <w:rPr>
                <w:rFonts w:ascii="Arial" w:hAnsi="Arial"/>
                <w:bCs/>
                <w:iCs/>
              </w:rPr>
              <w:t xml:space="preserve">Nader </w:t>
            </w:r>
            <w:proofErr w:type="spellStart"/>
            <w:r>
              <w:rPr>
                <w:rFonts w:ascii="Arial" w:hAnsi="Arial"/>
                <w:bCs/>
                <w:iCs/>
              </w:rPr>
              <w:t>Damavandi</w:t>
            </w:r>
            <w:proofErr w:type="spellEnd"/>
          </w:p>
          <w:p w14:paraId="0DB7A5A8" w14:textId="77777777" w:rsidR="002B3DCA" w:rsidRDefault="002B3DCA" w:rsidP="002B3DCA">
            <w:pPr>
              <w:spacing w:before="0"/>
              <w:ind w:left="144" w:right="144"/>
              <w:rPr>
                <w:rFonts w:ascii="Arial" w:hAnsi="Arial"/>
                <w:bCs/>
                <w:iCs/>
              </w:rPr>
            </w:pPr>
            <w:r w:rsidRPr="002B3DCA">
              <w:rPr>
                <w:rFonts w:ascii="Arial" w:hAnsi="Arial"/>
                <w:bCs/>
                <w:iCs/>
              </w:rPr>
              <w:t>Space Exploration Technologies</w:t>
            </w:r>
          </w:p>
          <w:p w14:paraId="595AD58D" w14:textId="77777777" w:rsidR="007B036F" w:rsidRDefault="007B036F" w:rsidP="002B3DCA">
            <w:pPr>
              <w:spacing w:before="0"/>
              <w:ind w:left="144" w:right="144"/>
              <w:rPr>
                <w:rFonts w:ascii="Arial" w:hAnsi="Arial"/>
                <w:bCs/>
                <w:iCs/>
              </w:rPr>
            </w:pPr>
          </w:p>
          <w:p w14:paraId="0CBF72EB" w14:textId="77777777" w:rsidR="007B036F" w:rsidRPr="00B55F77" w:rsidRDefault="007B036F" w:rsidP="007B036F">
            <w:pPr>
              <w:tabs>
                <w:tab w:val="clear" w:pos="1134"/>
                <w:tab w:val="clear" w:pos="1871"/>
                <w:tab w:val="clear" w:pos="2268"/>
                <w:tab w:val="left" w:pos="794"/>
                <w:tab w:val="left" w:pos="1191"/>
                <w:tab w:val="left" w:pos="1588"/>
                <w:tab w:val="left" w:pos="1985"/>
              </w:tabs>
              <w:spacing w:before="0"/>
              <w:ind w:left="144" w:right="144"/>
              <w:rPr>
                <w:rFonts w:ascii="Arial" w:hAnsi="Arial" w:cs="Arial"/>
                <w:bCs/>
                <w:iCs/>
                <w:szCs w:val="24"/>
                <w:lang w:val="en-US"/>
              </w:rPr>
            </w:pPr>
            <w:r w:rsidRPr="00B55F77">
              <w:rPr>
                <w:rFonts w:ascii="Arial" w:hAnsi="Arial" w:cs="Arial"/>
                <w:bCs/>
                <w:iCs/>
                <w:szCs w:val="24"/>
                <w:lang w:val="en-US"/>
              </w:rPr>
              <w:t>Damon Ladson</w:t>
            </w:r>
          </w:p>
          <w:p w14:paraId="27A85C0B" w14:textId="77777777" w:rsidR="007B036F" w:rsidRPr="007B036F" w:rsidRDefault="007B036F" w:rsidP="007B036F">
            <w:pPr>
              <w:spacing w:before="0"/>
              <w:ind w:left="144" w:right="144"/>
              <w:rPr>
                <w:rFonts w:ascii="Arial" w:hAnsi="Arial" w:cs="Arial"/>
                <w:bCs/>
                <w:iCs/>
              </w:rPr>
            </w:pPr>
            <w:r w:rsidRPr="00B55F77">
              <w:rPr>
                <w:rFonts w:ascii="Arial" w:hAnsi="Arial" w:cs="Arial"/>
                <w:bCs/>
                <w:iCs/>
                <w:szCs w:val="24"/>
                <w:lang w:val="en-US"/>
              </w:rPr>
              <w:t>Harris, Wiltshire &amp; Grannis</w:t>
            </w:r>
          </w:p>
          <w:p w14:paraId="5ADB5B2D" w14:textId="77777777" w:rsidR="002B3DCA" w:rsidRDefault="002B3DCA" w:rsidP="0056155A">
            <w:pPr>
              <w:spacing w:before="0"/>
              <w:ind w:right="144"/>
              <w:rPr>
                <w:rFonts w:ascii="Arial" w:hAnsi="Arial"/>
                <w:bCs/>
                <w:iCs/>
                <w:lang w:val="it-IT"/>
              </w:rPr>
            </w:pPr>
          </w:p>
          <w:p w14:paraId="2C45AD08" w14:textId="77777777" w:rsidR="004E415B" w:rsidRDefault="004E415B" w:rsidP="004E415B">
            <w:pPr>
              <w:spacing w:before="0"/>
              <w:ind w:left="144" w:right="144"/>
              <w:rPr>
                <w:rFonts w:ascii="Arial" w:hAnsi="Arial"/>
                <w:bCs/>
                <w:iCs/>
              </w:rPr>
            </w:pPr>
            <w:r>
              <w:rPr>
                <w:rFonts w:ascii="Arial" w:hAnsi="Arial"/>
                <w:bCs/>
                <w:iCs/>
              </w:rPr>
              <w:t>Donald Jansky</w:t>
            </w:r>
          </w:p>
          <w:p w14:paraId="00DFCE18" w14:textId="148203E0" w:rsidR="004E415B" w:rsidRPr="00F954FD" w:rsidRDefault="004E415B" w:rsidP="0056155A">
            <w:pPr>
              <w:spacing w:before="0"/>
              <w:ind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1F12312E" w14:textId="77777777" w:rsidR="00220766" w:rsidRDefault="00220766" w:rsidP="00220766">
            <w:pPr>
              <w:spacing w:before="0"/>
              <w:ind w:right="144"/>
              <w:rPr>
                <w:rFonts w:ascii="Arial" w:hAnsi="Arial"/>
                <w:bCs/>
                <w:lang w:val="fr-FR"/>
              </w:rPr>
            </w:pPr>
          </w:p>
          <w:p w14:paraId="17F57E4A" w14:textId="77777777"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703-983-1295</w:t>
            </w:r>
          </w:p>
          <w:p w14:paraId="3FFAA8C9" w14:textId="77777777"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0D6DA7">
              <w:rPr>
                <w:rFonts w:ascii="Arial" w:hAnsi="Arial"/>
                <w:bCs/>
                <w:lang w:val="fr-FR"/>
              </w:rPr>
              <w:t>mtran@mitre.org</w:t>
            </w:r>
          </w:p>
          <w:p w14:paraId="0E2A00F0" w14:textId="77777777" w:rsidR="000D6DA7" w:rsidRDefault="000D6DA7" w:rsidP="0056155A">
            <w:pPr>
              <w:spacing w:before="0"/>
              <w:ind w:right="144"/>
              <w:rPr>
                <w:rFonts w:ascii="Arial" w:hAnsi="Arial"/>
                <w:bCs/>
                <w:color w:val="000000"/>
                <w:lang w:val="fr-FR"/>
              </w:rPr>
            </w:pPr>
          </w:p>
          <w:p w14:paraId="7C72A976" w14:textId="77777777" w:rsidR="002B3DCA" w:rsidRPr="00C7252B" w:rsidRDefault="002B3DCA" w:rsidP="002B3DCA">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310</w:t>
            </w:r>
            <w:r w:rsidRPr="00C7252B">
              <w:rPr>
                <w:rFonts w:ascii="Arial" w:hAnsi="Arial"/>
                <w:bCs/>
                <w:lang w:val="fr-FR"/>
              </w:rPr>
              <w:t>-</w:t>
            </w:r>
            <w:r>
              <w:rPr>
                <w:rFonts w:ascii="Arial" w:hAnsi="Arial"/>
                <w:bCs/>
                <w:lang w:val="fr-FR"/>
              </w:rPr>
              <w:t>219</w:t>
            </w:r>
            <w:r w:rsidRPr="00C7252B">
              <w:rPr>
                <w:rFonts w:ascii="Arial" w:hAnsi="Arial"/>
                <w:bCs/>
                <w:lang w:val="fr-FR"/>
              </w:rPr>
              <w:t>-</w:t>
            </w:r>
            <w:r>
              <w:rPr>
                <w:rFonts w:ascii="Arial" w:hAnsi="Arial"/>
                <w:bCs/>
                <w:lang w:val="fr-FR"/>
              </w:rPr>
              <w:t>7854</w:t>
            </w:r>
          </w:p>
          <w:p w14:paraId="55DC0F7F" w14:textId="77777777" w:rsidR="002B3DCA" w:rsidRDefault="002B3DCA" w:rsidP="002B3DCA">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nader.damavandi@spacex.com</w:t>
            </w:r>
          </w:p>
          <w:p w14:paraId="764B703F" w14:textId="77777777" w:rsidR="002B3DCA" w:rsidRDefault="002B3DCA" w:rsidP="0056155A">
            <w:pPr>
              <w:spacing w:before="0"/>
              <w:ind w:right="144"/>
              <w:rPr>
                <w:rFonts w:ascii="Arial" w:hAnsi="Arial"/>
                <w:bCs/>
                <w:color w:val="000000"/>
                <w:lang w:val="fr-FR"/>
              </w:rPr>
            </w:pPr>
          </w:p>
          <w:p w14:paraId="471E1D6B" w14:textId="77777777" w:rsidR="007B036F" w:rsidRPr="007B036F" w:rsidRDefault="007B036F" w:rsidP="00B55F77">
            <w:pPr>
              <w:spacing w:before="0"/>
              <w:ind w:left="121" w:right="144"/>
              <w:rPr>
                <w:rFonts w:ascii="Arial" w:hAnsi="Arial"/>
                <w:bCs/>
                <w:color w:val="000000"/>
                <w:lang w:val="fr-FR"/>
              </w:rPr>
            </w:pPr>
            <w:proofErr w:type="gramStart"/>
            <w:r w:rsidRPr="007B036F">
              <w:rPr>
                <w:rFonts w:ascii="Arial" w:hAnsi="Arial"/>
                <w:bCs/>
                <w:color w:val="000000"/>
                <w:lang w:val="fr-FR"/>
              </w:rPr>
              <w:t>Phone:</w:t>
            </w:r>
            <w:proofErr w:type="gramEnd"/>
            <w:r w:rsidRPr="007B036F">
              <w:rPr>
                <w:rFonts w:ascii="Arial" w:hAnsi="Arial"/>
                <w:bCs/>
                <w:color w:val="000000"/>
                <w:lang w:val="fr-FR"/>
              </w:rPr>
              <w:t xml:space="preserve">    </w:t>
            </w:r>
            <w:r w:rsidRPr="007B036F">
              <w:rPr>
                <w:rFonts w:ascii="Arial" w:hAnsi="Arial"/>
                <w:bCs/>
                <w:color w:val="000000"/>
              </w:rPr>
              <w:t xml:space="preserve">(202) 730-1315 </w:t>
            </w:r>
          </w:p>
          <w:p w14:paraId="695B6783" w14:textId="77777777" w:rsidR="007B036F" w:rsidRPr="007B036F" w:rsidRDefault="007B036F" w:rsidP="00B55F77">
            <w:pPr>
              <w:spacing w:before="0"/>
              <w:ind w:left="121" w:right="144"/>
              <w:rPr>
                <w:rFonts w:ascii="Arial" w:hAnsi="Arial"/>
                <w:bCs/>
                <w:color w:val="000000"/>
                <w:lang w:val="fr-FR"/>
              </w:rPr>
            </w:pPr>
            <w:proofErr w:type="gramStart"/>
            <w:r w:rsidRPr="007B036F">
              <w:rPr>
                <w:rFonts w:ascii="Arial" w:hAnsi="Arial"/>
                <w:bCs/>
                <w:color w:val="000000"/>
                <w:lang w:val="fr-FR"/>
              </w:rPr>
              <w:t>Email:</w:t>
            </w:r>
            <w:proofErr w:type="gramEnd"/>
            <w:r w:rsidRPr="007B036F">
              <w:rPr>
                <w:rFonts w:ascii="Arial" w:hAnsi="Arial"/>
                <w:bCs/>
                <w:color w:val="000000"/>
                <w:lang w:val="fr-FR"/>
              </w:rPr>
              <w:t xml:space="preserve">    </w:t>
            </w:r>
            <w:hyperlink r:id="rId11" w:history="1">
              <w:r w:rsidRPr="007B036F">
                <w:rPr>
                  <w:rStyle w:val="Hyperlink"/>
                  <w:rFonts w:ascii="Arial" w:hAnsi="Arial"/>
                  <w:bCs/>
                </w:rPr>
                <w:t>dladson@hwglaw.com</w:t>
              </w:r>
            </w:hyperlink>
            <w:r w:rsidRPr="007B036F">
              <w:rPr>
                <w:rFonts w:ascii="Arial" w:hAnsi="Arial"/>
                <w:bCs/>
                <w:color w:val="000000"/>
                <w:lang w:val="fr-FR"/>
              </w:rPr>
              <w:t xml:space="preserve"> </w:t>
            </w:r>
          </w:p>
          <w:p w14:paraId="4E77BBAB" w14:textId="77777777" w:rsidR="007B036F" w:rsidRDefault="007B036F" w:rsidP="0056155A">
            <w:pPr>
              <w:spacing w:before="0"/>
              <w:ind w:right="144"/>
              <w:rPr>
                <w:rFonts w:ascii="Arial" w:hAnsi="Arial"/>
                <w:bCs/>
                <w:color w:val="000000"/>
                <w:lang w:val="fr-FR"/>
              </w:rPr>
            </w:pPr>
          </w:p>
          <w:p w14:paraId="21056459" w14:textId="77777777" w:rsidR="004E415B" w:rsidRPr="00C7252B" w:rsidRDefault="004E415B" w:rsidP="004E415B">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202-415-1834</w:t>
            </w:r>
          </w:p>
          <w:p w14:paraId="66E76DD7" w14:textId="77777777" w:rsidR="004E415B" w:rsidRPr="00375100" w:rsidRDefault="004E415B" w:rsidP="004E415B">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don@jansky-barmat.com</w:t>
            </w:r>
          </w:p>
          <w:p w14:paraId="729EFE07" w14:textId="2BF76F5B" w:rsidR="004E415B" w:rsidRPr="00F954FD" w:rsidRDefault="004E415B" w:rsidP="0056155A">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795C89B9" w:rsidR="000D6DA7" w:rsidRPr="00001E89" w:rsidRDefault="000D6DA7" w:rsidP="00647CCB">
            <w:pPr>
              <w:spacing w:after="120"/>
              <w:ind w:left="187" w:right="144"/>
              <w:rPr>
                <w:rFonts w:ascii="Arial" w:hAnsi="Arial"/>
                <w:bCs/>
              </w:rPr>
            </w:pPr>
            <w:r>
              <w:rPr>
                <w:rFonts w:ascii="Arial" w:hAnsi="Arial"/>
                <w:b/>
              </w:rPr>
              <w:t>Purpose/Objective:</w:t>
            </w:r>
            <w:r>
              <w:rPr>
                <w:rFonts w:ascii="Arial" w:hAnsi="Arial"/>
                <w:bCs/>
              </w:rPr>
              <w:t xml:space="preserve">  </w:t>
            </w:r>
            <w:bookmarkStart w:id="1" w:name="_Hlk30001984"/>
            <w:r w:rsidR="00647CCB">
              <w:rPr>
                <w:rFonts w:ascii="Arial" w:hAnsi="Arial"/>
                <w:bCs/>
              </w:rPr>
              <w:t>This contribution</w:t>
            </w:r>
            <w:r w:rsidR="00D55B52">
              <w:rPr>
                <w:rFonts w:ascii="Arial" w:hAnsi="Arial"/>
                <w:bCs/>
              </w:rPr>
              <w:t xml:space="preserve"> provides</w:t>
            </w:r>
            <w:r w:rsidR="00647CCB">
              <w:rPr>
                <w:rFonts w:ascii="Arial" w:hAnsi="Arial"/>
                <w:bCs/>
              </w:rPr>
              <w:t xml:space="preserve"> regulatory, operational, and technical studies to respond to Resolution </w:t>
            </w:r>
            <w:r w:rsidR="00647CCB" w:rsidRPr="00647CCB">
              <w:rPr>
                <w:rFonts w:ascii="Arial" w:hAnsi="Arial"/>
                <w:b/>
                <w:bCs/>
              </w:rPr>
              <w:t>772</w:t>
            </w:r>
            <w:r w:rsidR="00647CCB">
              <w:rPr>
                <w:rFonts w:ascii="Arial" w:hAnsi="Arial"/>
                <w:bCs/>
              </w:rPr>
              <w:t xml:space="preserve"> (</w:t>
            </w:r>
            <w:r w:rsidR="00647CCB" w:rsidRPr="00647CCB">
              <w:rPr>
                <w:rFonts w:ascii="Arial" w:hAnsi="Arial"/>
                <w:b/>
                <w:bCs/>
              </w:rPr>
              <w:t>WRC-19</w:t>
            </w:r>
            <w:r w:rsidR="00647CCB">
              <w:rPr>
                <w:rFonts w:ascii="Arial" w:hAnsi="Arial"/>
                <w:bCs/>
              </w:rPr>
              <w:t>).</w:t>
            </w:r>
            <w:bookmarkEnd w:id="1"/>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31BB8471"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r w:rsidR="00647CCB">
              <w:rPr>
                <w:rFonts w:ascii="Arial" w:hAnsi="Arial"/>
                <w:bCs/>
              </w:rPr>
              <w:t xml:space="preserve">Resolution </w:t>
            </w:r>
            <w:r w:rsidR="00647CCB" w:rsidRPr="00647CCB">
              <w:rPr>
                <w:rFonts w:ascii="Arial" w:hAnsi="Arial"/>
                <w:b/>
                <w:bCs/>
              </w:rPr>
              <w:t>772</w:t>
            </w:r>
            <w:r w:rsidR="00647CCB">
              <w:rPr>
                <w:rFonts w:ascii="Arial" w:hAnsi="Arial"/>
                <w:bCs/>
              </w:rPr>
              <w:t xml:space="preserve"> (</w:t>
            </w:r>
            <w:r w:rsidR="00647CCB" w:rsidRPr="00647CCB">
              <w:rPr>
                <w:rFonts w:ascii="Arial" w:hAnsi="Arial"/>
                <w:b/>
                <w:bCs/>
              </w:rPr>
              <w:t>WRC-19</w:t>
            </w:r>
            <w:r w:rsidR="00647CCB">
              <w:rPr>
                <w:rFonts w:ascii="Arial" w:hAnsi="Arial"/>
                <w:bCs/>
              </w:rPr>
              <w:t>)</w:t>
            </w:r>
            <w:r w:rsidR="00DB736D">
              <w:rPr>
                <w:rFonts w:ascii="Arial" w:hAnsi="Arial"/>
                <w:bCs/>
              </w:rPr>
              <w:t>, in preparation for Agenda Item 1.6 (WRC-23),</w:t>
            </w:r>
            <w:r w:rsidR="00647CCB" w:rsidRPr="00647CCB">
              <w:rPr>
                <w:rFonts w:ascii="Arial" w:hAnsi="Arial"/>
                <w:bCs/>
              </w:rPr>
              <w:t xml:space="preserve"> invites </w:t>
            </w:r>
            <w:r w:rsidR="00DB736D">
              <w:rPr>
                <w:rFonts w:ascii="Arial" w:hAnsi="Arial"/>
                <w:bCs/>
              </w:rPr>
              <w:t xml:space="preserve">the ITU-R </w:t>
            </w:r>
            <w:r w:rsidR="00647CCB" w:rsidRPr="00647CCB">
              <w:rPr>
                <w:rFonts w:ascii="Arial" w:hAnsi="Arial"/>
                <w:bCs/>
              </w:rPr>
              <w:t>to study the spectrum needs for stations on board sub-orbital vehicles</w:t>
            </w:r>
            <w:r w:rsidR="00DB736D">
              <w:rPr>
                <w:rFonts w:ascii="Arial" w:hAnsi="Arial"/>
                <w:bCs/>
              </w:rPr>
              <w:t xml:space="preserve">, </w:t>
            </w:r>
            <w:r w:rsidR="00DB736D">
              <w:rPr>
                <w:rFonts w:ascii="Arial" w:hAnsi="Arial"/>
                <w:bCs/>
                <w:lang w:val="en-US"/>
              </w:rPr>
              <w:t>any</w:t>
            </w:r>
            <w:r w:rsidR="00DB736D" w:rsidRPr="00DB736D">
              <w:rPr>
                <w:rFonts w:ascii="Arial" w:hAnsi="Arial"/>
                <w:bCs/>
                <w:lang w:val="en-US"/>
              </w:rPr>
              <w:t xml:space="preserve"> a</w:t>
            </w:r>
            <w:r w:rsidR="00DB736D">
              <w:rPr>
                <w:rFonts w:ascii="Arial" w:hAnsi="Arial"/>
                <w:bCs/>
                <w:lang w:val="en-US"/>
              </w:rPr>
              <w:t>ppropriate modification</w:t>
            </w:r>
            <w:r w:rsidR="00DB736D" w:rsidRPr="00DB736D">
              <w:rPr>
                <w:rFonts w:ascii="Arial" w:hAnsi="Arial"/>
                <w:bCs/>
                <w:lang w:val="en-US"/>
              </w:rPr>
              <w:t xml:space="preserve"> to the Radio Regulations, excluding any</w:t>
            </w:r>
            <w:r w:rsidR="00DB736D">
              <w:rPr>
                <w:rFonts w:ascii="Arial" w:hAnsi="Arial"/>
                <w:bCs/>
                <w:lang w:val="en-US"/>
              </w:rPr>
              <w:t xml:space="preserve"> </w:t>
            </w:r>
            <w:r w:rsidR="00DB736D" w:rsidRPr="00DB736D">
              <w:rPr>
                <w:rFonts w:ascii="Arial" w:hAnsi="Arial"/>
                <w:bCs/>
                <w:lang w:val="en-US"/>
              </w:rPr>
              <w:t xml:space="preserve">new allocations or changes to the existing allocations in Article </w:t>
            </w:r>
            <w:r w:rsidR="00DB736D" w:rsidRPr="00DB736D">
              <w:rPr>
                <w:rFonts w:ascii="Arial" w:hAnsi="Arial"/>
                <w:b/>
                <w:bCs/>
                <w:lang w:val="en-US"/>
              </w:rPr>
              <w:t>5</w:t>
            </w:r>
            <w:r w:rsidR="00DB736D">
              <w:rPr>
                <w:rFonts w:ascii="Arial" w:hAnsi="Arial"/>
                <w:bCs/>
                <w:lang w:val="en-US"/>
              </w:rPr>
              <w:t xml:space="preserve">, and to identify </w:t>
            </w:r>
            <w:r w:rsidR="00DB736D" w:rsidRPr="00DB736D">
              <w:rPr>
                <w:rFonts w:ascii="Arial" w:hAnsi="Arial"/>
                <w:bCs/>
                <w:lang w:val="en-US"/>
              </w:rPr>
              <w:t>whether there is a need for access to</w:t>
            </w:r>
            <w:r w:rsidR="00DB736D">
              <w:rPr>
                <w:rFonts w:ascii="Arial" w:hAnsi="Arial"/>
                <w:bCs/>
                <w:lang w:val="en-US"/>
              </w:rPr>
              <w:t xml:space="preserve"> </w:t>
            </w:r>
            <w:r w:rsidR="00DB736D" w:rsidRPr="00DB736D">
              <w:rPr>
                <w:rFonts w:ascii="Arial" w:hAnsi="Arial"/>
                <w:bCs/>
                <w:lang w:val="en-US"/>
              </w:rPr>
              <w:t>additional spectrum that should be addressed after WRC-23 by a future competent</w:t>
            </w:r>
            <w:r w:rsidR="00DB736D">
              <w:rPr>
                <w:rFonts w:ascii="Arial" w:hAnsi="Arial"/>
                <w:bCs/>
                <w:lang w:val="en-US"/>
              </w:rPr>
              <w:t xml:space="preserve"> </w:t>
            </w:r>
            <w:r w:rsidR="00DB736D" w:rsidRPr="00DB736D">
              <w:rPr>
                <w:rFonts w:ascii="Arial" w:hAnsi="Arial"/>
                <w:bCs/>
                <w:lang w:val="en-US"/>
              </w:rPr>
              <w:t>conference</w:t>
            </w:r>
            <w:r w:rsidR="00647CCB" w:rsidRPr="00647CCB">
              <w:rPr>
                <w:rFonts w:ascii="Arial" w:hAnsi="Arial"/>
                <w:bCs/>
              </w:rPr>
              <w:t xml:space="preserve">. This contribution </w:t>
            </w:r>
            <w:r w:rsidR="00D55B52">
              <w:rPr>
                <w:rFonts w:ascii="Arial" w:hAnsi="Arial"/>
                <w:bCs/>
              </w:rPr>
              <w:t>provides</w:t>
            </w:r>
            <w:r w:rsidR="00DB736D">
              <w:rPr>
                <w:rFonts w:ascii="Arial" w:hAnsi="Arial"/>
                <w:bCs/>
              </w:rPr>
              <w:t xml:space="preserve"> those studies to support</w:t>
            </w:r>
            <w:r w:rsidR="00647CCB" w:rsidRPr="00647CCB">
              <w:rPr>
                <w:rFonts w:ascii="Arial" w:hAnsi="Arial"/>
                <w:bCs/>
              </w:rPr>
              <w:t xml:space="preserve"> the </w:t>
            </w:r>
            <w:r w:rsidR="00DB736D">
              <w:rPr>
                <w:rFonts w:ascii="Arial" w:hAnsi="Arial"/>
                <w:bCs/>
              </w:rPr>
              <w:t>agenda i</w:t>
            </w:r>
            <w:r w:rsidR="00647CCB" w:rsidRPr="00647CCB">
              <w:rPr>
                <w:rFonts w:ascii="Arial" w:hAnsi="Arial"/>
                <w:bCs/>
              </w:rPr>
              <w:t>tem.</w:t>
            </w:r>
          </w:p>
        </w:tc>
      </w:tr>
    </w:tbl>
    <w:p w14:paraId="50E03103" w14:textId="77777777" w:rsidR="00EF7702" w:rsidRDefault="00EF7702" w:rsidP="00192627"/>
    <w:p w14:paraId="43C5101D" w14:textId="77777777" w:rsidR="00EF7702" w:rsidRDefault="00EF7702" w:rsidP="00192627"/>
    <w:p w14:paraId="7A080212" w14:textId="77777777" w:rsidR="00EF7702" w:rsidRDefault="00EF7702" w:rsidP="00192627"/>
    <w:p w14:paraId="20446F11" w14:textId="77777777" w:rsidR="004D7C86" w:rsidRDefault="004D7C86" w:rsidP="00192627"/>
    <w:p w14:paraId="7C65A2D5" w14:textId="77777777" w:rsidR="004D7C86" w:rsidRDefault="004D7C86" w:rsidP="00192627"/>
    <w:p w14:paraId="6224C667" w14:textId="77777777" w:rsidR="004D7C86" w:rsidRDefault="004D7C86" w:rsidP="00192627"/>
    <w:p w14:paraId="37DC5587" w14:textId="77777777" w:rsidR="004D7C86" w:rsidRDefault="004D7C86" w:rsidP="00192627"/>
    <w:p w14:paraId="1AC9FC67" w14:textId="77777777" w:rsidR="009B61C1" w:rsidRDefault="009B61C1" w:rsidP="00192627"/>
    <w:p w14:paraId="51E4C585" w14:textId="77777777" w:rsidR="009B61C1" w:rsidRDefault="009B61C1" w:rsidP="00192627"/>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19DB9789" w:rsidR="009F2ED2" w:rsidRDefault="000F5F4B" w:rsidP="00C2563C">
            <w:pPr>
              <w:shd w:val="solid" w:color="FFFFFF" w:fill="FFFFFF"/>
              <w:spacing w:before="0" w:line="240" w:lineRule="atLeast"/>
            </w:pPr>
            <w:bookmarkStart w:id="2" w:name="ditulogo"/>
            <w:bookmarkEnd w:id="2"/>
            <w:r w:rsidRPr="009A1A63">
              <w:rPr>
                <w:noProof/>
                <w:lang w:val="en-US"/>
              </w:rPr>
              <w:drawing>
                <wp:inline distT="0" distB="0" distL="0" distR="0" wp14:anchorId="18512229" wp14:editId="7B984BFE">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4AFF7C5D"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3" w:name="recibido"/>
            <w:bookmarkStart w:id="4" w:name="dnum" w:colFirst="1" w:colLast="1"/>
            <w:bookmarkEnd w:id="3"/>
            <w:r>
              <w:rPr>
                <w:rFonts w:ascii="Verdana" w:hAnsi="Verdana"/>
                <w:sz w:val="20"/>
              </w:rPr>
              <w:t>Source</w:t>
            </w:r>
            <w:r w:rsidR="009F2ED2">
              <w:rPr>
                <w:rFonts w:ascii="Verdana" w:hAnsi="Verdana"/>
                <w:sz w:val="20"/>
              </w:rPr>
              <w:t>:</w:t>
            </w:r>
            <w:r w:rsidR="009F2ED2">
              <w:rPr>
                <w:rFonts w:ascii="Verdana" w:hAnsi="Verdana"/>
                <w:sz w:val="20"/>
              </w:rPr>
              <w:tab/>
            </w:r>
            <w:r w:rsidR="00A13555">
              <w:rPr>
                <w:rFonts w:ascii="Verdana" w:hAnsi="Verdana"/>
                <w:sz w:val="20"/>
              </w:rPr>
              <w:t xml:space="preserve">Document 5B/225 – Annex 20 </w:t>
            </w:r>
          </w:p>
          <w:p w14:paraId="56C7CF62" w14:textId="362091BB"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WRC-23 AI 1.</w:t>
            </w:r>
            <w:r w:rsidR="00717FFD">
              <w:rPr>
                <w:rFonts w:ascii="Verdana" w:hAnsi="Verdana"/>
                <w:sz w:val="20"/>
              </w:rPr>
              <w:t>6</w:t>
            </w:r>
            <w:r w:rsidR="00A13555">
              <w:rPr>
                <w:rFonts w:ascii="Verdana" w:hAnsi="Verdana"/>
                <w:sz w:val="20"/>
              </w:rPr>
              <w:t xml:space="preserve"> Report </w:t>
            </w:r>
            <w:proofErr w:type="gramStart"/>
            <w:r w:rsidR="00A13555">
              <w:rPr>
                <w:rFonts w:ascii="Verdana" w:hAnsi="Verdana"/>
                <w:sz w:val="20"/>
              </w:rPr>
              <w:t>M.[</w:t>
            </w:r>
            <w:proofErr w:type="gramEnd"/>
            <w:r w:rsidR="00A13555">
              <w:rPr>
                <w:rFonts w:ascii="Verdana" w:hAnsi="Verdana"/>
                <w:sz w:val="20"/>
              </w:rPr>
              <w:t>SUBORBITAL STUDIES]</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5" w:name="ddate" w:colFirst="1" w:colLast="1"/>
            <w:bookmarkEnd w:id="4"/>
          </w:p>
        </w:tc>
        <w:tc>
          <w:tcPr>
            <w:tcW w:w="3402" w:type="dxa"/>
          </w:tcPr>
          <w:p w14:paraId="66F7AE99" w14:textId="20000666" w:rsidR="009F2ED2" w:rsidRPr="00801BBD" w:rsidRDefault="00A13555" w:rsidP="00C2563C">
            <w:pPr>
              <w:shd w:val="solid" w:color="FFFFFF" w:fill="FFFFFF"/>
              <w:spacing w:before="0" w:line="240" w:lineRule="atLeast"/>
              <w:rPr>
                <w:rFonts w:ascii="Verdana" w:hAnsi="Verdana"/>
                <w:sz w:val="20"/>
                <w:lang w:eastAsia="zh-CN"/>
              </w:rPr>
            </w:pPr>
            <w:r>
              <w:rPr>
                <w:rFonts w:ascii="Verdana" w:hAnsi="Verdana"/>
                <w:b/>
                <w:iCs/>
                <w:sz w:val="20"/>
                <w:lang w:eastAsia="zh-CN"/>
              </w:rPr>
              <w:t>10 May</w:t>
            </w:r>
            <w:r w:rsidR="00801BBD">
              <w:rPr>
                <w:rFonts w:ascii="Verdana" w:hAnsi="Verdana"/>
                <w:b/>
                <w:iCs/>
                <w:sz w:val="20"/>
                <w:lang w:eastAsia="zh-CN"/>
              </w:rPr>
              <w:t xml:space="preserve"> 20</w:t>
            </w:r>
            <w:r w:rsidR="003831C4">
              <w:rPr>
                <w:rFonts w:ascii="Verdana" w:hAnsi="Verdana"/>
                <w:b/>
                <w:iCs/>
                <w:sz w:val="20"/>
                <w:lang w:eastAsia="zh-CN"/>
              </w:rPr>
              <w:t>2</w:t>
            </w:r>
            <w:r>
              <w:rPr>
                <w:rFonts w:ascii="Verdana" w:hAnsi="Verdana"/>
                <w:b/>
                <w:iCs/>
                <w:sz w:val="20"/>
                <w:lang w:eastAsia="zh-CN"/>
              </w:rPr>
              <w:t>1</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6" w:name="dorlang" w:colFirst="1" w:colLast="1"/>
            <w:bookmarkEnd w:id="5"/>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7" w:name="dsource" w:colFirst="0" w:colLast="0"/>
            <w:bookmarkEnd w:id="6"/>
            <w:r>
              <w:rPr>
                <w:lang w:eastAsia="zh-CN"/>
              </w:rPr>
              <w:t>United States of America</w:t>
            </w:r>
          </w:p>
        </w:tc>
      </w:tr>
      <w:tr w:rsidR="009F2ED2" w14:paraId="4C6405C7" w14:textId="77777777" w:rsidTr="00C2563C">
        <w:trPr>
          <w:cantSplit/>
        </w:trPr>
        <w:tc>
          <w:tcPr>
            <w:tcW w:w="9889" w:type="dxa"/>
            <w:gridSpan w:val="2"/>
          </w:tcPr>
          <w:p w14:paraId="0F46370F" w14:textId="4BED33CC" w:rsidR="009F2ED2" w:rsidRDefault="00EA1409" w:rsidP="00C2563C">
            <w:pPr>
              <w:pStyle w:val="Title1"/>
              <w:rPr>
                <w:lang w:val="en-US" w:eastAsia="zh-CN"/>
              </w:rPr>
            </w:pPr>
            <w:bookmarkStart w:id="8" w:name="drec" w:colFirst="0" w:colLast="0"/>
            <w:bookmarkEnd w:id="7"/>
            <w:r>
              <w:rPr>
                <w:lang w:val="en-US" w:eastAsia="zh-CN"/>
              </w:rPr>
              <w:t>w</w:t>
            </w:r>
            <w:r w:rsidR="00A13555">
              <w:rPr>
                <w:lang w:val="en-US" w:eastAsia="zh-CN"/>
              </w:rPr>
              <w:t>orking document towards a preliminary draft new</w:t>
            </w:r>
            <w:r>
              <w:rPr>
                <w:lang w:val="en-US" w:eastAsia="zh-CN"/>
              </w:rPr>
              <w:t xml:space="preserve"> </w:t>
            </w:r>
            <w:r w:rsidR="00D50482">
              <w:rPr>
                <w:lang w:val="en-US" w:eastAsia="zh-CN"/>
              </w:rPr>
              <w:t>report</w:t>
            </w:r>
            <w:r w:rsidR="009F037B">
              <w:rPr>
                <w:lang w:val="en-US" w:eastAsia="zh-CN"/>
              </w:rPr>
              <w:t xml:space="preserve"> </w:t>
            </w:r>
            <w:r>
              <w:rPr>
                <w:lang w:val="en-US" w:eastAsia="zh-CN"/>
              </w:rPr>
              <w:t xml:space="preserve">itu-r </w:t>
            </w:r>
            <w:proofErr w:type="gramStart"/>
            <w:r>
              <w:rPr>
                <w:lang w:val="en-US" w:eastAsia="zh-CN"/>
              </w:rPr>
              <w:t>m.[</w:t>
            </w:r>
            <w:proofErr w:type="gramEnd"/>
            <w:r w:rsidR="00DB736D">
              <w:rPr>
                <w:lang w:val="en-US" w:eastAsia="zh-CN"/>
              </w:rPr>
              <w:t>SUBORBITAL</w:t>
            </w:r>
            <w:r w:rsidR="00717FFD">
              <w:rPr>
                <w:lang w:val="en-US" w:eastAsia="zh-CN"/>
              </w:rPr>
              <w:t xml:space="preserve"> </w:t>
            </w:r>
            <w:r w:rsidR="009F037B">
              <w:rPr>
                <w:lang w:val="en-US" w:eastAsia="zh-CN"/>
              </w:rPr>
              <w:t>studies</w:t>
            </w:r>
            <w:r w:rsidR="00F608D0">
              <w:rPr>
                <w:lang w:val="en-US" w:eastAsia="zh-CN"/>
              </w:rPr>
              <w:t>]</w:t>
            </w:r>
          </w:p>
          <w:p w14:paraId="13BAFDD0" w14:textId="77777777" w:rsidR="00801BBD" w:rsidRPr="00801BBD" w:rsidRDefault="00801BBD" w:rsidP="00801BBD">
            <w:pPr>
              <w:rPr>
                <w:lang w:val="en-US" w:eastAsia="zh-CN"/>
              </w:rPr>
            </w:pPr>
          </w:p>
          <w:p w14:paraId="07A7D35B" w14:textId="5CFB43C0" w:rsidR="009F2ED2" w:rsidRPr="00647CCB" w:rsidRDefault="00A13555" w:rsidP="009F2ED2">
            <w:pPr>
              <w:pStyle w:val="Title3"/>
              <w:rPr>
                <w:b/>
                <w:lang w:val="en-US" w:eastAsia="zh-CN"/>
              </w:rPr>
            </w:pPr>
            <w:r>
              <w:rPr>
                <w:b/>
                <w:bCs/>
              </w:rPr>
              <w:t>[</w:t>
            </w:r>
            <w:r w:rsidR="00647CCB" w:rsidRPr="00647CCB">
              <w:rPr>
                <w:b/>
                <w:bCs/>
              </w:rPr>
              <w:t xml:space="preserve">Regulatory, </w:t>
            </w:r>
            <w:proofErr w:type="gramStart"/>
            <w:r w:rsidR="00647CCB" w:rsidRPr="00647CCB">
              <w:rPr>
                <w:b/>
                <w:bCs/>
              </w:rPr>
              <w:t>o</w:t>
            </w:r>
            <w:r>
              <w:rPr>
                <w:b/>
                <w:bCs/>
              </w:rPr>
              <w:t>]O</w:t>
            </w:r>
            <w:r w:rsidR="00647CCB" w:rsidRPr="00647CCB">
              <w:rPr>
                <w:b/>
                <w:bCs/>
              </w:rPr>
              <w:t>perational</w:t>
            </w:r>
            <w:proofErr w:type="gramEnd"/>
            <w:r w:rsidR="00647CCB" w:rsidRPr="00647CCB">
              <w:rPr>
                <w:b/>
                <w:bCs/>
              </w:rPr>
              <w:t>, and technical studies of radiocommunications for suborbital vehicles</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9" w:name="dtitle1" w:colFirst="0" w:colLast="0"/>
            <w:bookmarkEnd w:id="8"/>
          </w:p>
        </w:tc>
      </w:tr>
    </w:tbl>
    <w:p w14:paraId="40E9AD95" w14:textId="77777777" w:rsidR="009F2ED2" w:rsidRPr="00CF76AA" w:rsidRDefault="009F2ED2" w:rsidP="009F2ED2">
      <w:pPr>
        <w:rPr>
          <w:b/>
          <w:lang w:val="en-US" w:eastAsia="zh-CN"/>
        </w:rPr>
      </w:pPr>
      <w:bookmarkStart w:id="10" w:name="dbreak"/>
      <w:bookmarkEnd w:id="9"/>
      <w:bookmarkEnd w:id="10"/>
      <w:r w:rsidRPr="00CF76AA">
        <w:rPr>
          <w:b/>
          <w:lang w:val="en-US" w:eastAsia="zh-CN"/>
        </w:rPr>
        <w:t>Introduction</w:t>
      </w:r>
    </w:p>
    <w:p w14:paraId="5FB4F522" w14:textId="1DBF53C1" w:rsidR="00801BBD" w:rsidRPr="00CF76AA" w:rsidRDefault="00DB736D" w:rsidP="009F2ED2">
      <w:pPr>
        <w:rPr>
          <w:lang w:val="en-US" w:eastAsia="zh-CN"/>
        </w:rPr>
      </w:pPr>
      <w:r w:rsidRPr="00DB736D">
        <w:rPr>
          <w:bCs/>
          <w:lang w:eastAsia="zh-CN"/>
        </w:rPr>
        <w:t xml:space="preserve">Resolution </w:t>
      </w:r>
      <w:r w:rsidRPr="00DB736D">
        <w:rPr>
          <w:b/>
          <w:bCs/>
          <w:lang w:eastAsia="zh-CN"/>
        </w:rPr>
        <w:t>772</w:t>
      </w:r>
      <w:r w:rsidRPr="00DB736D">
        <w:rPr>
          <w:bCs/>
          <w:lang w:eastAsia="zh-CN"/>
        </w:rPr>
        <w:t xml:space="preserve"> (</w:t>
      </w:r>
      <w:r w:rsidRPr="00DB736D">
        <w:rPr>
          <w:b/>
          <w:bCs/>
          <w:lang w:eastAsia="zh-CN"/>
        </w:rPr>
        <w:t>WRC-19</w:t>
      </w:r>
      <w:r w:rsidRPr="00DB736D">
        <w:rPr>
          <w:bCs/>
          <w:lang w:eastAsia="zh-CN"/>
        </w:rPr>
        <w:t>), in preparation for Agenda Item 1.6 (</w:t>
      </w:r>
      <w:r w:rsidRPr="00DB736D">
        <w:rPr>
          <w:b/>
          <w:bCs/>
          <w:lang w:eastAsia="zh-CN"/>
        </w:rPr>
        <w:t>WRC-23</w:t>
      </w:r>
      <w:r w:rsidRPr="00DB736D">
        <w:rPr>
          <w:bCs/>
          <w:lang w:eastAsia="zh-CN"/>
        </w:rPr>
        <w:t xml:space="preserve">), invites the ITU-R to study the spectrum needs for stations on board sub-orbital vehicles, </w:t>
      </w:r>
      <w:r w:rsidRPr="00DB736D">
        <w:rPr>
          <w:bCs/>
          <w:lang w:val="en-US" w:eastAsia="zh-CN"/>
        </w:rPr>
        <w:t xml:space="preserve">any appropriate modification to the Radio Regulations, excluding any new allocations or changes to the existing allocations in Article </w:t>
      </w:r>
      <w:r w:rsidRPr="00DB736D">
        <w:rPr>
          <w:b/>
          <w:bCs/>
          <w:lang w:val="en-US" w:eastAsia="zh-CN"/>
        </w:rPr>
        <w:t>5</w:t>
      </w:r>
      <w:r w:rsidRPr="00DB736D">
        <w:rPr>
          <w:bCs/>
          <w:lang w:val="en-US" w:eastAsia="zh-CN"/>
        </w:rPr>
        <w:t>, and to identify whether there is a need for access to additional spectrum that should be addressed after WRC-23 by a future competent conference</w:t>
      </w:r>
      <w:r w:rsidRPr="00DB736D">
        <w:rPr>
          <w:bCs/>
          <w:lang w:eastAsia="zh-CN"/>
        </w:rPr>
        <w:t xml:space="preserve">. </w:t>
      </w:r>
      <w:r>
        <w:rPr>
          <w:bCs/>
          <w:lang w:eastAsia="zh-CN"/>
        </w:rPr>
        <w:t>The United States offers this</w:t>
      </w:r>
      <w:r w:rsidRPr="00DB736D">
        <w:rPr>
          <w:bCs/>
          <w:lang w:eastAsia="zh-CN"/>
        </w:rPr>
        <w:t xml:space="preserve"> contribution </w:t>
      </w:r>
      <w:r>
        <w:rPr>
          <w:bCs/>
          <w:lang w:eastAsia="zh-CN"/>
        </w:rPr>
        <w:t xml:space="preserve">to </w:t>
      </w:r>
      <w:r w:rsidR="00D55B52">
        <w:rPr>
          <w:bCs/>
          <w:lang w:eastAsia="zh-CN"/>
        </w:rPr>
        <w:t>provide</w:t>
      </w:r>
      <w:r w:rsidRPr="00DB736D">
        <w:rPr>
          <w:bCs/>
          <w:lang w:eastAsia="zh-CN"/>
        </w:rPr>
        <w:t xml:space="preserve"> those studies to support the agenda item.</w:t>
      </w:r>
    </w:p>
    <w:p w14:paraId="3C2D088C" w14:textId="77777777" w:rsidR="009F2ED2" w:rsidRDefault="009F2ED2" w:rsidP="009F2ED2">
      <w:pPr>
        <w:pStyle w:val="Normalaftertitle"/>
        <w:rPr>
          <w:lang w:val="fr-FR" w:eastAsia="zh-CN"/>
        </w:rPr>
      </w:pPr>
      <w:r w:rsidRPr="00CF76AA">
        <w:rPr>
          <w:lang w:val="en-US" w:eastAsia="zh-CN"/>
        </w:rPr>
        <w:t>Attachment:  1</w:t>
      </w:r>
    </w:p>
    <w:p w14:paraId="26ADAB9E"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F9D8E2F" w14:textId="77777777" w:rsidR="006400F6" w:rsidRDefault="009B61C1" w:rsidP="006400F6">
      <w:pPr>
        <w:pStyle w:val="Title1"/>
        <w:rPr>
          <w:lang w:val="en-US"/>
        </w:rPr>
      </w:pPr>
      <w:r>
        <w:br w:type="page"/>
      </w:r>
      <w:r w:rsidR="006400F6">
        <w:rPr>
          <w:lang w:val="en-US"/>
        </w:rPr>
        <w:lastRenderedPageBreak/>
        <w:t>ATTACHMENT</w:t>
      </w:r>
    </w:p>
    <w:p w14:paraId="7005047E" w14:textId="7F8B7E2B" w:rsidR="000F5F4B" w:rsidRDefault="000F5F4B" w:rsidP="006400F6">
      <w:pPr>
        <w:pStyle w:val="Title2"/>
        <w:rPr>
          <w:lang w:val="en-US"/>
        </w:rPr>
      </w:pPr>
      <w:r>
        <w:rPr>
          <w:lang w:val="en-US"/>
        </w:rPr>
        <w:t>[ELEments of a working document relating to wrc-23 agenda item 1.6 addressing operational and technical studies for suborbital vehicles]</w:t>
      </w:r>
    </w:p>
    <w:p w14:paraId="0A648D59" w14:textId="35B4B15D" w:rsidR="006400F6" w:rsidRDefault="00A13555" w:rsidP="006400F6">
      <w:pPr>
        <w:pStyle w:val="Title2"/>
        <w:rPr>
          <w:lang w:val="en-US"/>
        </w:rPr>
      </w:pPr>
      <w:r>
        <w:rPr>
          <w:lang w:val="en-US"/>
        </w:rPr>
        <w:t>working document towards a preliminary draft new</w:t>
      </w:r>
      <w:r w:rsidR="004C41B3">
        <w:rPr>
          <w:lang w:val="en-US"/>
        </w:rPr>
        <w:t xml:space="preserve"> </w:t>
      </w:r>
      <w:r w:rsidR="00D50482">
        <w:rPr>
          <w:lang w:val="en-US"/>
        </w:rPr>
        <w:t>report</w:t>
      </w:r>
      <w:r w:rsidR="009F037B">
        <w:rPr>
          <w:lang w:val="en-US"/>
        </w:rPr>
        <w:t xml:space="preserve"> </w:t>
      </w:r>
      <w:r w:rsidR="004C41B3">
        <w:rPr>
          <w:lang w:val="en-US"/>
        </w:rPr>
        <w:t xml:space="preserve">ITU-r </w:t>
      </w:r>
      <w:proofErr w:type="gramStart"/>
      <w:r w:rsidR="004C41B3">
        <w:rPr>
          <w:lang w:val="en-US"/>
        </w:rPr>
        <w:t>m.[</w:t>
      </w:r>
      <w:proofErr w:type="gramEnd"/>
      <w:r w:rsidR="00DB736D">
        <w:rPr>
          <w:lang w:val="en-US"/>
        </w:rPr>
        <w:t>SUBORBITAL</w:t>
      </w:r>
      <w:r w:rsidR="009F037B">
        <w:rPr>
          <w:lang w:val="en-US"/>
        </w:rPr>
        <w:t xml:space="preserve"> studies</w:t>
      </w:r>
      <w:r w:rsidR="00567B8B">
        <w:rPr>
          <w:lang w:val="en-US"/>
        </w:rPr>
        <w:t>]</w:t>
      </w:r>
    </w:p>
    <w:p w14:paraId="4E8F54F1" w14:textId="77777777" w:rsidR="009F037B" w:rsidRPr="009F037B" w:rsidRDefault="009F037B" w:rsidP="009F037B">
      <w:pPr>
        <w:pStyle w:val="Title3"/>
        <w:rPr>
          <w:lang w:val="en-US"/>
        </w:rPr>
      </w:pPr>
    </w:p>
    <w:p w14:paraId="6BBA7192" w14:textId="53101026" w:rsidR="006400F6" w:rsidRPr="00647CCB" w:rsidRDefault="00A13555" w:rsidP="00DB736D">
      <w:pPr>
        <w:jc w:val="center"/>
        <w:rPr>
          <w:b/>
          <w:sz w:val="28"/>
          <w:szCs w:val="28"/>
          <w:lang w:val="en-US"/>
        </w:rPr>
      </w:pPr>
      <w:del w:id="11" w:author="USA" w:date="2021-03-30T16:27:00Z">
        <w:r w:rsidRPr="00A25B87" w:rsidDel="008C08EF">
          <w:rPr>
            <w:b/>
            <w:bCs/>
            <w:sz w:val="28"/>
            <w:szCs w:val="28"/>
            <w:highlight w:val="cyan"/>
          </w:rPr>
          <w:delText>[</w:delText>
        </w:r>
      </w:del>
      <w:r w:rsidR="00647CCB" w:rsidRPr="00647CCB">
        <w:rPr>
          <w:b/>
          <w:bCs/>
          <w:sz w:val="28"/>
          <w:szCs w:val="28"/>
        </w:rPr>
        <w:t xml:space="preserve">Regulatory, </w:t>
      </w:r>
      <w:del w:id="12" w:author="USA" w:date="2021-03-30T16:27:00Z">
        <w:r w:rsidR="00647CCB" w:rsidRPr="00A25B87" w:rsidDel="008C08EF">
          <w:rPr>
            <w:b/>
            <w:bCs/>
            <w:sz w:val="28"/>
            <w:szCs w:val="28"/>
            <w:highlight w:val="cyan"/>
          </w:rPr>
          <w:delText>o</w:delText>
        </w:r>
        <w:r w:rsidRPr="00A25B87" w:rsidDel="008C08EF">
          <w:rPr>
            <w:b/>
            <w:bCs/>
            <w:sz w:val="28"/>
            <w:szCs w:val="28"/>
            <w:highlight w:val="cyan"/>
          </w:rPr>
          <w:delText>]</w:delText>
        </w:r>
      </w:del>
      <w:r>
        <w:rPr>
          <w:b/>
          <w:bCs/>
          <w:sz w:val="28"/>
          <w:szCs w:val="28"/>
        </w:rPr>
        <w:t>O</w:t>
      </w:r>
      <w:r w:rsidR="00647CCB" w:rsidRPr="00647CCB">
        <w:rPr>
          <w:b/>
          <w:bCs/>
          <w:sz w:val="28"/>
          <w:szCs w:val="28"/>
        </w:rPr>
        <w:t>perational, and technical studies of radiocommunications for suborbital vehicles</w:t>
      </w:r>
    </w:p>
    <w:p w14:paraId="6AA3EDF0" w14:textId="77777777" w:rsidR="00717FFD" w:rsidRDefault="00717FFD" w:rsidP="006400F6">
      <w:pPr>
        <w:rPr>
          <w:b/>
          <w:lang w:val="en-US"/>
        </w:rPr>
      </w:pPr>
    </w:p>
    <w:p w14:paraId="1813D450" w14:textId="77777777" w:rsidR="00C01180" w:rsidRPr="009C094B" w:rsidRDefault="00C01180" w:rsidP="00C01180">
      <w:pPr>
        <w:pStyle w:val="Repref"/>
        <w:jc w:val="left"/>
        <w:rPr>
          <w:i/>
          <w:iCs/>
        </w:rPr>
      </w:pPr>
      <w:ins w:id="13" w:author="Nozdrin, Vadim" w:date="2020-11-13T15:25:00Z">
        <w:r w:rsidRPr="009C094B">
          <w:rPr>
            <w:i/>
            <w:iCs/>
          </w:rPr>
          <w:t>[</w:t>
        </w:r>
      </w:ins>
      <w:ins w:id="14" w:author="Cramer (US), Joseph" w:date="2020-11-11T09:49:00Z">
        <w:r w:rsidRPr="009C094B">
          <w:rPr>
            <w:i/>
            <w:iCs/>
          </w:rPr>
          <w:t>*Editor</w:t>
        </w:r>
      </w:ins>
      <w:ins w:id="15" w:author="Cramer (US), Joseph" w:date="2020-11-13T06:48:00Z">
        <w:r w:rsidRPr="009C094B">
          <w:rPr>
            <w:i/>
            <w:iCs/>
          </w:rPr>
          <w:t>’</w:t>
        </w:r>
      </w:ins>
      <w:ins w:id="16" w:author="Cramer (US), Joseph" w:date="2020-11-11T09:49:00Z">
        <w:r w:rsidRPr="009C094B">
          <w:rPr>
            <w:i/>
            <w:iCs/>
          </w:rPr>
          <w:t>s Note:  This document may be a candidate for a future ITU-R Report.</w:t>
        </w:r>
      </w:ins>
      <w:ins w:id="17" w:author="Nozdrin, Vadim" w:date="2020-11-13T15:25:00Z">
        <w:r w:rsidRPr="009C094B">
          <w:rPr>
            <w:i/>
            <w:iCs/>
          </w:rPr>
          <w:t>]</w:t>
        </w:r>
      </w:ins>
    </w:p>
    <w:p w14:paraId="4BC4D090" w14:textId="77777777" w:rsidR="00C01180" w:rsidRPr="009A1A63" w:rsidRDefault="00C01180" w:rsidP="00C01180">
      <w:pPr>
        <w:pStyle w:val="Heading1"/>
      </w:pPr>
      <w:bookmarkStart w:id="18" w:name="_Hlk32223518"/>
      <w:r w:rsidRPr="009A1A63">
        <w:t>1</w:t>
      </w:r>
      <w:r w:rsidRPr="009A1A63">
        <w:tab/>
        <w:t>Introduction</w:t>
      </w:r>
    </w:p>
    <w:bookmarkEnd w:id="18"/>
    <w:p w14:paraId="5881F370" w14:textId="77777777" w:rsidR="00C01180" w:rsidRPr="009A1A63" w:rsidRDefault="00C01180" w:rsidP="00C01180">
      <w:pPr>
        <w:rPr>
          <w:b/>
        </w:rPr>
      </w:pPr>
      <w:r w:rsidRPr="009A1A63">
        <w:rPr>
          <w:bCs/>
        </w:rPr>
        <w:t xml:space="preserve">Resolution </w:t>
      </w:r>
      <w:r w:rsidRPr="009A1A63">
        <w:rPr>
          <w:b/>
          <w:bCs/>
        </w:rPr>
        <w:t>772</w:t>
      </w:r>
      <w:r w:rsidRPr="009A1A63">
        <w:rPr>
          <w:bCs/>
        </w:rPr>
        <w:t xml:space="preserve"> (</w:t>
      </w:r>
      <w:r w:rsidRPr="009A1A63">
        <w:rPr>
          <w:b/>
          <w:bCs/>
        </w:rPr>
        <w:t>WRC-19</w:t>
      </w:r>
      <w:r w:rsidRPr="009A1A63">
        <w:rPr>
          <w:bCs/>
        </w:rPr>
        <w:t>), in preparation for WRC-23 agenda item 1.6, invites the ITU-R:</w:t>
      </w:r>
    </w:p>
    <w:p w14:paraId="0C64E256" w14:textId="77777777" w:rsidR="00C01180" w:rsidRPr="009A1A63" w:rsidRDefault="00C01180" w:rsidP="00C01180">
      <w:pPr>
        <w:pStyle w:val="enumlev1"/>
      </w:pPr>
      <w:r w:rsidRPr="009A1A63">
        <w:tab/>
        <w:t>"1</w:t>
      </w:r>
      <w:r w:rsidRPr="009A1A63">
        <w:tab/>
        <w:t xml:space="preserve">to study spectrum needs for communications between stations on board sub-orbital vehicles and terrestrial/space stations providing functions such as, </w:t>
      </w:r>
      <w:r w:rsidRPr="009A1A63">
        <w:rPr>
          <w:i/>
          <w:iCs/>
        </w:rPr>
        <w:t>inter alia</w:t>
      </w:r>
      <w:r w:rsidRPr="009A1A63">
        <w:t>, voice/data communications, navigation, surveillance and TT&amp;</w:t>
      </w:r>
      <w:proofErr w:type="gramStart"/>
      <w:r w:rsidRPr="009A1A63">
        <w:t>C;</w:t>
      </w:r>
      <w:proofErr w:type="gramEnd"/>
    </w:p>
    <w:p w14:paraId="154BBE22" w14:textId="77777777" w:rsidR="00C01180" w:rsidRPr="009A1A63" w:rsidRDefault="00C01180" w:rsidP="00C01180">
      <w:pPr>
        <w:pStyle w:val="enumlev1"/>
      </w:pPr>
      <w:r w:rsidRPr="009A1A63">
        <w:tab/>
        <w:t>2</w:t>
      </w:r>
      <w:r w:rsidRPr="009A1A63">
        <w:tab/>
        <w:t xml:space="preserve">to study appropriate modification, if any, to the Radio Regulations, excluding any new allocations or changes to the existing allocations in Article </w:t>
      </w:r>
      <w:r w:rsidRPr="009A1A63">
        <w:rPr>
          <w:b/>
          <w:bCs/>
        </w:rPr>
        <w:t>5</w:t>
      </w:r>
      <w:r w:rsidRPr="009A1A63">
        <w:t>, to accommodate stations on board sub-orbital vehicles, whilst avoiding any impact on conventional space launch systems with the following objectives:</w:t>
      </w:r>
    </w:p>
    <w:p w14:paraId="15C9DD5F" w14:textId="77777777" w:rsidR="00C01180" w:rsidRPr="009A1A63" w:rsidRDefault="00C01180" w:rsidP="00C01180">
      <w:pPr>
        <w:pStyle w:val="enumlev2"/>
      </w:pPr>
      <w:r w:rsidRPr="009A1A63">
        <w:t>–</w:t>
      </w:r>
      <w:r w:rsidRPr="009A1A63">
        <w:tab/>
        <w:t xml:space="preserve">to determine the status of stations on sub-orbital vehicles, and study corresponding regulatory provisions to determine which existing radiocommunication services can be used by stations on sub-orbital vehicles, if </w:t>
      </w:r>
      <w:proofErr w:type="gramStart"/>
      <w:r w:rsidRPr="009A1A63">
        <w:t>necessary;</w:t>
      </w:r>
      <w:proofErr w:type="gramEnd"/>
    </w:p>
    <w:p w14:paraId="7C3E2FC5" w14:textId="77777777" w:rsidR="00C01180" w:rsidRPr="009A1A63" w:rsidRDefault="00C01180" w:rsidP="00C01180">
      <w:pPr>
        <w:pStyle w:val="enumlev2"/>
      </w:pPr>
      <w:r w:rsidRPr="009A1A63">
        <w:t>–</w:t>
      </w:r>
      <w:r w:rsidRPr="009A1A63">
        <w:tab/>
        <w:t xml:space="preserve">to determine the technical and regulatory conditions to allow some stations on board sub-orbital vehicles to operate under the aeronautical regulation and to be considered as earth stations or terrestrial stations even if a part of the flight occurs in </w:t>
      </w:r>
      <w:proofErr w:type="gramStart"/>
      <w:r w:rsidRPr="009A1A63">
        <w:t>space;</w:t>
      </w:r>
      <w:proofErr w:type="gramEnd"/>
    </w:p>
    <w:p w14:paraId="78BB837C" w14:textId="77777777" w:rsidR="00C01180" w:rsidRPr="009A1A63" w:rsidRDefault="00C01180" w:rsidP="00C01180">
      <w:pPr>
        <w:pStyle w:val="enumlev2"/>
      </w:pPr>
      <w:r w:rsidRPr="009A1A63">
        <w:t>–</w:t>
      </w:r>
      <w:r w:rsidRPr="009A1A63">
        <w:tab/>
        <w:t xml:space="preserve">to facilitate radiocommunications that support aviation to safely integrate sub-orbital vehicles into the airspace and be interoperable with international civil </w:t>
      </w:r>
      <w:proofErr w:type="gramStart"/>
      <w:r w:rsidRPr="009A1A63">
        <w:t>aviation;</w:t>
      </w:r>
      <w:proofErr w:type="gramEnd"/>
    </w:p>
    <w:p w14:paraId="4CB0340B" w14:textId="77777777" w:rsidR="00C01180" w:rsidRPr="009A1A63" w:rsidRDefault="00C01180" w:rsidP="00C01180">
      <w:pPr>
        <w:pStyle w:val="enumlev2"/>
      </w:pPr>
      <w:r w:rsidRPr="009A1A63">
        <w:t>–</w:t>
      </w:r>
      <w:r w:rsidRPr="009A1A63">
        <w:tab/>
        <w:t xml:space="preserve">to define the relevant technical characteristics and protection criteria relevant for the studies to be undertaken in accordance with the bullet point </w:t>
      </w:r>
      <w:proofErr w:type="gramStart"/>
      <w:r w:rsidRPr="009A1A63">
        <w:t>below;</w:t>
      </w:r>
      <w:proofErr w:type="gramEnd"/>
    </w:p>
    <w:p w14:paraId="1EC9578D" w14:textId="77777777" w:rsidR="00C01180" w:rsidRPr="009A1A63" w:rsidRDefault="00C01180" w:rsidP="00C01180">
      <w:pPr>
        <w:pStyle w:val="enumlev2"/>
      </w:pPr>
      <w:r w:rsidRPr="009A1A63">
        <w:t>–</w:t>
      </w:r>
      <w:r w:rsidRPr="009A1A63">
        <w:tab/>
        <w:t xml:space="preserve">to conduct sharing and compatibility studies with incumbent services that are allocated on a primary basis in the same and adjacent frequency bands </w:t>
      </w:r>
      <w:proofErr w:type="gramStart"/>
      <w:r w:rsidRPr="009A1A63">
        <w:t>in order to</w:t>
      </w:r>
      <w:proofErr w:type="gramEnd"/>
      <w:r w:rsidRPr="009A1A63">
        <w:t xml:space="preserve"> avoid harmful interference to other radiocommunication services and to existing applications of the same service in which stations on board sub-orbital vehicles operate, having regard to the sub-orbital flight application scenarios.</w:t>
      </w:r>
    </w:p>
    <w:p w14:paraId="2D306FA0" w14:textId="77777777" w:rsidR="00C01180" w:rsidRPr="009A1A63" w:rsidRDefault="00C01180" w:rsidP="00C01180">
      <w:pPr>
        <w:pStyle w:val="enumlev1"/>
      </w:pPr>
      <w:r w:rsidRPr="009A1A63">
        <w:lastRenderedPageBreak/>
        <w:tab/>
        <w:t>3</w:t>
      </w:r>
      <w:r w:rsidRPr="009A1A63">
        <w:tab/>
        <w:t xml:space="preserve">to identify, </w:t>
      </w:r>
      <w:proofErr w:type="gramStart"/>
      <w:r w:rsidRPr="009A1A63">
        <w:t>as a result of</w:t>
      </w:r>
      <w:proofErr w:type="gramEnd"/>
      <w:r w:rsidRPr="009A1A63">
        <w:t xml:space="preserve"> the studies above, whether there is a need for access to additional spectrum that should be addressed after WRC-23 by a future competent conference."</w:t>
      </w:r>
    </w:p>
    <w:p w14:paraId="363717D4" w14:textId="77777777" w:rsidR="00C01180" w:rsidRPr="009A1A63" w:rsidRDefault="00C01180" w:rsidP="00C01180">
      <w:r w:rsidRPr="009A1A63">
        <w:rPr>
          <w:b/>
          <w:sz w:val="28"/>
        </w:rPr>
        <w:t>[</w:t>
      </w:r>
      <w:r w:rsidRPr="009A1A63">
        <w:t xml:space="preserve">This Report will be organized into sections as outlining in Resolution </w:t>
      </w:r>
      <w:r w:rsidRPr="009A1A63">
        <w:rPr>
          <w:b/>
          <w:bCs/>
        </w:rPr>
        <w:t>772 (WRC-19)</w:t>
      </w:r>
      <w:r w:rsidRPr="009A1A63">
        <w:t xml:space="preserve"> for WRC-23 agenda item 1.6:</w:t>
      </w:r>
    </w:p>
    <w:p w14:paraId="7A99FD86" w14:textId="77777777" w:rsidR="00C01180" w:rsidRPr="009A1A63" w:rsidRDefault="00C01180" w:rsidP="00C01180">
      <w:pPr>
        <w:pStyle w:val="enumlev1"/>
      </w:pPr>
      <w:r w:rsidRPr="009A1A63">
        <w:t xml:space="preserve">Section 2: </w:t>
      </w:r>
      <w:r w:rsidRPr="009A1A63">
        <w:tab/>
        <w:t>Relevant ITU-R Recommendations and Reports.</w:t>
      </w:r>
    </w:p>
    <w:p w14:paraId="009FF1E6" w14:textId="77777777" w:rsidR="00C01180" w:rsidRPr="009A1A63" w:rsidRDefault="00C01180" w:rsidP="00C01180">
      <w:pPr>
        <w:pStyle w:val="enumlev1"/>
      </w:pPr>
      <w:r w:rsidRPr="009A1A63">
        <w:t xml:space="preserve">Section 3: </w:t>
      </w:r>
      <w:r w:rsidRPr="009A1A63">
        <w:tab/>
        <w:t>To study spectrum needs for communications between stations on board sub</w:t>
      </w:r>
      <w:r w:rsidRPr="009A1A63">
        <w:noBreakHyphen/>
        <w:t>orbital vehicles and terrestrial/space stations.</w:t>
      </w:r>
    </w:p>
    <w:p w14:paraId="130FAD8B" w14:textId="77777777" w:rsidR="00C01180" w:rsidRPr="009A1A63" w:rsidRDefault="00C01180" w:rsidP="00C01180">
      <w:pPr>
        <w:pStyle w:val="enumlev1"/>
      </w:pPr>
      <w:r w:rsidRPr="009A1A63">
        <w:t xml:space="preserve">Section 4: </w:t>
      </w:r>
      <w:r w:rsidRPr="009A1A63">
        <w:tab/>
        <w:t xml:space="preserve">To study appropriate modification, if any, to the Radio Regulations, excluding any new allocations or changes to the existing allocations in RR Article </w:t>
      </w:r>
      <w:r w:rsidRPr="009A1A63">
        <w:rPr>
          <w:b/>
          <w:bCs/>
        </w:rPr>
        <w:t>5</w:t>
      </w:r>
      <w:r w:rsidRPr="009A1A63">
        <w:t>, to</w:t>
      </w:r>
      <w:r>
        <w:t xml:space="preserve"> </w:t>
      </w:r>
      <w:r w:rsidRPr="009A1A63">
        <w:t>accommodate stations on-board sub-orbital vehicles.</w:t>
      </w:r>
    </w:p>
    <w:p w14:paraId="5B816EAF" w14:textId="77777777" w:rsidR="00C01180" w:rsidRPr="009A1A63" w:rsidRDefault="00C01180" w:rsidP="00C01180">
      <w:pPr>
        <w:pStyle w:val="enumlev1"/>
      </w:pPr>
      <w:r w:rsidRPr="009A1A63">
        <w:t xml:space="preserve">Section 5: </w:t>
      </w:r>
      <w:r w:rsidRPr="009A1A63">
        <w:tab/>
        <w:t>Summary of studies.</w:t>
      </w:r>
      <w:r w:rsidRPr="009A1A63">
        <w:rPr>
          <w:b/>
          <w:sz w:val="28"/>
        </w:rPr>
        <w:t>]</w:t>
      </w:r>
    </w:p>
    <w:p w14:paraId="0F8015F8" w14:textId="77777777" w:rsidR="00C01180" w:rsidRPr="009A1A63" w:rsidRDefault="00C01180" w:rsidP="00C01180">
      <w:pPr>
        <w:pStyle w:val="Heading1"/>
      </w:pPr>
      <w:bookmarkStart w:id="19" w:name="_Hlk32223663"/>
      <w:r w:rsidRPr="009A1A63">
        <w:t>2</w:t>
      </w:r>
      <w:r w:rsidRPr="009A1A63">
        <w:tab/>
        <w:t>Relevant ITU-R Recommendations and Reports</w:t>
      </w:r>
    </w:p>
    <w:bookmarkEnd w:id="19"/>
    <w:p w14:paraId="3FD7738E" w14:textId="77777777" w:rsidR="00C01180" w:rsidRPr="009C094B" w:rsidRDefault="00C01180" w:rsidP="00C01180">
      <w:pPr>
        <w:ind w:left="3600" w:hanging="3600"/>
        <w:rPr>
          <w:b/>
          <w:bCs/>
          <w:lang w:eastAsia="ja-JP"/>
        </w:rPr>
      </w:pPr>
      <w:r w:rsidRPr="009C094B">
        <w:rPr>
          <w:b/>
          <w:bCs/>
          <w:lang w:eastAsia="ja-JP"/>
        </w:rPr>
        <w:t>Recommendations:</w:t>
      </w:r>
    </w:p>
    <w:p w14:paraId="4778EBB9" w14:textId="77777777" w:rsidR="00C01180" w:rsidRPr="009A1A63" w:rsidRDefault="00C01180" w:rsidP="00C01180">
      <w:pPr>
        <w:ind w:left="1814" w:hanging="1814"/>
        <w:rPr>
          <w:i/>
          <w:iCs/>
          <w:lang w:eastAsia="ja-JP"/>
        </w:rPr>
      </w:pPr>
      <w:r w:rsidRPr="009A1A63">
        <w:rPr>
          <w:lang w:eastAsia="ja-JP"/>
        </w:rPr>
        <w:t xml:space="preserve">ITU-R </w:t>
      </w:r>
      <w:hyperlink r:id="rId13" w:history="1">
        <w:r w:rsidRPr="009C094B">
          <w:rPr>
            <w:rStyle w:val="Hyperlink"/>
            <w:lang w:eastAsia="ja-JP"/>
          </w:rPr>
          <w:t>M.1787-3</w:t>
        </w:r>
      </w:hyperlink>
      <w:r>
        <w:rPr>
          <w:lang w:eastAsia="ja-JP"/>
        </w:rPr>
        <w:tab/>
      </w:r>
      <w:r w:rsidRPr="009A1A63">
        <w:rPr>
          <w:i/>
          <w:iCs/>
          <w:lang w:eastAsia="ja-JP"/>
        </w:rPr>
        <w:t>General characteristics of the systems and networks of radionavigation-satellite services</w:t>
      </w:r>
    </w:p>
    <w:p w14:paraId="04F7E995" w14:textId="77777777" w:rsidR="00C01180" w:rsidRDefault="00C01180" w:rsidP="00C01180">
      <w:pPr>
        <w:ind w:left="1814" w:hanging="1814"/>
        <w:rPr>
          <w:lang w:eastAsia="ja-JP"/>
        </w:rPr>
      </w:pPr>
      <w:r w:rsidRPr="009A1A63">
        <w:rPr>
          <w:lang w:eastAsia="ja-JP"/>
        </w:rPr>
        <w:t xml:space="preserve">ITU-R </w:t>
      </w:r>
      <w:hyperlink r:id="rId14" w:history="1">
        <w:r w:rsidRPr="009C094B">
          <w:rPr>
            <w:rStyle w:val="Hyperlink"/>
            <w:lang w:eastAsia="ja-JP"/>
          </w:rPr>
          <w:t>M.1903-1</w:t>
        </w:r>
      </w:hyperlink>
      <w:r w:rsidRPr="009A1A63">
        <w:rPr>
          <w:lang w:eastAsia="ja-JP"/>
        </w:rPr>
        <w:t xml:space="preserve"> </w:t>
      </w:r>
      <w:r>
        <w:rPr>
          <w:lang w:eastAsia="ja-JP"/>
        </w:rPr>
        <w:tab/>
      </w:r>
      <w:r w:rsidRPr="009C094B">
        <w:rPr>
          <w:i/>
          <w:iCs/>
          <w:spacing w:val="-4"/>
          <w:lang w:eastAsia="ja-JP"/>
        </w:rPr>
        <w:t xml:space="preserve">Characteristics and protection criteria for receiving earth stations in the radionavigation-satellite service (space-to-Earth) and receivers in the aeronautical radionavigation service operating in the band 1 559-1 610 </w:t>
      </w:r>
      <w:proofErr w:type="gramStart"/>
      <w:r w:rsidRPr="009C094B">
        <w:rPr>
          <w:i/>
          <w:iCs/>
          <w:spacing w:val="-4"/>
          <w:lang w:eastAsia="ja-JP"/>
        </w:rPr>
        <w:t>MHz</w:t>
      </w:r>
      <w:proofErr w:type="gramEnd"/>
    </w:p>
    <w:p w14:paraId="35C8B6A5" w14:textId="77777777" w:rsidR="00C01180" w:rsidRPr="009A1A63" w:rsidRDefault="00C01180" w:rsidP="00C01180">
      <w:pPr>
        <w:ind w:left="1814" w:hanging="1814"/>
        <w:rPr>
          <w:i/>
          <w:iCs/>
          <w:lang w:eastAsia="ja-JP"/>
        </w:rPr>
      </w:pPr>
      <w:r w:rsidRPr="009A1A63">
        <w:rPr>
          <w:lang w:eastAsia="ja-JP"/>
        </w:rPr>
        <w:t xml:space="preserve">ITU-R </w:t>
      </w:r>
      <w:hyperlink r:id="rId15" w:history="1">
        <w:r w:rsidRPr="009C094B">
          <w:rPr>
            <w:rStyle w:val="Hyperlink"/>
            <w:lang w:eastAsia="ja-JP"/>
          </w:rPr>
          <w:t>M.1905-1</w:t>
        </w:r>
      </w:hyperlink>
      <w:r w:rsidRPr="009A1A63">
        <w:rPr>
          <w:lang w:eastAsia="ja-JP"/>
        </w:rPr>
        <w:t xml:space="preserve"> </w:t>
      </w:r>
      <w:r>
        <w:rPr>
          <w:lang w:eastAsia="ja-JP"/>
        </w:rPr>
        <w:tab/>
      </w:r>
      <w:r w:rsidRPr="009A1A63">
        <w:rPr>
          <w:i/>
          <w:iCs/>
          <w:spacing w:val="-4"/>
          <w:lang w:eastAsia="ja-JP"/>
        </w:rPr>
        <w:t xml:space="preserve">Characteristics for RNSS receivers in the </w:t>
      </w:r>
      <w:r w:rsidRPr="009A1A63">
        <w:rPr>
          <w:i/>
          <w:iCs/>
          <w:lang w:eastAsia="ja-JP"/>
        </w:rPr>
        <w:t>frequency bands 1</w:t>
      </w:r>
      <w:r>
        <w:rPr>
          <w:i/>
          <w:iCs/>
          <w:lang w:eastAsia="ja-JP"/>
        </w:rPr>
        <w:t> </w:t>
      </w:r>
      <w:r w:rsidRPr="009A1A63">
        <w:rPr>
          <w:i/>
          <w:iCs/>
          <w:lang w:eastAsia="ja-JP"/>
        </w:rPr>
        <w:t>164-1 215 MHz</w:t>
      </w:r>
    </w:p>
    <w:p w14:paraId="7013B6A6" w14:textId="77777777" w:rsidR="00C01180" w:rsidRPr="00D17525" w:rsidRDefault="00C01180" w:rsidP="00C01180">
      <w:pPr>
        <w:spacing w:before="240" w:after="120"/>
        <w:ind w:left="1814" w:hanging="1814"/>
        <w:rPr>
          <w:b/>
          <w:bCs/>
        </w:rPr>
      </w:pPr>
      <w:r w:rsidRPr="00D17525">
        <w:rPr>
          <w:b/>
          <w:bCs/>
        </w:rPr>
        <w:t>Report:</w:t>
      </w:r>
    </w:p>
    <w:p w14:paraId="3F52EEEC" w14:textId="77777777" w:rsidR="00C01180" w:rsidRPr="009A1A63" w:rsidRDefault="00C01180" w:rsidP="00C01180">
      <w:pPr>
        <w:ind w:left="3600" w:hanging="3600"/>
        <w:rPr>
          <w:i/>
          <w:iCs/>
        </w:rPr>
      </w:pPr>
      <w:r w:rsidRPr="009A1A63">
        <w:t xml:space="preserve">ITU-R </w:t>
      </w:r>
      <w:hyperlink r:id="rId16" w:history="1">
        <w:r w:rsidRPr="00D17525">
          <w:rPr>
            <w:rStyle w:val="Hyperlink"/>
          </w:rPr>
          <w:t>M.2477-0</w:t>
        </w:r>
      </w:hyperlink>
      <w:r>
        <w:tab/>
      </w:r>
      <w:r w:rsidRPr="009A1A63">
        <w:rPr>
          <w:i/>
          <w:iCs/>
        </w:rPr>
        <w:t>Radiocommunications for suborbital vehicles</w:t>
      </w:r>
    </w:p>
    <w:p w14:paraId="6BA4ADDF" w14:textId="5DA6A832" w:rsidR="00C01180" w:rsidRPr="009A1A63" w:rsidRDefault="00C01180" w:rsidP="00C01180">
      <w:pPr>
        <w:pStyle w:val="Heading1"/>
      </w:pPr>
      <w:r w:rsidRPr="009A1A63">
        <w:t>3</w:t>
      </w:r>
      <w:r w:rsidRPr="009A1A63">
        <w:tab/>
        <w:t>Spectrum needs for communications between stations on-board sub</w:t>
      </w:r>
      <w:r w:rsidRPr="009A1A63">
        <w:noBreakHyphen/>
        <w:t xml:space="preserve">orbital vehicles and terrestrial/space </w:t>
      </w:r>
      <w:proofErr w:type="gramStart"/>
      <w:r w:rsidRPr="009A1A63">
        <w:t>stations</w:t>
      </w:r>
      <w:proofErr w:type="gramEnd"/>
    </w:p>
    <w:p w14:paraId="78015256" w14:textId="1BD91A56" w:rsidR="0024518E" w:rsidRDefault="009852BF" w:rsidP="00C01180">
      <w:pPr>
        <w:rPr>
          <w:ins w:id="20" w:author="USA" w:date="2021-02-26T11:48:00Z"/>
          <w:shd w:val="clear" w:color="auto" w:fill="FFFFFF"/>
          <w:lang w:eastAsia="zh-CN"/>
        </w:rPr>
      </w:pPr>
      <w:bookmarkStart w:id="21" w:name="OLE_LINK11"/>
      <w:ins w:id="22" w:author="FAA" w:date="2021-03-01T14:55:00Z">
        <w:r>
          <w:rPr>
            <w:shd w:val="clear" w:color="auto" w:fill="FFFFFF"/>
            <w:lang w:eastAsia="zh-CN"/>
          </w:rPr>
          <w:t>According to</w:t>
        </w:r>
      </w:ins>
      <w:ins w:id="23" w:author="USA" w:date="2021-02-26T11:48:00Z">
        <w:r w:rsidR="0024518E">
          <w:rPr>
            <w:shd w:val="clear" w:color="auto" w:fill="FFFFFF"/>
            <w:lang w:eastAsia="zh-CN"/>
          </w:rPr>
          <w:t xml:space="preserve"> Report ITU</w:t>
        </w:r>
      </w:ins>
      <w:ins w:id="24" w:author="USA" w:date="2021-02-26T11:49:00Z">
        <w:r w:rsidR="0024518E">
          <w:rPr>
            <w:shd w:val="clear" w:color="auto" w:fill="FFFFFF"/>
            <w:lang w:eastAsia="zh-CN"/>
          </w:rPr>
          <w:t xml:space="preserve">-R M.2477, </w:t>
        </w:r>
      </w:ins>
      <w:ins w:id="25" w:author="FAA" w:date="2021-03-01T14:52:00Z">
        <w:r>
          <w:rPr>
            <w:shd w:val="clear" w:color="auto" w:fill="FFFFFF"/>
            <w:lang w:eastAsia="zh-CN"/>
          </w:rPr>
          <w:t xml:space="preserve">a </w:t>
        </w:r>
      </w:ins>
      <w:ins w:id="26" w:author="USA" w:date="2021-02-26T11:49:00Z">
        <w:r w:rsidR="0024518E">
          <w:rPr>
            <w:shd w:val="clear" w:color="auto" w:fill="FFFFFF"/>
            <w:lang w:eastAsia="zh-CN"/>
          </w:rPr>
          <w:t>suborbital vehicle</w:t>
        </w:r>
      </w:ins>
      <w:ins w:id="27" w:author="USA" w:date="2021-02-26T12:03:00Z">
        <w:r w:rsidR="005C3E0F">
          <w:rPr>
            <w:shd w:val="clear" w:color="auto" w:fill="FFFFFF"/>
            <w:lang w:eastAsia="zh-CN"/>
          </w:rPr>
          <w:t xml:space="preserve"> (</w:t>
        </w:r>
        <w:proofErr w:type="spellStart"/>
        <w:r w:rsidR="005C3E0F">
          <w:rPr>
            <w:shd w:val="clear" w:color="auto" w:fill="FFFFFF"/>
            <w:lang w:eastAsia="zh-CN"/>
          </w:rPr>
          <w:t>SoV</w:t>
        </w:r>
        <w:proofErr w:type="spellEnd"/>
        <w:r w:rsidR="005C3E0F">
          <w:rPr>
            <w:shd w:val="clear" w:color="auto" w:fill="FFFFFF"/>
            <w:lang w:eastAsia="zh-CN"/>
          </w:rPr>
          <w:t>)</w:t>
        </w:r>
      </w:ins>
      <w:ins w:id="28" w:author="USA" w:date="2021-02-26T11:49:00Z">
        <w:r w:rsidR="0024518E">
          <w:rPr>
            <w:shd w:val="clear" w:color="auto" w:fill="FFFFFF"/>
            <w:lang w:eastAsia="zh-CN"/>
          </w:rPr>
          <w:t xml:space="preserve"> is a vehicle executing suborbital flight</w:t>
        </w:r>
      </w:ins>
      <w:ins w:id="29" w:author="FAA" w:date="2021-03-01T14:54:00Z">
        <w:r>
          <w:rPr>
            <w:shd w:val="clear" w:color="auto" w:fill="FFFFFF"/>
            <w:lang w:eastAsia="zh-CN"/>
          </w:rPr>
          <w:t xml:space="preserve"> and</w:t>
        </w:r>
      </w:ins>
      <w:ins w:id="30" w:author="USA" w:date="2021-02-26T11:49:00Z">
        <w:r w:rsidR="0024518E">
          <w:rPr>
            <w:shd w:val="clear" w:color="auto" w:fill="FFFFFF"/>
            <w:lang w:eastAsia="zh-CN"/>
          </w:rPr>
          <w:t xml:space="preserve"> </w:t>
        </w:r>
      </w:ins>
      <w:ins w:id="31" w:author="FAA" w:date="2021-03-01T14:54:00Z">
        <w:r>
          <w:rPr>
            <w:shd w:val="clear" w:color="auto" w:fill="FFFFFF"/>
            <w:lang w:eastAsia="zh-CN"/>
          </w:rPr>
          <w:t>s</w:t>
        </w:r>
      </w:ins>
      <w:ins w:id="32" w:author="USA" w:date="2021-02-26T11:50:00Z">
        <w:r w:rsidR="0024518E">
          <w:rPr>
            <w:shd w:val="clear" w:color="auto" w:fill="FFFFFF"/>
            <w:lang w:eastAsia="zh-CN"/>
          </w:rPr>
          <w:t>uborbital flight is defined as the intentional flight of a ve</w:t>
        </w:r>
      </w:ins>
      <w:ins w:id="33" w:author="USA" w:date="2021-02-26T11:51:00Z">
        <w:r w:rsidR="0024518E">
          <w:rPr>
            <w:shd w:val="clear" w:color="auto" w:fill="FFFFFF"/>
            <w:lang w:eastAsia="zh-CN"/>
          </w:rPr>
          <w:t xml:space="preserve">hicle expected to reach the upper atmosphere with a portion of its flight path that may occur in space without completing a full orbit around the </w:t>
        </w:r>
      </w:ins>
      <w:ins w:id="34" w:author="USA" w:date="2021-02-26T11:52:00Z">
        <w:r w:rsidR="0024518E">
          <w:rPr>
            <w:shd w:val="clear" w:color="auto" w:fill="FFFFFF"/>
            <w:lang w:eastAsia="zh-CN"/>
          </w:rPr>
          <w:t xml:space="preserve">Earth before </w:t>
        </w:r>
        <w:proofErr w:type="gramStart"/>
        <w:r w:rsidR="0024518E">
          <w:rPr>
            <w:shd w:val="clear" w:color="auto" w:fill="FFFFFF"/>
            <w:lang w:eastAsia="zh-CN"/>
          </w:rPr>
          <w:t>returning back</w:t>
        </w:r>
        <w:proofErr w:type="gramEnd"/>
        <w:r w:rsidR="0024518E">
          <w:rPr>
            <w:shd w:val="clear" w:color="auto" w:fill="FFFFFF"/>
            <w:lang w:eastAsia="zh-CN"/>
          </w:rPr>
          <w:t xml:space="preserve"> to the surface of the Earth.</w:t>
        </w:r>
      </w:ins>
      <w:ins w:id="35" w:author="USA" w:date="2021-02-27T14:48:00Z">
        <w:del w:id="36" w:author="FAA" w:date="2021-03-01T14:56:00Z">
          <w:r w:rsidR="002D7266" w:rsidDel="009852BF">
            <w:rPr>
              <w:shd w:val="clear" w:color="auto" w:fill="FFFFFF"/>
              <w:lang w:eastAsia="zh-CN"/>
            </w:rPr>
            <w:delText xml:space="preserve"> </w:delText>
          </w:r>
        </w:del>
      </w:ins>
    </w:p>
    <w:p w14:paraId="27AF318F" w14:textId="746F9703" w:rsidR="00C01180" w:rsidRPr="009A1A63" w:rsidRDefault="00C01180" w:rsidP="00C01180">
      <w:pPr>
        <w:rPr>
          <w:shd w:val="clear" w:color="auto" w:fill="FFFFFF"/>
          <w:lang w:eastAsia="zh-CN"/>
        </w:rPr>
      </w:pPr>
      <w:r w:rsidRPr="009A1A63">
        <w:rPr>
          <w:shd w:val="clear" w:color="auto" w:fill="FFFFFF"/>
          <w:lang w:eastAsia="zh-CN"/>
        </w:rPr>
        <w:t>Currently, there are a variety of technical solutions to achieve suborbital flight. Launch modes include</w:t>
      </w:r>
      <w:r w:rsidRPr="009A1A63">
        <w:rPr>
          <w:lang w:eastAsia="zh-CN"/>
        </w:rPr>
        <w:t xml:space="preserve"> </w:t>
      </w:r>
      <w:r w:rsidRPr="009A1A63">
        <w:rPr>
          <w:shd w:val="clear" w:color="auto" w:fill="FFFFFF"/>
          <w:lang w:eastAsia="zh-CN"/>
        </w:rPr>
        <w:t>horizontal and vertical, landing modes include horizontal landing and vertical landing, recovery modes include self-controlled return and parachute recovery, and thrust modes include rocket power and combined power.</w:t>
      </w:r>
      <w:bookmarkEnd w:id="21"/>
      <w:r w:rsidRPr="009A1A63">
        <w:rPr>
          <w:shd w:val="clear" w:color="auto" w:fill="FFFFFF"/>
          <w:lang w:eastAsia="zh-CN"/>
        </w:rPr>
        <w:t xml:space="preserve"> Suborbital flights can be implemented by different combinations of the above modes. Figure 1 shows examples of the operational concepts of a suborbital flight.</w:t>
      </w:r>
    </w:p>
    <w:p w14:paraId="070D0402" w14:textId="77777777" w:rsidR="00C01180" w:rsidRPr="009A1A63" w:rsidRDefault="00C01180" w:rsidP="00C01180">
      <w:pPr>
        <w:pStyle w:val="FigureNo"/>
        <w:rPr>
          <w:shd w:val="clear" w:color="auto" w:fill="FFFFFF"/>
        </w:rPr>
      </w:pPr>
      <w:r w:rsidRPr="009A1A63">
        <w:lastRenderedPageBreak/>
        <w:t>Figure</w:t>
      </w:r>
      <w:r w:rsidRPr="009A1A63">
        <w:rPr>
          <w:shd w:val="clear" w:color="auto" w:fill="FFFFFF"/>
        </w:rPr>
        <w:t xml:space="preserve"> 1</w:t>
      </w:r>
    </w:p>
    <w:p w14:paraId="195F7807" w14:textId="77777777" w:rsidR="00C01180" w:rsidRPr="009A1A63" w:rsidRDefault="00C01180" w:rsidP="00C01180">
      <w:pPr>
        <w:pStyle w:val="Figuretitle"/>
      </w:pPr>
      <w:r w:rsidRPr="009A1A63">
        <w:t>Examples of the operational concepts of suborbital flight</w:t>
      </w:r>
    </w:p>
    <w:p w14:paraId="7E8C59F7" w14:textId="77777777" w:rsidR="00C01180" w:rsidRPr="009A1A63" w:rsidRDefault="00C01180" w:rsidP="00C01180">
      <w:pPr>
        <w:pStyle w:val="Figure"/>
      </w:pPr>
      <w:r w:rsidRPr="009A1A63">
        <w:rPr>
          <w:noProof/>
          <w:lang w:val="en-US"/>
        </w:rPr>
        <w:drawing>
          <wp:inline distT="0" distB="0" distL="0" distR="0" wp14:anchorId="5A2DC634" wp14:editId="291993A1">
            <wp:extent cx="5760720" cy="1798157"/>
            <wp:effectExtent l="0" t="0" r="0" b="0"/>
            <wp:docPr id="58"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60720" cy="1798157"/>
                    </a:xfrm>
                    <a:prstGeom prst="rect">
                      <a:avLst/>
                    </a:prstGeom>
                    <a:noFill/>
                  </pic:spPr>
                </pic:pic>
              </a:graphicData>
            </a:graphic>
          </wp:inline>
        </w:drawing>
      </w:r>
    </w:p>
    <w:p w14:paraId="1EDFAEDD" w14:textId="108E223B" w:rsidR="009852BF" w:rsidRDefault="00C01180" w:rsidP="00C01180">
      <w:pPr>
        <w:rPr>
          <w:ins w:id="37" w:author="FAA" w:date="2021-03-01T14:56:00Z"/>
        </w:rPr>
      </w:pPr>
      <w:r w:rsidRPr="009A1A63">
        <w:t>With the rapid development of the various suborbital flight concepts in recent years, such as hypersonic flight and reusable carrier rocket technology, suborbital flight has become an operational reality, which supports a wide range of fields including education, transportation, tourism, and scientific research. Current research and development aim to enable suborbital vehicles to be capable of carrying several thousand kilograms of cargo and passengers by 2035 and up to 6 000 flights per year by 2045.</w:t>
      </w:r>
    </w:p>
    <w:p w14:paraId="6D56AB54" w14:textId="2A45549D" w:rsidR="003B01E8" w:rsidDel="00372D29" w:rsidRDefault="009852BF" w:rsidP="00C01180">
      <w:pPr>
        <w:rPr>
          <w:ins w:id="38" w:author="USA" w:date="2021-02-26T12:00:00Z"/>
          <w:del w:id="39" w:author="FAA" w:date="2021-03-01T15:20:00Z"/>
        </w:rPr>
      </w:pPr>
      <w:ins w:id="40" w:author="FAA" w:date="2021-03-01T14:57:00Z">
        <w:r>
          <w:t>There are use</w:t>
        </w:r>
      </w:ins>
      <w:ins w:id="41" w:author="FAA" w:date="2021-03-01T14:58:00Z">
        <w:r>
          <w:t>-</w:t>
        </w:r>
      </w:ins>
      <w:ins w:id="42" w:author="FAA" w:date="2021-03-01T14:57:00Z">
        <w:r>
          <w:t xml:space="preserve">cases </w:t>
        </w:r>
      </w:ins>
      <w:ins w:id="43" w:author="FAA" w:date="2021-03-01T14:58:00Z">
        <w:r>
          <w:t>for suborbital flight that are much sooner than 2035</w:t>
        </w:r>
      </w:ins>
      <w:ins w:id="44" w:author="USA" w:date="2021-02-25T16:10:00Z">
        <w:r w:rsidR="00217647">
          <w:t xml:space="preserve">. </w:t>
        </w:r>
      </w:ins>
      <w:ins w:id="45" w:author="FAA" w:date="2021-03-01T14:59:00Z">
        <w:r>
          <w:t>One commer</w:t>
        </w:r>
        <w:r w:rsidR="006E1599">
          <w:t xml:space="preserve">cial space transportation </w:t>
        </w:r>
      </w:ins>
      <w:ins w:id="46" w:author="FAA" w:date="2021-03-01T15:06:00Z">
        <w:r w:rsidR="006E1599">
          <w:t>operator</w:t>
        </w:r>
      </w:ins>
      <w:ins w:id="47" w:author="USA" w:date="2021-02-25T15:33:00Z">
        <w:r w:rsidR="00F20620">
          <w:t xml:space="preserve"> </w:t>
        </w:r>
      </w:ins>
      <w:ins w:id="48" w:author="FAA" w:date="2021-03-01T15:00:00Z">
        <w:r w:rsidR="006E1599">
          <w:t xml:space="preserve">is currently </w:t>
        </w:r>
      </w:ins>
      <w:ins w:id="49" w:author="FAA" w:date="2021-03-01T15:01:00Z">
        <w:r w:rsidR="006E1599">
          <w:t>testing</w:t>
        </w:r>
      </w:ins>
      <w:ins w:id="50" w:author="FAA" w:date="2021-03-01T15:00:00Z">
        <w:r>
          <w:t xml:space="preserve"> a launch vehicle </w:t>
        </w:r>
      </w:ins>
      <w:ins w:id="51" w:author="FAA" w:date="2021-03-01T15:01:00Z">
        <w:r w:rsidR="006E1599">
          <w:t xml:space="preserve">with </w:t>
        </w:r>
      </w:ins>
      <w:ins w:id="52" w:author="USA" w:date="2021-02-25T15:33:00Z">
        <w:r w:rsidR="00F20620">
          <w:t>plans to launch its first</w:t>
        </w:r>
      </w:ins>
      <w:ins w:id="53" w:author="USA" w:date="2021-02-25T15:34:00Z">
        <w:r w:rsidR="00F20620">
          <w:t xml:space="preserve"> </w:t>
        </w:r>
      </w:ins>
      <w:ins w:id="54" w:author="FAA" w:date="2021-03-01T15:01:00Z">
        <w:r w:rsidR="006E1599">
          <w:t xml:space="preserve">operational </w:t>
        </w:r>
      </w:ins>
      <w:ins w:id="55" w:author="USA" w:date="2021-02-25T15:34:00Z">
        <w:r w:rsidR="00F20620">
          <w:t xml:space="preserve">flight carrying up to </w:t>
        </w:r>
      </w:ins>
      <w:ins w:id="56" w:author="FAA" w:date="2021-03-01T15:05:00Z">
        <w:r w:rsidR="006E1599">
          <w:t>six passengers</w:t>
        </w:r>
      </w:ins>
      <w:ins w:id="57" w:author="USA" w:date="2021-02-25T15:35:00Z">
        <w:r w:rsidR="00F20620">
          <w:t xml:space="preserve"> to </w:t>
        </w:r>
      </w:ins>
      <w:ins w:id="58" w:author="USA" w:date="2021-02-25T15:36:00Z">
        <w:r w:rsidR="00F20620">
          <w:t xml:space="preserve">beyond the Karman line </w:t>
        </w:r>
      </w:ins>
      <w:ins w:id="59" w:author="USA" w:date="2021-02-25T15:37:00Z">
        <w:r w:rsidR="00F20620">
          <w:t>(</w:t>
        </w:r>
      </w:ins>
      <w:ins w:id="60" w:author="FAA" w:date="2021-03-01T15:01:00Z">
        <w:r w:rsidR="006E1599">
          <w:t xml:space="preserve">the unofficial </w:t>
        </w:r>
      </w:ins>
      <w:ins w:id="61" w:author="USA" w:date="2021-02-25T15:37:00Z">
        <w:r w:rsidR="00F20620">
          <w:t>boundary between the Earth’s atmosphere and space)</w:t>
        </w:r>
      </w:ins>
      <w:ins w:id="62" w:author="USA" w:date="2021-02-25T15:35:00Z">
        <w:r w:rsidR="00F20620">
          <w:t xml:space="preserve">, using </w:t>
        </w:r>
      </w:ins>
      <w:ins w:id="63" w:author="FAA" w:date="2021-03-01T15:02:00Z">
        <w:r w:rsidR="006E1599">
          <w:t>a</w:t>
        </w:r>
      </w:ins>
      <w:ins w:id="64" w:author="USA" w:date="2021-02-25T15:35:00Z">
        <w:r w:rsidR="00F20620">
          <w:t xml:space="preserve"> reusable s</w:t>
        </w:r>
      </w:ins>
      <w:ins w:id="65" w:author="USA" w:date="2021-02-25T15:36:00Z">
        <w:r w:rsidR="00F20620">
          <w:t>uborbital rocket</w:t>
        </w:r>
      </w:ins>
      <w:ins w:id="66" w:author="USA" w:date="2021-02-25T15:37:00Z">
        <w:r w:rsidR="00F20620">
          <w:t xml:space="preserve">, </w:t>
        </w:r>
      </w:ins>
      <w:ins w:id="67" w:author="USA" w:date="2021-02-26T11:45:00Z">
        <w:r w:rsidR="003B01E8">
          <w:t>in</w:t>
        </w:r>
      </w:ins>
      <w:ins w:id="68" w:author="USA" w:date="2021-02-25T15:37:00Z">
        <w:r w:rsidR="00F20620">
          <w:t xml:space="preserve"> </w:t>
        </w:r>
      </w:ins>
      <w:ins w:id="69" w:author="USA" w:date="2021-02-26T11:45:00Z">
        <w:r w:rsidR="003B01E8">
          <w:t>early</w:t>
        </w:r>
      </w:ins>
      <w:ins w:id="70" w:author="USA" w:date="2021-02-25T15:37:00Z">
        <w:r w:rsidR="00F20620">
          <w:t xml:space="preserve"> 2021.</w:t>
        </w:r>
      </w:ins>
      <w:ins w:id="71" w:author="USA" w:date="2021-02-25T15:40:00Z">
        <w:r w:rsidR="00F20620">
          <w:t xml:space="preserve"> </w:t>
        </w:r>
      </w:ins>
      <w:ins w:id="72" w:author="USA" w:date="2021-02-25T15:41:00Z">
        <w:r w:rsidR="00F20620">
          <w:t xml:space="preserve">The </w:t>
        </w:r>
      </w:ins>
      <w:ins w:id="73" w:author="FAA" w:date="2021-03-01T15:03:00Z">
        <w:r w:rsidR="006E1599">
          <w:t>suborbital flight is planned to achieve</w:t>
        </w:r>
      </w:ins>
      <w:ins w:id="74" w:author="USA" w:date="2021-02-25T15:41:00Z">
        <w:r w:rsidR="00F20620">
          <w:t xml:space="preserve"> </w:t>
        </w:r>
      </w:ins>
      <w:ins w:id="75" w:author="USA" w:date="2021-02-25T15:42:00Z">
        <w:r w:rsidR="00F20620">
          <w:t xml:space="preserve">a Mach 3 </w:t>
        </w:r>
      </w:ins>
      <w:ins w:id="76" w:author="FAA" w:date="2021-03-01T15:03:00Z">
        <w:r w:rsidR="006E1599">
          <w:t>velocity</w:t>
        </w:r>
      </w:ins>
      <w:ins w:id="77" w:author="USA" w:date="2021-02-25T15:42:00Z">
        <w:r w:rsidR="00F20620">
          <w:t xml:space="preserve"> during </w:t>
        </w:r>
      </w:ins>
      <w:ins w:id="78" w:author="FAA" w:date="2021-03-01T15:04:00Z">
        <w:r w:rsidR="006E1599">
          <w:t>launch</w:t>
        </w:r>
      </w:ins>
      <w:ins w:id="79" w:author="USA" w:date="2021-02-25T15:43:00Z">
        <w:r w:rsidR="00CB1B41">
          <w:t xml:space="preserve"> and will spend a few minutes in</w:t>
        </w:r>
      </w:ins>
      <w:ins w:id="80" w:author="USA" w:date="2021-02-25T15:44:00Z">
        <w:r w:rsidR="00CB1B41">
          <w:t xml:space="preserve"> zero gravity before</w:t>
        </w:r>
      </w:ins>
      <w:ins w:id="81" w:author="USA" w:date="2021-02-25T16:12:00Z">
        <w:r w:rsidR="00217647">
          <w:t xml:space="preserve"> deploying</w:t>
        </w:r>
      </w:ins>
      <w:ins w:id="82" w:author="USA" w:date="2021-02-25T15:44:00Z">
        <w:r w:rsidR="00CB1B41">
          <w:t xml:space="preserve"> parachutes </w:t>
        </w:r>
      </w:ins>
      <w:ins w:id="83" w:author="USA" w:date="2021-02-25T16:12:00Z">
        <w:r w:rsidR="00217647">
          <w:t>to</w:t>
        </w:r>
      </w:ins>
      <w:ins w:id="84" w:author="USA" w:date="2021-02-25T15:44:00Z">
        <w:r w:rsidR="00CB1B41">
          <w:t xml:space="preserve"> </w:t>
        </w:r>
      </w:ins>
      <w:proofErr w:type="gramStart"/>
      <w:ins w:id="85" w:author="FAA" w:date="2021-03-01T15:04:00Z">
        <w:r w:rsidR="006E1599">
          <w:t>return</w:t>
        </w:r>
      </w:ins>
      <w:ins w:id="86" w:author="USA" w:date="2021-02-25T15:44:00Z">
        <w:r w:rsidR="00CB1B41">
          <w:t xml:space="preserve"> back</w:t>
        </w:r>
        <w:proofErr w:type="gramEnd"/>
        <w:r w:rsidR="00CB1B41">
          <w:t xml:space="preserve"> to the </w:t>
        </w:r>
      </w:ins>
      <w:ins w:id="87" w:author="FAA" w:date="2021-03-01T15:04:00Z">
        <w:r w:rsidR="006E1599">
          <w:t>surface of the E</w:t>
        </w:r>
      </w:ins>
      <w:ins w:id="88" w:author="USA" w:date="2021-02-25T15:44:00Z">
        <w:r w:rsidR="00CB1B41">
          <w:t>arth.</w:t>
        </w:r>
      </w:ins>
      <w:ins w:id="89" w:author="USA" w:date="2021-02-25T15:47:00Z">
        <w:r w:rsidR="00CB1B41">
          <w:t xml:space="preserve"> </w:t>
        </w:r>
      </w:ins>
      <w:ins w:id="90" w:author="FAA" w:date="2021-03-01T15:05:00Z">
        <w:r w:rsidR="006E1599">
          <w:t>Another commercial space transportation operator</w:t>
        </w:r>
      </w:ins>
      <w:ins w:id="91" w:author="USA" w:date="2021-02-25T15:52:00Z">
        <w:r w:rsidR="00CB1B41">
          <w:t xml:space="preserve"> expects to take its first passengers int</w:t>
        </w:r>
      </w:ins>
      <w:ins w:id="92" w:author="USA" w:date="2021-02-25T15:53:00Z">
        <w:r w:rsidR="00CB1B41">
          <w:t>o space late</w:t>
        </w:r>
      </w:ins>
      <w:ins w:id="93" w:author="USA" w:date="2021-02-27T15:47:00Z">
        <w:r w:rsidR="00EC5AE5">
          <w:t xml:space="preserve"> 2021</w:t>
        </w:r>
      </w:ins>
      <w:ins w:id="94" w:author="USA" w:date="2021-02-25T15:53:00Z">
        <w:r w:rsidR="00C337EE">
          <w:t>.</w:t>
        </w:r>
      </w:ins>
      <w:ins w:id="95" w:author="USA" w:date="2021-02-25T15:54:00Z">
        <w:r w:rsidR="00C337EE" w:rsidRPr="003D487A">
          <w:t xml:space="preserve"> </w:t>
        </w:r>
      </w:ins>
      <w:ins w:id="96" w:author="FAA" w:date="2021-03-01T15:06:00Z">
        <w:r w:rsidR="006E1599">
          <w:t xml:space="preserve">This suborbital vehicle </w:t>
        </w:r>
      </w:ins>
      <w:ins w:id="97" w:author="USA" w:date="2021-02-25T15:54:00Z">
        <w:r w:rsidR="00C337EE" w:rsidRPr="003D487A">
          <w:t xml:space="preserve">will be </w:t>
        </w:r>
      </w:ins>
      <w:ins w:id="98" w:author="FAA" w:date="2021-03-01T15:07:00Z">
        <w:r w:rsidR="006E1599">
          <w:t>ferried</w:t>
        </w:r>
      </w:ins>
      <w:ins w:id="99" w:author="USA" w:date="2021-02-25T15:54:00Z">
        <w:del w:id="100" w:author="FAA" w:date="2021-03-01T15:07:00Z">
          <w:r w:rsidR="00C337EE" w:rsidRPr="003D487A" w:rsidDel="006E1599">
            <w:delText>taken up</w:delText>
          </w:r>
        </w:del>
        <w:r w:rsidR="00C337EE" w:rsidRPr="003D487A">
          <w:t xml:space="preserve"> by a special </w:t>
        </w:r>
      </w:ins>
      <w:ins w:id="101" w:author="USA" w:date="2021-02-25T16:17:00Z">
        <w:r w:rsidR="003D487A" w:rsidRPr="003D487A">
          <w:t>air</w:t>
        </w:r>
      </w:ins>
      <w:ins w:id="102" w:author="USA" w:date="2021-02-25T15:54:00Z">
        <w:r w:rsidR="00C337EE" w:rsidRPr="003D487A">
          <w:t>plan</w:t>
        </w:r>
      </w:ins>
      <w:ins w:id="103" w:author="USA" w:date="2021-02-25T16:13:00Z">
        <w:r w:rsidR="00217647" w:rsidRPr="003D487A">
          <w:t>e</w:t>
        </w:r>
      </w:ins>
      <w:ins w:id="104" w:author="USA" w:date="2021-02-25T15:54:00Z">
        <w:r w:rsidR="00C337EE" w:rsidRPr="003D487A">
          <w:t xml:space="preserve"> and </w:t>
        </w:r>
      </w:ins>
      <w:ins w:id="105" w:author="USA" w:date="2021-02-25T16:18:00Z">
        <w:r w:rsidR="003D487A" w:rsidRPr="003D487A">
          <w:t>t</w:t>
        </w:r>
      </w:ins>
      <w:ins w:id="106" w:author="FAA" w:date="2021-03-01T15:08:00Z">
        <w:r w:rsidR="006E1599">
          <w:t>hen</w:t>
        </w:r>
      </w:ins>
      <w:ins w:id="107" w:author="USA" w:date="2021-02-25T16:18:00Z">
        <w:r w:rsidR="003D487A" w:rsidRPr="003D487A">
          <w:t xml:space="preserve"> </w:t>
        </w:r>
      </w:ins>
      <w:ins w:id="108" w:author="USA" w:date="2021-02-25T15:54:00Z">
        <w:r w:rsidR="00C337EE" w:rsidRPr="003D487A">
          <w:t xml:space="preserve">released at </w:t>
        </w:r>
      </w:ins>
      <w:ins w:id="109" w:author="USA" w:date="2021-02-25T16:18:00Z">
        <w:r w:rsidR="003D487A" w:rsidRPr="003D487A">
          <w:t xml:space="preserve">a </w:t>
        </w:r>
      </w:ins>
      <w:ins w:id="110" w:author="USA" w:date="2021-02-25T15:54:00Z">
        <w:r w:rsidR="00C337EE" w:rsidRPr="003D487A">
          <w:t>high altitude</w:t>
        </w:r>
      </w:ins>
      <w:ins w:id="111" w:author="FAA" w:date="2021-03-01T15:08:00Z">
        <w:r w:rsidR="006E1599">
          <w:t xml:space="preserve"> for conventional aircraft</w:t>
        </w:r>
      </w:ins>
      <w:ins w:id="112" w:author="USA" w:date="2021-02-25T15:55:00Z">
        <w:r w:rsidR="00C337EE" w:rsidRPr="003D487A">
          <w:t>.</w:t>
        </w:r>
      </w:ins>
      <w:ins w:id="113" w:author="USA" w:date="2021-02-25T16:18:00Z">
        <w:r w:rsidR="003D487A" w:rsidRPr="003D487A">
          <w:t xml:space="preserve"> </w:t>
        </w:r>
      </w:ins>
      <w:ins w:id="114" w:author="FAA" w:date="2021-03-01T15:09:00Z">
        <w:r w:rsidR="006E1599">
          <w:t>This suborbital vehicle, which is</w:t>
        </w:r>
      </w:ins>
      <w:ins w:id="115" w:author="USA" w:date="2021-02-25T15:55:00Z">
        <w:r w:rsidR="00C337EE" w:rsidRPr="003D487A">
          <w:t xml:space="preserve"> part </w:t>
        </w:r>
      </w:ins>
      <w:ins w:id="116" w:author="FAA" w:date="2021-03-01T15:09:00Z">
        <w:r w:rsidR="006E1599">
          <w:t>air</w:t>
        </w:r>
      </w:ins>
      <w:ins w:id="117" w:author="USA" w:date="2021-02-25T15:55:00Z">
        <w:r w:rsidR="00C337EE" w:rsidRPr="003D487A">
          <w:t>plane</w:t>
        </w:r>
      </w:ins>
      <w:ins w:id="118" w:author="FAA" w:date="2021-03-01T15:10:00Z">
        <w:r w:rsidR="006E1599">
          <w:t xml:space="preserve"> and</w:t>
        </w:r>
      </w:ins>
      <w:ins w:id="119" w:author="USA" w:date="2021-02-25T15:55:00Z">
        <w:r w:rsidR="00C337EE" w:rsidRPr="003D487A">
          <w:t xml:space="preserve"> part rocket</w:t>
        </w:r>
      </w:ins>
      <w:ins w:id="120" w:author="FAA" w:date="2021-03-01T15:10:00Z">
        <w:r w:rsidR="006E1599">
          <w:t>,</w:t>
        </w:r>
      </w:ins>
      <w:ins w:id="121" w:author="USA" w:date="2021-02-25T16:13:00Z">
        <w:r w:rsidR="00217647" w:rsidRPr="003D487A">
          <w:t xml:space="preserve"> </w:t>
        </w:r>
      </w:ins>
      <w:ins w:id="122" w:author="FAA" w:date="2021-03-01T15:10:00Z">
        <w:r w:rsidR="006E1599">
          <w:t>will use rocket thrust</w:t>
        </w:r>
      </w:ins>
      <w:ins w:id="123" w:author="USA" w:date="2021-02-25T16:19:00Z">
        <w:r w:rsidR="003D487A" w:rsidRPr="003D487A">
          <w:t xml:space="preserve"> </w:t>
        </w:r>
      </w:ins>
      <w:ins w:id="124" w:author="USA" w:date="2021-02-25T16:20:00Z">
        <w:r w:rsidR="003D487A" w:rsidRPr="003D487A">
          <w:t xml:space="preserve">to </w:t>
        </w:r>
      </w:ins>
      <w:ins w:id="125" w:author="FAA" w:date="2021-03-01T15:10:00Z">
        <w:r w:rsidR="006E1599">
          <w:t xml:space="preserve">increase altitude </w:t>
        </w:r>
      </w:ins>
      <w:ins w:id="126" w:author="USA" w:date="2021-02-25T16:20:00Z">
        <w:r w:rsidR="003D487A" w:rsidRPr="003D487A">
          <w:t>beyond the Karman line</w:t>
        </w:r>
      </w:ins>
      <w:ins w:id="127" w:author="FAA" w:date="2021-03-01T15:11:00Z">
        <w:r w:rsidR="006E1599">
          <w:t xml:space="preserve"> and then return to the surface of the Earth like a glider</w:t>
        </w:r>
      </w:ins>
      <w:ins w:id="128" w:author="USA" w:date="2021-02-25T15:56:00Z">
        <w:r w:rsidR="00C337EE" w:rsidRPr="003D487A">
          <w:t>.</w:t>
        </w:r>
        <w:r w:rsidR="00C337EE">
          <w:t xml:space="preserve"> </w:t>
        </w:r>
      </w:ins>
      <w:ins w:id="129" w:author="FAA" w:date="2021-03-01T15:12:00Z">
        <w:r w:rsidR="00372D29">
          <w:t xml:space="preserve">A </w:t>
        </w:r>
      </w:ins>
      <w:ins w:id="130" w:author="FAA" w:date="2021-03-01T15:14:00Z">
        <w:r w:rsidR="00372D29">
          <w:t xml:space="preserve">more conventional </w:t>
        </w:r>
      </w:ins>
      <w:ins w:id="131" w:author="FAA" w:date="2021-03-01T15:15:00Z">
        <w:r w:rsidR="00372D29">
          <w:t xml:space="preserve">space </w:t>
        </w:r>
      </w:ins>
      <w:ins w:id="132" w:author="FAA" w:date="2021-03-01T15:12:00Z">
        <w:r w:rsidR="00372D29">
          <w:t xml:space="preserve">launch </w:t>
        </w:r>
      </w:ins>
      <w:ins w:id="133" w:author="FAA" w:date="2021-03-01T15:14:00Z">
        <w:r w:rsidR="00372D29">
          <w:t>provider with over 100 successful mission in the past decade</w:t>
        </w:r>
      </w:ins>
      <w:ins w:id="134" w:author="Nader Damavandi" w:date="2021-02-28T09:41:00Z">
        <w:r w:rsidR="00250C5F">
          <w:t xml:space="preserve"> </w:t>
        </w:r>
      </w:ins>
      <w:ins w:id="135" w:author="FAA" w:date="2021-03-01T15:15:00Z">
        <w:r w:rsidR="00372D29">
          <w:t xml:space="preserve">used a </w:t>
        </w:r>
      </w:ins>
      <w:ins w:id="136" w:author="Nader Damavandi" w:date="2021-02-28T09:41:00Z">
        <w:r w:rsidR="002D7FB3">
          <w:t>first</w:t>
        </w:r>
      </w:ins>
      <w:ins w:id="137" w:author="FAA" w:date="2021-03-01T15:15:00Z">
        <w:r w:rsidR="00372D29">
          <w:t>-</w:t>
        </w:r>
      </w:ins>
      <w:ins w:id="138" w:author="Nader Damavandi" w:date="2021-02-28T09:41:00Z">
        <w:del w:id="139" w:author="FAA" w:date="2021-03-01T15:15:00Z">
          <w:r w:rsidR="002D7FB3" w:rsidDel="00372D29">
            <w:delText xml:space="preserve"> </w:delText>
          </w:r>
        </w:del>
        <w:r w:rsidR="002D7FB3">
          <w:t xml:space="preserve">stage </w:t>
        </w:r>
      </w:ins>
      <w:ins w:id="140" w:author="Nader Damavandi" w:date="2021-02-28T09:47:00Z">
        <w:r w:rsidR="00250C5F">
          <w:t xml:space="preserve">reusable booster </w:t>
        </w:r>
      </w:ins>
      <w:ins w:id="141" w:author="Nader Damavandi" w:date="2021-02-28T09:46:00Z">
        <w:r w:rsidR="00250C5F">
          <w:t>in these missions</w:t>
        </w:r>
      </w:ins>
      <w:ins w:id="142" w:author="FAA" w:date="2021-03-01T15:15:00Z">
        <w:r w:rsidR="00372D29">
          <w:t>,</w:t>
        </w:r>
      </w:ins>
      <w:ins w:id="143" w:author="Nader Damavandi" w:date="2021-02-28T09:46:00Z">
        <w:r w:rsidR="00250C5F">
          <w:t xml:space="preserve"> </w:t>
        </w:r>
      </w:ins>
      <w:ins w:id="144" w:author="FAA" w:date="2021-03-01T15:15:00Z">
        <w:r w:rsidR="00372D29">
          <w:t xml:space="preserve">which </w:t>
        </w:r>
      </w:ins>
      <w:ins w:id="145" w:author="Nader Damavandi" w:date="2021-02-28T09:41:00Z">
        <w:r w:rsidR="00250C5F">
          <w:t>f</w:t>
        </w:r>
      </w:ins>
      <w:ins w:id="146" w:author="Nader Damavandi" w:date="2021-02-28T09:42:00Z">
        <w:r w:rsidR="00250C5F">
          <w:t xml:space="preserve">alls under the category of </w:t>
        </w:r>
      </w:ins>
      <w:ins w:id="147" w:author="FAA" w:date="2021-03-01T15:15:00Z">
        <w:r w:rsidR="00372D29">
          <w:t>suborbital vehicles</w:t>
        </w:r>
      </w:ins>
      <w:ins w:id="148" w:author="Nader Damavandi" w:date="2021-02-28T09:42:00Z">
        <w:r w:rsidR="00250C5F">
          <w:t xml:space="preserve"> in its concept of operation. </w:t>
        </w:r>
      </w:ins>
      <w:ins w:id="149" w:author="FAA" w:date="2021-03-01T15:16:00Z">
        <w:r w:rsidR="00372D29">
          <w:t>Further, the same company is planning a</w:t>
        </w:r>
      </w:ins>
      <w:ins w:id="150" w:author="USA" w:date="2021-02-25T16:05:00Z">
        <w:r w:rsidR="00217647">
          <w:t xml:space="preserve"> flight around the moon in 2023</w:t>
        </w:r>
      </w:ins>
      <w:ins w:id="151" w:author="FAA" w:date="2021-03-01T15:16:00Z">
        <w:r w:rsidR="00372D29">
          <w:t xml:space="preserve">, which </w:t>
        </w:r>
      </w:ins>
      <w:ins w:id="152" w:author="USA" w:date="2021-02-25T16:05:00Z">
        <w:r w:rsidR="00217647">
          <w:t>is expected to carry up</w:t>
        </w:r>
      </w:ins>
      <w:ins w:id="153" w:author="USA" w:date="2021-02-25T16:06:00Z">
        <w:r w:rsidR="00217647">
          <w:t xml:space="preserve"> to </w:t>
        </w:r>
      </w:ins>
      <w:ins w:id="154" w:author="FAA" w:date="2021-03-01T15:17:00Z">
        <w:r w:rsidR="00372D29">
          <w:t>ten</w:t>
        </w:r>
      </w:ins>
      <w:ins w:id="155" w:author="USA" w:date="2021-02-25T16:06:00Z">
        <w:r w:rsidR="00217647">
          <w:t xml:space="preserve"> people </w:t>
        </w:r>
      </w:ins>
      <w:ins w:id="156" w:author="FAA" w:date="2021-03-01T15:17:00Z">
        <w:r w:rsidR="00372D29">
          <w:t>on-</w:t>
        </w:r>
      </w:ins>
      <w:ins w:id="157" w:author="USA" w:date="2021-02-25T16:06:00Z">
        <w:r w:rsidR="00217647">
          <w:t>board the spacecraft</w:t>
        </w:r>
      </w:ins>
      <w:ins w:id="158" w:author="FAA" w:date="2021-03-01T15:17:00Z">
        <w:r w:rsidR="00372D29">
          <w:t xml:space="preserve"> stage</w:t>
        </w:r>
      </w:ins>
      <w:ins w:id="159" w:author="USA" w:date="2021-02-25T16:06:00Z">
        <w:r w:rsidR="00217647">
          <w:t>.</w:t>
        </w:r>
      </w:ins>
      <w:ins w:id="160" w:author="Nader Damavandi" w:date="2021-02-28T09:42:00Z">
        <w:r w:rsidR="00250C5F">
          <w:t xml:space="preserve"> </w:t>
        </w:r>
      </w:ins>
      <w:ins w:id="161" w:author="FAA" w:date="2021-03-01T15:18:00Z">
        <w:r w:rsidR="00372D29">
          <w:t>The</w:t>
        </w:r>
      </w:ins>
      <w:ins w:id="162" w:author="Nader Damavandi" w:date="2021-02-28T09:42:00Z">
        <w:r w:rsidR="00250C5F">
          <w:t xml:space="preserve"> </w:t>
        </w:r>
      </w:ins>
      <w:ins w:id="163" w:author="Nader Damavandi" w:date="2021-02-28T09:43:00Z">
        <w:r w:rsidR="00250C5F">
          <w:t xml:space="preserve">first stage </w:t>
        </w:r>
      </w:ins>
      <w:ins w:id="164" w:author="FAA" w:date="2021-03-01T15:18:00Z">
        <w:r w:rsidR="00372D29">
          <w:t xml:space="preserve">of this </w:t>
        </w:r>
      </w:ins>
      <w:ins w:id="165" w:author="Nader Damavandi" w:date="2021-02-28T09:47:00Z">
        <w:r w:rsidR="00250C5F">
          <w:t xml:space="preserve">reusable </w:t>
        </w:r>
      </w:ins>
      <w:ins w:id="166" w:author="Nader Damavandi" w:date="2021-02-28T09:43:00Z">
        <w:r w:rsidR="00250C5F">
          <w:t xml:space="preserve">booster </w:t>
        </w:r>
      </w:ins>
      <w:ins w:id="167" w:author="FAA" w:date="2021-03-01T15:19:00Z">
        <w:r w:rsidR="00372D29">
          <w:t xml:space="preserve">currently </w:t>
        </w:r>
      </w:ins>
      <w:ins w:id="168" w:author="Nader Damavandi" w:date="2021-02-28T09:43:00Z">
        <w:r w:rsidR="00250C5F">
          <w:t xml:space="preserve">falls under </w:t>
        </w:r>
      </w:ins>
      <w:ins w:id="169" w:author="Nader Damavandi" w:date="2021-02-28T09:44:00Z">
        <w:r w:rsidR="00250C5F">
          <w:t>the category</w:t>
        </w:r>
      </w:ins>
      <w:ins w:id="170" w:author="FAA" w:date="2021-03-01T15:18:00Z">
        <w:r w:rsidR="00372D29">
          <w:t xml:space="preserve"> of suborbital vehicles;</w:t>
        </w:r>
      </w:ins>
      <w:ins w:id="171" w:author="Nader Damavandi" w:date="2021-02-28T09:44:00Z">
        <w:r w:rsidR="00250C5F">
          <w:t xml:space="preserve"> </w:t>
        </w:r>
      </w:ins>
      <w:proofErr w:type="gramStart"/>
      <w:ins w:id="172" w:author="FAA" w:date="2021-03-01T15:18:00Z">
        <w:r w:rsidR="00372D29">
          <w:t>however</w:t>
        </w:r>
        <w:proofErr w:type="gramEnd"/>
        <w:r w:rsidR="00372D29">
          <w:t xml:space="preserve"> a </w:t>
        </w:r>
      </w:ins>
      <w:ins w:id="173" w:author="Nader Damavandi" w:date="2021-02-28T09:44:00Z">
        <w:r w:rsidR="00250C5F">
          <w:t>second stage is also plann</w:t>
        </w:r>
      </w:ins>
      <w:ins w:id="174" w:author="FAA" w:date="2021-03-01T15:19:00Z">
        <w:r w:rsidR="00372D29">
          <w:t>ed</w:t>
        </w:r>
      </w:ins>
      <w:ins w:id="175" w:author="Nader Damavandi" w:date="2021-02-28T09:44:00Z">
        <w:r w:rsidR="00250C5F">
          <w:t xml:space="preserve"> </w:t>
        </w:r>
      </w:ins>
      <w:ins w:id="176" w:author="Nader Damavandi" w:date="2021-02-28T09:48:00Z">
        <w:r w:rsidR="00250C5F">
          <w:t xml:space="preserve">global </w:t>
        </w:r>
      </w:ins>
      <w:ins w:id="177" w:author="Nader Damavandi" w:date="2021-02-28T09:44:00Z">
        <w:r w:rsidR="00250C5F">
          <w:t xml:space="preserve">point to point passenger </w:t>
        </w:r>
      </w:ins>
      <w:ins w:id="178" w:author="FAA" w:date="2021-03-01T15:19:00Z">
        <w:r w:rsidR="00372D29">
          <w:t>and payload</w:t>
        </w:r>
      </w:ins>
      <w:ins w:id="179" w:author="FAA" w:date="2021-03-01T15:20:00Z">
        <w:r w:rsidR="00372D29">
          <w:t xml:space="preserve"> </w:t>
        </w:r>
      </w:ins>
      <w:ins w:id="180" w:author="Nader Damavandi" w:date="2021-02-28T09:45:00Z">
        <w:r w:rsidR="00250C5F">
          <w:t>delivery in near future</w:t>
        </w:r>
      </w:ins>
      <w:ins w:id="181" w:author="Nader Damavandi" w:date="2021-02-28T09:48:00Z">
        <w:r w:rsidR="00250C5F">
          <w:t>.</w:t>
        </w:r>
      </w:ins>
    </w:p>
    <w:p w14:paraId="6BA59244" w14:textId="77777777" w:rsidR="005C3E0F" w:rsidRDefault="005C3E0F" w:rsidP="00C01180">
      <w:pPr>
        <w:rPr>
          <w:ins w:id="182" w:author="USA" w:date="2021-02-26T11:37:00Z"/>
        </w:rPr>
      </w:pPr>
    </w:p>
    <w:p w14:paraId="2A0EA513" w14:textId="702AFD13" w:rsidR="003B01E8" w:rsidRPr="009A1A63" w:rsidRDefault="0024518E" w:rsidP="003B01E8">
      <w:pPr>
        <w:pStyle w:val="Heading1"/>
      </w:pPr>
      <w:ins w:id="183" w:author="USA" w:date="2021-02-26T11:53:00Z">
        <w:r>
          <w:t>4</w:t>
        </w:r>
      </w:ins>
      <w:ins w:id="184" w:author="USA" w:date="2021-02-26T11:38:00Z">
        <w:r w:rsidR="003B01E8" w:rsidRPr="009A1A63">
          <w:tab/>
          <w:t>Spectrum needs for communications between stations on-board sub</w:t>
        </w:r>
        <w:r w:rsidR="003B01E8" w:rsidRPr="009A1A63">
          <w:noBreakHyphen/>
          <w:t xml:space="preserve">orbital vehicles and terrestrial/space </w:t>
        </w:r>
        <w:proofErr w:type="gramStart"/>
        <w:r w:rsidR="003B01E8" w:rsidRPr="009A1A63">
          <w:t>stations</w:t>
        </w:r>
      </w:ins>
      <w:proofErr w:type="gramEnd"/>
    </w:p>
    <w:p w14:paraId="46E31AF5" w14:textId="77777777" w:rsidR="00C01180" w:rsidRPr="009A1A63" w:rsidRDefault="00C01180" w:rsidP="00C01180">
      <w:r w:rsidRPr="009A1A63">
        <w:t xml:space="preserve">There are spectrum needs for radiocommunications between stations on-board sub-orbital vehicles and terrestrial/space stations providing functions such as, </w:t>
      </w:r>
      <w:r w:rsidRPr="009A1A63">
        <w:rPr>
          <w:i/>
          <w:iCs/>
        </w:rPr>
        <w:t>inter alia</w:t>
      </w:r>
      <w:r w:rsidRPr="009A1A63">
        <w:t>, voice/data communications, navigation, surveillance, and TT&amp;C.</w:t>
      </w:r>
    </w:p>
    <w:p w14:paraId="118E00F9" w14:textId="3C3BB452" w:rsidR="00C01180" w:rsidRPr="009A1A63" w:rsidRDefault="0024518E" w:rsidP="00C01180">
      <w:pPr>
        <w:pStyle w:val="Heading2"/>
      </w:pPr>
      <w:ins w:id="185" w:author="USA" w:date="2021-02-26T11:53:00Z">
        <w:r>
          <w:t>4</w:t>
        </w:r>
      </w:ins>
      <w:del w:id="186" w:author="USA" w:date="2021-02-26T11:53:00Z">
        <w:r w:rsidR="00C01180" w:rsidRPr="009A1A63" w:rsidDel="0024518E">
          <w:delText>3</w:delText>
        </w:r>
      </w:del>
      <w:r w:rsidR="00C01180" w:rsidRPr="009A1A63">
        <w:t>.1</w:t>
      </w:r>
      <w:r w:rsidR="00C01180" w:rsidRPr="009A1A63">
        <w:tab/>
        <w:t>Communications</w:t>
      </w:r>
    </w:p>
    <w:p w14:paraId="0FC80D61" w14:textId="65F91AFF" w:rsidR="00C01180" w:rsidRPr="009A1A63" w:rsidRDefault="00C01180" w:rsidP="00C01180">
      <w:r w:rsidRPr="009A1A63">
        <w:t xml:space="preserve">It is envisioned that the crewed sub-orbital vehicles to establish and maintain bidirectional audio communications with their ground-based mission control </w:t>
      </w:r>
      <w:proofErr w:type="spellStart"/>
      <w:r w:rsidRPr="009A1A63">
        <w:t>center</w:t>
      </w:r>
      <w:proofErr w:type="spellEnd"/>
      <w:r w:rsidRPr="009A1A63">
        <w:t xml:space="preserve"> during full duration of their flight </w:t>
      </w:r>
      <w:r w:rsidRPr="009A1A63">
        <w:lastRenderedPageBreak/>
        <w:t xml:space="preserve">through either direct communication with Earth or through relay satellites or space stations. Such audio communication is considered critical for crews commanding the vehicle with ability to perform manual controls and piloting of the vehicle. These communication links are </w:t>
      </w:r>
      <w:proofErr w:type="gramStart"/>
      <w:r w:rsidRPr="009A1A63">
        <w:t>similar to</w:t>
      </w:r>
      <w:proofErr w:type="gramEnd"/>
      <w:r w:rsidRPr="009A1A63">
        <w:t xml:space="preserve"> the communication commonly established by airplanes using Internationally Standardized systems. It is noted that the passenger communication, if on-board these sub-orbital vehicles, may not be considered safety of life.</w:t>
      </w:r>
      <w:ins w:id="187" w:author="USA" w:date="2021-02-27T14:52:00Z">
        <w:r w:rsidR="002D7266">
          <w:t xml:space="preserve"> </w:t>
        </w:r>
      </w:ins>
    </w:p>
    <w:p w14:paraId="08B5E934" w14:textId="77777777" w:rsidR="00C01180" w:rsidRPr="009A1A63" w:rsidRDefault="00C01180" w:rsidP="00C01180">
      <w:r w:rsidRPr="009A1A63">
        <w:t>A unique aspect of sub-orbital vehicles communication requirement is the ability to maintain the link throughout various phases of flight including atmospheric re-entry where radio communication with vehicle experiences significant attenuation due to plasma effects caused by extreme heating and ionization of air around the vehicle.</w:t>
      </w:r>
    </w:p>
    <w:p w14:paraId="45C034C0" w14:textId="59816F5A" w:rsidR="00C01180" w:rsidRPr="009A1A63" w:rsidRDefault="0024518E" w:rsidP="00C01180">
      <w:pPr>
        <w:pStyle w:val="Heading2"/>
      </w:pPr>
      <w:ins w:id="188" w:author="USA" w:date="2021-02-26T11:53:00Z">
        <w:r>
          <w:t>4</w:t>
        </w:r>
      </w:ins>
      <w:del w:id="189" w:author="USA" w:date="2021-02-26T11:53:00Z">
        <w:r w:rsidR="00C01180" w:rsidRPr="009A1A63" w:rsidDel="0024518E">
          <w:delText>3</w:delText>
        </w:r>
      </w:del>
      <w:r w:rsidR="00C01180" w:rsidRPr="009A1A63">
        <w:t>.2</w:t>
      </w:r>
      <w:r w:rsidR="00C01180" w:rsidRPr="009A1A63">
        <w:tab/>
        <w:t>Telemetry, tracking and command (TT&amp;C)</w:t>
      </w:r>
    </w:p>
    <w:p w14:paraId="79B480D0" w14:textId="77777777" w:rsidR="00C01180" w:rsidRPr="009A1A63" w:rsidRDefault="00C01180" w:rsidP="00C01180">
      <w:r w:rsidRPr="009A1A63">
        <w:t>Telemetry, Radio telemetry and Space telemetry are defined in RR No</w:t>
      </w:r>
      <w:r>
        <w:t>s</w:t>
      </w:r>
      <w:r w:rsidRPr="009A1A63">
        <w:t xml:space="preserve">. </w:t>
      </w:r>
      <w:r w:rsidRPr="009A1A63">
        <w:rPr>
          <w:b/>
          <w:bCs/>
        </w:rPr>
        <w:t>1.131</w:t>
      </w:r>
      <w:r w:rsidRPr="009A1A63">
        <w:t>,</w:t>
      </w:r>
      <w:r w:rsidRPr="009A1A63">
        <w:rPr>
          <w:b/>
          <w:bCs/>
        </w:rPr>
        <w:t xml:space="preserve"> 1.132</w:t>
      </w:r>
      <w:r w:rsidRPr="009A1A63">
        <w:t>, and</w:t>
      </w:r>
      <w:r w:rsidRPr="009A1A63">
        <w:rPr>
          <w:b/>
          <w:bCs/>
        </w:rPr>
        <w:t xml:space="preserve"> 1.133</w:t>
      </w:r>
      <w:r w:rsidRPr="009A1A63">
        <w:t>.</w:t>
      </w:r>
      <w:r w:rsidRPr="009A1A63">
        <w:rPr>
          <w:b/>
          <w:bCs/>
        </w:rPr>
        <w:t xml:space="preserve"> </w:t>
      </w:r>
      <w:r w:rsidRPr="009A1A63">
        <w:rPr>
          <w:bCs/>
        </w:rPr>
        <w:t xml:space="preserve">Radio telemetry for sub-orbital vehicles provide information about the status of vehicle and its subsystems. It is envisioned that the real-time telemetry is transmitted to ground stations, relay satellites, or space stations over radio frequency links. </w:t>
      </w:r>
      <w:r w:rsidRPr="009A1A63">
        <w:t xml:space="preserve">Additionally, crewed and un-crewed sub-orbital vehicles will require transmitting real-time </w:t>
      </w:r>
      <w:proofErr w:type="gramStart"/>
      <w:r w:rsidRPr="009A1A63">
        <w:t>high definition</w:t>
      </w:r>
      <w:proofErr w:type="gramEnd"/>
      <w:r w:rsidRPr="009A1A63">
        <w:t xml:space="preserve"> digital videos from multiple feeds carrying critical visual information about the vehicle status to ground terminals directly or through relay satellites or space stations. </w:t>
      </w:r>
    </w:p>
    <w:p w14:paraId="1CBEAE51" w14:textId="77777777" w:rsidR="00C01180" w:rsidRPr="009A1A63" w:rsidRDefault="00C01180" w:rsidP="00C01180">
      <w:pPr>
        <w:rPr>
          <w:bCs/>
        </w:rPr>
      </w:pPr>
      <w:r w:rsidRPr="009A1A63">
        <w:rPr>
          <w:bCs/>
        </w:rPr>
        <w:t>Telecommand and Space telecommand are defined in RR No</w:t>
      </w:r>
      <w:r>
        <w:rPr>
          <w:bCs/>
        </w:rPr>
        <w:t>s</w:t>
      </w:r>
      <w:r w:rsidRPr="009A1A63">
        <w:rPr>
          <w:bCs/>
        </w:rPr>
        <w:t xml:space="preserve">. </w:t>
      </w:r>
      <w:r w:rsidRPr="009A1A63">
        <w:rPr>
          <w:b/>
          <w:bCs/>
        </w:rPr>
        <w:t xml:space="preserve">1.134 </w:t>
      </w:r>
      <w:r w:rsidRPr="009A1A63">
        <w:t>and</w:t>
      </w:r>
      <w:r w:rsidRPr="009A1A63">
        <w:rPr>
          <w:b/>
          <w:bCs/>
        </w:rPr>
        <w:t xml:space="preserve"> 1.135</w:t>
      </w:r>
      <w:r w:rsidRPr="009A1A63">
        <w:t xml:space="preserve">. </w:t>
      </w:r>
      <w:r w:rsidRPr="009A1A63">
        <w:rPr>
          <w:bCs/>
        </w:rPr>
        <w:t xml:space="preserve">The use of radiocommunication for telecommand </w:t>
      </w:r>
      <w:proofErr w:type="gramStart"/>
      <w:r w:rsidRPr="009A1A63">
        <w:rPr>
          <w:bCs/>
        </w:rPr>
        <w:t>in order to</w:t>
      </w:r>
      <w:proofErr w:type="gramEnd"/>
      <w:r w:rsidRPr="009A1A63">
        <w:rPr>
          <w:bCs/>
        </w:rPr>
        <w:t xml:space="preserve"> initiate, modify or terminate functions of equipment on sub-orbital vehicles is required for safe operation of these vehicles. </w:t>
      </w:r>
    </w:p>
    <w:p w14:paraId="5A320B8D" w14:textId="77777777" w:rsidR="00C01180" w:rsidRPr="009A1A63" w:rsidRDefault="00C01180" w:rsidP="00C01180">
      <w:pPr>
        <w:rPr>
          <w:bCs/>
        </w:rPr>
      </w:pPr>
      <w:r w:rsidRPr="009A1A63">
        <w:rPr>
          <w:bCs/>
        </w:rPr>
        <w:t xml:space="preserve">Space tracking is defined in RR No. </w:t>
      </w:r>
      <w:r w:rsidRPr="009A1A63">
        <w:rPr>
          <w:b/>
          <w:bCs/>
        </w:rPr>
        <w:t>1.136</w:t>
      </w:r>
      <w:r w:rsidRPr="009A1A63">
        <w:t>.</w:t>
      </w:r>
      <w:r w:rsidRPr="009A1A63">
        <w:rPr>
          <w:bCs/>
        </w:rPr>
        <w:t xml:space="preserve"> It is envisioned that sub-orbital vehicle will rely on dedicated radio frequency links to perform necessary navigation throughout its trajectory by means of radiodetermination. Such tracking is expected to be performed through either ground station terminals or relay satellites or space stations.</w:t>
      </w:r>
    </w:p>
    <w:p w14:paraId="4CF20DEB" w14:textId="77777777" w:rsidR="00C01180" w:rsidRPr="009A1A63" w:rsidRDefault="00C01180" w:rsidP="00C01180">
      <w:proofErr w:type="gramStart"/>
      <w:r w:rsidRPr="009A1A63">
        <w:rPr>
          <w:bCs/>
        </w:rPr>
        <w:t>Similar to</w:t>
      </w:r>
      <w:proofErr w:type="gramEnd"/>
      <w:r w:rsidRPr="009A1A63">
        <w:rPr>
          <w:bCs/>
        </w:rPr>
        <w:t xml:space="preserve"> the communications link mentioned in Section 3.1, </w:t>
      </w:r>
      <w:r w:rsidRPr="009A1A63">
        <w:t xml:space="preserve">a unique aspect of sub-orbital vehicles TT&amp;C links requirement is the ability to maintain the link throughout various phases of flight including atmospheric re-entry where radio communication with vehicle experiences significant attenuation due to plasma effects caused by extreme heating and ionization of air around the vehicle. </w:t>
      </w:r>
    </w:p>
    <w:p w14:paraId="7D0CC736" w14:textId="5599A710" w:rsidR="00C01180" w:rsidRPr="009A1A63" w:rsidRDefault="0024518E" w:rsidP="00C01180">
      <w:pPr>
        <w:pStyle w:val="Heading2"/>
      </w:pPr>
      <w:ins w:id="190" w:author="USA" w:date="2021-02-26T11:53:00Z">
        <w:r>
          <w:t>4</w:t>
        </w:r>
      </w:ins>
      <w:del w:id="191" w:author="USA" w:date="2021-02-26T11:53:00Z">
        <w:r w:rsidR="00C01180" w:rsidRPr="009A1A63" w:rsidDel="0024518E">
          <w:delText>3</w:delText>
        </w:r>
      </w:del>
      <w:r w:rsidR="00C01180" w:rsidRPr="009A1A63">
        <w:t>.3</w:t>
      </w:r>
      <w:r w:rsidR="00C01180" w:rsidRPr="009A1A63">
        <w:tab/>
        <w:t>Surveillance</w:t>
      </w:r>
    </w:p>
    <w:p w14:paraId="6E435076" w14:textId="2F92C2DA" w:rsidR="00C01180" w:rsidRPr="00AB49A5" w:rsidRDefault="00C01180" w:rsidP="00C01180">
      <w:pPr>
        <w:pStyle w:val="EditorsNote"/>
        <w:rPr>
          <w:i w:val="0"/>
          <w:iCs w:val="0"/>
        </w:rPr>
      </w:pPr>
      <w:del w:id="192" w:author="USA" w:date="2021-02-26T11:31:00Z">
        <w:r w:rsidRPr="009A1A63" w:rsidDel="00AB49A5">
          <w:delText>[To be added]</w:delText>
        </w:r>
      </w:del>
      <w:ins w:id="193" w:author="USA" w:date="2021-02-26T11:32:00Z">
        <w:r w:rsidR="00AB49A5">
          <w:t xml:space="preserve"> </w:t>
        </w:r>
        <w:r w:rsidR="00AB49A5">
          <w:rPr>
            <w:i w:val="0"/>
            <w:iCs w:val="0"/>
          </w:rPr>
          <w:t xml:space="preserve"> </w:t>
        </w:r>
      </w:ins>
      <w:ins w:id="194" w:author="FAA" w:date="2021-03-01T15:22:00Z">
        <w:r w:rsidR="00CD2D5D">
          <w:rPr>
            <w:i w:val="0"/>
            <w:iCs w:val="0"/>
          </w:rPr>
          <w:t xml:space="preserve">A surveillance service is necessary to </w:t>
        </w:r>
      </w:ins>
      <w:ins w:id="195" w:author="FAA" w:date="2021-03-01T15:23:00Z">
        <w:r w:rsidR="00CD2D5D">
          <w:rPr>
            <w:i w:val="0"/>
            <w:iCs w:val="0"/>
          </w:rPr>
          <w:t>determine</w:t>
        </w:r>
      </w:ins>
      <w:ins w:id="196" w:author="FAA" w:date="2021-03-01T15:22:00Z">
        <w:r w:rsidR="00CD2D5D">
          <w:rPr>
            <w:i w:val="0"/>
            <w:iCs w:val="0"/>
          </w:rPr>
          <w:t xml:space="preserve"> the identification and position of </w:t>
        </w:r>
      </w:ins>
      <w:ins w:id="197" w:author="FAA" w:date="2021-03-01T15:24:00Z">
        <w:r w:rsidR="00CD2D5D">
          <w:rPr>
            <w:i w:val="0"/>
            <w:iCs w:val="0"/>
          </w:rPr>
          <w:t xml:space="preserve">users of the airspace </w:t>
        </w:r>
      </w:ins>
      <w:ins w:id="198" w:author="FAA" w:date="2021-03-01T15:23:00Z">
        <w:r w:rsidR="00CD2D5D">
          <w:rPr>
            <w:i w:val="0"/>
            <w:iCs w:val="0"/>
          </w:rPr>
          <w:t>and obstructions</w:t>
        </w:r>
      </w:ins>
      <w:ins w:id="199" w:author="FAA" w:date="2021-03-01T15:24:00Z">
        <w:r w:rsidR="00CD2D5D">
          <w:rPr>
            <w:i w:val="0"/>
            <w:iCs w:val="0"/>
          </w:rPr>
          <w:t>.</w:t>
        </w:r>
      </w:ins>
      <w:ins w:id="200" w:author="FAA" w:date="2021-03-01T15:22:00Z">
        <w:r w:rsidR="00CD2D5D">
          <w:rPr>
            <w:i w:val="0"/>
            <w:iCs w:val="0"/>
          </w:rPr>
          <w:t xml:space="preserve"> </w:t>
        </w:r>
      </w:ins>
      <w:ins w:id="201" w:author="FAA" w:date="2021-03-01T15:49:00Z">
        <w:r w:rsidR="00EA4F23">
          <w:rPr>
            <w:i w:val="0"/>
            <w:iCs w:val="0"/>
          </w:rPr>
          <w:t xml:space="preserve">The </w:t>
        </w:r>
        <w:r w:rsidR="00EA4F23">
          <w:rPr>
            <w:i w:val="0"/>
            <w:iCs w:val="0"/>
            <w:lang w:val="en-US"/>
          </w:rPr>
          <w:t>a</w:t>
        </w:r>
        <w:r w:rsidR="00EA4F23" w:rsidRPr="00AB49A5">
          <w:rPr>
            <w:i w:val="0"/>
            <w:iCs w:val="0"/>
            <w:lang w:val="en-US"/>
          </w:rPr>
          <w:t xml:space="preserve">utomatic dependent surveillance </w:t>
        </w:r>
        <w:r w:rsidR="00EA4F23">
          <w:rPr>
            <w:i w:val="0"/>
            <w:iCs w:val="0"/>
            <w:lang w:val="en-US"/>
          </w:rPr>
          <w:t xml:space="preserve">- </w:t>
        </w:r>
        <w:r w:rsidR="00EA4F23" w:rsidRPr="00AB49A5">
          <w:rPr>
            <w:i w:val="0"/>
            <w:iCs w:val="0"/>
            <w:lang w:val="en-US"/>
          </w:rPr>
          <w:t xml:space="preserve">broadcast (ADS-B) on </w:t>
        </w:r>
        <w:r w:rsidR="00EA4F23">
          <w:rPr>
            <w:i w:val="0"/>
            <w:iCs w:val="0"/>
            <w:lang w:val="en-US"/>
          </w:rPr>
          <w:t>978 MHz and 1090 MHz is a</w:t>
        </w:r>
      </w:ins>
      <w:ins w:id="202" w:author="FAA" w:date="2021-03-01T15:24:00Z">
        <w:r w:rsidR="00CD2D5D">
          <w:rPr>
            <w:i w:val="0"/>
            <w:iCs w:val="0"/>
          </w:rPr>
          <w:t>n ICAO</w:t>
        </w:r>
      </w:ins>
      <w:ins w:id="203" w:author="FAA" w:date="2021-03-01T15:25:00Z">
        <w:r w:rsidR="00CD2D5D">
          <w:rPr>
            <w:i w:val="0"/>
            <w:iCs w:val="0"/>
          </w:rPr>
          <w:t>-</w:t>
        </w:r>
      </w:ins>
      <w:ins w:id="204" w:author="FAA" w:date="2021-03-01T15:24:00Z">
        <w:r w:rsidR="00CD2D5D">
          <w:rPr>
            <w:i w:val="0"/>
            <w:iCs w:val="0"/>
          </w:rPr>
          <w:t xml:space="preserve">standardized </w:t>
        </w:r>
      </w:ins>
      <w:ins w:id="205" w:author="FAA" w:date="2021-03-01T15:35:00Z">
        <w:r w:rsidR="00822B2F">
          <w:rPr>
            <w:i w:val="0"/>
            <w:iCs w:val="0"/>
          </w:rPr>
          <w:t xml:space="preserve">aeronautical </w:t>
        </w:r>
      </w:ins>
      <w:ins w:id="206" w:author="FAA" w:date="2021-03-01T15:25:00Z">
        <w:r w:rsidR="00CD2D5D">
          <w:rPr>
            <w:i w:val="0"/>
            <w:iCs w:val="0"/>
          </w:rPr>
          <w:t xml:space="preserve">surveillance system envisioned to provide </w:t>
        </w:r>
      </w:ins>
      <w:ins w:id="207" w:author="FAA" w:date="2021-03-01T15:26:00Z">
        <w:r w:rsidR="00CD2D5D">
          <w:rPr>
            <w:i w:val="0"/>
            <w:iCs w:val="0"/>
          </w:rPr>
          <w:t xml:space="preserve">airspace </w:t>
        </w:r>
      </w:ins>
      <w:ins w:id="208" w:author="FAA" w:date="2021-03-01T15:48:00Z">
        <w:r w:rsidR="00EA4F23">
          <w:rPr>
            <w:i w:val="0"/>
            <w:iCs w:val="0"/>
          </w:rPr>
          <w:t xml:space="preserve">navigation service </w:t>
        </w:r>
      </w:ins>
      <w:ins w:id="209" w:author="FAA" w:date="2021-03-01T15:26:00Z">
        <w:r w:rsidR="00CD2D5D">
          <w:rPr>
            <w:i w:val="0"/>
            <w:iCs w:val="0"/>
          </w:rPr>
          <w:t xml:space="preserve">providers and other users </w:t>
        </w:r>
      </w:ins>
      <w:ins w:id="210" w:author="FAA" w:date="2021-03-01T15:49:00Z">
        <w:r w:rsidR="00EA4F23">
          <w:rPr>
            <w:i w:val="0"/>
            <w:iCs w:val="0"/>
          </w:rPr>
          <w:t xml:space="preserve">of the airspace </w:t>
        </w:r>
      </w:ins>
      <w:ins w:id="211" w:author="FAA" w:date="2021-03-01T15:25:00Z">
        <w:r w:rsidR="00CD2D5D">
          <w:rPr>
            <w:i w:val="0"/>
            <w:iCs w:val="0"/>
          </w:rPr>
          <w:t xml:space="preserve">surveillance data </w:t>
        </w:r>
      </w:ins>
      <w:ins w:id="212" w:author="FAA" w:date="2021-03-01T15:26:00Z">
        <w:r w:rsidR="00CD2D5D">
          <w:rPr>
            <w:i w:val="0"/>
            <w:iCs w:val="0"/>
          </w:rPr>
          <w:t>for</w:t>
        </w:r>
      </w:ins>
      <w:ins w:id="213" w:author="FAA" w:date="2021-03-01T15:25:00Z">
        <w:r w:rsidR="00CD2D5D">
          <w:rPr>
            <w:i w:val="0"/>
            <w:iCs w:val="0"/>
          </w:rPr>
          <w:t xml:space="preserve"> high-altitude, high-velocity </w:t>
        </w:r>
      </w:ins>
      <w:ins w:id="214" w:author="FAA" w:date="2021-03-01T15:50:00Z">
        <w:r w:rsidR="00EA4F23">
          <w:rPr>
            <w:i w:val="0"/>
            <w:iCs w:val="0"/>
          </w:rPr>
          <w:t xml:space="preserve">vehicles </w:t>
        </w:r>
      </w:ins>
      <w:ins w:id="215" w:author="FAA" w:date="2021-03-01T15:25:00Z">
        <w:r w:rsidR="00CD2D5D">
          <w:rPr>
            <w:i w:val="0"/>
            <w:iCs w:val="0"/>
          </w:rPr>
          <w:t>(as compared to conventional aircraft)</w:t>
        </w:r>
      </w:ins>
      <w:ins w:id="216" w:author="FAA" w:date="2021-03-01T15:50:00Z">
        <w:r w:rsidR="00EA4F23">
          <w:rPr>
            <w:i w:val="0"/>
            <w:iCs w:val="0"/>
          </w:rPr>
          <w:t>, including suborbital vehicles</w:t>
        </w:r>
      </w:ins>
      <w:ins w:id="217" w:author="FAA" w:date="2021-03-01T15:27:00Z">
        <w:r w:rsidR="00CD2D5D">
          <w:rPr>
            <w:i w:val="0"/>
            <w:iCs w:val="0"/>
            <w:lang w:val="en-US"/>
          </w:rPr>
          <w:t>.</w:t>
        </w:r>
      </w:ins>
      <w:ins w:id="218" w:author="USA" w:date="2021-02-26T11:33:00Z">
        <w:r w:rsidR="00AB49A5" w:rsidRPr="00AB49A5">
          <w:rPr>
            <w:i w:val="0"/>
            <w:iCs w:val="0"/>
            <w:lang w:val="en-US"/>
          </w:rPr>
          <w:t xml:space="preserve"> </w:t>
        </w:r>
      </w:ins>
      <w:ins w:id="219" w:author="FAA" w:date="2021-03-01T15:27:00Z">
        <w:r w:rsidR="00CD2D5D">
          <w:rPr>
            <w:i w:val="0"/>
            <w:iCs w:val="0"/>
            <w:lang w:val="en-US"/>
          </w:rPr>
          <w:t xml:space="preserve">One </w:t>
        </w:r>
      </w:ins>
      <w:ins w:id="220" w:author="FAA" w:date="2021-03-01T15:50:00Z">
        <w:r w:rsidR="00EA4F23">
          <w:rPr>
            <w:i w:val="0"/>
            <w:iCs w:val="0"/>
            <w:lang w:val="en-US"/>
          </w:rPr>
          <w:t xml:space="preserve">of the </w:t>
        </w:r>
      </w:ins>
      <w:ins w:id="221" w:author="FAA" w:date="2021-03-01T15:27:00Z">
        <w:r w:rsidR="00CD2D5D">
          <w:rPr>
            <w:i w:val="0"/>
            <w:iCs w:val="0"/>
            <w:lang w:val="en-US"/>
          </w:rPr>
          <w:t>use-case</w:t>
        </w:r>
      </w:ins>
      <w:ins w:id="222" w:author="FAA" w:date="2021-03-01T15:50:00Z">
        <w:r w:rsidR="00EA4F23">
          <w:rPr>
            <w:i w:val="0"/>
            <w:iCs w:val="0"/>
            <w:lang w:val="en-US"/>
          </w:rPr>
          <w:t>s</w:t>
        </w:r>
      </w:ins>
      <w:ins w:id="223" w:author="FAA" w:date="2021-03-01T15:27:00Z">
        <w:r w:rsidR="00CD2D5D">
          <w:rPr>
            <w:i w:val="0"/>
            <w:iCs w:val="0"/>
            <w:lang w:val="en-US"/>
          </w:rPr>
          <w:t xml:space="preserve"> for this system</w:t>
        </w:r>
      </w:ins>
      <w:ins w:id="224" w:author="USA" w:date="2021-02-26T11:35:00Z">
        <w:r w:rsidR="00AB49A5">
          <w:rPr>
            <w:i w:val="0"/>
            <w:iCs w:val="0"/>
            <w:lang w:val="en-US"/>
          </w:rPr>
          <w:t xml:space="preserve"> </w:t>
        </w:r>
      </w:ins>
      <w:ins w:id="225" w:author="FAA" w:date="2021-03-01T15:28:00Z">
        <w:r w:rsidR="00CD2D5D">
          <w:rPr>
            <w:i w:val="0"/>
            <w:iCs w:val="0"/>
            <w:lang w:val="en-US"/>
          </w:rPr>
          <w:t>includes equipping the suborbital vehicle</w:t>
        </w:r>
      </w:ins>
      <w:ins w:id="226" w:author="USA" w:date="2021-02-26T11:33:00Z">
        <w:r w:rsidR="00AB49A5" w:rsidRPr="00AB49A5">
          <w:rPr>
            <w:i w:val="0"/>
            <w:iCs w:val="0"/>
            <w:lang w:val="en-US"/>
          </w:rPr>
          <w:t xml:space="preserve"> to</w:t>
        </w:r>
      </w:ins>
      <w:ins w:id="227" w:author="USA" w:date="2021-02-26T12:53:00Z">
        <w:r w:rsidR="00943CE1">
          <w:rPr>
            <w:i w:val="0"/>
            <w:iCs w:val="0"/>
            <w:lang w:val="en-US"/>
          </w:rPr>
          <w:t xml:space="preserve"> </w:t>
        </w:r>
      </w:ins>
      <w:ins w:id="228" w:author="USA" w:date="2021-02-26T12:54:00Z">
        <w:r w:rsidR="00943CE1">
          <w:rPr>
            <w:i w:val="0"/>
            <w:iCs w:val="0"/>
            <w:lang w:val="en-US"/>
          </w:rPr>
          <w:t xml:space="preserve">report </w:t>
        </w:r>
      </w:ins>
      <w:ins w:id="229" w:author="FAA" w:date="2021-03-01T15:29:00Z">
        <w:r w:rsidR="00CD2D5D">
          <w:rPr>
            <w:i w:val="0"/>
            <w:iCs w:val="0"/>
            <w:lang w:val="en-US"/>
          </w:rPr>
          <w:t>ADS-B messages in all phases of flight</w:t>
        </w:r>
      </w:ins>
      <w:ins w:id="230" w:author="USA" w:date="2021-02-26T12:55:00Z">
        <w:r w:rsidR="00943CE1">
          <w:rPr>
            <w:i w:val="0"/>
            <w:iCs w:val="0"/>
            <w:lang w:val="en-US"/>
          </w:rPr>
          <w:t xml:space="preserve"> </w:t>
        </w:r>
      </w:ins>
      <w:ins w:id="231" w:author="FAA" w:date="2021-03-01T15:30:00Z">
        <w:r w:rsidR="00CD2D5D">
          <w:rPr>
            <w:i w:val="0"/>
            <w:iCs w:val="0"/>
            <w:lang w:val="en-US"/>
          </w:rPr>
          <w:t>for the purpose of aeronautical surveillance and collision avoidance</w:t>
        </w:r>
      </w:ins>
      <w:ins w:id="232" w:author="USA" w:date="2021-02-26T12:42:00Z">
        <w:r w:rsidR="000A0A69">
          <w:rPr>
            <w:i w:val="0"/>
            <w:iCs w:val="0"/>
            <w:lang w:val="en-US"/>
          </w:rPr>
          <w:t xml:space="preserve"> from</w:t>
        </w:r>
      </w:ins>
      <w:ins w:id="233" w:author="USA" w:date="2021-02-26T11:33:00Z">
        <w:r w:rsidR="00AB49A5" w:rsidRPr="00AB49A5">
          <w:rPr>
            <w:i w:val="0"/>
            <w:iCs w:val="0"/>
            <w:lang w:val="en-US"/>
          </w:rPr>
          <w:t xml:space="preserve"> </w:t>
        </w:r>
      </w:ins>
      <w:ins w:id="234" w:author="FAA" w:date="2021-03-01T15:30:00Z">
        <w:r w:rsidR="00CD2D5D">
          <w:rPr>
            <w:i w:val="0"/>
            <w:iCs w:val="0"/>
            <w:lang w:val="en-US"/>
          </w:rPr>
          <w:t xml:space="preserve">other airspace users, such as conventional </w:t>
        </w:r>
      </w:ins>
      <w:ins w:id="235" w:author="USA" w:date="2021-02-26T11:33:00Z">
        <w:r w:rsidR="00AB49A5" w:rsidRPr="00AB49A5">
          <w:rPr>
            <w:i w:val="0"/>
            <w:iCs w:val="0"/>
            <w:lang w:val="en-US"/>
          </w:rPr>
          <w:t xml:space="preserve">aircraft </w:t>
        </w:r>
      </w:ins>
      <w:ins w:id="236" w:author="FAA" w:date="2021-03-01T15:30:00Z">
        <w:r w:rsidR="00CD2D5D">
          <w:rPr>
            <w:i w:val="0"/>
            <w:iCs w:val="0"/>
            <w:lang w:val="en-US"/>
          </w:rPr>
          <w:t xml:space="preserve">operating </w:t>
        </w:r>
      </w:ins>
      <w:ins w:id="237" w:author="USA" w:date="2021-02-26T12:42:00Z">
        <w:r w:rsidR="000A0A69">
          <w:rPr>
            <w:i w:val="0"/>
            <w:iCs w:val="0"/>
            <w:lang w:val="en-US"/>
          </w:rPr>
          <w:t>in the airs</w:t>
        </w:r>
      </w:ins>
      <w:ins w:id="238" w:author="USA" w:date="2021-02-26T12:43:00Z">
        <w:r w:rsidR="000A0A69">
          <w:rPr>
            <w:i w:val="0"/>
            <w:iCs w:val="0"/>
            <w:lang w:val="en-US"/>
          </w:rPr>
          <w:t>pace</w:t>
        </w:r>
      </w:ins>
      <w:ins w:id="239" w:author="FAA" w:date="2021-03-01T15:31:00Z">
        <w:r w:rsidR="00CD2D5D">
          <w:rPr>
            <w:i w:val="0"/>
            <w:iCs w:val="0"/>
            <w:lang w:val="en-US"/>
          </w:rPr>
          <w:t xml:space="preserve"> </w:t>
        </w:r>
      </w:ins>
      <w:ins w:id="240" w:author="FAA" w:date="2021-03-01T15:51:00Z">
        <w:r w:rsidR="00EA4F23">
          <w:rPr>
            <w:i w:val="0"/>
            <w:iCs w:val="0"/>
            <w:lang w:val="en-US"/>
          </w:rPr>
          <w:t xml:space="preserve">at lower altitudes and </w:t>
        </w:r>
      </w:ins>
      <w:ins w:id="241" w:author="FAA" w:date="2021-03-01T15:31:00Z">
        <w:r w:rsidR="00CD2D5D">
          <w:rPr>
            <w:i w:val="0"/>
            <w:iCs w:val="0"/>
            <w:lang w:val="en-US"/>
          </w:rPr>
          <w:t>at much lower comparative velocities</w:t>
        </w:r>
      </w:ins>
      <w:ins w:id="242" w:author="USA" w:date="2021-02-26T11:33:00Z">
        <w:r w:rsidR="00AB49A5" w:rsidRPr="00AB49A5">
          <w:rPr>
            <w:i w:val="0"/>
            <w:iCs w:val="0"/>
            <w:lang w:val="en-US"/>
          </w:rPr>
          <w:t>.</w:t>
        </w:r>
      </w:ins>
      <w:ins w:id="243" w:author="FAA" w:date="2021-03-01T15:36:00Z">
        <w:r w:rsidR="00822B2F">
          <w:rPr>
            <w:i w:val="0"/>
            <w:iCs w:val="0"/>
            <w:lang w:val="en-US"/>
          </w:rPr>
          <w:t xml:space="preserve"> Other surveillance technologies exist</w:t>
        </w:r>
      </w:ins>
      <w:ins w:id="244" w:author="FAA" w:date="2021-03-01T15:37:00Z">
        <w:r w:rsidR="00822B2F">
          <w:rPr>
            <w:i w:val="0"/>
            <w:iCs w:val="0"/>
            <w:lang w:val="en-US"/>
          </w:rPr>
          <w:t xml:space="preserve"> for use by suborbital vehicles</w:t>
        </w:r>
      </w:ins>
      <w:ins w:id="245" w:author="FAA" w:date="2021-03-01T15:36:00Z">
        <w:r w:rsidR="00822B2F">
          <w:rPr>
            <w:i w:val="0"/>
            <w:iCs w:val="0"/>
            <w:lang w:val="en-US"/>
          </w:rPr>
          <w:t xml:space="preserve">, but like ADS-B, </w:t>
        </w:r>
      </w:ins>
      <w:ins w:id="246" w:author="FAA" w:date="2021-03-01T15:37:00Z">
        <w:r w:rsidR="00EA4F23">
          <w:rPr>
            <w:i w:val="0"/>
            <w:iCs w:val="0"/>
            <w:lang w:val="en-US"/>
          </w:rPr>
          <w:t xml:space="preserve">the </w:t>
        </w:r>
        <w:proofErr w:type="gramStart"/>
        <w:r w:rsidR="00EA4F23">
          <w:rPr>
            <w:i w:val="0"/>
            <w:iCs w:val="0"/>
            <w:lang w:val="en-US"/>
          </w:rPr>
          <w:t>principle</w:t>
        </w:r>
        <w:proofErr w:type="gramEnd"/>
        <w:r w:rsidR="00EA4F23">
          <w:rPr>
            <w:i w:val="0"/>
            <w:iCs w:val="0"/>
            <w:lang w:val="en-US"/>
          </w:rPr>
          <w:t xml:space="preserve"> </w:t>
        </w:r>
      </w:ins>
      <w:ins w:id="247" w:author="FAA" w:date="2021-03-01T15:51:00Z">
        <w:r w:rsidR="00EA4F23">
          <w:rPr>
            <w:i w:val="0"/>
            <w:iCs w:val="0"/>
            <w:lang w:val="en-US"/>
          </w:rPr>
          <w:t xml:space="preserve">surveillance </w:t>
        </w:r>
      </w:ins>
      <w:ins w:id="248" w:author="FAA" w:date="2021-03-01T15:37:00Z">
        <w:r w:rsidR="00EA4F23">
          <w:rPr>
            <w:i w:val="0"/>
            <w:iCs w:val="0"/>
            <w:lang w:val="en-US"/>
          </w:rPr>
          <w:t>application</w:t>
        </w:r>
        <w:r w:rsidR="00822B2F">
          <w:rPr>
            <w:i w:val="0"/>
            <w:iCs w:val="0"/>
            <w:lang w:val="en-US"/>
          </w:rPr>
          <w:t xml:space="preserve"> </w:t>
        </w:r>
      </w:ins>
      <w:ins w:id="249" w:author="FAA" w:date="2021-03-01T15:51:00Z">
        <w:r w:rsidR="00EA4F23">
          <w:rPr>
            <w:i w:val="0"/>
            <w:iCs w:val="0"/>
            <w:lang w:val="en-US"/>
          </w:rPr>
          <w:t xml:space="preserve">is </w:t>
        </w:r>
      </w:ins>
      <w:ins w:id="250" w:author="FAA" w:date="2021-03-01T15:37:00Z">
        <w:r w:rsidR="00822B2F">
          <w:rPr>
            <w:i w:val="0"/>
            <w:iCs w:val="0"/>
            <w:lang w:val="en-US"/>
          </w:rPr>
          <w:t xml:space="preserve">the same as </w:t>
        </w:r>
      </w:ins>
      <w:ins w:id="251" w:author="FAA" w:date="2021-03-01T15:51:00Z">
        <w:r w:rsidR="00EA4F23">
          <w:rPr>
            <w:i w:val="0"/>
            <w:iCs w:val="0"/>
            <w:lang w:val="en-US"/>
          </w:rPr>
          <w:t xml:space="preserve">that </w:t>
        </w:r>
      </w:ins>
      <w:ins w:id="252" w:author="FAA" w:date="2021-03-01T15:37:00Z">
        <w:r w:rsidR="00822B2F">
          <w:rPr>
            <w:i w:val="0"/>
            <w:iCs w:val="0"/>
            <w:lang w:val="en-US"/>
          </w:rPr>
          <w:t>used for conventional aircraft.</w:t>
        </w:r>
      </w:ins>
    </w:p>
    <w:p w14:paraId="2772A3CC" w14:textId="02AAE2B7" w:rsidR="00C01180" w:rsidRPr="009A1A63" w:rsidRDefault="0024518E" w:rsidP="00C01180">
      <w:pPr>
        <w:pStyle w:val="Heading2"/>
      </w:pPr>
      <w:ins w:id="253" w:author="USA" w:date="2021-02-26T11:53:00Z">
        <w:r>
          <w:lastRenderedPageBreak/>
          <w:t>4</w:t>
        </w:r>
      </w:ins>
      <w:del w:id="254" w:author="USA" w:date="2021-02-26T11:53:00Z">
        <w:r w:rsidR="00C01180" w:rsidRPr="009A1A63" w:rsidDel="0024518E">
          <w:delText>3</w:delText>
        </w:r>
      </w:del>
      <w:r w:rsidR="00C01180" w:rsidRPr="009A1A63">
        <w:t>.4</w:t>
      </w:r>
      <w:r w:rsidR="00C01180" w:rsidRPr="009A1A63">
        <w:tab/>
        <w:t>Navigation</w:t>
      </w:r>
    </w:p>
    <w:p w14:paraId="04A3CD5E" w14:textId="6C8AA5B3" w:rsidR="00EA4F23" w:rsidRDefault="00EA4F23" w:rsidP="00C01180">
      <w:pPr>
        <w:rPr>
          <w:ins w:id="255" w:author="FAA" w:date="2021-03-01T15:54:00Z"/>
          <w:lang w:eastAsia="ja-JP"/>
        </w:rPr>
      </w:pPr>
      <w:ins w:id="256" w:author="FAA" w:date="2021-03-01T15:51:00Z">
        <w:r>
          <w:rPr>
            <w:lang w:eastAsia="ja-JP"/>
          </w:rPr>
          <w:t xml:space="preserve">The operator of the suborbital vehicle must know where the vehicle is </w:t>
        </w:r>
      </w:ins>
      <w:ins w:id="257" w:author="FAA" w:date="2021-03-01T16:48:00Z">
        <w:r w:rsidR="00AB0290">
          <w:rPr>
            <w:lang w:eastAsia="ja-JP"/>
          </w:rPr>
          <w:t xml:space="preserve">located </w:t>
        </w:r>
      </w:ins>
      <w:ins w:id="258" w:author="FAA" w:date="2021-03-01T15:51:00Z">
        <w:r>
          <w:rPr>
            <w:lang w:eastAsia="ja-JP"/>
          </w:rPr>
          <w:t>relative to the Earth t</w:t>
        </w:r>
        <w:r w:rsidR="00AB0290">
          <w:rPr>
            <w:lang w:eastAsia="ja-JP"/>
          </w:rPr>
          <w:t xml:space="preserve">o </w:t>
        </w:r>
        <w:proofErr w:type="gramStart"/>
        <w:r w:rsidR="00AB0290">
          <w:rPr>
            <w:lang w:eastAsia="ja-JP"/>
          </w:rPr>
          <w:t xml:space="preserve">safely and efficiently </w:t>
        </w:r>
      </w:ins>
      <w:ins w:id="259" w:author="FAA" w:date="2021-03-01T16:48:00Z">
        <w:r w:rsidR="00AB0290">
          <w:rPr>
            <w:lang w:eastAsia="ja-JP"/>
          </w:rPr>
          <w:t>navigate</w:t>
        </w:r>
      </w:ins>
      <w:ins w:id="260" w:author="FAA" w:date="2021-03-01T15:51:00Z">
        <w:r>
          <w:rPr>
            <w:lang w:eastAsia="ja-JP"/>
          </w:rPr>
          <w:t xml:space="preserve"> the planned mission</w:t>
        </w:r>
        <w:proofErr w:type="gramEnd"/>
        <w:r>
          <w:rPr>
            <w:lang w:eastAsia="ja-JP"/>
          </w:rPr>
          <w:t xml:space="preserve">. </w:t>
        </w:r>
      </w:ins>
      <w:ins w:id="261" w:author="FAA" w:date="2021-03-01T15:39:00Z">
        <w:r w:rsidR="00822B2F">
          <w:rPr>
            <w:lang w:eastAsia="ja-JP"/>
          </w:rPr>
          <w:t>There are several e</w:t>
        </w:r>
      </w:ins>
      <w:ins w:id="262" w:author="FAA" w:date="2021-03-01T15:38:00Z">
        <w:r w:rsidR="00822B2F">
          <w:rPr>
            <w:lang w:eastAsia="ja-JP"/>
          </w:rPr>
          <w:t xml:space="preserve">lectronic aids to air navigation </w:t>
        </w:r>
      </w:ins>
      <w:ins w:id="263" w:author="FAA" w:date="2021-03-01T15:39:00Z">
        <w:r w:rsidR="00822B2F">
          <w:rPr>
            <w:lang w:eastAsia="ja-JP"/>
          </w:rPr>
          <w:t xml:space="preserve">currently available, however </w:t>
        </w:r>
      </w:ins>
      <w:ins w:id="264" w:author="USA" w:date="2021-02-26T10:38:00Z">
        <w:r w:rsidR="004E106F">
          <w:rPr>
            <w:lang w:eastAsia="ja-JP"/>
          </w:rPr>
          <w:t xml:space="preserve">GNSS </w:t>
        </w:r>
      </w:ins>
      <w:ins w:id="265" w:author="USA" w:date="2021-02-26T10:39:00Z">
        <w:r w:rsidR="004E106F">
          <w:rPr>
            <w:lang w:eastAsia="ja-JP"/>
          </w:rPr>
          <w:t>navigation systems using the RNSS allocation</w:t>
        </w:r>
      </w:ins>
      <w:ins w:id="266" w:author="USA" w:date="2021-02-26T10:45:00Z">
        <w:r w:rsidR="00850988">
          <w:rPr>
            <w:lang w:eastAsia="ja-JP"/>
          </w:rPr>
          <w:t xml:space="preserve"> (space-to-Earth)</w:t>
        </w:r>
      </w:ins>
      <w:ins w:id="267" w:author="USA" w:date="2021-02-26T10:39:00Z">
        <w:r w:rsidR="004E106F">
          <w:rPr>
            <w:lang w:eastAsia="ja-JP"/>
          </w:rPr>
          <w:t xml:space="preserve"> </w:t>
        </w:r>
      </w:ins>
      <w:ins w:id="268" w:author="USA" w:date="2021-02-26T10:40:00Z">
        <w:r w:rsidR="004E106F">
          <w:rPr>
            <w:lang w:eastAsia="ja-JP"/>
          </w:rPr>
          <w:t xml:space="preserve">are </w:t>
        </w:r>
      </w:ins>
      <w:ins w:id="269" w:author="FAA" w:date="2021-03-01T15:53:00Z">
        <w:r>
          <w:rPr>
            <w:lang w:eastAsia="ja-JP"/>
          </w:rPr>
          <w:t xml:space="preserve">currently </w:t>
        </w:r>
      </w:ins>
      <w:ins w:id="270" w:author="USA" w:date="2021-02-26T10:40:00Z">
        <w:r w:rsidR="004E106F">
          <w:rPr>
            <w:lang w:eastAsia="ja-JP"/>
          </w:rPr>
          <w:t>used on</w:t>
        </w:r>
      </w:ins>
      <w:ins w:id="271" w:author="FAA" w:date="2021-03-01T15:53:00Z">
        <w:r>
          <w:rPr>
            <w:lang w:eastAsia="ja-JP"/>
          </w:rPr>
          <w:t>-</w:t>
        </w:r>
      </w:ins>
      <w:ins w:id="272" w:author="USA" w:date="2021-02-26T10:40:00Z">
        <w:r w:rsidR="004E106F">
          <w:rPr>
            <w:lang w:eastAsia="ja-JP"/>
          </w:rPr>
          <w:t>board suborbital vehicles to provide</w:t>
        </w:r>
      </w:ins>
      <w:ins w:id="273" w:author="USA" w:date="2021-02-26T10:41:00Z">
        <w:r w:rsidR="004E106F">
          <w:rPr>
            <w:lang w:eastAsia="ja-JP"/>
          </w:rPr>
          <w:t xml:space="preserve"> </w:t>
        </w:r>
      </w:ins>
      <w:ins w:id="274" w:author="FAA" w:date="2021-03-01T15:53:00Z">
        <w:r>
          <w:rPr>
            <w:lang w:eastAsia="ja-JP"/>
          </w:rPr>
          <w:t>a global</w:t>
        </w:r>
      </w:ins>
      <w:ins w:id="275" w:author="USA" w:date="2021-02-26T10:42:00Z">
        <w:r w:rsidR="004E106F">
          <w:rPr>
            <w:lang w:eastAsia="ja-JP"/>
          </w:rPr>
          <w:t xml:space="preserve"> navigation </w:t>
        </w:r>
      </w:ins>
      <w:ins w:id="276" w:author="FAA" w:date="2021-03-01T15:40:00Z">
        <w:r w:rsidR="00822B2F">
          <w:rPr>
            <w:lang w:eastAsia="ja-JP"/>
          </w:rPr>
          <w:t xml:space="preserve">capability </w:t>
        </w:r>
      </w:ins>
      <w:ins w:id="277" w:author="FAA" w:date="2021-03-01T15:41:00Z">
        <w:r w:rsidR="00822B2F">
          <w:rPr>
            <w:lang w:eastAsia="ja-JP"/>
          </w:rPr>
          <w:t xml:space="preserve">within Earth’s atmosphere </w:t>
        </w:r>
      </w:ins>
      <w:ins w:id="278" w:author="USA" w:date="2021-02-26T10:42:00Z">
        <w:r w:rsidR="00850988">
          <w:rPr>
            <w:lang w:eastAsia="ja-JP"/>
          </w:rPr>
          <w:t xml:space="preserve">and </w:t>
        </w:r>
      </w:ins>
      <w:ins w:id="279" w:author="USA" w:date="2021-02-26T10:43:00Z">
        <w:r w:rsidR="00850988">
          <w:rPr>
            <w:lang w:eastAsia="ja-JP"/>
          </w:rPr>
          <w:t>in</w:t>
        </w:r>
      </w:ins>
      <w:ins w:id="280" w:author="USA" w:date="2021-02-26T10:44:00Z">
        <w:r w:rsidR="00850988">
          <w:rPr>
            <w:lang w:eastAsia="ja-JP"/>
          </w:rPr>
          <w:t xml:space="preserve"> </w:t>
        </w:r>
      </w:ins>
      <w:ins w:id="281" w:author="FAA" w:date="2021-03-01T15:40:00Z">
        <w:r w:rsidR="00822B2F">
          <w:rPr>
            <w:lang w:eastAsia="ja-JP"/>
          </w:rPr>
          <w:t>the brief periods of time</w:t>
        </w:r>
      </w:ins>
      <w:ins w:id="282" w:author="USA" w:date="2021-02-26T10:45:00Z">
        <w:r w:rsidR="00850988">
          <w:rPr>
            <w:lang w:eastAsia="ja-JP"/>
          </w:rPr>
          <w:t xml:space="preserve"> the </w:t>
        </w:r>
      </w:ins>
      <w:ins w:id="283" w:author="FAA" w:date="2021-03-01T15:40:00Z">
        <w:r w:rsidR="00822B2F">
          <w:rPr>
            <w:lang w:eastAsia="ja-JP"/>
          </w:rPr>
          <w:t xml:space="preserve">suborbital vehicle operates </w:t>
        </w:r>
      </w:ins>
      <w:ins w:id="284" w:author="FAA" w:date="2021-03-01T15:41:00Z">
        <w:r w:rsidR="00822B2F">
          <w:rPr>
            <w:lang w:eastAsia="ja-JP"/>
          </w:rPr>
          <w:t>in space</w:t>
        </w:r>
      </w:ins>
      <w:ins w:id="285" w:author="USA" w:date="2021-02-26T10:45:00Z">
        <w:r w:rsidR="00850988">
          <w:rPr>
            <w:lang w:eastAsia="ja-JP"/>
          </w:rPr>
          <w:t xml:space="preserve">. </w:t>
        </w:r>
      </w:ins>
      <w:ins w:id="286" w:author="FAA" w:date="2021-03-01T15:42:00Z">
        <w:r w:rsidR="00822B2F">
          <w:rPr>
            <w:lang w:eastAsia="ja-JP"/>
          </w:rPr>
          <w:t>The</w:t>
        </w:r>
      </w:ins>
      <w:ins w:id="287" w:author="USA" w:date="2021-02-26T10:46:00Z">
        <w:r w:rsidR="00850988">
          <w:rPr>
            <w:lang w:eastAsia="ja-JP"/>
          </w:rPr>
          <w:t xml:space="preserve"> </w:t>
        </w:r>
      </w:ins>
      <w:ins w:id="288" w:author="USA" w:date="2021-02-26T10:47:00Z">
        <w:r w:rsidR="00850988">
          <w:rPr>
            <w:lang w:eastAsia="ja-JP"/>
          </w:rPr>
          <w:t>navigation systems using the</w:t>
        </w:r>
      </w:ins>
      <w:ins w:id="289" w:author="USA" w:date="2021-02-27T14:54:00Z">
        <w:r w:rsidR="002D7266">
          <w:rPr>
            <w:lang w:eastAsia="ja-JP"/>
          </w:rPr>
          <w:t xml:space="preserve"> RNSS</w:t>
        </w:r>
      </w:ins>
      <w:ins w:id="290" w:author="USA" w:date="2021-02-26T10:47:00Z">
        <w:r w:rsidR="00850988">
          <w:rPr>
            <w:lang w:eastAsia="ja-JP"/>
          </w:rPr>
          <w:t xml:space="preserve"> frequency bands </w:t>
        </w:r>
        <w:bookmarkStart w:id="291" w:name="_Hlk65331254"/>
        <w:r w:rsidR="00850988">
          <w:rPr>
            <w:lang w:eastAsia="ja-JP"/>
          </w:rPr>
          <w:t>1 164-1 215 MHz and 1</w:t>
        </w:r>
      </w:ins>
      <w:ins w:id="292" w:author="USA" w:date="2021-02-26T10:48:00Z">
        <w:r w:rsidR="00850988">
          <w:rPr>
            <w:lang w:eastAsia="ja-JP"/>
          </w:rPr>
          <w:t xml:space="preserve"> 559-1 610 MHz </w:t>
        </w:r>
      </w:ins>
      <w:bookmarkEnd w:id="291"/>
      <w:ins w:id="293" w:author="USA" w:date="2021-02-26T12:03:00Z">
        <w:r w:rsidR="005C3E0F">
          <w:rPr>
            <w:lang w:eastAsia="ja-JP"/>
          </w:rPr>
          <w:t>are</w:t>
        </w:r>
      </w:ins>
      <w:ins w:id="294" w:author="USA" w:date="2021-02-26T10:48:00Z">
        <w:r w:rsidR="00850988">
          <w:rPr>
            <w:lang w:eastAsia="ja-JP"/>
          </w:rPr>
          <w:t xml:space="preserve"> </w:t>
        </w:r>
      </w:ins>
      <w:ins w:id="295" w:author="FAA" w:date="2021-03-01T15:44:00Z">
        <w:r w:rsidR="00822B2F">
          <w:rPr>
            <w:lang w:eastAsia="ja-JP"/>
          </w:rPr>
          <w:t xml:space="preserve">currently </w:t>
        </w:r>
      </w:ins>
      <w:ins w:id="296" w:author="USA" w:date="2021-02-26T10:48:00Z">
        <w:r w:rsidR="00850988">
          <w:rPr>
            <w:lang w:eastAsia="ja-JP"/>
          </w:rPr>
          <w:t>mo</w:t>
        </w:r>
      </w:ins>
      <w:ins w:id="297" w:author="FAA" w:date="2021-03-01T15:45:00Z">
        <w:r>
          <w:rPr>
            <w:lang w:eastAsia="ja-JP"/>
          </w:rPr>
          <w:t>st</w:t>
        </w:r>
      </w:ins>
      <w:ins w:id="298" w:author="USA" w:date="2021-02-26T10:48:00Z">
        <w:r w:rsidR="00850988">
          <w:rPr>
            <w:lang w:eastAsia="ja-JP"/>
          </w:rPr>
          <w:t xml:space="preserve"> suitable for safety-of-life applications </w:t>
        </w:r>
      </w:ins>
      <w:ins w:id="299" w:author="FAA" w:date="2021-03-01T15:46:00Z">
        <w:r>
          <w:rPr>
            <w:lang w:eastAsia="ja-JP"/>
          </w:rPr>
          <w:t>as these are currently</w:t>
        </w:r>
      </w:ins>
      <w:ins w:id="300" w:author="USA" w:date="2021-02-26T10:54:00Z">
        <w:r w:rsidR="007F08F5">
          <w:rPr>
            <w:lang w:eastAsia="ja-JP"/>
          </w:rPr>
          <w:t xml:space="preserve"> </w:t>
        </w:r>
      </w:ins>
      <w:ins w:id="301" w:author="FAA" w:date="2021-03-01T15:46:00Z">
        <w:r>
          <w:rPr>
            <w:lang w:eastAsia="ja-JP"/>
          </w:rPr>
          <w:t xml:space="preserve">used </w:t>
        </w:r>
      </w:ins>
      <w:ins w:id="302" w:author="USA" w:date="2021-02-26T10:54:00Z">
        <w:r w:rsidR="007F08F5">
          <w:rPr>
            <w:lang w:eastAsia="ja-JP"/>
          </w:rPr>
          <w:t>by</w:t>
        </w:r>
      </w:ins>
      <w:ins w:id="303" w:author="USA" w:date="2021-02-26T10:55:00Z">
        <w:r w:rsidR="007F08F5">
          <w:rPr>
            <w:lang w:eastAsia="ja-JP"/>
          </w:rPr>
          <w:t xml:space="preserve"> conventional aircraft</w:t>
        </w:r>
      </w:ins>
      <w:ins w:id="304" w:author="FAA" w:date="2021-03-01T15:46:00Z">
        <w:r>
          <w:rPr>
            <w:lang w:eastAsia="ja-JP"/>
          </w:rPr>
          <w:t xml:space="preserve"> and the </w:t>
        </w:r>
        <w:proofErr w:type="gramStart"/>
        <w:r>
          <w:rPr>
            <w:lang w:eastAsia="ja-JP"/>
          </w:rPr>
          <w:t>principle</w:t>
        </w:r>
        <w:proofErr w:type="gramEnd"/>
        <w:r>
          <w:rPr>
            <w:lang w:eastAsia="ja-JP"/>
          </w:rPr>
          <w:t xml:space="preserve"> application is not </w:t>
        </w:r>
      </w:ins>
      <w:ins w:id="305" w:author="FAA" w:date="2021-03-01T15:47:00Z">
        <w:r>
          <w:rPr>
            <w:lang w:eastAsia="ja-JP"/>
          </w:rPr>
          <w:t>different</w:t>
        </w:r>
      </w:ins>
      <w:ins w:id="306" w:author="FAA" w:date="2021-03-01T15:46:00Z">
        <w:r>
          <w:rPr>
            <w:lang w:eastAsia="ja-JP"/>
          </w:rPr>
          <w:t xml:space="preserve"> in the case of suborbital vehicles</w:t>
        </w:r>
      </w:ins>
      <w:ins w:id="307" w:author="USA" w:date="2021-02-26T10:55:00Z">
        <w:r w:rsidR="007F08F5">
          <w:rPr>
            <w:lang w:eastAsia="ja-JP"/>
          </w:rPr>
          <w:t>.</w:t>
        </w:r>
      </w:ins>
    </w:p>
    <w:p w14:paraId="0E32EB22" w14:textId="09FBEF58" w:rsidR="00273041" w:rsidRPr="005C3E0F" w:rsidRDefault="00273041" w:rsidP="00C01180">
      <w:pPr>
        <w:rPr>
          <w:lang w:eastAsia="ja-JP"/>
        </w:rPr>
      </w:pPr>
      <w:del w:id="308" w:author="FAA" w:date="2021-03-01T16:36:00Z">
        <w:r w:rsidRPr="009A1A63" w:rsidDel="00273041">
          <w:rPr>
            <w:spacing w:val="-4"/>
            <w:lang w:eastAsia="ja-JP"/>
          </w:rPr>
          <w:delText>WP 5B may find the different regulatory status of space-borne RNSS receivers, which are operated under RNSS (space-to-space) allocations, in RR No</w:delText>
        </w:r>
        <w:r w:rsidDel="00273041">
          <w:rPr>
            <w:spacing w:val="-4"/>
            <w:lang w:eastAsia="ja-JP"/>
          </w:rPr>
          <w:delText>s</w:delText>
        </w:r>
        <w:r w:rsidRPr="009A1A63" w:rsidDel="00273041">
          <w:rPr>
            <w:spacing w:val="-4"/>
            <w:lang w:eastAsia="ja-JP"/>
          </w:rPr>
          <w:delText xml:space="preserve">. </w:delText>
        </w:r>
        <w:r w:rsidRPr="009A1A63" w:rsidDel="00273041">
          <w:rPr>
            <w:b/>
            <w:bCs/>
            <w:spacing w:val="-4"/>
            <w:lang w:eastAsia="ja-JP"/>
          </w:rPr>
          <w:delText>5.328B</w:delText>
        </w:r>
        <w:r w:rsidRPr="009A1A63" w:rsidDel="00273041">
          <w:rPr>
            <w:spacing w:val="-4"/>
            <w:lang w:eastAsia="ja-JP"/>
          </w:rPr>
          <w:delText xml:space="preserve"> and </w:delText>
        </w:r>
        <w:r w:rsidRPr="009A1A63" w:rsidDel="00273041">
          <w:rPr>
            <w:b/>
            <w:bCs/>
            <w:spacing w:val="-4"/>
            <w:lang w:eastAsia="ja-JP"/>
          </w:rPr>
          <w:delText>5.329A</w:delText>
        </w:r>
        <w:r w:rsidRPr="009A1A63" w:rsidDel="00273041">
          <w:rPr>
            <w:spacing w:val="-4"/>
            <w:lang w:eastAsia="ja-JP"/>
          </w:rPr>
          <w:delText>, from that of RNSS receivers on Earth’s surface and the same airspace as conventional aircraft.</w:delText>
        </w:r>
      </w:del>
    </w:p>
    <w:p w14:paraId="224F2BAE" w14:textId="2119C356" w:rsidR="00C01180" w:rsidRPr="00D17525" w:rsidRDefault="00C01180" w:rsidP="00C01180">
      <w:pPr>
        <w:pStyle w:val="EditorsNote"/>
        <w:rPr>
          <w:iCs w:val="0"/>
          <w:color w:val="FF0000"/>
        </w:rPr>
      </w:pPr>
      <w:del w:id="309" w:author="FAA" w:date="2021-03-01T16:37:00Z">
        <w:r w:rsidRPr="00D17525" w:rsidDel="00273041">
          <w:rPr>
            <w:iCs w:val="0"/>
            <w:color w:val="FF0000"/>
            <w:spacing w:val="-4"/>
            <w:lang w:eastAsia="ja-JP"/>
          </w:rPr>
          <w:delText>[Editor’s note: From WP 4C. Modify language below  for next WP 5B meeting</w:delText>
        </w:r>
      </w:del>
    </w:p>
    <w:p w14:paraId="524B672F" w14:textId="027AC078" w:rsidR="00C01180" w:rsidRPr="00FE1DAD" w:rsidRDefault="00C01180" w:rsidP="00C01180">
      <w:pPr>
        <w:pStyle w:val="EditorsNote"/>
        <w:rPr>
          <w:ins w:id="310" w:author="USA" w:date="2021-02-26T12:11:00Z"/>
          <w:i w:val="0"/>
          <w:spacing w:val="-4"/>
          <w:lang w:eastAsia="ja-JP"/>
        </w:rPr>
      </w:pPr>
      <w:r w:rsidRPr="00FE1DAD">
        <w:rPr>
          <w:i w:val="0"/>
          <w:spacing w:val="-4"/>
          <w:lang w:eastAsia="ja-JP"/>
        </w:rPr>
        <w:t xml:space="preserve">Since different technical requirements </w:t>
      </w:r>
      <w:ins w:id="311" w:author="FAA" w:date="2021-03-01T16:58:00Z">
        <w:r w:rsidR="00683979">
          <w:rPr>
            <w:i w:val="0"/>
            <w:spacing w:val="-4"/>
            <w:lang w:eastAsia="ja-JP"/>
          </w:rPr>
          <w:t xml:space="preserve">may be expected </w:t>
        </w:r>
      </w:ins>
      <w:r w:rsidRPr="00FE1DAD">
        <w:rPr>
          <w:i w:val="0"/>
          <w:spacing w:val="-4"/>
          <w:lang w:eastAsia="ja-JP"/>
        </w:rPr>
        <w:t>between the</w:t>
      </w:r>
      <w:del w:id="312" w:author="FAA" w:date="2021-03-01T16:59:00Z">
        <w:r w:rsidRPr="00FE1DAD" w:rsidDel="00683979">
          <w:rPr>
            <w:i w:val="0"/>
            <w:spacing w:val="-4"/>
            <w:lang w:eastAsia="ja-JP"/>
          </w:rPr>
          <w:delText xml:space="preserve"> airborne</w:delText>
        </w:r>
      </w:del>
      <w:r w:rsidRPr="00FE1DAD">
        <w:rPr>
          <w:i w:val="0"/>
          <w:spacing w:val="-4"/>
          <w:lang w:eastAsia="ja-JP"/>
        </w:rPr>
        <w:t xml:space="preserve"> RNSS receivers, which will be operated under RNSS (space-to-Earth) allocations, and</w:t>
      </w:r>
      <w:del w:id="313" w:author="FAA" w:date="2021-03-01T16:59:00Z">
        <w:r w:rsidRPr="00FE1DAD" w:rsidDel="00683979">
          <w:rPr>
            <w:i w:val="0"/>
            <w:spacing w:val="-4"/>
            <w:lang w:eastAsia="ja-JP"/>
          </w:rPr>
          <w:delText xml:space="preserve"> spaceborne</w:delText>
        </w:r>
      </w:del>
      <w:r w:rsidRPr="00FE1DAD">
        <w:rPr>
          <w:i w:val="0"/>
          <w:spacing w:val="-4"/>
          <w:lang w:eastAsia="ja-JP"/>
        </w:rPr>
        <w:t xml:space="preserve"> RNSS receivers, which will be operated under RNSS (space-to-space) allocations,</w:t>
      </w:r>
      <w:del w:id="314" w:author="FAA" w:date="2021-03-01T16:58:00Z">
        <w:r w:rsidRPr="00FE1DAD" w:rsidDel="00683979">
          <w:rPr>
            <w:i w:val="0"/>
            <w:spacing w:val="-4"/>
            <w:lang w:eastAsia="ja-JP"/>
          </w:rPr>
          <w:delText xml:space="preserve"> may be expected</w:delText>
        </w:r>
      </w:del>
      <w:r w:rsidRPr="00FE1DAD">
        <w:rPr>
          <w:i w:val="0"/>
          <w:spacing w:val="-4"/>
          <w:lang w:eastAsia="ja-JP"/>
        </w:rPr>
        <w:t>, whether the same RNSS receivers can function may be investigated by receiver manufacturers and/or sub-orbital vehicle operators. However,</w:t>
      </w:r>
      <w:ins w:id="315" w:author="USA" w:date="2021-02-26T11:27:00Z">
        <w:del w:id="316" w:author="FAA" w:date="2021-03-01T16:53:00Z">
          <w:r w:rsidR="00AB49A5" w:rsidRPr="00FE1DAD" w:rsidDel="00AB0290">
            <w:rPr>
              <w:i w:val="0"/>
              <w:spacing w:val="-4"/>
              <w:lang w:eastAsia="ja-JP"/>
            </w:rPr>
            <w:delText xml:space="preserve"> </w:delText>
          </w:r>
        </w:del>
      </w:ins>
      <w:del w:id="317" w:author="FAA" w:date="2021-03-01T16:53:00Z">
        <w:r w:rsidRPr="00FE1DAD" w:rsidDel="00AB0290">
          <w:rPr>
            <w:i w:val="0"/>
            <w:spacing w:val="-4"/>
            <w:lang w:eastAsia="ja-JP"/>
          </w:rPr>
          <w:delText>WP 4C considers that</w:delText>
        </w:r>
      </w:del>
      <w:r w:rsidRPr="00FE1DAD">
        <w:rPr>
          <w:i w:val="0"/>
          <w:spacing w:val="-4"/>
          <w:lang w:eastAsia="ja-JP"/>
        </w:rPr>
        <w:t xml:space="preserve"> this kind of investigation should be conducted outside of ITU-R studies.</w:t>
      </w:r>
      <w:del w:id="318" w:author="FAA" w:date="2021-03-01T16:54:00Z">
        <w:r w:rsidRPr="00FE1DAD" w:rsidDel="00AB0290">
          <w:rPr>
            <w:i w:val="0"/>
            <w:spacing w:val="-4"/>
            <w:lang w:eastAsia="ja-JP"/>
          </w:rPr>
          <w:delText>]</w:delText>
        </w:r>
      </w:del>
    </w:p>
    <w:p w14:paraId="305EF887" w14:textId="50DA0ED6" w:rsidR="000723CA" w:rsidRPr="00D17525" w:rsidRDefault="000723CA" w:rsidP="00C01180">
      <w:pPr>
        <w:pStyle w:val="EditorsNote"/>
        <w:rPr>
          <w:i w:val="0"/>
          <w:color w:val="FF0000"/>
          <w:spacing w:val="-4"/>
          <w:lang w:eastAsia="ja-JP"/>
        </w:rPr>
      </w:pPr>
    </w:p>
    <w:p w14:paraId="31C26006" w14:textId="77777777" w:rsidR="00C01180" w:rsidRPr="009A1A63" w:rsidRDefault="00C01180" w:rsidP="00C01180">
      <w:pPr>
        <w:pStyle w:val="EditorsNote"/>
      </w:pPr>
      <w:r w:rsidRPr="009A1A63">
        <w:t>[To be added]</w:t>
      </w:r>
    </w:p>
    <w:p w14:paraId="08EA99E1" w14:textId="70C8280C" w:rsidR="00C01180" w:rsidRPr="009A1A63" w:rsidRDefault="0024518E" w:rsidP="00C01180">
      <w:pPr>
        <w:pStyle w:val="Heading1"/>
      </w:pPr>
      <w:ins w:id="319" w:author="USA" w:date="2021-02-26T11:54:00Z">
        <w:r>
          <w:t>5</w:t>
        </w:r>
      </w:ins>
      <w:del w:id="320" w:author="USA" w:date="2021-02-26T11:54:00Z">
        <w:r w:rsidR="00C01180" w:rsidRPr="009A1A63" w:rsidDel="0024518E">
          <w:delText>4</w:delText>
        </w:r>
      </w:del>
      <w:r w:rsidR="00C01180" w:rsidRPr="009A1A63">
        <w:tab/>
      </w:r>
      <w:del w:id="321" w:author="FAA" w:date="2021-03-01T17:00:00Z">
        <w:r w:rsidR="00C01180" w:rsidRPr="009A1A63" w:rsidDel="00683979">
          <w:delText>[</w:delText>
        </w:r>
      </w:del>
      <w:r w:rsidR="00C01180" w:rsidRPr="009A1A63">
        <w:t xml:space="preserve">Appropriate modification, if any, to the Radio Regulations, </w:t>
      </w:r>
      <w:r w:rsidR="00C01180" w:rsidRPr="009A1A63">
        <w:rPr>
          <w:szCs w:val="24"/>
        </w:rPr>
        <w:t xml:space="preserve">excluding any new allocations or changes to the existing allocations in Article </w:t>
      </w:r>
      <w:r w:rsidR="00C01180" w:rsidRPr="009A1A63">
        <w:rPr>
          <w:bCs/>
          <w:szCs w:val="24"/>
        </w:rPr>
        <w:t xml:space="preserve">5, </w:t>
      </w:r>
      <w:r w:rsidR="00C01180" w:rsidRPr="009A1A63">
        <w:t>to accommodate stations on-board sub-orbital vehicles/</w:t>
      </w:r>
      <w:r w:rsidR="00C01180" w:rsidRPr="009A1A63">
        <w:rPr>
          <w:color w:val="000000" w:themeColor="text1"/>
        </w:rPr>
        <w:t>Technical conditions to allow some stations on board sub-orbital vehicles to operate under the aeronautical regulation</w:t>
      </w:r>
      <w:del w:id="322" w:author="FAA" w:date="2021-03-01T17:00:00Z">
        <w:r w:rsidR="00C01180" w:rsidRPr="00D17525" w:rsidDel="00683979">
          <w:rPr>
            <w:iCs/>
          </w:rPr>
          <w:delText>]</w:delText>
        </w:r>
      </w:del>
    </w:p>
    <w:p w14:paraId="2B1DFC18" w14:textId="49B53C96" w:rsidR="00C01180" w:rsidRPr="009A1A63" w:rsidRDefault="0024518E" w:rsidP="00C01180">
      <w:pPr>
        <w:pStyle w:val="Heading2"/>
      </w:pPr>
      <w:ins w:id="323" w:author="USA" w:date="2021-02-26T11:54:00Z">
        <w:r>
          <w:t>5</w:t>
        </w:r>
      </w:ins>
      <w:del w:id="324" w:author="USA" w:date="2021-02-26T11:54:00Z">
        <w:r w:rsidR="00C01180" w:rsidRPr="009A1A63" w:rsidDel="0024518E">
          <w:delText>4</w:delText>
        </w:r>
      </w:del>
      <w:r w:rsidR="00C01180" w:rsidRPr="009A1A63">
        <w:t>.1</w:t>
      </w:r>
      <w:r w:rsidR="00C01180" w:rsidRPr="009A1A63">
        <w:tab/>
        <w:t>The status of stations on sub-orbital vehicles</w:t>
      </w:r>
    </w:p>
    <w:p w14:paraId="385CF6C4" w14:textId="77777777" w:rsidR="00C01180" w:rsidRPr="009A1A63" w:rsidRDefault="00C01180" w:rsidP="00C01180">
      <w:pPr>
        <w:pStyle w:val="EditorsNote"/>
      </w:pPr>
      <w:r w:rsidRPr="009A1A63">
        <w:t>[This section will consider the status of stations on sub-orbital vehicles and study corresponding regulatory provisions to determine which existing radiocommunication services can be used by stations on sub-orbital vehicles.]</w:t>
      </w:r>
    </w:p>
    <w:p w14:paraId="61739312" w14:textId="4698BED5" w:rsidR="00C01180" w:rsidRDefault="00C01180" w:rsidP="00C01180">
      <w:pPr>
        <w:rPr>
          <w:ins w:id="325" w:author="USA" w:date="2021-02-27T15:01:00Z"/>
        </w:rPr>
      </w:pPr>
      <w:r w:rsidRPr="009A1A63">
        <w:t>There are several existing radiocommunications services that can be used by stations on-board suborbital vehicles</w:t>
      </w:r>
      <w:ins w:id="326" w:author="FAA" w:date="2021-03-01T17:31:00Z">
        <w:r w:rsidR="00117441">
          <w:t xml:space="preserve"> using </w:t>
        </w:r>
      </w:ins>
      <w:del w:id="327" w:author="FAA" w:date="2021-03-01T17:31:00Z">
        <w:r w:rsidRPr="009A1A63" w:rsidDel="00117441">
          <w:delText xml:space="preserve">. </w:delText>
        </w:r>
      </w:del>
      <w:ins w:id="328" w:author="FAA" w:date="2021-03-01T14:40:00Z">
        <w:r w:rsidR="00D277C5">
          <w:t xml:space="preserve"> </w:t>
        </w:r>
      </w:ins>
      <w:ins w:id="329" w:author="FAA" w:date="2021-03-01T14:42:00Z">
        <w:r w:rsidR="00D277C5">
          <w:t xml:space="preserve">existing </w:t>
        </w:r>
      </w:ins>
      <w:ins w:id="330" w:author="FAA" w:date="2021-03-01T14:40:00Z">
        <w:r w:rsidR="00D277C5">
          <w:t>coordination</w:t>
        </w:r>
      </w:ins>
      <w:ins w:id="331" w:author="FAA" w:date="2021-03-01T14:42:00Z">
        <w:r w:rsidR="00D277C5">
          <w:t xml:space="preserve"> processes and procedures</w:t>
        </w:r>
      </w:ins>
      <w:ins w:id="332" w:author="FAA" w:date="2021-03-01T17:32:00Z">
        <w:r w:rsidR="00117441">
          <w:t>.</w:t>
        </w:r>
      </w:ins>
      <w:ins w:id="333" w:author="FAA" w:date="2021-03-01T14:40:00Z">
        <w:r w:rsidR="00D277C5">
          <w:t xml:space="preserve"> </w:t>
        </w:r>
      </w:ins>
      <w:r w:rsidRPr="009A1A63">
        <w:t>These services</w:t>
      </w:r>
      <w:ins w:id="334" w:author="USA" w:date="2021-04-02T10:09:00Z">
        <w:r w:rsidR="001E72E2" w:rsidRPr="00A25B87">
          <w:rPr>
            <w:highlight w:val="cyan"/>
            <w:vertAlign w:val="superscript"/>
          </w:rPr>
          <w:t>*</w:t>
        </w:r>
      </w:ins>
      <w:r w:rsidRPr="009A1A63">
        <w:t xml:space="preserve"> include, but may not necessarily be limited to:</w:t>
      </w:r>
    </w:p>
    <w:p w14:paraId="4514131A" w14:textId="3679CF8B" w:rsidR="009714BF" w:rsidRDefault="009714BF" w:rsidP="00117441">
      <w:pPr>
        <w:pStyle w:val="ListParagraph"/>
        <w:numPr>
          <w:ilvl w:val="0"/>
          <w:numId w:val="30"/>
        </w:numPr>
        <w:rPr>
          <w:ins w:id="335" w:author="USA" w:date="2021-02-27T15:12:00Z"/>
        </w:rPr>
      </w:pPr>
      <w:ins w:id="336" w:author="USA" w:date="2021-02-27T15:03:00Z">
        <w:r>
          <w:t>AM(R)S</w:t>
        </w:r>
      </w:ins>
      <w:ins w:id="337" w:author="FAA" w:date="2021-03-01T17:32:00Z">
        <w:r w:rsidR="00117441">
          <w:t>:</w:t>
        </w:r>
      </w:ins>
      <w:ins w:id="338" w:author="USA" w:date="2021-02-27T15:02:00Z">
        <w:r>
          <w:t xml:space="preserve"> </w:t>
        </w:r>
      </w:ins>
      <w:ins w:id="339" w:author="FAA" w:date="2021-03-02T18:29:00Z">
        <w:r w:rsidR="00A65490">
          <w:t xml:space="preserve">The </w:t>
        </w:r>
      </w:ins>
      <w:ins w:id="340" w:author="FAA" w:date="2021-03-02T18:30:00Z">
        <w:r w:rsidR="00A65490">
          <w:t>Aeronautical</w:t>
        </w:r>
      </w:ins>
      <w:ins w:id="341" w:author="FAA" w:date="2021-03-02T18:29:00Z">
        <w:r w:rsidR="00A65490">
          <w:t xml:space="preserve"> Mobile (Route) Service</w:t>
        </w:r>
      </w:ins>
      <w:ins w:id="342" w:author="FAA" w:date="2021-03-02T18:30:00Z">
        <w:r w:rsidR="00A65490">
          <w:t xml:space="preserve">, </w:t>
        </w:r>
        <w:proofErr w:type="gramStart"/>
        <w:r w:rsidR="00A65490">
          <w:t>e.g.</w:t>
        </w:r>
        <w:proofErr w:type="gramEnd"/>
        <w:r w:rsidR="00A65490">
          <w:t xml:space="preserve"> </w:t>
        </w:r>
      </w:ins>
      <w:ins w:id="343" w:author="USA" w:date="2021-02-27T15:01:00Z">
        <w:r>
          <w:t>VH</w:t>
        </w:r>
      </w:ins>
      <w:ins w:id="344" w:author="USA" w:date="2021-02-27T15:02:00Z">
        <w:r>
          <w:t>F</w:t>
        </w:r>
      </w:ins>
      <w:ins w:id="345" w:author="USA" w:date="2021-02-27T15:03:00Z">
        <w:r>
          <w:t xml:space="preserve"> voice</w:t>
        </w:r>
      </w:ins>
      <w:ins w:id="346" w:author="FAA" w:date="2021-03-01T17:34:00Z">
        <w:r w:rsidR="00117441">
          <w:t xml:space="preserve"> and data </w:t>
        </w:r>
      </w:ins>
      <w:ins w:id="347" w:author="USA" w:date="2021-02-27T15:02:00Z">
        <w:r>
          <w:t xml:space="preserve">communications </w:t>
        </w:r>
      </w:ins>
      <w:ins w:id="348" w:author="FAA" w:date="2021-03-01T17:34:00Z">
        <w:r w:rsidR="00117441">
          <w:t xml:space="preserve">and </w:t>
        </w:r>
      </w:ins>
      <w:ins w:id="349" w:author="USA" w:date="2021-02-27T15:08:00Z">
        <w:r>
          <w:t>ADS-B</w:t>
        </w:r>
      </w:ins>
      <w:ins w:id="350" w:author="FAA" w:date="2021-03-01T17:36:00Z">
        <w:r w:rsidR="00A65490">
          <w:t>, wh</w:t>
        </w:r>
      </w:ins>
      <w:ins w:id="351" w:author="FAA" w:date="2021-03-02T18:30:00Z">
        <w:r w:rsidR="00A65490">
          <w:t>en</w:t>
        </w:r>
      </w:ins>
      <w:ins w:id="352" w:author="FAA" w:date="2021-03-01T17:36:00Z">
        <w:r w:rsidR="00117441">
          <w:t xml:space="preserve"> permitted by ICAO SARPs.</w:t>
        </w:r>
      </w:ins>
      <w:ins w:id="353" w:author="USA" w:date="2021-02-27T15:08:00Z">
        <w:del w:id="354" w:author="FAA" w:date="2021-03-01T17:36:00Z">
          <w:r w:rsidDel="00117441">
            <w:delText xml:space="preserve"> </w:delText>
          </w:r>
        </w:del>
      </w:ins>
    </w:p>
    <w:p w14:paraId="2F21F1F0" w14:textId="3EF485BD" w:rsidR="009672A1" w:rsidRDefault="009672A1" w:rsidP="009714BF">
      <w:pPr>
        <w:pStyle w:val="ListParagraph"/>
        <w:numPr>
          <w:ilvl w:val="0"/>
          <w:numId w:val="30"/>
        </w:numPr>
        <w:rPr>
          <w:ins w:id="355" w:author="FAA" w:date="2021-03-02T18:28:00Z"/>
        </w:rPr>
      </w:pPr>
      <w:ins w:id="356" w:author="USA" w:date="2021-02-27T15:13:00Z">
        <w:r>
          <w:t>RNSS</w:t>
        </w:r>
      </w:ins>
      <w:ins w:id="357" w:author="FAA" w:date="2021-03-01T17:37:00Z">
        <w:r w:rsidR="00117441">
          <w:t>:</w:t>
        </w:r>
      </w:ins>
      <w:ins w:id="358" w:author="USA" w:date="2021-02-27T15:13:00Z">
        <w:r>
          <w:t xml:space="preserve"> </w:t>
        </w:r>
      </w:ins>
      <w:ins w:id="359" w:author="FAA" w:date="2021-03-02T18:30:00Z">
        <w:r w:rsidR="00A65490">
          <w:t xml:space="preserve">The </w:t>
        </w:r>
      </w:ins>
      <w:ins w:id="360" w:author="FAA" w:date="2021-03-01T17:38:00Z">
        <w:r w:rsidR="00117441">
          <w:t xml:space="preserve">GNSS systems using </w:t>
        </w:r>
      </w:ins>
      <w:ins w:id="361" w:author="USA" w:date="2021-02-27T15:13:00Z">
        <w:r>
          <w:rPr>
            <w:lang w:eastAsia="ja-JP"/>
          </w:rPr>
          <w:t>1 164-1 215 MHz and 1 559-1 610 MHz</w:t>
        </w:r>
      </w:ins>
      <w:ins w:id="362" w:author="USA" w:date="2021-02-27T15:14:00Z">
        <w:r>
          <w:rPr>
            <w:lang w:eastAsia="ja-JP"/>
          </w:rPr>
          <w:t xml:space="preserve"> can be used for navigation.</w:t>
        </w:r>
      </w:ins>
    </w:p>
    <w:p w14:paraId="40A0896B" w14:textId="12A2B778" w:rsidR="00A65490" w:rsidRPr="00A65490" w:rsidRDefault="00A65490" w:rsidP="009714BF">
      <w:pPr>
        <w:pStyle w:val="ListParagraph"/>
        <w:numPr>
          <w:ilvl w:val="0"/>
          <w:numId w:val="30"/>
        </w:numPr>
        <w:rPr>
          <w:ins w:id="363" w:author="USA" w:date="2021-02-27T15:18:00Z"/>
        </w:rPr>
      </w:pPr>
      <w:ins w:id="364" w:author="FAA" w:date="2021-03-02T18:28:00Z">
        <w:r w:rsidRPr="00A65490">
          <w:rPr>
            <w:rFonts w:ascii="Verdana" w:hAnsi="Verdana"/>
            <w:color w:val="000000"/>
            <w:sz w:val="20"/>
            <w:shd w:val="clear" w:color="auto" w:fill="FFFFFF"/>
            <w:lang w:val="en-US"/>
          </w:rPr>
          <w:t>MSS</w:t>
        </w:r>
        <w:r>
          <w:rPr>
            <w:rFonts w:ascii="Verdana" w:hAnsi="Verdana"/>
            <w:color w:val="000000"/>
            <w:sz w:val="20"/>
            <w:shd w:val="clear" w:color="auto" w:fill="FFFFFF"/>
            <w:lang w:val="en-US"/>
          </w:rPr>
          <w:t>: The Mobile Sat</w:t>
        </w:r>
      </w:ins>
      <w:ins w:id="365" w:author="FAA" w:date="2021-03-02T18:29:00Z">
        <w:r>
          <w:rPr>
            <w:rFonts w:ascii="Verdana" w:hAnsi="Verdana"/>
            <w:color w:val="000000"/>
            <w:sz w:val="20"/>
            <w:shd w:val="clear" w:color="auto" w:fill="FFFFFF"/>
            <w:lang w:val="en-US"/>
          </w:rPr>
          <w:t>ellite Service</w:t>
        </w:r>
      </w:ins>
      <w:ins w:id="366" w:author="FAA" w:date="2021-03-02T18:28:00Z">
        <w:r>
          <w:rPr>
            <w:rFonts w:ascii="Verdana" w:hAnsi="Verdana"/>
            <w:color w:val="000000"/>
            <w:sz w:val="20"/>
            <w:shd w:val="clear" w:color="auto" w:fill="FFFFFF"/>
            <w:lang w:val="en-US"/>
          </w:rPr>
          <w:t xml:space="preserve"> in the </w:t>
        </w:r>
      </w:ins>
      <w:ins w:id="367" w:author="FAA" w:date="2021-03-02T18:29:00Z">
        <w:r>
          <w:rPr>
            <w:rFonts w:ascii="Verdana" w:hAnsi="Verdana"/>
            <w:color w:val="000000"/>
            <w:sz w:val="20"/>
            <w:shd w:val="clear" w:color="auto" w:fill="FFFFFF"/>
            <w:lang w:val="en-US"/>
          </w:rPr>
          <w:t>frequency</w:t>
        </w:r>
      </w:ins>
      <w:ins w:id="368" w:author="FAA" w:date="2021-03-02T18:28:00Z">
        <w:r>
          <w:rPr>
            <w:rFonts w:ascii="Verdana" w:hAnsi="Verdana"/>
            <w:color w:val="000000"/>
            <w:sz w:val="20"/>
            <w:shd w:val="clear" w:color="auto" w:fill="FFFFFF"/>
            <w:lang w:val="en-US"/>
          </w:rPr>
          <w:t xml:space="preserve"> bands 1610-1626.5 MH</w:t>
        </w:r>
      </w:ins>
      <w:ins w:id="369" w:author="FAA" w:date="2021-03-02T18:29:00Z">
        <w:r>
          <w:rPr>
            <w:rFonts w:ascii="Verdana" w:hAnsi="Verdana"/>
            <w:color w:val="000000"/>
            <w:sz w:val="20"/>
            <w:shd w:val="clear" w:color="auto" w:fill="FFFFFF"/>
            <w:lang w:val="en-US"/>
          </w:rPr>
          <w:t>z</w:t>
        </w:r>
      </w:ins>
      <w:ins w:id="370" w:author="FAA" w:date="2021-03-02T18:28:00Z">
        <w:r w:rsidRPr="00A65490">
          <w:rPr>
            <w:rFonts w:ascii="Verdana" w:hAnsi="Verdana"/>
            <w:color w:val="000000"/>
            <w:sz w:val="20"/>
            <w:shd w:val="clear" w:color="auto" w:fill="FFFFFF"/>
            <w:lang w:val="en-US"/>
          </w:rPr>
          <w:t xml:space="preserve"> can be used for safety (AMS(R)S allocation in the 1610-1626.5 MHz band) and non-safety applications.</w:t>
        </w:r>
      </w:ins>
    </w:p>
    <w:p w14:paraId="36E47BB4" w14:textId="250B8923" w:rsidR="009672A1" w:rsidRPr="009A1A63" w:rsidRDefault="00117441" w:rsidP="00B53D7A">
      <w:pPr>
        <w:pStyle w:val="ListParagraph"/>
        <w:numPr>
          <w:ilvl w:val="0"/>
          <w:numId w:val="30"/>
        </w:numPr>
      </w:pPr>
      <w:ins w:id="371" w:author="FAA" w:date="2021-03-01T17:39:00Z">
        <w:r>
          <w:rPr>
            <w:lang w:eastAsia="ja-JP"/>
          </w:rPr>
          <w:lastRenderedPageBreak/>
          <w:t>AMS</w:t>
        </w:r>
      </w:ins>
      <w:ins w:id="372" w:author="FAA" w:date="2021-03-01T17:40:00Z">
        <w:r>
          <w:rPr>
            <w:lang w:eastAsia="ja-JP"/>
          </w:rPr>
          <w:t xml:space="preserve">: </w:t>
        </w:r>
      </w:ins>
      <w:ins w:id="373" w:author="USA" w:date="2021-02-27T15:18:00Z">
        <w:r w:rsidR="000072D7">
          <w:rPr>
            <w:lang w:eastAsia="ja-JP"/>
          </w:rPr>
          <w:t>TT</w:t>
        </w:r>
      </w:ins>
      <w:ins w:id="374" w:author="USA" w:date="2021-02-27T15:19:00Z">
        <w:r w:rsidR="000072D7">
          <w:rPr>
            <w:lang w:eastAsia="ja-JP"/>
          </w:rPr>
          <w:t>&amp;C</w:t>
        </w:r>
      </w:ins>
      <w:ins w:id="375" w:author="FAA" w:date="2021-03-01T17:40:00Z">
        <w:r>
          <w:rPr>
            <w:lang w:eastAsia="ja-JP"/>
          </w:rPr>
          <w:t xml:space="preserve"> applications </w:t>
        </w:r>
      </w:ins>
      <w:ins w:id="376" w:author="FAA" w:date="2021-03-02T18:30:00Z">
        <w:r w:rsidR="00A65490">
          <w:rPr>
            <w:lang w:eastAsia="ja-JP"/>
          </w:rPr>
          <w:t xml:space="preserve">in the Aeronautical Mobile Service (AMS) </w:t>
        </w:r>
      </w:ins>
      <w:ins w:id="377" w:author="FAA" w:date="2021-03-01T17:40:00Z">
        <w:r>
          <w:rPr>
            <w:lang w:eastAsia="ja-JP"/>
          </w:rPr>
          <w:t>are c</w:t>
        </w:r>
      </w:ins>
      <w:ins w:id="378" w:author="Nader Damavandi" w:date="2021-02-28T09:52:00Z">
        <w:r w:rsidR="00F714E2">
          <w:rPr>
            <w:lang w:eastAsia="ja-JP"/>
          </w:rPr>
          <w:t>urrently using aeronautical mobile telemetry (AM</w:t>
        </w:r>
      </w:ins>
      <w:ins w:id="379" w:author="Nader Damavandi" w:date="2021-02-28T09:53:00Z">
        <w:r w:rsidR="00F714E2">
          <w:rPr>
            <w:lang w:eastAsia="ja-JP"/>
          </w:rPr>
          <w:t xml:space="preserve">T) in </w:t>
        </w:r>
      </w:ins>
      <w:ins w:id="380" w:author="FAA" w:date="2021-03-01T17:40:00Z">
        <w:r>
          <w:rPr>
            <w:lang w:eastAsia="ja-JP"/>
          </w:rPr>
          <w:t xml:space="preserve">the </w:t>
        </w:r>
      </w:ins>
      <w:ins w:id="381" w:author="Nader Damavandi" w:date="2021-02-28T09:54:00Z">
        <w:r w:rsidR="00F714E2">
          <w:rPr>
            <w:lang w:eastAsia="ja-JP"/>
          </w:rPr>
          <w:t xml:space="preserve">lower </w:t>
        </w:r>
      </w:ins>
      <w:ins w:id="382" w:author="Nader Damavandi" w:date="2021-02-28T09:53:00Z">
        <w:r w:rsidR="00F714E2">
          <w:rPr>
            <w:lang w:eastAsia="ja-JP"/>
          </w:rPr>
          <w:t>S-band</w:t>
        </w:r>
      </w:ins>
      <w:ins w:id="383" w:author="USA" w:date="2021-04-02T10:09:00Z">
        <w:r w:rsidR="001E72E2" w:rsidRPr="00A25B87">
          <w:rPr>
            <w:highlight w:val="cyan"/>
            <w:vertAlign w:val="superscript"/>
            <w:lang w:eastAsia="ja-JP"/>
          </w:rPr>
          <w:t>*</w:t>
        </w:r>
      </w:ins>
      <w:ins w:id="384" w:author="Nader Damavandi" w:date="2021-02-28T09:53:00Z">
        <w:r w:rsidR="00F714E2">
          <w:rPr>
            <w:lang w:eastAsia="ja-JP"/>
          </w:rPr>
          <w:t xml:space="preserve"> (2200-2</w:t>
        </w:r>
      </w:ins>
      <w:ins w:id="385" w:author="Nader Damavandi" w:date="2021-02-28T09:54:00Z">
        <w:r w:rsidR="00F714E2">
          <w:rPr>
            <w:lang w:eastAsia="ja-JP"/>
          </w:rPr>
          <w:t>290 MHz for telemetry and 2025-2110 MHz for command)</w:t>
        </w:r>
      </w:ins>
      <w:ins w:id="386" w:author="Nader Damavandi" w:date="2021-02-28T09:55:00Z">
        <w:r w:rsidR="00F714E2">
          <w:rPr>
            <w:lang w:eastAsia="ja-JP"/>
          </w:rPr>
          <w:t xml:space="preserve"> </w:t>
        </w:r>
      </w:ins>
      <w:ins w:id="387" w:author="Nader Damavandi" w:date="2021-02-28T10:11:00Z">
        <w:r w:rsidR="00F7382C">
          <w:rPr>
            <w:lang w:eastAsia="ja-JP"/>
          </w:rPr>
          <w:t xml:space="preserve">shared with other services including SOS, EESS, and SRS </w:t>
        </w:r>
      </w:ins>
      <w:ins w:id="388" w:author="Nader Damavandi" w:date="2021-02-28T09:55:00Z">
        <w:r w:rsidR="00F714E2">
          <w:rPr>
            <w:lang w:eastAsia="ja-JP"/>
          </w:rPr>
          <w:t>and upper S-band</w:t>
        </w:r>
      </w:ins>
      <w:ins w:id="389" w:author="USA" w:date="2021-04-02T10:09:00Z">
        <w:r w:rsidR="001E72E2" w:rsidRPr="00A25B87">
          <w:rPr>
            <w:highlight w:val="cyan"/>
            <w:vertAlign w:val="superscript"/>
            <w:lang w:eastAsia="ja-JP"/>
          </w:rPr>
          <w:t>*</w:t>
        </w:r>
      </w:ins>
      <w:ins w:id="390" w:author="Nader Damavandi" w:date="2021-02-28T09:55:00Z">
        <w:r w:rsidR="00F714E2">
          <w:rPr>
            <w:lang w:eastAsia="ja-JP"/>
          </w:rPr>
          <w:t xml:space="preserve"> (2360-2395 M</w:t>
        </w:r>
      </w:ins>
      <w:ins w:id="391" w:author="Nader Damavandi" w:date="2021-02-28T09:56:00Z">
        <w:r w:rsidR="00F714E2">
          <w:rPr>
            <w:lang w:eastAsia="ja-JP"/>
          </w:rPr>
          <w:t>H</w:t>
        </w:r>
      </w:ins>
      <w:ins w:id="392" w:author="Nader Damavandi" w:date="2021-02-28T09:55:00Z">
        <w:r w:rsidR="00F714E2">
          <w:rPr>
            <w:lang w:eastAsia="ja-JP"/>
          </w:rPr>
          <w:t>z</w:t>
        </w:r>
      </w:ins>
      <w:ins w:id="393" w:author="Nader Damavandi" w:date="2021-02-28T09:56:00Z">
        <w:r w:rsidR="00F714E2">
          <w:rPr>
            <w:lang w:eastAsia="ja-JP"/>
          </w:rPr>
          <w:t xml:space="preserve"> for telemetry</w:t>
        </w:r>
      </w:ins>
      <w:ins w:id="394" w:author="Nader Damavandi" w:date="2021-02-28T09:55:00Z">
        <w:r w:rsidR="00F714E2">
          <w:rPr>
            <w:lang w:eastAsia="ja-JP"/>
          </w:rPr>
          <w:t>)</w:t>
        </w:r>
      </w:ins>
      <w:ins w:id="395" w:author="Nader Damavandi" w:date="2021-02-28T09:57:00Z">
        <w:r w:rsidR="00F714E2">
          <w:rPr>
            <w:lang w:eastAsia="ja-JP"/>
          </w:rPr>
          <w:t>.</w:t>
        </w:r>
      </w:ins>
      <w:ins w:id="396" w:author="Nader Damavandi" w:date="2021-02-28T09:58:00Z">
        <w:del w:id="397" w:author="FAA" w:date="2021-03-01T17:41:00Z">
          <w:r w:rsidR="00F714E2" w:rsidDel="00117441">
            <w:rPr>
              <w:lang w:eastAsia="ja-JP"/>
            </w:rPr>
            <w:delText xml:space="preserve"> </w:delText>
          </w:r>
        </w:del>
      </w:ins>
    </w:p>
    <w:p w14:paraId="0A2F16E5" w14:textId="47C5754E" w:rsidR="001E72E2" w:rsidRPr="001E72E2" w:rsidRDefault="001E72E2" w:rsidP="00C01180">
      <w:pPr>
        <w:pStyle w:val="EditorsNote"/>
        <w:rPr>
          <w:ins w:id="398" w:author="USA" w:date="2021-04-02T10:07:00Z"/>
        </w:rPr>
      </w:pPr>
      <w:ins w:id="399" w:author="USA" w:date="2021-04-02T10:10:00Z">
        <w:r w:rsidRPr="00A25B87">
          <w:rPr>
            <w:highlight w:val="cyan"/>
            <w:vertAlign w:val="superscript"/>
          </w:rPr>
          <w:t>*</w:t>
        </w:r>
        <w:r w:rsidRPr="00A25B87">
          <w:rPr>
            <w:highlight w:val="cyan"/>
          </w:rPr>
          <w:t xml:space="preserve">  </w:t>
        </w:r>
        <w:r w:rsidR="00A25B87" w:rsidRPr="00A25B87">
          <w:rPr>
            <w:highlight w:val="cyan"/>
          </w:rPr>
          <w:t xml:space="preserve">in </w:t>
        </w:r>
      </w:ins>
      <w:ins w:id="400" w:author="USA" w:date="2021-04-02T10:11:00Z">
        <w:r w:rsidR="00A25B87" w:rsidRPr="00A25B87">
          <w:rPr>
            <w:highlight w:val="cyan"/>
          </w:rPr>
          <w:t>some</w:t>
        </w:r>
      </w:ins>
      <w:ins w:id="401" w:author="USA" w:date="2021-04-02T10:10:00Z">
        <w:r w:rsidR="00A25B87" w:rsidRPr="00A25B87">
          <w:rPr>
            <w:highlight w:val="cyan"/>
          </w:rPr>
          <w:t xml:space="preserve"> </w:t>
        </w:r>
        <w:proofErr w:type="gramStart"/>
        <w:r w:rsidR="00A25B87" w:rsidRPr="00A25B87">
          <w:rPr>
            <w:highlight w:val="cyan"/>
          </w:rPr>
          <w:t>case</w:t>
        </w:r>
      </w:ins>
      <w:ins w:id="402" w:author="USA" w:date="2021-04-02T10:11:00Z">
        <w:r w:rsidR="00A25B87" w:rsidRPr="00A25B87">
          <w:rPr>
            <w:highlight w:val="cyan"/>
          </w:rPr>
          <w:t>s</w:t>
        </w:r>
        <w:proofErr w:type="gramEnd"/>
        <w:r w:rsidR="00A25B87" w:rsidRPr="00A25B87">
          <w:rPr>
            <w:highlight w:val="cyan"/>
          </w:rPr>
          <w:t xml:space="preserve"> such as </w:t>
        </w:r>
      </w:ins>
      <w:ins w:id="403" w:author="USA" w:date="2021-04-02T10:12:00Z">
        <w:r w:rsidR="00A25B87" w:rsidRPr="00A25B87">
          <w:rPr>
            <w:highlight w:val="cyan"/>
          </w:rPr>
          <w:t>AMS S-band currently used for TT&amp;C applications</w:t>
        </w:r>
      </w:ins>
      <w:ins w:id="404" w:author="USA" w:date="2021-04-02T10:15:00Z">
        <w:r w:rsidR="00A25B87">
          <w:rPr>
            <w:highlight w:val="cyan"/>
          </w:rPr>
          <w:t xml:space="preserve"> and other services</w:t>
        </w:r>
      </w:ins>
      <w:ins w:id="405" w:author="USA" w:date="2021-04-02T10:12:00Z">
        <w:r w:rsidR="00A25B87" w:rsidRPr="00A25B87">
          <w:rPr>
            <w:highlight w:val="cyan"/>
          </w:rPr>
          <w:t>,</w:t>
        </w:r>
      </w:ins>
      <w:ins w:id="406" w:author="USA" w:date="2021-04-02T10:10:00Z">
        <w:r w:rsidR="00A25B87" w:rsidRPr="00A25B87">
          <w:rPr>
            <w:highlight w:val="cyan"/>
          </w:rPr>
          <w:t xml:space="preserve"> no modification of the RR will be required.</w:t>
        </w:r>
      </w:ins>
    </w:p>
    <w:p w14:paraId="29DDF986" w14:textId="6F7F8570" w:rsidR="00C01180" w:rsidRPr="009A1A63" w:rsidRDefault="00C01180" w:rsidP="00C01180">
      <w:pPr>
        <w:pStyle w:val="EditorsNote"/>
      </w:pPr>
      <w:r w:rsidRPr="009A1A63">
        <w:t>[</w:t>
      </w:r>
      <w:del w:id="407" w:author="Nader Damavandi" w:date="2021-02-28T09:59:00Z">
        <w:r w:rsidRPr="009A1A63" w:rsidDel="00F714E2">
          <w:delText>TBD</w:delText>
        </w:r>
      </w:del>
      <w:ins w:id="408" w:author="Nader Damavandi" w:date="2021-02-28T09:59:00Z">
        <w:r w:rsidR="00F714E2" w:rsidRPr="009A1A63">
          <w:t>T</w:t>
        </w:r>
        <w:r w:rsidR="00F714E2">
          <w:t>o be completed</w:t>
        </w:r>
      </w:ins>
      <w:r w:rsidRPr="009A1A63">
        <w:t>]</w:t>
      </w:r>
    </w:p>
    <w:p w14:paraId="43BA574E" w14:textId="48E22A5F" w:rsidR="00C01180" w:rsidRPr="009A1A63" w:rsidRDefault="0024518E" w:rsidP="00C01180">
      <w:pPr>
        <w:pStyle w:val="Heading2"/>
      </w:pPr>
      <w:ins w:id="409" w:author="USA" w:date="2021-02-26T11:54:00Z">
        <w:r>
          <w:t>5</w:t>
        </w:r>
      </w:ins>
      <w:del w:id="410" w:author="USA" w:date="2021-02-26T11:54:00Z">
        <w:r w:rsidR="00C01180" w:rsidRPr="009A1A63" w:rsidDel="0024518E">
          <w:delText>4</w:delText>
        </w:r>
      </w:del>
      <w:r w:rsidR="00C01180" w:rsidRPr="009A1A63">
        <w:t>.2</w:t>
      </w:r>
      <w:r w:rsidR="00C01180" w:rsidRPr="009A1A63">
        <w:tab/>
        <w:t xml:space="preserve">Frequency bands under consideration for technical studies under this agenda item </w:t>
      </w:r>
    </w:p>
    <w:p w14:paraId="5EB42C11" w14:textId="780D2DEC" w:rsidR="00C01180" w:rsidRPr="009A1A63" w:rsidRDefault="00C01180" w:rsidP="00C01180">
      <w:pPr>
        <w:pStyle w:val="EditorsNote"/>
        <w:rPr>
          <w:b/>
        </w:rPr>
      </w:pPr>
      <w:r w:rsidRPr="009A1A63">
        <w:t xml:space="preserve">[To be completed] </w:t>
      </w:r>
      <w:ins w:id="411" w:author="USA" w:date="2021-02-27T15:20:00Z">
        <w:del w:id="412" w:author="FAA" w:date="2021-03-01T14:23:00Z">
          <w:r w:rsidR="000072D7" w:rsidDel="006B20B8">
            <w:delText>[We need to discuss</w:delText>
          </w:r>
        </w:del>
      </w:ins>
      <w:ins w:id="413" w:author="USA" w:date="2021-02-27T15:21:00Z">
        <w:del w:id="414" w:author="FAA" w:date="2021-03-01T14:23:00Z">
          <w:r w:rsidR="000072D7" w:rsidDel="006B20B8">
            <w:delText xml:space="preserve"> more on this section]</w:delText>
          </w:r>
        </w:del>
      </w:ins>
    </w:p>
    <w:p w14:paraId="410B751F" w14:textId="27805D39" w:rsidR="00C01180" w:rsidRPr="009A1A63" w:rsidRDefault="0024518E" w:rsidP="00C01180">
      <w:pPr>
        <w:pStyle w:val="Heading2"/>
      </w:pPr>
      <w:ins w:id="415" w:author="USA" w:date="2021-02-26T11:54:00Z">
        <w:r>
          <w:t>5</w:t>
        </w:r>
      </w:ins>
      <w:del w:id="416" w:author="USA" w:date="2021-02-26T11:54:00Z">
        <w:r w:rsidR="00C01180" w:rsidRPr="009A1A63" w:rsidDel="0024518E">
          <w:delText>4</w:delText>
        </w:r>
      </w:del>
      <w:r w:rsidR="00C01180" w:rsidRPr="009A1A63">
        <w:t>.</w:t>
      </w:r>
      <w:ins w:id="417" w:author="USA" w:date="2021-02-08T09:31:00Z">
        <w:r w:rsidR="00CD3FC1">
          <w:t>3</w:t>
        </w:r>
      </w:ins>
      <w:del w:id="418" w:author="USA" w:date="2021-02-08T09:31:00Z">
        <w:r w:rsidR="00C01180" w:rsidRPr="009A1A63" w:rsidDel="00CD3FC1">
          <w:delText>2</w:delText>
        </w:r>
      </w:del>
      <w:r w:rsidR="00C01180" w:rsidRPr="009A1A63">
        <w:tab/>
        <w:t xml:space="preserve">Technical </w:t>
      </w:r>
      <w:del w:id="419" w:author="USA" w:date="2021-03-30T16:28:00Z">
        <w:r w:rsidR="00C01180" w:rsidRPr="00A25B87" w:rsidDel="008C08EF">
          <w:rPr>
            <w:sz w:val="28"/>
            <w:highlight w:val="cyan"/>
            <w:rPrChange w:id="420" w:author="USA" w:date="2021-04-02T10:20:00Z">
              <w:rPr>
                <w:sz w:val="28"/>
              </w:rPr>
            </w:rPrChange>
          </w:rPr>
          <w:delText>[</w:delText>
        </w:r>
      </w:del>
      <w:r w:rsidR="00C01180" w:rsidRPr="009A1A63">
        <w:t>and regulatory</w:t>
      </w:r>
      <w:del w:id="421" w:author="USA" w:date="2021-03-30T16:28:00Z">
        <w:r w:rsidR="00C01180" w:rsidRPr="00A25B87" w:rsidDel="008C08EF">
          <w:rPr>
            <w:sz w:val="28"/>
            <w:highlight w:val="cyan"/>
            <w:rPrChange w:id="422" w:author="USA" w:date="2021-04-02T10:20:00Z">
              <w:rPr>
                <w:sz w:val="28"/>
              </w:rPr>
            </w:rPrChange>
          </w:rPr>
          <w:delText>]</w:delText>
        </w:r>
      </w:del>
      <w:r w:rsidR="00C01180" w:rsidRPr="009A1A63">
        <w:t xml:space="preserve"> conditions that allow some stations on board sub-orbital vehicles to operate under the aeronautical </w:t>
      </w:r>
      <w:proofErr w:type="gramStart"/>
      <w:r w:rsidR="00C01180" w:rsidRPr="009A1A63">
        <w:t>regulation</w:t>
      </w:r>
      <w:proofErr w:type="gramEnd"/>
    </w:p>
    <w:p w14:paraId="6F990425" w14:textId="77777777" w:rsidR="00C01180" w:rsidRPr="009A1A63" w:rsidRDefault="00C01180" w:rsidP="00C01180">
      <w:pPr>
        <w:pStyle w:val="EditorsNote"/>
      </w:pPr>
      <w:r w:rsidRPr="009A1A63">
        <w:t>[This section will study the technical and regulatory conditions to allow some stations on board sub</w:t>
      </w:r>
      <w:r w:rsidRPr="009A1A63">
        <w:noBreakHyphen/>
        <w:t>orbital vehicles to operate under the aeronautical regulation and to be considered as earth stations or terrestrial stations even if a part of the flight occurs in space.]</w:t>
      </w:r>
    </w:p>
    <w:p w14:paraId="5C40F022" w14:textId="02851DF7" w:rsidR="00C01180" w:rsidRPr="009A1A63" w:rsidRDefault="00C01180" w:rsidP="00C01180">
      <w:del w:id="423" w:author="USA" w:date="2021-02-08T09:28:00Z">
        <w:r w:rsidRPr="009A1A63" w:rsidDel="00CD3FC1">
          <w:rPr>
            <w:b/>
            <w:sz w:val="28"/>
          </w:rPr>
          <w:delText>[</w:delText>
        </w:r>
      </w:del>
      <w:ins w:id="424" w:author="USA" w:date="2021-02-26T11:54:00Z">
        <w:r w:rsidR="0024518E">
          <w:t>5</w:t>
        </w:r>
      </w:ins>
      <w:del w:id="425" w:author="USA" w:date="2021-02-26T11:54:00Z">
        <w:r w:rsidRPr="009A1A63" w:rsidDel="0024518E">
          <w:delText>4</w:delText>
        </w:r>
      </w:del>
      <w:r w:rsidRPr="009A1A63">
        <w:t>.</w:t>
      </w:r>
      <w:ins w:id="426" w:author="USA" w:date="2021-02-08T09:31:00Z">
        <w:r w:rsidR="00CD3FC1">
          <w:t>3</w:t>
        </w:r>
      </w:ins>
      <w:ins w:id="427" w:author="USA" w:date="2021-02-08T09:28:00Z">
        <w:r w:rsidR="00CD3FC1">
          <w:t>.1</w:t>
        </w:r>
      </w:ins>
      <w:del w:id="428" w:author="USA" w:date="2021-02-08T09:28:00Z">
        <w:r w:rsidR="00CD3FC1" w:rsidDel="00CD3FC1">
          <w:delText>3</w:delText>
        </w:r>
      </w:del>
      <w:r w:rsidRPr="009A1A63">
        <w:tab/>
        <w:t xml:space="preserve">Potential modifications to the Radio Regulations, in accordance with </w:t>
      </w:r>
      <w:r w:rsidRPr="009A1A63">
        <w:rPr>
          <w:i/>
        </w:rPr>
        <w:t xml:space="preserve">invites </w:t>
      </w:r>
      <w:r w:rsidRPr="009A1A63">
        <w:rPr>
          <w:iCs/>
        </w:rPr>
        <w:t>2</w:t>
      </w:r>
      <w:r w:rsidRPr="009A1A63">
        <w:t xml:space="preserve">, Resolution </w:t>
      </w:r>
      <w:r w:rsidRPr="009A1A63">
        <w:rPr>
          <w:b/>
        </w:rPr>
        <w:t>772</w:t>
      </w:r>
      <w:r w:rsidRPr="009A1A63">
        <w:t xml:space="preserve"> (</w:t>
      </w:r>
      <w:r w:rsidRPr="009A1A63">
        <w:rPr>
          <w:b/>
        </w:rPr>
        <w:t>WRC-19</w:t>
      </w:r>
      <w:r w:rsidRPr="009A1A63">
        <w:t xml:space="preserve">), that facilitate radiocommunications that support aviation to safely integrate sub-orbital vehicles into the airspace and be interoperable with international civil </w:t>
      </w:r>
      <w:proofErr w:type="gramStart"/>
      <w:r w:rsidRPr="009A1A63">
        <w:t>aviation</w:t>
      </w:r>
      <w:proofErr w:type="gramEnd"/>
    </w:p>
    <w:p w14:paraId="42492962" w14:textId="77777777" w:rsidR="00C01180" w:rsidRPr="009A1A63" w:rsidRDefault="00C01180" w:rsidP="00C01180">
      <w:r w:rsidRPr="009A1A63">
        <w:t xml:space="preserve">At this time sub-orbital flight radiocommunications has been carried out using the existing regulatory provisions of the Radio Regulations. These have been recognized in Report ITU-R M.2477. They include both terrestrial and space services as provided for in RR Article </w:t>
      </w:r>
      <w:r w:rsidRPr="009A1A63">
        <w:rPr>
          <w:b/>
          <w:bCs/>
        </w:rPr>
        <w:t>5</w:t>
      </w:r>
      <w:r w:rsidRPr="009A1A63">
        <w:t xml:space="preserve">. Further they have been carried out under the exiting definitions of these services in RR Article </w:t>
      </w:r>
      <w:r w:rsidRPr="009A1A63">
        <w:rPr>
          <w:b/>
          <w:bCs/>
        </w:rPr>
        <w:t>1</w:t>
      </w:r>
      <w:r w:rsidRPr="009A1A63">
        <w:t>.</w:t>
      </w:r>
    </w:p>
    <w:p w14:paraId="0BC57710" w14:textId="77777777" w:rsidR="00C01180" w:rsidRPr="009A1A63" w:rsidRDefault="00C01180" w:rsidP="00C01180">
      <w:r w:rsidRPr="009A1A63">
        <w:t xml:space="preserve">Resolution </w:t>
      </w:r>
      <w:r w:rsidRPr="009A1A63">
        <w:rPr>
          <w:b/>
          <w:bCs/>
        </w:rPr>
        <w:t xml:space="preserve">772 (WRC-19) </w:t>
      </w:r>
      <w:r w:rsidRPr="009A1A63">
        <w:t>has indicated the need to study any appropriate modifications to the Radio Regulations that “facilitate radiocommunications that support aviation to safely integrate sub-orbital vehicles into the airspace”. There are several options for achieving this objective:</w:t>
      </w:r>
    </w:p>
    <w:p w14:paraId="317547DA" w14:textId="77777777" w:rsidR="00C01180" w:rsidRPr="009A1A63" w:rsidRDefault="00C01180" w:rsidP="00C01180">
      <w:pPr>
        <w:pStyle w:val="enumlev1"/>
      </w:pPr>
      <w:r w:rsidRPr="009A1A63">
        <w:rPr>
          <w:szCs w:val="24"/>
        </w:rPr>
        <w:t>a)</w:t>
      </w:r>
      <w:r w:rsidRPr="009A1A63">
        <w:rPr>
          <w:szCs w:val="24"/>
        </w:rPr>
        <w:tab/>
        <w:t>Make no changes to the RR – this option recognizes the exiting experience but provides no unique identification of sub-orbital use of spectrum.</w:t>
      </w:r>
    </w:p>
    <w:p w14:paraId="7B524205" w14:textId="77777777" w:rsidR="00C01180" w:rsidRPr="009A1A63" w:rsidRDefault="00C01180" w:rsidP="00C01180">
      <w:pPr>
        <w:pStyle w:val="enumlev1"/>
      </w:pPr>
      <w:r w:rsidRPr="009A1A63">
        <w:t>b)</w:t>
      </w:r>
      <w:r w:rsidRPr="009A1A63">
        <w:tab/>
        <w:t>A Resolution (WRC-23) – in this option a new Resolution would appropriately recognize the services used by sub-orbital vehicles.</w:t>
      </w:r>
    </w:p>
    <w:p w14:paraId="1DBBB321" w14:textId="77777777" w:rsidR="00C01180" w:rsidRPr="009A1A63" w:rsidRDefault="00C01180" w:rsidP="00C01180">
      <w:pPr>
        <w:pStyle w:val="enumlev1"/>
      </w:pPr>
      <w:r w:rsidRPr="009A1A63">
        <w:t>c)</w:t>
      </w:r>
      <w:r w:rsidRPr="009A1A63">
        <w:tab/>
        <w:t xml:space="preserve">Modify RR Article </w:t>
      </w:r>
      <w:r w:rsidRPr="009A1A63">
        <w:rPr>
          <w:b/>
          <w:bCs/>
        </w:rPr>
        <w:t>4</w:t>
      </w:r>
      <w:r w:rsidRPr="009A1A63">
        <w:t xml:space="preserve"> – this Article, “Assignment and Use of Frequencies” contains statements relating to unique spectrum applications through description of their use of the RR.</w:t>
      </w:r>
    </w:p>
    <w:p w14:paraId="2F6BC2D0" w14:textId="21286BB5" w:rsidR="005C3E0F" w:rsidRPr="009A1A63" w:rsidRDefault="00C01180" w:rsidP="00C01180">
      <w:pPr>
        <w:pStyle w:val="enumlev1"/>
      </w:pPr>
      <w:r w:rsidRPr="009A1A63">
        <w:t>d)</w:t>
      </w:r>
      <w:r w:rsidRPr="009A1A63">
        <w:tab/>
        <w:t>Modification of other parts of the RR – in this option other Articles of the RR could be modified to accommodate sub-orbital vehicle use of spectrum.</w:t>
      </w:r>
    </w:p>
    <w:p w14:paraId="07FF1DBC" w14:textId="47DB406E" w:rsidR="00C01180" w:rsidRPr="009A1A63" w:rsidRDefault="0024518E" w:rsidP="00C01180">
      <w:pPr>
        <w:pStyle w:val="Heading2"/>
      </w:pPr>
      <w:ins w:id="429" w:author="USA" w:date="2021-02-26T11:54:00Z">
        <w:r>
          <w:t>5</w:t>
        </w:r>
      </w:ins>
      <w:del w:id="430" w:author="USA" w:date="2021-02-26T11:54:00Z">
        <w:r w:rsidR="00C01180" w:rsidRPr="009A1A63" w:rsidDel="0024518E">
          <w:delText>4</w:delText>
        </w:r>
      </w:del>
      <w:r w:rsidR="00C01180" w:rsidRPr="009A1A63">
        <w:t>.[</w:t>
      </w:r>
      <w:ins w:id="431" w:author="USA" w:date="2021-02-08T09:31:00Z">
        <w:r w:rsidR="00CD3FC1">
          <w:t>4</w:t>
        </w:r>
      </w:ins>
      <w:del w:id="432" w:author="USA" w:date="2021-02-08T09:31:00Z">
        <w:r w:rsidR="00C01180" w:rsidRPr="009A1A63" w:rsidDel="00CD3FC1">
          <w:delText>/3</w:delText>
        </w:r>
      </w:del>
      <w:r w:rsidR="00C01180" w:rsidRPr="009A1A63">
        <w:t>]</w:t>
      </w:r>
      <w:r w:rsidR="00C01180" w:rsidRPr="009A1A63">
        <w:tab/>
        <w:t xml:space="preserve">Sharing and compatibility </w:t>
      </w:r>
      <w:proofErr w:type="gramStart"/>
      <w:r w:rsidR="00C01180" w:rsidRPr="009A1A63">
        <w:t>studies</w:t>
      </w:r>
      <w:proofErr w:type="gramEnd"/>
    </w:p>
    <w:p w14:paraId="61245CEF" w14:textId="4143A28A" w:rsidR="00C01180" w:rsidRPr="009A1A63" w:rsidRDefault="0024518E" w:rsidP="00C01180">
      <w:pPr>
        <w:pStyle w:val="Heading3"/>
      </w:pPr>
      <w:ins w:id="433" w:author="USA" w:date="2021-02-26T11:54:00Z">
        <w:r>
          <w:t>5</w:t>
        </w:r>
      </w:ins>
      <w:del w:id="434" w:author="USA" w:date="2021-02-26T11:54:00Z">
        <w:r w:rsidR="00C01180" w:rsidRPr="009A1A63" w:rsidDel="0024518E">
          <w:delText>4</w:delText>
        </w:r>
      </w:del>
      <w:r w:rsidR="00C01180" w:rsidRPr="009A1A63">
        <w:t>.[</w:t>
      </w:r>
      <w:ins w:id="435" w:author="USA" w:date="2021-02-08T09:31:00Z">
        <w:r w:rsidR="00CD3FC1">
          <w:t>4</w:t>
        </w:r>
      </w:ins>
      <w:del w:id="436" w:author="USA" w:date="2021-02-08T09:31:00Z">
        <w:r w:rsidR="00C01180" w:rsidRPr="009A1A63" w:rsidDel="00CD3FC1">
          <w:delText>3</w:delText>
        </w:r>
      </w:del>
      <w:r w:rsidR="00C01180" w:rsidRPr="009A1A63">
        <w:t>.1</w:t>
      </w:r>
      <w:del w:id="437" w:author="USA" w:date="2021-02-08T09:32:00Z">
        <w:r w:rsidR="00C01180" w:rsidRPr="009A1A63" w:rsidDel="00CD3FC1">
          <w:delText>/.1</w:delText>
        </w:r>
      </w:del>
      <w:r w:rsidR="00C01180" w:rsidRPr="009A1A63">
        <w:t>]</w:t>
      </w:r>
      <w:r w:rsidR="00C01180" w:rsidRPr="009A1A63">
        <w:tab/>
        <w:t>Technical characteristics and protection criteria relevant for the following studies</w:t>
      </w:r>
    </w:p>
    <w:p w14:paraId="4B0E1A09" w14:textId="77777777" w:rsidR="00C01180" w:rsidRPr="009A1A63" w:rsidRDefault="00C01180" w:rsidP="00C01180">
      <w:pPr>
        <w:pStyle w:val="EditorsNote"/>
      </w:pPr>
      <w:r w:rsidRPr="009A1A63">
        <w:t>[to be determined]</w:t>
      </w:r>
    </w:p>
    <w:p w14:paraId="7709A39B" w14:textId="5ABF6C29" w:rsidR="00C01180" w:rsidRPr="009A1A63" w:rsidRDefault="0024518E" w:rsidP="00C01180">
      <w:pPr>
        <w:pStyle w:val="Heading3"/>
      </w:pPr>
      <w:ins w:id="438" w:author="USA" w:date="2021-02-26T11:54:00Z">
        <w:r>
          <w:lastRenderedPageBreak/>
          <w:t>5</w:t>
        </w:r>
      </w:ins>
      <w:del w:id="439" w:author="USA" w:date="2021-02-26T11:54:00Z">
        <w:r w:rsidR="00C01180" w:rsidRPr="009A1A63" w:rsidDel="0024518E">
          <w:delText>4</w:delText>
        </w:r>
      </w:del>
      <w:r w:rsidR="00C01180" w:rsidRPr="009A1A63">
        <w:t>.[</w:t>
      </w:r>
      <w:ins w:id="440" w:author="USA" w:date="2021-02-08T09:32:00Z">
        <w:r w:rsidR="00CD3FC1">
          <w:t>4</w:t>
        </w:r>
      </w:ins>
      <w:del w:id="441" w:author="USA" w:date="2021-02-08T09:32:00Z">
        <w:r w:rsidR="00C01180" w:rsidRPr="009A1A63" w:rsidDel="00CD3FC1">
          <w:delText>3</w:delText>
        </w:r>
      </w:del>
      <w:r w:rsidR="00C01180" w:rsidRPr="009A1A63">
        <w:t>.2</w:t>
      </w:r>
      <w:del w:id="442" w:author="USA" w:date="2021-02-08T09:32:00Z">
        <w:r w:rsidR="00C01180" w:rsidRPr="009A1A63" w:rsidDel="00CD3FC1">
          <w:delText>/.2</w:delText>
        </w:r>
      </w:del>
      <w:r w:rsidR="00C01180" w:rsidRPr="009A1A63">
        <w:t>]</w:t>
      </w:r>
      <w:r w:rsidR="00C01180" w:rsidRPr="009A1A63">
        <w:tab/>
        <w:t xml:space="preserve">Sharing and compatibility </w:t>
      </w:r>
      <w:proofErr w:type="gramStart"/>
      <w:r w:rsidR="00C01180" w:rsidRPr="009A1A63">
        <w:t>studies</w:t>
      </w:r>
      <w:proofErr w:type="gramEnd"/>
    </w:p>
    <w:p w14:paraId="47D6776E" w14:textId="77777777" w:rsidR="00C01180" w:rsidRPr="009A1A63" w:rsidRDefault="00C01180" w:rsidP="00C01180">
      <w:pPr>
        <w:pStyle w:val="EditorsNote"/>
      </w:pPr>
      <w:r w:rsidRPr="009A1A63">
        <w:t xml:space="preserve">[This section will contain sharing and compatibility studies with incumbent services that are allocated on a primary basis in the same and adjacent frequency bands </w:t>
      </w:r>
      <w:proofErr w:type="gramStart"/>
      <w:r w:rsidRPr="009A1A63">
        <w:t>in order to</w:t>
      </w:r>
      <w:proofErr w:type="gramEnd"/>
      <w:r w:rsidRPr="009A1A63">
        <w:t xml:space="preserve"> avoid harmful interference to other radiocommunication services and to existing applications of the same service in which stations on board sub-orbital vehicles operate, having regard to the sub-orbital flight application scenarios.]</w:t>
      </w:r>
    </w:p>
    <w:p w14:paraId="09B09633" w14:textId="7CA54D8A" w:rsidR="00C01180" w:rsidRPr="009A1A63" w:rsidRDefault="0024518E" w:rsidP="00C01180">
      <w:pPr>
        <w:pStyle w:val="Heading1"/>
      </w:pPr>
      <w:ins w:id="443" w:author="USA" w:date="2021-02-26T11:54:00Z">
        <w:r>
          <w:t>6</w:t>
        </w:r>
      </w:ins>
      <w:del w:id="444" w:author="USA" w:date="2021-02-26T11:54:00Z">
        <w:r w:rsidR="00C01180" w:rsidRPr="009A1A63" w:rsidDel="0024518E">
          <w:delText>5</w:delText>
        </w:r>
      </w:del>
      <w:r w:rsidR="00C01180" w:rsidRPr="009A1A63">
        <w:tab/>
        <w:t xml:space="preserve">Summary of [technical] studies </w:t>
      </w:r>
    </w:p>
    <w:p w14:paraId="567ED0D5" w14:textId="77777777" w:rsidR="00C01180" w:rsidRPr="009A1A63" w:rsidRDefault="00C01180" w:rsidP="00C01180">
      <w:pPr>
        <w:pStyle w:val="EditorsNote"/>
      </w:pPr>
      <w:r w:rsidRPr="009A1A63">
        <w:t>[To be added]</w:t>
      </w:r>
    </w:p>
    <w:p w14:paraId="5A1E5EF5" w14:textId="77777777" w:rsidR="00C01180" w:rsidRPr="009A1A63" w:rsidRDefault="00C01180" w:rsidP="00C01180">
      <w:pPr>
        <w:jc w:val="center"/>
      </w:pPr>
    </w:p>
    <w:p w14:paraId="2DEC12CA" w14:textId="77777777" w:rsidR="0012231F" w:rsidRDefault="0012231F" w:rsidP="006400F6">
      <w:pPr>
        <w:rPr>
          <w:b/>
          <w:lang w:val="en-US"/>
        </w:rPr>
      </w:pPr>
    </w:p>
    <w:sectPr w:rsidR="0012231F" w:rsidSect="007F4EC2">
      <w:headerReference w:type="first" r:id="rId18"/>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C9B1E6" w14:textId="77777777" w:rsidR="00020DE4" w:rsidRDefault="00020DE4">
      <w:pPr>
        <w:spacing w:before="0"/>
      </w:pPr>
      <w:r>
        <w:separator/>
      </w:r>
    </w:p>
  </w:endnote>
  <w:endnote w:type="continuationSeparator" w:id="0">
    <w:p w14:paraId="7A202DA5" w14:textId="77777777" w:rsidR="00020DE4" w:rsidRDefault="00020DE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Heavy Heap"/>
    <w:panose1 w:val="02020803070505020304"/>
    <w:charset w:val="00"/>
    <w:family w:val="roman"/>
    <w:pitch w:val="variable"/>
    <w:sig w:usb0="00003A87" w:usb1="00000000" w:usb2="00000000" w:usb3="00000000" w:csb0="000000FF"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0BA67A" w14:textId="77777777" w:rsidR="00020DE4" w:rsidRDefault="00020DE4">
      <w:pPr>
        <w:spacing w:before="0"/>
      </w:pPr>
      <w:r>
        <w:separator/>
      </w:r>
    </w:p>
  </w:footnote>
  <w:footnote w:type="continuationSeparator" w:id="0">
    <w:p w14:paraId="1D72D0FD" w14:textId="77777777" w:rsidR="00020DE4" w:rsidRDefault="00020DE4">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F3331"/>
    <w:multiLevelType w:val="hybridMultilevel"/>
    <w:tmpl w:val="18E69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3"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7"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A661F9"/>
    <w:multiLevelType w:val="hybridMultilevel"/>
    <w:tmpl w:val="9A72A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2"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91B431D"/>
    <w:multiLevelType w:val="hybridMultilevel"/>
    <w:tmpl w:val="F4108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23697D"/>
    <w:multiLevelType w:val="hybridMultilevel"/>
    <w:tmpl w:val="82127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DF05C1"/>
    <w:multiLevelType w:val="hybridMultilevel"/>
    <w:tmpl w:val="B4A6E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7"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9E1CDA"/>
    <w:multiLevelType w:val="hybridMultilevel"/>
    <w:tmpl w:val="43A0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501FF4"/>
    <w:multiLevelType w:val="hybridMultilevel"/>
    <w:tmpl w:val="3A541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5"/>
  </w:num>
  <w:num w:numId="6">
    <w:abstractNumId w:val="7"/>
  </w:num>
  <w:num w:numId="7">
    <w:abstractNumId w:val="9"/>
  </w:num>
  <w:num w:numId="8">
    <w:abstractNumId w:val="2"/>
  </w:num>
  <w:num w:numId="9">
    <w:abstractNumId w:val="16"/>
  </w:num>
  <w:num w:numId="10">
    <w:abstractNumId w:val="10"/>
  </w:num>
  <w:num w:numId="11">
    <w:abstractNumId w:val="18"/>
  </w:num>
  <w:num w:numId="12">
    <w:abstractNumId w:val="23"/>
  </w:num>
  <w:num w:numId="13">
    <w:abstractNumId w:val="28"/>
  </w:num>
  <w:num w:numId="14">
    <w:abstractNumId w:val="12"/>
  </w:num>
  <w:num w:numId="15">
    <w:abstractNumId w:val="21"/>
  </w:num>
  <w:num w:numId="16">
    <w:abstractNumId w:val="20"/>
  </w:num>
  <w:num w:numId="17">
    <w:abstractNumId w:val="19"/>
  </w:num>
  <w:num w:numId="18">
    <w:abstractNumId w:val="24"/>
  </w:num>
  <w:num w:numId="19">
    <w:abstractNumId w:val="26"/>
  </w:num>
  <w:num w:numId="20">
    <w:abstractNumId w:val="1"/>
  </w:num>
  <w:num w:numId="21">
    <w:abstractNumId w:val="27"/>
  </w:num>
  <w:num w:numId="22">
    <w:abstractNumId w:val="4"/>
  </w:num>
  <w:num w:numId="23">
    <w:abstractNumId w:val="3"/>
  </w:num>
  <w:num w:numId="24">
    <w:abstractNumId w:val="15"/>
  </w:num>
  <w:num w:numId="25">
    <w:abstractNumId w:val="8"/>
  </w:num>
  <w:num w:numId="26">
    <w:abstractNumId w:val="14"/>
  </w:num>
  <w:num w:numId="27">
    <w:abstractNumId w:val="0"/>
  </w:num>
  <w:num w:numId="28">
    <w:abstractNumId w:val="25"/>
  </w:num>
  <w:num w:numId="29">
    <w:abstractNumId w:val="22"/>
  </w:num>
  <w:num w:numId="30">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USA">
    <w15:presenceInfo w15:providerId="None" w15:userId="USA"/>
  </w15:person>
  <w15:person w15:author="Nozdrin, Vadim">
    <w15:presenceInfo w15:providerId="AD" w15:userId="S::vadim.nozdrin@itu.int::a8238349-06bf-4c0c-ae1b-3c982b05be2b"/>
  </w15:person>
  <w15:person w15:author="Cramer (US), Joseph">
    <w15:presenceInfo w15:providerId="AD" w15:userId="S-1-5-21-1060284298-963894560-1417001333-69252"/>
  </w15:person>
  <w15:person w15:author="FAA">
    <w15:presenceInfo w15:providerId="None" w15:userId="FAA"/>
  </w15:person>
  <w15:person w15:author="Nader Damavandi">
    <w15:presenceInfo w15:providerId="None" w15:userId="Nader Damavand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2D7"/>
    <w:rsid w:val="000073A8"/>
    <w:rsid w:val="00015AC1"/>
    <w:rsid w:val="00015B80"/>
    <w:rsid w:val="0002034C"/>
    <w:rsid w:val="00020576"/>
    <w:rsid w:val="00020DE4"/>
    <w:rsid w:val="000241AD"/>
    <w:rsid w:val="00024699"/>
    <w:rsid w:val="00026A91"/>
    <w:rsid w:val="0002789D"/>
    <w:rsid w:val="00027ED3"/>
    <w:rsid w:val="0003444E"/>
    <w:rsid w:val="00040B25"/>
    <w:rsid w:val="00042634"/>
    <w:rsid w:val="0004613C"/>
    <w:rsid w:val="000563A7"/>
    <w:rsid w:val="000568C7"/>
    <w:rsid w:val="000641FD"/>
    <w:rsid w:val="00066CA1"/>
    <w:rsid w:val="000723CA"/>
    <w:rsid w:val="00072535"/>
    <w:rsid w:val="000769EC"/>
    <w:rsid w:val="0007740B"/>
    <w:rsid w:val="00077D30"/>
    <w:rsid w:val="00077F30"/>
    <w:rsid w:val="00080D1E"/>
    <w:rsid w:val="00081475"/>
    <w:rsid w:val="00084229"/>
    <w:rsid w:val="000A0A69"/>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6DA7"/>
    <w:rsid w:val="000E198C"/>
    <w:rsid w:val="000E4002"/>
    <w:rsid w:val="000E6B3F"/>
    <w:rsid w:val="000E6C65"/>
    <w:rsid w:val="000F5F4B"/>
    <w:rsid w:val="0010252A"/>
    <w:rsid w:val="00111F96"/>
    <w:rsid w:val="00112096"/>
    <w:rsid w:val="00113304"/>
    <w:rsid w:val="00117441"/>
    <w:rsid w:val="0012231F"/>
    <w:rsid w:val="00126511"/>
    <w:rsid w:val="00127648"/>
    <w:rsid w:val="001307CF"/>
    <w:rsid w:val="00141AC1"/>
    <w:rsid w:val="00142CFD"/>
    <w:rsid w:val="001461A4"/>
    <w:rsid w:val="0015083E"/>
    <w:rsid w:val="00154DBA"/>
    <w:rsid w:val="00155E5B"/>
    <w:rsid w:val="00161DB2"/>
    <w:rsid w:val="0017259F"/>
    <w:rsid w:val="00174EE9"/>
    <w:rsid w:val="001830FD"/>
    <w:rsid w:val="001844EC"/>
    <w:rsid w:val="00184B3D"/>
    <w:rsid w:val="00185383"/>
    <w:rsid w:val="00191794"/>
    <w:rsid w:val="00192627"/>
    <w:rsid w:val="001A3CAE"/>
    <w:rsid w:val="001A5572"/>
    <w:rsid w:val="001B22DE"/>
    <w:rsid w:val="001B4E65"/>
    <w:rsid w:val="001B7E13"/>
    <w:rsid w:val="001C693C"/>
    <w:rsid w:val="001C6C50"/>
    <w:rsid w:val="001C6CCA"/>
    <w:rsid w:val="001D3030"/>
    <w:rsid w:val="001D340A"/>
    <w:rsid w:val="001D3E09"/>
    <w:rsid w:val="001D5A87"/>
    <w:rsid w:val="001E266E"/>
    <w:rsid w:val="001E26AF"/>
    <w:rsid w:val="001E622E"/>
    <w:rsid w:val="001E72E2"/>
    <w:rsid w:val="001F2335"/>
    <w:rsid w:val="001F3B60"/>
    <w:rsid w:val="001F6968"/>
    <w:rsid w:val="001F7D07"/>
    <w:rsid w:val="002037D1"/>
    <w:rsid w:val="0021495D"/>
    <w:rsid w:val="0021502B"/>
    <w:rsid w:val="0021550A"/>
    <w:rsid w:val="002162DB"/>
    <w:rsid w:val="00217647"/>
    <w:rsid w:val="00220766"/>
    <w:rsid w:val="0022086C"/>
    <w:rsid w:val="00223136"/>
    <w:rsid w:val="00236A43"/>
    <w:rsid w:val="002409D5"/>
    <w:rsid w:val="00244FEF"/>
    <w:rsid w:val="0024518E"/>
    <w:rsid w:val="00250C5F"/>
    <w:rsid w:val="00254261"/>
    <w:rsid w:val="00255ED1"/>
    <w:rsid w:val="00267354"/>
    <w:rsid w:val="0027203E"/>
    <w:rsid w:val="00272245"/>
    <w:rsid w:val="00273041"/>
    <w:rsid w:val="00273D2C"/>
    <w:rsid w:val="00277E6A"/>
    <w:rsid w:val="00286AB4"/>
    <w:rsid w:val="00286D80"/>
    <w:rsid w:val="00286E48"/>
    <w:rsid w:val="002A0A0D"/>
    <w:rsid w:val="002B2229"/>
    <w:rsid w:val="002B3DCA"/>
    <w:rsid w:val="002B5153"/>
    <w:rsid w:val="002B586F"/>
    <w:rsid w:val="002B6B62"/>
    <w:rsid w:val="002C13C9"/>
    <w:rsid w:val="002D2949"/>
    <w:rsid w:val="002D2AB7"/>
    <w:rsid w:val="002D6C5B"/>
    <w:rsid w:val="002D7266"/>
    <w:rsid w:val="002D7A5F"/>
    <w:rsid w:val="002D7FB3"/>
    <w:rsid w:val="002E0B54"/>
    <w:rsid w:val="002E0D34"/>
    <w:rsid w:val="002E4A47"/>
    <w:rsid w:val="002E6813"/>
    <w:rsid w:val="002F0D58"/>
    <w:rsid w:val="002F4E54"/>
    <w:rsid w:val="0030527A"/>
    <w:rsid w:val="00307401"/>
    <w:rsid w:val="0031401B"/>
    <w:rsid w:val="00320E3B"/>
    <w:rsid w:val="00324A59"/>
    <w:rsid w:val="00325E95"/>
    <w:rsid w:val="00337B04"/>
    <w:rsid w:val="00341991"/>
    <w:rsid w:val="00351D78"/>
    <w:rsid w:val="003529C0"/>
    <w:rsid w:val="00355F2D"/>
    <w:rsid w:val="00364DAD"/>
    <w:rsid w:val="00372D29"/>
    <w:rsid w:val="0037379E"/>
    <w:rsid w:val="0037399D"/>
    <w:rsid w:val="00374902"/>
    <w:rsid w:val="00374930"/>
    <w:rsid w:val="00381920"/>
    <w:rsid w:val="003831C4"/>
    <w:rsid w:val="0038728A"/>
    <w:rsid w:val="003934AB"/>
    <w:rsid w:val="003A2372"/>
    <w:rsid w:val="003B01E8"/>
    <w:rsid w:val="003B0273"/>
    <w:rsid w:val="003B27E2"/>
    <w:rsid w:val="003B40A8"/>
    <w:rsid w:val="003B544B"/>
    <w:rsid w:val="003C2CD5"/>
    <w:rsid w:val="003C41FE"/>
    <w:rsid w:val="003D1F2B"/>
    <w:rsid w:val="003D392D"/>
    <w:rsid w:val="003D487A"/>
    <w:rsid w:val="003E1111"/>
    <w:rsid w:val="003E1ABC"/>
    <w:rsid w:val="003E20B1"/>
    <w:rsid w:val="003E6D35"/>
    <w:rsid w:val="003E7A27"/>
    <w:rsid w:val="004001B2"/>
    <w:rsid w:val="0040587A"/>
    <w:rsid w:val="004155CF"/>
    <w:rsid w:val="00416977"/>
    <w:rsid w:val="00424028"/>
    <w:rsid w:val="0042410B"/>
    <w:rsid w:val="00425555"/>
    <w:rsid w:val="004368A3"/>
    <w:rsid w:val="00437A1A"/>
    <w:rsid w:val="00445F28"/>
    <w:rsid w:val="00446074"/>
    <w:rsid w:val="00450D17"/>
    <w:rsid w:val="004533DB"/>
    <w:rsid w:val="00456C5D"/>
    <w:rsid w:val="00460C77"/>
    <w:rsid w:val="004669B6"/>
    <w:rsid w:val="00470E7F"/>
    <w:rsid w:val="004774C5"/>
    <w:rsid w:val="00487086"/>
    <w:rsid w:val="00487476"/>
    <w:rsid w:val="00492536"/>
    <w:rsid w:val="00493226"/>
    <w:rsid w:val="004961CD"/>
    <w:rsid w:val="00497840"/>
    <w:rsid w:val="004B1C37"/>
    <w:rsid w:val="004B7A10"/>
    <w:rsid w:val="004C065B"/>
    <w:rsid w:val="004C1586"/>
    <w:rsid w:val="004C41B3"/>
    <w:rsid w:val="004C4257"/>
    <w:rsid w:val="004D64F4"/>
    <w:rsid w:val="004D7C86"/>
    <w:rsid w:val="004E106F"/>
    <w:rsid w:val="004E415B"/>
    <w:rsid w:val="004E5C22"/>
    <w:rsid w:val="004F445B"/>
    <w:rsid w:val="004F7341"/>
    <w:rsid w:val="005001AD"/>
    <w:rsid w:val="0050288E"/>
    <w:rsid w:val="0050619A"/>
    <w:rsid w:val="00514566"/>
    <w:rsid w:val="00523BD3"/>
    <w:rsid w:val="00524707"/>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5074"/>
    <w:rsid w:val="00567B8B"/>
    <w:rsid w:val="005711E4"/>
    <w:rsid w:val="00573B37"/>
    <w:rsid w:val="005751B6"/>
    <w:rsid w:val="005821ED"/>
    <w:rsid w:val="00582F1B"/>
    <w:rsid w:val="0059588D"/>
    <w:rsid w:val="005978BA"/>
    <w:rsid w:val="005979C2"/>
    <w:rsid w:val="005A1E0E"/>
    <w:rsid w:val="005B0FF4"/>
    <w:rsid w:val="005B1A8A"/>
    <w:rsid w:val="005B1BF2"/>
    <w:rsid w:val="005B2C4E"/>
    <w:rsid w:val="005B3CBF"/>
    <w:rsid w:val="005B7536"/>
    <w:rsid w:val="005C1A5C"/>
    <w:rsid w:val="005C1C59"/>
    <w:rsid w:val="005C2ECF"/>
    <w:rsid w:val="005C3ABE"/>
    <w:rsid w:val="005C3E0F"/>
    <w:rsid w:val="005C42EB"/>
    <w:rsid w:val="005C5B74"/>
    <w:rsid w:val="005D3614"/>
    <w:rsid w:val="005D7961"/>
    <w:rsid w:val="005E12A2"/>
    <w:rsid w:val="005E2BF1"/>
    <w:rsid w:val="005E2E64"/>
    <w:rsid w:val="005E667F"/>
    <w:rsid w:val="005F008A"/>
    <w:rsid w:val="005F3CA9"/>
    <w:rsid w:val="006005BF"/>
    <w:rsid w:val="00600981"/>
    <w:rsid w:val="006015B5"/>
    <w:rsid w:val="006023E9"/>
    <w:rsid w:val="00605BC9"/>
    <w:rsid w:val="00613937"/>
    <w:rsid w:val="00613B4E"/>
    <w:rsid w:val="00621140"/>
    <w:rsid w:val="006260DB"/>
    <w:rsid w:val="00630EAC"/>
    <w:rsid w:val="00631CC1"/>
    <w:rsid w:val="006400F6"/>
    <w:rsid w:val="006410FA"/>
    <w:rsid w:val="00641212"/>
    <w:rsid w:val="00641FA1"/>
    <w:rsid w:val="00647CCB"/>
    <w:rsid w:val="00650E47"/>
    <w:rsid w:val="0065128A"/>
    <w:rsid w:val="00655603"/>
    <w:rsid w:val="006567E4"/>
    <w:rsid w:val="00667104"/>
    <w:rsid w:val="00667B53"/>
    <w:rsid w:val="00673E27"/>
    <w:rsid w:val="00683979"/>
    <w:rsid w:val="00685375"/>
    <w:rsid w:val="006873FD"/>
    <w:rsid w:val="0069375A"/>
    <w:rsid w:val="0069398C"/>
    <w:rsid w:val="00696704"/>
    <w:rsid w:val="00697647"/>
    <w:rsid w:val="006A1C25"/>
    <w:rsid w:val="006A2038"/>
    <w:rsid w:val="006A41D4"/>
    <w:rsid w:val="006A7215"/>
    <w:rsid w:val="006B20B8"/>
    <w:rsid w:val="006B49A2"/>
    <w:rsid w:val="006B7DD5"/>
    <w:rsid w:val="006C05ED"/>
    <w:rsid w:val="006C463C"/>
    <w:rsid w:val="006C4847"/>
    <w:rsid w:val="006C60B9"/>
    <w:rsid w:val="006D4893"/>
    <w:rsid w:val="006D7CA5"/>
    <w:rsid w:val="006E1599"/>
    <w:rsid w:val="006E4EC6"/>
    <w:rsid w:val="006E4FF3"/>
    <w:rsid w:val="006F2A86"/>
    <w:rsid w:val="00702E74"/>
    <w:rsid w:val="00707EA4"/>
    <w:rsid w:val="00711BF9"/>
    <w:rsid w:val="00717FFD"/>
    <w:rsid w:val="007260C9"/>
    <w:rsid w:val="00733F80"/>
    <w:rsid w:val="007341F9"/>
    <w:rsid w:val="00747ADF"/>
    <w:rsid w:val="00751527"/>
    <w:rsid w:val="00753420"/>
    <w:rsid w:val="007575BD"/>
    <w:rsid w:val="00757939"/>
    <w:rsid w:val="00765DA1"/>
    <w:rsid w:val="007727BD"/>
    <w:rsid w:val="00773F03"/>
    <w:rsid w:val="00785D4A"/>
    <w:rsid w:val="00786A92"/>
    <w:rsid w:val="007920E8"/>
    <w:rsid w:val="00794A43"/>
    <w:rsid w:val="0079704B"/>
    <w:rsid w:val="007A2F31"/>
    <w:rsid w:val="007B036F"/>
    <w:rsid w:val="007B17F7"/>
    <w:rsid w:val="007B42CC"/>
    <w:rsid w:val="007B4610"/>
    <w:rsid w:val="007C7417"/>
    <w:rsid w:val="007D1405"/>
    <w:rsid w:val="007D577F"/>
    <w:rsid w:val="007D7E82"/>
    <w:rsid w:val="007E1BED"/>
    <w:rsid w:val="007F08F5"/>
    <w:rsid w:val="007F4513"/>
    <w:rsid w:val="007F4940"/>
    <w:rsid w:val="007F4A91"/>
    <w:rsid w:val="007F4EC2"/>
    <w:rsid w:val="00800CCB"/>
    <w:rsid w:val="00801BBD"/>
    <w:rsid w:val="00813813"/>
    <w:rsid w:val="00820B22"/>
    <w:rsid w:val="00822B2F"/>
    <w:rsid w:val="00822E16"/>
    <w:rsid w:val="00823585"/>
    <w:rsid w:val="00830953"/>
    <w:rsid w:val="008358DE"/>
    <w:rsid w:val="008370CD"/>
    <w:rsid w:val="00841B4E"/>
    <w:rsid w:val="00841F90"/>
    <w:rsid w:val="0084240D"/>
    <w:rsid w:val="008473AA"/>
    <w:rsid w:val="00850988"/>
    <w:rsid w:val="008538A0"/>
    <w:rsid w:val="008600CE"/>
    <w:rsid w:val="00860DDB"/>
    <w:rsid w:val="0086282C"/>
    <w:rsid w:val="0086360B"/>
    <w:rsid w:val="00864C2D"/>
    <w:rsid w:val="008653F2"/>
    <w:rsid w:val="00875856"/>
    <w:rsid w:val="0089044C"/>
    <w:rsid w:val="00893925"/>
    <w:rsid w:val="00895C2D"/>
    <w:rsid w:val="00896F13"/>
    <w:rsid w:val="008A413C"/>
    <w:rsid w:val="008A41B1"/>
    <w:rsid w:val="008B658D"/>
    <w:rsid w:val="008B70BA"/>
    <w:rsid w:val="008B7348"/>
    <w:rsid w:val="008B7C41"/>
    <w:rsid w:val="008C08EF"/>
    <w:rsid w:val="008C0AD8"/>
    <w:rsid w:val="008C2243"/>
    <w:rsid w:val="008C4E6E"/>
    <w:rsid w:val="008C5DF8"/>
    <w:rsid w:val="008D5C7D"/>
    <w:rsid w:val="008E189E"/>
    <w:rsid w:val="008F213E"/>
    <w:rsid w:val="008F2648"/>
    <w:rsid w:val="008F36D2"/>
    <w:rsid w:val="008F6D61"/>
    <w:rsid w:val="009013D3"/>
    <w:rsid w:val="00901C4D"/>
    <w:rsid w:val="00903B1C"/>
    <w:rsid w:val="00912199"/>
    <w:rsid w:val="00914CB4"/>
    <w:rsid w:val="009208C0"/>
    <w:rsid w:val="00921514"/>
    <w:rsid w:val="00927B0A"/>
    <w:rsid w:val="00931E4F"/>
    <w:rsid w:val="0093755F"/>
    <w:rsid w:val="00943976"/>
    <w:rsid w:val="00943CE1"/>
    <w:rsid w:val="00943E26"/>
    <w:rsid w:val="00951A03"/>
    <w:rsid w:val="00954185"/>
    <w:rsid w:val="009562FA"/>
    <w:rsid w:val="00963A96"/>
    <w:rsid w:val="009663B9"/>
    <w:rsid w:val="009672A1"/>
    <w:rsid w:val="00967C7F"/>
    <w:rsid w:val="009714BF"/>
    <w:rsid w:val="00972666"/>
    <w:rsid w:val="009736B1"/>
    <w:rsid w:val="00973BCC"/>
    <w:rsid w:val="00982522"/>
    <w:rsid w:val="009852BF"/>
    <w:rsid w:val="00995C96"/>
    <w:rsid w:val="009A1E66"/>
    <w:rsid w:val="009A5A43"/>
    <w:rsid w:val="009A5DE9"/>
    <w:rsid w:val="009B0A6B"/>
    <w:rsid w:val="009B0AEB"/>
    <w:rsid w:val="009B61C1"/>
    <w:rsid w:val="009B690E"/>
    <w:rsid w:val="009C5505"/>
    <w:rsid w:val="009C6DE8"/>
    <w:rsid w:val="009D005B"/>
    <w:rsid w:val="009D47F3"/>
    <w:rsid w:val="009D726C"/>
    <w:rsid w:val="009E0597"/>
    <w:rsid w:val="009E0B06"/>
    <w:rsid w:val="009F037B"/>
    <w:rsid w:val="009F1284"/>
    <w:rsid w:val="009F13C7"/>
    <w:rsid w:val="009F2ED2"/>
    <w:rsid w:val="009F552C"/>
    <w:rsid w:val="00A05221"/>
    <w:rsid w:val="00A13555"/>
    <w:rsid w:val="00A14C59"/>
    <w:rsid w:val="00A177BB"/>
    <w:rsid w:val="00A22C18"/>
    <w:rsid w:val="00A25B87"/>
    <w:rsid w:val="00A27041"/>
    <w:rsid w:val="00A31AB5"/>
    <w:rsid w:val="00A36AD1"/>
    <w:rsid w:val="00A46CF0"/>
    <w:rsid w:val="00A5190A"/>
    <w:rsid w:val="00A54B54"/>
    <w:rsid w:val="00A64CD1"/>
    <w:rsid w:val="00A65490"/>
    <w:rsid w:val="00A66659"/>
    <w:rsid w:val="00A73ECD"/>
    <w:rsid w:val="00A7673B"/>
    <w:rsid w:val="00A76D11"/>
    <w:rsid w:val="00A770B6"/>
    <w:rsid w:val="00A86200"/>
    <w:rsid w:val="00A931DA"/>
    <w:rsid w:val="00A94D3B"/>
    <w:rsid w:val="00AA004A"/>
    <w:rsid w:val="00AA666A"/>
    <w:rsid w:val="00AB0290"/>
    <w:rsid w:val="00AB49A5"/>
    <w:rsid w:val="00AC4F04"/>
    <w:rsid w:val="00AE759B"/>
    <w:rsid w:val="00AE7AAC"/>
    <w:rsid w:val="00AF0B78"/>
    <w:rsid w:val="00AF1AF0"/>
    <w:rsid w:val="00AF2503"/>
    <w:rsid w:val="00AF79C3"/>
    <w:rsid w:val="00AF7D8A"/>
    <w:rsid w:val="00B034A7"/>
    <w:rsid w:val="00B04BA7"/>
    <w:rsid w:val="00B06485"/>
    <w:rsid w:val="00B23168"/>
    <w:rsid w:val="00B30070"/>
    <w:rsid w:val="00B40DF3"/>
    <w:rsid w:val="00B40FB2"/>
    <w:rsid w:val="00B534A3"/>
    <w:rsid w:val="00B53D7A"/>
    <w:rsid w:val="00B55EEC"/>
    <w:rsid w:val="00B55F77"/>
    <w:rsid w:val="00B60DB8"/>
    <w:rsid w:val="00B64453"/>
    <w:rsid w:val="00B76DA7"/>
    <w:rsid w:val="00B82D2E"/>
    <w:rsid w:val="00B836FD"/>
    <w:rsid w:val="00B87B27"/>
    <w:rsid w:val="00B9369D"/>
    <w:rsid w:val="00B94CB1"/>
    <w:rsid w:val="00BA06FE"/>
    <w:rsid w:val="00BA353E"/>
    <w:rsid w:val="00BA46E6"/>
    <w:rsid w:val="00BB279C"/>
    <w:rsid w:val="00BB5E19"/>
    <w:rsid w:val="00BB6075"/>
    <w:rsid w:val="00BC3E2C"/>
    <w:rsid w:val="00BE395E"/>
    <w:rsid w:val="00BE76A1"/>
    <w:rsid w:val="00BE77E2"/>
    <w:rsid w:val="00BF0D3D"/>
    <w:rsid w:val="00BF5C04"/>
    <w:rsid w:val="00C01180"/>
    <w:rsid w:val="00C02F17"/>
    <w:rsid w:val="00C03B2F"/>
    <w:rsid w:val="00C07511"/>
    <w:rsid w:val="00C10A1F"/>
    <w:rsid w:val="00C205A8"/>
    <w:rsid w:val="00C32697"/>
    <w:rsid w:val="00C337EE"/>
    <w:rsid w:val="00C34BCE"/>
    <w:rsid w:val="00C360BB"/>
    <w:rsid w:val="00C50259"/>
    <w:rsid w:val="00C50F37"/>
    <w:rsid w:val="00C535EA"/>
    <w:rsid w:val="00C57C9F"/>
    <w:rsid w:val="00C6055E"/>
    <w:rsid w:val="00C64D0F"/>
    <w:rsid w:val="00C65881"/>
    <w:rsid w:val="00C66273"/>
    <w:rsid w:val="00C66862"/>
    <w:rsid w:val="00C71C2D"/>
    <w:rsid w:val="00C71FB6"/>
    <w:rsid w:val="00C76C2D"/>
    <w:rsid w:val="00C811E0"/>
    <w:rsid w:val="00C8310E"/>
    <w:rsid w:val="00C8445F"/>
    <w:rsid w:val="00C864CC"/>
    <w:rsid w:val="00C95333"/>
    <w:rsid w:val="00C9550B"/>
    <w:rsid w:val="00C96287"/>
    <w:rsid w:val="00CA207A"/>
    <w:rsid w:val="00CA30E6"/>
    <w:rsid w:val="00CA42A3"/>
    <w:rsid w:val="00CA61E4"/>
    <w:rsid w:val="00CA7DC7"/>
    <w:rsid w:val="00CB0A45"/>
    <w:rsid w:val="00CB1B41"/>
    <w:rsid w:val="00CB330B"/>
    <w:rsid w:val="00CB3EA7"/>
    <w:rsid w:val="00CC0AC1"/>
    <w:rsid w:val="00CC4742"/>
    <w:rsid w:val="00CC7085"/>
    <w:rsid w:val="00CC7FA1"/>
    <w:rsid w:val="00CD2D5D"/>
    <w:rsid w:val="00CD3FC1"/>
    <w:rsid w:val="00CD5A31"/>
    <w:rsid w:val="00CE050B"/>
    <w:rsid w:val="00CE5AB9"/>
    <w:rsid w:val="00CE6BE3"/>
    <w:rsid w:val="00CF43B5"/>
    <w:rsid w:val="00CF556D"/>
    <w:rsid w:val="00CF63B4"/>
    <w:rsid w:val="00CF680E"/>
    <w:rsid w:val="00D0012D"/>
    <w:rsid w:val="00D001A2"/>
    <w:rsid w:val="00D1047E"/>
    <w:rsid w:val="00D10A8C"/>
    <w:rsid w:val="00D10F31"/>
    <w:rsid w:val="00D14550"/>
    <w:rsid w:val="00D17983"/>
    <w:rsid w:val="00D207A2"/>
    <w:rsid w:val="00D2686C"/>
    <w:rsid w:val="00D277C5"/>
    <w:rsid w:val="00D30DE8"/>
    <w:rsid w:val="00D345EF"/>
    <w:rsid w:val="00D401D9"/>
    <w:rsid w:val="00D4122B"/>
    <w:rsid w:val="00D43ECF"/>
    <w:rsid w:val="00D450BE"/>
    <w:rsid w:val="00D5012D"/>
    <w:rsid w:val="00D50482"/>
    <w:rsid w:val="00D55B52"/>
    <w:rsid w:val="00D56CD9"/>
    <w:rsid w:val="00D640E8"/>
    <w:rsid w:val="00D65880"/>
    <w:rsid w:val="00D72492"/>
    <w:rsid w:val="00D72EFA"/>
    <w:rsid w:val="00D766D2"/>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E5B16"/>
    <w:rsid w:val="00DE62B3"/>
    <w:rsid w:val="00DE7917"/>
    <w:rsid w:val="00DF0287"/>
    <w:rsid w:val="00DF0C14"/>
    <w:rsid w:val="00DF41B1"/>
    <w:rsid w:val="00DF5A8D"/>
    <w:rsid w:val="00DF7F1E"/>
    <w:rsid w:val="00E00F6F"/>
    <w:rsid w:val="00E023E5"/>
    <w:rsid w:val="00E071B7"/>
    <w:rsid w:val="00E26674"/>
    <w:rsid w:val="00E27C39"/>
    <w:rsid w:val="00E33E9F"/>
    <w:rsid w:val="00E34100"/>
    <w:rsid w:val="00E4145A"/>
    <w:rsid w:val="00E43C14"/>
    <w:rsid w:val="00E46322"/>
    <w:rsid w:val="00E5130D"/>
    <w:rsid w:val="00E520E7"/>
    <w:rsid w:val="00E54568"/>
    <w:rsid w:val="00E578A6"/>
    <w:rsid w:val="00E64215"/>
    <w:rsid w:val="00E66F16"/>
    <w:rsid w:val="00E7525A"/>
    <w:rsid w:val="00E82765"/>
    <w:rsid w:val="00E84D0F"/>
    <w:rsid w:val="00E87C18"/>
    <w:rsid w:val="00E87FB3"/>
    <w:rsid w:val="00E90E43"/>
    <w:rsid w:val="00E91E7A"/>
    <w:rsid w:val="00E965EA"/>
    <w:rsid w:val="00E96821"/>
    <w:rsid w:val="00E97A1E"/>
    <w:rsid w:val="00EA1408"/>
    <w:rsid w:val="00EA1409"/>
    <w:rsid w:val="00EA4F23"/>
    <w:rsid w:val="00EA5B69"/>
    <w:rsid w:val="00EA77CA"/>
    <w:rsid w:val="00EB355D"/>
    <w:rsid w:val="00EB63C9"/>
    <w:rsid w:val="00EC2A2E"/>
    <w:rsid w:val="00EC5AE5"/>
    <w:rsid w:val="00EC63D7"/>
    <w:rsid w:val="00ED0532"/>
    <w:rsid w:val="00ED23B8"/>
    <w:rsid w:val="00ED270C"/>
    <w:rsid w:val="00ED634F"/>
    <w:rsid w:val="00EE0324"/>
    <w:rsid w:val="00EE0AC9"/>
    <w:rsid w:val="00EE10BB"/>
    <w:rsid w:val="00EE6FA5"/>
    <w:rsid w:val="00EF24F9"/>
    <w:rsid w:val="00EF7702"/>
    <w:rsid w:val="00F125BF"/>
    <w:rsid w:val="00F16783"/>
    <w:rsid w:val="00F17B84"/>
    <w:rsid w:val="00F20620"/>
    <w:rsid w:val="00F23AF1"/>
    <w:rsid w:val="00F26572"/>
    <w:rsid w:val="00F314EE"/>
    <w:rsid w:val="00F3430E"/>
    <w:rsid w:val="00F40002"/>
    <w:rsid w:val="00F44EC9"/>
    <w:rsid w:val="00F46948"/>
    <w:rsid w:val="00F5227A"/>
    <w:rsid w:val="00F562DD"/>
    <w:rsid w:val="00F566C1"/>
    <w:rsid w:val="00F608D0"/>
    <w:rsid w:val="00F64620"/>
    <w:rsid w:val="00F70CBE"/>
    <w:rsid w:val="00F714E2"/>
    <w:rsid w:val="00F729B6"/>
    <w:rsid w:val="00F72D02"/>
    <w:rsid w:val="00F7382C"/>
    <w:rsid w:val="00F810D9"/>
    <w:rsid w:val="00F81503"/>
    <w:rsid w:val="00F86BB9"/>
    <w:rsid w:val="00F86C5B"/>
    <w:rsid w:val="00F92978"/>
    <w:rsid w:val="00F9766E"/>
    <w:rsid w:val="00FA70FF"/>
    <w:rsid w:val="00FB3A49"/>
    <w:rsid w:val="00FB4859"/>
    <w:rsid w:val="00FC009D"/>
    <w:rsid w:val="00FC0572"/>
    <w:rsid w:val="00FD34C2"/>
    <w:rsid w:val="00FD3AE3"/>
    <w:rsid w:val="00FD7905"/>
    <w:rsid w:val="00FE1DAD"/>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rsid w:val="00696704"/>
    <w:rPr>
      <w:rFonts w:cs="Times New Roman"/>
      <w:position w:val="6"/>
      <w:sz w:val="18"/>
    </w:rPr>
  </w:style>
  <w:style w:type="paragraph" w:styleId="FootnoteText">
    <w:name w:val="footnote text"/>
    <w:aliases w:val="footnote text"/>
    <w:basedOn w:val="Normal"/>
    <w:link w:val="FootnoteTextChar"/>
    <w:rsid w:val="00696704"/>
    <w:pPr>
      <w:keepLines/>
      <w:tabs>
        <w:tab w:val="left" w:pos="255"/>
      </w:tabs>
    </w:pPr>
  </w:style>
  <w:style w:type="character" w:customStyle="1" w:styleId="FootnoteTextChar">
    <w:name w:val="Footnote Text Char"/>
    <w:aliases w:val="footnote text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uiPriority w:val="99"/>
    <w:rsid w:val="00696704"/>
    <w:pPr>
      <w:keepNext/>
      <w:spacing w:before="560" w:after="120"/>
      <w:jc w:val="center"/>
    </w:pPr>
    <w:rPr>
      <w:caps/>
      <w:sz w:val="20"/>
    </w:rPr>
  </w:style>
  <w:style w:type="paragraph" w:customStyle="1" w:styleId="Tabletitle">
    <w:name w:val="Table_title"/>
    <w:basedOn w:val="Normal"/>
    <w:next w:val="Tabletext"/>
    <w:link w:val="TabletitleChar"/>
    <w:uiPriority w:val="99"/>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uiPriority w:val="99"/>
    <w:rsid w:val="00696704"/>
    <w:pPr>
      <w:keepNext/>
      <w:spacing w:before="160"/>
    </w:pPr>
    <w:rPr>
      <w:rFonts w:ascii="Times" w:hAnsi="Times"/>
      <w:i/>
    </w:rPr>
  </w:style>
  <w:style w:type="paragraph" w:customStyle="1" w:styleId="Headingb">
    <w:name w:val="Heading_b"/>
    <w:basedOn w:val="Normal"/>
    <w:next w:val="Normal"/>
    <w:link w:val="HeadingbChar"/>
    <w:uiPriority w:val="99"/>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uiPriority w:val="99"/>
    <w:locked/>
    <w:rsid w:val="00696704"/>
    <w:rPr>
      <w:sz w:val="24"/>
      <w:lang w:val="en-GB"/>
    </w:rPr>
  </w:style>
  <w:style w:type="character" w:customStyle="1" w:styleId="TabletextChar">
    <w:name w:val="Table_text Char"/>
    <w:link w:val="Tabletext"/>
    <w:uiPriority w:val="99"/>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uiPriority w:val="99"/>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uiPriority w:val="99"/>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EditorsNote">
    <w:name w:val="EditorsNote"/>
    <w:basedOn w:val="Normal"/>
    <w:rsid w:val="00C01180"/>
    <w:pPr>
      <w:spacing w:before="240" w:after="24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477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u.int/rec/R-REC-M.1787-3-201803-I/en"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yperlink" Target="https://www.itu.int/pub/R-REP-M.2477-2019"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ladson@hwglaw.com" TargetMode="External"/><Relationship Id="rId5" Type="http://schemas.openxmlformats.org/officeDocument/2006/relationships/numbering" Target="numbering.xml"/><Relationship Id="rId15" Type="http://schemas.openxmlformats.org/officeDocument/2006/relationships/hyperlink" Target="https://www.itu.int/rec/R-REC-M.1905-1-201909-I/en"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rec/R-REC-M.1903-1-201909-I/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2.xml><?xml version="1.0" encoding="utf-8"?>
<ds:datastoreItem xmlns:ds="http://schemas.openxmlformats.org/officeDocument/2006/customXml" ds:itemID="{8356F56D-2EFD-4A81-9293-F2199B6AC7DC}">
  <ds:schemaRefs>
    <ds:schemaRef ds:uri="http://schemas.openxmlformats.org/officeDocument/2006/bibliography"/>
  </ds:schemaRefs>
</ds:datastoreItem>
</file>

<file path=customXml/itemProps3.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2934</Words>
  <Characters>16726</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2</cp:revision>
  <dcterms:created xsi:type="dcterms:W3CDTF">2021-04-02T14:22:00Z</dcterms:created>
  <dcterms:modified xsi:type="dcterms:W3CDTF">2021-04-02T14:22:00Z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