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E4537D" w:rsidRPr="00232B55" w14:paraId="0441229E" w14:textId="77777777" w:rsidTr="00BA57E8">
        <w:trPr>
          <w:jc w:val="center"/>
        </w:trPr>
        <w:tc>
          <w:tcPr>
            <w:tcW w:w="9378" w:type="dxa"/>
            <w:gridSpan w:val="2"/>
            <w:tcBorders>
              <w:top w:val="double" w:sz="6" w:space="0" w:color="auto"/>
              <w:left w:val="double" w:sz="6" w:space="0" w:color="auto"/>
              <w:right w:val="double" w:sz="6" w:space="0" w:color="auto"/>
            </w:tcBorders>
            <w:shd w:val="pct12" w:color="auto" w:fill="auto"/>
          </w:tcPr>
          <w:p w14:paraId="2F6A8F4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Pr>
                <w:lang w:val="en-US"/>
              </w:rPr>
              <w:br w:type="page"/>
            </w:r>
            <w:r>
              <w:br w:type="page"/>
            </w:r>
          </w:p>
          <w:p w14:paraId="2606AEF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97236D4"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5DAE56B4" w14:textId="77777777" w:rsidR="00E4537D" w:rsidRPr="00232B55" w:rsidRDefault="00E4537D" w:rsidP="00BA57E8">
            <w:pPr>
              <w:overflowPunct/>
              <w:autoSpaceDE/>
              <w:autoSpaceDN/>
              <w:adjustRightInd/>
              <w:spacing w:before="0"/>
              <w:ind w:left="144" w:right="144"/>
              <w:textAlignment w:val="auto"/>
              <w:rPr>
                <w:b/>
                <w:szCs w:val="24"/>
                <w:lang w:val="en-US"/>
              </w:rPr>
            </w:pPr>
          </w:p>
        </w:tc>
      </w:tr>
      <w:tr w:rsidR="00E4537D" w:rsidRPr="00232B55" w14:paraId="35B258CC" w14:textId="77777777" w:rsidTr="00BA57E8">
        <w:trPr>
          <w:jc w:val="center"/>
        </w:trPr>
        <w:tc>
          <w:tcPr>
            <w:tcW w:w="4657" w:type="dxa"/>
            <w:tcBorders>
              <w:left w:val="double" w:sz="6" w:space="0" w:color="auto"/>
            </w:tcBorders>
          </w:tcPr>
          <w:p w14:paraId="51D9B81A" w14:textId="77777777" w:rsidR="00E4537D" w:rsidRPr="00232B55" w:rsidRDefault="00E4537D" w:rsidP="00BA57E8">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287899D5" w14:textId="6CD05670" w:rsidR="00E4537D" w:rsidRPr="00232B55" w:rsidRDefault="00E4537D" w:rsidP="00BA57E8">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USWP5B26-</w:t>
            </w:r>
            <w:r w:rsidR="008C3063">
              <w:rPr>
                <w:szCs w:val="24"/>
                <w:lang w:val="en-US"/>
              </w:rPr>
              <w:t>17</w:t>
            </w:r>
          </w:p>
        </w:tc>
      </w:tr>
      <w:tr w:rsidR="00E4537D" w:rsidRPr="00232B55" w14:paraId="4D3F0676" w14:textId="77777777" w:rsidTr="00BA57E8">
        <w:trPr>
          <w:jc w:val="center"/>
        </w:trPr>
        <w:tc>
          <w:tcPr>
            <w:tcW w:w="4657" w:type="dxa"/>
            <w:tcBorders>
              <w:left w:val="double" w:sz="6" w:space="0" w:color="auto"/>
            </w:tcBorders>
          </w:tcPr>
          <w:p w14:paraId="16054A7A" w14:textId="5B0CA213" w:rsidR="00E4537D" w:rsidRPr="00964825" w:rsidRDefault="00E4537D" w:rsidP="00E4537D">
            <w:pPr>
              <w:spacing w:before="0"/>
              <w:ind w:left="144" w:right="144"/>
              <w:rPr>
                <w:szCs w:val="24"/>
                <w:lang w:val="en-CA"/>
              </w:rPr>
            </w:pPr>
            <w:r w:rsidRPr="00964825">
              <w:rPr>
                <w:b/>
                <w:szCs w:val="24"/>
                <w:lang w:val="en-CA"/>
              </w:rPr>
              <w:t>Ref:</w:t>
            </w:r>
            <w:r w:rsidRPr="00964825">
              <w:rPr>
                <w:szCs w:val="24"/>
                <w:lang w:val="en-CA"/>
              </w:rPr>
              <w:t xml:space="preserve"> Recommendation ITU-R M.</w:t>
            </w:r>
            <w:r w:rsidR="000E4E77">
              <w:rPr>
                <w:szCs w:val="24"/>
                <w:lang w:val="en-CA"/>
              </w:rPr>
              <w:t>2135</w:t>
            </w:r>
            <w:r w:rsidRPr="00964825">
              <w:rPr>
                <w:szCs w:val="24"/>
                <w:lang w:val="en-CA"/>
              </w:rPr>
              <w:t>-0</w:t>
            </w:r>
          </w:p>
          <w:p w14:paraId="6406DEEB" w14:textId="4E77A00B" w:rsidR="00E4537D" w:rsidRPr="00964825" w:rsidRDefault="00E4537D" w:rsidP="00E4537D">
            <w:pPr>
              <w:overflowPunct/>
              <w:autoSpaceDE/>
              <w:autoSpaceDN/>
              <w:adjustRightInd/>
              <w:spacing w:before="0"/>
              <w:ind w:left="144" w:right="144"/>
              <w:textAlignment w:val="auto"/>
              <w:rPr>
                <w:bCs/>
                <w:szCs w:val="24"/>
                <w:lang w:val="en-CA"/>
              </w:rPr>
            </w:pPr>
            <w:r w:rsidRPr="00964825">
              <w:rPr>
                <w:b/>
                <w:szCs w:val="24"/>
                <w:lang w:val="en-CA"/>
              </w:rPr>
              <w:t xml:space="preserve">        </w:t>
            </w:r>
          </w:p>
          <w:p w14:paraId="76A2CAD7" w14:textId="48396D18" w:rsidR="00E4537D" w:rsidRPr="00964825" w:rsidRDefault="00E4537D" w:rsidP="00BA57E8">
            <w:pPr>
              <w:overflowPunct/>
              <w:autoSpaceDE/>
              <w:autoSpaceDN/>
              <w:adjustRightInd/>
              <w:spacing w:before="0"/>
              <w:ind w:left="144" w:right="144"/>
              <w:textAlignment w:val="auto"/>
              <w:rPr>
                <w:bCs/>
                <w:szCs w:val="24"/>
                <w:lang w:val="en-CA"/>
              </w:rPr>
            </w:pPr>
          </w:p>
          <w:p w14:paraId="5E4C8267" w14:textId="77777777" w:rsidR="00E4537D" w:rsidRPr="00964825" w:rsidRDefault="00E4537D" w:rsidP="00BA57E8">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3833A3A0" w14:textId="0CBFBC41" w:rsidR="00E4537D" w:rsidRPr="00232B55" w:rsidRDefault="00E4537D" w:rsidP="00BA57E8">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6C1735">
              <w:rPr>
                <w:szCs w:val="24"/>
                <w:lang w:val="en-US"/>
              </w:rPr>
              <w:t>6</w:t>
            </w:r>
            <w:r>
              <w:rPr>
                <w:szCs w:val="24"/>
                <w:lang w:val="en-US"/>
              </w:rPr>
              <w:t xml:space="preserve"> </w:t>
            </w:r>
            <w:r w:rsidR="006C1735">
              <w:rPr>
                <w:szCs w:val="24"/>
                <w:lang w:val="en-US"/>
              </w:rPr>
              <w:t>April</w:t>
            </w:r>
            <w:r>
              <w:rPr>
                <w:szCs w:val="24"/>
                <w:lang w:val="en-US"/>
              </w:rPr>
              <w:t xml:space="preserve"> 2021</w:t>
            </w:r>
          </w:p>
          <w:p w14:paraId="301914C8" w14:textId="77777777" w:rsidR="00E4537D" w:rsidRPr="00232B55" w:rsidRDefault="00E4537D" w:rsidP="00BA57E8">
            <w:pPr>
              <w:overflowPunct/>
              <w:autoSpaceDE/>
              <w:autoSpaceDN/>
              <w:adjustRightInd/>
              <w:spacing w:before="0"/>
              <w:ind w:left="882" w:right="144" w:hanging="738"/>
              <w:textAlignment w:val="auto"/>
              <w:rPr>
                <w:szCs w:val="24"/>
                <w:lang w:val="en-US"/>
              </w:rPr>
            </w:pPr>
          </w:p>
        </w:tc>
      </w:tr>
      <w:tr w:rsidR="00E4537D" w:rsidRPr="00232B55" w14:paraId="391F1E9A" w14:textId="77777777" w:rsidTr="00BA57E8">
        <w:trPr>
          <w:jc w:val="center"/>
        </w:trPr>
        <w:tc>
          <w:tcPr>
            <w:tcW w:w="9378" w:type="dxa"/>
            <w:gridSpan w:val="2"/>
            <w:tcBorders>
              <w:left w:val="double" w:sz="6" w:space="0" w:color="auto"/>
              <w:right w:val="double" w:sz="6" w:space="0" w:color="auto"/>
            </w:tcBorders>
          </w:tcPr>
          <w:p w14:paraId="05E7B37D" w14:textId="77777777" w:rsidR="00E4537D" w:rsidRPr="00232B55" w:rsidRDefault="00E4537D" w:rsidP="00BA57E8">
            <w:pPr>
              <w:overflowPunct/>
              <w:autoSpaceDE/>
              <w:autoSpaceDN/>
              <w:adjustRightInd/>
              <w:spacing w:before="0"/>
              <w:ind w:left="2160" w:right="144" w:hanging="2016"/>
              <w:textAlignment w:val="auto"/>
              <w:rPr>
                <w:b/>
                <w:szCs w:val="24"/>
                <w:lang w:val="en-US"/>
              </w:rPr>
            </w:pPr>
          </w:p>
          <w:p w14:paraId="24DD74FD" w14:textId="25AA4102" w:rsidR="00E4537D" w:rsidRDefault="00E4537D" w:rsidP="00BA57E8">
            <w:pPr>
              <w:keepNext/>
              <w:keepLines/>
              <w:spacing w:before="0"/>
              <w:rPr>
                <w:bCs/>
                <w:sz w:val="28"/>
                <w:szCs w:val="28"/>
                <w:lang w:val="en-US"/>
              </w:rPr>
            </w:pPr>
            <w:r w:rsidRPr="00232B55">
              <w:rPr>
                <w:b/>
                <w:szCs w:val="24"/>
                <w:lang w:val="en-US"/>
              </w:rPr>
              <w:t>Document Title:</w:t>
            </w:r>
            <w:r>
              <w:rPr>
                <w:b/>
                <w:szCs w:val="24"/>
                <w:lang w:val="en-US"/>
              </w:rPr>
              <w:t xml:space="preserve"> </w:t>
            </w:r>
            <w:r w:rsidRPr="00A435D8">
              <w:rPr>
                <w:bCs/>
                <w:szCs w:val="24"/>
                <w:lang w:val="en-US"/>
              </w:rPr>
              <w:t>Preliminary Draft Revision of Recommendation ITU-R M.2</w:t>
            </w:r>
            <w:r w:rsidR="000E4E77">
              <w:rPr>
                <w:bCs/>
                <w:szCs w:val="24"/>
                <w:lang w:val="en-US"/>
              </w:rPr>
              <w:t>135</w:t>
            </w:r>
            <w:r w:rsidRPr="00A435D8">
              <w:rPr>
                <w:bCs/>
                <w:szCs w:val="24"/>
                <w:lang w:val="en-US"/>
              </w:rPr>
              <w:t>-0</w:t>
            </w:r>
          </w:p>
          <w:p w14:paraId="5EDDD8B0" w14:textId="155EB34D" w:rsidR="00E4537D" w:rsidRDefault="000E4E77" w:rsidP="000E4E77">
            <w:pPr>
              <w:keepNext/>
              <w:keepLines/>
              <w:spacing w:before="0"/>
              <w:rPr>
                <w:bCs/>
                <w:szCs w:val="24"/>
                <w:lang w:val="en-US"/>
              </w:rPr>
            </w:pPr>
            <w:r w:rsidRPr="000E4E77">
              <w:rPr>
                <w:bCs/>
                <w:szCs w:val="24"/>
                <w:lang w:val="en-US"/>
              </w:rPr>
              <w:t>Technical characteristics of autonomous maritime radio devices operating</w:t>
            </w:r>
            <w:r>
              <w:rPr>
                <w:bCs/>
                <w:szCs w:val="24"/>
                <w:lang w:val="en-US"/>
              </w:rPr>
              <w:t xml:space="preserve"> </w:t>
            </w:r>
            <w:r w:rsidRPr="000E4E77">
              <w:rPr>
                <w:bCs/>
                <w:szCs w:val="24"/>
                <w:lang w:val="en-US"/>
              </w:rPr>
              <w:t xml:space="preserve">in the frequency band 156-162.05 </w:t>
            </w:r>
            <w:proofErr w:type="gramStart"/>
            <w:r w:rsidRPr="000E4E77">
              <w:rPr>
                <w:bCs/>
                <w:szCs w:val="24"/>
                <w:lang w:val="en-US"/>
              </w:rPr>
              <w:t>MHz</w:t>
            </w:r>
            <w:proofErr w:type="gramEnd"/>
          </w:p>
          <w:p w14:paraId="7FCEBC6A" w14:textId="77777777" w:rsidR="00E4537D" w:rsidRPr="00A435D8" w:rsidRDefault="00E4537D" w:rsidP="00BA57E8">
            <w:pPr>
              <w:keepNext/>
              <w:keepLines/>
              <w:spacing w:before="0"/>
              <w:jc w:val="center"/>
              <w:rPr>
                <w:bCs/>
                <w:szCs w:val="24"/>
                <w:lang w:val="en-US"/>
              </w:rPr>
            </w:pPr>
          </w:p>
        </w:tc>
      </w:tr>
      <w:tr w:rsidR="00E4537D" w:rsidRPr="00F85D2A" w14:paraId="55FAA814" w14:textId="77777777" w:rsidTr="00BA57E8">
        <w:trPr>
          <w:jc w:val="center"/>
        </w:trPr>
        <w:tc>
          <w:tcPr>
            <w:tcW w:w="4657" w:type="dxa"/>
            <w:tcBorders>
              <w:left w:val="double" w:sz="6" w:space="0" w:color="auto"/>
            </w:tcBorders>
          </w:tcPr>
          <w:p w14:paraId="79E5C997" w14:textId="77777777" w:rsidR="00E4537D" w:rsidRPr="00232B55" w:rsidRDefault="00E4537D" w:rsidP="00BA57E8">
            <w:pPr>
              <w:overflowPunct/>
              <w:autoSpaceDE/>
              <w:autoSpaceDN/>
              <w:adjustRightInd/>
              <w:spacing w:before="0"/>
              <w:textAlignment w:val="auto"/>
              <w:rPr>
                <w:b/>
                <w:szCs w:val="24"/>
                <w:lang w:val="en-US"/>
              </w:rPr>
            </w:pPr>
          </w:p>
          <w:p w14:paraId="7F73A947" w14:textId="77777777" w:rsidR="00E4537D" w:rsidRPr="00232B55" w:rsidRDefault="00E4537D" w:rsidP="00BA57E8">
            <w:pPr>
              <w:overflowPunct/>
              <w:autoSpaceDE/>
              <w:autoSpaceDN/>
              <w:adjustRightInd/>
              <w:spacing w:before="0"/>
              <w:textAlignment w:val="auto"/>
              <w:rPr>
                <w:b/>
                <w:szCs w:val="24"/>
                <w:lang w:val="en-US"/>
              </w:rPr>
            </w:pPr>
            <w:r w:rsidRPr="00232B55">
              <w:rPr>
                <w:b/>
                <w:szCs w:val="24"/>
                <w:lang w:val="en-US"/>
              </w:rPr>
              <w:t>Author(s)/Contributors(s):</w:t>
            </w:r>
          </w:p>
          <w:p w14:paraId="1331F9B7" w14:textId="77777777" w:rsidR="00E4537D" w:rsidRPr="00232B55" w:rsidRDefault="00E4537D" w:rsidP="00BA57E8">
            <w:pPr>
              <w:overflowPunct/>
              <w:autoSpaceDE/>
              <w:autoSpaceDN/>
              <w:adjustRightInd/>
              <w:spacing w:before="0"/>
              <w:textAlignment w:val="auto"/>
              <w:rPr>
                <w:b/>
                <w:szCs w:val="24"/>
                <w:lang w:val="en-US"/>
              </w:rPr>
            </w:pPr>
          </w:p>
          <w:p w14:paraId="7F458AC3" w14:textId="77777777" w:rsidR="00E4537D" w:rsidRPr="005E479E" w:rsidRDefault="00E4537D" w:rsidP="00BA57E8">
            <w:pPr>
              <w:spacing w:before="0"/>
              <w:ind w:right="144"/>
              <w:rPr>
                <w:bCs/>
                <w:iCs/>
                <w:szCs w:val="24"/>
                <w:lang w:val="en-US"/>
              </w:rPr>
            </w:pPr>
            <w:r>
              <w:rPr>
                <w:bCs/>
                <w:iCs/>
                <w:szCs w:val="24"/>
                <w:lang w:val="en-US"/>
              </w:rPr>
              <w:t>Jerry Ulcek</w:t>
            </w:r>
          </w:p>
          <w:p w14:paraId="29E95E44" w14:textId="77777777" w:rsidR="00E4537D" w:rsidRDefault="00E4537D" w:rsidP="00BA57E8">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78D22141" w14:textId="77777777" w:rsidR="00E4537D" w:rsidRDefault="00E4537D" w:rsidP="00BA57E8">
            <w:pPr>
              <w:spacing w:before="0"/>
              <w:ind w:right="144"/>
              <w:rPr>
                <w:bCs/>
                <w:iCs/>
                <w:szCs w:val="24"/>
                <w:lang w:val="en-US"/>
              </w:rPr>
            </w:pPr>
          </w:p>
          <w:p w14:paraId="48B711D6" w14:textId="77777777" w:rsidR="00E4537D" w:rsidRDefault="00E4537D" w:rsidP="00BA57E8">
            <w:pPr>
              <w:spacing w:before="0"/>
              <w:ind w:right="144"/>
              <w:rPr>
                <w:bCs/>
                <w:iCs/>
                <w:szCs w:val="24"/>
                <w:lang w:val="en-US"/>
              </w:rPr>
            </w:pPr>
            <w:r>
              <w:rPr>
                <w:bCs/>
                <w:iCs/>
                <w:szCs w:val="24"/>
                <w:lang w:val="en-US"/>
              </w:rPr>
              <w:t>Johnny Schultz</w:t>
            </w:r>
          </w:p>
          <w:p w14:paraId="323408EC" w14:textId="405EED9A" w:rsidR="00E4537D" w:rsidRDefault="00E4537D" w:rsidP="00BA57E8">
            <w:pPr>
              <w:spacing w:before="0"/>
              <w:ind w:right="144"/>
              <w:rPr>
                <w:bCs/>
                <w:iCs/>
                <w:szCs w:val="24"/>
                <w:lang w:val="en-US"/>
              </w:rPr>
            </w:pPr>
            <w:r>
              <w:rPr>
                <w:bCs/>
                <w:iCs/>
                <w:szCs w:val="24"/>
                <w:lang w:val="en-US"/>
              </w:rPr>
              <w:t>Sev1Tech, Inc.</w:t>
            </w:r>
          </w:p>
          <w:p w14:paraId="14CE128D" w14:textId="77777777" w:rsidR="00E4537D" w:rsidRDefault="00E4537D" w:rsidP="00BA57E8">
            <w:pPr>
              <w:spacing w:before="0"/>
              <w:ind w:right="144"/>
              <w:rPr>
                <w:bCs/>
                <w:iCs/>
                <w:szCs w:val="24"/>
                <w:lang w:val="en-US"/>
              </w:rPr>
            </w:pPr>
          </w:p>
          <w:p w14:paraId="659A4DA5" w14:textId="77777777" w:rsidR="00E4537D" w:rsidRDefault="00E4537D" w:rsidP="00E4537D">
            <w:pPr>
              <w:spacing w:before="0"/>
              <w:ind w:right="144"/>
              <w:rPr>
                <w:bCs/>
                <w:iCs/>
                <w:szCs w:val="24"/>
                <w:lang w:val="en-US"/>
              </w:rPr>
            </w:pPr>
            <w:r>
              <w:rPr>
                <w:bCs/>
                <w:iCs/>
                <w:szCs w:val="24"/>
                <w:lang w:val="en-US"/>
              </w:rPr>
              <w:t>Ross Norsworthy</w:t>
            </w:r>
          </w:p>
          <w:p w14:paraId="6BA1A714" w14:textId="77777777" w:rsidR="00E4537D" w:rsidRDefault="00E4537D" w:rsidP="00E4537D">
            <w:pPr>
              <w:spacing w:before="0"/>
              <w:ind w:right="144"/>
              <w:rPr>
                <w:bCs/>
                <w:iCs/>
                <w:szCs w:val="24"/>
                <w:lang w:val="en-US"/>
              </w:rPr>
            </w:pPr>
            <w:r>
              <w:rPr>
                <w:bCs/>
                <w:iCs/>
                <w:szCs w:val="24"/>
                <w:lang w:val="en-US"/>
              </w:rPr>
              <w:t>REC, Inc.</w:t>
            </w:r>
          </w:p>
          <w:p w14:paraId="339398F0" w14:textId="77777777" w:rsidR="00E4537D" w:rsidRDefault="00E4537D" w:rsidP="00E4537D">
            <w:pPr>
              <w:spacing w:before="0"/>
              <w:ind w:right="144"/>
              <w:rPr>
                <w:bCs/>
                <w:iCs/>
                <w:szCs w:val="24"/>
                <w:lang w:val="en-US"/>
              </w:rPr>
            </w:pPr>
          </w:p>
          <w:p w14:paraId="114718D5" w14:textId="77777777" w:rsidR="00E4537D" w:rsidRPr="00215E06" w:rsidRDefault="00E4537D" w:rsidP="00BA57E8">
            <w:pPr>
              <w:spacing w:before="0"/>
              <w:ind w:right="144"/>
              <w:rPr>
                <w:bCs/>
                <w:iCs/>
                <w:szCs w:val="24"/>
                <w:lang w:val="en-US"/>
              </w:rPr>
            </w:pPr>
          </w:p>
        </w:tc>
        <w:tc>
          <w:tcPr>
            <w:tcW w:w="4721" w:type="dxa"/>
            <w:tcBorders>
              <w:right w:val="double" w:sz="6" w:space="0" w:color="auto"/>
            </w:tcBorders>
          </w:tcPr>
          <w:p w14:paraId="6F9067B6" w14:textId="77777777" w:rsidR="00E4537D" w:rsidRPr="00964825" w:rsidRDefault="00E4537D" w:rsidP="00BA57E8">
            <w:pPr>
              <w:overflowPunct/>
              <w:autoSpaceDE/>
              <w:autoSpaceDN/>
              <w:adjustRightInd/>
              <w:spacing w:before="0"/>
              <w:textAlignment w:val="auto"/>
              <w:rPr>
                <w:b/>
                <w:szCs w:val="24"/>
                <w:lang w:val="en-CA"/>
              </w:rPr>
            </w:pPr>
          </w:p>
          <w:p w14:paraId="11E7A423" w14:textId="77777777" w:rsidR="00E4537D" w:rsidRPr="00964825" w:rsidRDefault="00E4537D" w:rsidP="00BA57E8">
            <w:pPr>
              <w:overflowPunct/>
              <w:autoSpaceDE/>
              <w:autoSpaceDN/>
              <w:adjustRightInd/>
              <w:spacing w:before="0"/>
              <w:textAlignment w:val="auto"/>
              <w:rPr>
                <w:b/>
                <w:szCs w:val="24"/>
                <w:lang w:val="en-CA"/>
              </w:rPr>
            </w:pPr>
          </w:p>
          <w:p w14:paraId="7E907F4B" w14:textId="77777777" w:rsidR="00E4537D" w:rsidRPr="00964825" w:rsidRDefault="00E4537D" w:rsidP="00BA57E8">
            <w:pPr>
              <w:overflowPunct/>
              <w:autoSpaceDE/>
              <w:autoSpaceDN/>
              <w:adjustRightInd/>
              <w:spacing w:before="0"/>
              <w:textAlignment w:val="auto"/>
              <w:rPr>
                <w:b/>
                <w:szCs w:val="24"/>
                <w:lang w:val="en-CA"/>
              </w:rPr>
            </w:pPr>
          </w:p>
          <w:p w14:paraId="08706360" w14:textId="77777777" w:rsidR="00E4537D" w:rsidRPr="003B7F01" w:rsidRDefault="00E4537D" w:rsidP="00BA57E8">
            <w:pPr>
              <w:spacing w:before="0"/>
              <w:ind w:right="144"/>
              <w:rPr>
                <w:bCs/>
                <w:color w:val="000000"/>
                <w:szCs w:val="24"/>
                <w:lang w:val="fr-CH"/>
              </w:rPr>
            </w:pPr>
            <w:r w:rsidRPr="003B7F01">
              <w:rPr>
                <w:bCs/>
                <w:color w:val="000000"/>
                <w:szCs w:val="24"/>
                <w:lang w:val="fr-CH"/>
              </w:rPr>
              <w:t>Phone : (202) 475-3607</w:t>
            </w:r>
          </w:p>
          <w:p w14:paraId="5AA1088E" w14:textId="34FD6B20" w:rsidR="00E4537D" w:rsidRPr="003B7F01" w:rsidRDefault="00E4537D" w:rsidP="00BA57E8">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Jerry.l.Ulcek@uscg.mil</w:t>
            </w:r>
          </w:p>
          <w:p w14:paraId="6ED20FA4" w14:textId="77777777" w:rsidR="00E4537D" w:rsidRPr="003B7F01" w:rsidRDefault="00E4537D" w:rsidP="00BA57E8">
            <w:pPr>
              <w:spacing w:before="0"/>
              <w:ind w:right="144"/>
              <w:rPr>
                <w:bCs/>
                <w:color w:val="000000"/>
                <w:szCs w:val="24"/>
                <w:lang w:val="fr-CH"/>
              </w:rPr>
            </w:pPr>
          </w:p>
          <w:p w14:paraId="4C251934" w14:textId="77777777" w:rsidR="00E4537D" w:rsidRPr="003B7F01" w:rsidRDefault="00E4537D" w:rsidP="00BA57E8">
            <w:pPr>
              <w:spacing w:before="0"/>
              <w:ind w:right="144"/>
              <w:rPr>
                <w:bCs/>
                <w:color w:val="000000"/>
                <w:szCs w:val="24"/>
                <w:lang w:val="fr-CH"/>
              </w:rPr>
            </w:pPr>
            <w:r w:rsidRPr="003B7F01">
              <w:rPr>
                <w:bCs/>
                <w:color w:val="000000"/>
                <w:szCs w:val="24"/>
                <w:lang w:val="fr-CH"/>
              </w:rPr>
              <w:t>Phone : (727) 403-4029</w:t>
            </w:r>
          </w:p>
          <w:p w14:paraId="16457EA0" w14:textId="790378EC" w:rsidR="00E4537D" w:rsidRDefault="00E4537D" w:rsidP="00E4537D">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356D101C" w14:textId="77777777" w:rsidR="00E4537D" w:rsidRDefault="00E4537D" w:rsidP="00E4537D">
            <w:pPr>
              <w:spacing w:before="0"/>
              <w:ind w:right="144"/>
              <w:rPr>
                <w:bCs/>
                <w:color w:val="000000"/>
                <w:szCs w:val="24"/>
                <w:lang w:val="fr-CH"/>
              </w:rPr>
            </w:pPr>
          </w:p>
          <w:p w14:paraId="5910039F" w14:textId="03177195" w:rsidR="00E4537D" w:rsidRPr="003B7F01" w:rsidRDefault="00E4537D" w:rsidP="00E4537D">
            <w:pPr>
              <w:spacing w:before="0"/>
              <w:ind w:right="144"/>
              <w:rPr>
                <w:bCs/>
                <w:color w:val="000000"/>
                <w:szCs w:val="24"/>
                <w:lang w:val="fr-CH"/>
              </w:rPr>
            </w:pPr>
            <w:r w:rsidRPr="003B7F01">
              <w:rPr>
                <w:bCs/>
                <w:color w:val="000000"/>
                <w:szCs w:val="24"/>
                <w:lang w:val="fr-CH"/>
              </w:rPr>
              <w:t>Phone : (727) 515-8025</w:t>
            </w:r>
          </w:p>
          <w:p w14:paraId="5667DE3A" w14:textId="1542EED2" w:rsidR="00E4537D" w:rsidRPr="003B7F01" w:rsidRDefault="00E4537D" w:rsidP="00E4537D">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Ross_Norsworthy@msn.com</w:t>
            </w:r>
          </w:p>
          <w:p w14:paraId="4644BC5A" w14:textId="69C52D63" w:rsidR="00E4537D" w:rsidRPr="003B7F01" w:rsidRDefault="00E4537D" w:rsidP="00BA57E8">
            <w:pPr>
              <w:spacing w:before="0"/>
              <w:ind w:right="144"/>
              <w:rPr>
                <w:bCs/>
                <w:color w:val="000000"/>
                <w:szCs w:val="24"/>
                <w:lang w:val="fr-CH"/>
              </w:rPr>
            </w:pPr>
          </w:p>
        </w:tc>
      </w:tr>
      <w:tr w:rsidR="00E4537D" w:rsidRPr="00232B55" w14:paraId="332EEB5A" w14:textId="77777777" w:rsidTr="00BA57E8">
        <w:trPr>
          <w:jc w:val="center"/>
        </w:trPr>
        <w:tc>
          <w:tcPr>
            <w:tcW w:w="9378" w:type="dxa"/>
            <w:gridSpan w:val="2"/>
            <w:tcBorders>
              <w:left w:val="double" w:sz="6" w:space="0" w:color="auto"/>
              <w:right w:val="double" w:sz="6" w:space="0" w:color="auto"/>
            </w:tcBorders>
          </w:tcPr>
          <w:p w14:paraId="0C0EE9E0" w14:textId="4CEE5175" w:rsidR="00E4537D" w:rsidRPr="00C372AF" w:rsidRDefault="00E4537D" w:rsidP="00BA57E8">
            <w:pPr>
              <w:spacing w:after="160" w:line="259" w:lineRule="auto"/>
            </w:pPr>
            <w:r w:rsidRPr="00005F1D">
              <w:rPr>
                <w:b/>
                <w:lang w:val="en-US"/>
              </w:rPr>
              <w:t>Purpose/Objective:</w:t>
            </w:r>
            <w:r w:rsidRPr="00005F1D">
              <w:rPr>
                <w:lang w:val="en-US"/>
              </w:rPr>
              <w:t xml:space="preserve">  The purpose of this document </w:t>
            </w:r>
            <w:r>
              <w:rPr>
                <w:lang w:val="en-US"/>
              </w:rPr>
              <w:t xml:space="preserve">is to provide </w:t>
            </w:r>
            <w:r>
              <w:rPr>
                <w:bCs/>
                <w:szCs w:val="24"/>
              </w:rPr>
              <w:t xml:space="preserve">contributions towards </w:t>
            </w:r>
            <w:r w:rsidR="0024266D">
              <w:rPr>
                <w:bCs/>
                <w:szCs w:val="24"/>
              </w:rPr>
              <w:t>a</w:t>
            </w:r>
            <w:r>
              <w:rPr>
                <w:bCs/>
                <w:szCs w:val="24"/>
              </w:rPr>
              <w:t xml:space="preserve"> </w:t>
            </w:r>
            <w:r w:rsidR="0024266D">
              <w:rPr>
                <w:bCs/>
                <w:szCs w:val="24"/>
              </w:rPr>
              <w:t>Prelimina</w:t>
            </w:r>
            <w:r w:rsidR="001E64ED">
              <w:rPr>
                <w:bCs/>
                <w:szCs w:val="24"/>
              </w:rPr>
              <w:t>r</w:t>
            </w:r>
            <w:r w:rsidR="0024266D">
              <w:rPr>
                <w:bCs/>
                <w:szCs w:val="24"/>
              </w:rPr>
              <w:t>y Draft R</w:t>
            </w:r>
            <w:r>
              <w:rPr>
                <w:bCs/>
                <w:szCs w:val="24"/>
              </w:rPr>
              <w:t xml:space="preserve">evision of </w:t>
            </w:r>
            <w:r>
              <w:rPr>
                <w:lang w:val="en-US"/>
              </w:rPr>
              <w:t>Recommendation ITU-R M.2</w:t>
            </w:r>
            <w:r w:rsidR="000E4E77">
              <w:rPr>
                <w:lang w:val="en-US"/>
              </w:rPr>
              <w:t>135</w:t>
            </w:r>
            <w:r>
              <w:rPr>
                <w:lang w:val="en-US"/>
              </w:rPr>
              <w:t>-0 (</w:t>
            </w:r>
            <w:r w:rsidR="000E4E77">
              <w:rPr>
                <w:lang w:val="en-US"/>
              </w:rPr>
              <w:t>AMRD</w:t>
            </w:r>
            <w:r>
              <w:rPr>
                <w:lang w:val="en-US"/>
              </w:rPr>
              <w:t xml:space="preserve">). </w:t>
            </w:r>
          </w:p>
        </w:tc>
      </w:tr>
      <w:tr w:rsidR="00E4537D" w:rsidRPr="00232B55" w14:paraId="6688C30E" w14:textId="77777777" w:rsidTr="00BA57E8">
        <w:trPr>
          <w:trHeight w:val="1776"/>
          <w:jc w:val="center"/>
        </w:trPr>
        <w:tc>
          <w:tcPr>
            <w:tcW w:w="9378" w:type="dxa"/>
            <w:gridSpan w:val="2"/>
            <w:tcBorders>
              <w:left w:val="double" w:sz="6" w:space="0" w:color="auto"/>
              <w:right w:val="double" w:sz="6" w:space="0" w:color="auto"/>
            </w:tcBorders>
          </w:tcPr>
          <w:p w14:paraId="2A079F48" w14:textId="77777777" w:rsidR="00E4537D" w:rsidRPr="00232B55" w:rsidRDefault="00E4537D" w:rsidP="00BA57E8">
            <w:pPr>
              <w:overflowPunct/>
              <w:autoSpaceDE/>
              <w:autoSpaceDN/>
              <w:adjustRightInd/>
              <w:spacing w:before="0"/>
              <w:ind w:left="144" w:right="144"/>
              <w:textAlignment w:val="auto"/>
              <w:rPr>
                <w:b/>
                <w:szCs w:val="24"/>
                <w:lang w:val="en-US"/>
              </w:rPr>
            </w:pPr>
          </w:p>
          <w:p w14:paraId="356E60EA" w14:textId="31ADF1DA" w:rsidR="00E4537D" w:rsidRPr="00381E16" w:rsidRDefault="00E4537D" w:rsidP="00F8452A">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 xml:space="preserve">This document provides </w:t>
            </w:r>
            <w:r w:rsidR="00003191">
              <w:rPr>
                <w:szCs w:val="24"/>
                <w:lang w:val="en-US"/>
              </w:rPr>
              <w:t>a</w:t>
            </w:r>
            <w:r w:rsidR="0024266D">
              <w:rPr>
                <w:szCs w:val="24"/>
                <w:lang w:val="en-US"/>
              </w:rPr>
              <w:t xml:space="preserve"> detailed technical</w:t>
            </w:r>
            <w:r w:rsidR="00003191">
              <w:rPr>
                <w:szCs w:val="24"/>
                <w:lang w:val="en-US"/>
              </w:rPr>
              <w:t xml:space="preserve"> update to Recommendation ITU-R M.2135-0.  This </w:t>
            </w:r>
            <w:r w:rsidR="00C24DD8">
              <w:rPr>
                <w:szCs w:val="24"/>
                <w:lang w:val="en-US"/>
              </w:rPr>
              <w:t>R</w:t>
            </w:r>
            <w:r w:rsidR="00003191">
              <w:rPr>
                <w:szCs w:val="24"/>
                <w:lang w:val="en-US"/>
              </w:rPr>
              <w:t>ecommendation was published to support the work of</w:t>
            </w:r>
            <w:r w:rsidR="00E60820">
              <w:rPr>
                <w:szCs w:val="24"/>
                <w:lang w:val="en-US"/>
              </w:rPr>
              <w:t xml:space="preserve"> the </w:t>
            </w:r>
            <w:r w:rsidR="00003191">
              <w:rPr>
                <w:szCs w:val="24"/>
                <w:lang w:val="en-US"/>
              </w:rPr>
              <w:t xml:space="preserve">WRC-19.  This </w:t>
            </w:r>
            <w:r w:rsidR="00C24DD8">
              <w:rPr>
                <w:szCs w:val="24"/>
                <w:lang w:val="en-US"/>
              </w:rPr>
              <w:t>R</w:t>
            </w:r>
            <w:r w:rsidR="00003191">
              <w:rPr>
                <w:szCs w:val="24"/>
                <w:lang w:val="en-US"/>
              </w:rPr>
              <w:t>ecommendation lack</w:t>
            </w:r>
            <w:r w:rsidR="005D7D73">
              <w:rPr>
                <w:szCs w:val="24"/>
                <w:lang w:val="en-US"/>
              </w:rPr>
              <w:t>s</w:t>
            </w:r>
            <w:r w:rsidR="00003191">
              <w:rPr>
                <w:szCs w:val="24"/>
                <w:lang w:val="en-US"/>
              </w:rPr>
              <w:t xml:space="preserve"> sufficient details to define a</w:t>
            </w:r>
            <w:r w:rsidR="00175E1B">
              <w:rPr>
                <w:szCs w:val="24"/>
                <w:lang w:val="en-US"/>
              </w:rPr>
              <w:t>n</w:t>
            </w:r>
            <w:r w:rsidR="00003191">
              <w:rPr>
                <w:szCs w:val="24"/>
                <w:lang w:val="en-US"/>
              </w:rPr>
              <w:t xml:space="preserve"> </w:t>
            </w:r>
            <w:r w:rsidR="00175E1B">
              <w:rPr>
                <w:szCs w:val="24"/>
                <w:lang w:val="en-US"/>
              </w:rPr>
              <w:t xml:space="preserve">AMRD </w:t>
            </w:r>
            <w:r w:rsidR="00003191">
              <w:rPr>
                <w:szCs w:val="24"/>
                <w:lang w:val="en-US"/>
              </w:rPr>
              <w:t>Group B</w:t>
            </w:r>
            <w:r w:rsidR="00175E1B">
              <w:rPr>
                <w:szCs w:val="24"/>
                <w:lang w:val="en-US"/>
              </w:rPr>
              <w:t>.</w:t>
            </w:r>
            <w:r w:rsidR="00003191">
              <w:rPr>
                <w:szCs w:val="24"/>
                <w:lang w:val="en-US"/>
              </w:rPr>
              <w:t xml:space="preserve"> This contribution will provide the technical characteristics require</w:t>
            </w:r>
            <w:r w:rsidR="007A0A6A">
              <w:rPr>
                <w:szCs w:val="24"/>
                <w:lang w:val="en-US"/>
              </w:rPr>
              <w:t>d</w:t>
            </w:r>
            <w:r w:rsidR="00003191">
              <w:rPr>
                <w:szCs w:val="24"/>
                <w:lang w:val="en-US"/>
              </w:rPr>
              <w:t xml:space="preserve"> to define a</w:t>
            </w:r>
            <w:r w:rsidR="00175E1B">
              <w:rPr>
                <w:szCs w:val="24"/>
                <w:lang w:val="en-US"/>
              </w:rPr>
              <w:t>n</w:t>
            </w:r>
            <w:r w:rsidR="00003191">
              <w:rPr>
                <w:szCs w:val="24"/>
                <w:lang w:val="en-US"/>
              </w:rPr>
              <w:t xml:space="preserve"> </w:t>
            </w:r>
            <w:r w:rsidR="00175E1B">
              <w:rPr>
                <w:szCs w:val="24"/>
                <w:lang w:val="en-US"/>
              </w:rPr>
              <w:t xml:space="preserve">AMRD </w:t>
            </w:r>
            <w:r w:rsidR="00003191">
              <w:rPr>
                <w:szCs w:val="24"/>
                <w:lang w:val="en-US"/>
              </w:rPr>
              <w:t xml:space="preserve">Group B and how it should </w:t>
            </w:r>
            <w:r w:rsidR="00E60820">
              <w:rPr>
                <w:szCs w:val="24"/>
                <w:lang w:val="en-US"/>
              </w:rPr>
              <w:t>operate</w:t>
            </w:r>
            <w:r w:rsidR="00003191">
              <w:rPr>
                <w:szCs w:val="24"/>
                <w:lang w:val="en-US"/>
              </w:rPr>
              <w:t xml:space="preserve"> on channel 2006.</w:t>
            </w:r>
          </w:p>
        </w:tc>
      </w:tr>
    </w:tbl>
    <w:p w14:paraId="32A461AD" w14:textId="0B5D4D98" w:rsidR="00F02297" w:rsidRDefault="00F02297"/>
    <w:p w14:paraId="15766BE8" w14:textId="77777777" w:rsidR="00F02297" w:rsidRDefault="00F02297">
      <w:pPr>
        <w:tabs>
          <w:tab w:val="clear" w:pos="1134"/>
          <w:tab w:val="clear" w:pos="1871"/>
          <w:tab w:val="clear" w:pos="2268"/>
        </w:tabs>
        <w:overflowPunct/>
        <w:autoSpaceDE/>
        <w:autoSpaceDN/>
        <w:adjustRightInd/>
        <w:spacing w:before="0" w:after="160" w:line="259" w:lineRule="auto"/>
        <w:textAlignment w:val="auto"/>
      </w:pPr>
      <w:r>
        <w:br w:type="page"/>
      </w:r>
    </w:p>
    <w:p w14:paraId="46032169" w14:textId="77777777" w:rsidR="00F02297" w:rsidRDefault="00F02297" w:rsidP="00F02297"/>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02297" w14:paraId="7C1D6973" w14:textId="77777777" w:rsidTr="00D316F5">
        <w:trPr>
          <w:cantSplit/>
        </w:trPr>
        <w:tc>
          <w:tcPr>
            <w:tcW w:w="6487" w:type="dxa"/>
            <w:vAlign w:val="center"/>
          </w:tcPr>
          <w:p w14:paraId="0125953C" w14:textId="77777777" w:rsidR="00F02297" w:rsidRDefault="00F02297" w:rsidP="00D316F5">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9DADB57" w14:textId="77777777" w:rsidR="00F02297" w:rsidRDefault="00F02297" w:rsidP="00D316F5">
            <w:pPr>
              <w:shd w:val="solid" w:color="FFFFFF" w:fill="FFFFFF"/>
              <w:spacing w:before="0" w:line="240" w:lineRule="atLeast"/>
            </w:pPr>
            <w:bookmarkStart w:id="0" w:name="ditulogo"/>
            <w:bookmarkEnd w:id="0"/>
            <w:r>
              <w:rPr>
                <w:b/>
                <w:bCs/>
                <w:noProof/>
                <w:sz w:val="20"/>
                <w:lang w:val="en-US"/>
              </w:rPr>
              <w:drawing>
                <wp:inline distT="0" distB="0" distL="0" distR="0" wp14:anchorId="20BC5FC9" wp14:editId="75B35CE9">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F02297" w14:paraId="0393DDA7" w14:textId="77777777" w:rsidTr="00D316F5">
        <w:trPr>
          <w:cantSplit/>
        </w:trPr>
        <w:tc>
          <w:tcPr>
            <w:tcW w:w="6487" w:type="dxa"/>
            <w:tcBorders>
              <w:bottom w:val="single" w:sz="12" w:space="0" w:color="auto"/>
            </w:tcBorders>
          </w:tcPr>
          <w:p w14:paraId="0F636C1C" w14:textId="77777777" w:rsidR="00F02297" w:rsidRDefault="00F02297" w:rsidP="00D316F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4372BAF" w14:textId="77777777" w:rsidR="00F02297" w:rsidRDefault="00F02297" w:rsidP="00D316F5">
            <w:pPr>
              <w:shd w:val="solid" w:color="FFFFFF" w:fill="FFFFFF"/>
              <w:spacing w:before="0" w:after="48" w:line="240" w:lineRule="atLeast"/>
              <w:rPr>
                <w:sz w:val="22"/>
                <w:szCs w:val="22"/>
                <w:lang w:val="en-US"/>
              </w:rPr>
            </w:pPr>
          </w:p>
        </w:tc>
      </w:tr>
      <w:tr w:rsidR="00F02297" w14:paraId="3FD14CAB" w14:textId="77777777" w:rsidTr="00D316F5">
        <w:trPr>
          <w:cantSplit/>
        </w:trPr>
        <w:tc>
          <w:tcPr>
            <w:tcW w:w="6487" w:type="dxa"/>
            <w:tcBorders>
              <w:top w:val="single" w:sz="12" w:space="0" w:color="auto"/>
            </w:tcBorders>
          </w:tcPr>
          <w:p w14:paraId="5AAAF38F" w14:textId="77777777" w:rsidR="00F02297" w:rsidRDefault="00F02297" w:rsidP="00D316F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B4E8F03" w14:textId="77777777" w:rsidR="00F02297" w:rsidRDefault="00F02297" w:rsidP="00D316F5">
            <w:pPr>
              <w:shd w:val="solid" w:color="FFFFFF" w:fill="FFFFFF"/>
              <w:spacing w:before="0" w:after="48" w:line="240" w:lineRule="atLeast"/>
              <w:rPr>
                <w:lang w:val="en-US"/>
              </w:rPr>
            </w:pPr>
          </w:p>
        </w:tc>
      </w:tr>
      <w:tr w:rsidR="00F02297" w:rsidRPr="00CB587D" w14:paraId="19BD96F0" w14:textId="77777777" w:rsidTr="00D316F5">
        <w:trPr>
          <w:cantSplit/>
        </w:trPr>
        <w:tc>
          <w:tcPr>
            <w:tcW w:w="6487" w:type="dxa"/>
            <w:vMerge w:val="restart"/>
          </w:tcPr>
          <w:p w14:paraId="5B770939" w14:textId="525FE958" w:rsidR="00F02297" w:rsidRPr="00EF328E" w:rsidRDefault="00F02297" w:rsidP="00D316F5">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proofErr w:type="gramStart"/>
            <w:r w:rsidRPr="00EF328E">
              <w:rPr>
                <w:rFonts w:ascii="Verdana" w:hAnsi="Verdana"/>
                <w:sz w:val="20"/>
                <w:lang w:val="fr-FR"/>
              </w:rPr>
              <w:t>Source:</w:t>
            </w:r>
            <w:proofErr w:type="gramEnd"/>
            <w:r w:rsidRPr="00F02297">
              <w:rPr>
                <w:rFonts w:ascii="Verdana" w:hAnsi="Verdana"/>
                <w:bCs/>
                <w:sz w:val="20"/>
                <w:lang w:val="fr-FR"/>
              </w:rPr>
              <w:tab/>
            </w:r>
            <w:r w:rsidRPr="00F02297">
              <w:rPr>
                <w:rFonts w:ascii="Verdana" w:hAnsi="Verdana"/>
                <w:bCs/>
                <w:sz w:val="20"/>
                <w:lang w:eastAsia="zh-CN"/>
              </w:rPr>
              <w:t xml:space="preserve"> ITU</w:t>
            </w:r>
            <w:r>
              <w:rPr>
                <w:rFonts w:ascii="Verdana" w:hAnsi="Verdana"/>
                <w:bCs/>
                <w:sz w:val="20"/>
                <w:lang w:eastAsia="zh-CN"/>
              </w:rPr>
              <w:t>-R M.2135-0</w:t>
            </w:r>
          </w:p>
          <w:p w14:paraId="00A9A607" w14:textId="142D847A" w:rsidR="00F02297" w:rsidRPr="00D70CEB" w:rsidRDefault="00F02297" w:rsidP="00D316F5">
            <w:pPr>
              <w:spacing w:before="0"/>
              <w:ind w:right="144"/>
              <w:rPr>
                <w:szCs w:val="24"/>
                <w:lang w:val="pt-BR"/>
              </w:rPr>
            </w:pPr>
            <w:proofErr w:type="gramStart"/>
            <w:r>
              <w:rPr>
                <w:rFonts w:ascii="Verdana" w:hAnsi="Verdana"/>
                <w:sz w:val="20"/>
                <w:lang w:val="fr-FR"/>
              </w:rPr>
              <w:t>Reference:</w:t>
            </w:r>
            <w:proofErr w:type="gramEnd"/>
          </w:p>
        </w:tc>
        <w:tc>
          <w:tcPr>
            <w:tcW w:w="3402" w:type="dxa"/>
          </w:tcPr>
          <w:p w14:paraId="0753179D" w14:textId="7FDBD461" w:rsidR="00F02297" w:rsidRPr="00561120" w:rsidRDefault="00F02297" w:rsidP="00D316F5">
            <w:pPr>
              <w:shd w:val="solid" w:color="FFFFFF" w:fill="FFFFFF"/>
              <w:spacing w:before="0" w:line="240" w:lineRule="atLeast"/>
              <w:rPr>
                <w:rFonts w:ascii="Verdana" w:hAnsi="Verdana"/>
                <w:sz w:val="20"/>
                <w:lang w:eastAsia="zh-CN"/>
              </w:rPr>
            </w:pPr>
            <w:r>
              <w:rPr>
                <w:rFonts w:ascii="Verdana" w:hAnsi="Verdana"/>
                <w:b/>
                <w:sz w:val="20"/>
                <w:lang w:eastAsia="zh-CN"/>
              </w:rPr>
              <w:t>Document: USWP5B26-17</w:t>
            </w:r>
          </w:p>
        </w:tc>
      </w:tr>
      <w:tr w:rsidR="00F02297" w14:paraId="308AF13B" w14:textId="77777777" w:rsidTr="00D316F5">
        <w:trPr>
          <w:cantSplit/>
        </w:trPr>
        <w:tc>
          <w:tcPr>
            <w:tcW w:w="6487" w:type="dxa"/>
            <w:vMerge/>
          </w:tcPr>
          <w:p w14:paraId="19543D4F" w14:textId="77777777" w:rsidR="00F02297" w:rsidRPr="00CB587D" w:rsidRDefault="00F02297" w:rsidP="00D316F5">
            <w:pPr>
              <w:spacing w:before="60"/>
              <w:jc w:val="center"/>
              <w:rPr>
                <w:b/>
                <w:smallCaps/>
                <w:sz w:val="32"/>
                <w:lang w:val="pt-BR" w:eastAsia="zh-CN"/>
              </w:rPr>
            </w:pPr>
            <w:bookmarkStart w:id="3" w:name="ddate" w:colFirst="1" w:colLast="1"/>
            <w:bookmarkEnd w:id="2"/>
          </w:p>
        </w:tc>
        <w:tc>
          <w:tcPr>
            <w:tcW w:w="3402" w:type="dxa"/>
          </w:tcPr>
          <w:p w14:paraId="4FC0BFCD" w14:textId="660C1681" w:rsidR="00F02297" w:rsidRPr="00561120" w:rsidRDefault="006C1735" w:rsidP="00D316F5">
            <w:pPr>
              <w:shd w:val="solid" w:color="FFFFFF" w:fill="FFFFFF"/>
              <w:spacing w:before="0" w:line="240" w:lineRule="atLeast"/>
              <w:rPr>
                <w:rFonts w:ascii="Verdana" w:hAnsi="Verdana"/>
                <w:sz w:val="20"/>
                <w:lang w:eastAsia="zh-CN"/>
              </w:rPr>
            </w:pPr>
            <w:r>
              <w:rPr>
                <w:rFonts w:ascii="Verdana" w:hAnsi="Verdana"/>
                <w:b/>
                <w:sz w:val="20"/>
                <w:lang w:eastAsia="zh-CN"/>
              </w:rPr>
              <w:t>6</w:t>
            </w:r>
            <w:r w:rsidR="00F02297">
              <w:rPr>
                <w:rFonts w:ascii="Verdana" w:hAnsi="Verdana"/>
                <w:b/>
                <w:sz w:val="20"/>
                <w:lang w:eastAsia="zh-CN"/>
              </w:rPr>
              <w:t xml:space="preserve"> </w:t>
            </w:r>
            <w:r>
              <w:rPr>
                <w:rFonts w:ascii="Verdana" w:hAnsi="Verdana"/>
                <w:b/>
                <w:sz w:val="20"/>
                <w:lang w:eastAsia="zh-CN"/>
              </w:rPr>
              <w:t>April</w:t>
            </w:r>
            <w:r w:rsidR="00F02297">
              <w:rPr>
                <w:rFonts w:ascii="Verdana" w:hAnsi="Verdana"/>
                <w:b/>
                <w:sz w:val="20"/>
                <w:lang w:eastAsia="zh-CN"/>
              </w:rPr>
              <w:t xml:space="preserve"> 2021</w:t>
            </w:r>
          </w:p>
        </w:tc>
      </w:tr>
      <w:tr w:rsidR="00F02297" w14:paraId="0CDEA810" w14:textId="77777777" w:rsidTr="00D316F5">
        <w:trPr>
          <w:cantSplit/>
        </w:trPr>
        <w:tc>
          <w:tcPr>
            <w:tcW w:w="6487" w:type="dxa"/>
            <w:vMerge/>
          </w:tcPr>
          <w:p w14:paraId="5D5526D2" w14:textId="77777777" w:rsidR="00F02297" w:rsidRDefault="00F02297" w:rsidP="00D316F5">
            <w:pPr>
              <w:spacing w:before="60"/>
              <w:jc w:val="center"/>
              <w:rPr>
                <w:b/>
                <w:smallCaps/>
                <w:sz w:val="32"/>
                <w:lang w:eastAsia="zh-CN"/>
              </w:rPr>
            </w:pPr>
            <w:bookmarkStart w:id="4" w:name="dorlang" w:colFirst="1" w:colLast="1"/>
            <w:bookmarkEnd w:id="3"/>
          </w:p>
        </w:tc>
        <w:tc>
          <w:tcPr>
            <w:tcW w:w="3402" w:type="dxa"/>
          </w:tcPr>
          <w:p w14:paraId="26BF1D95" w14:textId="77777777" w:rsidR="00F02297" w:rsidRPr="00561120" w:rsidRDefault="00F02297" w:rsidP="00D316F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02297" w14:paraId="0012FD5B" w14:textId="77777777" w:rsidTr="00D316F5">
        <w:trPr>
          <w:cantSplit/>
        </w:trPr>
        <w:tc>
          <w:tcPr>
            <w:tcW w:w="9889" w:type="dxa"/>
            <w:gridSpan w:val="2"/>
          </w:tcPr>
          <w:p w14:paraId="539BF969" w14:textId="77777777" w:rsidR="00F02297" w:rsidRDefault="00F02297" w:rsidP="00D316F5">
            <w:pPr>
              <w:pStyle w:val="Source"/>
              <w:spacing w:before="360" w:after="360"/>
              <w:rPr>
                <w:lang w:eastAsia="zh-CN"/>
              </w:rPr>
            </w:pPr>
            <w:bookmarkStart w:id="5" w:name="dsource" w:colFirst="0" w:colLast="0"/>
            <w:bookmarkEnd w:id="4"/>
          </w:p>
          <w:p w14:paraId="54E21380" w14:textId="34FFC7AD" w:rsidR="00F02297" w:rsidRDefault="00F02297" w:rsidP="00D316F5">
            <w:pPr>
              <w:pStyle w:val="Source"/>
              <w:spacing w:before="360" w:after="360"/>
              <w:rPr>
                <w:lang w:eastAsia="zh-CN"/>
              </w:rPr>
            </w:pPr>
            <w:r>
              <w:rPr>
                <w:lang w:eastAsia="zh-CN"/>
              </w:rPr>
              <w:t>United States of America</w:t>
            </w:r>
          </w:p>
        </w:tc>
      </w:tr>
      <w:tr w:rsidR="00F02297" w14:paraId="31BE0CBD" w14:textId="77777777" w:rsidTr="00D316F5">
        <w:trPr>
          <w:cantSplit/>
        </w:trPr>
        <w:tc>
          <w:tcPr>
            <w:tcW w:w="9889" w:type="dxa"/>
            <w:gridSpan w:val="2"/>
          </w:tcPr>
          <w:p w14:paraId="738E3617" w14:textId="6FAC0319" w:rsidR="00F02297" w:rsidRDefault="00F02297" w:rsidP="00D316F5">
            <w:pPr>
              <w:pStyle w:val="Title1"/>
              <w:rPr>
                <w:lang w:eastAsia="zh-CN"/>
              </w:rPr>
            </w:pPr>
            <w:bookmarkStart w:id="6" w:name="drec" w:colFirst="0" w:colLast="0"/>
            <w:bookmarkEnd w:id="5"/>
            <w:r>
              <w:rPr>
                <w:bCs/>
                <w:szCs w:val="24"/>
              </w:rPr>
              <w:t xml:space="preserve">Preliminary Draft Revision of </w:t>
            </w:r>
            <w:r>
              <w:rPr>
                <w:lang w:val="en-US"/>
              </w:rPr>
              <w:t>Recommendation ITU-R M.2135-0</w:t>
            </w:r>
          </w:p>
        </w:tc>
      </w:tr>
    </w:tbl>
    <w:p w14:paraId="62FB8400" w14:textId="77777777" w:rsidR="00F02297" w:rsidRDefault="00F02297" w:rsidP="00F02297">
      <w:pPr>
        <w:tabs>
          <w:tab w:val="clear" w:pos="1134"/>
          <w:tab w:val="clear" w:pos="1871"/>
          <w:tab w:val="clear" w:pos="2268"/>
        </w:tabs>
        <w:overflowPunct/>
        <w:autoSpaceDE/>
        <w:autoSpaceDN/>
        <w:adjustRightInd/>
        <w:spacing w:before="0"/>
        <w:jc w:val="right"/>
        <w:textAlignment w:val="auto"/>
        <w:rPr>
          <w:sz w:val="20"/>
          <w:lang w:eastAsia="zh-CN"/>
        </w:rPr>
      </w:pPr>
      <w:bookmarkStart w:id="7" w:name="dbreak"/>
      <w:bookmarkEnd w:id="6"/>
      <w:bookmarkEnd w:id="7"/>
      <w:r w:rsidDel="002F6080">
        <w:rPr>
          <w:lang w:val="en-US"/>
        </w:rPr>
        <w:t xml:space="preserve"> </w:t>
      </w:r>
    </w:p>
    <w:p w14:paraId="6603EFEE" w14:textId="77777777" w:rsidR="00F02297" w:rsidRPr="00CD776C" w:rsidRDefault="00F02297" w:rsidP="00F02297">
      <w:pPr>
        <w:keepNext/>
        <w:keepLines/>
        <w:numPr>
          <w:ilvl w:val="0"/>
          <w:numId w:val="1"/>
        </w:numPr>
        <w:spacing w:before="280"/>
        <w:outlineLvl w:val="0"/>
        <w:rPr>
          <w:b/>
          <w:sz w:val="28"/>
          <w:lang w:val="en-US"/>
        </w:rPr>
      </w:pPr>
      <w:r w:rsidRPr="00CD776C">
        <w:rPr>
          <w:b/>
          <w:sz w:val="28"/>
          <w:lang w:val="en-US"/>
        </w:rPr>
        <w:t>Introduction</w:t>
      </w:r>
    </w:p>
    <w:p w14:paraId="401867EF" w14:textId="36879CF6" w:rsidR="00F02297" w:rsidRDefault="00F02297" w:rsidP="00F02297">
      <w:pPr>
        <w:rPr>
          <w:szCs w:val="24"/>
          <w:lang w:val="en-US"/>
        </w:rPr>
      </w:pPr>
      <w:r w:rsidRPr="00FA2051">
        <w:rPr>
          <w:szCs w:val="24"/>
          <w:lang w:val="en-US"/>
        </w:rPr>
        <w:t xml:space="preserve">This </w:t>
      </w:r>
      <w:r w:rsidR="007A0A6A">
        <w:rPr>
          <w:szCs w:val="24"/>
          <w:lang w:val="en-US"/>
        </w:rPr>
        <w:t>contribution provides the</w:t>
      </w:r>
      <w:r w:rsidRPr="00FA2051">
        <w:rPr>
          <w:szCs w:val="24"/>
          <w:lang w:val="en-US"/>
        </w:rPr>
        <w:t xml:space="preserve"> editorial changes and technical content to Recommendation ITU-R M.</w:t>
      </w:r>
      <w:r w:rsidR="00FA2051" w:rsidRPr="00FA2051">
        <w:rPr>
          <w:szCs w:val="24"/>
          <w:lang w:val="en-US"/>
        </w:rPr>
        <w:t>2135-0</w:t>
      </w:r>
      <w:r w:rsidRPr="00FA2051">
        <w:rPr>
          <w:szCs w:val="24"/>
          <w:lang w:val="en-US"/>
        </w:rPr>
        <w:t xml:space="preserve">. </w:t>
      </w:r>
      <w:r w:rsidR="00FA2051" w:rsidRPr="00FA2051">
        <w:rPr>
          <w:szCs w:val="24"/>
          <w:lang w:val="en-US"/>
        </w:rPr>
        <w:t xml:space="preserve">This </w:t>
      </w:r>
      <w:r w:rsidR="00C24DD8">
        <w:rPr>
          <w:szCs w:val="24"/>
          <w:lang w:val="en-US"/>
        </w:rPr>
        <w:t>R</w:t>
      </w:r>
      <w:r w:rsidR="00FA2051" w:rsidRPr="00FA2051">
        <w:rPr>
          <w:szCs w:val="24"/>
          <w:lang w:val="en-US"/>
        </w:rPr>
        <w:t xml:space="preserve">ecommendation was published to support the work of the WRC-19.  This </w:t>
      </w:r>
      <w:r w:rsidR="00C24DD8">
        <w:rPr>
          <w:szCs w:val="24"/>
          <w:lang w:val="en-US"/>
        </w:rPr>
        <w:t>R</w:t>
      </w:r>
      <w:r w:rsidR="00FA2051" w:rsidRPr="00FA2051">
        <w:rPr>
          <w:szCs w:val="24"/>
          <w:lang w:val="en-US"/>
        </w:rPr>
        <w:t>ecommendation lacks sufficient details to define an AMRD Group B. This contribution provide</w:t>
      </w:r>
      <w:r w:rsidR="007A0A6A">
        <w:rPr>
          <w:szCs w:val="24"/>
          <w:lang w:val="en-US"/>
        </w:rPr>
        <w:t>s</w:t>
      </w:r>
      <w:r w:rsidR="00FA2051" w:rsidRPr="00FA2051">
        <w:rPr>
          <w:szCs w:val="24"/>
          <w:lang w:val="en-US"/>
        </w:rPr>
        <w:t xml:space="preserve"> the technical characteristics require</w:t>
      </w:r>
      <w:r w:rsidR="007A0A6A">
        <w:rPr>
          <w:szCs w:val="24"/>
          <w:lang w:val="en-US"/>
        </w:rPr>
        <w:t>d</w:t>
      </w:r>
      <w:r w:rsidR="00FA2051" w:rsidRPr="00FA2051">
        <w:rPr>
          <w:szCs w:val="24"/>
          <w:lang w:val="en-US"/>
        </w:rPr>
        <w:t xml:space="preserve"> to define AMRD Group B and how it should operate on channel 2006.</w:t>
      </w:r>
    </w:p>
    <w:p w14:paraId="035819F0" w14:textId="77777777" w:rsidR="00F02297" w:rsidRDefault="00F02297" w:rsidP="00F02297">
      <w:pPr>
        <w:rPr>
          <w:szCs w:val="24"/>
          <w:lang w:val="en-US"/>
        </w:rPr>
      </w:pPr>
    </w:p>
    <w:p w14:paraId="65E7C50E" w14:textId="77777777" w:rsidR="00F02297" w:rsidRPr="00C24DD8" w:rsidRDefault="00F02297" w:rsidP="00F02297">
      <w:pPr>
        <w:keepNext/>
        <w:keepLines/>
        <w:numPr>
          <w:ilvl w:val="0"/>
          <w:numId w:val="1"/>
        </w:numPr>
        <w:spacing w:before="280"/>
        <w:outlineLvl w:val="0"/>
        <w:rPr>
          <w:b/>
          <w:sz w:val="28"/>
          <w:lang w:val="en-US"/>
        </w:rPr>
      </w:pPr>
      <w:r w:rsidRPr="00E84EB1">
        <w:rPr>
          <w:b/>
          <w:sz w:val="28"/>
          <w:lang w:val="en-US"/>
        </w:rPr>
        <w:t xml:space="preserve">Summary of </w:t>
      </w:r>
      <w:r w:rsidRPr="00C24DD8">
        <w:rPr>
          <w:b/>
          <w:sz w:val="28"/>
          <w:lang w:val="en-US"/>
        </w:rPr>
        <w:t>changes</w:t>
      </w:r>
    </w:p>
    <w:p w14:paraId="077FA51F" w14:textId="4A5DEBB1" w:rsidR="00F02297" w:rsidRDefault="00F02297" w:rsidP="00F02297">
      <w:pPr>
        <w:rPr>
          <w:szCs w:val="24"/>
          <w:lang w:val="en-US"/>
        </w:rPr>
      </w:pPr>
      <w:r w:rsidRPr="00C24DD8">
        <w:rPr>
          <w:szCs w:val="24"/>
          <w:lang w:val="en-US"/>
        </w:rPr>
        <w:t>Listed below are the proposed changes to</w:t>
      </w:r>
      <w:r w:rsidRPr="00C24DD8">
        <w:rPr>
          <w:lang w:val="en-US"/>
        </w:rPr>
        <w:t xml:space="preserve"> </w:t>
      </w:r>
      <w:r w:rsidRPr="00C24DD8">
        <w:rPr>
          <w:szCs w:val="24"/>
          <w:lang w:val="en-US"/>
        </w:rPr>
        <w:t>Recommendation ITU-R M.</w:t>
      </w:r>
      <w:r w:rsidR="00FA2051" w:rsidRPr="00C24DD8">
        <w:rPr>
          <w:szCs w:val="24"/>
          <w:lang w:val="en-US"/>
        </w:rPr>
        <w:t>2135-0</w:t>
      </w:r>
      <w:r w:rsidRPr="00C24DD8">
        <w:rPr>
          <w:szCs w:val="24"/>
          <w:lang w:val="en-US"/>
        </w:rPr>
        <w:t>:</w:t>
      </w:r>
    </w:p>
    <w:p w14:paraId="1027C2AA" w14:textId="77777777" w:rsidR="00C24DD8" w:rsidRPr="00C24DD8" w:rsidRDefault="00C24DD8" w:rsidP="00F02297">
      <w:pPr>
        <w:rPr>
          <w:szCs w:val="24"/>
          <w:lang w:val="en-US"/>
        </w:rPr>
      </w:pPr>
    </w:p>
    <w:p w14:paraId="2821C10E" w14:textId="1A76DFE1" w:rsidR="00F02297" w:rsidRPr="00C24DD8" w:rsidRDefault="00C24DD8" w:rsidP="00C24DD8">
      <w:pPr>
        <w:pStyle w:val="ListParagraph"/>
        <w:numPr>
          <w:ilvl w:val="0"/>
          <w:numId w:val="3"/>
        </w:numPr>
        <w:rPr>
          <w:rFonts w:ascii="Times New Roman" w:hAnsi="Times New Roman" w:cs="Times New Roman"/>
          <w:lang w:val="en-US"/>
        </w:rPr>
      </w:pPr>
      <w:r>
        <w:rPr>
          <w:rFonts w:ascii="Times New Roman" w:hAnsi="Times New Roman" w:cs="Times New Roman"/>
          <w:lang w:val="en-US"/>
        </w:rPr>
        <w:t>T</w:t>
      </w:r>
      <w:r w:rsidRPr="00C24DD8">
        <w:rPr>
          <w:rFonts w:ascii="Times New Roman" w:hAnsi="Times New Roman" w:cs="Times New Roman"/>
          <w:lang w:val="en-US"/>
        </w:rPr>
        <w:t>he Recommendation</w:t>
      </w:r>
      <w:r>
        <w:rPr>
          <w:rFonts w:ascii="Times New Roman" w:hAnsi="Times New Roman" w:cs="Times New Roman"/>
          <w:lang w:val="en-US"/>
        </w:rPr>
        <w:t xml:space="preserve"> has been updated</w:t>
      </w:r>
      <w:r w:rsidRPr="00C24DD8">
        <w:rPr>
          <w:rFonts w:ascii="Times New Roman" w:hAnsi="Times New Roman" w:cs="Times New Roman"/>
          <w:lang w:val="en-US"/>
        </w:rPr>
        <w:t xml:space="preserve"> to reflect the decisions made at the World Radiocommunication Conference 2019.</w:t>
      </w:r>
    </w:p>
    <w:p w14:paraId="7AC30E34" w14:textId="3A77C5C4" w:rsidR="00C24DD8" w:rsidRPr="00C24DD8"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Additional transmitter characteristics have been added to Annex 2.</w:t>
      </w:r>
    </w:p>
    <w:p w14:paraId="0CCD8F07" w14:textId="7110C6F4" w:rsidR="00C24DD8" w:rsidRPr="00C24DD8"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A channel access scheme has been defined for Annex 2.</w:t>
      </w:r>
    </w:p>
    <w:p w14:paraId="6484DA52" w14:textId="324891BA" w:rsidR="00C24DD8" w:rsidRPr="00C24DD8"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A transmission message structure has been defined for Annex 2.</w:t>
      </w:r>
    </w:p>
    <w:p w14:paraId="025CD135" w14:textId="77777777" w:rsidR="001E7097"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 xml:space="preserve">Modified Annex 3 transmitter duty cycle to be </w:t>
      </w:r>
      <w:r w:rsidR="007F650F">
        <w:rPr>
          <w:rFonts w:ascii="Times New Roman" w:hAnsi="Times New Roman" w:cs="Times New Roman"/>
          <w:lang w:val="en-US"/>
        </w:rPr>
        <w:t>compatible</w:t>
      </w:r>
      <w:r w:rsidRPr="00C24DD8">
        <w:rPr>
          <w:rFonts w:ascii="Times New Roman" w:hAnsi="Times New Roman" w:cs="Times New Roman"/>
          <w:lang w:val="en-US"/>
        </w:rPr>
        <w:t xml:space="preserve"> with the Annex 2 transmitter duty cycle</w:t>
      </w:r>
      <w:r w:rsidR="00DA15DA">
        <w:rPr>
          <w:rFonts w:ascii="Times New Roman" w:hAnsi="Times New Roman" w:cs="Times New Roman"/>
          <w:lang w:val="en-US"/>
        </w:rPr>
        <w:t xml:space="preserve"> s</w:t>
      </w:r>
      <w:r w:rsidR="007A0A6A">
        <w:rPr>
          <w:rFonts w:ascii="Times New Roman" w:hAnsi="Times New Roman" w:cs="Times New Roman"/>
          <w:lang w:val="en-US"/>
        </w:rPr>
        <w:t>inc</w:t>
      </w:r>
      <w:r w:rsidR="00DA15DA">
        <w:rPr>
          <w:rFonts w:ascii="Times New Roman" w:hAnsi="Times New Roman" w:cs="Times New Roman"/>
          <w:lang w:val="en-US"/>
        </w:rPr>
        <w:t>e they could possibl</w:t>
      </w:r>
      <w:r w:rsidR="007A0A6A">
        <w:rPr>
          <w:rFonts w:ascii="Times New Roman" w:hAnsi="Times New Roman" w:cs="Times New Roman"/>
          <w:lang w:val="en-US"/>
        </w:rPr>
        <w:t>y</w:t>
      </w:r>
      <w:r w:rsidR="00DA15DA">
        <w:rPr>
          <w:rFonts w:ascii="Times New Roman" w:hAnsi="Times New Roman" w:cs="Times New Roman"/>
          <w:lang w:val="en-US"/>
        </w:rPr>
        <w:t xml:space="preserve"> occupy the same channel</w:t>
      </w:r>
      <w:r w:rsidRPr="00C24DD8">
        <w:rPr>
          <w:rFonts w:ascii="Times New Roman" w:hAnsi="Times New Roman" w:cs="Times New Roman"/>
          <w:lang w:val="en-US"/>
        </w:rPr>
        <w:t>.</w:t>
      </w:r>
    </w:p>
    <w:p w14:paraId="250B6C7B" w14:textId="2D304CF9" w:rsidR="00C24DD8" w:rsidRPr="006C1735" w:rsidRDefault="001E7097" w:rsidP="001E7097">
      <w:pPr>
        <w:pStyle w:val="ListParagraph"/>
        <w:numPr>
          <w:ilvl w:val="0"/>
          <w:numId w:val="3"/>
        </w:numPr>
        <w:rPr>
          <w:rFonts w:ascii="Times New Roman" w:hAnsi="Times New Roman" w:cs="Times New Roman"/>
          <w:lang w:val="en-US"/>
        </w:rPr>
      </w:pPr>
      <w:r w:rsidRPr="006C1735">
        <w:rPr>
          <w:rFonts w:ascii="Times New Roman" w:hAnsi="Times New Roman" w:cs="Times New Roman"/>
          <w:lang w:val="en-US"/>
        </w:rPr>
        <w:t>A new table has been added to Annex 3 to define the minimum required transmitter characteristics.</w:t>
      </w:r>
      <w:r w:rsidR="00C24DD8" w:rsidRPr="006C1735">
        <w:rPr>
          <w:lang w:val="en-US"/>
        </w:rPr>
        <w:t xml:space="preserve"> </w:t>
      </w:r>
    </w:p>
    <w:p w14:paraId="31F80EA7" w14:textId="77777777" w:rsidR="00F02297" w:rsidRPr="00C24DD8" w:rsidRDefault="00F02297" w:rsidP="00F02297">
      <w:pPr>
        <w:keepNext/>
        <w:keepLines/>
        <w:numPr>
          <w:ilvl w:val="0"/>
          <w:numId w:val="1"/>
        </w:numPr>
        <w:spacing w:before="280"/>
        <w:outlineLvl w:val="0"/>
        <w:rPr>
          <w:b/>
          <w:sz w:val="28"/>
          <w:lang w:val="en-US"/>
        </w:rPr>
      </w:pPr>
      <w:r w:rsidRPr="00C24DD8">
        <w:rPr>
          <w:b/>
          <w:sz w:val="28"/>
          <w:lang w:val="en-US"/>
        </w:rPr>
        <w:t>Attachments</w:t>
      </w:r>
    </w:p>
    <w:p w14:paraId="1456EAF9" w14:textId="2F2B9966" w:rsidR="00F02297" w:rsidRDefault="00F02297" w:rsidP="00F02297">
      <w:pPr>
        <w:rPr>
          <w:szCs w:val="24"/>
          <w:lang w:val="en-US"/>
        </w:rPr>
      </w:pPr>
      <w:r w:rsidRPr="00C24DD8">
        <w:rPr>
          <w:szCs w:val="24"/>
          <w:lang w:val="en-US"/>
        </w:rPr>
        <w:t xml:space="preserve">The following attachment contains the proposed changes to </w:t>
      </w:r>
      <w:r w:rsidR="00FA2051" w:rsidRPr="00C24DD8">
        <w:rPr>
          <w:szCs w:val="24"/>
          <w:lang w:val="en-US"/>
        </w:rPr>
        <w:t>Recommendation ITU-R M.2135-0</w:t>
      </w:r>
      <w:r w:rsidRPr="00C24DD8">
        <w:rPr>
          <w:szCs w:val="24"/>
          <w:lang w:val="en-US"/>
        </w:rPr>
        <w:t>.</w:t>
      </w:r>
      <w:r>
        <w:rPr>
          <w:szCs w:val="24"/>
          <w:lang w:val="en-US"/>
        </w:rPr>
        <w:t xml:space="preserve">  The changes proposed are</w:t>
      </w:r>
      <w:r w:rsidR="00B05D07">
        <w:rPr>
          <w:szCs w:val="24"/>
          <w:lang w:val="en-US"/>
        </w:rPr>
        <w:t xml:space="preserve"> contained in the attached document.</w:t>
      </w:r>
    </w:p>
    <w:p w14:paraId="36A8B8DE" w14:textId="77777777" w:rsidR="001E7097" w:rsidRDefault="001E7097" w:rsidP="00F02297">
      <w:pPr>
        <w:rPr>
          <w:szCs w:val="24"/>
          <w:lang w:val="en-US"/>
        </w:rPr>
      </w:pPr>
    </w:p>
    <w:p w14:paraId="1E6D815D" w14:textId="77777777" w:rsidR="001E7097" w:rsidRDefault="001E7097">
      <w:pPr>
        <w:sectPr w:rsidR="001E7097">
          <w:pgSz w:w="12240" w:h="15840"/>
          <w:pgMar w:top="1440" w:right="1440" w:bottom="1440" w:left="1440" w:header="720" w:footer="720" w:gutter="0"/>
          <w:cols w:space="720"/>
          <w:docGrid w:linePitch="360"/>
        </w:sectPr>
      </w:pPr>
    </w:p>
    <w:p w14:paraId="62865649" w14:textId="3967539A" w:rsidR="001E7097" w:rsidRDefault="001E7097" w:rsidP="00563597">
      <w:pPr>
        <w:pStyle w:val="RecNo"/>
        <w:spacing w:before="0"/>
        <w:rPr>
          <w:lang w:val="en-US"/>
        </w:rPr>
      </w:pPr>
      <w:bookmarkStart w:id="8" w:name="irecnoe"/>
      <w:bookmarkEnd w:id="8"/>
      <w:r>
        <w:rPr>
          <w:lang w:val="en-US"/>
        </w:rPr>
        <w:t>ATTACHMENT</w:t>
      </w:r>
    </w:p>
    <w:p w14:paraId="4BFF1828" w14:textId="77777777" w:rsidR="001E7097" w:rsidRPr="001E7097" w:rsidRDefault="001E7097" w:rsidP="001E7097">
      <w:pPr>
        <w:pStyle w:val="Rectitle"/>
        <w:rPr>
          <w:lang w:val="en-US"/>
        </w:rPr>
      </w:pPr>
    </w:p>
    <w:p w14:paraId="41C5E838" w14:textId="1410F37D" w:rsidR="001E7097" w:rsidRPr="00184CF5" w:rsidRDefault="001E7097" w:rsidP="00563597">
      <w:pPr>
        <w:pStyle w:val="RecNo"/>
        <w:spacing w:before="0"/>
        <w:rPr>
          <w:lang w:val="en-US"/>
        </w:rPr>
      </w:pPr>
      <w:r w:rsidRPr="001E7097">
        <w:rPr>
          <w:lang w:val="en-US"/>
        </w:rPr>
        <w:t xml:space="preserve">PRELIMINARY DRAFT REVISION OF </w:t>
      </w:r>
      <w:proofErr w:type="gramStart"/>
      <w:r w:rsidRPr="001E46F5">
        <w:rPr>
          <w:lang w:val="en-US"/>
        </w:rPr>
        <w:t xml:space="preserve">RECOMMENDATION  </w:t>
      </w:r>
      <w:r w:rsidRPr="001E46F5">
        <w:rPr>
          <w:rStyle w:val="href"/>
          <w:lang w:val="en-US"/>
        </w:rPr>
        <w:t>ITU</w:t>
      </w:r>
      <w:proofErr w:type="gramEnd"/>
      <w:r w:rsidRPr="001E46F5">
        <w:rPr>
          <w:rStyle w:val="href"/>
          <w:lang w:val="en-US"/>
        </w:rPr>
        <w:t>-R  M.21</w:t>
      </w:r>
      <w:r w:rsidRPr="00F70DF2">
        <w:rPr>
          <w:rStyle w:val="href"/>
          <w:lang w:val="en-US"/>
        </w:rPr>
        <w:t>3</w:t>
      </w:r>
      <w:r w:rsidRPr="0039475A">
        <w:rPr>
          <w:rStyle w:val="href"/>
          <w:lang w:val="en-US"/>
        </w:rPr>
        <w:t>5-0</w:t>
      </w:r>
    </w:p>
    <w:p w14:paraId="606A8D26" w14:textId="77777777" w:rsidR="001E7097" w:rsidRPr="001E46F5" w:rsidRDefault="001E7097" w:rsidP="00563597">
      <w:pPr>
        <w:pStyle w:val="Rectitle"/>
        <w:rPr>
          <w:lang w:val="en-US"/>
        </w:rPr>
      </w:pPr>
      <w:r w:rsidRPr="001E46F5">
        <w:rPr>
          <w:lang w:val="en-US"/>
        </w:rPr>
        <w:t xml:space="preserve">Technical characteristics of autonomous maritime radio devices operating </w:t>
      </w:r>
      <w:r w:rsidRPr="001E46F5">
        <w:rPr>
          <w:lang w:val="en-US"/>
        </w:rPr>
        <w:br/>
        <w:t xml:space="preserve">in the frequency band 156-162.05 </w:t>
      </w:r>
      <w:proofErr w:type="gramStart"/>
      <w:r w:rsidRPr="001E46F5">
        <w:rPr>
          <w:lang w:val="en-US"/>
        </w:rPr>
        <w:t>MHz</w:t>
      </w:r>
      <w:proofErr w:type="gramEnd"/>
    </w:p>
    <w:p w14:paraId="72B5DEB7" w14:textId="77777777" w:rsidR="001E7097" w:rsidRPr="001E46F5" w:rsidRDefault="001E7097" w:rsidP="004220E0">
      <w:pPr>
        <w:pStyle w:val="Recdate"/>
        <w:rPr>
          <w:lang w:val="en-US"/>
        </w:rPr>
      </w:pPr>
      <w:r w:rsidRPr="001E46F5">
        <w:rPr>
          <w:lang w:val="en-US"/>
        </w:rPr>
        <w:t>(2019)</w:t>
      </w:r>
    </w:p>
    <w:p w14:paraId="462E129C" w14:textId="77777777" w:rsidR="001E7097" w:rsidRPr="001E46F5" w:rsidRDefault="001E7097" w:rsidP="00EE2963">
      <w:pPr>
        <w:pStyle w:val="HeadingSum"/>
        <w:rPr>
          <w:lang w:val="en-US"/>
        </w:rPr>
      </w:pPr>
      <w:r w:rsidRPr="001E46F5">
        <w:rPr>
          <w:lang w:val="en-US"/>
        </w:rPr>
        <w:t>Scope</w:t>
      </w:r>
    </w:p>
    <w:p w14:paraId="708CB586" w14:textId="77777777" w:rsidR="001E7097" w:rsidRPr="001E46F5" w:rsidRDefault="001E7097" w:rsidP="00EE2963">
      <w:pPr>
        <w:pStyle w:val="Summary"/>
        <w:rPr>
          <w:lang w:val="en-US"/>
        </w:rPr>
      </w:pPr>
      <w:r w:rsidRPr="001E46F5">
        <w:rPr>
          <w:lang w:val="en-US"/>
        </w:rPr>
        <w:t>This Recommendation describes autonomous maritime radio devices (AMRD) for use in the maritime environment. The definition and categorization of AMRD are included in Annex 1. The technical and operational characteristics of AMRD Group B using automatic identification system (AIS) technology are detailed in Annex 2. The technical and operational characteristics of AMRD Group B using other than AIS technology are detailed in Annex 3.</w:t>
      </w:r>
    </w:p>
    <w:p w14:paraId="611CC120" w14:textId="77777777" w:rsidR="001E7097" w:rsidRPr="001E46F5" w:rsidRDefault="001E7097" w:rsidP="00EE2963">
      <w:pPr>
        <w:pStyle w:val="Headingb"/>
        <w:rPr>
          <w:lang w:val="en-US"/>
        </w:rPr>
      </w:pPr>
      <w:r w:rsidRPr="001E46F5">
        <w:rPr>
          <w:lang w:val="en-US"/>
        </w:rPr>
        <w:t>Keywords</w:t>
      </w:r>
    </w:p>
    <w:p w14:paraId="2729D4C0" w14:textId="77777777" w:rsidR="001E7097" w:rsidRPr="001E46F5" w:rsidRDefault="001E7097" w:rsidP="00EE2963">
      <w:pPr>
        <w:rPr>
          <w:lang w:val="en-US"/>
        </w:rPr>
      </w:pPr>
      <w:r w:rsidRPr="001E46F5">
        <w:rPr>
          <w:lang w:val="en-US"/>
        </w:rPr>
        <w:t>Aid to Navigation (</w:t>
      </w:r>
      <w:proofErr w:type="spellStart"/>
      <w:r w:rsidRPr="001E46F5">
        <w:rPr>
          <w:lang w:val="en-US"/>
        </w:rPr>
        <w:t>AtoN</w:t>
      </w:r>
      <w:proofErr w:type="spellEnd"/>
      <w:r w:rsidRPr="001E46F5">
        <w:rPr>
          <w:lang w:val="en-US"/>
        </w:rPr>
        <w:t>), automatic identification system (AIS), autonomous maritime radio devices (AMRD), digital selective calling (DSC), Maritime</w:t>
      </w:r>
    </w:p>
    <w:p w14:paraId="0AD3815A" w14:textId="77777777" w:rsidR="001E7097" w:rsidRPr="001E46F5" w:rsidRDefault="001E7097" w:rsidP="00EE2963">
      <w:pPr>
        <w:pStyle w:val="Headingb"/>
        <w:rPr>
          <w:lang w:val="en-US"/>
        </w:rPr>
      </w:pPr>
      <w:r w:rsidRPr="001E46F5">
        <w:rPr>
          <w:lang w:val="en-US"/>
        </w:rPr>
        <w:t>Abbreviations/Glossary</w:t>
      </w:r>
    </w:p>
    <w:p w14:paraId="6F1604A0" w14:textId="77777777" w:rsidR="001E7097" w:rsidRPr="001E46F5" w:rsidRDefault="001E7097" w:rsidP="005E4A8F">
      <w:pPr>
        <w:rPr>
          <w:lang w:val="en-US" w:eastAsia="zh-CN"/>
        </w:rPr>
      </w:pPr>
      <w:proofErr w:type="spellStart"/>
      <w:r w:rsidRPr="001E46F5">
        <w:rPr>
          <w:lang w:val="en-US" w:eastAsia="zh-CN"/>
        </w:rPr>
        <w:t>AtoN</w:t>
      </w:r>
      <w:proofErr w:type="spellEnd"/>
      <w:r w:rsidRPr="001E46F5">
        <w:rPr>
          <w:lang w:val="en-US" w:eastAsia="zh-CN"/>
        </w:rPr>
        <w:tab/>
        <w:t>Aid to Navigation</w:t>
      </w:r>
    </w:p>
    <w:p w14:paraId="3ABC7166" w14:textId="77777777" w:rsidR="001E7097" w:rsidRPr="001E46F5" w:rsidRDefault="001E7097" w:rsidP="005E4A8F">
      <w:pPr>
        <w:rPr>
          <w:lang w:val="en-US"/>
        </w:rPr>
      </w:pPr>
      <w:r w:rsidRPr="001E46F5">
        <w:rPr>
          <w:lang w:val="en-US"/>
        </w:rPr>
        <w:t>AIS</w:t>
      </w:r>
      <w:r w:rsidRPr="001E46F5">
        <w:rPr>
          <w:lang w:val="en-US"/>
        </w:rPr>
        <w:tab/>
        <w:t>Automatic identification system</w:t>
      </w:r>
    </w:p>
    <w:p w14:paraId="6A5738E2" w14:textId="77777777" w:rsidR="001E7097" w:rsidRPr="001E46F5" w:rsidRDefault="001E7097" w:rsidP="005E4A8F">
      <w:pPr>
        <w:rPr>
          <w:lang w:val="en-US"/>
        </w:rPr>
      </w:pPr>
      <w:r w:rsidRPr="001E46F5">
        <w:rPr>
          <w:lang w:val="en-US"/>
        </w:rPr>
        <w:t>AMRD</w:t>
      </w:r>
      <w:r w:rsidRPr="001E46F5">
        <w:rPr>
          <w:lang w:val="en-US"/>
        </w:rPr>
        <w:tab/>
        <w:t>Autonomous maritime radio devices</w:t>
      </w:r>
    </w:p>
    <w:p w14:paraId="2F2E2658" w14:textId="77777777" w:rsidR="001E7097" w:rsidRPr="001E46F5" w:rsidRDefault="001E7097" w:rsidP="005E4A8F">
      <w:pPr>
        <w:rPr>
          <w:lang w:val="en-US"/>
        </w:rPr>
      </w:pPr>
      <w:r w:rsidRPr="001E46F5">
        <w:rPr>
          <w:lang w:val="en-US"/>
        </w:rPr>
        <w:t>DSC</w:t>
      </w:r>
      <w:r w:rsidRPr="001E46F5">
        <w:rPr>
          <w:lang w:val="en-US"/>
        </w:rPr>
        <w:tab/>
        <w:t>Digital selective calling</w:t>
      </w:r>
    </w:p>
    <w:p w14:paraId="1881DB8F" w14:textId="77777777" w:rsidR="001E7097" w:rsidRPr="001E46F5" w:rsidRDefault="001E7097" w:rsidP="005E4A8F">
      <w:pPr>
        <w:rPr>
          <w:lang w:val="en-US" w:eastAsia="zh-CN"/>
        </w:rPr>
      </w:pPr>
      <w:proofErr w:type="spellStart"/>
      <w:r w:rsidRPr="001E46F5">
        <w:rPr>
          <w:lang w:val="en-US" w:eastAsia="zh-CN"/>
        </w:rPr>
        <w:t>e.i.r.p</w:t>
      </w:r>
      <w:proofErr w:type="spellEnd"/>
      <w:r w:rsidRPr="001E46F5">
        <w:rPr>
          <w:lang w:val="en-US" w:eastAsia="zh-CN"/>
        </w:rPr>
        <w:t>.</w:t>
      </w:r>
      <w:r w:rsidRPr="001E46F5">
        <w:rPr>
          <w:lang w:val="en-US" w:eastAsia="zh-CN"/>
        </w:rPr>
        <w:tab/>
        <w:t xml:space="preserve">equivalent </w:t>
      </w:r>
      <w:proofErr w:type="spellStart"/>
      <w:r w:rsidRPr="001E46F5">
        <w:rPr>
          <w:lang w:val="en-US" w:eastAsia="zh-CN"/>
        </w:rPr>
        <w:t>isotropically</w:t>
      </w:r>
      <w:proofErr w:type="spellEnd"/>
      <w:r w:rsidRPr="001E46F5">
        <w:rPr>
          <w:lang w:val="en-US" w:eastAsia="zh-CN"/>
        </w:rPr>
        <w:t xml:space="preserve"> radiated power</w:t>
      </w:r>
    </w:p>
    <w:p w14:paraId="48D0AB68" w14:textId="77777777" w:rsidR="001E7097" w:rsidRPr="001E46F5" w:rsidRDefault="001E7097" w:rsidP="005E4A8F">
      <w:pPr>
        <w:rPr>
          <w:lang w:val="en-US"/>
        </w:rPr>
      </w:pPr>
      <w:r w:rsidRPr="001E46F5">
        <w:rPr>
          <w:lang w:val="en-US"/>
        </w:rPr>
        <w:t>GMDSS</w:t>
      </w:r>
      <w:r w:rsidRPr="001E46F5">
        <w:rPr>
          <w:lang w:val="en-US"/>
        </w:rPr>
        <w:tab/>
        <w:t>Global maritime distress and safety system</w:t>
      </w:r>
    </w:p>
    <w:p w14:paraId="084C7FF0" w14:textId="77777777" w:rsidR="001E7097" w:rsidRPr="001E46F5" w:rsidRDefault="001E7097" w:rsidP="005E4A8F">
      <w:pPr>
        <w:rPr>
          <w:lang w:val="en-US"/>
        </w:rPr>
      </w:pPr>
      <w:r w:rsidRPr="001E46F5">
        <w:rPr>
          <w:lang w:val="en-US"/>
        </w:rPr>
        <w:t>IMO</w:t>
      </w:r>
      <w:r w:rsidRPr="001E46F5">
        <w:rPr>
          <w:lang w:val="en-US"/>
        </w:rPr>
        <w:tab/>
        <w:t>International Maritime Organization</w:t>
      </w:r>
    </w:p>
    <w:p w14:paraId="79D4D4C7" w14:textId="77777777" w:rsidR="001E7097" w:rsidRPr="001E46F5" w:rsidRDefault="001E7097" w:rsidP="005E4A8F">
      <w:pPr>
        <w:rPr>
          <w:lang w:val="en-US"/>
        </w:rPr>
      </w:pPr>
      <w:r w:rsidRPr="001E46F5">
        <w:rPr>
          <w:lang w:val="en-US"/>
        </w:rPr>
        <w:t>SOLAS</w:t>
      </w:r>
      <w:r w:rsidRPr="001E46F5">
        <w:rPr>
          <w:lang w:val="en-US"/>
        </w:rPr>
        <w:tab/>
        <w:t>International Convention for the Safety of Life at Sea</w:t>
      </w:r>
    </w:p>
    <w:p w14:paraId="74F3D824" w14:textId="77777777" w:rsidR="001E7097" w:rsidRPr="001E46F5" w:rsidRDefault="001E7097" w:rsidP="005E4A8F">
      <w:pPr>
        <w:rPr>
          <w:lang w:val="en-US"/>
        </w:rPr>
      </w:pPr>
      <w:r w:rsidRPr="001E46F5">
        <w:rPr>
          <w:lang w:val="en-US"/>
        </w:rPr>
        <w:t>VHF</w:t>
      </w:r>
      <w:r w:rsidRPr="001E46F5">
        <w:rPr>
          <w:lang w:val="en-US"/>
        </w:rPr>
        <w:tab/>
        <w:t>Very high frequency</w:t>
      </w:r>
    </w:p>
    <w:p w14:paraId="49B7D50A" w14:textId="77777777" w:rsidR="001E7097" w:rsidRPr="001E46F5" w:rsidRDefault="001E7097" w:rsidP="00EE2963">
      <w:pPr>
        <w:pStyle w:val="Headingb"/>
        <w:rPr>
          <w:lang w:val="en-US"/>
        </w:rPr>
      </w:pPr>
      <w:r w:rsidRPr="001E46F5">
        <w:rPr>
          <w:lang w:val="en-US"/>
        </w:rPr>
        <w:t>Related ITU Recommendations and Reports</w:t>
      </w:r>
    </w:p>
    <w:p w14:paraId="2C74B321" w14:textId="77777777" w:rsidR="001E7097" w:rsidRPr="001E46F5" w:rsidRDefault="001E7097" w:rsidP="005E4A8F">
      <w:pPr>
        <w:pStyle w:val="Reftext"/>
        <w:rPr>
          <w:szCs w:val="24"/>
          <w:lang w:val="en-US" w:eastAsia="zh-CN"/>
        </w:rPr>
      </w:pPr>
      <w:r w:rsidRPr="001E46F5">
        <w:rPr>
          <w:lang w:val="en-US"/>
        </w:rPr>
        <w:t xml:space="preserve">Recommendation </w:t>
      </w:r>
      <w:hyperlink r:id="rId8" w:history="1">
        <w:r w:rsidRPr="001E46F5">
          <w:rPr>
            <w:lang w:val="en-US"/>
          </w:rPr>
          <w:t>ITU-R M.493-1</w:t>
        </w:r>
      </w:hyperlink>
      <w:r w:rsidRPr="001E46F5">
        <w:rPr>
          <w:lang w:val="en-US"/>
        </w:rPr>
        <w:t xml:space="preserve">5: </w:t>
      </w:r>
      <w:r w:rsidRPr="001E46F5">
        <w:rPr>
          <w:lang w:val="en-US" w:eastAsia="zh-CN"/>
        </w:rPr>
        <w:t xml:space="preserve">Digital </w:t>
      </w:r>
      <w:r w:rsidRPr="001E46F5">
        <w:rPr>
          <w:lang w:val="en-US"/>
        </w:rPr>
        <w:t>selective</w:t>
      </w:r>
      <w:r w:rsidRPr="001E46F5">
        <w:rPr>
          <w:lang w:val="en-US" w:eastAsia="zh-CN"/>
        </w:rPr>
        <w:t xml:space="preserve">-calling system for use in the maritime mobile </w:t>
      </w:r>
      <w:proofErr w:type="gramStart"/>
      <w:r w:rsidRPr="001E46F5">
        <w:rPr>
          <w:lang w:val="en-US" w:eastAsia="zh-CN"/>
        </w:rPr>
        <w:t>service</w:t>
      </w:r>
      <w:proofErr w:type="gramEnd"/>
    </w:p>
    <w:p w14:paraId="1408D24E" w14:textId="77777777" w:rsidR="001E7097" w:rsidRPr="001E46F5" w:rsidRDefault="001E7097" w:rsidP="005E4A8F">
      <w:pPr>
        <w:pStyle w:val="Reftext"/>
        <w:rPr>
          <w:iCs/>
          <w:szCs w:val="24"/>
          <w:lang w:val="en-US" w:eastAsia="zh-CN"/>
        </w:rPr>
      </w:pPr>
      <w:r w:rsidRPr="001E46F5">
        <w:rPr>
          <w:lang w:val="en-US"/>
        </w:rPr>
        <w:t xml:space="preserve">Recommendation </w:t>
      </w:r>
      <w:hyperlink r:id="rId9" w:history="1">
        <w:r w:rsidRPr="001E46F5">
          <w:rPr>
            <w:lang w:val="en-US"/>
          </w:rPr>
          <w:t>ITU-R M.585-</w:t>
        </w:r>
      </w:hyperlink>
      <w:r w:rsidRPr="001E46F5">
        <w:rPr>
          <w:lang w:val="en-US"/>
        </w:rPr>
        <w:t>8: Assignment</w:t>
      </w:r>
      <w:r w:rsidRPr="001E46F5">
        <w:rPr>
          <w:lang w:val="en-US" w:eastAsia="zh-CN"/>
        </w:rPr>
        <w:t xml:space="preserve"> and use of identities in the maritime mobile service; or the revised </w:t>
      </w:r>
      <w:proofErr w:type="gramStart"/>
      <w:r w:rsidRPr="001E46F5">
        <w:rPr>
          <w:lang w:val="en-US" w:eastAsia="zh-CN"/>
        </w:rPr>
        <w:t>version</w:t>
      </w:r>
      <w:proofErr w:type="gramEnd"/>
    </w:p>
    <w:p w14:paraId="3178C198" w14:textId="77777777" w:rsidR="001E7097" w:rsidRPr="001E46F5" w:rsidRDefault="001E7097" w:rsidP="005E4A8F">
      <w:pPr>
        <w:pStyle w:val="Reftext"/>
        <w:rPr>
          <w:spacing w:val="-2"/>
          <w:lang w:val="en-US" w:eastAsia="zh-CN"/>
        </w:rPr>
      </w:pPr>
      <w:r w:rsidRPr="001E46F5">
        <w:rPr>
          <w:lang w:val="en-US"/>
        </w:rPr>
        <w:t xml:space="preserve">Recommendation </w:t>
      </w:r>
      <w:hyperlink r:id="rId10" w:history="1">
        <w:r w:rsidRPr="001E46F5">
          <w:rPr>
            <w:spacing w:val="-2"/>
            <w:lang w:val="en-US"/>
          </w:rPr>
          <w:t>ITU-R M.1371-5</w:t>
        </w:r>
      </w:hyperlink>
      <w:r w:rsidRPr="001E46F5">
        <w:rPr>
          <w:spacing w:val="-2"/>
          <w:lang w:val="en-US"/>
        </w:rPr>
        <w:t xml:space="preserve">: </w:t>
      </w:r>
      <w:r w:rsidRPr="001E46F5">
        <w:rPr>
          <w:spacing w:val="-2"/>
          <w:lang w:val="en-US" w:eastAsia="zh-CN"/>
        </w:rPr>
        <w:t>Technical characteristics for an automatic identification system using time-division multiple access in the VHF maritime mobi</w:t>
      </w:r>
      <w:bookmarkStart w:id="9" w:name="_Hlk529264537"/>
      <w:r w:rsidRPr="001E46F5">
        <w:rPr>
          <w:spacing w:val="-2"/>
          <w:lang w:val="en-US" w:eastAsia="zh-CN"/>
        </w:rPr>
        <w:t xml:space="preserve">le band; or the revised </w:t>
      </w:r>
      <w:proofErr w:type="gramStart"/>
      <w:r w:rsidRPr="001E46F5">
        <w:rPr>
          <w:spacing w:val="-2"/>
          <w:lang w:val="en-US" w:eastAsia="zh-CN"/>
        </w:rPr>
        <w:t>version</w:t>
      </w:r>
      <w:proofErr w:type="gramEnd"/>
    </w:p>
    <w:p w14:paraId="00A7B419" w14:textId="77777777" w:rsidR="001E7097" w:rsidRPr="001E46F5" w:rsidRDefault="001E7097" w:rsidP="005E4A8F">
      <w:pPr>
        <w:pStyle w:val="Reftext"/>
        <w:rPr>
          <w:lang w:val="en-US" w:eastAsia="zh-CN"/>
        </w:rPr>
      </w:pPr>
      <w:r w:rsidRPr="001E46F5">
        <w:rPr>
          <w:lang w:val="en-US"/>
        </w:rPr>
        <w:t xml:space="preserve">Recommendation </w:t>
      </w:r>
      <w:hyperlink r:id="rId11" w:history="1">
        <w:r w:rsidRPr="001E46F5">
          <w:rPr>
            <w:spacing w:val="-2"/>
            <w:lang w:val="en-US"/>
          </w:rPr>
          <w:t>ITU-R M.541-10</w:t>
        </w:r>
      </w:hyperlink>
      <w:r w:rsidRPr="001E46F5">
        <w:rPr>
          <w:lang w:val="en-US" w:eastAsia="zh-CN"/>
        </w:rPr>
        <w:t xml:space="preserve">: Operational procedures for the use of digital selective-calling equipment in the maritime mobile </w:t>
      </w:r>
      <w:proofErr w:type="gramStart"/>
      <w:r w:rsidRPr="001E46F5">
        <w:rPr>
          <w:lang w:val="en-US" w:eastAsia="zh-CN"/>
        </w:rPr>
        <w:t>service</w:t>
      </w:r>
      <w:proofErr w:type="gramEnd"/>
    </w:p>
    <w:p w14:paraId="3CB4C852" w14:textId="77777777" w:rsidR="001E7097" w:rsidRPr="001E46F5" w:rsidRDefault="001E7097" w:rsidP="005E4A8F">
      <w:pPr>
        <w:pStyle w:val="Reftext"/>
        <w:rPr>
          <w:lang w:val="en-US" w:eastAsia="zh-CN"/>
        </w:rPr>
      </w:pPr>
      <w:r w:rsidRPr="001E46F5">
        <w:rPr>
          <w:lang w:val="en-US"/>
        </w:rPr>
        <w:t xml:space="preserve">Recommendation </w:t>
      </w:r>
      <w:hyperlink r:id="rId12" w:history="1">
        <w:r w:rsidRPr="001E46F5">
          <w:rPr>
            <w:rStyle w:val="Hyperlink"/>
            <w:lang w:val="en-US" w:eastAsia="ja-JP"/>
          </w:rPr>
          <w:t>ITU-R RA.769</w:t>
        </w:r>
      </w:hyperlink>
      <w:r w:rsidRPr="001E46F5">
        <w:rPr>
          <w:rStyle w:val="Hyperlink"/>
          <w:lang w:val="en-US" w:eastAsia="ja-JP"/>
        </w:rPr>
        <w:t xml:space="preserve">-2: </w:t>
      </w:r>
      <w:r w:rsidRPr="001E46F5">
        <w:rPr>
          <w:lang w:val="en-US"/>
        </w:rPr>
        <w:t>Protection</w:t>
      </w:r>
      <w:r w:rsidRPr="001E46F5">
        <w:rPr>
          <w:lang w:val="en-US" w:eastAsia="zh-CN"/>
        </w:rPr>
        <w:t xml:space="preserve"> criteria used for radio astronomical </w:t>
      </w:r>
      <w:proofErr w:type="gramStart"/>
      <w:r w:rsidRPr="001E46F5">
        <w:rPr>
          <w:lang w:val="en-US" w:eastAsia="zh-CN"/>
        </w:rPr>
        <w:t>measurements</w:t>
      </w:r>
      <w:proofErr w:type="gramEnd"/>
    </w:p>
    <w:bookmarkEnd w:id="9"/>
    <w:p w14:paraId="7E75D631" w14:textId="77777777" w:rsidR="001E7097" w:rsidRPr="001E46F5" w:rsidRDefault="001E7097" w:rsidP="005E4A8F">
      <w:pPr>
        <w:pStyle w:val="Reftext"/>
        <w:rPr>
          <w:lang w:val="en-US" w:eastAsia="zh-CN"/>
        </w:rPr>
      </w:pPr>
      <w:r w:rsidRPr="001E46F5">
        <w:rPr>
          <w:lang w:val="en-US"/>
        </w:rPr>
        <w:t xml:space="preserve">Report </w:t>
      </w:r>
      <w:hyperlink r:id="rId13" w:history="1">
        <w:r w:rsidRPr="001E46F5">
          <w:rPr>
            <w:rStyle w:val="Hyperlink"/>
            <w:lang w:val="en-US" w:eastAsia="zh-CN"/>
          </w:rPr>
          <w:t>ITU-R M.2285</w:t>
        </w:r>
      </w:hyperlink>
      <w:r w:rsidRPr="001E46F5">
        <w:rPr>
          <w:rStyle w:val="Hyperlink"/>
          <w:lang w:val="en-US" w:eastAsia="zh-CN"/>
        </w:rPr>
        <w:t>-0</w:t>
      </w:r>
      <w:r w:rsidRPr="001E46F5">
        <w:rPr>
          <w:lang w:val="en-US" w:eastAsia="zh-CN"/>
        </w:rPr>
        <w:t xml:space="preserve">: Maritime survivor locating systems and devices (man overboard systems) – An </w:t>
      </w:r>
      <w:r w:rsidRPr="001E46F5">
        <w:rPr>
          <w:lang w:val="en-US"/>
        </w:rPr>
        <w:t>overview</w:t>
      </w:r>
      <w:r w:rsidRPr="001E46F5">
        <w:rPr>
          <w:lang w:val="en-US" w:eastAsia="zh-CN"/>
        </w:rPr>
        <w:t xml:space="preserve"> of systems and their mode of </w:t>
      </w:r>
      <w:proofErr w:type="gramStart"/>
      <w:r w:rsidRPr="001E46F5">
        <w:rPr>
          <w:lang w:val="en-US" w:eastAsia="zh-CN"/>
        </w:rPr>
        <w:t>operation</w:t>
      </w:r>
      <w:proofErr w:type="gramEnd"/>
    </w:p>
    <w:p w14:paraId="68466A14" w14:textId="77777777" w:rsidR="001E7097" w:rsidRPr="001E46F5" w:rsidRDefault="001E7097" w:rsidP="005E4A8F">
      <w:pPr>
        <w:pStyle w:val="Normalaftertitle"/>
        <w:rPr>
          <w:lang w:val="en-US"/>
        </w:rPr>
      </w:pPr>
      <w:r w:rsidRPr="001E46F5">
        <w:rPr>
          <w:lang w:val="en-US"/>
        </w:rPr>
        <w:br w:type="page"/>
      </w:r>
    </w:p>
    <w:p w14:paraId="7060739B" w14:textId="77777777" w:rsidR="001E7097" w:rsidRPr="001E46F5" w:rsidRDefault="001E7097" w:rsidP="005E4A8F">
      <w:pPr>
        <w:pStyle w:val="Normalaftertitle"/>
        <w:rPr>
          <w:lang w:val="en-US"/>
        </w:rPr>
      </w:pPr>
      <w:r w:rsidRPr="001E46F5">
        <w:rPr>
          <w:lang w:val="en-US"/>
        </w:rPr>
        <w:t>The ITU Radiocommunication Assembly,</w:t>
      </w:r>
    </w:p>
    <w:p w14:paraId="3F3FE231" w14:textId="77777777" w:rsidR="001E7097" w:rsidRPr="001E46F5" w:rsidRDefault="001E7097" w:rsidP="00EE2963">
      <w:pPr>
        <w:pStyle w:val="Call"/>
        <w:rPr>
          <w:lang w:val="en-US"/>
        </w:rPr>
      </w:pPr>
      <w:r w:rsidRPr="001E46F5">
        <w:rPr>
          <w:lang w:val="en-US"/>
        </w:rPr>
        <w:t>considering</w:t>
      </w:r>
    </w:p>
    <w:p w14:paraId="10D54666" w14:textId="77777777" w:rsidR="001E7097" w:rsidRPr="001E46F5" w:rsidRDefault="001E7097" w:rsidP="00EE2963">
      <w:pPr>
        <w:rPr>
          <w:i/>
          <w:lang w:val="en-US"/>
        </w:rPr>
      </w:pPr>
      <w:r w:rsidRPr="001E46F5">
        <w:rPr>
          <w:i/>
          <w:lang w:val="en-US"/>
        </w:rPr>
        <w:t>a)</w:t>
      </w:r>
      <w:r w:rsidRPr="001E46F5">
        <w:rPr>
          <w:i/>
          <w:lang w:val="en-US"/>
        </w:rPr>
        <w:tab/>
      </w:r>
      <w:r w:rsidRPr="001E46F5">
        <w:rPr>
          <w:lang w:val="en-US"/>
        </w:rPr>
        <w:t>that the maritime mobile service is a defined service for the operation of specific types of stations</w:t>
      </w:r>
      <w:r w:rsidRPr="001E46F5">
        <w:rPr>
          <w:lang w:val="en-US" w:eastAsia="zh-CN"/>
        </w:rPr>
        <w:t xml:space="preserve">, as defined in RR No. </w:t>
      </w:r>
      <w:proofErr w:type="gramStart"/>
      <w:r w:rsidRPr="001E46F5">
        <w:rPr>
          <w:b/>
          <w:bCs/>
          <w:lang w:val="en-US" w:eastAsia="zh-CN"/>
        </w:rPr>
        <w:t>1.28</w:t>
      </w:r>
      <w:r w:rsidRPr="001E46F5">
        <w:rPr>
          <w:lang w:val="en-US"/>
        </w:rPr>
        <w:t>;</w:t>
      </w:r>
      <w:proofErr w:type="gramEnd"/>
    </w:p>
    <w:p w14:paraId="60FA6D4D" w14:textId="77777777" w:rsidR="001E7097" w:rsidRPr="001E46F5" w:rsidRDefault="001E7097" w:rsidP="00EE2963">
      <w:pPr>
        <w:rPr>
          <w:i/>
          <w:lang w:val="en-US"/>
        </w:rPr>
      </w:pPr>
      <w:r w:rsidRPr="001E46F5">
        <w:rPr>
          <w:i/>
          <w:lang w:val="en-US"/>
        </w:rPr>
        <w:t>b)</w:t>
      </w:r>
      <w:r w:rsidRPr="001E46F5">
        <w:rPr>
          <w:i/>
          <w:lang w:val="en-US"/>
        </w:rPr>
        <w:tab/>
      </w:r>
      <w:r w:rsidRPr="001E46F5">
        <w:rPr>
          <w:lang w:val="en-US"/>
        </w:rPr>
        <w:t xml:space="preserve">that the global maritime distress and safety system (GMDSS) is a maritime mobile service </w:t>
      </w:r>
      <w:proofErr w:type="gramStart"/>
      <w:r w:rsidRPr="001E46F5">
        <w:rPr>
          <w:lang w:val="en-US"/>
        </w:rPr>
        <w:t>application;</w:t>
      </w:r>
      <w:proofErr w:type="gramEnd"/>
    </w:p>
    <w:p w14:paraId="0240104C" w14:textId="77777777" w:rsidR="001E7097" w:rsidRPr="001E46F5" w:rsidRDefault="001E7097" w:rsidP="00EE2963">
      <w:pPr>
        <w:rPr>
          <w:i/>
          <w:lang w:val="en-US"/>
        </w:rPr>
      </w:pPr>
      <w:r w:rsidRPr="001E46F5">
        <w:rPr>
          <w:i/>
          <w:iCs/>
          <w:lang w:val="en-US"/>
        </w:rPr>
        <w:t>c)</w:t>
      </w:r>
      <w:r w:rsidRPr="001E46F5">
        <w:rPr>
          <w:lang w:val="en-US"/>
        </w:rPr>
        <w:tab/>
        <w:t xml:space="preserve">that the automatic identification system (AIS) is a technology for maritime safety related applications, providing identification functions, safety of navigation functions, aids to navigation, locating signals and data </w:t>
      </w:r>
      <w:proofErr w:type="gramStart"/>
      <w:r w:rsidRPr="001E46F5">
        <w:rPr>
          <w:lang w:val="en-US"/>
        </w:rPr>
        <w:t>communications;</w:t>
      </w:r>
      <w:proofErr w:type="gramEnd"/>
    </w:p>
    <w:p w14:paraId="6EBDE79B" w14:textId="77777777" w:rsidR="001E7097" w:rsidRPr="001E46F5" w:rsidRDefault="001E7097" w:rsidP="00EE2963">
      <w:pPr>
        <w:rPr>
          <w:i/>
          <w:lang w:val="en-US"/>
        </w:rPr>
      </w:pPr>
      <w:r w:rsidRPr="001E46F5">
        <w:rPr>
          <w:i/>
          <w:lang w:val="en-US"/>
        </w:rPr>
        <w:t>d)</w:t>
      </w:r>
      <w:r w:rsidRPr="001E46F5">
        <w:rPr>
          <w:i/>
          <w:lang w:val="en-US"/>
        </w:rPr>
        <w:tab/>
      </w:r>
      <w:r w:rsidRPr="001E46F5">
        <w:rPr>
          <w:lang w:val="en-US"/>
        </w:rPr>
        <w:t xml:space="preserve">that autonomous maritime radio devices (AMRD) reflect a new development in the maritime </w:t>
      </w:r>
      <w:proofErr w:type="gramStart"/>
      <w:r w:rsidRPr="001E46F5">
        <w:rPr>
          <w:lang w:val="en-US"/>
        </w:rPr>
        <w:t>environment;</w:t>
      </w:r>
      <w:proofErr w:type="gramEnd"/>
    </w:p>
    <w:p w14:paraId="066B27C4" w14:textId="77777777" w:rsidR="001E7097" w:rsidRPr="001E46F5" w:rsidRDefault="001E7097" w:rsidP="00EE2963">
      <w:pPr>
        <w:rPr>
          <w:lang w:val="en-US"/>
        </w:rPr>
      </w:pPr>
      <w:r w:rsidRPr="001E46F5">
        <w:rPr>
          <w:i/>
          <w:lang w:val="en-US"/>
        </w:rPr>
        <w:t>e)</w:t>
      </w:r>
      <w:r w:rsidRPr="001E46F5">
        <w:rPr>
          <w:lang w:val="en-US"/>
        </w:rPr>
        <w:tab/>
        <w:t>that</w:t>
      </w:r>
      <w:r w:rsidRPr="001E46F5">
        <w:rPr>
          <w:szCs w:val="24"/>
          <w:lang w:val="en-US"/>
        </w:rPr>
        <w:t xml:space="preserve"> due to the rapid technical progress, more and more AMRD applications in the maritime environment will be </w:t>
      </w:r>
      <w:proofErr w:type="gramStart"/>
      <w:r w:rsidRPr="001E46F5">
        <w:rPr>
          <w:szCs w:val="24"/>
          <w:lang w:val="en-US"/>
        </w:rPr>
        <w:t>operated</w:t>
      </w:r>
      <w:r w:rsidRPr="001E46F5">
        <w:rPr>
          <w:lang w:val="en-US"/>
        </w:rPr>
        <w:t>;</w:t>
      </w:r>
      <w:proofErr w:type="gramEnd"/>
    </w:p>
    <w:p w14:paraId="57E13762" w14:textId="77777777" w:rsidR="001E7097" w:rsidRPr="001E46F5" w:rsidRDefault="001E7097" w:rsidP="00EE2963">
      <w:pPr>
        <w:rPr>
          <w:rFonts w:eastAsia="SimSun"/>
          <w:lang w:val="en-US"/>
        </w:rPr>
      </w:pPr>
      <w:r w:rsidRPr="001E46F5">
        <w:rPr>
          <w:i/>
          <w:iCs/>
          <w:lang w:val="en-US"/>
        </w:rPr>
        <w:t>f</w:t>
      </w:r>
      <w:r w:rsidRPr="001E46F5">
        <w:rPr>
          <w:rFonts w:eastAsia="SimSun"/>
          <w:i/>
          <w:iCs/>
          <w:lang w:val="en-US"/>
        </w:rPr>
        <w:t>)</w:t>
      </w:r>
      <w:r w:rsidRPr="001E46F5">
        <w:rPr>
          <w:rFonts w:eastAsia="SimSun"/>
          <w:lang w:val="en-US"/>
        </w:rPr>
        <w:tab/>
        <w:t xml:space="preserve">that, in order to enhance safety of navigation, there is a need to identify and categorize AMRD which operate autonomously in the maritime </w:t>
      </w:r>
      <w:proofErr w:type="gramStart"/>
      <w:r w:rsidRPr="001E46F5">
        <w:rPr>
          <w:rFonts w:eastAsia="SimSun"/>
          <w:lang w:val="en-US"/>
        </w:rPr>
        <w:t>environment;</w:t>
      </w:r>
      <w:proofErr w:type="gramEnd"/>
    </w:p>
    <w:p w14:paraId="761698BE" w14:textId="77777777" w:rsidR="001E7097" w:rsidRPr="001E46F5" w:rsidRDefault="001E7097" w:rsidP="00EE2963">
      <w:pPr>
        <w:rPr>
          <w:lang w:val="en-US"/>
        </w:rPr>
      </w:pPr>
      <w:r w:rsidRPr="001E46F5">
        <w:rPr>
          <w:i/>
          <w:iCs/>
          <w:lang w:val="en-US"/>
        </w:rPr>
        <w:t>g)</w:t>
      </w:r>
      <w:r w:rsidRPr="001E46F5">
        <w:rPr>
          <w:lang w:val="en-US"/>
        </w:rPr>
        <w:tab/>
        <w:t xml:space="preserve">that the operation of AMRD may be for safety-related </w:t>
      </w:r>
      <w:proofErr w:type="gramStart"/>
      <w:r w:rsidRPr="001E46F5">
        <w:rPr>
          <w:lang w:val="en-US"/>
        </w:rPr>
        <w:t>purposes;</w:t>
      </w:r>
      <w:proofErr w:type="gramEnd"/>
    </w:p>
    <w:p w14:paraId="5BEEB1AD" w14:textId="77777777" w:rsidR="001E7097" w:rsidRPr="001E46F5" w:rsidRDefault="001E7097" w:rsidP="00EE2963">
      <w:pPr>
        <w:rPr>
          <w:lang w:val="en-US"/>
        </w:rPr>
      </w:pPr>
      <w:r w:rsidRPr="001E46F5">
        <w:rPr>
          <w:i/>
          <w:lang w:val="en-US"/>
        </w:rPr>
        <w:t>h</w:t>
      </w:r>
      <w:r w:rsidRPr="001E46F5">
        <w:rPr>
          <w:i/>
          <w:iCs/>
          <w:lang w:val="en-US"/>
        </w:rPr>
        <w:t>)</w:t>
      </w:r>
      <w:r w:rsidRPr="001E46F5">
        <w:rPr>
          <w:lang w:val="en-US"/>
        </w:rPr>
        <w:tab/>
        <w:t>that relevant characteristics for the operation of AMRD are also contained in the most recent version of Recommendations ITU-R M.493, ITU-R M.585 and ITU-R M.</w:t>
      </w:r>
      <w:proofErr w:type="gramStart"/>
      <w:r w:rsidRPr="001E46F5">
        <w:rPr>
          <w:lang w:val="en-US"/>
        </w:rPr>
        <w:t>1371;</w:t>
      </w:r>
      <w:proofErr w:type="gramEnd"/>
    </w:p>
    <w:p w14:paraId="6F230F0A" w14:textId="77777777" w:rsidR="001E7097" w:rsidRPr="001E46F5" w:rsidRDefault="001E7097" w:rsidP="00EE2963">
      <w:pPr>
        <w:rPr>
          <w:lang w:val="en-US"/>
        </w:rPr>
      </w:pPr>
      <w:proofErr w:type="spellStart"/>
      <w:r w:rsidRPr="001E46F5">
        <w:rPr>
          <w:i/>
          <w:lang w:val="en-US" w:eastAsia="zh-CN"/>
        </w:rPr>
        <w:t>i</w:t>
      </w:r>
      <w:proofErr w:type="spellEnd"/>
      <w:r w:rsidRPr="001E46F5">
        <w:rPr>
          <w:i/>
          <w:lang w:val="en-US" w:eastAsia="zh-CN"/>
        </w:rPr>
        <w:t>)</w:t>
      </w:r>
      <w:r w:rsidRPr="001E46F5">
        <w:rPr>
          <w:lang w:val="en-US" w:eastAsia="zh-CN"/>
        </w:rPr>
        <w:tab/>
        <w:t>t</w:t>
      </w:r>
      <w:r w:rsidRPr="001E46F5">
        <w:rPr>
          <w:lang w:val="en-US"/>
        </w:rPr>
        <w:t xml:space="preserve">hat AMRD is categorized into Group A and Group B, which are described in Annex </w:t>
      </w:r>
      <w:proofErr w:type="gramStart"/>
      <w:r w:rsidRPr="001E46F5">
        <w:rPr>
          <w:lang w:val="en-US"/>
        </w:rPr>
        <w:t>1;</w:t>
      </w:r>
      <w:proofErr w:type="gramEnd"/>
    </w:p>
    <w:p w14:paraId="2F04E0A1" w14:textId="77777777" w:rsidR="001E7097" w:rsidRPr="001E46F5" w:rsidRDefault="001E7097" w:rsidP="00EE2963">
      <w:pPr>
        <w:rPr>
          <w:ins w:id="10" w:author="USA Editor 2021" w:date="2021-02-03T13:51:00Z"/>
          <w:rFonts w:eastAsia="SimSun"/>
          <w:lang w:val="en-US" w:eastAsia="zh-CN"/>
        </w:rPr>
      </w:pPr>
      <w:r w:rsidRPr="001E46F5">
        <w:rPr>
          <w:rFonts w:eastAsia="SimSun"/>
          <w:i/>
          <w:lang w:val="en-US" w:eastAsia="zh-CN"/>
        </w:rPr>
        <w:t>j)</w:t>
      </w:r>
      <w:r w:rsidRPr="001E46F5">
        <w:rPr>
          <w:rFonts w:eastAsia="SimSun"/>
          <w:lang w:val="en-US" w:eastAsia="zh-CN"/>
        </w:rPr>
        <w:tab/>
        <w:t xml:space="preserve">that </w:t>
      </w:r>
      <w:r w:rsidRPr="001E46F5">
        <w:rPr>
          <w:lang w:val="en-US"/>
        </w:rPr>
        <w:t xml:space="preserve">the International Maritime Organization (IMO), International Electrotechnical Commission (IEC) and the International Association of Marine Aids to Navigation and Lighthouse Authorities publish technical documents related to </w:t>
      </w:r>
      <w:r w:rsidRPr="001E46F5">
        <w:rPr>
          <w:rFonts w:eastAsia="SimSun"/>
          <w:lang w:val="en-US" w:eastAsia="zh-CN"/>
        </w:rPr>
        <w:t xml:space="preserve">the </w:t>
      </w:r>
      <w:r w:rsidRPr="001E46F5">
        <w:rPr>
          <w:lang w:val="en-US"/>
        </w:rPr>
        <w:t>design and usage of AMRD</w:t>
      </w:r>
      <w:r w:rsidRPr="001E46F5">
        <w:rPr>
          <w:rFonts w:eastAsia="SimSun"/>
          <w:lang w:val="en-US" w:eastAsia="zh-CN"/>
        </w:rPr>
        <w:t>,</w:t>
      </w:r>
    </w:p>
    <w:p w14:paraId="692A4CD7" w14:textId="77777777" w:rsidR="001E7097" w:rsidRPr="001E46F5" w:rsidRDefault="001E7097" w:rsidP="00BD16B1">
      <w:pPr>
        <w:rPr>
          <w:ins w:id="11" w:author="USA Editor 2021" w:date="2021-02-03T13:51:00Z"/>
          <w:rFonts w:eastAsia="SimSun"/>
          <w:lang w:val="en-US" w:eastAsia="zh-CN"/>
        </w:rPr>
      </w:pPr>
      <w:ins w:id="12" w:author="USA Editor 2021" w:date="2021-02-03T13:51:00Z">
        <w:r w:rsidRPr="001E46F5">
          <w:rPr>
            <w:i/>
            <w:lang w:val="en-US"/>
          </w:rPr>
          <w:t>k)</w:t>
        </w:r>
        <w:r w:rsidRPr="001E46F5">
          <w:rPr>
            <w:i/>
            <w:lang w:val="en-US"/>
          </w:rPr>
          <w:tab/>
        </w:r>
        <w:r w:rsidRPr="001E46F5">
          <w:rPr>
            <w:lang w:val="en-US"/>
          </w:rPr>
          <w:t xml:space="preserve">that </w:t>
        </w:r>
        <w:bookmarkStart w:id="13" w:name="_Hlk65491319"/>
        <w:r w:rsidRPr="001E46F5">
          <w:rPr>
            <w:lang w:val="en-US"/>
          </w:rPr>
          <w:t xml:space="preserve">World Radiocommunication Conference 2019 </w:t>
        </w:r>
        <w:bookmarkEnd w:id="13"/>
        <w:r w:rsidRPr="001E46F5">
          <w:rPr>
            <w:lang w:val="en-US"/>
          </w:rPr>
          <w:t xml:space="preserve">allocated channel 2006 (160.9 MHz) in Appendix 18 for </w:t>
        </w:r>
        <w:r w:rsidRPr="001E46F5">
          <w:rPr>
            <w:spacing w:val="-2"/>
            <w:lang w:val="en-US"/>
          </w:rPr>
          <w:t>AMRD Group B</w:t>
        </w:r>
        <w:r w:rsidRPr="001E46F5">
          <w:rPr>
            <w:rFonts w:eastAsia="SimSun"/>
            <w:lang w:val="en-US" w:eastAsia="zh-CN"/>
          </w:rPr>
          <w:t>,</w:t>
        </w:r>
      </w:ins>
    </w:p>
    <w:p w14:paraId="16D2B178" w14:textId="77777777" w:rsidR="001E7097" w:rsidRPr="001E46F5" w:rsidRDefault="001E7097" w:rsidP="00EE2963">
      <w:pPr>
        <w:rPr>
          <w:rFonts w:eastAsia="SimSun"/>
          <w:lang w:val="en-US" w:eastAsia="zh-CN"/>
        </w:rPr>
      </w:pPr>
    </w:p>
    <w:p w14:paraId="2BEF0882" w14:textId="77777777" w:rsidR="001E7097" w:rsidRPr="001E46F5" w:rsidRDefault="001E7097" w:rsidP="00EE2963">
      <w:pPr>
        <w:pStyle w:val="Call"/>
        <w:rPr>
          <w:lang w:val="en-US"/>
        </w:rPr>
      </w:pPr>
      <w:r w:rsidRPr="001E46F5">
        <w:rPr>
          <w:lang w:val="en-US"/>
        </w:rPr>
        <w:t>recognizing</w:t>
      </w:r>
    </w:p>
    <w:p w14:paraId="0C263ABF" w14:textId="77777777" w:rsidR="001E7097" w:rsidRPr="001E46F5" w:rsidRDefault="001E7097" w:rsidP="00EE2963">
      <w:pPr>
        <w:rPr>
          <w:lang w:val="en-US"/>
        </w:rPr>
      </w:pPr>
      <w:r w:rsidRPr="001E46F5">
        <w:rPr>
          <w:i/>
          <w:iCs/>
          <w:lang w:val="en-US"/>
        </w:rPr>
        <w:t>a)</w:t>
      </w:r>
      <w:r w:rsidRPr="001E46F5">
        <w:rPr>
          <w:i/>
          <w:iCs/>
          <w:lang w:val="en-US"/>
        </w:rPr>
        <w:tab/>
      </w:r>
      <w:r w:rsidRPr="001E46F5">
        <w:rPr>
          <w:lang w:val="en-US"/>
        </w:rPr>
        <w:t xml:space="preserve">that the use of AMRD should not compromise the integrity of the GMDSS and the operations on AIS1 and AIS2 display and the VHF data </w:t>
      </w:r>
      <w:proofErr w:type="gramStart"/>
      <w:r w:rsidRPr="001E46F5">
        <w:rPr>
          <w:lang w:val="en-US"/>
        </w:rPr>
        <w:t>link;</w:t>
      </w:r>
      <w:proofErr w:type="gramEnd"/>
    </w:p>
    <w:p w14:paraId="31A86ADC" w14:textId="77777777" w:rsidR="001E7097" w:rsidRPr="001E46F5" w:rsidRDefault="001E7097" w:rsidP="00EE2963">
      <w:pPr>
        <w:rPr>
          <w:iCs/>
          <w:szCs w:val="24"/>
          <w:lang w:val="en-US"/>
        </w:rPr>
      </w:pPr>
      <w:r w:rsidRPr="001E46F5">
        <w:rPr>
          <w:i/>
          <w:szCs w:val="24"/>
          <w:lang w:val="en-US"/>
        </w:rPr>
        <w:t>b)</w:t>
      </w:r>
      <w:r w:rsidRPr="001E46F5">
        <w:rPr>
          <w:i/>
          <w:szCs w:val="24"/>
          <w:lang w:val="en-US"/>
        </w:rPr>
        <w:tab/>
      </w:r>
      <w:r w:rsidRPr="001E46F5">
        <w:rPr>
          <w:iCs/>
          <w:szCs w:val="24"/>
          <w:lang w:val="en-US"/>
        </w:rPr>
        <w:t xml:space="preserve">that AMRD operate with maritime radio technology such as AIS </w:t>
      </w:r>
      <w:r w:rsidRPr="001E46F5">
        <w:rPr>
          <w:iCs/>
          <w:szCs w:val="24"/>
          <w:lang w:val="en-US" w:eastAsia="zh-CN"/>
        </w:rPr>
        <w:t>and</w:t>
      </w:r>
      <w:r w:rsidRPr="001E46F5">
        <w:rPr>
          <w:iCs/>
          <w:szCs w:val="24"/>
          <w:lang w:val="en-US"/>
        </w:rPr>
        <w:t xml:space="preserve"> digital selective calling (DSC),</w:t>
      </w:r>
    </w:p>
    <w:p w14:paraId="2518399D" w14:textId="77777777" w:rsidR="001E7097" w:rsidRPr="001E46F5" w:rsidRDefault="001E7097" w:rsidP="00EE2963">
      <w:pPr>
        <w:pStyle w:val="Call"/>
        <w:rPr>
          <w:lang w:val="en-US"/>
        </w:rPr>
      </w:pPr>
      <w:r w:rsidRPr="001E46F5">
        <w:rPr>
          <w:lang w:val="en-US"/>
        </w:rPr>
        <w:t>recommends</w:t>
      </w:r>
    </w:p>
    <w:p w14:paraId="2D66FEA6" w14:textId="77777777" w:rsidR="001E7097" w:rsidRPr="001E46F5" w:rsidRDefault="001E7097" w:rsidP="00EE2963">
      <w:pPr>
        <w:rPr>
          <w:lang w:val="en-US"/>
        </w:rPr>
      </w:pPr>
      <w:r w:rsidRPr="001E46F5">
        <w:rPr>
          <w:b/>
          <w:lang w:val="en-US" w:eastAsia="zh-CN"/>
        </w:rPr>
        <w:t>1</w:t>
      </w:r>
      <w:r w:rsidRPr="001E46F5">
        <w:rPr>
          <w:lang w:val="en-US" w:eastAsia="zh-CN"/>
        </w:rPr>
        <w:tab/>
      </w:r>
      <w:r w:rsidRPr="001E46F5">
        <w:rPr>
          <w:lang w:val="en-US"/>
        </w:rPr>
        <w:t xml:space="preserve">that </w:t>
      </w:r>
      <w:r w:rsidRPr="001E46F5">
        <w:rPr>
          <w:bCs/>
          <w:lang w:val="en-US"/>
        </w:rPr>
        <w:t xml:space="preserve">the </w:t>
      </w:r>
      <w:r w:rsidRPr="001E46F5">
        <w:rPr>
          <w:lang w:val="en-US"/>
        </w:rPr>
        <w:t>technical and operational characteristics of AMRD Group A should be in accordance with the most recent version of Recommendation ITU-R M.1371 or ITU-R M.</w:t>
      </w:r>
      <w:proofErr w:type="gramStart"/>
      <w:r w:rsidRPr="001E46F5">
        <w:rPr>
          <w:lang w:val="en-US"/>
        </w:rPr>
        <w:t>493;</w:t>
      </w:r>
      <w:proofErr w:type="gramEnd"/>
    </w:p>
    <w:p w14:paraId="6343EC23" w14:textId="77777777" w:rsidR="001E7097" w:rsidRPr="001E46F5" w:rsidRDefault="001E7097" w:rsidP="00EE2963">
      <w:pPr>
        <w:rPr>
          <w:lang w:val="en-US"/>
        </w:rPr>
      </w:pPr>
      <w:r w:rsidRPr="001E46F5">
        <w:rPr>
          <w:b/>
          <w:bCs/>
          <w:lang w:val="en-US"/>
        </w:rPr>
        <w:t>2</w:t>
      </w:r>
      <w:r w:rsidRPr="001E46F5">
        <w:rPr>
          <w:lang w:val="en-US"/>
        </w:rPr>
        <w:tab/>
        <w:t xml:space="preserve">that the technical and operational characteristics of AMRD Group B using AIS technology should be in accordance with Annex </w:t>
      </w:r>
      <w:proofErr w:type="gramStart"/>
      <w:r w:rsidRPr="001E46F5">
        <w:rPr>
          <w:lang w:val="en-US"/>
        </w:rPr>
        <w:t>2;</w:t>
      </w:r>
      <w:proofErr w:type="gramEnd"/>
    </w:p>
    <w:p w14:paraId="3FC6DFA5" w14:textId="77777777" w:rsidR="001E7097" w:rsidRPr="001E46F5" w:rsidRDefault="001E7097" w:rsidP="00EE2963">
      <w:pPr>
        <w:rPr>
          <w:lang w:val="en-US" w:eastAsia="zh-CN"/>
        </w:rPr>
      </w:pPr>
      <w:r w:rsidRPr="001E46F5">
        <w:rPr>
          <w:b/>
          <w:lang w:val="en-US" w:eastAsia="zh-CN"/>
        </w:rPr>
        <w:t>3</w:t>
      </w:r>
      <w:r w:rsidRPr="001E46F5">
        <w:rPr>
          <w:lang w:val="en-US" w:eastAsia="zh-CN"/>
        </w:rPr>
        <w:tab/>
        <w:t>that the technical and operational characteristics of AMRD Group B using other than AIS technology should be in accordance with Annex 3.</w:t>
      </w:r>
    </w:p>
    <w:p w14:paraId="4B7E8A1E" w14:textId="77777777" w:rsidR="001E7097" w:rsidRPr="001E46F5" w:rsidRDefault="001E7097" w:rsidP="00EE2963">
      <w:pPr>
        <w:rPr>
          <w:lang w:val="en-US" w:eastAsia="zh-CN"/>
        </w:rPr>
      </w:pPr>
    </w:p>
    <w:p w14:paraId="50857E2F" w14:textId="77777777" w:rsidR="001E7097" w:rsidRPr="001E46F5" w:rsidRDefault="001E7097" w:rsidP="00EE2963">
      <w:pPr>
        <w:rPr>
          <w:lang w:val="en-US" w:eastAsia="zh-CN"/>
        </w:rPr>
      </w:pPr>
    </w:p>
    <w:p w14:paraId="2C46B062" w14:textId="77777777" w:rsidR="001E7097" w:rsidRPr="001E46F5" w:rsidRDefault="001E7097" w:rsidP="006F7D30">
      <w:pPr>
        <w:pStyle w:val="AnnexNoTitle"/>
        <w:rPr>
          <w:lang w:val="en-US"/>
        </w:rPr>
      </w:pPr>
      <w:r w:rsidRPr="001E46F5">
        <w:rPr>
          <w:lang w:val="en-US"/>
        </w:rPr>
        <w:t>Annex 1</w:t>
      </w:r>
      <w:r w:rsidRPr="001E46F5">
        <w:rPr>
          <w:lang w:val="en-US"/>
        </w:rPr>
        <w:br/>
      </w:r>
      <w:r w:rsidRPr="001E46F5">
        <w:rPr>
          <w:lang w:val="en-US"/>
        </w:rPr>
        <w:br/>
        <w:t>Categorization of autonomous maritime radio devices</w:t>
      </w:r>
    </w:p>
    <w:p w14:paraId="2EE97B3D" w14:textId="77777777" w:rsidR="001E7097" w:rsidRPr="001E46F5" w:rsidRDefault="001E7097" w:rsidP="00EE2963">
      <w:pPr>
        <w:pStyle w:val="Normalaftertitle"/>
        <w:rPr>
          <w:lang w:val="en-US"/>
        </w:rPr>
      </w:pPr>
      <w:r w:rsidRPr="001E46F5">
        <w:rPr>
          <w:lang w:val="en-US"/>
        </w:rPr>
        <w:t xml:space="preserve">An AMRD is a mobile </w:t>
      </w:r>
      <w:proofErr w:type="gramStart"/>
      <w:r w:rsidRPr="001E46F5">
        <w:rPr>
          <w:lang w:val="en-US"/>
        </w:rPr>
        <w:t>station;</w:t>
      </w:r>
      <w:proofErr w:type="gramEnd"/>
      <w:r w:rsidRPr="001E46F5">
        <w:rPr>
          <w:lang w:val="en-US"/>
        </w:rPr>
        <w:t xml:space="preserve"> operating at sea and transmitting independently of a ship station or a coast station. Two groups of AMRD are identified:</w:t>
      </w:r>
    </w:p>
    <w:p w14:paraId="4E29B29E" w14:textId="77777777" w:rsidR="001E7097" w:rsidRPr="001E46F5" w:rsidRDefault="001E7097" w:rsidP="006F7D30">
      <w:pPr>
        <w:rPr>
          <w:lang w:val="en-US"/>
        </w:rPr>
      </w:pPr>
      <w:r w:rsidRPr="001E46F5">
        <w:rPr>
          <w:lang w:val="en-US"/>
        </w:rPr>
        <w:t>Group A</w:t>
      </w:r>
      <w:r w:rsidRPr="001E46F5">
        <w:rPr>
          <w:lang w:val="en-US"/>
        </w:rPr>
        <w:tab/>
        <w:t>AMRD that enhance the safety of navigation,</w:t>
      </w:r>
    </w:p>
    <w:p w14:paraId="30B640F9" w14:textId="77777777" w:rsidR="001E7097" w:rsidRPr="001E46F5" w:rsidRDefault="001E7097" w:rsidP="006F7D30">
      <w:pPr>
        <w:ind w:left="1191" w:hanging="1191"/>
        <w:rPr>
          <w:iCs/>
          <w:lang w:val="en-US" w:eastAsia="zh-CN"/>
        </w:rPr>
      </w:pPr>
      <w:r w:rsidRPr="001E46F5">
        <w:rPr>
          <w:lang w:val="en-US"/>
        </w:rPr>
        <w:t>Group B</w:t>
      </w:r>
      <w:r w:rsidRPr="001E46F5">
        <w:rPr>
          <w:lang w:val="en-US"/>
        </w:rPr>
        <w:tab/>
        <w:t>AMRD that do not enhance the safety of navigation (AMRD which deliver signals or information which do not concern the navigation of the vessel or do not complement vessel traffic safety in waterways).</w:t>
      </w:r>
    </w:p>
    <w:p w14:paraId="5AE767AC" w14:textId="77777777" w:rsidR="001E7097" w:rsidRPr="001E46F5" w:rsidRDefault="001E7097" w:rsidP="00EE2963">
      <w:pPr>
        <w:rPr>
          <w:lang w:val="en-US"/>
        </w:rPr>
      </w:pPr>
      <w:r w:rsidRPr="001E46F5">
        <w:rPr>
          <w:lang w:val="en-US"/>
        </w:rPr>
        <w:t>The term ‘enhance safety of navigation’ is derived from the International Convention for the Safety of Life at Sea (SOLAS), as amended by IMO. Within SOLAS, Chapter V is titled “Safety of navigation” and contains the relevant IMO regulations. Consequently, the criterion for distinguishing AMRD Group A from AMRD Group B is their influence on the safety of navigation. Any signal or information originated by an AMRD that reaches the navigator, can impact the navigation of the vessel. This includes AIS (signals which may be shown on radar and navigational displays) and VHF (channel 70 and working channels). The navigator decides how to act on this information. This information may enhance the safety of navigation. However, signals or information which do not concern the navigation of a vessel can distract or mislead the navigator and degrade the safety of navigation.</w:t>
      </w:r>
    </w:p>
    <w:p w14:paraId="7A811BCE" w14:textId="77777777" w:rsidR="001E7097" w:rsidRPr="001E46F5" w:rsidRDefault="001E7097" w:rsidP="00EE2963">
      <w:pPr>
        <w:rPr>
          <w:iCs/>
          <w:lang w:val="en-US"/>
        </w:rPr>
      </w:pPr>
      <w:r w:rsidRPr="001E46F5">
        <w:rPr>
          <w:iCs/>
          <w:lang w:val="en-US"/>
        </w:rPr>
        <w:t>AMRD that enhance the safety of navigation should be subject to IMO SOLAS regulations for the presentation of information to the navigators on board vessels.</w:t>
      </w:r>
    </w:p>
    <w:p w14:paraId="4614A45F" w14:textId="77777777" w:rsidR="001E7097" w:rsidRPr="001E46F5" w:rsidRDefault="001E7097" w:rsidP="00EE2963">
      <w:pPr>
        <w:rPr>
          <w:iCs/>
          <w:lang w:val="en-US" w:eastAsia="zh-CN"/>
        </w:rPr>
      </w:pPr>
      <w:r w:rsidRPr="001E46F5">
        <w:rPr>
          <w:iCs/>
          <w:lang w:val="en-US" w:eastAsia="zh-CN"/>
        </w:rPr>
        <w:t>IMO is the responsible organization for the designation of AMRD Group A. AMRD Group A consists of man overboard-AIS class M and Mobile aids to navigation.</w:t>
      </w:r>
    </w:p>
    <w:p w14:paraId="20F2B824" w14:textId="77777777" w:rsidR="001E7097" w:rsidRPr="001E46F5" w:rsidRDefault="001E7097" w:rsidP="00EE2963">
      <w:pPr>
        <w:rPr>
          <w:iCs/>
          <w:lang w:val="en-US" w:eastAsia="zh-CN"/>
        </w:rPr>
      </w:pPr>
    </w:p>
    <w:p w14:paraId="1A8EF893" w14:textId="77777777" w:rsidR="001E7097" w:rsidRPr="001E46F5" w:rsidRDefault="001E7097" w:rsidP="00EE2963">
      <w:pPr>
        <w:rPr>
          <w:iCs/>
          <w:lang w:val="en-US" w:eastAsia="zh-CN"/>
        </w:rPr>
      </w:pPr>
    </w:p>
    <w:p w14:paraId="79E2DB6B" w14:textId="77777777" w:rsidR="001E7097" w:rsidRPr="001E46F5" w:rsidRDefault="001E7097" w:rsidP="006F7D30">
      <w:pPr>
        <w:pStyle w:val="AnnexNoTitle"/>
        <w:rPr>
          <w:lang w:val="en-US"/>
        </w:rPr>
      </w:pPr>
      <w:r w:rsidRPr="001E46F5">
        <w:rPr>
          <w:lang w:val="en-US"/>
        </w:rPr>
        <w:t>Annex 2</w:t>
      </w:r>
      <w:r w:rsidRPr="001E46F5">
        <w:rPr>
          <w:lang w:val="en-US"/>
        </w:rPr>
        <w:br/>
      </w:r>
      <w:r w:rsidRPr="001E46F5">
        <w:rPr>
          <w:lang w:val="en-US"/>
        </w:rPr>
        <w:br/>
        <w:t xml:space="preserve">Technical and operational characteristics of group B autonomous maritime radio devices using automatic identification system </w:t>
      </w:r>
      <w:proofErr w:type="gramStart"/>
      <w:r w:rsidRPr="001E46F5">
        <w:rPr>
          <w:lang w:val="en-US"/>
        </w:rPr>
        <w:t>technology</w:t>
      </w:r>
      <w:proofErr w:type="gramEnd"/>
    </w:p>
    <w:p w14:paraId="0F0884AC" w14:textId="77777777" w:rsidR="001E7097" w:rsidRPr="001E46F5" w:rsidRDefault="001E7097" w:rsidP="00EE2963">
      <w:pPr>
        <w:pStyle w:val="Heading2"/>
        <w:rPr>
          <w:lang w:val="en-US"/>
        </w:rPr>
      </w:pPr>
      <w:del w:id="14" w:author="USA Editor 2021" w:date="2021-02-03T14:12:00Z">
        <w:r w:rsidRPr="001E46F5" w:rsidDel="00297C96">
          <w:rPr>
            <w:lang w:val="en-US"/>
          </w:rPr>
          <w:delText>A2.</w:delText>
        </w:r>
      </w:del>
      <w:r w:rsidRPr="001E46F5">
        <w:rPr>
          <w:lang w:val="en-US"/>
        </w:rPr>
        <w:t>1</w:t>
      </w:r>
      <w:r w:rsidRPr="001E46F5">
        <w:rPr>
          <w:lang w:val="en-US"/>
        </w:rPr>
        <w:tab/>
        <w:t>Introduction</w:t>
      </w:r>
    </w:p>
    <w:p w14:paraId="54D66412" w14:textId="77777777" w:rsidR="001E7097" w:rsidRPr="001E46F5" w:rsidRDefault="001E7097" w:rsidP="00EE2963">
      <w:pPr>
        <w:rPr>
          <w:iCs/>
          <w:spacing w:val="-2"/>
          <w:lang w:val="en-US"/>
        </w:rPr>
      </w:pPr>
      <w:r w:rsidRPr="001E46F5">
        <w:rPr>
          <w:spacing w:val="-2"/>
          <w:lang w:val="en-US"/>
        </w:rPr>
        <w:t>AMRD Group B are mobile stations operating at sea</w:t>
      </w:r>
      <w:r w:rsidRPr="001E46F5">
        <w:rPr>
          <w:spacing w:val="-2"/>
          <w:lang w:val="en-US" w:eastAsia="zh-CN"/>
        </w:rPr>
        <w:t>,</w:t>
      </w:r>
      <w:r w:rsidRPr="001E46F5">
        <w:rPr>
          <w:spacing w:val="-2"/>
          <w:lang w:val="en-US"/>
        </w:rPr>
        <w:t xml:space="preserve"> transmitting independently of a ship station or a coast station. These AMRD Group B do not enhance the safety of navigation and they deliver signals or information which are not relevant for the navigator of general shipping. To avoid confusion or an overload of information on the bridge of a vessel AMRD Group B should not be permitted to use the designated frequencies for DSC and AIS 1 and AIS 2. Consequently, signals and information originated by AMRD Group B </w:t>
      </w:r>
      <w:del w:id="15" w:author="USA Editor 2021" w:date="2021-02-03T13:52:00Z">
        <w:r w:rsidRPr="001E46F5" w:rsidDel="00BD16B1">
          <w:rPr>
            <w:spacing w:val="-2"/>
            <w:lang w:val="en-US"/>
          </w:rPr>
          <w:delText>will</w:delText>
        </w:r>
      </w:del>
      <w:ins w:id="16" w:author="USA Editor 2021" w:date="2021-02-03T13:52:00Z">
        <w:r w:rsidRPr="001E46F5">
          <w:rPr>
            <w:spacing w:val="-2"/>
            <w:lang w:val="en-US"/>
          </w:rPr>
          <w:t>may</w:t>
        </w:r>
      </w:ins>
      <w:r w:rsidRPr="001E46F5">
        <w:rPr>
          <w:spacing w:val="-2"/>
          <w:lang w:val="en-US"/>
        </w:rPr>
        <w:t xml:space="preserve"> not </w:t>
      </w:r>
      <w:ins w:id="17" w:author="USA Editor 2021" w:date="2021-03-04T10:22:00Z">
        <w:r w:rsidRPr="006C1735">
          <w:rPr>
            <w:spacing w:val="-2"/>
            <w:lang w:val="en-US"/>
          </w:rPr>
          <w:t>always in eve</w:t>
        </w:r>
      </w:ins>
      <w:ins w:id="18" w:author="USA Editor 2021" w:date="2021-03-04T10:23:00Z">
        <w:r w:rsidRPr="006C1735">
          <w:rPr>
            <w:spacing w:val="-2"/>
            <w:lang w:val="en-US"/>
          </w:rPr>
          <w:t>ry instance</w:t>
        </w:r>
        <w:r>
          <w:rPr>
            <w:spacing w:val="-2"/>
            <w:lang w:val="en-US"/>
          </w:rPr>
          <w:t xml:space="preserve"> </w:t>
        </w:r>
      </w:ins>
      <w:r w:rsidRPr="001E46F5">
        <w:rPr>
          <w:spacing w:val="-2"/>
          <w:lang w:val="en-US"/>
        </w:rPr>
        <w:t xml:space="preserve">be </w:t>
      </w:r>
      <w:del w:id="19" w:author="USA Editor 2021" w:date="2021-02-03T13:52:00Z">
        <w:r w:rsidRPr="001E46F5" w:rsidDel="00BD16B1">
          <w:rPr>
            <w:spacing w:val="-2"/>
            <w:lang w:val="en-US"/>
          </w:rPr>
          <w:delText>indicated</w:delText>
        </w:r>
      </w:del>
      <w:ins w:id="20" w:author="USA Editor 2021" w:date="2021-02-03T13:52:00Z">
        <w:r w:rsidRPr="001E46F5">
          <w:rPr>
            <w:spacing w:val="-2"/>
            <w:lang w:val="en-US"/>
          </w:rPr>
          <w:t>supported</w:t>
        </w:r>
      </w:ins>
      <w:r w:rsidRPr="001E46F5">
        <w:rPr>
          <w:spacing w:val="-2"/>
          <w:lang w:val="en-US"/>
        </w:rPr>
        <w:t xml:space="preserve"> on DSC, Radar, </w:t>
      </w:r>
      <w:r w:rsidRPr="001E46F5">
        <w:rPr>
          <w:lang w:val="en-US" w:eastAsia="zh-CN"/>
        </w:rPr>
        <w:t>Electronic chart display and information system</w:t>
      </w:r>
      <w:r w:rsidRPr="001E46F5">
        <w:rPr>
          <w:spacing w:val="-2"/>
          <w:lang w:val="en-US"/>
        </w:rPr>
        <w:t xml:space="preserve"> or AIS</w:t>
      </w:r>
      <w:r w:rsidRPr="001E46F5">
        <w:rPr>
          <w:iCs/>
          <w:spacing w:val="-2"/>
          <w:lang w:val="en-US"/>
        </w:rPr>
        <w:t>.</w:t>
      </w:r>
      <w:ins w:id="21" w:author="USA Editor 2021" w:date="2021-02-03T13:53:00Z">
        <w:r w:rsidRPr="001E46F5">
          <w:rPr>
            <w:iCs/>
            <w:spacing w:val="-2"/>
            <w:lang w:val="en-US"/>
          </w:rPr>
          <w:t xml:space="preserve"> </w:t>
        </w:r>
        <w:r w:rsidRPr="001E46F5">
          <w:rPr>
            <w:spacing w:val="-2"/>
            <w:lang w:val="en-US"/>
          </w:rPr>
          <w:t>For systems that do, this information should be easily disabled by the user</w:t>
        </w:r>
        <w:r w:rsidRPr="001E46F5">
          <w:rPr>
            <w:iCs/>
            <w:spacing w:val="-2"/>
            <w:lang w:val="en-US"/>
          </w:rPr>
          <w:t>.</w:t>
        </w:r>
      </w:ins>
    </w:p>
    <w:p w14:paraId="3FC9D91C" w14:textId="77777777" w:rsidR="001E7097" w:rsidRPr="001E46F5" w:rsidRDefault="001E7097" w:rsidP="00EE2963">
      <w:pPr>
        <w:pStyle w:val="Heading2"/>
        <w:rPr>
          <w:lang w:val="en-US"/>
        </w:rPr>
      </w:pPr>
      <w:del w:id="22" w:author="USA Editor 2021" w:date="2021-02-03T14:22:00Z">
        <w:r w:rsidRPr="001E46F5" w:rsidDel="00E225C4">
          <w:rPr>
            <w:lang w:val="en-US"/>
          </w:rPr>
          <w:delText>A2.</w:delText>
        </w:r>
      </w:del>
      <w:r w:rsidRPr="001E46F5">
        <w:rPr>
          <w:lang w:val="en-US"/>
        </w:rPr>
        <w:t>2</w:t>
      </w:r>
      <w:r w:rsidRPr="001E46F5">
        <w:rPr>
          <w:lang w:val="en-US"/>
        </w:rPr>
        <w:tab/>
        <w:t xml:space="preserve">Technical characteristics of group B autonomous maritime radio devices using automatic identification system </w:t>
      </w:r>
      <w:proofErr w:type="gramStart"/>
      <w:r w:rsidRPr="001E46F5">
        <w:rPr>
          <w:lang w:val="en-US"/>
        </w:rPr>
        <w:t>technology</w:t>
      </w:r>
      <w:proofErr w:type="gramEnd"/>
    </w:p>
    <w:p w14:paraId="3D9AE775" w14:textId="77777777" w:rsidR="001E7097" w:rsidRPr="00184CF5" w:rsidRDefault="001E7097" w:rsidP="00EE2963">
      <w:pPr>
        <w:pStyle w:val="enumlev1"/>
        <w:keepNext/>
        <w:rPr>
          <w:lang w:val="en-US"/>
        </w:rPr>
      </w:pPr>
      <w:r w:rsidRPr="00184CF5">
        <w:rPr>
          <w:lang w:val="en-US"/>
        </w:rPr>
        <w:t>a)</w:t>
      </w:r>
      <w:r w:rsidRPr="00184CF5">
        <w:rPr>
          <w:lang w:val="en-US"/>
        </w:rPr>
        <w:tab/>
        <w:t xml:space="preserve">The transmitter </w:t>
      </w:r>
      <w:proofErr w:type="spellStart"/>
      <w:r w:rsidRPr="00184CF5">
        <w:rPr>
          <w:lang w:val="en-US"/>
        </w:rPr>
        <w:t>e.i.r.p</w:t>
      </w:r>
      <w:proofErr w:type="spellEnd"/>
      <w:r w:rsidRPr="00184CF5">
        <w:rPr>
          <w:lang w:val="en-US"/>
        </w:rPr>
        <w:t>. should be limited to 100 </w:t>
      </w:r>
      <w:proofErr w:type="spellStart"/>
      <w:r w:rsidRPr="00184CF5">
        <w:rPr>
          <w:lang w:val="en-US"/>
        </w:rPr>
        <w:t>mW</w:t>
      </w:r>
      <w:proofErr w:type="spellEnd"/>
      <w:r w:rsidRPr="00184CF5">
        <w:rPr>
          <w:lang w:val="en-US"/>
        </w:rPr>
        <w:t>.</w:t>
      </w:r>
    </w:p>
    <w:p w14:paraId="7AAE36A3" w14:textId="77777777" w:rsidR="001E7097" w:rsidRPr="001E46F5" w:rsidRDefault="001E7097" w:rsidP="00EE2963">
      <w:pPr>
        <w:pStyle w:val="enumlev1"/>
        <w:rPr>
          <w:lang w:val="en-US"/>
        </w:rPr>
      </w:pPr>
      <w:r w:rsidRPr="001E46F5">
        <w:rPr>
          <w:lang w:val="en-US"/>
        </w:rPr>
        <w:t>b)</w:t>
      </w:r>
      <w:r w:rsidRPr="001E46F5">
        <w:rPr>
          <w:lang w:val="en-US"/>
        </w:rPr>
        <w:tab/>
        <w:t xml:space="preserve">These devices operate on a non-interference basis, </w:t>
      </w:r>
      <w:proofErr w:type="gramStart"/>
      <w:r w:rsidRPr="001E46F5">
        <w:rPr>
          <w:lang w:val="en-US"/>
        </w:rPr>
        <w:t>i.e.</w:t>
      </w:r>
      <w:proofErr w:type="gramEnd"/>
      <w:r w:rsidRPr="001E46F5">
        <w:rPr>
          <w:lang w:val="en-US"/>
        </w:rPr>
        <w:t xml:space="preserve"> they should not interfere with nor claim protection from other existing services.</w:t>
      </w:r>
    </w:p>
    <w:p w14:paraId="087301D4" w14:textId="77777777" w:rsidR="001E7097" w:rsidRPr="00184CF5" w:rsidRDefault="001E7097" w:rsidP="00EE2963">
      <w:pPr>
        <w:pStyle w:val="enumlev1"/>
        <w:rPr>
          <w:lang w:val="en-US"/>
        </w:rPr>
      </w:pPr>
      <w:r w:rsidRPr="00184CF5">
        <w:rPr>
          <w:lang w:val="en-US"/>
        </w:rPr>
        <w:t>c)</w:t>
      </w:r>
      <w:r w:rsidRPr="00184CF5">
        <w:rPr>
          <w:lang w:val="en-US"/>
        </w:rPr>
        <w:tab/>
        <w:t xml:space="preserve">These devices operate on </w:t>
      </w:r>
      <w:del w:id="23" w:author="USA Editor 2021" w:date="2021-02-03T13:53:00Z">
        <w:r w:rsidRPr="00184CF5" w:rsidDel="00BD16B1">
          <w:rPr>
            <w:lang w:val="en-US"/>
          </w:rPr>
          <w:delText xml:space="preserve">one 25 kHz </w:delText>
        </w:r>
      </w:del>
      <w:r w:rsidRPr="00184CF5">
        <w:rPr>
          <w:lang w:val="en-US"/>
        </w:rPr>
        <w:t>channel</w:t>
      </w:r>
      <w:ins w:id="24" w:author="USA Editor 2021" w:date="2021-02-03T13:53:00Z">
        <w:r w:rsidRPr="00184CF5">
          <w:rPr>
            <w:lang w:val="en-US"/>
          </w:rPr>
          <w:t xml:space="preserve"> 2006 (160.9 MHz)</w:t>
        </w:r>
      </w:ins>
      <w:r w:rsidRPr="00184CF5">
        <w:rPr>
          <w:lang w:val="en-US"/>
        </w:rPr>
        <w:t>.</w:t>
      </w:r>
    </w:p>
    <w:p w14:paraId="3F19EA2C" w14:textId="77777777" w:rsidR="001E7097" w:rsidRPr="001E46F5" w:rsidRDefault="001E7097" w:rsidP="00EE2963">
      <w:pPr>
        <w:pStyle w:val="enumlev1"/>
        <w:rPr>
          <w:lang w:val="en-US"/>
        </w:rPr>
      </w:pPr>
      <w:r w:rsidRPr="001E46F5">
        <w:rPr>
          <w:lang w:val="en-US"/>
        </w:rPr>
        <w:t>d)</w:t>
      </w:r>
      <w:r w:rsidRPr="001E46F5">
        <w:rPr>
          <w:lang w:val="en-US"/>
        </w:rPr>
        <w:tab/>
        <w:t>These devices should have an integrated antenna. The height of the antenna should not exceed 1 m above the surface of the sea.</w:t>
      </w:r>
    </w:p>
    <w:p w14:paraId="603970C0" w14:textId="77777777" w:rsidR="001E7097" w:rsidRPr="001E46F5" w:rsidRDefault="001E7097" w:rsidP="00EE2963">
      <w:pPr>
        <w:pStyle w:val="enumlev1"/>
        <w:ind w:left="0" w:firstLine="0"/>
        <w:rPr>
          <w:lang w:val="en-US"/>
        </w:rPr>
      </w:pPr>
      <w:r w:rsidRPr="001E46F5">
        <w:rPr>
          <w:lang w:val="en-US"/>
        </w:rPr>
        <w:t>e)</w:t>
      </w:r>
      <w:r w:rsidRPr="001E46F5">
        <w:rPr>
          <w:lang w:val="en-US"/>
        </w:rPr>
        <w:tab/>
        <w:t>These devices should have a protected external power switch and transmit indicator.</w:t>
      </w:r>
    </w:p>
    <w:p w14:paraId="16A75CA1" w14:textId="77777777" w:rsidR="001E7097" w:rsidRPr="001E46F5" w:rsidRDefault="001E7097" w:rsidP="00EE2963">
      <w:pPr>
        <w:pStyle w:val="enumlev1"/>
        <w:ind w:left="0" w:firstLine="0"/>
        <w:rPr>
          <w:ins w:id="25" w:author="USA Editor 2021" w:date="2021-02-03T14:08:00Z"/>
          <w:lang w:val="en-US"/>
        </w:rPr>
      </w:pPr>
    </w:p>
    <w:p w14:paraId="2D994F07" w14:textId="77777777" w:rsidR="001E7097" w:rsidRPr="00071D4E" w:rsidRDefault="001E7097" w:rsidP="00297C96">
      <w:pPr>
        <w:pStyle w:val="Heading1"/>
        <w:rPr>
          <w:ins w:id="26" w:author="USA Editor 2021" w:date="2021-02-03T14:08:00Z"/>
          <w:lang w:val="en-US"/>
        </w:rPr>
      </w:pPr>
      <w:ins w:id="27" w:author="USA Editor 2021" w:date="2021-02-05T14:02:00Z">
        <w:r>
          <w:rPr>
            <w:lang w:val="en-US"/>
          </w:rPr>
          <w:t>3</w:t>
        </w:r>
      </w:ins>
      <w:ins w:id="28" w:author="USA Editor 2021" w:date="2021-02-03T14:08:00Z">
        <w:r w:rsidRPr="001E46F5">
          <w:rPr>
            <w:lang w:val="en-US"/>
          </w:rPr>
          <w:tab/>
        </w:r>
      </w:ins>
      <w:ins w:id="29" w:author="USA Editor 2021" w:date="2021-02-04T14:12:00Z">
        <w:r w:rsidRPr="001E46F5">
          <w:rPr>
            <w:lang w:val="en-US"/>
          </w:rPr>
          <w:t xml:space="preserve">Burst </w:t>
        </w:r>
        <w:r w:rsidRPr="00F70DF2">
          <w:rPr>
            <w:lang w:val="en-US"/>
          </w:rPr>
          <w:t>tra</w:t>
        </w:r>
        <w:r w:rsidRPr="0039475A">
          <w:rPr>
            <w:lang w:val="en-US"/>
          </w:rPr>
          <w:t>ns</w:t>
        </w:r>
        <w:r w:rsidRPr="00184CF5">
          <w:rPr>
            <w:lang w:val="en-US"/>
          </w:rPr>
          <w:t>mission</w:t>
        </w:r>
        <w:r w:rsidRPr="00071D4E">
          <w:rPr>
            <w:lang w:val="en-US"/>
          </w:rPr>
          <w:t xml:space="preserve"> r</w:t>
        </w:r>
      </w:ins>
      <w:ins w:id="30" w:author="USA Editor 2021" w:date="2021-02-03T14:08:00Z">
        <w:r w:rsidRPr="00071D4E">
          <w:rPr>
            <w:lang w:val="en-US"/>
          </w:rPr>
          <w:t>equirements</w:t>
        </w:r>
      </w:ins>
    </w:p>
    <w:p w14:paraId="6D797E68" w14:textId="77777777" w:rsidR="001E7097" w:rsidRPr="001E46F5" w:rsidRDefault="001E7097" w:rsidP="00297C96">
      <w:pPr>
        <w:rPr>
          <w:ins w:id="31" w:author="USA Editor 2021" w:date="2021-02-03T14:08:00Z"/>
          <w:lang w:val="en-US"/>
        </w:rPr>
      </w:pPr>
      <w:ins w:id="32" w:author="USA Editor 2021" w:date="2021-02-03T14:08:00Z">
        <w:r w:rsidRPr="001E46F5">
          <w:rPr>
            <w:lang w:val="en-US"/>
          </w:rPr>
          <w:t xml:space="preserve">This Annex specifies how data should be formatted and transmitted for units that have </w:t>
        </w:r>
      </w:ins>
      <w:ins w:id="33" w:author="USA Editor 2021" w:date="2021-02-16T12:48:00Z">
        <w:r>
          <w:rPr>
            <w:lang w:val="en-US"/>
          </w:rPr>
          <w:t xml:space="preserve">a </w:t>
        </w:r>
      </w:ins>
      <w:ins w:id="34" w:author="USA Editor 2021" w:date="2021-02-03T14:08:00Z">
        <w:r w:rsidRPr="001E46F5">
          <w:rPr>
            <w:lang w:val="en-US"/>
          </w:rPr>
          <w:t xml:space="preserve">limited range. Burst transmission </w:t>
        </w:r>
        <w:proofErr w:type="spellStart"/>
        <w:r w:rsidRPr="001E46F5">
          <w:rPr>
            <w:lang w:val="en-US"/>
          </w:rPr>
          <w:t>behaviour</w:t>
        </w:r>
        <w:proofErr w:type="spellEnd"/>
        <w:r w:rsidRPr="001E46F5">
          <w:rPr>
            <w:lang w:val="en-US"/>
          </w:rPr>
          <w:t xml:space="preserve"> will increase the probability of reception and is required for units </w:t>
        </w:r>
      </w:ins>
      <w:ins w:id="35" w:author="USA Editor 2021" w:date="2021-02-16T12:48:00Z">
        <w:r>
          <w:rPr>
            <w:lang w:val="en-US"/>
          </w:rPr>
          <w:t>that</w:t>
        </w:r>
      </w:ins>
      <w:ins w:id="36" w:author="USA Editor 2021" w:date="2021-02-04T13:02:00Z">
        <w:r w:rsidRPr="001E46F5">
          <w:rPr>
            <w:lang w:val="en-US"/>
          </w:rPr>
          <w:t xml:space="preserve"> operate on the surface of the sea transmitting at low</w:t>
        </w:r>
      </w:ins>
      <w:ins w:id="37" w:author="USA Editor 2021" w:date="2021-02-04T13:03:00Z">
        <w:r w:rsidRPr="001E46F5">
          <w:rPr>
            <w:lang w:val="en-US"/>
          </w:rPr>
          <w:t xml:space="preserve"> power levels.</w:t>
        </w:r>
      </w:ins>
    </w:p>
    <w:p w14:paraId="68F344D4" w14:textId="572FE0E8" w:rsidR="001E7097" w:rsidRPr="001E46F5" w:rsidRDefault="001E7097" w:rsidP="00297C96">
      <w:pPr>
        <w:rPr>
          <w:ins w:id="38" w:author="USA Editor 2021" w:date="2021-02-03T14:08:00Z"/>
          <w:lang w:val="en-US"/>
        </w:rPr>
      </w:pPr>
      <w:ins w:id="39" w:author="USA Editor 2021" w:date="2021-02-03T14:08:00Z">
        <w:r w:rsidRPr="001E46F5">
          <w:rPr>
            <w:lang w:val="en-US"/>
          </w:rPr>
          <w:t xml:space="preserve">Burst </w:t>
        </w:r>
        <w:proofErr w:type="spellStart"/>
        <w:r w:rsidRPr="001E46F5">
          <w:rPr>
            <w:lang w:val="en-US"/>
          </w:rPr>
          <w:t>behaviour</w:t>
        </w:r>
        <w:proofErr w:type="spellEnd"/>
        <w:r w:rsidRPr="001E46F5">
          <w:rPr>
            <w:lang w:val="en-US"/>
          </w:rPr>
          <w:t xml:space="preserve"> conforms with </w:t>
        </w:r>
      </w:ins>
      <w:ins w:id="40" w:author="USA Editor 2021" w:date="2021-02-04T13:03:00Z">
        <w:r w:rsidRPr="001E46F5">
          <w:rPr>
            <w:lang w:val="en-US"/>
          </w:rPr>
          <w:t>ITU-R M.1371</w:t>
        </w:r>
      </w:ins>
      <w:r>
        <w:rPr>
          <w:lang w:val="en-US"/>
        </w:rPr>
        <w:t xml:space="preserve"> </w:t>
      </w:r>
      <w:ins w:id="41" w:author="USA Editor 2021" w:date="2021-03-18T16:49:00Z">
        <w:r w:rsidR="007A036D" w:rsidRPr="006C1735">
          <w:rPr>
            <w:lang w:val="en-US"/>
          </w:rPr>
          <w:t>Annex 9 “Requirements for stations using burst transmissions”</w:t>
        </w:r>
        <w:r w:rsidR="007A036D" w:rsidRPr="00AA47D9">
          <w:rPr>
            <w:lang w:val="en-US"/>
          </w:rPr>
          <w:t xml:space="preserve"> </w:t>
        </w:r>
      </w:ins>
      <w:ins w:id="42" w:author="USA Editor 2021" w:date="2021-03-04T10:47:00Z">
        <w:r w:rsidRPr="001E46F5">
          <w:rPr>
            <w:lang w:val="en-US"/>
          </w:rPr>
          <w:t>with</w:t>
        </w:r>
      </w:ins>
      <w:ins w:id="43" w:author="USA Editor 2021" w:date="2021-02-03T14:08:00Z">
        <w:r w:rsidRPr="001E46F5">
          <w:rPr>
            <w:lang w:val="en-US"/>
          </w:rPr>
          <w:t xml:space="preserve"> the minor modifications in the following sections:</w:t>
        </w:r>
      </w:ins>
    </w:p>
    <w:p w14:paraId="57A46C54" w14:textId="77777777" w:rsidR="001E7097" w:rsidRPr="001E46F5" w:rsidRDefault="001E7097" w:rsidP="00297C96">
      <w:pPr>
        <w:pStyle w:val="enumlev1"/>
        <w:rPr>
          <w:ins w:id="44" w:author="USA Editor 2021" w:date="2021-02-03T14:08:00Z"/>
          <w:lang w:val="en-US"/>
        </w:rPr>
      </w:pPr>
      <w:ins w:id="45" w:author="USA Editor 2021" w:date="2021-02-03T14:08:00Z">
        <w:r w:rsidRPr="001E46F5">
          <w:rPr>
            <w:lang w:val="en-US"/>
          </w:rPr>
          <w:t>–</w:t>
        </w:r>
        <w:r w:rsidRPr="001E46F5">
          <w:rPr>
            <w:lang w:val="en-US"/>
          </w:rPr>
          <w:tab/>
        </w:r>
      </w:ins>
      <w:ins w:id="46" w:author="USA Editor 2021" w:date="2021-02-16T13:03:00Z">
        <w:r>
          <w:rPr>
            <w:lang w:val="en-US"/>
          </w:rPr>
          <w:t xml:space="preserve">General </w:t>
        </w:r>
      </w:ins>
      <w:ins w:id="47" w:author="USA Editor 2021" w:date="2021-02-03T14:08:00Z">
        <w:r w:rsidRPr="001E46F5">
          <w:rPr>
            <w:lang w:val="en-US"/>
          </w:rPr>
          <w:t>characteristics.</w:t>
        </w:r>
      </w:ins>
    </w:p>
    <w:p w14:paraId="59DCC142" w14:textId="77777777" w:rsidR="001E7097" w:rsidRPr="001E46F5" w:rsidRDefault="001E7097" w:rsidP="00297C96">
      <w:pPr>
        <w:pStyle w:val="enumlev1"/>
        <w:rPr>
          <w:ins w:id="48" w:author="USA Editor 2021" w:date="2021-02-03T14:08:00Z"/>
          <w:lang w:val="en-US"/>
        </w:rPr>
      </w:pPr>
      <w:ins w:id="49" w:author="USA Editor 2021" w:date="2021-02-03T14:08:00Z">
        <w:r w:rsidRPr="001E46F5">
          <w:rPr>
            <w:lang w:val="en-US"/>
          </w:rPr>
          <w:t>–</w:t>
        </w:r>
        <w:r w:rsidRPr="001E46F5">
          <w:rPr>
            <w:lang w:val="en-US"/>
          </w:rPr>
          <w:tab/>
        </w:r>
      </w:ins>
      <w:ins w:id="50" w:author="USA Editor 2021" w:date="2021-02-16T13:03:00Z">
        <w:r w:rsidRPr="001E46F5">
          <w:rPr>
            <w:lang w:val="en-US"/>
          </w:rPr>
          <w:t xml:space="preserve">Transmitter </w:t>
        </w:r>
        <w:r w:rsidRPr="00E21634">
          <w:rPr>
            <w:lang w:val="en-US"/>
          </w:rPr>
          <w:t>characteristics</w:t>
        </w:r>
      </w:ins>
      <w:ins w:id="51" w:author="USA Editor 2021" w:date="2021-02-03T14:08:00Z">
        <w:r w:rsidRPr="001E46F5">
          <w:rPr>
            <w:lang w:val="en-US"/>
          </w:rPr>
          <w:t>.</w:t>
        </w:r>
      </w:ins>
    </w:p>
    <w:p w14:paraId="04EEECA7" w14:textId="77777777" w:rsidR="001E7097" w:rsidRPr="001E46F5" w:rsidRDefault="001E7097" w:rsidP="00297C96">
      <w:pPr>
        <w:pStyle w:val="enumlev1"/>
        <w:rPr>
          <w:ins w:id="52" w:author="USA Editor 2021" w:date="2021-02-03T14:08:00Z"/>
          <w:lang w:val="en-US"/>
        </w:rPr>
      </w:pPr>
      <w:ins w:id="53" w:author="USA Editor 2021" w:date="2021-02-03T14:08:00Z">
        <w:r w:rsidRPr="001E46F5">
          <w:rPr>
            <w:lang w:val="en-US"/>
          </w:rPr>
          <w:t>–</w:t>
        </w:r>
        <w:r w:rsidRPr="001E46F5">
          <w:rPr>
            <w:lang w:val="en-US"/>
          </w:rPr>
          <w:tab/>
          <w:t>Synchronization accuracy.</w:t>
        </w:r>
      </w:ins>
    </w:p>
    <w:p w14:paraId="5CF976D1" w14:textId="77777777" w:rsidR="001E7097" w:rsidRPr="001E46F5" w:rsidRDefault="001E7097" w:rsidP="00297C96">
      <w:pPr>
        <w:pStyle w:val="enumlev1"/>
        <w:rPr>
          <w:ins w:id="54" w:author="USA Editor 2021" w:date="2021-02-03T14:08:00Z"/>
          <w:lang w:val="en-US"/>
        </w:rPr>
      </w:pPr>
      <w:ins w:id="55" w:author="USA Editor 2021" w:date="2021-02-03T14:08:00Z">
        <w:r w:rsidRPr="001E46F5">
          <w:rPr>
            <w:lang w:val="en-US"/>
          </w:rPr>
          <w:t>–</w:t>
        </w:r>
        <w:r w:rsidRPr="001E46F5">
          <w:rPr>
            <w:lang w:val="en-US"/>
          </w:rPr>
          <w:tab/>
          <w:t>Channel access scheme.</w:t>
        </w:r>
      </w:ins>
    </w:p>
    <w:p w14:paraId="695019F2" w14:textId="77777777" w:rsidR="001E7097" w:rsidRPr="001E46F5" w:rsidRDefault="001E7097" w:rsidP="00297C96">
      <w:pPr>
        <w:pStyle w:val="enumlev1"/>
        <w:rPr>
          <w:ins w:id="56" w:author="USA Editor 2021" w:date="2021-02-03T14:08:00Z"/>
          <w:lang w:val="en-US"/>
        </w:rPr>
      </w:pPr>
      <w:ins w:id="57" w:author="USA Editor 2021" w:date="2021-02-03T14:08:00Z">
        <w:r w:rsidRPr="001E46F5">
          <w:rPr>
            <w:lang w:val="en-US"/>
          </w:rPr>
          <w:t>–</w:t>
        </w:r>
        <w:r w:rsidRPr="001E46F5">
          <w:rPr>
            <w:lang w:val="en-US"/>
          </w:rPr>
          <w:tab/>
          <w:t>User ID (Unique identifier).</w:t>
        </w:r>
      </w:ins>
    </w:p>
    <w:p w14:paraId="410059F1" w14:textId="77777777" w:rsidR="001E7097" w:rsidRPr="00184CF5" w:rsidRDefault="001E7097" w:rsidP="00297C96">
      <w:pPr>
        <w:pStyle w:val="Heading1"/>
        <w:rPr>
          <w:ins w:id="58" w:author="USA Editor 2021" w:date="2021-02-03T14:08:00Z"/>
          <w:lang w:val="en-US"/>
        </w:rPr>
      </w:pPr>
      <w:ins w:id="59" w:author="USA Editor 2021" w:date="2021-02-05T14:02:00Z">
        <w:r>
          <w:rPr>
            <w:lang w:val="en-US"/>
          </w:rPr>
          <w:t>4</w:t>
        </w:r>
      </w:ins>
      <w:ins w:id="60" w:author="USA Editor 2021" w:date="2021-02-03T14:08:00Z">
        <w:r w:rsidRPr="00184CF5">
          <w:rPr>
            <w:lang w:val="en-US"/>
          </w:rPr>
          <w:tab/>
        </w:r>
      </w:ins>
      <w:ins w:id="61" w:author="USA Editor 2021" w:date="2021-02-16T13:01:00Z">
        <w:r>
          <w:rPr>
            <w:lang w:val="en-US"/>
          </w:rPr>
          <w:t>Ge</w:t>
        </w:r>
      </w:ins>
      <w:ins w:id="62" w:author="USA Editor 2021" w:date="2021-02-16T13:02:00Z">
        <w:r>
          <w:rPr>
            <w:lang w:val="en-US"/>
          </w:rPr>
          <w:t xml:space="preserve">neral </w:t>
        </w:r>
      </w:ins>
      <w:ins w:id="63" w:author="USA Editor 2021" w:date="2021-02-03T14:08:00Z">
        <w:r w:rsidRPr="00184CF5">
          <w:rPr>
            <w:lang w:val="en-US"/>
          </w:rPr>
          <w:t>characteristics</w:t>
        </w:r>
      </w:ins>
    </w:p>
    <w:p w14:paraId="45874426" w14:textId="77777777" w:rsidR="001E7097" w:rsidRPr="00184CF5" w:rsidRDefault="001E7097" w:rsidP="00297C96">
      <w:pPr>
        <w:pStyle w:val="TableNo"/>
        <w:rPr>
          <w:ins w:id="64" w:author="USA Editor 2021" w:date="2021-02-03T14:08:00Z"/>
          <w:lang w:val="en-US"/>
        </w:rPr>
      </w:pPr>
      <w:bookmarkStart w:id="65" w:name="_Toc177555960"/>
      <w:ins w:id="66" w:author="USA Editor 2021" w:date="2021-02-03T14:08:00Z">
        <w:r w:rsidRPr="00184CF5">
          <w:rPr>
            <w:lang w:val="en-US"/>
          </w:rPr>
          <w:t xml:space="preserve">TABLE </w:t>
        </w:r>
      </w:ins>
      <w:ins w:id="67" w:author="USA Editor 2021" w:date="2021-02-05T14:02:00Z">
        <w:r>
          <w:rPr>
            <w:lang w:val="en-US"/>
          </w:rPr>
          <w:t>1</w:t>
        </w:r>
      </w:ins>
    </w:p>
    <w:p w14:paraId="714E3839" w14:textId="77777777" w:rsidR="001E7097" w:rsidRPr="001E46F5" w:rsidRDefault="001E7097" w:rsidP="00297C96">
      <w:pPr>
        <w:pStyle w:val="Tabletitle"/>
        <w:rPr>
          <w:ins w:id="68" w:author="USA Editor 2021" w:date="2021-02-03T14:08:00Z"/>
          <w:lang w:val="en-US"/>
        </w:rPr>
      </w:pPr>
      <w:ins w:id="69" w:author="USA Editor 2021" w:date="2021-02-03T14:08:00Z">
        <w:r w:rsidRPr="00071D4E">
          <w:rPr>
            <w:lang w:val="en-US"/>
          </w:rPr>
          <w:t xml:space="preserve">Required parameter </w:t>
        </w:r>
        <w:proofErr w:type="gramStart"/>
        <w:r w:rsidRPr="00071D4E">
          <w:rPr>
            <w:lang w:val="en-US"/>
          </w:rPr>
          <w:t>settings</w:t>
        </w:r>
        <w:bookmarkEnd w:id="65"/>
        <w:proofErr w:type="gramEnd"/>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969"/>
        <w:gridCol w:w="3969"/>
      </w:tblGrid>
      <w:tr w:rsidR="001E7097" w:rsidRPr="001E46F5" w14:paraId="18EC3D9F" w14:textId="77777777" w:rsidTr="0039475A">
        <w:trPr>
          <w:tblHeader/>
          <w:jc w:val="center"/>
          <w:ins w:id="70" w:author="USA Editor 2021" w:date="2021-02-03T14:08:00Z"/>
        </w:trPr>
        <w:tc>
          <w:tcPr>
            <w:tcW w:w="3969" w:type="dxa"/>
          </w:tcPr>
          <w:p w14:paraId="60CFDB6A" w14:textId="77777777" w:rsidR="001E7097" w:rsidRPr="001E46F5" w:rsidRDefault="001E7097" w:rsidP="0039475A">
            <w:pPr>
              <w:pStyle w:val="Tablehead"/>
              <w:rPr>
                <w:ins w:id="71" w:author="USA Editor 2021" w:date="2021-02-03T14:08:00Z"/>
                <w:lang w:val="en-US"/>
              </w:rPr>
            </w:pPr>
            <w:ins w:id="72" w:author="USA Editor 2021" w:date="2021-02-03T14:08:00Z">
              <w:r w:rsidRPr="001E46F5">
                <w:rPr>
                  <w:lang w:val="en-US"/>
                </w:rPr>
                <w:t>Parameter name</w:t>
              </w:r>
            </w:ins>
          </w:p>
        </w:tc>
        <w:tc>
          <w:tcPr>
            <w:tcW w:w="3969" w:type="dxa"/>
          </w:tcPr>
          <w:p w14:paraId="21216353" w14:textId="77777777" w:rsidR="001E7097" w:rsidRPr="001E46F5" w:rsidRDefault="001E7097" w:rsidP="0039475A">
            <w:pPr>
              <w:pStyle w:val="Tablehead"/>
              <w:rPr>
                <w:ins w:id="73" w:author="USA Editor 2021" w:date="2021-02-03T14:08:00Z"/>
                <w:lang w:val="en-US"/>
              </w:rPr>
            </w:pPr>
            <w:ins w:id="74" w:author="USA Editor 2021" w:date="2021-02-03T14:08:00Z">
              <w:r w:rsidRPr="001E46F5">
                <w:rPr>
                  <w:lang w:val="en-US"/>
                </w:rPr>
                <w:t>Setting</w:t>
              </w:r>
            </w:ins>
          </w:p>
        </w:tc>
      </w:tr>
      <w:tr w:rsidR="001E7097" w:rsidRPr="001E46F5" w14:paraId="4A80D770" w14:textId="77777777" w:rsidTr="0039475A">
        <w:trPr>
          <w:jc w:val="center"/>
          <w:ins w:id="75" w:author="USA Editor 2021" w:date="2021-02-03T14:08:00Z"/>
        </w:trPr>
        <w:tc>
          <w:tcPr>
            <w:tcW w:w="3969" w:type="dxa"/>
          </w:tcPr>
          <w:p w14:paraId="3A04C7C4" w14:textId="77777777" w:rsidR="001E7097" w:rsidRPr="001E46F5" w:rsidRDefault="001E7097" w:rsidP="0039475A">
            <w:pPr>
              <w:pStyle w:val="Tabletext"/>
              <w:jc w:val="left"/>
              <w:rPr>
                <w:ins w:id="76" w:author="USA Editor 2021" w:date="2021-02-03T14:08:00Z"/>
                <w:lang w:val="en-US"/>
              </w:rPr>
            </w:pPr>
            <w:ins w:id="77" w:author="USA Editor 2021" w:date="2021-02-03T14:08:00Z">
              <w:r w:rsidRPr="001E46F5">
                <w:rPr>
                  <w:lang w:val="en-US"/>
                </w:rPr>
                <w:t xml:space="preserve">Channel </w:t>
              </w:r>
            </w:ins>
            <w:ins w:id="78" w:author="USA Editor 2021" w:date="2021-02-04T14:00:00Z">
              <w:r w:rsidRPr="001E46F5">
                <w:rPr>
                  <w:lang w:val="en-US"/>
                </w:rPr>
                <w:t>(2</w:t>
              </w:r>
            </w:ins>
            <w:ins w:id="79" w:author="USA Editor 2021" w:date="2021-02-04T14:01:00Z">
              <w:r w:rsidRPr="001E46F5">
                <w:rPr>
                  <w:lang w:val="en-US"/>
                </w:rPr>
                <w:t>006)</w:t>
              </w:r>
            </w:ins>
          </w:p>
        </w:tc>
        <w:tc>
          <w:tcPr>
            <w:tcW w:w="3969" w:type="dxa"/>
          </w:tcPr>
          <w:p w14:paraId="64707D39" w14:textId="77777777" w:rsidR="001E7097" w:rsidRPr="001E46F5" w:rsidRDefault="001E7097" w:rsidP="0039475A">
            <w:pPr>
              <w:pStyle w:val="Tabletext"/>
              <w:rPr>
                <w:ins w:id="80" w:author="USA Editor 2021" w:date="2021-02-03T14:08:00Z"/>
                <w:lang w:val="en-US"/>
              </w:rPr>
            </w:pPr>
            <w:ins w:id="81" w:author="USA Editor 2021" w:date="2021-02-03T14:08:00Z">
              <w:r w:rsidRPr="001E46F5">
                <w:rPr>
                  <w:lang w:val="en-US"/>
                </w:rPr>
                <w:t>16</w:t>
              </w:r>
            </w:ins>
            <w:ins w:id="82" w:author="USA Editor 2021" w:date="2021-02-04T14:01:00Z">
              <w:r w:rsidRPr="001E46F5">
                <w:rPr>
                  <w:lang w:val="en-US"/>
                </w:rPr>
                <w:t>0</w:t>
              </w:r>
            </w:ins>
            <w:ins w:id="83" w:author="USA Editor 2021" w:date="2021-02-03T14:08:00Z">
              <w:r w:rsidRPr="001E46F5">
                <w:rPr>
                  <w:lang w:val="en-US"/>
                </w:rPr>
                <w:t>.9</w:t>
              </w:r>
            </w:ins>
            <w:ins w:id="84" w:author="USA Editor 2021" w:date="2021-02-04T14:01:00Z">
              <w:r w:rsidRPr="001E46F5">
                <w:rPr>
                  <w:lang w:val="en-US"/>
                </w:rPr>
                <w:t>00</w:t>
              </w:r>
            </w:ins>
            <w:ins w:id="85" w:author="USA Editor 2021" w:date="2021-02-03T14:08:00Z">
              <w:r w:rsidRPr="001E46F5">
                <w:rPr>
                  <w:lang w:val="en-US"/>
                </w:rPr>
                <w:t xml:space="preserve"> MHz</w:t>
              </w:r>
            </w:ins>
          </w:p>
        </w:tc>
      </w:tr>
      <w:tr w:rsidR="001E7097" w:rsidRPr="001E46F5" w14:paraId="1903FA1A" w14:textId="77777777" w:rsidTr="0039475A">
        <w:trPr>
          <w:jc w:val="center"/>
          <w:ins w:id="86" w:author="USA Editor 2021" w:date="2021-02-03T14:08:00Z"/>
        </w:trPr>
        <w:tc>
          <w:tcPr>
            <w:tcW w:w="3969" w:type="dxa"/>
          </w:tcPr>
          <w:p w14:paraId="4BD5B476" w14:textId="77777777" w:rsidR="001E7097" w:rsidRPr="001E46F5" w:rsidRDefault="001E7097" w:rsidP="0039475A">
            <w:pPr>
              <w:pStyle w:val="Tabletext"/>
              <w:jc w:val="left"/>
              <w:rPr>
                <w:ins w:id="87" w:author="USA Editor 2021" w:date="2021-02-03T14:08:00Z"/>
                <w:lang w:val="en-US"/>
              </w:rPr>
            </w:pPr>
            <w:ins w:id="88" w:author="USA Editor 2021" w:date="2021-02-03T14:08:00Z">
              <w:r w:rsidRPr="001E46F5">
                <w:rPr>
                  <w:lang w:val="en-US"/>
                </w:rPr>
                <w:t xml:space="preserve">Bit rate </w:t>
              </w:r>
            </w:ins>
          </w:p>
        </w:tc>
        <w:tc>
          <w:tcPr>
            <w:tcW w:w="3969" w:type="dxa"/>
          </w:tcPr>
          <w:p w14:paraId="6078E55D" w14:textId="77777777" w:rsidR="001E7097" w:rsidRPr="001E46F5" w:rsidRDefault="001E7097" w:rsidP="0039475A">
            <w:pPr>
              <w:pStyle w:val="Tabletext"/>
              <w:rPr>
                <w:ins w:id="89" w:author="USA Editor 2021" w:date="2021-02-03T14:08:00Z"/>
                <w:lang w:val="en-US"/>
              </w:rPr>
            </w:pPr>
            <w:ins w:id="90" w:author="USA Editor 2021" w:date="2021-02-03T14:08:00Z">
              <w:r w:rsidRPr="001E46F5">
                <w:rPr>
                  <w:lang w:val="en-US"/>
                </w:rPr>
                <w:t>9 600 bps</w:t>
              </w:r>
            </w:ins>
          </w:p>
        </w:tc>
      </w:tr>
      <w:tr w:rsidR="001E7097" w:rsidRPr="001E46F5" w14:paraId="69D7EF4E" w14:textId="77777777" w:rsidTr="0039475A">
        <w:trPr>
          <w:jc w:val="center"/>
          <w:ins w:id="91" w:author="USA Editor 2021" w:date="2021-02-03T14:08:00Z"/>
        </w:trPr>
        <w:tc>
          <w:tcPr>
            <w:tcW w:w="3969" w:type="dxa"/>
          </w:tcPr>
          <w:p w14:paraId="489E7EB4" w14:textId="77777777" w:rsidR="001E7097" w:rsidRPr="001E46F5" w:rsidRDefault="001E7097" w:rsidP="0039475A">
            <w:pPr>
              <w:pStyle w:val="Tabletext"/>
              <w:jc w:val="left"/>
              <w:rPr>
                <w:ins w:id="92" w:author="USA Editor 2021" w:date="2021-02-03T14:08:00Z"/>
                <w:lang w:val="en-US"/>
              </w:rPr>
            </w:pPr>
            <w:ins w:id="93" w:author="USA Editor 2021" w:date="2021-02-03T14:08:00Z">
              <w:r w:rsidRPr="001E46F5">
                <w:rPr>
                  <w:lang w:val="en-US"/>
                </w:rPr>
                <w:t xml:space="preserve">Training sequence </w:t>
              </w:r>
            </w:ins>
          </w:p>
        </w:tc>
        <w:tc>
          <w:tcPr>
            <w:tcW w:w="3969" w:type="dxa"/>
          </w:tcPr>
          <w:p w14:paraId="036F8F45" w14:textId="77777777" w:rsidR="001E7097" w:rsidRPr="001E46F5" w:rsidRDefault="001E7097" w:rsidP="0039475A">
            <w:pPr>
              <w:pStyle w:val="Tabletext"/>
              <w:rPr>
                <w:ins w:id="94" w:author="USA Editor 2021" w:date="2021-02-03T14:08:00Z"/>
                <w:lang w:val="en-US"/>
              </w:rPr>
            </w:pPr>
            <w:ins w:id="95" w:author="USA Editor 2021" w:date="2021-02-03T14:08:00Z">
              <w:r w:rsidRPr="001E46F5">
                <w:rPr>
                  <w:lang w:val="en-US"/>
                </w:rPr>
                <w:t>24 bits</w:t>
              </w:r>
            </w:ins>
          </w:p>
        </w:tc>
      </w:tr>
      <w:tr w:rsidR="001E7097" w:rsidRPr="001E46F5" w14:paraId="306740CA" w14:textId="77777777" w:rsidTr="0039475A">
        <w:trPr>
          <w:jc w:val="center"/>
          <w:ins w:id="96" w:author="USA Editor 2021" w:date="2021-02-03T14:08:00Z"/>
        </w:trPr>
        <w:tc>
          <w:tcPr>
            <w:tcW w:w="3969" w:type="dxa"/>
          </w:tcPr>
          <w:p w14:paraId="1C0467BE" w14:textId="77777777" w:rsidR="001E7097" w:rsidRPr="001E46F5" w:rsidRDefault="001E7097" w:rsidP="0039475A">
            <w:pPr>
              <w:pStyle w:val="Tabletext"/>
              <w:jc w:val="left"/>
              <w:rPr>
                <w:ins w:id="97" w:author="USA Editor 2021" w:date="2021-02-03T14:08:00Z"/>
                <w:lang w:val="en-US"/>
              </w:rPr>
            </w:pPr>
            <w:ins w:id="98" w:author="USA Editor 2021" w:date="2021-02-03T14:08:00Z">
              <w:r w:rsidRPr="001E46F5">
                <w:rPr>
                  <w:lang w:val="en-US"/>
                </w:rPr>
                <w:t>Transmitter settling time (transmit power within 20% of final value. Frequency stable to within ±1 kHz of final value). Tested at manufacturers declared transmit power</w:t>
              </w:r>
            </w:ins>
          </w:p>
        </w:tc>
        <w:tc>
          <w:tcPr>
            <w:tcW w:w="3969" w:type="dxa"/>
          </w:tcPr>
          <w:p w14:paraId="700CA6C8" w14:textId="77777777" w:rsidR="001E7097" w:rsidRPr="001E46F5" w:rsidRDefault="001E7097" w:rsidP="0039475A">
            <w:pPr>
              <w:pStyle w:val="Tabletext"/>
              <w:rPr>
                <w:ins w:id="99" w:author="USA Editor 2021" w:date="2021-02-03T14:08:00Z"/>
                <w:lang w:val="en-US"/>
              </w:rPr>
            </w:pPr>
            <w:ins w:id="100" w:author="USA Editor 2021" w:date="2021-02-03T14:08:00Z">
              <w:r w:rsidRPr="001E46F5">
                <w:rPr>
                  <w:lang w:val="en-US"/>
                </w:rPr>
                <w:sym w:font="Symbol" w:char="F0A3"/>
              </w:r>
              <w:r w:rsidRPr="001E46F5">
                <w:rPr>
                  <w:lang w:val="en-US"/>
                </w:rPr>
                <w:t xml:space="preserve"> 1.0 </w:t>
              </w:r>
              <w:proofErr w:type="spellStart"/>
              <w:r w:rsidRPr="001E46F5">
                <w:rPr>
                  <w:lang w:val="en-US"/>
                </w:rPr>
                <w:t>ms</w:t>
              </w:r>
              <w:proofErr w:type="spellEnd"/>
            </w:ins>
          </w:p>
        </w:tc>
      </w:tr>
      <w:tr w:rsidR="001E7097" w:rsidRPr="001E46F5" w14:paraId="0048F142" w14:textId="77777777" w:rsidTr="0039475A">
        <w:trPr>
          <w:jc w:val="center"/>
          <w:ins w:id="101" w:author="USA Editor 2021" w:date="2021-02-03T14:08:00Z"/>
        </w:trPr>
        <w:tc>
          <w:tcPr>
            <w:tcW w:w="3969" w:type="dxa"/>
          </w:tcPr>
          <w:p w14:paraId="042D6239" w14:textId="77777777" w:rsidR="001E7097" w:rsidRPr="001E46F5" w:rsidRDefault="001E7097" w:rsidP="0039475A">
            <w:pPr>
              <w:pStyle w:val="Tabletext"/>
              <w:jc w:val="left"/>
              <w:rPr>
                <w:ins w:id="102" w:author="USA Editor 2021" w:date="2021-02-03T14:08:00Z"/>
                <w:lang w:val="en-US"/>
              </w:rPr>
            </w:pPr>
            <w:ins w:id="103" w:author="USA Editor 2021" w:date="2021-02-03T14:08:00Z">
              <w:r w:rsidRPr="001E46F5">
                <w:rPr>
                  <w:lang w:val="en-US"/>
                </w:rPr>
                <w:t>Ramp down time</w:t>
              </w:r>
            </w:ins>
          </w:p>
        </w:tc>
        <w:tc>
          <w:tcPr>
            <w:tcW w:w="3969" w:type="dxa"/>
          </w:tcPr>
          <w:p w14:paraId="5C1DDA34" w14:textId="77777777" w:rsidR="001E7097" w:rsidRPr="001E46F5" w:rsidRDefault="001E7097" w:rsidP="0039475A">
            <w:pPr>
              <w:pStyle w:val="Tabletext"/>
              <w:rPr>
                <w:ins w:id="104" w:author="USA Editor 2021" w:date="2021-02-03T14:08:00Z"/>
                <w:lang w:val="en-US"/>
              </w:rPr>
            </w:pPr>
            <w:ins w:id="105" w:author="USA Editor 2021" w:date="2021-02-03T14:08:00Z">
              <w:r w:rsidRPr="001E46F5">
                <w:rPr>
                  <w:lang w:val="en-US"/>
                </w:rPr>
                <w:sym w:font="Symbol" w:char="F0A3"/>
              </w:r>
              <w:r w:rsidRPr="001E46F5">
                <w:rPr>
                  <w:lang w:val="en-US"/>
                </w:rPr>
                <w:t xml:space="preserve"> 832 µs</w:t>
              </w:r>
            </w:ins>
          </w:p>
        </w:tc>
      </w:tr>
      <w:tr w:rsidR="001E7097" w:rsidRPr="001E46F5" w14:paraId="0F037B69" w14:textId="77777777" w:rsidTr="0039475A">
        <w:trPr>
          <w:jc w:val="center"/>
          <w:ins w:id="106" w:author="USA Editor 2021" w:date="2021-02-03T14:08:00Z"/>
        </w:trPr>
        <w:tc>
          <w:tcPr>
            <w:tcW w:w="3969" w:type="dxa"/>
          </w:tcPr>
          <w:p w14:paraId="095C27D4" w14:textId="77777777" w:rsidR="001E7097" w:rsidRPr="001E46F5" w:rsidRDefault="001E7097" w:rsidP="0039475A">
            <w:pPr>
              <w:pStyle w:val="Tabletext"/>
              <w:jc w:val="left"/>
              <w:rPr>
                <w:ins w:id="107" w:author="USA Editor 2021" w:date="2021-02-03T14:08:00Z"/>
                <w:lang w:val="en-US"/>
              </w:rPr>
            </w:pPr>
            <w:ins w:id="108" w:author="USA Editor 2021" w:date="2021-02-03T14:08:00Z">
              <w:r w:rsidRPr="001E46F5">
                <w:rPr>
                  <w:lang w:val="en-US"/>
                </w:rPr>
                <w:t>Transmission duration</w:t>
              </w:r>
            </w:ins>
          </w:p>
        </w:tc>
        <w:tc>
          <w:tcPr>
            <w:tcW w:w="3969" w:type="dxa"/>
          </w:tcPr>
          <w:p w14:paraId="2F70A1FF" w14:textId="77777777" w:rsidR="001E7097" w:rsidRPr="001E46F5" w:rsidRDefault="001E7097" w:rsidP="0039475A">
            <w:pPr>
              <w:pStyle w:val="Tabletext"/>
              <w:rPr>
                <w:ins w:id="109" w:author="USA Editor 2021" w:date="2021-02-03T14:08:00Z"/>
                <w:lang w:val="en-US"/>
              </w:rPr>
            </w:pPr>
            <w:ins w:id="110" w:author="USA Editor 2021" w:date="2021-02-03T14:08:00Z">
              <w:r w:rsidRPr="001E46F5">
                <w:rPr>
                  <w:lang w:val="en-US"/>
                </w:rPr>
                <w:t xml:space="preserve">≤ 26.6 </w:t>
              </w:r>
              <w:proofErr w:type="spellStart"/>
              <w:r w:rsidRPr="001E46F5">
                <w:rPr>
                  <w:lang w:val="en-US"/>
                </w:rPr>
                <w:t>ms</w:t>
              </w:r>
              <w:proofErr w:type="spellEnd"/>
            </w:ins>
          </w:p>
        </w:tc>
      </w:tr>
      <w:tr w:rsidR="001E7097" w:rsidRPr="001E46F5" w14:paraId="5DDC1153" w14:textId="77777777" w:rsidTr="0039475A">
        <w:trPr>
          <w:jc w:val="center"/>
          <w:ins w:id="111" w:author="USA Editor 2021" w:date="2021-02-03T14:08:00Z"/>
        </w:trPr>
        <w:tc>
          <w:tcPr>
            <w:tcW w:w="3969" w:type="dxa"/>
          </w:tcPr>
          <w:p w14:paraId="13A23630" w14:textId="77777777" w:rsidR="001E7097" w:rsidRPr="001E46F5" w:rsidRDefault="001E7097" w:rsidP="0039475A">
            <w:pPr>
              <w:pStyle w:val="Tabletext"/>
              <w:jc w:val="left"/>
              <w:rPr>
                <w:ins w:id="112" w:author="USA Editor 2021" w:date="2021-02-03T14:08:00Z"/>
                <w:lang w:val="en-US"/>
              </w:rPr>
            </w:pPr>
            <w:ins w:id="113" w:author="USA Editor 2021" w:date="2021-02-03T14:08:00Z">
              <w:r w:rsidRPr="001E46F5">
                <w:rPr>
                  <w:lang w:val="en-US"/>
                </w:rPr>
                <w:t>Transmitter output power</w:t>
              </w:r>
            </w:ins>
          </w:p>
        </w:tc>
        <w:tc>
          <w:tcPr>
            <w:tcW w:w="3969" w:type="dxa"/>
          </w:tcPr>
          <w:p w14:paraId="510592C3" w14:textId="77777777" w:rsidR="001E7097" w:rsidRPr="001E46F5" w:rsidRDefault="001E7097" w:rsidP="0039475A">
            <w:pPr>
              <w:pStyle w:val="Tabletext"/>
              <w:rPr>
                <w:ins w:id="114" w:author="USA Editor 2021" w:date="2021-02-03T14:08:00Z"/>
                <w:lang w:val="en-US"/>
              </w:rPr>
            </w:pPr>
            <w:ins w:id="115" w:author="USA Editor 2021" w:date="2021-02-03T14:08:00Z">
              <w:r w:rsidRPr="001E46F5">
                <w:rPr>
                  <w:lang w:val="en-US"/>
                </w:rPr>
                <w:t xml:space="preserve">Nominal </w:t>
              </w:r>
            </w:ins>
            <w:ins w:id="116" w:author="USA Editor 2021" w:date="2021-02-04T14:07:00Z">
              <w:r w:rsidRPr="001E46F5">
                <w:rPr>
                  <w:lang w:val="en-US"/>
                </w:rPr>
                <w:t>100 </w:t>
              </w:r>
              <w:proofErr w:type="spellStart"/>
              <w:r w:rsidRPr="001E46F5">
                <w:rPr>
                  <w:lang w:val="en-US"/>
                </w:rPr>
                <w:t>mW</w:t>
              </w:r>
            </w:ins>
            <w:proofErr w:type="spellEnd"/>
            <w:ins w:id="117" w:author="USA Editor 2021" w:date="2021-02-05T12:33:00Z">
              <w:r>
                <w:rPr>
                  <w:lang w:val="en-US"/>
                </w:rPr>
                <w:t>/</w:t>
              </w:r>
              <w:r w:rsidRPr="00B21C8C">
                <w:rPr>
                  <w:lang w:val="en-US"/>
                </w:rPr>
                <w:t>20 dBm rms</w:t>
              </w:r>
            </w:ins>
            <w:ins w:id="118" w:author="USA Editor 2021" w:date="2021-02-04T14:07:00Z">
              <w:r w:rsidRPr="001E46F5">
                <w:rPr>
                  <w:lang w:val="en-US"/>
                </w:rPr>
                <w:t xml:space="preserve"> </w:t>
              </w:r>
              <w:proofErr w:type="spellStart"/>
              <w:r w:rsidRPr="001E46F5">
                <w:rPr>
                  <w:lang w:val="en-US"/>
                </w:rPr>
                <w:t>e.i.r.p</w:t>
              </w:r>
              <w:proofErr w:type="spellEnd"/>
              <w:r w:rsidRPr="001E46F5">
                <w:rPr>
                  <w:lang w:val="en-US"/>
                </w:rPr>
                <w:t>.</w:t>
              </w:r>
            </w:ins>
            <w:ins w:id="119" w:author="USA Editor 2021" w:date="2021-02-03T14:08:00Z">
              <w:r w:rsidRPr="001E46F5">
                <w:rPr>
                  <w:lang w:val="en-US"/>
                </w:rPr>
                <w:t xml:space="preserve"> </w:t>
              </w:r>
            </w:ins>
          </w:p>
        </w:tc>
      </w:tr>
    </w:tbl>
    <w:p w14:paraId="5E919470" w14:textId="77777777" w:rsidR="001E7097" w:rsidRPr="001E46F5" w:rsidRDefault="001E7097" w:rsidP="00297C96">
      <w:pPr>
        <w:pStyle w:val="Tablefin"/>
        <w:rPr>
          <w:ins w:id="120" w:author="USA Editor 2021" w:date="2021-02-03T14:08:00Z"/>
          <w:lang w:val="en-US"/>
        </w:rPr>
      </w:pPr>
    </w:p>
    <w:p w14:paraId="11F86D20" w14:textId="77777777" w:rsidR="001E7097" w:rsidRPr="001E46F5" w:rsidRDefault="001E7097" w:rsidP="00297C96">
      <w:pPr>
        <w:pStyle w:val="Tablefin"/>
        <w:rPr>
          <w:ins w:id="121" w:author="USA Editor 2021" w:date="2021-02-03T14:08:00Z"/>
          <w:lang w:val="en-US"/>
        </w:rPr>
      </w:pPr>
      <w:bookmarkStart w:id="122" w:name="_Ref193164276"/>
    </w:p>
    <w:p w14:paraId="027F0F57" w14:textId="77777777" w:rsidR="001E7097" w:rsidRPr="001E46F5" w:rsidRDefault="001E7097" w:rsidP="00184CF5">
      <w:pPr>
        <w:pStyle w:val="Heading1"/>
        <w:ind w:left="0" w:firstLine="0"/>
        <w:rPr>
          <w:ins w:id="123" w:author="USA Editor 2021" w:date="2021-02-03T14:08:00Z"/>
          <w:lang w:val="en-US"/>
        </w:rPr>
      </w:pPr>
      <w:ins w:id="124" w:author="USA Editor 2021" w:date="2021-02-05T14:04:00Z">
        <w:r>
          <w:rPr>
            <w:lang w:val="en-US"/>
          </w:rPr>
          <w:t>5</w:t>
        </w:r>
      </w:ins>
      <w:ins w:id="125" w:author="USA Editor 2021" w:date="2021-02-03T14:08:00Z">
        <w:r w:rsidRPr="001E46F5">
          <w:rPr>
            <w:lang w:val="en-US"/>
          </w:rPr>
          <w:tab/>
          <w:t xml:space="preserve">Transmitter </w:t>
        </w:r>
      </w:ins>
      <w:bookmarkEnd w:id="122"/>
      <w:ins w:id="126" w:author="USA Editor 2021" w:date="2021-02-16T13:03:00Z">
        <w:r w:rsidRPr="00E21634">
          <w:rPr>
            <w:lang w:val="en-US"/>
          </w:rPr>
          <w:t>characteristics</w:t>
        </w:r>
      </w:ins>
    </w:p>
    <w:p w14:paraId="5F7C1E3F" w14:textId="77777777" w:rsidR="001E7097" w:rsidRPr="001E46F5" w:rsidRDefault="001E7097" w:rsidP="00297C96">
      <w:pPr>
        <w:rPr>
          <w:ins w:id="127" w:author="USA Editor 2021" w:date="2021-02-03T14:08:00Z"/>
          <w:lang w:val="en-US"/>
        </w:rPr>
      </w:pPr>
      <w:ins w:id="128" w:author="USA Editor 2021" w:date="2021-02-03T14:08:00Z">
        <w:r w:rsidRPr="001E46F5">
          <w:rPr>
            <w:lang w:val="en-US"/>
          </w:rPr>
          <w:t xml:space="preserve">The technical characteristics as specified in Table </w:t>
        </w:r>
      </w:ins>
      <w:ins w:id="129" w:author="USA Editor 2021" w:date="2021-02-16T13:02:00Z">
        <w:r>
          <w:rPr>
            <w:lang w:val="en-US"/>
          </w:rPr>
          <w:t>2</w:t>
        </w:r>
      </w:ins>
      <w:ins w:id="130" w:author="USA Editor 2021" w:date="2021-02-03T14:08:00Z">
        <w:r w:rsidRPr="001E46F5">
          <w:rPr>
            <w:lang w:val="en-US"/>
          </w:rPr>
          <w:t xml:space="preserve"> should apply to the transmitter.</w:t>
        </w:r>
      </w:ins>
    </w:p>
    <w:p w14:paraId="37A14615" w14:textId="77777777" w:rsidR="001E7097" w:rsidRPr="001E46F5" w:rsidRDefault="001E7097" w:rsidP="00297C96">
      <w:pPr>
        <w:pStyle w:val="TableNo"/>
        <w:rPr>
          <w:ins w:id="131" w:author="USA Editor 2021" w:date="2021-02-03T14:08:00Z"/>
          <w:lang w:val="en-US"/>
        </w:rPr>
      </w:pPr>
      <w:bookmarkStart w:id="132" w:name="_Toc177555963"/>
      <w:bookmarkStart w:id="133" w:name="_Ref193168549"/>
      <w:bookmarkStart w:id="134" w:name="_Ref193168561"/>
      <w:ins w:id="135" w:author="USA Editor 2021" w:date="2021-02-03T14:08:00Z">
        <w:r w:rsidRPr="001E46F5">
          <w:rPr>
            <w:lang w:val="en-US"/>
          </w:rPr>
          <w:t xml:space="preserve">TABLE </w:t>
        </w:r>
      </w:ins>
      <w:ins w:id="136" w:author="USA Editor 2021" w:date="2021-02-16T13:02:00Z">
        <w:r>
          <w:rPr>
            <w:lang w:val="en-US"/>
          </w:rPr>
          <w:t>2</w:t>
        </w:r>
      </w:ins>
    </w:p>
    <w:p w14:paraId="410A7363" w14:textId="77777777" w:rsidR="001E7097" w:rsidRPr="001E46F5" w:rsidRDefault="001E7097" w:rsidP="00297C96">
      <w:pPr>
        <w:pStyle w:val="Tabletitle"/>
        <w:rPr>
          <w:ins w:id="137" w:author="USA Editor 2021" w:date="2021-02-03T14:08:00Z"/>
          <w:lang w:val="en-US"/>
        </w:rPr>
      </w:pPr>
      <w:ins w:id="138" w:author="USA Editor 2021" w:date="2021-02-03T14:08:00Z">
        <w:r w:rsidRPr="001E46F5">
          <w:rPr>
            <w:lang w:val="en-US"/>
          </w:rPr>
          <w:t>Minimum required transmitter characteristics</w:t>
        </w:r>
        <w:bookmarkEnd w:id="132"/>
        <w:bookmarkEnd w:id="133"/>
        <w:bookmarkEnd w:id="134"/>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670"/>
      </w:tblGrid>
      <w:tr w:rsidR="001E7097" w:rsidRPr="001E46F5" w14:paraId="1F5BDEF7" w14:textId="77777777" w:rsidTr="0039475A">
        <w:trPr>
          <w:tblHeader/>
          <w:jc w:val="center"/>
          <w:ins w:id="139" w:author="USA Editor 2021" w:date="2021-02-03T14:08:00Z"/>
        </w:trPr>
        <w:tc>
          <w:tcPr>
            <w:tcW w:w="3969" w:type="dxa"/>
          </w:tcPr>
          <w:p w14:paraId="48F97C0C" w14:textId="77777777" w:rsidR="001E7097" w:rsidRPr="001E46F5" w:rsidRDefault="001E7097" w:rsidP="0039475A">
            <w:pPr>
              <w:pStyle w:val="Tablehead"/>
              <w:rPr>
                <w:ins w:id="140" w:author="USA Editor 2021" w:date="2021-02-03T14:08:00Z"/>
                <w:sz w:val="20"/>
                <w:lang w:val="en-US"/>
              </w:rPr>
            </w:pPr>
            <w:ins w:id="141" w:author="USA Editor 2021" w:date="2021-02-03T14:08:00Z">
              <w:r w:rsidRPr="001E46F5">
                <w:rPr>
                  <w:sz w:val="20"/>
                  <w:lang w:val="en-US"/>
                </w:rPr>
                <w:t>Transmitter parameters</w:t>
              </w:r>
            </w:ins>
          </w:p>
        </w:tc>
        <w:tc>
          <w:tcPr>
            <w:tcW w:w="5670" w:type="dxa"/>
          </w:tcPr>
          <w:p w14:paraId="2618C575" w14:textId="77777777" w:rsidR="001E7097" w:rsidRPr="001E46F5" w:rsidRDefault="001E7097" w:rsidP="0039475A">
            <w:pPr>
              <w:pStyle w:val="Tablehead"/>
              <w:rPr>
                <w:ins w:id="142" w:author="USA Editor 2021" w:date="2021-02-03T14:08:00Z"/>
                <w:sz w:val="20"/>
                <w:lang w:val="en-US"/>
              </w:rPr>
            </w:pPr>
            <w:ins w:id="143" w:author="USA Editor 2021" w:date="2021-02-03T14:08:00Z">
              <w:r w:rsidRPr="001E46F5">
                <w:rPr>
                  <w:sz w:val="20"/>
                  <w:lang w:val="en-US"/>
                </w:rPr>
                <w:t>Requirements</w:t>
              </w:r>
            </w:ins>
          </w:p>
        </w:tc>
      </w:tr>
      <w:tr w:rsidR="001E7097" w:rsidRPr="001E46F5" w14:paraId="7988852A" w14:textId="77777777" w:rsidTr="0039475A">
        <w:trPr>
          <w:jc w:val="center"/>
          <w:ins w:id="144" w:author="USA Editor 2021" w:date="2021-02-03T14:08:00Z"/>
        </w:trPr>
        <w:tc>
          <w:tcPr>
            <w:tcW w:w="3969" w:type="dxa"/>
          </w:tcPr>
          <w:p w14:paraId="22856BD2" w14:textId="77777777" w:rsidR="001E7097" w:rsidRPr="001E46F5" w:rsidRDefault="001E7097" w:rsidP="0039475A">
            <w:pPr>
              <w:pStyle w:val="Tabletext"/>
              <w:jc w:val="left"/>
              <w:rPr>
                <w:ins w:id="145" w:author="USA Editor 2021" w:date="2021-02-03T14:08:00Z"/>
                <w:sz w:val="20"/>
                <w:lang w:val="en-US"/>
              </w:rPr>
            </w:pPr>
            <w:ins w:id="146" w:author="USA Editor 2021" w:date="2021-02-03T14:08:00Z">
              <w:r w:rsidRPr="001E46F5">
                <w:rPr>
                  <w:sz w:val="20"/>
                  <w:lang w:val="en-US"/>
                </w:rPr>
                <w:t xml:space="preserve">Carrier power </w:t>
              </w:r>
            </w:ins>
          </w:p>
        </w:tc>
        <w:tc>
          <w:tcPr>
            <w:tcW w:w="5670" w:type="dxa"/>
          </w:tcPr>
          <w:p w14:paraId="738612B4" w14:textId="77777777" w:rsidR="001E7097" w:rsidRPr="00184CF5" w:rsidRDefault="001E7097" w:rsidP="0039475A">
            <w:pPr>
              <w:pStyle w:val="Tabletext"/>
              <w:jc w:val="left"/>
              <w:rPr>
                <w:ins w:id="147" w:author="USA Editor 2021" w:date="2021-02-03T14:08:00Z"/>
                <w:sz w:val="20"/>
                <w:lang w:val="en-US"/>
              </w:rPr>
            </w:pPr>
            <w:ins w:id="148" w:author="USA Editor 2021" w:date="2021-02-04T14:37:00Z">
              <w:r w:rsidRPr="00184CF5">
                <w:rPr>
                  <w:sz w:val="20"/>
                  <w:lang w:val="en-US"/>
                </w:rPr>
                <w:t>Nominal 100 </w:t>
              </w:r>
              <w:proofErr w:type="spellStart"/>
              <w:r w:rsidRPr="00184CF5">
                <w:rPr>
                  <w:sz w:val="20"/>
                  <w:lang w:val="en-US"/>
                </w:rPr>
                <w:t>mW</w:t>
              </w:r>
            </w:ins>
            <w:proofErr w:type="spellEnd"/>
            <w:ins w:id="149" w:author="USA Editor 2021" w:date="2021-02-05T12:34:00Z">
              <w:r>
                <w:rPr>
                  <w:sz w:val="20"/>
                  <w:lang w:val="en-US"/>
                </w:rPr>
                <w:t>/</w:t>
              </w:r>
              <w:r w:rsidRPr="00B21C8C">
                <w:rPr>
                  <w:sz w:val="20"/>
                  <w:lang w:val="en-US"/>
                </w:rPr>
                <w:t>20 dBm rms</w:t>
              </w:r>
            </w:ins>
            <w:ins w:id="150" w:author="USA Editor 2021" w:date="2021-02-04T14:37:00Z">
              <w:r w:rsidRPr="00184CF5">
                <w:rPr>
                  <w:sz w:val="20"/>
                  <w:lang w:val="en-US"/>
                </w:rPr>
                <w:t xml:space="preserve"> </w:t>
              </w:r>
              <w:proofErr w:type="spellStart"/>
              <w:r w:rsidRPr="00184CF5">
                <w:rPr>
                  <w:sz w:val="20"/>
                  <w:lang w:val="en-US"/>
                </w:rPr>
                <w:t>e.i.r.p</w:t>
              </w:r>
              <w:proofErr w:type="spellEnd"/>
              <w:r w:rsidRPr="00184CF5">
                <w:rPr>
                  <w:sz w:val="20"/>
                  <w:lang w:val="en-US"/>
                </w:rPr>
                <w:t>.</w:t>
              </w:r>
            </w:ins>
            <w:ins w:id="151" w:author="USA Editor 2021" w:date="2021-02-04T14:51:00Z">
              <w:r>
                <w:rPr>
                  <w:sz w:val="20"/>
                  <w:lang w:val="en-US"/>
                </w:rPr>
                <w:t xml:space="preserve"> (measured over the burst duration)</w:t>
              </w:r>
            </w:ins>
          </w:p>
        </w:tc>
      </w:tr>
      <w:tr w:rsidR="001E7097" w:rsidRPr="001E46F5" w14:paraId="383401B3" w14:textId="77777777" w:rsidTr="0039475A">
        <w:trPr>
          <w:jc w:val="center"/>
          <w:ins w:id="152" w:author="USA Editor 2021" w:date="2021-02-03T14:08:00Z"/>
        </w:trPr>
        <w:tc>
          <w:tcPr>
            <w:tcW w:w="3969" w:type="dxa"/>
          </w:tcPr>
          <w:p w14:paraId="05698D2E" w14:textId="77777777" w:rsidR="001E7097" w:rsidRPr="00817104" w:rsidRDefault="001E7097" w:rsidP="0039475A">
            <w:pPr>
              <w:pStyle w:val="Tabletext"/>
              <w:jc w:val="left"/>
              <w:rPr>
                <w:ins w:id="153" w:author="USA Editor 2021" w:date="2021-02-03T14:08:00Z"/>
                <w:sz w:val="20"/>
                <w:lang w:val="en-US"/>
              </w:rPr>
            </w:pPr>
            <w:ins w:id="154" w:author="USA Editor 2021" w:date="2021-02-03T14:08:00Z">
              <w:r w:rsidRPr="00817104">
                <w:rPr>
                  <w:sz w:val="20"/>
                  <w:lang w:val="en-US"/>
                </w:rPr>
                <w:t>Carrier frequency error</w:t>
              </w:r>
            </w:ins>
          </w:p>
        </w:tc>
        <w:tc>
          <w:tcPr>
            <w:tcW w:w="5670" w:type="dxa"/>
          </w:tcPr>
          <w:p w14:paraId="3D59C6FF" w14:textId="77777777" w:rsidR="001E7097" w:rsidRPr="00817104" w:rsidRDefault="001E7097" w:rsidP="0039475A">
            <w:pPr>
              <w:pStyle w:val="Tabletext"/>
              <w:keepLines/>
              <w:tabs>
                <w:tab w:val="left" w:leader="dot" w:pos="7938"/>
                <w:tab w:val="center" w:pos="9526"/>
              </w:tabs>
              <w:ind w:left="567" w:hanging="567"/>
              <w:jc w:val="left"/>
              <w:rPr>
                <w:ins w:id="155" w:author="USA Editor 2021" w:date="2021-02-03T14:08:00Z"/>
                <w:sz w:val="20"/>
                <w:lang w:val="en-US"/>
              </w:rPr>
            </w:pPr>
            <w:ins w:id="156" w:author="USA Editor 2021" w:date="2021-02-03T14:08:00Z">
              <w:r w:rsidRPr="00817104">
                <w:rPr>
                  <w:sz w:val="20"/>
                  <w:lang w:val="en-US"/>
                </w:rPr>
                <w:sym w:font="Symbol" w:char="F0B1"/>
              </w:r>
              <w:r w:rsidRPr="00817104">
                <w:rPr>
                  <w:sz w:val="20"/>
                  <w:lang w:val="en-US"/>
                </w:rPr>
                <w:t>500 Hz (normal). ±1 000 Hz (extreme)</w:t>
              </w:r>
            </w:ins>
          </w:p>
        </w:tc>
      </w:tr>
      <w:tr w:rsidR="001E7097" w:rsidRPr="001E46F5" w14:paraId="125FFCB4" w14:textId="77777777" w:rsidTr="0039475A">
        <w:trPr>
          <w:jc w:val="center"/>
          <w:ins w:id="157" w:author="USA Editor 2021" w:date="2021-02-04T14:45:00Z"/>
        </w:trPr>
        <w:tc>
          <w:tcPr>
            <w:tcW w:w="3969" w:type="dxa"/>
          </w:tcPr>
          <w:p w14:paraId="3E31FA6E" w14:textId="77777777" w:rsidR="001E7097" w:rsidRPr="001E46F5" w:rsidRDefault="001E7097" w:rsidP="0039475A">
            <w:pPr>
              <w:pStyle w:val="Tabletext"/>
              <w:jc w:val="left"/>
              <w:rPr>
                <w:ins w:id="158" w:author="USA Editor 2021" w:date="2021-02-04T14:45:00Z"/>
                <w:sz w:val="20"/>
                <w:lang w:val="en-US"/>
              </w:rPr>
            </w:pPr>
            <w:ins w:id="159" w:author="USA Editor 2021" w:date="2021-02-04T14:46:00Z">
              <w:r>
                <w:rPr>
                  <w:sz w:val="20"/>
                  <w:lang w:val="en-US"/>
                </w:rPr>
                <w:t>Transmitter burst duration</w:t>
              </w:r>
            </w:ins>
          </w:p>
        </w:tc>
        <w:tc>
          <w:tcPr>
            <w:tcW w:w="5670" w:type="dxa"/>
          </w:tcPr>
          <w:p w14:paraId="1E6135F7" w14:textId="77777777" w:rsidR="001E7097" w:rsidRPr="001E46F5" w:rsidRDefault="001E7097" w:rsidP="0039475A">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160" w:author="USA Editor 2021" w:date="2021-02-04T14:45:00Z"/>
                <w:rFonts w:eastAsia="MS Mincho"/>
                <w:sz w:val="20"/>
                <w:lang w:val="en-US"/>
              </w:rPr>
            </w:pPr>
            <w:ins w:id="161" w:author="USA Editor 2021" w:date="2021-02-04T14:46:00Z">
              <w:r>
                <w:rPr>
                  <w:rFonts w:eastAsia="MS Mincho"/>
                  <w:sz w:val="20"/>
                  <w:lang w:val="en-US"/>
                </w:rPr>
                <w:t xml:space="preserve">&lt; 26.67 </w:t>
              </w:r>
              <w:proofErr w:type="spellStart"/>
              <w:r>
                <w:rPr>
                  <w:rFonts w:eastAsia="MS Mincho"/>
                  <w:sz w:val="20"/>
                  <w:lang w:val="en-US"/>
                </w:rPr>
                <w:t>ms</w:t>
              </w:r>
            </w:ins>
            <w:proofErr w:type="spellEnd"/>
          </w:p>
        </w:tc>
      </w:tr>
      <w:tr w:rsidR="001E7097" w:rsidRPr="001E46F5" w14:paraId="7B795875" w14:textId="77777777" w:rsidTr="0039475A">
        <w:trPr>
          <w:jc w:val="center"/>
          <w:ins w:id="162" w:author="USA Editor 2021" w:date="2021-02-03T14:08:00Z"/>
        </w:trPr>
        <w:tc>
          <w:tcPr>
            <w:tcW w:w="3969" w:type="dxa"/>
          </w:tcPr>
          <w:p w14:paraId="076E532C" w14:textId="77777777" w:rsidR="001E7097" w:rsidRPr="001E46F5" w:rsidRDefault="001E7097" w:rsidP="0039475A">
            <w:pPr>
              <w:pStyle w:val="Tabletext"/>
              <w:jc w:val="left"/>
              <w:rPr>
                <w:ins w:id="163" w:author="USA Editor 2021" w:date="2021-02-03T14:08:00Z"/>
                <w:sz w:val="20"/>
                <w:lang w:val="en-US"/>
              </w:rPr>
            </w:pPr>
            <w:ins w:id="164" w:author="USA Editor 2021" w:date="2021-02-03T14:08:00Z">
              <w:r w:rsidRPr="001E46F5">
                <w:rPr>
                  <w:sz w:val="20"/>
                  <w:lang w:val="en-US"/>
                </w:rPr>
                <w:t>Slotted modulation mask</w:t>
              </w:r>
            </w:ins>
          </w:p>
        </w:tc>
        <w:tc>
          <w:tcPr>
            <w:tcW w:w="5670" w:type="dxa"/>
          </w:tcPr>
          <w:p w14:paraId="2E7960EE" w14:textId="77777777" w:rsidR="001E7097" w:rsidRPr="001E46F5" w:rsidRDefault="001E7097" w:rsidP="0039475A">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165" w:author="USA Editor 2021" w:date="2021-02-03T14:08:00Z"/>
                <w:rFonts w:eastAsia="MS Mincho"/>
                <w:sz w:val="20"/>
                <w:lang w:val="en-US"/>
              </w:rPr>
            </w:pPr>
            <w:ins w:id="166" w:author="USA Editor 2021" w:date="2021-02-03T14:08:00Z">
              <w:r w:rsidRPr="001E46F5">
                <w:rPr>
                  <w:rFonts w:eastAsia="MS Mincho"/>
                  <w:sz w:val="20"/>
                  <w:lang w:val="en-US"/>
                </w:rPr>
                <w:t>∆</w:t>
              </w:r>
              <w:r w:rsidRPr="001E46F5">
                <w:rPr>
                  <w:rFonts w:eastAsia="MS Mincho"/>
                  <w:i/>
                  <w:iCs/>
                  <w:sz w:val="20"/>
                  <w:lang w:val="en-US"/>
                </w:rPr>
                <w:t>fc</w:t>
              </w:r>
              <w:r w:rsidRPr="001E46F5">
                <w:rPr>
                  <w:rFonts w:eastAsia="MS Mincho"/>
                  <w:sz w:val="20"/>
                  <w:lang w:val="en-US"/>
                </w:rPr>
                <w:t xml:space="preserve"> &lt; ±10 kHz: 0 </w:t>
              </w:r>
              <w:proofErr w:type="spellStart"/>
              <w:r w:rsidRPr="001E46F5">
                <w:rPr>
                  <w:rFonts w:eastAsia="MS Mincho"/>
                  <w:sz w:val="20"/>
                  <w:lang w:val="en-US"/>
                </w:rPr>
                <w:t>dBc</w:t>
              </w:r>
              <w:proofErr w:type="spellEnd"/>
            </w:ins>
          </w:p>
          <w:p w14:paraId="018848CE" w14:textId="77777777" w:rsidR="001E7097" w:rsidRPr="00817104" w:rsidRDefault="001E7097" w:rsidP="0039475A">
            <w:pPr>
              <w:tabs>
                <w:tab w:val="left" w:pos="720"/>
              </w:tabs>
              <w:overflowPunct/>
              <w:autoSpaceDE/>
              <w:adjustRightInd/>
              <w:spacing w:before="40" w:after="40"/>
              <w:rPr>
                <w:ins w:id="167" w:author="USA Editor 2021" w:date="2021-02-03T14:08:00Z"/>
                <w:rFonts w:eastAsia="MS Mincho"/>
                <w:sz w:val="20"/>
                <w:lang w:val="en-US"/>
              </w:rPr>
            </w:pPr>
            <w:ins w:id="168" w:author="USA Editor 2021" w:date="2021-02-03T14:08:00Z">
              <w:r w:rsidRPr="001E46F5">
                <w:rPr>
                  <w:rFonts w:eastAsia="MS Mincho"/>
                  <w:sz w:val="20"/>
                  <w:lang w:val="en-US"/>
                </w:rPr>
                <w:t xml:space="preserve">±10 kHz </w:t>
              </w:r>
              <w:r w:rsidRPr="00817104">
                <w:rPr>
                  <w:rFonts w:eastAsia="MS Mincho"/>
                  <w:sz w:val="20"/>
                  <w:lang w:val="en-US"/>
                </w:rPr>
                <w:t>&lt; ∆</w:t>
              </w:r>
              <w:r w:rsidRPr="00817104">
                <w:rPr>
                  <w:rFonts w:eastAsia="MS Mincho"/>
                  <w:i/>
                  <w:iCs/>
                  <w:sz w:val="20"/>
                  <w:lang w:val="en-US"/>
                </w:rPr>
                <w:t>fc</w:t>
              </w:r>
              <w:r w:rsidRPr="00817104">
                <w:rPr>
                  <w:rFonts w:eastAsia="MS Mincho"/>
                  <w:sz w:val="20"/>
                  <w:lang w:val="en-US"/>
                </w:rPr>
                <w:t xml:space="preserve"> &lt; ±25 kHz: below the straight line between –2</w:t>
              </w:r>
              <w:r w:rsidRPr="00817104">
                <w:rPr>
                  <w:sz w:val="20"/>
                  <w:lang w:val="en-US"/>
                </w:rPr>
                <w:t xml:space="preserve">0 </w:t>
              </w:r>
              <w:proofErr w:type="spellStart"/>
              <w:r w:rsidRPr="00817104">
                <w:rPr>
                  <w:rFonts w:eastAsia="MS Mincho"/>
                  <w:sz w:val="20"/>
                  <w:lang w:val="en-US"/>
                </w:rPr>
                <w:t>dBc</w:t>
              </w:r>
              <w:proofErr w:type="spellEnd"/>
              <w:r w:rsidRPr="00817104">
                <w:rPr>
                  <w:rFonts w:eastAsia="MS Mincho"/>
                  <w:sz w:val="20"/>
                  <w:lang w:val="en-US"/>
                </w:rPr>
                <w:t xml:space="preserve"> at ±10 kHz and –</w:t>
              </w:r>
            </w:ins>
            <w:ins w:id="169" w:author="USA Editor 2021" w:date="2021-02-04T14:50:00Z">
              <w:r w:rsidRPr="00817104">
                <w:rPr>
                  <w:sz w:val="20"/>
                  <w:lang w:val="en-US"/>
                </w:rPr>
                <w:t>36</w:t>
              </w:r>
            </w:ins>
            <w:ins w:id="170" w:author="USA Editor 2021" w:date="2021-02-03T14:08:00Z">
              <w:r w:rsidRPr="00817104">
                <w:rPr>
                  <w:rFonts w:eastAsia="MS Mincho"/>
                  <w:sz w:val="20"/>
                  <w:lang w:val="en-US"/>
                </w:rPr>
                <w:t xml:space="preserve"> dB</w:t>
              </w:r>
            </w:ins>
            <w:ins w:id="171" w:author="USA Editor 2021" w:date="2021-02-04T14:50:00Z">
              <w:r w:rsidRPr="00817104">
                <w:rPr>
                  <w:rFonts w:eastAsia="MS Mincho"/>
                  <w:sz w:val="20"/>
                  <w:lang w:val="en-US"/>
                </w:rPr>
                <w:t>m</w:t>
              </w:r>
            </w:ins>
            <w:ins w:id="172" w:author="USA Editor 2021" w:date="2021-02-03T14:08:00Z">
              <w:r w:rsidRPr="00817104">
                <w:rPr>
                  <w:rFonts w:eastAsia="MS Mincho"/>
                  <w:sz w:val="20"/>
                  <w:lang w:val="en-US"/>
                </w:rPr>
                <w:t xml:space="preserve"> at ±25 kHz</w:t>
              </w:r>
            </w:ins>
          </w:p>
          <w:p w14:paraId="645DBF1B" w14:textId="77777777" w:rsidR="001E7097" w:rsidRPr="001E46F5" w:rsidRDefault="001E7097" w:rsidP="0039475A">
            <w:pPr>
              <w:pStyle w:val="Tabletext"/>
              <w:jc w:val="left"/>
              <w:rPr>
                <w:ins w:id="173" w:author="USA Editor 2021" w:date="2021-02-03T14:08:00Z"/>
                <w:sz w:val="20"/>
                <w:lang w:val="en-US"/>
              </w:rPr>
            </w:pPr>
            <w:ins w:id="174" w:author="USA Editor 2021" w:date="2021-02-03T14:08:00Z">
              <w:r w:rsidRPr="00817104">
                <w:rPr>
                  <w:rFonts w:eastAsia="MS Mincho"/>
                  <w:sz w:val="20"/>
                  <w:lang w:val="en-US"/>
                </w:rPr>
                <w:t>±25 kHz &lt; ∆</w:t>
              </w:r>
              <w:r w:rsidRPr="00817104">
                <w:rPr>
                  <w:rFonts w:eastAsia="MS Mincho"/>
                  <w:i/>
                  <w:iCs/>
                  <w:sz w:val="20"/>
                  <w:lang w:val="en-US"/>
                </w:rPr>
                <w:t>fc</w:t>
              </w:r>
              <w:r w:rsidRPr="00817104">
                <w:rPr>
                  <w:rFonts w:eastAsia="MS Mincho"/>
                  <w:sz w:val="20"/>
                  <w:lang w:val="en-US"/>
                </w:rPr>
                <w:t xml:space="preserve"> &lt; ±62.5 kHz: –</w:t>
              </w:r>
            </w:ins>
            <w:ins w:id="175" w:author="USA Editor 2021" w:date="2021-02-04T14:50:00Z">
              <w:r w:rsidRPr="00817104">
                <w:rPr>
                  <w:sz w:val="20"/>
                  <w:lang w:val="en-US"/>
                </w:rPr>
                <w:t>36</w:t>
              </w:r>
            </w:ins>
            <w:ins w:id="176" w:author="USA Editor 2021" w:date="2021-02-03T14:08:00Z">
              <w:r w:rsidRPr="00817104">
                <w:rPr>
                  <w:rFonts w:eastAsia="MS Mincho"/>
                  <w:sz w:val="20"/>
                  <w:lang w:val="en-US"/>
                </w:rPr>
                <w:t xml:space="preserve"> dB</w:t>
              </w:r>
            </w:ins>
            <w:ins w:id="177" w:author="USA Editor 2021" w:date="2021-02-04T14:50:00Z">
              <w:r w:rsidRPr="00817104">
                <w:rPr>
                  <w:rFonts w:eastAsia="MS Mincho"/>
                  <w:sz w:val="20"/>
                  <w:lang w:val="en-US"/>
                </w:rPr>
                <w:t>m</w:t>
              </w:r>
            </w:ins>
          </w:p>
        </w:tc>
      </w:tr>
      <w:tr w:rsidR="001E7097" w:rsidRPr="001E46F5" w14:paraId="5610F87B" w14:textId="77777777" w:rsidTr="0039475A">
        <w:trPr>
          <w:jc w:val="center"/>
          <w:ins w:id="178" w:author="USA Editor 2021" w:date="2021-02-03T14:08:00Z"/>
        </w:trPr>
        <w:tc>
          <w:tcPr>
            <w:tcW w:w="3969" w:type="dxa"/>
          </w:tcPr>
          <w:p w14:paraId="79436A26" w14:textId="77777777" w:rsidR="001E7097" w:rsidRPr="001E46F5" w:rsidRDefault="001E7097" w:rsidP="0039475A">
            <w:pPr>
              <w:pStyle w:val="Tabletext"/>
              <w:jc w:val="left"/>
              <w:rPr>
                <w:ins w:id="179" w:author="USA Editor 2021" w:date="2021-02-03T14:08:00Z"/>
                <w:sz w:val="20"/>
                <w:lang w:val="en-US"/>
              </w:rPr>
            </w:pPr>
            <w:ins w:id="180" w:author="USA Editor 2021" w:date="2021-02-03T14:08:00Z">
              <w:r w:rsidRPr="001E46F5">
                <w:rPr>
                  <w:sz w:val="20"/>
                  <w:lang w:val="en-US"/>
                </w:rPr>
                <w:t>Transmitter test sequence and modulation accuracy</w:t>
              </w:r>
            </w:ins>
          </w:p>
        </w:tc>
        <w:tc>
          <w:tcPr>
            <w:tcW w:w="5670" w:type="dxa"/>
          </w:tcPr>
          <w:p w14:paraId="2A4C3881" w14:textId="77777777" w:rsidR="001E7097" w:rsidRPr="001E46F5" w:rsidRDefault="001E7097" w:rsidP="0039475A">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181" w:author="USA Editor 2021" w:date="2021-02-03T14:08:00Z"/>
                <w:rFonts w:eastAsia="MS Mincho"/>
                <w:sz w:val="20"/>
                <w:lang w:val="en-US"/>
              </w:rPr>
            </w:pPr>
            <w:ins w:id="182" w:author="USA Editor 2021" w:date="2021-02-03T14:08:00Z">
              <w:r w:rsidRPr="001E46F5">
                <w:rPr>
                  <w:rFonts w:eastAsia="MS Mincho"/>
                  <w:sz w:val="20"/>
                  <w:lang w:val="en-US"/>
                </w:rPr>
                <w:t>&lt; 3 400 Hz for Bit 0, 1 (normal and extreme)</w:t>
              </w:r>
            </w:ins>
          </w:p>
          <w:p w14:paraId="49207AB7" w14:textId="77777777" w:rsidR="001E7097" w:rsidRPr="001E46F5" w:rsidRDefault="001E7097" w:rsidP="0039475A">
            <w:pPr>
              <w:keepNext/>
              <w:keepLines/>
              <w:tabs>
                <w:tab w:val="left" w:pos="720"/>
              </w:tabs>
              <w:overflowPunct/>
              <w:autoSpaceDE/>
              <w:adjustRightInd/>
              <w:spacing w:before="40" w:after="40"/>
              <w:ind w:left="1134" w:hanging="1134"/>
              <w:outlineLvl w:val="1"/>
              <w:rPr>
                <w:ins w:id="183" w:author="USA Editor 2021" w:date="2021-02-03T14:08:00Z"/>
                <w:rFonts w:eastAsia="MS Mincho"/>
                <w:sz w:val="20"/>
                <w:lang w:val="en-US"/>
              </w:rPr>
            </w:pPr>
            <w:ins w:id="184" w:author="USA Editor 2021" w:date="2021-02-03T14:08:00Z">
              <w:r w:rsidRPr="001E46F5">
                <w:rPr>
                  <w:rFonts w:eastAsia="MS Mincho"/>
                  <w:sz w:val="20"/>
                  <w:lang w:val="en-US"/>
                </w:rPr>
                <w:t>2 400 Hz ± 480 Hz for Bit 2, 3 (normal and extreme)</w:t>
              </w:r>
            </w:ins>
          </w:p>
          <w:p w14:paraId="7E108DC0" w14:textId="77777777" w:rsidR="001E7097" w:rsidRPr="001E46F5" w:rsidRDefault="001E7097" w:rsidP="0039475A">
            <w:pPr>
              <w:keepNext/>
              <w:keepLines/>
              <w:tabs>
                <w:tab w:val="left" w:pos="720"/>
              </w:tabs>
              <w:overflowPunct/>
              <w:autoSpaceDE/>
              <w:adjustRightInd/>
              <w:spacing w:before="40" w:after="40"/>
              <w:outlineLvl w:val="1"/>
              <w:rPr>
                <w:ins w:id="185" w:author="USA Editor 2021" w:date="2021-02-03T14:08:00Z"/>
                <w:rFonts w:eastAsia="MS Mincho"/>
                <w:sz w:val="20"/>
                <w:lang w:val="en-US"/>
              </w:rPr>
            </w:pPr>
            <w:ins w:id="186" w:author="USA Editor 2021" w:date="2021-02-03T14:08:00Z">
              <w:r w:rsidRPr="001E46F5">
                <w:rPr>
                  <w:rFonts w:eastAsia="MS Mincho"/>
                  <w:sz w:val="20"/>
                  <w:lang w:val="en-US"/>
                </w:rPr>
                <w:t>2 400 Hz ± 240 Hz for Bit 4 ... 31 (normal, 2 400 ± 480 Hz extreme)</w:t>
              </w:r>
            </w:ins>
          </w:p>
          <w:p w14:paraId="5C1B05B2" w14:textId="77777777" w:rsidR="001E7097" w:rsidRPr="001E46F5" w:rsidRDefault="001E7097" w:rsidP="0039475A">
            <w:pPr>
              <w:tabs>
                <w:tab w:val="left" w:pos="720"/>
              </w:tabs>
              <w:overflowPunct/>
              <w:autoSpaceDE/>
              <w:adjustRightInd/>
              <w:spacing w:before="40" w:after="40"/>
              <w:rPr>
                <w:ins w:id="187" w:author="USA Editor 2021" w:date="2021-02-03T14:08:00Z"/>
                <w:rFonts w:eastAsia="MS Mincho"/>
                <w:sz w:val="20"/>
                <w:lang w:val="en-US"/>
              </w:rPr>
            </w:pPr>
            <w:ins w:id="188" w:author="USA Editor 2021" w:date="2021-02-03T14:08:00Z">
              <w:r w:rsidRPr="001E46F5">
                <w:rPr>
                  <w:rFonts w:eastAsia="MS Mincho"/>
                  <w:sz w:val="20"/>
                  <w:lang w:val="en-US"/>
                </w:rPr>
                <w:t>For Bits 32 … 199</w:t>
              </w:r>
            </w:ins>
            <w:ins w:id="189" w:author="USA Editor 2021" w:date="2021-02-04T15:17:00Z">
              <w:r>
                <w:rPr>
                  <w:rFonts w:eastAsia="MS Mincho"/>
                  <w:sz w:val="20"/>
                  <w:lang w:val="en-US"/>
                </w:rPr>
                <w:t xml:space="preserve"> </w:t>
              </w:r>
            </w:ins>
            <w:ins w:id="190" w:author="USA Editor 2021" w:date="2021-02-03T14:08:00Z">
              <w:r w:rsidRPr="001E46F5">
                <w:rPr>
                  <w:rFonts w:eastAsia="MS Mincho"/>
                  <w:sz w:val="20"/>
                  <w:lang w:val="en-US"/>
                </w:rPr>
                <w:t>1 740 ± 175 Hz (normal, 1 740 ± 350 Hz extreme) for a bit pattern of 0101</w:t>
              </w:r>
            </w:ins>
          </w:p>
          <w:p w14:paraId="13B65CC0" w14:textId="77777777" w:rsidR="001E7097" w:rsidRPr="001E46F5" w:rsidRDefault="001E7097" w:rsidP="0039475A">
            <w:pPr>
              <w:tabs>
                <w:tab w:val="left" w:pos="720"/>
              </w:tabs>
              <w:overflowPunct/>
              <w:autoSpaceDE/>
              <w:adjustRightInd/>
              <w:spacing w:before="40" w:after="40"/>
              <w:rPr>
                <w:ins w:id="191" w:author="USA Editor 2021" w:date="2021-02-03T14:08:00Z"/>
                <w:rFonts w:eastAsia="MS Mincho"/>
                <w:sz w:val="20"/>
                <w:lang w:val="en-US"/>
              </w:rPr>
            </w:pPr>
            <w:ins w:id="192" w:author="USA Editor 2021" w:date="2021-02-03T14:08:00Z">
              <w:r w:rsidRPr="001E46F5">
                <w:rPr>
                  <w:rFonts w:eastAsia="MS Mincho"/>
                  <w:sz w:val="20"/>
                  <w:lang w:val="en-US"/>
                </w:rPr>
                <w:t>2 400 Hz ± 240 Hz (normal, 2 400 ± 480 Hz extreme) for a bit pattern of 00001111</w:t>
              </w:r>
            </w:ins>
          </w:p>
        </w:tc>
      </w:tr>
      <w:tr w:rsidR="001E7097" w:rsidRPr="001E46F5" w14:paraId="2E0189D8" w14:textId="77777777" w:rsidTr="0039475A">
        <w:trPr>
          <w:jc w:val="center"/>
          <w:ins w:id="193" w:author="USA Editor 2021" w:date="2021-02-03T14:08:00Z"/>
        </w:trPr>
        <w:tc>
          <w:tcPr>
            <w:tcW w:w="3969" w:type="dxa"/>
          </w:tcPr>
          <w:p w14:paraId="64197281" w14:textId="77777777" w:rsidR="001E7097" w:rsidRPr="001E46F5" w:rsidRDefault="001E7097" w:rsidP="0039475A">
            <w:pPr>
              <w:pStyle w:val="Tabletext"/>
              <w:jc w:val="left"/>
              <w:rPr>
                <w:ins w:id="194" w:author="USA Editor 2021" w:date="2021-02-03T14:08:00Z"/>
                <w:sz w:val="20"/>
                <w:lang w:val="en-US"/>
              </w:rPr>
            </w:pPr>
            <w:ins w:id="195" w:author="USA Editor 2021" w:date="2021-02-03T14:08:00Z">
              <w:r w:rsidRPr="001E46F5">
                <w:rPr>
                  <w:sz w:val="20"/>
                  <w:lang w:val="en-US"/>
                </w:rPr>
                <w:t>Transmitter output power versus time</w:t>
              </w:r>
            </w:ins>
          </w:p>
        </w:tc>
        <w:tc>
          <w:tcPr>
            <w:tcW w:w="5670" w:type="dxa"/>
          </w:tcPr>
          <w:p w14:paraId="3F4AA750" w14:textId="77777777" w:rsidR="001E7097" w:rsidRPr="0039475A" w:rsidRDefault="001E7097" w:rsidP="0039475A">
            <w:pPr>
              <w:pStyle w:val="Tabletext"/>
              <w:jc w:val="left"/>
              <w:rPr>
                <w:ins w:id="196" w:author="USA Editor 2021" w:date="2021-02-03T14:08:00Z"/>
                <w:sz w:val="20"/>
                <w:lang w:val="en-US"/>
              </w:rPr>
            </w:pPr>
            <w:ins w:id="197" w:author="USA Editor 2021" w:date="2021-02-03T14:08:00Z">
              <w:r w:rsidRPr="001E46F5">
                <w:rPr>
                  <w:sz w:val="20"/>
                  <w:lang w:val="en-US"/>
                </w:rPr>
                <w:t xml:space="preserve">Power within mask shown in </w:t>
              </w:r>
              <w:r w:rsidRPr="00071D4E">
                <w:rPr>
                  <w:sz w:val="20"/>
                  <w:lang w:val="en-US"/>
                </w:rPr>
                <w:t>Fig. </w:t>
              </w:r>
            </w:ins>
            <w:ins w:id="198" w:author="USA Editor 2021" w:date="2021-02-05T14:10:00Z">
              <w:r w:rsidRPr="00071D4E">
                <w:rPr>
                  <w:sz w:val="20"/>
                  <w:lang w:val="en-US"/>
                </w:rPr>
                <w:t>1</w:t>
              </w:r>
            </w:ins>
            <w:ins w:id="199" w:author="USA Editor 2021" w:date="2021-02-03T14:08:00Z">
              <w:r w:rsidRPr="00071D4E">
                <w:rPr>
                  <w:sz w:val="20"/>
                  <w:lang w:val="en-US"/>
                </w:rPr>
                <w:t xml:space="preserve"> and timings given in Table </w:t>
              </w:r>
            </w:ins>
            <w:ins w:id="200" w:author="USA Editor 2021" w:date="2021-02-16T13:06:00Z">
              <w:r>
                <w:rPr>
                  <w:sz w:val="20"/>
                  <w:lang w:val="en-US"/>
                </w:rPr>
                <w:t>3</w:t>
              </w:r>
            </w:ins>
          </w:p>
        </w:tc>
      </w:tr>
      <w:tr w:rsidR="001E7097" w:rsidRPr="001E46F5" w14:paraId="7C808FF0" w14:textId="77777777" w:rsidTr="0039475A">
        <w:trPr>
          <w:jc w:val="center"/>
          <w:ins w:id="201" w:author="USA Editor 2021" w:date="2021-02-03T14:08:00Z"/>
        </w:trPr>
        <w:tc>
          <w:tcPr>
            <w:tcW w:w="3969" w:type="dxa"/>
          </w:tcPr>
          <w:p w14:paraId="0C11FEE2" w14:textId="77777777" w:rsidR="001E7097" w:rsidRPr="00184CF5" w:rsidRDefault="001E7097" w:rsidP="0039475A">
            <w:pPr>
              <w:pStyle w:val="Tabletext"/>
              <w:jc w:val="left"/>
              <w:rPr>
                <w:ins w:id="202" w:author="USA Editor 2021" w:date="2021-02-03T14:08:00Z"/>
                <w:sz w:val="20"/>
                <w:lang w:val="en-US"/>
              </w:rPr>
            </w:pPr>
            <w:ins w:id="203" w:author="USA Editor 2021" w:date="2021-02-04T14:47:00Z">
              <w:r>
                <w:rPr>
                  <w:sz w:val="20"/>
                  <w:lang w:val="en-US"/>
                </w:rPr>
                <w:t>Transmitter s</w:t>
              </w:r>
            </w:ins>
            <w:ins w:id="204" w:author="USA Editor 2021" w:date="2021-02-03T14:08:00Z">
              <w:r w:rsidRPr="00184CF5">
                <w:rPr>
                  <w:sz w:val="20"/>
                  <w:lang w:val="en-US"/>
                </w:rPr>
                <w:t>purious emissions</w:t>
              </w:r>
            </w:ins>
          </w:p>
        </w:tc>
        <w:tc>
          <w:tcPr>
            <w:tcW w:w="5670" w:type="dxa"/>
          </w:tcPr>
          <w:p w14:paraId="296BEEA8" w14:textId="77777777" w:rsidR="001E7097" w:rsidRPr="0039475A" w:rsidRDefault="001E7097" w:rsidP="0039475A">
            <w:pPr>
              <w:pStyle w:val="Tabletext"/>
              <w:jc w:val="left"/>
              <w:rPr>
                <w:ins w:id="205" w:author="USA Editor 2021" w:date="2021-02-04T14:48:00Z"/>
                <w:sz w:val="20"/>
                <w:lang w:val="en-US"/>
              </w:rPr>
            </w:pPr>
            <w:ins w:id="206" w:author="USA Editor 2021" w:date="2021-02-04T14:48:00Z">
              <w:r w:rsidRPr="0039475A">
                <w:rPr>
                  <w:sz w:val="20"/>
                  <w:lang w:val="en-US"/>
                </w:rPr>
                <w:t>&lt; -36 dBm</w:t>
              </w:r>
              <w:r>
                <w:rPr>
                  <w:sz w:val="20"/>
                  <w:lang w:val="en-US"/>
                </w:rPr>
                <w:t xml:space="preserve">  </w:t>
              </w:r>
            </w:ins>
            <w:ins w:id="207" w:author="USA Editor 2021" w:date="2021-02-04T14:49:00Z">
              <w:r>
                <w:rPr>
                  <w:sz w:val="20"/>
                  <w:lang w:val="en-US"/>
                </w:rPr>
                <w:t xml:space="preserve">   </w:t>
              </w:r>
            </w:ins>
            <w:ins w:id="208" w:author="USA Editor 2021" w:date="2021-02-04T14:48:00Z">
              <w:r w:rsidRPr="0039475A">
                <w:rPr>
                  <w:sz w:val="20"/>
                  <w:lang w:val="en-US"/>
                </w:rPr>
                <w:t>9 kHz to 1 GHz</w:t>
              </w:r>
            </w:ins>
          </w:p>
          <w:p w14:paraId="2CAF729B" w14:textId="77777777" w:rsidR="001E7097" w:rsidRPr="0039475A" w:rsidRDefault="001E7097" w:rsidP="0039475A">
            <w:pPr>
              <w:pStyle w:val="Tabletext"/>
              <w:jc w:val="left"/>
              <w:rPr>
                <w:ins w:id="209" w:author="USA Editor 2021" w:date="2021-02-04T14:48:00Z"/>
                <w:sz w:val="20"/>
                <w:lang w:val="en-US"/>
              </w:rPr>
            </w:pPr>
            <w:ins w:id="210" w:author="USA Editor 2021" w:date="2021-02-04T14:48:00Z">
              <w:r w:rsidRPr="0039475A">
                <w:rPr>
                  <w:sz w:val="20"/>
                  <w:lang w:val="en-US"/>
                </w:rPr>
                <w:t>&lt; -30 dBm</w:t>
              </w:r>
            </w:ins>
            <w:ins w:id="211" w:author="USA Editor 2021" w:date="2021-02-04T14:49:00Z">
              <w:r>
                <w:rPr>
                  <w:sz w:val="20"/>
                  <w:lang w:val="en-US"/>
                </w:rPr>
                <w:t xml:space="preserve">     </w:t>
              </w:r>
            </w:ins>
            <w:ins w:id="212" w:author="USA Editor 2021" w:date="2021-02-04T14:48:00Z">
              <w:r w:rsidRPr="0039475A">
                <w:rPr>
                  <w:sz w:val="20"/>
                  <w:lang w:val="en-US"/>
                </w:rPr>
                <w:t>1 GHz to 4 GHz</w:t>
              </w:r>
            </w:ins>
          </w:p>
          <w:p w14:paraId="61CC7A66" w14:textId="77777777" w:rsidR="001E7097" w:rsidRPr="001E46F5" w:rsidRDefault="001E7097" w:rsidP="0039475A">
            <w:pPr>
              <w:pStyle w:val="Tabletext"/>
              <w:jc w:val="left"/>
              <w:rPr>
                <w:ins w:id="213" w:author="USA Editor 2021" w:date="2021-02-03T14:08:00Z"/>
                <w:sz w:val="20"/>
                <w:lang w:val="en-US"/>
              </w:rPr>
            </w:pPr>
          </w:p>
        </w:tc>
      </w:tr>
    </w:tbl>
    <w:p w14:paraId="6B1EF82D" w14:textId="77777777" w:rsidR="001E7097" w:rsidRDefault="001E7097" w:rsidP="00F70DF2">
      <w:pPr>
        <w:pStyle w:val="TableNo"/>
        <w:rPr>
          <w:ins w:id="214" w:author="USA Editor 2021" w:date="2021-02-16T15:30:00Z"/>
          <w:lang w:val="en-US"/>
        </w:rPr>
      </w:pPr>
    </w:p>
    <w:p w14:paraId="1E23B848" w14:textId="77777777" w:rsidR="001E7097" w:rsidRPr="006B2BDC" w:rsidRDefault="001E7097" w:rsidP="00F70DF2">
      <w:pPr>
        <w:pStyle w:val="TableNo"/>
        <w:rPr>
          <w:ins w:id="215" w:author="USA Editor 2021" w:date="2021-02-04T14:42:00Z"/>
          <w:lang w:val="en-US"/>
        </w:rPr>
      </w:pPr>
      <w:ins w:id="216" w:author="USA Editor 2021" w:date="2021-02-04T14:42:00Z">
        <w:r w:rsidRPr="006B2BDC">
          <w:rPr>
            <w:lang w:val="en-US"/>
          </w:rPr>
          <w:t xml:space="preserve">TABLE </w:t>
        </w:r>
      </w:ins>
      <w:ins w:id="217" w:author="USA Editor 2021" w:date="2021-02-16T13:06:00Z">
        <w:r>
          <w:rPr>
            <w:lang w:val="en-US"/>
          </w:rPr>
          <w:t>3</w:t>
        </w:r>
      </w:ins>
    </w:p>
    <w:p w14:paraId="5B616537" w14:textId="77777777" w:rsidR="001E7097" w:rsidRPr="00E66B43" w:rsidRDefault="001E7097" w:rsidP="00F70DF2">
      <w:pPr>
        <w:pStyle w:val="Tabletitle"/>
        <w:rPr>
          <w:ins w:id="218" w:author="USA Editor 2021" w:date="2021-02-04T14:42:00Z"/>
          <w:lang w:val="en-US"/>
        </w:rPr>
      </w:pPr>
      <w:ins w:id="219" w:author="USA Editor 2021" w:date="2021-02-04T14:42:00Z">
        <w:r w:rsidRPr="00E66B43">
          <w:rPr>
            <w:lang w:val="en-US"/>
          </w:rPr>
          <w:t xml:space="preserve">Definitions of timing for Figure </w:t>
        </w:r>
      </w:ins>
      <w:ins w:id="220" w:author="USA Editor 2021" w:date="2021-02-16T15:30:00Z">
        <w:r>
          <w:rPr>
            <w:lang w:val="en-US"/>
          </w:rPr>
          <w:t>1</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
        <w:gridCol w:w="660"/>
        <w:gridCol w:w="1045"/>
        <w:gridCol w:w="741"/>
        <w:gridCol w:w="1357"/>
        <w:gridCol w:w="5830"/>
      </w:tblGrid>
      <w:tr w:rsidR="001E7097" w:rsidRPr="006B2BDC" w14:paraId="1A8D9086" w14:textId="77777777" w:rsidTr="0039475A">
        <w:trPr>
          <w:jc w:val="center"/>
          <w:ins w:id="221" w:author="USA Editor 2021" w:date="2021-02-04T14:42:00Z"/>
        </w:trPr>
        <w:tc>
          <w:tcPr>
            <w:tcW w:w="1630" w:type="dxa"/>
            <w:gridSpan w:val="3"/>
            <w:shd w:val="clear" w:color="auto" w:fill="FFFFFF"/>
            <w:vAlign w:val="center"/>
          </w:tcPr>
          <w:p w14:paraId="4274DEA0" w14:textId="77777777" w:rsidR="001E7097" w:rsidRPr="006B2BDC" w:rsidRDefault="001E7097" w:rsidP="0039475A">
            <w:pPr>
              <w:pStyle w:val="Tablehead"/>
              <w:keepNext w:val="0"/>
              <w:rPr>
                <w:ins w:id="222" w:author="USA Editor 2021" w:date="2021-02-04T14:42:00Z"/>
                <w:lang w:val="en-US"/>
              </w:rPr>
            </w:pPr>
            <w:ins w:id="223" w:author="USA Editor 2021" w:date="2021-02-04T14:42:00Z">
              <w:r w:rsidRPr="006B2BDC">
                <w:rPr>
                  <w:lang w:val="en-US"/>
                </w:rPr>
                <w:t>Reference</w:t>
              </w:r>
            </w:ins>
          </w:p>
        </w:tc>
        <w:tc>
          <w:tcPr>
            <w:tcW w:w="709" w:type="dxa"/>
            <w:shd w:val="clear" w:color="auto" w:fill="FFFFFF"/>
            <w:vAlign w:val="center"/>
          </w:tcPr>
          <w:p w14:paraId="188D6C54" w14:textId="77777777" w:rsidR="001E7097" w:rsidRPr="006B2BDC" w:rsidRDefault="001E7097" w:rsidP="0039475A">
            <w:pPr>
              <w:pStyle w:val="Tablehead"/>
              <w:keepNext w:val="0"/>
              <w:rPr>
                <w:ins w:id="224" w:author="USA Editor 2021" w:date="2021-02-04T14:42:00Z"/>
                <w:lang w:val="en-US"/>
              </w:rPr>
            </w:pPr>
            <w:ins w:id="225" w:author="USA Editor 2021" w:date="2021-02-04T14:42:00Z">
              <w:r w:rsidRPr="006B2BDC">
                <w:rPr>
                  <w:lang w:val="en-US"/>
                </w:rPr>
                <w:t>Bits</w:t>
              </w:r>
            </w:ins>
          </w:p>
        </w:tc>
        <w:tc>
          <w:tcPr>
            <w:tcW w:w="1298" w:type="dxa"/>
            <w:shd w:val="clear" w:color="auto" w:fill="FFFFFF"/>
            <w:vAlign w:val="center"/>
          </w:tcPr>
          <w:p w14:paraId="0481A1F2" w14:textId="77777777" w:rsidR="001E7097" w:rsidRPr="006B2BDC" w:rsidRDefault="001E7097" w:rsidP="0039475A">
            <w:pPr>
              <w:pStyle w:val="Tablehead"/>
              <w:keepNext w:val="0"/>
              <w:rPr>
                <w:ins w:id="226" w:author="USA Editor 2021" w:date="2021-02-04T14:42:00Z"/>
                <w:lang w:val="en-US"/>
              </w:rPr>
            </w:pPr>
            <w:ins w:id="227" w:author="USA Editor 2021" w:date="2021-02-04T14:42:00Z">
              <w:r w:rsidRPr="006B2BDC">
                <w:rPr>
                  <w:lang w:val="en-US"/>
                </w:rPr>
                <w:t>Time</w:t>
              </w:r>
              <w:r w:rsidRPr="006B2BDC">
                <w:rPr>
                  <w:lang w:val="en-US"/>
                </w:rPr>
                <w:br/>
                <w:t>(</w:t>
              </w:r>
              <w:proofErr w:type="spellStart"/>
              <w:r w:rsidRPr="006B2BDC">
                <w:rPr>
                  <w:lang w:val="en-US"/>
                </w:rPr>
                <w:t>ms</w:t>
              </w:r>
              <w:proofErr w:type="spellEnd"/>
              <w:r w:rsidRPr="006B2BDC">
                <w:rPr>
                  <w:lang w:val="en-US"/>
                </w:rPr>
                <w:t>)</w:t>
              </w:r>
            </w:ins>
          </w:p>
        </w:tc>
        <w:tc>
          <w:tcPr>
            <w:tcW w:w="5576" w:type="dxa"/>
            <w:shd w:val="clear" w:color="auto" w:fill="FFFFFF"/>
            <w:vAlign w:val="center"/>
          </w:tcPr>
          <w:p w14:paraId="7C2E62B4" w14:textId="77777777" w:rsidR="001E7097" w:rsidRPr="006B2BDC" w:rsidRDefault="001E7097" w:rsidP="0039475A">
            <w:pPr>
              <w:pStyle w:val="Tablehead"/>
              <w:keepNext w:val="0"/>
              <w:rPr>
                <w:ins w:id="228" w:author="USA Editor 2021" w:date="2021-02-04T14:42:00Z"/>
                <w:lang w:val="en-US"/>
              </w:rPr>
            </w:pPr>
            <w:ins w:id="229" w:author="USA Editor 2021" w:date="2021-02-04T14:42:00Z">
              <w:r w:rsidRPr="006B2BDC">
                <w:rPr>
                  <w:lang w:val="en-US"/>
                </w:rPr>
                <w:t>Definition</w:t>
              </w:r>
            </w:ins>
          </w:p>
        </w:tc>
      </w:tr>
      <w:tr w:rsidR="001E7097" w:rsidRPr="002F0CE0" w14:paraId="4902304C" w14:textId="77777777" w:rsidTr="0039475A">
        <w:trPr>
          <w:jc w:val="center"/>
          <w:ins w:id="230" w:author="USA Editor 2021" w:date="2021-02-04T14:42:00Z"/>
        </w:trPr>
        <w:tc>
          <w:tcPr>
            <w:tcW w:w="1630" w:type="dxa"/>
            <w:gridSpan w:val="3"/>
          </w:tcPr>
          <w:p w14:paraId="43EE2558" w14:textId="77777777" w:rsidR="001E7097" w:rsidRPr="006B2BDC" w:rsidRDefault="001E7097" w:rsidP="0039475A">
            <w:pPr>
              <w:pStyle w:val="Tabletext"/>
              <w:rPr>
                <w:ins w:id="231" w:author="USA Editor 2021" w:date="2021-02-04T14:42:00Z"/>
                <w:lang w:val="en-US"/>
              </w:rPr>
            </w:pPr>
            <w:ins w:id="232" w:author="USA Editor 2021" w:date="2021-02-04T14:42:00Z">
              <w:r w:rsidRPr="006B2BDC">
                <w:rPr>
                  <w:i/>
                  <w:iCs/>
                  <w:lang w:val="en-US"/>
                </w:rPr>
                <w:t>T</w:t>
              </w:r>
              <w:r>
                <w:rPr>
                  <w:vertAlign w:val="subscript"/>
                  <w:lang w:val="en-US"/>
                </w:rPr>
                <w:t>0</w:t>
              </w:r>
            </w:ins>
          </w:p>
        </w:tc>
        <w:tc>
          <w:tcPr>
            <w:tcW w:w="709" w:type="dxa"/>
          </w:tcPr>
          <w:p w14:paraId="221B7172" w14:textId="77777777" w:rsidR="001E7097" w:rsidRPr="006B2BDC" w:rsidRDefault="001E7097" w:rsidP="0039475A">
            <w:pPr>
              <w:pStyle w:val="Tabletext"/>
              <w:tabs>
                <w:tab w:val="left" w:leader="dot" w:pos="7938"/>
                <w:tab w:val="center" w:pos="9526"/>
              </w:tabs>
              <w:ind w:left="567" w:hanging="567"/>
              <w:jc w:val="center"/>
              <w:rPr>
                <w:ins w:id="233" w:author="USA Editor 2021" w:date="2021-02-04T14:42:00Z"/>
                <w:lang w:val="en-US"/>
              </w:rPr>
            </w:pPr>
            <w:ins w:id="234" w:author="USA Editor 2021" w:date="2021-02-04T14:42:00Z">
              <w:r w:rsidRPr="006B2BDC">
                <w:rPr>
                  <w:lang w:val="en-US"/>
                </w:rPr>
                <w:t>0</w:t>
              </w:r>
            </w:ins>
          </w:p>
        </w:tc>
        <w:tc>
          <w:tcPr>
            <w:tcW w:w="1298" w:type="dxa"/>
          </w:tcPr>
          <w:p w14:paraId="11DBD90A" w14:textId="77777777" w:rsidR="001E7097" w:rsidRPr="006B2BDC" w:rsidRDefault="001E7097" w:rsidP="0039475A">
            <w:pPr>
              <w:pStyle w:val="Tabletext"/>
              <w:tabs>
                <w:tab w:val="left" w:leader="dot" w:pos="7938"/>
                <w:tab w:val="center" w:pos="9526"/>
              </w:tabs>
              <w:ind w:left="567" w:hanging="567"/>
              <w:jc w:val="center"/>
              <w:rPr>
                <w:ins w:id="235" w:author="USA Editor 2021" w:date="2021-02-04T14:42:00Z"/>
                <w:lang w:val="en-US"/>
              </w:rPr>
            </w:pPr>
            <w:ins w:id="236" w:author="USA Editor 2021" w:date="2021-02-04T14:42:00Z">
              <w:r w:rsidRPr="006B2BDC">
                <w:rPr>
                  <w:lang w:val="en-US"/>
                </w:rPr>
                <w:t>0</w:t>
              </w:r>
            </w:ins>
          </w:p>
        </w:tc>
        <w:tc>
          <w:tcPr>
            <w:tcW w:w="5576" w:type="dxa"/>
          </w:tcPr>
          <w:p w14:paraId="3A221812" w14:textId="77777777" w:rsidR="001E7097" w:rsidRPr="00E66B43" w:rsidRDefault="001E7097" w:rsidP="0039475A">
            <w:pPr>
              <w:pStyle w:val="Tabletext"/>
              <w:tabs>
                <w:tab w:val="clear" w:pos="567"/>
                <w:tab w:val="left" w:leader="dot" w:pos="7938"/>
                <w:tab w:val="center" w:pos="9526"/>
              </w:tabs>
              <w:ind w:left="53" w:hanging="53"/>
              <w:jc w:val="left"/>
              <w:rPr>
                <w:ins w:id="237" w:author="USA Editor 2021" w:date="2021-02-04T14:42:00Z"/>
                <w:lang w:val="en-US"/>
              </w:rPr>
            </w:pPr>
            <w:ins w:id="238" w:author="USA Editor 2021" w:date="2021-02-04T14:42:00Z">
              <w:r w:rsidRPr="00E66B43">
                <w:rPr>
                  <w:lang w:val="en-US"/>
                </w:rPr>
                <w:t xml:space="preserve">Start of transmission slot. Power should NOT exceed –50 dB of </w:t>
              </w:r>
              <w:proofErr w:type="spellStart"/>
              <w:r w:rsidRPr="00E66B43">
                <w:rPr>
                  <w:i/>
                  <w:iCs/>
                  <w:lang w:val="en-US"/>
                </w:rPr>
                <w:t>P</w:t>
              </w:r>
              <w:r w:rsidRPr="00C6708B">
                <w:rPr>
                  <w:i/>
                  <w:iCs/>
                  <w:vertAlign w:val="subscript"/>
                  <w:lang w:val="en-US"/>
                </w:rPr>
                <w:t>ss</w:t>
              </w:r>
              <w:proofErr w:type="spellEnd"/>
              <w:r w:rsidRPr="00E66B43">
                <w:rPr>
                  <w:position w:val="-4"/>
                  <w:lang w:val="en-US"/>
                </w:rPr>
                <w:t xml:space="preserve"> </w:t>
              </w:r>
              <w:r w:rsidRPr="00E66B43">
                <w:rPr>
                  <w:lang w:val="en-US"/>
                </w:rPr>
                <w:t xml:space="preserve">before </w:t>
              </w:r>
              <w:r w:rsidRPr="00E66B43">
                <w:rPr>
                  <w:i/>
                  <w:iCs/>
                  <w:lang w:val="en-US"/>
                </w:rPr>
                <w:t>T</w:t>
              </w:r>
              <w:r w:rsidRPr="00E66B43">
                <w:rPr>
                  <w:vertAlign w:val="subscript"/>
                  <w:lang w:val="en-US"/>
                </w:rPr>
                <w:t>0</w:t>
              </w:r>
            </w:ins>
          </w:p>
        </w:tc>
      </w:tr>
      <w:tr w:rsidR="001E7097" w:rsidRPr="002F0CE0" w14:paraId="5CD2DDC5" w14:textId="77777777" w:rsidTr="0039475A">
        <w:trPr>
          <w:jc w:val="center"/>
          <w:ins w:id="239" w:author="USA Editor 2021" w:date="2021-02-04T14:42:00Z"/>
        </w:trPr>
        <w:tc>
          <w:tcPr>
            <w:tcW w:w="1630" w:type="dxa"/>
            <w:gridSpan w:val="3"/>
          </w:tcPr>
          <w:p w14:paraId="7403B191" w14:textId="77777777" w:rsidR="001E7097" w:rsidRPr="003947BE" w:rsidRDefault="001E7097" w:rsidP="0039475A">
            <w:pPr>
              <w:pStyle w:val="Tabletext"/>
              <w:tabs>
                <w:tab w:val="left" w:leader="dot" w:pos="7938"/>
                <w:tab w:val="center" w:pos="9526"/>
              </w:tabs>
              <w:ind w:left="567" w:hanging="567"/>
              <w:rPr>
                <w:ins w:id="240" w:author="USA Editor 2021" w:date="2021-02-04T14:42:00Z"/>
              </w:rPr>
            </w:pPr>
            <w:ins w:id="241" w:author="USA Editor 2021" w:date="2021-02-04T14:42:00Z">
              <w:r w:rsidRPr="003947BE">
                <w:rPr>
                  <w:i/>
                  <w:iCs/>
                </w:rPr>
                <w:t>T</w:t>
              </w:r>
              <w:r w:rsidRPr="003947BE">
                <w:rPr>
                  <w:i/>
                  <w:iCs/>
                  <w:vertAlign w:val="subscript"/>
                </w:rPr>
                <w:t>A</w:t>
              </w:r>
            </w:ins>
          </w:p>
        </w:tc>
        <w:tc>
          <w:tcPr>
            <w:tcW w:w="709" w:type="dxa"/>
          </w:tcPr>
          <w:p w14:paraId="4CBFFF56" w14:textId="77777777" w:rsidR="001E7097" w:rsidRPr="003947BE" w:rsidRDefault="001E7097" w:rsidP="0039475A">
            <w:pPr>
              <w:pStyle w:val="Tabletext"/>
              <w:tabs>
                <w:tab w:val="left" w:leader="dot" w:pos="7938"/>
                <w:tab w:val="center" w:pos="9526"/>
              </w:tabs>
              <w:ind w:left="567" w:hanging="567"/>
              <w:jc w:val="center"/>
              <w:rPr>
                <w:ins w:id="242" w:author="USA Editor 2021" w:date="2021-02-04T14:42:00Z"/>
              </w:rPr>
            </w:pPr>
            <w:ins w:id="243" w:author="USA Editor 2021" w:date="2021-02-04T14:42:00Z">
              <w:r w:rsidRPr="003947BE">
                <w:t>0</w:t>
              </w:r>
              <w:r>
                <w:t>-</w:t>
              </w:r>
              <w:r w:rsidRPr="003947BE">
                <w:t>6</w:t>
              </w:r>
            </w:ins>
          </w:p>
        </w:tc>
        <w:tc>
          <w:tcPr>
            <w:tcW w:w="1298" w:type="dxa"/>
          </w:tcPr>
          <w:p w14:paraId="7CB3633A"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44" w:author="USA Editor 2021" w:date="2021-02-04T14:42:00Z"/>
              </w:rPr>
            </w:pPr>
            <w:ins w:id="245" w:author="USA Editor 2021" w:date="2021-02-04T14:42:00Z">
              <w:r w:rsidRPr="003947BE">
                <w:t>0</w:t>
              </w:r>
              <w:r>
                <w:t>-</w:t>
              </w:r>
              <w:r w:rsidRPr="003947BE">
                <w:t>0.625</w:t>
              </w:r>
            </w:ins>
          </w:p>
        </w:tc>
        <w:tc>
          <w:tcPr>
            <w:tcW w:w="5576" w:type="dxa"/>
          </w:tcPr>
          <w:p w14:paraId="08F291DF" w14:textId="77777777" w:rsidR="001E7097" w:rsidRPr="00E66B43" w:rsidRDefault="001E7097" w:rsidP="0039475A">
            <w:pPr>
              <w:pStyle w:val="Tabletext"/>
              <w:tabs>
                <w:tab w:val="clear" w:pos="567"/>
                <w:tab w:val="left" w:leader="dot" w:pos="7938"/>
                <w:tab w:val="center" w:pos="9526"/>
              </w:tabs>
              <w:ind w:left="53" w:hanging="53"/>
              <w:jc w:val="left"/>
              <w:rPr>
                <w:ins w:id="246" w:author="USA Editor 2021" w:date="2021-02-04T14:42:00Z"/>
                <w:lang w:val="en-US"/>
              </w:rPr>
            </w:pPr>
            <w:ins w:id="247" w:author="USA Editor 2021" w:date="2021-02-04T14:42:00Z">
              <w:r w:rsidRPr="00E66B43">
                <w:rPr>
                  <w:lang w:val="en-US"/>
                </w:rPr>
                <w:t xml:space="preserve">Power exceeds –50 dB of </w:t>
              </w:r>
              <w:proofErr w:type="spellStart"/>
              <w:r w:rsidRPr="00E66B43">
                <w:rPr>
                  <w:i/>
                  <w:iCs/>
                  <w:lang w:val="en-US"/>
                </w:rPr>
                <w:t>P</w:t>
              </w:r>
              <w:r w:rsidRPr="00C6708B">
                <w:rPr>
                  <w:i/>
                  <w:iCs/>
                  <w:vertAlign w:val="subscript"/>
                  <w:lang w:val="en-US"/>
                </w:rPr>
                <w:t>ss</w:t>
              </w:r>
              <w:proofErr w:type="spellEnd"/>
            </w:ins>
          </w:p>
        </w:tc>
      </w:tr>
      <w:tr w:rsidR="001E7097" w:rsidRPr="002F0CE0" w14:paraId="25769D4B" w14:textId="77777777" w:rsidTr="0039475A">
        <w:trPr>
          <w:jc w:val="center"/>
          <w:ins w:id="248" w:author="USA Editor 2021" w:date="2021-02-04T14:42:00Z"/>
        </w:trPr>
        <w:tc>
          <w:tcPr>
            <w:tcW w:w="637" w:type="dxa"/>
            <w:gridSpan w:val="2"/>
            <w:vMerge w:val="restart"/>
          </w:tcPr>
          <w:p w14:paraId="2092AC87" w14:textId="77777777" w:rsidR="001E7097" w:rsidRPr="003947BE" w:rsidRDefault="001E7097" w:rsidP="0039475A">
            <w:pPr>
              <w:pStyle w:val="Tabletext"/>
              <w:tabs>
                <w:tab w:val="left" w:leader="dot" w:pos="7938"/>
                <w:tab w:val="center" w:pos="9526"/>
              </w:tabs>
              <w:ind w:left="567" w:hanging="567"/>
              <w:rPr>
                <w:ins w:id="249" w:author="USA Editor 2021" w:date="2021-02-04T14:42:00Z"/>
              </w:rPr>
            </w:pPr>
            <w:ins w:id="250" w:author="USA Editor 2021" w:date="2021-02-04T14:42:00Z">
              <w:r w:rsidRPr="003947BE">
                <w:rPr>
                  <w:i/>
                  <w:iCs/>
                </w:rPr>
                <w:t>T</w:t>
              </w:r>
              <w:r w:rsidRPr="003947BE">
                <w:rPr>
                  <w:i/>
                  <w:iCs/>
                  <w:vertAlign w:val="subscript"/>
                </w:rPr>
                <w:t>B</w:t>
              </w:r>
            </w:ins>
          </w:p>
        </w:tc>
        <w:tc>
          <w:tcPr>
            <w:tcW w:w="993" w:type="dxa"/>
          </w:tcPr>
          <w:p w14:paraId="35F18857" w14:textId="77777777" w:rsidR="001E7097" w:rsidRPr="003947BE" w:rsidRDefault="001E7097" w:rsidP="0039475A">
            <w:pPr>
              <w:pStyle w:val="Tabletext"/>
              <w:tabs>
                <w:tab w:val="left" w:leader="dot" w:pos="7938"/>
                <w:tab w:val="center" w:pos="9526"/>
              </w:tabs>
              <w:ind w:left="567" w:hanging="567"/>
              <w:rPr>
                <w:ins w:id="251" w:author="USA Editor 2021" w:date="2021-02-04T14:42:00Z"/>
              </w:rPr>
            </w:pPr>
            <w:ins w:id="252" w:author="USA Editor 2021" w:date="2021-02-04T14:42:00Z">
              <w:r w:rsidRPr="00C6708B">
                <w:rPr>
                  <w:i/>
                  <w:iCs/>
                </w:rPr>
                <w:t>T</w:t>
              </w:r>
              <w:r w:rsidRPr="003947BE">
                <w:rPr>
                  <w:i/>
                  <w:iCs/>
                  <w:vertAlign w:val="subscript"/>
                </w:rPr>
                <w:t>B1</w:t>
              </w:r>
            </w:ins>
          </w:p>
        </w:tc>
        <w:tc>
          <w:tcPr>
            <w:tcW w:w="709" w:type="dxa"/>
          </w:tcPr>
          <w:p w14:paraId="0E084E85" w14:textId="77777777" w:rsidR="001E7097" w:rsidRPr="003947BE" w:rsidRDefault="001E7097" w:rsidP="0039475A">
            <w:pPr>
              <w:pStyle w:val="Tabletext"/>
              <w:tabs>
                <w:tab w:val="left" w:leader="dot" w:pos="7938"/>
                <w:tab w:val="center" w:pos="9526"/>
              </w:tabs>
              <w:ind w:left="284" w:hanging="284"/>
              <w:jc w:val="center"/>
              <w:rPr>
                <w:ins w:id="253" w:author="USA Editor 2021" w:date="2021-02-04T14:42:00Z"/>
              </w:rPr>
            </w:pPr>
            <w:ins w:id="254" w:author="USA Editor 2021" w:date="2021-02-04T14:42:00Z">
              <w:r w:rsidRPr="003947BE">
                <w:t>6</w:t>
              </w:r>
            </w:ins>
          </w:p>
        </w:tc>
        <w:tc>
          <w:tcPr>
            <w:tcW w:w="1298" w:type="dxa"/>
          </w:tcPr>
          <w:p w14:paraId="6FB900C8"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255" w:author="USA Editor 2021" w:date="2021-02-04T14:42:00Z"/>
              </w:rPr>
            </w:pPr>
            <w:ins w:id="256" w:author="USA Editor 2021" w:date="2021-02-04T14:42:00Z">
              <w:r w:rsidRPr="003947BE">
                <w:t>0.625</w:t>
              </w:r>
            </w:ins>
          </w:p>
        </w:tc>
        <w:tc>
          <w:tcPr>
            <w:tcW w:w="5576" w:type="dxa"/>
          </w:tcPr>
          <w:p w14:paraId="275FE8E7" w14:textId="77777777" w:rsidR="001E7097" w:rsidRPr="00E66B43" w:rsidRDefault="001E7097" w:rsidP="0039475A">
            <w:pPr>
              <w:pStyle w:val="Tabletext"/>
              <w:tabs>
                <w:tab w:val="clear" w:pos="567"/>
                <w:tab w:val="left" w:leader="dot" w:pos="7938"/>
                <w:tab w:val="center" w:pos="9526"/>
              </w:tabs>
              <w:ind w:left="53" w:hanging="53"/>
              <w:jc w:val="left"/>
              <w:rPr>
                <w:ins w:id="257" w:author="USA Editor 2021" w:date="2021-02-04T14:42:00Z"/>
                <w:lang w:val="en-US"/>
              </w:rPr>
            </w:pPr>
            <w:ins w:id="258" w:author="USA Editor 2021" w:date="2021-02-04T14:42:00Z">
              <w:r w:rsidRPr="00E66B43">
                <w:rPr>
                  <w:lang w:val="en-US"/>
                </w:rPr>
                <w:t xml:space="preserve">Power should be within +1.5 or –3 dB of </w:t>
              </w:r>
              <w:proofErr w:type="spellStart"/>
              <w:r w:rsidRPr="00E66B43">
                <w:rPr>
                  <w:i/>
                  <w:iCs/>
                  <w:lang w:val="en-US"/>
                </w:rPr>
                <w:t>P</w:t>
              </w:r>
              <w:r w:rsidRPr="00C6708B">
                <w:rPr>
                  <w:i/>
                  <w:iCs/>
                  <w:vertAlign w:val="subscript"/>
                  <w:lang w:val="en-US"/>
                </w:rPr>
                <w:t>ss</w:t>
              </w:r>
              <w:proofErr w:type="spellEnd"/>
              <w:r w:rsidRPr="00E66B43">
                <w:rPr>
                  <w:i/>
                  <w:iCs/>
                  <w:position w:val="-4"/>
                  <w:lang w:val="en-US"/>
                </w:rPr>
                <w:t xml:space="preserve"> </w:t>
              </w:r>
            </w:ins>
          </w:p>
        </w:tc>
      </w:tr>
      <w:tr w:rsidR="001E7097" w:rsidRPr="002F0CE0" w14:paraId="5EBA1B24" w14:textId="77777777" w:rsidTr="0039475A">
        <w:trPr>
          <w:jc w:val="center"/>
          <w:ins w:id="259" w:author="USA Editor 2021" w:date="2021-02-04T14:42:00Z"/>
        </w:trPr>
        <w:tc>
          <w:tcPr>
            <w:tcW w:w="637" w:type="dxa"/>
            <w:gridSpan w:val="2"/>
            <w:vMerge/>
          </w:tcPr>
          <w:p w14:paraId="527D02A3" w14:textId="77777777" w:rsidR="001E7097" w:rsidRPr="00E66B43" w:rsidRDefault="001E7097" w:rsidP="0039475A">
            <w:pPr>
              <w:pStyle w:val="Tabletext"/>
              <w:rPr>
                <w:ins w:id="260" w:author="USA Editor 2021" w:date="2021-02-04T14:42:00Z"/>
                <w:lang w:val="en-US"/>
              </w:rPr>
            </w:pPr>
          </w:p>
        </w:tc>
        <w:tc>
          <w:tcPr>
            <w:tcW w:w="993" w:type="dxa"/>
          </w:tcPr>
          <w:p w14:paraId="20DB107E" w14:textId="77777777" w:rsidR="001E7097" w:rsidRPr="003947BE" w:rsidRDefault="001E7097" w:rsidP="0039475A">
            <w:pPr>
              <w:pStyle w:val="Tabletext"/>
              <w:tabs>
                <w:tab w:val="left" w:leader="dot" w:pos="7938"/>
                <w:tab w:val="center" w:pos="9526"/>
              </w:tabs>
              <w:ind w:left="567" w:hanging="567"/>
              <w:rPr>
                <w:ins w:id="261" w:author="USA Editor 2021" w:date="2021-02-04T14:42:00Z"/>
              </w:rPr>
            </w:pPr>
            <w:ins w:id="262" w:author="USA Editor 2021" w:date="2021-02-04T14:42:00Z">
              <w:r w:rsidRPr="00C6708B">
                <w:rPr>
                  <w:i/>
                  <w:iCs/>
                </w:rPr>
                <w:t>T</w:t>
              </w:r>
              <w:r w:rsidRPr="003947BE">
                <w:rPr>
                  <w:i/>
                  <w:iCs/>
                  <w:vertAlign w:val="subscript"/>
                </w:rPr>
                <w:t>B2</w:t>
              </w:r>
            </w:ins>
          </w:p>
        </w:tc>
        <w:tc>
          <w:tcPr>
            <w:tcW w:w="709" w:type="dxa"/>
          </w:tcPr>
          <w:p w14:paraId="0F146D1F" w14:textId="77777777" w:rsidR="001E7097" w:rsidRPr="003947BE" w:rsidRDefault="001E7097" w:rsidP="0039475A">
            <w:pPr>
              <w:pStyle w:val="Tabletext"/>
              <w:tabs>
                <w:tab w:val="left" w:leader="dot" w:pos="7938"/>
                <w:tab w:val="center" w:pos="9526"/>
              </w:tabs>
              <w:ind w:left="284" w:hanging="284"/>
              <w:jc w:val="center"/>
              <w:rPr>
                <w:ins w:id="263" w:author="USA Editor 2021" w:date="2021-02-04T14:42:00Z"/>
              </w:rPr>
            </w:pPr>
            <w:ins w:id="264" w:author="USA Editor 2021" w:date="2021-02-04T14:42:00Z">
              <w:r w:rsidRPr="003947BE">
                <w:t>8</w:t>
              </w:r>
            </w:ins>
          </w:p>
        </w:tc>
        <w:tc>
          <w:tcPr>
            <w:tcW w:w="1298" w:type="dxa"/>
          </w:tcPr>
          <w:p w14:paraId="1DAAEC58"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265" w:author="USA Editor 2021" w:date="2021-02-04T14:42:00Z"/>
              </w:rPr>
            </w:pPr>
            <w:ins w:id="266" w:author="USA Editor 2021" w:date="2021-02-04T14:42:00Z">
              <w:r w:rsidRPr="003947BE">
                <w:t>0.833</w:t>
              </w:r>
            </w:ins>
          </w:p>
        </w:tc>
        <w:tc>
          <w:tcPr>
            <w:tcW w:w="5576" w:type="dxa"/>
          </w:tcPr>
          <w:p w14:paraId="4139BAA5" w14:textId="77777777" w:rsidR="001E7097" w:rsidRPr="00E66B43" w:rsidRDefault="001E7097" w:rsidP="0039475A">
            <w:pPr>
              <w:pStyle w:val="Tabletext"/>
              <w:tabs>
                <w:tab w:val="clear" w:pos="567"/>
              </w:tabs>
              <w:ind w:left="53" w:hanging="53"/>
              <w:jc w:val="left"/>
              <w:rPr>
                <w:ins w:id="267" w:author="USA Editor 2021" w:date="2021-02-04T14:42:00Z"/>
                <w:lang w:val="en-US"/>
              </w:rPr>
            </w:pPr>
            <w:ins w:id="268" w:author="USA Editor 2021" w:date="2021-02-04T14:42:00Z">
              <w:r w:rsidRPr="00E66B43">
                <w:rPr>
                  <w:lang w:val="en-US"/>
                </w:rPr>
                <w:t xml:space="preserve">Power should be within +1.5 or –1 dB of </w:t>
              </w:r>
              <w:proofErr w:type="spellStart"/>
              <w:r w:rsidRPr="00E66B43">
                <w:rPr>
                  <w:i/>
                  <w:iCs/>
                  <w:lang w:val="en-US"/>
                </w:rPr>
                <w:t>P</w:t>
              </w:r>
              <w:r w:rsidRPr="00C6708B">
                <w:rPr>
                  <w:i/>
                  <w:iCs/>
                  <w:vertAlign w:val="subscript"/>
                  <w:lang w:val="en-US"/>
                </w:rPr>
                <w:t>ss</w:t>
              </w:r>
              <w:proofErr w:type="spellEnd"/>
              <w:r>
                <w:rPr>
                  <w:i/>
                  <w:iCs/>
                  <w:vertAlign w:val="subscript"/>
                  <w:lang w:val="en-US"/>
                </w:rPr>
                <w:t xml:space="preserve"> </w:t>
              </w:r>
              <w:r w:rsidRPr="00C6708B">
                <w:rPr>
                  <w:i/>
                  <w:iCs/>
                  <w:vertAlign w:val="subscript"/>
                  <w:lang w:val="en-US"/>
                </w:rPr>
                <w:t>(start of training sequence)</w:t>
              </w:r>
            </w:ins>
          </w:p>
        </w:tc>
      </w:tr>
      <w:tr w:rsidR="001E7097" w:rsidRPr="002F0CE0" w14:paraId="10A6B273" w14:textId="77777777" w:rsidTr="0039475A">
        <w:trPr>
          <w:jc w:val="center"/>
          <w:ins w:id="269" w:author="USA Editor 2021" w:date="2021-02-04T14:42:00Z"/>
        </w:trPr>
        <w:tc>
          <w:tcPr>
            <w:tcW w:w="1630" w:type="dxa"/>
            <w:gridSpan w:val="3"/>
          </w:tcPr>
          <w:p w14:paraId="24B00DB2" w14:textId="77777777" w:rsidR="001E7097" w:rsidRPr="003947BE" w:rsidRDefault="001E7097" w:rsidP="0039475A">
            <w:pPr>
              <w:pStyle w:val="Tabletext"/>
              <w:tabs>
                <w:tab w:val="clear" w:pos="284"/>
                <w:tab w:val="clear" w:pos="567"/>
                <w:tab w:val="left" w:leader="dot" w:pos="7938"/>
                <w:tab w:val="center" w:pos="9526"/>
              </w:tabs>
              <w:ind w:left="34"/>
              <w:jc w:val="left"/>
              <w:rPr>
                <w:ins w:id="270" w:author="USA Editor 2021" w:date="2021-02-04T14:42:00Z"/>
              </w:rPr>
            </w:pPr>
            <w:ins w:id="271" w:author="USA Editor 2021" w:date="2021-02-04T14:42:00Z">
              <w:r w:rsidRPr="003947BE">
                <w:rPr>
                  <w:i/>
                  <w:iCs/>
                </w:rPr>
                <w:t>T</w:t>
              </w:r>
              <w:r w:rsidRPr="003947BE">
                <w:rPr>
                  <w:i/>
                  <w:iCs/>
                  <w:vertAlign w:val="subscript"/>
                </w:rPr>
                <w:t>E</w:t>
              </w:r>
              <w:r w:rsidRPr="00C6708B">
                <w:t xml:space="preserve"> </w:t>
              </w:r>
              <w:r>
                <w:t>(</w:t>
              </w:r>
              <w:proofErr w:type="spellStart"/>
              <w:r>
                <w:t>includes</w:t>
              </w:r>
              <w:proofErr w:type="spellEnd"/>
              <w:r>
                <w:t xml:space="preserve"> 1 </w:t>
              </w:r>
              <w:proofErr w:type="spellStart"/>
              <w:r w:rsidRPr="003947BE">
                <w:t>stuffing</w:t>
              </w:r>
              <w:proofErr w:type="spellEnd"/>
              <w:r w:rsidRPr="003947BE">
                <w:t xml:space="preserve"> bit)</w:t>
              </w:r>
            </w:ins>
          </w:p>
        </w:tc>
        <w:tc>
          <w:tcPr>
            <w:tcW w:w="709" w:type="dxa"/>
          </w:tcPr>
          <w:p w14:paraId="110A226F" w14:textId="77777777" w:rsidR="001E7097" w:rsidRPr="003947BE" w:rsidRDefault="001E7097" w:rsidP="0039475A">
            <w:pPr>
              <w:pStyle w:val="Tabletext"/>
              <w:tabs>
                <w:tab w:val="left" w:leader="dot" w:pos="7938"/>
                <w:tab w:val="center" w:pos="9526"/>
              </w:tabs>
              <w:ind w:left="567" w:hanging="567"/>
              <w:jc w:val="center"/>
              <w:rPr>
                <w:ins w:id="272" w:author="USA Editor 2021" w:date="2021-02-04T14:42:00Z"/>
              </w:rPr>
            </w:pPr>
            <w:ins w:id="273" w:author="USA Editor 2021" w:date="2021-02-04T14:42:00Z">
              <w:r w:rsidRPr="003947BE">
                <w:t>233</w:t>
              </w:r>
            </w:ins>
          </w:p>
        </w:tc>
        <w:tc>
          <w:tcPr>
            <w:tcW w:w="1298" w:type="dxa"/>
          </w:tcPr>
          <w:p w14:paraId="4CD7BBB7"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74" w:author="USA Editor 2021" w:date="2021-02-04T14:42:00Z"/>
              </w:rPr>
            </w:pPr>
            <w:ins w:id="275" w:author="USA Editor 2021" w:date="2021-02-04T14:42:00Z">
              <w:r w:rsidRPr="003947BE">
                <w:t>24.271</w:t>
              </w:r>
            </w:ins>
          </w:p>
        </w:tc>
        <w:tc>
          <w:tcPr>
            <w:tcW w:w="5576" w:type="dxa"/>
          </w:tcPr>
          <w:p w14:paraId="0B492896" w14:textId="77777777" w:rsidR="001E7097" w:rsidRPr="00E66B43" w:rsidRDefault="001E7097" w:rsidP="0039475A">
            <w:pPr>
              <w:pStyle w:val="Tabletext"/>
              <w:tabs>
                <w:tab w:val="clear" w:pos="567"/>
                <w:tab w:val="left" w:leader="dot" w:pos="7938"/>
                <w:tab w:val="center" w:pos="9526"/>
              </w:tabs>
              <w:ind w:left="53" w:hanging="53"/>
              <w:jc w:val="left"/>
              <w:rPr>
                <w:ins w:id="276" w:author="USA Editor 2021" w:date="2021-02-04T14:42:00Z"/>
                <w:lang w:val="en-US"/>
              </w:rPr>
            </w:pPr>
            <w:ins w:id="277" w:author="USA Editor 2021" w:date="2021-02-04T14:42:00Z">
              <w:r w:rsidRPr="00E66B43">
                <w:rPr>
                  <w:lang w:val="en-US"/>
                </w:rPr>
                <w:t xml:space="preserve">Power should remain within +1.5 or –1 dB of </w:t>
              </w:r>
              <w:proofErr w:type="spellStart"/>
              <w:r w:rsidRPr="00E66B43">
                <w:rPr>
                  <w:i/>
                  <w:iCs/>
                  <w:lang w:val="en-US"/>
                </w:rPr>
                <w:t>P</w:t>
              </w:r>
              <w:r w:rsidRPr="00C6708B">
                <w:rPr>
                  <w:i/>
                  <w:iCs/>
                  <w:vertAlign w:val="subscript"/>
                  <w:lang w:val="en-US"/>
                </w:rPr>
                <w:t>ss</w:t>
              </w:r>
              <w:proofErr w:type="spellEnd"/>
              <w:r w:rsidRPr="00E66B43">
                <w:rPr>
                  <w:position w:val="-4"/>
                  <w:lang w:val="en-US"/>
                </w:rPr>
                <w:t xml:space="preserve"> </w:t>
              </w:r>
              <w:r w:rsidRPr="00E66B43">
                <w:rPr>
                  <w:lang w:val="en-US"/>
                </w:rPr>
                <w:t>during</w:t>
              </w:r>
              <w:r w:rsidRPr="00E66B43">
                <w:rPr>
                  <w:position w:val="-4"/>
                  <w:lang w:val="en-US"/>
                </w:rPr>
                <w:t xml:space="preserve"> </w:t>
              </w:r>
              <w:r w:rsidRPr="00E66B43">
                <w:rPr>
                  <w:lang w:val="en-US"/>
                </w:rPr>
                <w:t xml:space="preserve">the period </w:t>
              </w:r>
              <w:r w:rsidRPr="00E66B43">
                <w:rPr>
                  <w:i/>
                  <w:iCs/>
                  <w:lang w:val="en-US"/>
                </w:rPr>
                <w:t>T</w:t>
              </w:r>
              <w:r w:rsidRPr="00E66B43">
                <w:rPr>
                  <w:i/>
                  <w:iCs/>
                  <w:vertAlign w:val="subscript"/>
                  <w:lang w:val="en-US"/>
                </w:rPr>
                <w:t>B2</w:t>
              </w:r>
              <w:r w:rsidRPr="00726920">
                <w:rPr>
                  <w:lang w:val="en-US"/>
                </w:rPr>
                <w:t xml:space="preserve"> </w:t>
              </w:r>
              <w:r w:rsidRPr="00E66B43">
                <w:rPr>
                  <w:lang w:val="en-US"/>
                </w:rPr>
                <w:t xml:space="preserve">to </w:t>
              </w:r>
              <w:r w:rsidRPr="00E66B43">
                <w:rPr>
                  <w:i/>
                  <w:iCs/>
                  <w:lang w:val="en-US"/>
                </w:rPr>
                <w:t>T</w:t>
              </w:r>
              <w:r w:rsidRPr="00E66B43">
                <w:rPr>
                  <w:i/>
                  <w:iCs/>
                  <w:vertAlign w:val="subscript"/>
                  <w:lang w:val="en-US"/>
                </w:rPr>
                <w:t>E</w:t>
              </w:r>
            </w:ins>
          </w:p>
        </w:tc>
      </w:tr>
      <w:tr w:rsidR="001E7097" w:rsidRPr="002F0CE0" w14:paraId="111E4300" w14:textId="77777777" w:rsidTr="0039475A">
        <w:trPr>
          <w:jc w:val="center"/>
          <w:ins w:id="278" w:author="USA Editor 2021" w:date="2021-02-04T14:42:00Z"/>
        </w:trPr>
        <w:tc>
          <w:tcPr>
            <w:tcW w:w="1630" w:type="dxa"/>
            <w:gridSpan w:val="3"/>
          </w:tcPr>
          <w:p w14:paraId="6618A2D8" w14:textId="77777777" w:rsidR="001E7097" w:rsidRPr="003947BE" w:rsidRDefault="001E7097" w:rsidP="0039475A">
            <w:pPr>
              <w:pStyle w:val="Tabletext"/>
              <w:tabs>
                <w:tab w:val="clear" w:pos="284"/>
                <w:tab w:val="clear" w:pos="567"/>
                <w:tab w:val="left" w:leader="dot" w:pos="7938"/>
                <w:tab w:val="center" w:pos="9526"/>
              </w:tabs>
              <w:ind w:left="34"/>
              <w:jc w:val="left"/>
              <w:rPr>
                <w:ins w:id="279" w:author="USA Editor 2021" w:date="2021-02-04T14:42:00Z"/>
              </w:rPr>
            </w:pPr>
            <w:ins w:id="280" w:author="USA Editor 2021" w:date="2021-02-04T14:42:00Z">
              <w:r w:rsidRPr="003947BE">
                <w:rPr>
                  <w:i/>
                  <w:iCs/>
                </w:rPr>
                <w:t>T</w:t>
              </w:r>
              <w:r w:rsidRPr="003947BE">
                <w:rPr>
                  <w:i/>
                  <w:iCs/>
                  <w:vertAlign w:val="subscript"/>
                </w:rPr>
                <w:t>F</w:t>
              </w:r>
              <w:r w:rsidRPr="003947BE">
                <w:t xml:space="preserve"> (</w:t>
              </w:r>
              <w:proofErr w:type="spellStart"/>
              <w:r w:rsidRPr="003947BE">
                <w:t>includes</w:t>
              </w:r>
              <w:proofErr w:type="spellEnd"/>
              <w:r w:rsidRPr="003947BE">
                <w:t xml:space="preserve"> 1</w:t>
              </w:r>
              <w:r>
                <w:t> </w:t>
              </w:r>
              <w:proofErr w:type="spellStart"/>
              <w:r w:rsidRPr="003947BE">
                <w:t>stuffing</w:t>
              </w:r>
              <w:proofErr w:type="spellEnd"/>
              <w:r w:rsidRPr="003947BE">
                <w:t xml:space="preserve"> bit)</w:t>
              </w:r>
            </w:ins>
          </w:p>
        </w:tc>
        <w:tc>
          <w:tcPr>
            <w:tcW w:w="709" w:type="dxa"/>
          </w:tcPr>
          <w:p w14:paraId="5A2C13BB" w14:textId="77777777" w:rsidR="001E7097" w:rsidRPr="003947BE" w:rsidRDefault="001E7097" w:rsidP="0039475A">
            <w:pPr>
              <w:pStyle w:val="Tabletext"/>
              <w:tabs>
                <w:tab w:val="left" w:leader="dot" w:pos="7938"/>
                <w:tab w:val="center" w:pos="9526"/>
              </w:tabs>
              <w:ind w:left="567" w:hanging="567"/>
              <w:jc w:val="center"/>
              <w:rPr>
                <w:ins w:id="281" w:author="USA Editor 2021" w:date="2021-02-04T14:42:00Z"/>
              </w:rPr>
            </w:pPr>
            <w:ins w:id="282" w:author="USA Editor 2021" w:date="2021-02-04T14:42:00Z">
              <w:r w:rsidRPr="003947BE">
                <w:t>241</w:t>
              </w:r>
            </w:ins>
          </w:p>
        </w:tc>
        <w:tc>
          <w:tcPr>
            <w:tcW w:w="1298" w:type="dxa"/>
          </w:tcPr>
          <w:p w14:paraId="67FDCFE9"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83" w:author="USA Editor 2021" w:date="2021-02-04T14:42:00Z"/>
              </w:rPr>
            </w:pPr>
            <w:ins w:id="284" w:author="USA Editor 2021" w:date="2021-02-04T14:42:00Z">
              <w:r w:rsidRPr="003947BE">
                <w:t>25.104</w:t>
              </w:r>
            </w:ins>
          </w:p>
        </w:tc>
        <w:tc>
          <w:tcPr>
            <w:tcW w:w="5576" w:type="dxa"/>
          </w:tcPr>
          <w:p w14:paraId="0F1E1BD4" w14:textId="77777777" w:rsidR="001E7097" w:rsidRPr="00E66B43" w:rsidRDefault="001E7097" w:rsidP="0039475A">
            <w:pPr>
              <w:pStyle w:val="Tabletext"/>
              <w:tabs>
                <w:tab w:val="clear" w:pos="567"/>
                <w:tab w:val="left" w:leader="dot" w:pos="7938"/>
                <w:tab w:val="center" w:pos="9526"/>
              </w:tabs>
              <w:ind w:left="53" w:hanging="53"/>
              <w:jc w:val="left"/>
              <w:rPr>
                <w:ins w:id="285" w:author="USA Editor 2021" w:date="2021-02-04T14:42:00Z"/>
                <w:lang w:val="en-US"/>
              </w:rPr>
            </w:pPr>
            <w:ins w:id="286" w:author="USA Editor 2021" w:date="2021-02-04T14:42:00Z">
              <w:r w:rsidRPr="00E66B43">
                <w:rPr>
                  <w:lang w:val="en-US"/>
                </w:rPr>
                <w:t xml:space="preserve">Power should be –50 dB of </w:t>
              </w:r>
              <w:proofErr w:type="spellStart"/>
              <w:r w:rsidRPr="00E66B43">
                <w:rPr>
                  <w:i/>
                  <w:iCs/>
                  <w:lang w:val="en-US"/>
                </w:rPr>
                <w:t>P</w:t>
              </w:r>
              <w:r w:rsidRPr="00C6708B">
                <w:rPr>
                  <w:i/>
                  <w:iCs/>
                  <w:vertAlign w:val="subscript"/>
                  <w:lang w:val="en-US"/>
                </w:rPr>
                <w:t>ss</w:t>
              </w:r>
              <w:proofErr w:type="spellEnd"/>
              <w:r w:rsidRPr="00E66B43">
                <w:rPr>
                  <w:lang w:val="en-US"/>
                </w:rPr>
                <w:t xml:space="preserve"> and stay below this</w:t>
              </w:r>
            </w:ins>
          </w:p>
        </w:tc>
      </w:tr>
      <w:tr w:rsidR="001E7097" w:rsidRPr="002F0CE0" w14:paraId="1090FE45" w14:textId="77777777" w:rsidTr="0039475A">
        <w:trPr>
          <w:gridBefore w:val="1"/>
          <w:wBefore w:w="6" w:type="dxa"/>
          <w:jc w:val="center"/>
          <w:ins w:id="287" w:author="USA Editor 2021" w:date="2021-02-04T14:42:00Z"/>
        </w:trPr>
        <w:tc>
          <w:tcPr>
            <w:tcW w:w="1630" w:type="dxa"/>
            <w:gridSpan w:val="2"/>
          </w:tcPr>
          <w:p w14:paraId="50FD0634" w14:textId="77777777" w:rsidR="001E7097" w:rsidRPr="003947BE" w:rsidRDefault="001E7097" w:rsidP="0039475A">
            <w:pPr>
              <w:pStyle w:val="Tabletext"/>
              <w:tabs>
                <w:tab w:val="left" w:leader="dot" w:pos="7938"/>
                <w:tab w:val="center" w:pos="9526"/>
              </w:tabs>
              <w:ind w:left="567" w:hanging="567"/>
              <w:rPr>
                <w:ins w:id="288" w:author="USA Editor 2021" w:date="2021-02-04T14:42:00Z"/>
              </w:rPr>
            </w:pPr>
            <w:ins w:id="289" w:author="USA Editor 2021" w:date="2021-02-04T14:42:00Z">
              <w:r w:rsidRPr="003947BE">
                <w:rPr>
                  <w:i/>
                  <w:iCs/>
                </w:rPr>
                <w:t>T</w:t>
              </w:r>
              <w:r w:rsidRPr="003947BE">
                <w:rPr>
                  <w:i/>
                  <w:iCs/>
                  <w:vertAlign w:val="subscript"/>
                </w:rPr>
                <w:t>G</w:t>
              </w:r>
            </w:ins>
          </w:p>
        </w:tc>
        <w:tc>
          <w:tcPr>
            <w:tcW w:w="709" w:type="dxa"/>
          </w:tcPr>
          <w:p w14:paraId="15E3E35E" w14:textId="77777777" w:rsidR="001E7097" w:rsidRPr="003947BE" w:rsidRDefault="001E7097" w:rsidP="0039475A">
            <w:pPr>
              <w:pStyle w:val="Tabletext"/>
              <w:tabs>
                <w:tab w:val="left" w:leader="dot" w:pos="7938"/>
                <w:tab w:val="center" w:pos="9526"/>
              </w:tabs>
              <w:ind w:left="567" w:hanging="567"/>
              <w:jc w:val="center"/>
              <w:rPr>
                <w:ins w:id="290" w:author="USA Editor 2021" w:date="2021-02-04T14:42:00Z"/>
              </w:rPr>
            </w:pPr>
            <w:ins w:id="291" w:author="USA Editor 2021" w:date="2021-02-04T14:42:00Z">
              <w:r w:rsidRPr="003947BE">
                <w:t>256</w:t>
              </w:r>
            </w:ins>
          </w:p>
        </w:tc>
        <w:tc>
          <w:tcPr>
            <w:tcW w:w="1298" w:type="dxa"/>
          </w:tcPr>
          <w:p w14:paraId="629644E5"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92" w:author="USA Editor 2021" w:date="2021-02-04T14:42:00Z"/>
              </w:rPr>
            </w:pPr>
            <w:ins w:id="293" w:author="USA Editor 2021" w:date="2021-02-04T14:42:00Z">
              <w:r w:rsidRPr="003947BE">
                <w:t>26.667</w:t>
              </w:r>
            </w:ins>
          </w:p>
        </w:tc>
        <w:tc>
          <w:tcPr>
            <w:tcW w:w="5576" w:type="dxa"/>
          </w:tcPr>
          <w:p w14:paraId="39DDE46D" w14:textId="77777777" w:rsidR="001E7097" w:rsidRPr="00E66B43" w:rsidRDefault="001E7097" w:rsidP="0039475A">
            <w:pPr>
              <w:pStyle w:val="Tabletext"/>
              <w:tabs>
                <w:tab w:val="left" w:leader="dot" w:pos="7938"/>
                <w:tab w:val="center" w:pos="9526"/>
              </w:tabs>
              <w:ind w:left="567" w:hanging="567"/>
              <w:jc w:val="left"/>
              <w:rPr>
                <w:ins w:id="294" w:author="USA Editor 2021" w:date="2021-02-04T14:42:00Z"/>
                <w:lang w:val="en-US"/>
              </w:rPr>
            </w:pPr>
            <w:ins w:id="295" w:author="USA Editor 2021" w:date="2021-02-04T14:42:00Z">
              <w:r w:rsidRPr="00E66B43">
                <w:rPr>
                  <w:lang w:val="en-US"/>
                </w:rPr>
                <w:t xml:space="preserve">Start of next transmission </w:t>
              </w:r>
              <w:proofErr w:type="gramStart"/>
              <w:r w:rsidRPr="00E66B43">
                <w:rPr>
                  <w:lang w:val="en-US"/>
                </w:rPr>
                <w:t>time period</w:t>
              </w:r>
              <w:proofErr w:type="gramEnd"/>
            </w:ins>
          </w:p>
        </w:tc>
      </w:tr>
    </w:tbl>
    <w:p w14:paraId="25775A49" w14:textId="77777777" w:rsidR="001E7097" w:rsidRDefault="001E7097" w:rsidP="00F70DF2">
      <w:pPr>
        <w:pStyle w:val="Tablefin"/>
        <w:rPr>
          <w:ins w:id="296" w:author="USA Editor 2021" w:date="2021-02-04T14:42:00Z"/>
        </w:rPr>
      </w:pPr>
    </w:p>
    <w:p w14:paraId="6ECF655A" w14:textId="77777777" w:rsidR="001E7097" w:rsidRDefault="001E7097" w:rsidP="00F70DF2">
      <w:pPr>
        <w:rPr>
          <w:ins w:id="297" w:author="USA Editor 2021" w:date="2021-02-04T14:41:00Z"/>
          <w:lang w:val="en-US"/>
        </w:rPr>
      </w:pPr>
    </w:p>
    <w:p w14:paraId="25702ECC" w14:textId="77777777" w:rsidR="001E7097" w:rsidRPr="00E66B43" w:rsidRDefault="001E7097" w:rsidP="00F70DF2">
      <w:pPr>
        <w:pStyle w:val="FigureNo"/>
        <w:rPr>
          <w:ins w:id="298" w:author="USA Editor 2021" w:date="2021-02-04T14:41:00Z"/>
          <w:lang w:val="en-US"/>
        </w:rPr>
      </w:pPr>
      <w:ins w:id="299" w:author="USA Editor 2021" w:date="2021-02-04T14:41:00Z">
        <w:r w:rsidRPr="00BE244E">
          <w:rPr>
            <w:lang w:val="en-US"/>
          </w:rPr>
          <w:t>Figure</w:t>
        </w:r>
        <w:r w:rsidRPr="00E66B43">
          <w:rPr>
            <w:lang w:val="en-US"/>
          </w:rPr>
          <w:t xml:space="preserve"> </w:t>
        </w:r>
      </w:ins>
      <w:ins w:id="300" w:author="USA Editor 2021" w:date="2021-02-05T14:03:00Z">
        <w:r>
          <w:rPr>
            <w:lang w:val="en-US"/>
          </w:rPr>
          <w:t>1</w:t>
        </w:r>
      </w:ins>
    </w:p>
    <w:p w14:paraId="5BC020C0" w14:textId="77777777" w:rsidR="001E7097" w:rsidRPr="00E66B43" w:rsidRDefault="001E7097" w:rsidP="00F70DF2">
      <w:pPr>
        <w:pStyle w:val="Figuretitle"/>
        <w:rPr>
          <w:ins w:id="301" w:author="USA Editor 2021" w:date="2021-02-04T14:41:00Z"/>
          <w:lang w:val="en-US"/>
        </w:rPr>
      </w:pPr>
      <w:ins w:id="302" w:author="USA Editor 2021" w:date="2021-02-04T14:41:00Z">
        <w:r w:rsidRPr="00E66B43">
          <w:rPr>
            <w:lang w:val="en-US"/>
          </w:rPr>
          <w:t xml:space="preserve">Transmitter output envelope versus </w:t>
        </w:r>
        <w:r w:rsidRPr="00BE244E">
          <w:rPr>
            <w:lang w:val="en-US"/>
          </w:rPr>
          <w:t>time</w:t>
        </w:r>
      </w:ins>
    </w:p>
    <w:p w14:paraId="74B53B04" w14:textId="77777777" w:rsidR="001E7097" w:rsidRPr="00F70DF2" w:rsidRDefault="001E7097" w:rsidP="00184CF5">
      <w:pPr>
        <w:rPr>
          <w:ins w:id="303" w:author="USA Editor 2021" w:date="2021-02-03T14:08:00Z"/>
          <w:lang w:val="en-US"/>
        </w:rPr>
      </w:pPr>
      <w:ins w:id="304" w:author="USA Editor 2021" w:date="2021-02-04T14:41:00Z">
        <w:r>
          <w:rPr>
            <w:noProof/>
            <w:lang w:val="en-US" w:eastAsia="zh-CN"/>
          </w:rPr>
          <w:object w:dxaOrig="6121" w:dyaOrig="3583" w14:anchorId="6FBF9B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85pt;height:225pt;mso-position-horizontal:absolute" o:ole="">
              <v:imagedata r:id="rId14" o:title=""/>
            </v:shape>
            <o:OLEObject Type="Embed" ProgID="CorelDraw.Graphic.16" ShapeID="_x0000_i1025" DrawAspect="Content" ObjectID="_1679208298" r:id="rId15"/>
          </w:object>
        </w:r>
      </w:ins>
    </w:p>
    <w:p w14:paraId="67A5FD6A" w14:textId="77777777" w:rsidR="001E7097" w:rsidRPr="001E46F5" w:rsidRDefault="001E7097" w:rsidP="00297C96">
      <w:pPr>
        <w:pStyle w:val="Heading1"/>
        <w:rPr>
          <w:ins w:id="305" w:author="USA Editor 2021" w:date="2021-02-03T14:08:00Z"/>
          <w:lang w:val="en-US"/>
        </w:rPr>
      </w:pPr>
      <w:ins w:id="306" w:author="USA Editor 2021" w:date="2021-02-05T14:04:00Z">
        <w:r>
          <w:rPr>
            <w:lang w:val="en-US"/>
          </w:rPr>
          <w:t>6</w:t>
        </w:r>
      </w:ins>
      <w:ins w:id="307" w:author="USA Editor 2021" w:date="2021-02-03T14:08:00Z">
        <w:r w:rsidRPr="001E46F5">
          <w:rPr>
            <w:lang w:val="en-US"/>
          </w:rPr>
          <w:tab/>
          <w:t>Synchronization accuracy</w:t>
        </w:r>
      </w:ins>
    </w:p>
    <w:p w14:paraId="65F7BA2D" w14:textId="77777777" w:rsidR="001E7097" w:rsidRPr="001E46F5" w:rsidRDefault="001E7097" w:rsidP="00297C96">
      <w:pPr>
        <w:rPr>
          <w:ins w:id="308" w:author="USA Editor 2021" w:date="2021-02-03T14:08:00Z"/>
          <w:lang w:val="en-US" w:eastAsia="de-AT"/>
        </w:rPr>
      </w:pPr>
      <w:ins w:id="309" w:author="USA Editor 2021" w:date="2021-02-04T15:21:00Z">
        <w:r>
          <w:rPr>
            <w:lang w:val="en-US"/>
          </w:rPr>
          <w:t xml:space="preserve">There is no requirement for </w:t>
        </w:r>
      </w:ins>
      <w:ins w:id="310" w:author="USA Editor 2021" w:date="2021-02-03T14:08:00Z">
        <w:r w:rsidRPr="00F70DF2">
          <w:rPr>
            <w:lang w:val="en-US"/>
          </w:rPr>
          <w:t xml:space="preserve">UTC </w:t>
        </w:r>
        <w:r w:rsidRPr="00F70DF2">
          <w:rPr>
            <w:szCs w:val="24"/>
            <w:lang w:val="en-US"/>
          </w:rPr>
          <w:t>synchronization</w:t>
        </w:r>
        <w:r w:rsidRPr="001E46F5">
          <w:rPr>
            <w:lang w:val="en-US" w:eastAsia="de-AT"/>
          </w:rPr>
          <w:t>.</w:t>
        </w:r>
      </w:ins>
    </w:p>
    <w:p w14:paraId="6BAE350D" w14:textId="77777777" w:rsidR="001E7097" w:rsidRPr="0039475A" w:rsidRDefault="001E7097" w:rsidP="00297C96">
      <w:pPr>
        <w:pStyle w:val="Heading1"/>
        <w:rPr>
          <w:ins w:id="311" w:author="USA Editor 2021" w:date="2021-02-03T14:08:00Z"/>
          <w:lang w:val="en-US"/>
        </w:rPr>
      </w:pPr>
      <w:ins w:id="312" w:author="USA Editor 2021" w:date="2021-02-05T14:04:00Z">
        <w:r>
          <w:rPr>
            <w:lang w:val="en-US"/>
          </w:rPr>
          <w:t>7</w:t>
        </w:r>
      </w:ins>
      <w:ins w:id="313" w:author="USA Editor 2021" w:date="2021-02-03T14:08:00Z">
        <w:r w:rsidRPr="0039475A">
          <w:rPr>
            <w:lang w:val="en-US"/>
          </w:rPr>
          <w:tab/>
          <w:t>Channel access scheme</w:t>
        </w:r>
      </w:ins>
    </w:p>
    <w:p w14:paraId="1536125C" w14:textId="77777777" w:rsidR="001E7097" w:rsidRPr="00071D4E" w:rsidRDefault="001E7097" w:rsidP="00297C96">
      <w:pPr>
        <w:rPr>
          <w:ins w:id="314" w:author="USA Editor 2021" w:date="2021-02-03T14:08:00Z"/>
          <w:lang w:val="en-US"/>
        </w:rPr>
      </w:pPr>
      <w:ins w:id="315" w:author="USA Editor 2021" w:date="2021-02-03T14:08:00Z">
        <w:r w:rsidRPr="00184CF5">
          <w:rPr>
            <w:lang w:val="en-US"/>
          </w:rPr>
          <w:t xml:space="preserve">The AIS station should operate autonomously and determine its own schedule for transmission of its messages based on </w:t>
        </w:r>
      </w:ins>
      <w:ins w:id="316" w:author="USA Editor 2021" w:date="2021-02-16T12:45:00Z">
        <w:r>
          <w:rPr>
            <w:lang w:val="en-US"/>
          </w:rPr>
          <w:t xml:space="preserve">a </w:t>
        </w:r>
      </w:ins>
      <w:ins w:id="317" w:author="USA Editor 2021" w:date="2021-02-03T14:08:00Z">
        <w:r w:rsidRPr="00184CF5">
          <w:rPr>
            <w:lang w:val="en-US"/>
          </w:rPr>
          <w:t xml:space="preserve">random selection of the first slot of the first burst. The other </w:t>
        </w:r>
      </w:ins>
      <w:ins w:id="318" w:author="USA Editor 2021" w:date="2021-02-16T12:45:00Z">
        <w:r>
          <w:rPr>
            <w:lang w:val="en-US"/>
          </w:rPr>
          <w:t>three</w:t>
        </w:r>
      </w:ins>
      <w:ins w:id="319" w:author="USA Editor 2021" w:date="2021-02-03T14:08:00Z">
        <w:r w:rsidRPr="00184CF5">
          <w:rPr>
            <w:lang w:val="en-US"/>
          </w:rPr>
          <w:t xml:space="preserve"> slots within the first burst should be fixed referenced to the first slot of the burst. The increment between transmission slots within a burst should be 75 slots. The AIS station transmits messages in a burst of </w:t>
        </w:r>
      </w:ins>
      <w:ins w:id="320" w:author="USA Editor 2021" w:date="2021-02-16T12:08:00Z">
        <w:r>
          <w:rPr>
            <w:lang w:val="en-US"/>
          </w:rPr>
          <w:t>4</w:t>
        </w:r>
      </w:ins>
      <w:ins w:id="321" w:author="USA Editor 2021" w:date="2021-02-03T14:08:00Z">
        <w:r w:rsidRPr="00184CF5">
          <w:rPr>
            <w:lang w:val="en-US"/>
          </w:rPr>
          <w:t xml:space="preserve"> messages no more than once per minute.</w:t>
        </w:r>
      </w:ins>
    </w:p>
    <w:p w14:paraId="566B16C8" w14:textId="77777777" w:rsidR="001E7097" w:rsidRPr="001E46F5" w:rsidRDefault="001E7097" w:rsidP="00297C96">
      <w:pPr>
        <w:pStyle w:val="FigureNo"/>
        <w:rPr>
          <w:ins w:id="322" w:author="USA Editor 2021" w:date="2021-02-03T14:08:00Z"/>
          <w:lang w:val="en-US"/>
        </w:rPr>
      </w:pPr>
      <w:ins w:id="323" w:author="USA Editor 2021" w:date="2021-02-03T14:08:00Z">
        <w:r w:rsidRPr="001E46F5">
          <w:rPr>
            <w:lang w:val="en-US"/>
          </w:rPr>
          <w:t xml:space="preserve">Figure </w:t>
        </w:r>
      </w:ins>
      <w:ins w:id="324" w:author="USA Editor 2021" w:date="2021-02-05T14:03:00Z">
        <w:r>
          <w:rPr>
            <w:lang w:val="en-US" w:eastAsia="ja-JP"/>
          </w:rPr>
          <w:t>2</w:t>
        </w:r>
      </w:ins>
    </w:p>
    <w:p w14:paraId="6555DBCF" w14:textId="77777777" w:rsidR="001E7097" w:rsidRPr="001E46F5" w:rsidRDefault="001E7097" w:rsidP="00297C96">
      <w:pPr>
        <w:pStyle w:val="Figuretitle"/>
        <w:rPr>
          <w:ins w:id="325" w:author="USA Editor 2021" w:date="2021-02-03T14:08:00Z"/>
          <w:lang w:val="en-US"/>
        </w:rPr>
      </w:pPr>
      <w:ins w:id="326" w:author="USA Editor 2021" w:date="2021-02-03T14:08:00Z">
        <w:r w:rsidRPr="001E46F5">
          <w:rPr>
            <w:lang w:val="en-US"/>
          </w:rPr>
          <w:t>Burst transmissions in active mode</w:t>
        </w:r>
      </w:ins>
    </w:p>
    <w:p w14:paraId="29DE7648" w14:textId="77777777" w:rsidR="001E7097" w:rsidRPr="001E46F5" w:rsidRDefault="001E7097" w:rsidP="00297C96">
      <w:pPr>
        <w:pStyle w:val="Figure"/>
        <w:rPr>
          <w:ins w:id="327" w:author="USA Editor 2021" w:date="2021-02-03T14:08:00Z"/>
          <w:lang w:val="en-US"/>
        </w:rPr>
      </w:pPr>
      <w:ins w:id="328" w:author="USA Editor 2021" w:date="2021-02-05T13:46:00Z">
        <w:r w:rsidRPr="00004AF3">
          <w:rPr>
            <w:noProof/>
          </w:rPr>
          <w:drawing>
            <wp:inline distT="0" distB="0" distL="0" distR="0" wp14:anchorId="4B541B41" wp14:editId="74A66B3F">
              <wp:extent cx="5943600" cy="2381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2381250"/>
                      </a:xfrm>
                      <a:prstGeom prst="rect">
                        <a:avLst/>
                      </a:prstGeom>
                      <a:noFill/>
                      <a:ln>
                        <a:noFill/>
                      </a:ln>
                    </pic:spPr>
                  </pic:pic>
                </a:graphicData>
              </a:graphic>
            </wp:inline>
          </w:drawing>
        </w:r>
      </w:ins>
    </w:p>
    <w:p w14:paraId="566C7914" w14:textId="77777777" w:rsidR="001E7097" w:rsidRPr="001E46F5" w:rsidRDefault="001E7097" w:rsidP="00297C96">
      <w:pPr>
        <w:pStyle w:val="Heading1"/>
        <w:rPr>
          <w:ins w:id="329" w:author="USA Editor 2021" w:date="2021-02-03T14:08:00Z"/>
          <w:lang w:val="en-US"/>
        </w:rPr>
      </w:pPr>
      <w:ins w:id="330" w:author="USA Editor 2021" w:date="2021-02-05T14:04:00Z">
        <w:r>
          <w:rPr>
            <w:lang w:val="en-US"/>
          </w:rPr>
          <w:t>8</w:t>
        </w:r>
      </w:ins>
      <w:ins w:id="331" w:author="USA Editor 2021" w:date="2021-02-03T14:08:00Z">
        <w:r w:rsidRPr="001E46F5">
          <w:rPr>
            <w:lang w:val="en-US"/>
          </w:rPr>
          <w:tab/>
          <w:t>User identification (Unique identifier)</w:t>
        </w:r>
      </w:ins>
    </w:p>
    <w:p w14:paraId="1A6DD4B3" w14:textId="77777777" w:rsidR="001E7097" w:rsidRPr="00904146" w:rsidRDefault="001E7097" w:rsidP="00904146">
      <w:pPr>
        <w:rPr>
          <w:ins w:id="332" w:author="USA Editor 2021" w:date="2021-02-04T15:26:00Z"/>
          <w:lang w:val="en-US"/>
        </w:rPr>
      </w:pPr>
      <w:ins w:id="333" w:author="USA Editor 2021" w:date="2021-02-04T15:26:00Z">
        <w:r w:rsidRPr="00904146">
          <w:rPr>
            <w:lang w:val="en-US"/>
          </w:rPr>
          <w:t>AMRD Group B devices designed to interact with 9 digit identity technologies should use:</w:t>
        </w:r>
      </w:ins>
    </w:p>
    <w:p w14:paraId="0285A81B" w14:textId="77777777" w:rsidR="001E7097" w:rsidRPr="00904146" w:rsidRDefault="001E7097" w:rsidP="00904146">
      <w:pPr>
        <w:rPr>
          <w:ins w:id="334" w:author="USA Editor 2021" w:date="2021-02-04T15:26:00Z"/>
          <w:lang w:val="en-US"/>
        </w:rPr>
      </w:pPr>
      <w:ins w:id="335" w:author="USA Editor 2021" w:date="2021-02-04T15:26:00Z">
        <w:r w:rsidRPr="00904146">
          <w:rPr>
            <w:lang w:val="en-US"/>
          </w:rPr>
          <w:t>9</w:t>
        </w:r>
        <w:r w:rsidRPr="00184CF5">
          <w:rPr>
            <w:vertAlign w:val="superscript"/>
            <w:lang w:val="en-US"/>
          </w:rPr>
          <w:t>1</w:t>
        </w:r>
        <w:r w:rsidRPr="00904146">
          <w:rPr>
            <w:lang w:val="en-US"/>
          </w:rPr>
          <w:t>7</w:t>
        </w:r>
        <w:r w:rsidRPr="00184CF5">
          <w:rPr>
            <w:vertAlign w:val="subscript"/>
            <w:lang w:val="en-US"/>
          </w:rPr>
          <w:t>2</w:t>
        </w:r>
        <w:r w:rsidRPr="00904146">
          <w:rPr>
            <w:lang w:val="en-US"/>
          </w:rPr>
          <w:t>9</w:t>
        </w:r>
        <w:r w:rsidRPr="00184CF5">
          <w:rPr>
            <w:vertAlign w:val="subscript"/>
            <w:lang w:val="en-US"/>
          </w:rPr>
          <w:t>3</w:t>
        </w:r>
        <w:r w:rsidRPr="00904146">
          <w:rPr>
            <w:lang w:val="en-US"/>
          </w:rPr>
          <w:t>Y</w:t>
        </w:r>
        <w:r w:rsidRPr="00184CF5">
          <w:rPr>
            <w:vertAlign w:val="subscript"/>
            <w:lang w:val="en-US"/>
          </w:rPr>
          <w:t>4</w:t>
        </w:r>
        <w:r w:rsidRPr="00904146">
          <w:rPr>
            <w:lang w:val="en-US"/>
          </w:rPr>
          <w:t>Y</w:t>
        </w:r>
        <w:r w:rsidRPr="00184CF5">
          <w:rPr>
            <w:vertAlign w:val="subscript"/>
            <w:lang w:val="en-US"/>
          </w:rPr>
          <w:t>5</w:t>
        </w:r>
        <w:r w:rsidRPr="00904146">
          <w:rPr>
            <w:lang w:val="en-US"/>
          </w:rPr>
          <w:t>Y</w:t>
        </w:r>
        <w:r w:rsidRPr="00184CF5">
          <w:rPr>
            <w:vertAlign w:val="subscript"/>
            <w:lang w:val="en-US"/>
          </w:rPr>
          <w:t>6</w:t>
        </w:r>
        <w:r w:rsidRPr="00904146">
          <w:rPr>
            <w:lang w:val="en-US"/>
          </w:rPr>
          <w:t>Y</w:t>
        </w:r>
        <w:r w:rsidRPr="00184CF5">
          <w:rPr>
            <w:vertAlign w:val="subscript"/>
            <w:lang w:val="en-US"/>
          </w:rPr>
          <w:t>7</w:t>
        </w:r>
        <w:r w:rsidRPr="00904146">
          <w:rPr>
            <w:lang w:val="en-US"/>
          </w:rPr>
          <w:t>Y</w:t>
        </w:r>
        <w:r w:rsidRPr="00184CF5">
          <w:rPr>
            <w:vertAlign w:val="subscript"/>
            <w:lang w:val="en-US"/>
          </w:rPr>
          <w:t>8</w:t>
        </w:r>
        <w:r w:rsidRPr="00904146">
          <w:rPr>
            <w:lang w:val="en-US"/>
          </w:rPr>
          <w:t>Y</w:t>
        </w:r>
        <w:r w:rsidRPr="00184CF5">
          <w:rPr>
            <w:vertAlign w:val="subscript"/>
            <w:lang w:val="en-US"/>
          </w:rPr>
          <w:t>9</w:t>
        </w:r>
      </w:ins>
    </w:p>
    <w:p w14:paraId="5C8EB573" w14:textId="77777777" w:rsidR="001E7097" w:rsidRPr="00904146" w:rsidRDefault="001E7097" w:rsidP="00904146">
      <w:pPr>
        <w:rPr>
          <w:ins w:id="336" w:author="USA Editor 2021" w:date="2021-02-04T15:26:00Z"/>
          <w:lang w:val="en-US"/>
        </w:rPr>
      </w:pPr>
      <w:ins w:id="337" w:author="USA Editor 2021" w:date="2021-02-04T15:26:00Z">
        <w:r w:rsidRPr="00904146">
          <w:rPr>
            <w:lang w:val="en-US"/>
          </w:rPr>
          <w:t>(Y</w:t>
        </w:r>
        <w:r w:rsidRPr="00184CF5">
          <w:rPr>
            <w:vertAlign w:val="subscript"/>
            <w:lang w:val="en-US"/>
          </w:rPr>
          <w:t>4</w:t>
        </w:r>
        <w:r w:rsidRPr="00904146">
          <w:rPr>
            <w:lang w:val="en-US"/>
          </w:rPr>
          <w:t>Y</w:t>
        </w:r>
        <w:r w:rsidRPr="00184CF5">
          <w:rPr>
            <w:vertAlign w:val="subscript"/>
            <w:lang w:val="en-US"/>
          </w:rPr>
          <w:t>5</w:t>
        </w:r>
        <w:r w:rsidRPr="00904146">
          <w:rPr>
            <w:lang w:val="en-US"/>
          </w:rPr>
          <w:t>Y</w:t>
        </w:r>
        <w:r w:rsidRPr="00184CF5">
          <w:rPr>
            <w:vertAlign w:val="subscript"/>
            <w:lang w:val="en-US"/>
          </w:rPr>
          <w:t>6</w:t>
        </w:r>
        <w:r w:rsidRPr="00904146">
          <w:rPr>
            <w:lang w:val="en-US"/>
          </w:rPr>
          <w:t>Y</w:t>
        </w:r>
        <w:r w:rsidRPr="00184CF5">
          <w:rPr>
            <w:vertAlign w:val="subscript"/>
            <w:lang w:val="en-US"/>
          </w:rPr>
          <w:t>7</w:t>
        </w:r>
        <w:r w:rsidRPr="00904146">
          <w:rPr>
            <w:lang w:val="en-US"/>
          </w:rPr>
          <w:t>Y</w:t>
        </w:r>
        <w:r w:rsidRPr="00184CF5">
          <w:rPr>
            <w:vertAlign w:val="subscript"/>
            <w:lang w:val="en-US"/>
          </w:rPr>
          <w:t>8</w:t>
        </w:r>
        <w:r w:rsidRPr="00904146">
          <w:rPr>
            <w:lang w:val="en-US"/>
          </w:rPr>
          <w:t>Y</w:t>
        </w:r>
        <w:r w:rsidRPr="00184CF5">
          <w:rPr>
            <w:vertAlign w:val="subscript"/>
            <w:lang w:val="en-US"/>
          </w:rPr>
          <w:t>9</w:t>
        </w:r>
        <w:r w:rsidRPr="00904146">
          <w:rPr>
            <w:lang w:val="en-US"/>
          </w:rPr>
          <w:t xml:space="preserve"> = a non-sequential pseudorandom number, to be determined by the manufacturer using a time-varying seed that has a negligible chance of repeating, e.g. a random value that is generated for each use, such as a timestamp, a sequence number, or some combination of these.)</w:t>
        </w:r>
      </w:ins>
    </w:p>
    <w:p w14:paraId="69D3EBF9" w14:textId="77777777" w:rsidR="001E7097" w:rsidRDefault="001E7097" w:rsidP="00904146">
      <w:pPr>
        <w:rPr>
          <w:ins w:id="338" w:author="USA Editor 2021" w:date="2021-02-04T15:26:00Z"/>
          <w:lang w:val="en-US"/>
        </w:rPr>
      </w:pPr>
      <w:ins w:id="339" w:author="USA Editor 2021" w:date="2021-02-04T15:26:00Z">
        <w:r w:rsidRPr="00904146">
          <w:rPr>
            <w:lang w:val="en-US"/>
          </w:rPr>
          <w:t>Duplication of numbers is acceptable but should be avoided insofar as possible.</w:t>
        </w:r>
      </w:ins>
    </w:p>
    <w:p w14:paraId="02108F38" w14:textId="77777777" w:rsidR="001E7097" w:rsidRPr="001E46F5" w:rsidDel="00004AF3" w:rsidRDefault="001E7097" w:rsidP="00297C96">
      <w:pPr>
        <w:pStyle w:val="enumlev1"/>
        <w:ind w:left="0" w:firstLine="0"/>
        <w:rPr>
          <w:del w:id="340" w:author="USA Editor 2021" w:date="2021-02-05T13:49:00Z"/>
          <w:lang w:val="en-US"/>
        </w:rPr>
      </w:pPr>
    </w:p>
    <w:p w14:paraId="50531010" w14:textId="77777777" w:rsidR="001E7097" w:rsidRDefault="001E7097" w:rsidP="00DC3D68">
      <w:pPr>
        <w:pStyle w:val="Heading1"/>
        <w:rPr>
          <w:ins w:id="341" w:author="USA Editor 2021" w:date="2021-02-16T12:11:00Z"/>
          <w:lang w:val="en-US"/>
        </w:rPr>
      </w:pPr>
      <w:ins w:id="342" w:author="USA Editor 2021" w:date="2021-02-16T12:10:00Z">
        <w:r>
          <w:rPr>
            <w:lang w:val="en-US"/>
          </w:rPr>
          <w:t>9</w:t>
        </w:r>
        <w:r w:rsidRPr="001E46F5">
          <w:rPr>
            <w:lang w:val="en-US"/>
          </w:rPr>
          <w:tab/>
        </w:r>
      </w:ins>
      <w:ins w:id="343" w:author="USA Editor 2021" w:date="2021-02-16T12:11:00Z">
        <w:r w:rsidRPr="00DC3D68">
          <w:rPr>
            <w:lang w:val="en-US"/>
          </w:rPr>
          <w:t>Transmission message structure</w:t>
        </w:r>
      </w:ins>
    </w:p>
    <w:p w14:paraId="1D9C22EA" w14:textId="77777777" w:rsidR="001E7097" w:rsidRDefault="001E7097" w:rsidP="004A3801">
      <w:pPr>
        <w:rPr>
          <w:ins w:id="344" w:author="USA Editor 2021" w:date="2021-02-16T15:18:00Z"/>
          <w:lang w:val="en-US"/>
        </w:rPr>
      </w:pPr>
      <w:ins w:id="345" w:author="USA Editor 2021" w:date="2021-02-16T12:11:00Z">
        <w:r>
          <w:rPr>
            <w:lang w:val="en-US"/>
          </w:rPr>
          <w:t>An AMRD Group B device</w:t>
        </w:r>
      </w:ins>
      <w:ins w:id="346" w:author="USA Editor 2021" w:date="2021-02-16T12:23:00Z">
        <w:r>
          <w:rPr>
            <w:lang w:val="en-US"/>
          </w:rPr>
          <w:t xml:space="preserve"> sh</w:t>
        </w:r>
      </w:ins>
      <w:ins w:id="347" w:author="USA Editor 2021" w:date="2021-02-16T13:08:00Z">
        <w:r>
          <w:rPr>
            <w:lang w:val="en-US"/>
          </w:rPr>
          <w:t>ould</w:t>
        </w:r>
      </w:ins>
      <w:ins w:id="348" w:author="USA Editor 2021" w:date="2021-02-16T12:23:00Z">
        <w:r>
          <w:rPr>
            <w:lang w:val="en-US"/>
          </w:rPr>
          <w:t xml:space="preserve"> transmit a</w:t>
        </w:r>
      </w:ins>
      <w:ins w:id="349" w:author="USA Editor 2021" w:date="2021-02-16T12:34:00Z">
        <w:r>
          <w:rPr>
            <w:lang w:val="en-US"/>
          </w:rPr>
          <w:t>n</w:t>
        </w:r>
      </w:ins>
      <w:ins w:id="350" w:author="USA Editor 2021" w:date="2021-02-16T12:23:00Z">
        <w:r>
          <w:rPr>
            <w:lang w:val="en-US"/>
          </w:rPr>
          <w:t xml:space="preserve"> </w:t>
        </w:r>
      </w:ins>
      <w:ins w:id="351" w:author="USA Editor 2021" w:date="2021-02-16T12:24:00Z">
        <w:r>
          <w:rPr>
            <w:lang w:val="en-US"/>
          </w:rPr>
          <w:t>AIS Message 1 as defined by ITU-R M.137</w:t>
        </w:r>
      </w:ins>
      <w:ins w:id="352" w:author="USA Editor 2021" w:date="2021-02-16T12:25:00Z">
        <w:r>
          <w:rPr>
            <w:lang w:val="en-US"/>
          </w:rPr>
          <w:t>1</w:t>
        </w:r>
      </w:ins>
      <w:ins w:id="353" w:author="USA Editor 2021" w:date="2021-02-16T12:36:00Z">
        <w:r>
          <w:rPr>
            <w:lang w:val="en-US"/>
          </w:rPr>
          <w:t xml:space="preserve"> using the transmission </w:t>
        </w:r>
      </w:ins>
      <w:ins w:id="354" w:author="USA Editor 2021" w:date="2021-02-16T12:37:00Z">
        <w:r>
          <w:rPr>
            <w:lang w:val="en-US"/>
          </w:rPr>
          <w:t>scheme de</w:t>
        </w:r>
      </w:ins>
      <w:ins w:id="355" w:author="USA Editor 2021" w:date="2021-02-16T12:41:00Z">
        <w:r>
          <w:rPr>
            <w:lang w:val="en-US"/>
          </w:rPr>
          <w:t>scrib</w:t>
        </w:r>
      </w:ins>
      <w:ins w:id="356" w:author="USA Editor 2021" w:date="2021-02-16T12:37:00Z">
        <w:r>
          <w:rPr>
            <w:lang w:val="en-US"/>
          </w:rPr>
          <w:t>ed in section 7.  The AIS Mess</w:t>
        </w:r>
      </w:ins>
      <w:ins w:id="357" w:author="USA Editor 2021" w:date="2021-02-16T12:38:00Z">
        <w:r>
          <w:rPr>
            <w:lang w:val="en-US"/>
          </w:rPr>
          <w:t xml:space="preserve">age 1 </w:t>
        </w:r>
      </w:ins>
      <w:ins w:id="358" w:author="USA Editor 2021" w:date="2021-02-16T15:14:00Z">
        <w:r>
          <w:rPr>
            <w:lang w:val="en-US"/>
          </w:rPr>
          <w:t xml:space="preserve">special manoeuvre indicator </w:t>
        </w:r>
      </w:ins>
      <w:ins w:id="359" w:author="USA Editor 2021" w:date="2021-02-16T15:26:00Z">
        <w:r>
          <w:rPr>
            <w:lang w:val="en-US"/>
          </w:rPr>
          <w:t xml:space="preserve">should be </w:t>
        </w:r>
      </w:ins>
      <w:ins w:id="360" w:author="USA Editor 2021" w:date="2021-02-16T15:15:00Z">
        <w:r>
          <w:rPr>
            <w:lang w:val="en-US"/>
          </w:rPr>
          <w:t>set to 3</w:t>
        </w:r>
      </w:ins>
      <w:ins w:id="361" w:author="USA Editor 2021" w:date="2021-02-16T15:14:00Z">
        <w:r>
          <w:rPr>
            <w:lang w:val="en-US"/>
          </w:rPr>
          <w:t xml:space="preserve"> </w:t>
        </w:r>
      </w:ins>
      <w:ins w:id="362" w:author="USA Editor 2021" w:date="2021-02-16T12:38:00Z">
        <w:r>
          <w:rPr>
            <w:lang w:val="en-US"/>
          </w:rPr>
          <w:t xml:space="preserve">to </w:t>
        </w:r>
      </w:ins>
      <w:ins w:id="363" w:author="USA Editor 2021" w:date="2021-02-16T12:25:00Z">
        <w:r>
          <w:rPr>
            <w:lang w:val="en-US"/>
          </w:rPr>
          <w:t>i</w:t>
        </w:r>
      </w:ins>
      <w:ins w:id="364" w:author="USA Editor 2021" w:date="2021-02-16T12:34:00Z">
        <w:r>
          <w:rPr>
            <w:lang w:val="en-US"/>
          </w:rPr>
          <w:t>ndicate</w:t>
        </w:r>
      </w:ins>
      <w:ins w:id="365" w:author="USA Editor 2021" w:date="2021-02-16T12:25:00Z">
        <w:r>
          <w:rPr>
            <w:lang w:val="en-US"/>
          </w:rPr>
          <w:t xml:space="preserve"> that the source of the transmission is an AM</w:t>
        </w:r>
      </w:ins>
      <w:ins w:id="366" w:author="USA Editor 2021" w:date="2021-02-16T12:26:00Z">
        <w:r>
          <w:rPr>
            <w:lang w:val="en-US"/>
          </w:rPr>
          <w:t xml:space="preserve">RD Group B device transmitting on channel 2006.  </w:t>
        </w:r>
      </w:ins>
      <w:ins w:id="367" w:author="USA Editor 2021" w:date="2021-02-16T12:35:00Z">
        <w:r>
          <w:rPr>
            <w:lang w:val="en-US"/>
          </w:rPr>
          <w:t xml:space="preserve">The </w:t>
        </w:r>
      </w:ins>
      <w:ins w:id="368" w:author="USA Editor 2021" w:date="2021-02-16T12:28:00Z">
        <w:r>
          <w:rPr>
            <w:lang w:val="en-US"/>
          </w:rPr>
          <w:t>SOTDMA communication st</w:t>
        </w:r>
      </w:ins>
      <w:ins w:id="369" w:author="USA Editor 2021" w:date="2021-02-16T12:32:00Z">
        <w:r>
          <w:rPr>
            <w:lang w:val="en-US"/>
          </w:rPr>
          <w:t xml:space="preserve">atus </w:t>
        </w:r>
      </w:ins>
      <w:ins w:id="370" w:author="USA Editor 2021" w:date="2021-02-16T12:33:00Z">
        <w:r>
          <w:rPr>
            <w:lang w:val="en-US"/>
          </w:rPr>
          <w:t xml:space="preserve">Slot </w:t>
        </w:r>
      </w:ins>
      <w:ins w:id="371" w:author="USA Editor 2021" w:date="2021-02-16T12:35:00Z">
        <w:r>
          <w:rPr>
            <w:lang w:val="en-US"/>
          </w:rPr>
          <w:t>t</w:t>
        </w:r>
      </w:ins>
      <w:ins w:id="372" w:author="USA Editor 2021" w:date="2021-02-16T12:33:00Z">
        <w:r>
          <w:rPr>
            <w:lang w:val="en-US"/>
          </w:rPr>
          <w:t>ime</w:t>
        </w:r>
      </w:ins>
      <w:ins w:id="373" w:author="USA Editor 2021" w:date="2021-02-16T12:35:00Z">
        <w:r>
          <w:rPr>
            <w:lang w:val="en-US"/>
          </w:rPr>
          <w:t>-o</w:t>
        </w:r>
      </w:ins>
      <w:ins w:id="374" w:author="USA Editor 2021" w:date="2021-02-16T12:33:00Z">
        <w:r>
          <w:rPr>
            <w:lang w:val="en-US"/>
          </w:rPr>
          <w:t>ut should be set to 0</w:t>
        </w:r>
      </w:ins>
      <w:ins w:id="375" w:author="USA Editor 2021" w:date="2021-02-16T12:35:00Z">
        <w:r>
          <w:rPr>
            <w:lang w:val="en-US"/>
          </w:rPr>
          <w:t xml:space="preserve">, and the </w:t>
        </w:r>
      </w:ins>
      <w:ins w:id="376" w:author="USA Editor 2021" w:date="2021-02-16T12:33:00Z">
        <w:r>
          <w:rPr>
            <w:lang w:val="en-US"/>
          </w:rPr>
          <w:t xml:space="preserve">slot offset </w:t>
        </w:r>
      </w:ins>
      <w:ins w:id="377" w:author="USA Editor 2021" w:date="2021-02-16T12:35:00Z">
        <w:r>
          <w:rPr>
            <w:lang w:val="en-US"/>
          </w:rPr>
          <w:t xml:space="preserve">should be </w:t>
        </w:r>
      </w:ins>
      <w:ins w:id="378" w:author="USA Editor 2021" w:date="2021-02-16T12:33:00Z">
        <w:r>
          <w:rPr>
            <w:lang w:val="en-US"/>
          </w:rPr>
          <w:t>set to 0</w:t>
        </w:r>
      </w:ins>
      <w:ins w:id="379" w:author="USA Editor 2021" w:date="2021-02-16T12:35:00Z">
        <w:r>
          <w:rPr>
            <w:lang w:val="en-US"/>
          </w:rPr>
          <w:t>.</w:t>
        </w:r>
      </w:ins>
    </w:p>
    <w:p w14:paraId="09F4211C" w14:textId="77777777" w:rsidR="001E7097" w:rsidRDefault="001E7097" w:rsidP="004A3801">
      <w:pPr>
        <w:rPr>
          <w:ins w:id="380" w:author="USA Editor 2021" w:date="2021-02-16T15:20:00Z"/>
          <w:lang w:val="en-US"/>
        </w:rPr>
      </w:pPr>
      <w:ins w:id="381" w:author="USA Editor 2021" w:date="2021-02-16T15:19:00Z">
        <w:r>
          <w:rPr>
            <w:lang w:val="en-US"/>
          </w:rPr>
          <w:t xml:space="preserve">The following values </w:t>
        </w:r>
      </w:ins>
      <w:ins w:id="382" w:author="USA Editor 2021" w:date="2021-02-16T15:20:00Z">
        <w:r>
          <w:rPr>
            <w:lang w:val="en-US"/>
          </w:rPr>
          <w:t>may be used with the true heading indicator:</w:t>
        </w:r>
      </w:ins>
    </w:p>
    <w:p w14:paraId="75A6E830" w14:textId="77777777" w:rsidR="001E7097" w:rsidRPr="001E46F5" w:rsidRDefault="001E7097" w:rsidP="0026088C">
      <w:pPr>
        <w:pStyle w:val="TableNo"/>
        <w:rPr>
          <w:ins w:id="383" w:author="USA Editor 2021" w:date="2021-02-16T15:21:00Z"/>
          <w:lang w:val="en-US"/>
        </w:rPr>
      </w:pPr>
      <w:ins w:id="384" w:author="USA Editor 2021" w:date="2021-02-16T15:21:00Z">
        <w:r w:rsidRPr="001E46F5">
          <w:rPr>
            <w:lang w:val="en-US"/>
          </w:rPr>
          <w:t xml:space="preserve">TABLE </w:t>
        </w:r>
        <w:r>
          <w:rPr>
            <w:lang w:val="en-US"/>
          </w:rPr>
          <w:t>4</w:t>
        </w:r>
      </w:ins>
    </w:p>
    <w:p w14:paraId="1F268269" w14:textId="77777777" w:rsidR="001E7097" w:rsidRPr="001E46F5" w:rsidRDefault="001E7097" w:rsidP="0026088C">
      <w:pPr>
        <w:pStyle w:val="Tabletitle"/>
        <w:rPr>
          <w:ins w:id="385" w:author="USA Editor 2021" w:date="2021-02-16T15:21:00Z"/>
          <w:lang w:val="en-US"/>
        </w:rPr>
      </w:pPr>
      <w:ins w:id="386" w:author="USA Editor 2021" w:date="2021-02-16T15:21:00Z">
        <w:r>
          <w:rPr>
            <w:lang w:val="en-US"/>
          </w:rPr>
          <w:t xml:space="preserve">Enhanced </w:t>
        </w:r>
      </w:ins>
      <w:ins w:id="387" w:author="USA Editor 2021" w:date="2021-02-16T16:03:00Z">
        <w:r>
          <w:rPr>
            <w:lang w:val="en-US"/>
          </w:rPr>
          <w:t xml:space="preserve">true </w:t>
        </w:r>
      </w:ins>
      <w:ins w:id="388" w:author="USA Editor 2021" w:date="2021-02-16T15:21:00Z">
        <w:r>
          <w:rPr>
            <w:lang w:val="en-US"/>
          </w:rPr>
          <w:t xml:space="preserve">heading indicator </w:t>
        </w:r>
      </w:ins>
      <w:ins w:id="389" w:author="USA Editor 2021" w:date="2021-02-16T15:27:00Z">
        <w:r>
          <w:rPr>
            <w:lang w:val="en-US"/>
          </w:rPr>
          <w:t>description</w:t>
        </w:r>
      </w:ins>
    </w:p>
    <w:tbl>
      <w:tblPr>
        <w:tblW w:w="7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5"/>
        <w:gridCol w:w="4860"/>
      </w:tblGrid>
      <w:tr w:rsidR="001E7097" w:rsidRPr="001E46F5" w14:paraId="75026386" w14:textId="77777777" w:rsidTr="000E4452">
        <w:trPr>
          <w:tblHeader/>
          <w:jc w:val="center"/>
          <w:ins w:id="390" w:author="USA Editor 2021" w:date="2021-02-16T15:21:00Z"/>
        </w:trPr>
        <w:tc>
          <w:tcPr>
            <w:tcW w:w="2605" w:type="dxa"/>
          </w:tcPr>
          <w:p w14:paraId="2365AB1F" w14:textId="77777777" w:rsidR="001E7097" w:rsidRPr="001E46F5" w:rsidRDefault="001E7097" w:rsidP="00D36467">
            <w:pPr>
              <w:pStyle w:val="Tablehead"/>
              <w:rPr>
                <w:ins w:id="391" w:author="USA Editor 2021" w:date="2021-02-16T15:21:00Z"/>
                <w:sz w:val="20"/>
                <w:lang w:val="en-US"/>
              </w:rPr>
            </w:pPr>
            <w:ins w:id="392" w:author="USA Editor 2021" w:date="2021-02-16T15:21:00Z">
              <w:r>
                <w:rPr>
                  <w:sz w:val="20"/>
                  <w:lang w:val="en-US"/>
                </w:rPr>
                <w:t xml:space="preserve">Heading </w:t>
              </w:r>
            </w:ins>
            <w:ins w:id="393" w:author="USA Editor 2021" w:date="2021-02-16T15:22:00Z">
              <w:r>
                <w:rPr>
                  <w:sz w:val="20"/>
                  <w:lang w:val="en-US"/>
                </w:rPr>
                <w:t>value</w:t>
              </w:r>
            </w:ins>
          </w:p>
        </w:tc>
        <w:tc>
          <w:tcPr>
            <w:tcW w:w="4860" w:type="dxa"/>
          </w:tcPr>
          <w:p w14:paraId="0E6287DA" w14:textId="77777777" w:rsidR="001E7097" w:rsidRPr="001E46F5" w:rsidRDefault="001E7097" w:rsidP="00D36467">
            <w:pPr>
              <w:pStyle w:val="Tablehead"/>
              <w:rPr>
                <w:ins w:id="394" w:author="USA Editor 2021" w:date="2021-02-16T15:21:00Z"/>
                <w:sz w:val="20"/>
                <w:lang w:val="en-US"/>
              </w:rPr>
            </w:pPr>
            <w:ins w:id="395" w:author="USA Editor 2021" w:date="2021-02-16T15:22:00Z">
              <w:r>
                <w:rPr>
                  <w:sz w:val="20"/>
                  <w:lang w:val="en-US"/>
                </w:rPr>
                <w:t>Description</w:t>
              </w:r>
            </w:ins>
          </w:p>
        </w:tc>
      </w:tr>
      <w:tr w:rsidR="001E7097" w:rsidRPr="001E46F5" w14:paraId="1C19FB69" w14:textId="77777777" w:rsidTr="000E4452">
        <w:trPr>
          <w:jc w:val="center"/>
          <w:ins w:id="396" w:author="USA Editor 2021" w:date="2021-02-16T15:21:00Z"/>
        </w:trPr>
        <w:tc>
          <w:tcPr>
            <w:tcW w:w="2605" w:type="dxa"/>
          </w:tcPr>
          <w:p w14:paraId="77B107C2" w14:textId="77777777" w:rsidR="001E7097" w:rsidRPr="001E46F5" w:rsidRDefault="001E7097" w:rsidP="000E4452">
            <w:pPr>
              <w:pStyle w:val="Tabletext"/>
              <w:jc w:val="center"/>
              <w:rPr>
                <w:ins w:id="397" w:author="USA Editor 2021" w:date="2021-02-16T15:21:00Z"/>
                <w:sz w:val="20"/>
                <w:lang w:val="en-US"/>
              </w:rPr>
            </w:pPr>
            <w:ins w:id="398" w:author="USA Editor 2021" w:date="2021-02-16T15:22:00Z">
              <w:r>
                <w:rPr>
                  <w:sz w:val="20"/>
                  <w:lang w:val="en-US"/>
                </w:rPr>
                <w:t>0 - 359</w:t>
              </w:r>
            </w:ins>
          </w:p>
        </w:tc>
        <w:tc>
          <w:tcPr>
            <w:tcW w:w="4860" w:type="dxa"/>
          </w:tcPr>
          <w:p w14:paraId="5D8395E3" w14:textId="77777777" w:rsidR="001E7097" w:rsidRPr="00184CF5" w:rsidRDefault="001E7097" w:rsidP="00D36467">
            <w:pPr>
              <w:pStyle w:val="Tabletext"/>
              <w:jc w:val="left"/>
              <w:rPr>
                <w:ins w:id="399" w:author="USA Editor 2021" w:date="2021-02-16T15:21:00Z"/>
                <w:sz w:val="20"/>
                <w:lang w:val="en-US"/>
              </w:rPr>
            </w:pPr>
            <w:ins w:id="400" w:author="USA Editor 2021" w:date="2021-02-16T15:24:00Z">
              <w:r>
                <w:rPr>
                  <w:sz w:val="20"/>
                  <w:lang w:val="en-US"/>
                </w:rPr>
                <w:t>True heading in d</w:t>
              </w:r>
            </w:ins>
            <w:ins w:id="401" w:author="USA Editor 2021" w:date="2021-02-16T15:22:00Z">
              <w:r w:rsidRPr="0026088C">
                <w:rPr>
                  <w:sz w:val="20"/>
                  <w:lang w:val="en-US"/>
                </w:rPr>
                <w:t>egrees (0-359)</w:t>
              </w:r>
            </w:ins>
          </w:p>
        </w:tc>
      </w:tr>
      <w:tr w:rsidR="001E7097" w:rsidRPr="001E46F5" w14:paraId="1BEDDD95" w14:textId="77777777" w:rsidTr="000E4452">
        <w:trPr>
          <w:jc w:val="center"/>
          <w:ins w:id="402" w:author="USA Editor 2021" w:date="2021-02-16T15:21:00Z"/>
        </w:trPr>
        <w:tc>
          <w:tcPr>
            <w:tcW w:w="2605" w:type="dxa"/>
          </w:tcPr>
          <w:p w14:paraId="2BCEABBC" w14:textId="77777777" w:rsidR="001E7097" w:rsidRPr="00817104" w:rsidRDefault="001E7097" w:rsidP="000E4452">
            <w:pPr>
              <w:pStyle w:val="Tabletext"/>
              <w:jc w:val="center"/>
              <w:rPr>
                <w:ins w:id="403" w:author="USA Editor 2021" w:date="2021-02-16T15:21:00Z"/>
                <w:sz w:val="20"/>
                <w:lang w:val="en-US"/>
              </w:rPr>
            </w:pPr>
            <w:ins w:id="404" w:author="USA Editor 2021" w:date="2021-02-16T15:23:00Z">
              <w:r>
                <w:rPr>
                  <w:sz w:val="20"/>
                  <w:lang w:val="en-US"/>
                </w:rPr>
                <w:t>360</w:t>
              </w:r>
            </w:ins>
          </w:p>
        </w:tc>
        <w:tc>
          <w:tcPr>
            <w:tcW w:w="4860" w:type="dxa"/>
          </w:tcPr>
          <w:p w14:paraId="329F14CD" w14:textId="77777777" w:rsidR="001E7097" w:rsidRPr="00817104" w:rsidRDefault="001E7097" w:rsidP="00D36467">
            <w:pPr>
              <w:pStyle w:val="Tabletext"/>
              <w:keepLines/>
              <w:tabs>
                <w:tab w:val="left" w:leader="dot" w:pos="7938"/>
                <w:tab w:val="center" w:pos="9526"/>
              </w:tabs>
              <w:ind w:left="567" w:hanging="567"/>
              <w:jc w:val="left"/>
              <w:rPr>
                <w:ins w:id="405" w:author="USA Editor 2021" w:date="2021-02-16T15:21:00Z"/>
                <w:sz w:val="20"/>
                <w:lang w:val="en-US"/>
              </w:rPr>
            </w:pPr>
            <w:ins w:id="406" w:author="USA Editor 2021" w:date="2021-02-16T15:23:00Z">
              <w:r>
                <w:rPr>
                  <w:sz w:val="20"/>
                  <w:lang w:val="en-US"/>
                </w:rPr>
                <w:t>Adrift</w:t>
              </w:r>
            </w:ins>
          </w:p>
        </w:tc>
      </w:tr>
      <w:tr w:rsidR="001E7097" w:rsidRPr="001E46F5" w14:paraId="551B4ED4" w14:textId="77777777" w:rsidTr="000E4452">
        <w:trPr>
          <w:jc w:val="center"/>
          <w:ins w:id="407" w:author="USA Editor 2021" w:date="2021-02-16T15:21:00Z"/>
        </w:trPr>
        <w:tc>
          <w:tcPr>
            <w:tcW w:w="2605" w:type="dxa"/>
          </w:tcPr>
          <w:p w14:paraId="0F5A6031" w14:textId="77777777" w:rsidR="001E7097" w:rsidRPr="001E46F5" w:rsidRDefault="001E7097" w:rsidP="000E4452">
            <w:pPr>
              <w:pStyle w:val="Tabletext"/>
              <w:jc w:val="center"/>
              <w:rPr>
                <w:ins w:id="408" w:author="USA Editor 2021" w:date="2021-02-16T15:21:00Z"/>
                <w:sz w:val="20"/>
                <w:lang w:val="en-US"/>
              </w:rPr>
            </w:pPr>
            <w:ins w:id="409" w:author="USA Editor 2021" w:date="2021-02-16T15:23:00Z">
              <w:r>
                <w:rPr>
                  <w:sz w:val="20"/>
                  <w:lang w:val="en-US"/>
                </w:rPr>
                <w:t>361</w:t>
              </w:r>
            </w:ins>
          </w:p>
        </w:tc>
        <w:tc>
          <w:tcPr>
            <w:tcW w:w="4860" w:type="dxa"/>
          </w:tcPr>
          <w:p w14:paraId="19290115" w14:textId="77777777" w:rsidR="001E7097" w:rsidRPr="001E46F5" w:rsidRDefault="001E7097" w:rsidP="00D36467">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10" w:author="USA Editor 2021" w:date="2021-02-16T15:21:00Z"/>
                <w:rFonts w:eastAsia="MS Mincho"/>
                <w:sz w:val="20"/>
                <w:lang w:val="en-US"/>
              </w:rPr>
            </w:pPr>
            <w:ins w:id="411" w:author="USA Editor 2021" w:date="2021-02-16T15:24:00Z">
              <w:r>
                <w:rPr>
                  <w:rFonts w:eastAsia="MS Mincho"/>
                  <w:sz w:val="20"/>
                  <w:lang w:val="en-US"/>
                </w:rPr>
                <w:t>Anchored / Moored</w:t>
              </w:r>
            </w:ins>
          </w:p>
        </w:tc>
      </w:tr>
      <w:tr w:rsidR="001E7097" w:rsidRPr="001E46F5" w14:paraId="5E9AC50A" w14:textId="77777777" w:rsidTr="000E4452">
        <w:trPr>
          <w:jc w:val="center"/>
          <w:ins w:id="412" w:author="USA Editor 2021" w:date="2021-02-16T15:23:00Z"/>
        </w:trPr>
        <w:tc>
          <w:tcPr>
            <w:tcW w:w="2605" w:type="dxa"/>
          </w:tcPr>
          <w:p w14:paraId="13AC10CE" w14:textId="77777777" w:rsidR="001E7097" w:rsidRPr="001E46F5" w:rsidRDefault="001E7097" w:rsidP="000E4452">
            <w:pPr>
              <w:pStyle w:val="Tabletext"/>
              <w:jc w:val="center"/>
              <w:rPr>
                <w:ins w:id="413" w:author="USA Editor 2021" w:date="2021-02-16T15:23:00Z"/>
                <w:sz w:val="20"/>
                <w:lang w:val="en-US"/>
              </w:rPr>
            </w:pPr>
            <w:ins w:id="414" w:author="USA Editor 2021" w:date="2021-02-16T15:24:00Z">
              <w:r>
                <w:rPr>
                  <w:sz w:val="20"/>
                  <w:lang w:val="en-US"/>
                </w:rPr>
                <w:t>362</w:t>
              </w:r>
            </w:ins>
          </w:p>
        </w:tc>
        <w:tc>
          <w:tcPr>
            <w:tcW w:w="4860" w:type="dxa"/>
          </w:tcPr>
          <w:p w14:paraId="4B0D76FE" w14:textId="77777777" w:rsidR="001E7097" w:rsidRPr="001E46F5" w:rsidRDefault="001E7097" w:rsidP="00D36467">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15" w:author="USA Editor 2021" w:date="2021-02-16T15:23:00Z"/>
                <w:rFonts w:eastAsia="MS Mincho"/>
                <w:sz w:val="20"/>
                <w:lang w:val="en-US"/>
              </w:rPr>
            </w:pPr>
            <w:ins w:id="416" w:author="USA Editor 2021" w:date="2021-02-16T15:24:00Z">
              <w:r>
                <w:rPr>
                  <w:rFonts w:eastAsia="MS Mincho"/>
                  <w:sz w:val="20"/>
                  <w:lang w:val="en-US"/>
                </w:rPr>
                <w:t>On a set COG/SOG vector</w:t>
              </w:r>
            </w:ins>
          </w:p>
        </w:tc>
      </w:tr>
      <w:tr w:rsidR="001E7097" w:rsidRPr="001E46F5" w14:paraId="6037F3DA" w14:textId="77777777" w:rsidTr="000E4452">
        <w:trPr>
          <w:jc w:val="center"/>
          <w:ins w:id="417" w:author="USA Editor 2021" w:date="2021-02-16T15:23:00Z"/>
        </w:trPr>
        <w:tc>
          <w:tcPr>
            <w:tcW w:w="2605" w:type="dxa"/>
          </w:tcPr>
          <w:p w14:paraId="7285F782" w14:textId="77777777" w:rsidR="001E7097" w:rsidRPr="001E46F5" w:rsidRDefault="001E7097" w:rsidP="000E4452">
            <w:pPr>
              <w:pStyle w:val="Tabletext"/>
              <w:jc w:val="center"/>
              <w:rPr>
                <w:ins w:id="418" w:author="USA Editor 2021" w:date="2021-02-16T15:23:00Z"/>
                <w:sz w:val="20"/>
                <w:lang w:val="en-US"/>
              </w:rPr>
            </w:pPr>
            <w:ins w:id="419" w:author="USA Editor 2021" w:date="2021-02-16T15:24:00Z">
              <w:r>
                <w:rPr>
                  <w:sz w:val="20"/>
                  <w:lang w:val="en-US"/>
                </w:rPr>
                <w:t>363</w:t>
              </w:r>
            </w:ins>
          </w:p>
        </w:tc>
        <w:tc>
          <w:tcPr>
            <w:tcW w:w="4860" w:type="dxa"/>
          </w:tcPr>
          <w:p w14:paraId="18751F21" w14:textId="77777777" w:rsidR="001E7097" w:rsidRPr="001E46F5" w:rsidRDefault="001E7097" w:rsidP="00D36467">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20" w:author="USA Editor 2021" w:date="2021-02-16T15:23:00Z"/>
                <w:rFonts w:eastAsia="MS Mincho"/>
                <w:sz w:val="20"/>
                <w:lang w:val="en-US"/>
              </w:rPr>
            </w:pPr>
            <w:ins w:id="421" w:author="USA Editor 2021" w:date="2021-02-16T15:24:00Z">
              <w:r>
                <w:rPr>
                  <w:rFonts w:eastAsia="MS Mincho"/>
                  <w:sz w:val="20"/>
                  <w:lang w:val="en-US"/>
                </w:rPr>
                <w:t>Remotely op</w:t>
              </w:r>
            </w:ins>
            <w:ins w:id="422" w:author="USA Editor 2021" w:date="2021-02-16T15:25:00Z">
              <w:r>
                <w:rPr>
                  <w:rFonts w:eastAsia="MS Mincho"/>
                  <w:sz w:val="20"/>
                  <w:lang w:val="en-US"/>
                </w:rPr>
                <w:t>erated</w:t>
              </w:r>
            </w:ins>
          </w:p>
        </w:tc>
      </w:tr>
      <w:tr w:rsidR="001E7097" w:rsidRPr="001E46F5" w14:paraId="08465CC0" w14:textId="77777777" w:rsidTr="000E4452">
        <w:trPr>
          <w:jc w:val="center"/>
          <w:ins w:id="423" w:author="USA Editor 2021" w:date="2021-02-16T15:21:00Z"/>
        </w:trPr>
        <w:tc>
          <w:tcPr>
            <w:tcW w:w="2605" w:type="dxa"/>
          </w:tcPr>
          <w:p w14:paraId="5D92DB3E" w14:textId="77777777" w:rsidR="001E7097" w:rsidRPr="001E46F5" w:rsidRDefault="001E7097" w:rsidP="000E4452">
            <w:pPr>
              <w:pStyle w:val="Tabletext"/>
              <w:jc w:val="center"/>
              <w:rPr>
                <w:ins w:id="424" w:author="USA Editor 2021" w:date="2021-02-16T15:21:00Z"/>
                <w:sz w:val="20"/>
                <w:lang w:val="en-US"/>
              </w:rPr>
            </w:pPr>
            <w:ins w:id="425" w:author="USA Editor 2021" w:date="2021-02-16T15:25:00Z">
              <w:r>
                <w:rPr>
                  <w:sz w:val="20"/>
                  <w:lang w:val="en-US"/>
                </w:rPr>
                <w:t>364</w:t>
              </w:r>
            </w:ins>
          </w:p>
        </w:tc>
        <w:tc>
          <w:tcPr>
            <w:tcW w:w="4860" w:type="dxa"/>
          </w:tcPr>
          <w:p w14:paraId="65F1CCB0" w14:textId="77777777" w:rsidR="001E7097" w:rsidRPr="001E46F5" w:rsidRDefault="001E7097" w:rsidP="00D36467">
            <w:pPr>
              <w:pStyle w:val="Tabletext"/>
              <w:jc w:val="left"/>
              <w:rPr>
                <w:ins w:id="426" w:author="USA Editor 2021" w:date="2021-02-16T15:21:00Z"/>
                <w:sz w:val="20"/>
                <w:lang w:val="en-US"/>
              </w:rPr>
            </w:pPr>
            <w:ins w:id="427" w:author="USA Editor 2021" w:date="2021-02-16T15:25:00Z">
              <w:r>
                <w:rPr>
                  <w:sz w:val="20"/>
                  <w:lang w:val="en-US"/>
                </w:rPr>
                <w:t>Operating autonomously</w:t>
              </w:r>
            </w:ins>
          </w:p>
        </w:tc>
      </w:tr>
      <w:tr w:rsidR="001E7097" w:rsidRPr="001E46F5" w14:paraId="2C4E8358" w14:textId="77777777" w:rsidTr="000E4452">
        <w:trPr>
          <w:jc w:val="center"/>
          <w:ins w:id="428" w:author="USA Editor 2021" w:date="2021-02-16T15:25:00Z"/>
        </w:trPr>
        <w:tc>
          <w:tcPr>
            <w:tcW w:w="2605" w:type="dxa"/>
          </w:tcPr>
          <w:p w14:paraId="0E60D8F1" w14:textId="77777777" w:rsidR="001E7097" w:rsidRPr="001E46F5" w:rsidRDefault="001E7097" w:rsidP="000E4452">
            <w:pPr>
              <w:pStyle w:val="Tabletext"/>
              <w:jc w:val="center"/>
              <w:rPr>
                <w:ins w:id="429" w:author="USA Editor 2021" w:date="2021-02-16T15:25:00Z"/>
                <w:sz w:val="20"/>
                <w:lang w:val="en-US"/>
              </w:rPr>
            </w:pPr>
            <w:ins w:id="430" w:author="USA Editor 2021" w:date="2021-02-16T15:25:00Z">
              <w:r>
                <w:rPr>
                  <w:sz w:val="20"/>
                  <w:lang w:val="en-US"/>
                </w:rPr>
                <w:t>511</w:t>
              </w:r>
            </w:ins>
          </w:p>
        </w:tc>
        <w:tc>
          <w:tcPr>
            <w:tcW w:w="4860" w:type="dxa"/>
          </w:tcPr>
          <w:p w14:paraId="346F48F4" w14:textId="77777777" w:rsidR="001E7097" w:rsidRPr="001E46F5" w:rsidRDefault="001E7097" w:rsidP="00D36467">
            <w:pPr>
              <w:pStyle w:val="Tabletext"/>
              <w:jc w:val="left"/>
              <w:rPr>
                <w:ins w:id="431" w:author="USA Editor 2021" w:date="2021-02-16T15:25:00Z"/>
                <w:sz w:val="20"/>
                <w:lang w:val="en-US"/>
              </w:rPr>
            </w:pPr>
            <w:ins w:id="432" w:author="USA Editor 2021" w:date="2021-02-16T15:25:00Z">
              <w:r w:rsidRPr="000E4452">
                <w:rPr>
                  <w:sz w:val="20"/>
                  <w:lang w:val="en-US"/>
                </w:rPr>
                <w:t xml:space="preserve">not available </w:t>
              </w:r>
            </w:ins>
            <w:ins w:id="433" w:author="USA Editor 2021" w:date="2021-02-16T15:26:00Z">
              <w:r>
                <w:rPr>
                  <w:sz w:val="20"/>
                  <w:lang w:val="en-US"/>
                </w:rPr>
                <w:t>(</w:t>
              </w:r>
            </w:ins>
            <w:ins w:id="434" w:author="USA Editor 2021" w:date="2021-02-16T15:25:00Z">
              <w:r w:rsidRPr="000E4452">
                <w:rPr>
                  <w:sz w:val="20"/>
                  <w:lang w:val="en-US"/>
                </w:rPr>
                <w:t>default</w:t>
              </w:r>
            </w:ins>
            <w:ins w:id="435" w:author="USA Editor 2021" w:date="2021-02-16T15:26:00Z">
              <w:r>
                <w:rPr>
                  <w:sz w:val="20"/>
                  <w:lang w:val="en-US"/>
                </w:rPr>
                <w:t>)</w:t>
              </w:r>
            </w:ins>
          </w:p>
        </w:tc>
      </w:tr>
    </w:tbl>
    <w:p w14:paraId="5B11A47A" w14:textId="77777777" w:rsidR="001E7097" w:rsidRDefault="001E7097" w:rsidP="004A3801">
      <w:pPr>
        <w:rPr>
          <w:ins w:id="436" w:author="USA Editor 2021" w:date="2021-02-16T15:20:00Z"/>
          <w:color w:val="1F497D"/>
        </w:rPr>
      </w:pPr>
    </w:p>
    <w:p w14:paraId="4EDFD089" w14:textId="77777777" w:rsidR="001E7097" w:rsidRDefault="001E7097" w:rsidP="00EE2963">
      <w:pPr>
        <w:pStyle w:val="enumlev1"/>
        <w:ind w:left="0" w:firstLine="0"/>
        <w:rPr>
          <w:ins w:id="437" w:author="USA Editor 2021" w:date="2021-02-16T15:28:00Z"/>
          <w:lang w:val="en-US"/>
        </w:rPr>
      </w:pPr>
      <w:ins w:id="438" w:author="USA Editor 2021" w:date="2021-02-16T12:41:00Z">
        <w:r>
          <w:rPr>
            <w:lang w:val="en-US"/>
          </w:rPr>
          <w:t>The AMRD Group B device should also</w:t>
        </w:r>
      </w:ins>
      <w:ins w:id="439" w:author="USA Editor 2021" w:date="2021-02-16T12:40:00Z">
        <w:r>
          <w:rPr>
            <w:lang w:val="en-US"/>
          </w:rPr>
          <w:t xml:space="preserve"> transmit a</w:t>
        </w:r>
      </w:ins>
      <w:ins w:id="440" w:author="USA Editor 2021" w:date="2021-02-16T12:41:00Z">
        <w:r>
          <w:rPr>
            <w:lang w:val="en-US"/>
          </w:rPr>
          <w:t>n</w:t>
        </w:r>
      </w:ins>
      <w:ins w:id="441" w:author="USA Editor 2021" w:date="2021-02-16T12:40:00Z">
        <w:r>
          <w:rPr>
            <w:lang w:val="en-US"/>
          </w:rPr>
          <w:t xml:space="preserve"> AIS Message 24</w:t>
        </w:r>
      </w:ins>
      <w:ins w:id="442" w:author="USA Editor 2021" w:date="2021-02-16T15:41:00Z">
        <w:r>
          <w:rPr>
            <w:lang w:val="en-US"/>
          </w:rPr>
          <w:t>B</w:t>
        </w:r>
      </w:ins>
      <w:ins w:id="443" w:author="USA Editor 2021" w:date="2021-02-16T12:40:00Z">
        <w:r>
          <w:rPr>
            <w:lang w:val="en-US"/>
          </w:rPr>
          <w:t xml:space="preserve"> as defined by ITU-R M.1371 once an hour by replacing the AIS Message 1 transmission bu</w:t>
        </w:r>
      </w:ins>
      <w:ins w:id="444" w:author="USA Editor 2021" w:date="2021-02-16T15:41:00Z">
        <w:r>
          <w:rPr>
            <w:lang w:val="en-US"/>
          </w:rPr>
          <w:t>r</w:t>
        </w:r>
      </w:ins>
      <w:ins w:id="445" w:author="USA Editor 2021" w:date="2021-02-16T12:40:00Z">
        <w:r>
          <w:rPr>
            <w:lang w:val="en-US"/>
          </w:rPr>
          <w:t>st with the AIS</w:t>
        </w:r>
      </w:ins>
      <w:ins w:id="446" w:author="USA Editor 2021" w:date="2021-02-16T12:41:00Z">
        <w:r>
          <w:rPr>
            <w:lang w:val="en-US"/>
          </w:rPr>
          <w:t xml:space="preserve"> Message 24</w:t>
        </w:r>
      </w:ins>
      <w:ins w:id="447" w:author="USA Editor 2021" w:date="2021-02-16T15:41:00Z">
        <w:r>
          <w:rPr>
            <w:lang w:val="en-US"/>
          </w:rPr>
          <w:t>B</w:t>
        </w:r>
      </w:ins>
      <w:ins w:id="448" w:author="USA Editor 2021" w:date="2021-02-16T12:41:00Z">
        <w:r>
          <w:rPr>
            <w:lang w:val="en-US"/>
          </w:rPr>
          <w:t>.</w:t>
        </w:r>
      </w:ins>
    </w:p>
    <w:p w14:paraId="7B4FE70A" w14:textId="77777777" w:rsidR="001E7097" w:rsidRPr="001E46F5" w:rsidRDefault="001E7097" w:rsidP="00EE2963">
      <w:pPr>
        <w:pStyle w:val="enumlev1"/>
        <w:ind w:left="0" w:firstLine="0"/>
        <w:rPr>
          <w:lang w:val="en-US"/>
        </w:rPr>
      </w:pPr>
    </w:p>
    <w:p w14:paraId="435F7194" w14:textId="77777777" w:rsidR="001E7097" w:rsidRPr="001E46F5" w:rsidRDefault="001E7097" w:rsidP="00B367D9">
      <w:pPr>
        <w:pStyle w:val="AnnexNoTitle"/>
        <w:rPr>
          <w:lang w:val="en-US"/>
        </w:rPr>
      </w:pPr>
      <w:r w:rsidRPr="001E46F5">
        <w:rPr>
          <w:lang w:val="en-US"/>
        </w:rPr>
        <w:t>Annex 3</w:t>
      </w:r>
      <w:r w:rsidRPr="001E46F5">
        <w:rPr>
          <w:lang w:val="en-US"/>
        </w:rPr>
        <w:br/>
      </w:r>
      <w:r w:rsidRPr="001E46F5">
        <w:rPr>
          <w:lang w:val="en-US"/>
        </w:rPr>
        <w:br/>
        <w:t xml:space="preserve">Technical and operational characteristics of group B autonomous </w:t>
      </w:r>
      <w:r w:rsidRPr="001E46F5">
        <w:rPr>
          <w:lang w:val="en-US"/>
        </w:rPr>
        <w:br/>
        <w:t xml:space="preserve">maritime radio devices using technology other than automatic </w:t>
      </w:r>
      <w:r w:rsidRPr="001E46F5">
        <w:rPr>
          <w:lang w:val="en-US"/>
        </w:rPr>
        <w:br/>
        <w:t>identification system technology</w:t>
      </w:r>
    </w:p>
    <w:p w14:paraId="3F9519DA" w14:textId="77777777" w:rsidR="001E7097" w:rsidRPr="001E46F5" w:rsidRDefault="001E7097" w:rsidP="00EE2963">
      <w:pPr>
        <w:pStyle w:val="Heading2"/>
        <w:rPr>
          <w:lang w:val="en-US"/>
        </w:rPr>
      </w:pPr>
      <w:del w:id="449" w:author="USA Editor 2021" w:date="2021-02-03T14:23:00Z">
        <w:r w:rsidRPr="001E46F5" w:rsidDel="00E225C4">
          <w:rPr>
            <w:lang w:val="en-US"/>
          </w:rPr>
          <w:delText>A3.</w:delText>
        </w:r>
      </w:del>
      <w:r w:rsidRPr="001E46F5">
        <w:rPr>
          <w:lang w:val="en-US"/>
        </w:rPr>
        <w:t>1</w:t>
      </w:r>
      <w:r w:rsidRPr="001E46F5">
        <w:rPr>
          <w:lang w:val="en-US"/>
        </w:rPr>
        <w:tab/>
        <w:t>Introduction</w:t>
      </w:r>
    </w:p>
    <w:p w14:paraId="560D86ED" w14:textId="77777777" w:rsidR="001E7097" w:rsidRPr="001E46F5" w:rsidRDefault="001E7097" w:rsidP="00EE2963">
      <w:pPr>
        <w:rPr>
          <w:spacing w:val="-2"/>
          <w:lang w:val="en-US"/>
        </w:rPr>
      </w:pPr>
      <w:r w:rsidRPr="001E46F5">
        <w:rPr>
          <w:spacing w:val="-2"/>
          <w:lang w:val="en-US"/>
        </w:rPr>
        <w:t>AMRD Group B described in this Annex are mobile stations operating at sea, transmitting independently of a ship station or a coast station. These AMRD Group B do not enhance the safety of navigation and they deliver signals or information which are not relevant for the navigator of general shipping. These AMRD Group B that use other than AIS technology should not be permitted to use the designated frequencies for AIS, including channels AIS 1 and AIS 2, or for DSC.</w:t>
      </w:r>
    </w:p>
    <w:p w14:paraId="5FFE1DEB" w14:textId="77777777" w:rsidR="001E7097" w:rsidRPr="001E46F5" w:rsidRDefault="001E7097" w:rsidP="00EE2963">
      <w:pPr>
        <w:pStyle w:val="Heading2"/>
        <w:rPr>
          <w:lang w:val="en-US"/>
        </w:rPr>
      </w:pPr>
      <w:del w:id="450" w:author="USA Editor 2021" w:date="2021-02-03T14:23:00Z">
        <w:r w:rsidRPr="001E46F5" w:rsidDel="00E225C4">
          <w:rPr>
            <w:lang w:val="en-US"/>
          </w:rPr>
          <w:delText>A3.</w:delText>
        </w:r>
      </w:del>
      <w:r w:rsidRPr="001E46F5">
        <w:rPr>
          <w:lang w:val="en-US"/>
        </w:rPr>
        <w:t>2</w:t>
      </w:r>
      <w:r w:rsidRPr="001E46F5">
        <w:rPr>
          <w:lang w:val="en-US"/>
        </w:rPr>
        <w:tab/>
        <w:t>Technical characteristics of group B autonomous maritime radio devices using technology other than automatic identification system technology</w:t>
      </w:r>
    </w:p>
    <w:p w14:paraId="32CEA8D2" w14:textId="77777777" w:rsidR="001E7097" w:rsidRPr="001E46F5" w:rsidRDefault="001E7097" w:rsidP="00EE2963">
      <w:pPr>
        <w:pStyle w:val="enumlev1"/>
        <w:rPr>
          <w:szCs w:val="24"/>
          <w:lang w:val="en-US"/>
        </w:rPr>
      </w:pPr>
      <w:r w:rsidRPr="001E46F5">
        <w:rPr>
          <w:lang w:val="en-US"/>
        </w:rPr>
        <w:t>a)</w:t>
      </w:r>
      <w:r w:rsidRPr="001E46F5">
        <w:rPr>
          <w:lang w:val="en-US"/>
        </w:rPr>
        <w:tab/>
        <w:t>The transmitter e.i.r.p. should be limited to 100 mW.</w:t>
      </w:r>
    </w:p>
    <w:p w14:paraId="3D2F6212" w14:textId="77777777" w:rsidR="001E7097" w:rsidRPr="001E46F5" w:rsidRDefault="001E7097" w:rsidP="00EE2963">
      <w:pPr>
        <w:pStyle w:val="enumlev1"/>
        <w:rPr>
          <w:lang w:val="en-US"/>
        </w:rPr>
      </w:pPr>
      <w:r w:rsidRPr="001E46F5">
        <w:rPr>
          <w:lang w:val="en-US"/>
        </w:rPr>
        <w:t>b)</w:t>
      </w:r>
      <w:r w:rsidRPr="001E46F5">
        <w:rPr>
          <w:lang w:val="en-US"/>
        </w:rPr>
        <w:tab/>
        <w:t xml:space="preserve">The transmitting duty cycle should be as low as possible and not to exceed </w:t>
      </w:r>
      <w:del w:id="451" w:author="USA Editor 2021" w:date="2021-02-16T12:41:00Z">
        <w:r w:rsidRPr="001E46F5" w:rsidDel="004A3801">
          <w:rPr>
            <w:lang w:val="en-US"/>
          </w:rPr>
          <w:delText>10</w:delText>
        </w:r>
      </w:del>
      <w:ins w:id="452" w:author="USA Editor 2021" w:date="2021-02-16T15:42:00Z">
        <w:r>
          <w:rPr>
            <w:lang w:val="en-US"/>
          </w:rPr>
          <w:t>0</w:t>
        </w:r>
      </w:ins>
      <w:ins w:id="453" w:author="USA Editor 2021" w:date="2021-02-16T12:42:00Z">
        <w:r>
          <w:rPr>
            <w:lang w:val="en-US"/>
          </w:rPr>
          <w:t>.2</w:t>
        </w:r>
      </w:ins>
      <w:r w:rsidRPr="001E46F5">
        <w:rPr>
          <w:lang w:val="en-US"/>
        </w:rPr>
        <w:t>%.</w:t>
      </w:r>
    </w:p>
    <w:p w14:paraId="5DD227F3" w14:textId="77777777" w:rsidR="001E7097" w:rsidRPr="001E46F5" w:rsidRDefault="001E7097" w:rsidP="00EE2963">
      <w:pPr>
        <w:pStyle w:val="enumlev1"/>
        <w:rPr>
          <w:lang w:val="en-US"/>
        </w:rPr>
      </w:pPr>
      <w:r w:rsidRPr="001E46F5">
        <w:rPr>
          <w:lang w:val="en-US"/>
        </w:rPr>
        <w:t>c)</w:t>
      </w:r>
      <w:r w:rsidRPr="001E46F5">
        <w:rPr>
          <w:lang w:val="en-US"/>
        </w:rPr>
        <w:tab/>
        <w:t xml:space="preserve">Duration of any single transmission should not </w:t>
      </w:r>
      <w:r w:rsidRPr="00284A28">
        <w:rPr>
          <w:lang w:val="en-US"/>
        </w:rPr>
        <w:t>exceed 10</w:t>
      </w:r>
      <w:del w:id="454" w:author="USA Editor 2021" w:date="2021-03-04T10:15:00Z">
        <w:r w:rsidRPr="00284A28" w:rsidDel="00DD3D77">
          <w:rPr>
            <w:lang w:val="en-US"/>
          </w:rPr>
          <w:delText>0</w:delText>
        </w:r>
      </w:del>
      <w:ins w:id="455" w:author="USA Editor 2021" w:date="2021-03-04T10:15:00Z">
        <w:r w:rsidRPr="00284A28">
          <w:rPr>
            <w:lang w:val="en-US"/>
          </w:rPr>
          <w:t>8</w:t>
        </w:r>
      </w:ins>
      <w:r w:rsidRPr="00284A28">
        <w:rPr>
          <w:lang w:val="en-US"/>
        </w:rPr>
        <w:t xml:space="preserve"> ms.</w:t>
      </w:r>
    </w:p>
    <w:p w14:paraId="62538631" w14:textId="77777777" w:rsidR="001E7097" w:rsidRPr="001E46F5" w:rsidRDefault="001E7097" w:rsidP="00EE2963">
      <w:pPr>
        <w:pStyle w:val="enumlev1"/>
        <w:rPr>
          <w:lang w:val="en-US"/>
        </w:rPr>
      </w:pPr>
      <w:r w:rsidRPr="001E46F5">
        <w:rPr>
          <w:lang w:val="en-US"/>
        </w:rPr>
        <w:t>d)</w:t>
      </w:r>
      <w:r w:rsidRPr="001E46F5">
        <w:rPr>
          <w:lang w:val="en-US"/>
        </w:rPr>
        <w:tab/>
        <w:t>These devices operate on a non-interference basis, i.e. they should not interfere with nor claim protection from other existing radio communications.</w:t>
      </w:r>
    </w:p>
    <w:p w14:paraId="394FFBBD" w14:textId="77777777" w:rsidR="001E7097" w:rsidRPr="001E46F5" w:rsidRDefault="001E7097" w:rsidP="00EE2963">
      <w:pPr>
        <w:pStyle w:val="enumlev1"/>
        <w:rPr>
          <w:lang w:val="en-US"/>
        </w:rPr>
      </w:pPr>
      <w:r w:rsidRPr="001E46F5">
        <w:rPr>
          <w:lang w:val="en-US"/>
        </w:rPr>
        <w:t>e)</w:t>
      </w:r>
      <w:r w:rsidRPr="001E46F5">
        <w:rPr>
          <w:lang w:val="en-US"/>
        </w:rPr>
        <w:tab/>
      </w:r>
      <w:ins w:id="456" w:author="USA Editor 2021" w:date="2021-02-16T15:45:00Z">
        <w:r>
          <w:rPr>
            <w:lang w:val="en-US"/>
          </w:rPr>
          <w:t xml:space="preserve">Where authorized by </w:t>
        </w:r>
      </w:ins>
      <w:ins w:id="457" w:author="USA Editor 2021" w:date="2021-02-16T15:46:00Z">
        <w:r w:rsidRPr="006C1735">
          <w:rPr>
            <w:lang w:val="en-US"/>
          </w:rPr>
          <w:t>administrations</w:t>
        </w:r>
      </w:ins>
      <w:ins w:id="458" w:author="USA Editor 2021" w:date="2021-03-09T08:30:00Z">
        <w:r w:rsidRPr="006C1735">
          <w:rPr>
            <w:lang w:val="en-US"/>
          </w:rPr>
          <w:t xml:space="preserve"> for experimental use</w:t>
        </w:r>
      </w:ins>
      <w:ins w:id="459" w:author="USA Editor 2021" w:date="2021-02-16T15:45:00Z">
        <w:r w:rsidRPr="006C1735">
          <w:rPr>
            <w:lang w:val="en-US"/>
          </w:rPr>
          <w:t xml:space="preserve">, </w:t>
        </w:r>
      </w:ins>
      <w:del w:id="460" w:author="USA Editor 2021" w:date="2021-02-16T15:45:00Z">
        <w:r w:rsidRPr="006C1735" w:rsidDel="00B87415">
          <w:rPr>
            <w:lang w:val="en-US"/>
          </w:rPr>
          <w:delText>T</w:delText>
        </w:r>
      </w:del>
      <w:ins w:id="461" w:author="USA Editor 2021" w:date="2021-02-16T15:45:00Z">
        <w:r w:rsidRPr="006C1735">
          <w:rPr>
            <w:lang w:val="en-US"/>
          </w:rPr>
          <w:t>t</w:t>
        </w:r>
      </w:ins>
      <w:r w:rsidRPr="006C1735">
        <w:rPr>
          <w:lang w:val="en-US"/>
        </w:rPr>
        <w:t>hese</w:t>
      </w:r>
      <w:r w:rsidRPr="001E46F5">
        <w:rPr>
          <w:lang w:val="en-US"/>
        </w:rPr>
        <w:t xml:space="preserve"> devices </w:t>
      </w:r>
      <w:ins w:id="462" w:author="USA Editor 2021" w:date="2021-02-16T15:45:00Z">
        <w:r>
          <w:rPr>
            <w:lang w:val="en-US"/>
          </w:rPr>
          <w:t xml:space="preserve">may </w:t>
        </w:r>
      </w:ins>
      <w:ins w:id="463" w:author="USA Editor 2021" w:date="2021-02-16T15:44:00Z">
        <w:r w:rsidRPr="00184CF5">
          <w:rPr>
            <w:lang w:val="en-US"/>
          </w:rPr>
          <w:t>operate on channel 2006 (160.9 MHz)</w:t>
        </w:r>
      </w:ins>
      <w:del w:id="464" w:author="USA Editor 2021" w:date="2021-02-16T15:45:00Z">
        <w:r w:rsidRPr="001E46F5" w:rsidDel="00B87415">
          <w:rPr>
            <w:lang w:val="en-US"/>
          </w:rPr>
          <w:delText>are operated in either 25 kHz or 12.5 kHz channelling</w:delText>
        </w:r>
      </w:del>
      <w:r w:rsidRPr="001E46F5">
        <w:rPr>
          <w:lang w:val="en-US"/>
        </w:rPr>
        <w:t>.</w:t>
      </w:r>
    </w:p>
    <w:p w14:paraId="4C7957C1" w14:textId="77777777" w:rsidR="001E7097" w:rsidRPr="001E46F5" w:rsidRDefault="001E7097" w:rsidP="00EE2963">
      <w:pPr>
        <w:pStyle w:val="enumlev1"/>
        <w:rPr>
          <w:lang w:val="en-US"/>
        </w:rPr>
      </w:pPr>
      <w:r w:rsidRPr="001E46F5">
        <w:rPr>
          <w:lang w:val="en-US"/>
        </w:rPr>
        <w:t>f)</w:t>
      </w:r>
      <w:r w:rsidRPr="001E46F5">
        <w:rPr>
          <w:lang w:val="en-US"/>
        </w:rPr>
        <w:tab/>
        <w:t>These devices should have an integrated antenna. The height of the antenna should not exceed 1 m above the surface of the sea.</w:t>
      </w:r>
    </w:p>
    <w:p w14:paraId="662855A3" w14:textId="77777777" w:rsidR="001E7097" w:rsidRPr="001E46F5" w:rsidRDefault="001E7097" w:rsidP="00EE2963">
      <w:pPr>
        <w:pStyle w:val="enumlev1"/>
        <w:rPr>
          <w:szCs w:val="24"/>
          <w:lang w:val="en-US" w:eastAsia="zh-CN"/>
        </w:rPr>
      </w:pPr>
      <w:r w:rsidRPr="001E46F5">
        <w:rPr>
          <w:szCs w:val="24"/>
          <w:lang w:val="en-US" w:eastAsia="zh-CN"/>
        </w:rPr>
        <w:t>g)</w:t>
      </w:r>
      <w:r w:rsidRPr="001E46F5">
        <w:rPr>
          <w:szCs w:val="24"/>
          <w:lang w:val="en-US" w:eastAsia="zh-CN"/>
        </w:rPr>
        <w:tab/>
        <w:t>These devices should have a protected external power switch and transmit indicator.</w:t>
      </w:r>
    </w:p>
    <w:p w14:paraId="346A35D7" w14:textId="77777777" w:rsidR="001E7097" w:rsidRDefault="001E7097" w:rsidP="00FE1372">
      <w:pPr>
        <w:rPr>
          <w:ins w:id="465" w:author="USA Editor 2021" w:date="2021-03-04T10:44:00Z"/>
          <w:lang w:val="en-US"/>
        </w:rPr>
      </w:pPr>
    </w:p>
    <w:p w14:paraId="69A05AF6" w14:textId="77777777" w:rsidR="001E7097" w:rsidRPr="006C1735" w:rsidRDefault="001E7097" w:rsidP="003461EA">
      <w:pPr>
        <w:pStyle w:val="TableNo"/>
        <w:rPr>
          <w:ins w:id="466" w:author="USA Editor 2021" w:date="2021-03-04T10:44:00Z"/>
          <w:lang w:val="en-US"/>
        </w:rPr>
      </w:pPr>
      <w:ins w:id="467" w:author="USA Editor 2021" w:date="2021-03-04T10:44:00Z">
        <w:r w:rsidRPr="006C1735">
          <w:rPr>
            <w:lang w:val="en-US"/>
          </w:rPr>
          <w:t>TABLE 5</w:t>
        </w:r>
      </w:ins>
    </w:p>
    <w:p w14:paraId="47CE71BF" w14:textId="77777777" w:rsidR="001E7097" w:rsidRPr="006C1735" w:rsidRDefault="001E7097" w:rsidP="003461EA">
      <w:pPr>
        <w:pStyle w:val="Tabletitle"/>
        <w:rPr>
          <w:ins w:id="468" w:author="USA Editor 2021" w:date="2021-03-04T10:44:00Z"/>
          <w:lang w:val="en-US"/>
        </w:rPr>
      </w:pPr>
      <w:ins w:id="469" w:author="USA Editor 2021" w:date="2021-03-04T10:44:00Z">
        <w:r w:rsidRPr="006C1735">
          <w:rPr>
            <w:lang w:val="en-US"/>
          </w:rPr>
          <w:t>Minimum required transmitter characteristics</w:t>
        </w:r>
      </w:ins>
    </w:p>
    <w:p w14:paraId="55EE992E" w14:textId="77777777" w:rsidR="001E7097" w:rsidRPr="006C1735" w:rsidRDefault="001E7097" w:rsidP="00FE1372">
      <w:pPr>
        <w:rPr>
          <w:ins w:id="470" w:author="USA Editor 2021" w:date="2021-03-04T10:43:00Z"/>
          <w:lang w:val="en-US"/>
        </w:rPr>
      </w:pP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5670"/>
      </w:tblGrid>
      <w:tr w:rsidR="001E7097" w:rsidRPr="006C1735" w14:paraId="78EC6E08" w14:textId="77777777" w:rsidTr="00576357">
        <w:trPr>
          <w:tblHeader/>
          <w:jc w:val="center"/>
          <w:ins w:id="471" w:author="USA Editor 2021" w:date="2021-03-04T10:43:00Z"/>
        </w:trPr>
        <w:tc>
          <w:tcPr>
            <w:tcW w:w="3164" w:type="dxa"/>
          </w:tcPr>
          <w:p w14:paraId="3D777006" w14:textId="77777777" w:rsidR="001E7097" w:rsidRPr="006C1735" w:rsidRDefault="001E7097" w:rsidP="005E73ED">
            <w:pPr>
              <w:pStyle w:val="Tablehead"/>
              <w:rPr>
                <w:ins w:id="472" w:author="USA Editor 2021" w:date="2021-03-04T10:43:00Z"/>
                <w:sz w:val="20"/>
                <w:lang w:val="en-US"/>
              </w:rPr>
            </w:pPr>
            <w:ins w:id="473" w:author="USA Editor 2021" w:date="2021-03-04T10:43:00Z">
              <w:r w:rsidRPr="006C1735">
                <w:rPr>
                  <w:sz w:val="20"/>
                  <w:lang w:val="en-US"/>
                </w:rPr>
                <w:t>Transmitter parameters</w:t>
              </w:r>
            </w:ins>
          </w:p>
        </w:tc>
        <w:tc>
          <w:tcPr>
            <w:tcW w:w="5670" w:type="dxa"/>
          </w:tcPr>
          <w:p w14:paraId="2A1168C1" w14:textId="77777777" w:rsidR="001E7097" w:rsidRPr="006C1735" w:rsidRDefault="001E7097" w:rsidP="005E73ED">
            <w:pPr>
              <w:pStyle w:val="Tablehead"/>
              <w:rPr>
                <w:ins w:id="474" w:author="USA Editor 2021" w:date="2021-03-04T10:43:00Z"/>
                <w:sz w:val="20"/>
                <w:lang w:val="en-US"/>
              </w:rPr>
            </w:pPr>
            <w:ins w:id="475" w:author="USA Editor 2021" w:date="2021-03-04T10:43:00Z">
              <w:r w:rsidRPr="006C1735">
                <w:rPr>
                  <w:sz w:val="20"/>
                  <w:lang w:val="en-US"/>
                </w:rPr>
                <w:t>Requirements</w:t>
              </w:r>
            </w:ins>
          </w:p>
        </w:tc>
      </w:tr>
      <w:tr w:rsidR="001E7097" w:rsidRPr="006C1735" w14:paraId="74D12AFC" w14:textId="77777777" w:rsidTr="00576357">
        <w:trPr>
          <w:jc w:val="center"/>
          <w:ins w:id="476" w:author="USA Editor 2021" w:date="2021-03-04T10:43:00Z"/>
        </w:trPr>
        <w:tc>
          <w:tcPr>
            <w:tcW w:w="3164" w:type="dxa"/>
          </w:tcPr>
          <w:p w14:paraId="21461268" w14:textId="77777777" w:rsidR="001E7097" w:rsidRPr="006C1735" w:rsidRDefault="001E7097" w:rsidP="005E73ED">
            <w:pPr>
              <w:pStyle w:val="Tabletext"/>
              <w:jc w:val="left"/>
              <w:rPr>
                <w:ins w:id="477" w:author="USA Editor 2021" w:date="2021-03-04T10:43:00Z"/>
                <w:sz w:val="20"/>
                <w:lang w:val="en-US"/>
              </w:rPr>
            </w:pPr>
            <w:ins w:id="478" w:author="USA Editor 2021" w:date="2021-03-04T10:43:00Z">
              <w:r w:rsidRPr="006C1735">
                <w:rPr>
                  <w:sz w:val="20"/>
                  <w:lang w:val="en-US"/>
                </w:rPr>
                <w:t xml:space="preserve">Carrier power </w:t>
              </w:r>
            </w:ins>
          </w:p>
        </w:tc>
        <w:tc>
          <w:tcPr>
            <w:tcW w:w="5670" w:type="dxa"/>
          </w:tcPr>
          <w:p w14:paraId="183CF008" w14:textId="77777777" w:rsidR="001E7097" w:rsidRPr="006C1735" w:rsidRDefault="001E7097" w:rsidP="005E73ED">
            <w:pPr>
              <w:pStyle w:val="Tabletext"/>
              <w:jc w:val="left"/>
              <w:rPr>
                <w:ins w:id="479" w:author="USA Editor 2021" w:date="2021-03-04T10:43:00Z"/>
                <w:sz w:val="20"/>
                <w:lang w:val="en-US"/>
              </w:rPr>
            </w:pPr>
            <w:ins w:id="480" w:author="USA Editor 2021" w:date="2021-03-04T10:43:00Z">
              <w:r w:rsidRPr="006C1735">
                <w:rPr>
                  <w:sz w:val="20"/>
                  <w:lang w:val="en-US"/>
                </w:rPr>
                <w:t>Nominal 100 mW/20 dBm rms e.i.r.p. (measured over the burst duration)</w:t>
              </w:r>
            </w:ins>
          </w:p>
        </w:tc>
      </w:tr>
      <w:tr w:rsidR="001E7097" w:rsidRPr="006C1735" w14:paraId="0D824326" w14:textId="77777777" w:rsidTr="00576357">
        <w:trPr>
          <w:jc w:val="center"/>
          <w:ins w:id="481" w:author="USA Editor 2021" w:date="2021-03-04T10:43:00Z"/>
        </w:trPr>
        <w:tc>
          <w:tcPr>
            <w:tcW w:w="3164" w:type="dxa"/>
          </w:tcPr>
          <w:p w14:paraId="176AFBB6" w14:textId="77777777" w:rsidR="001E7097" w:rsidRPr="006C1735" w:rsidRDefault="001E7097" w:rsidP="005E73ED">
            <w:pPr>
              <w:pStyle w:val="Tabletext"/>
              <w:jc w:val="left"/>
              <w:rPr>
                <w:ins w:id="482" w:author="USA Editor 2021" w:date="2021-03-04T10:43:00Z"/>
                <w:sz w:val="20"/>
                <w:lang w:val="en-US"/>
              </w:rPr>
            </w:pPr>
            <w:ins w:id="483" w:author="USA Editor 2021" w:date="2021-03-04T10:43:00Z">
              <w:r w:rsidRPr="006C1735">
                <w:rPr>
                  <w:sz w:val="20"/>
                  <w:lang w:val="en-US"/>
                </w:rPr>
                <w:t>Carrier frequency error</w:t>
              </w:r>
            </w:ins>
          </w:p>
        </w:tc>
        <w:tc>
          <w:tcPr>
            <w:tcW w:w="5670" w:type="dxa"/>
          </w:tcPr>
          <w:p w14:paraId="7E4739D3" w14:textId="77777777" w:rsidR="001E7097" w:rsidRPr="006C1735" w:rsidRDefault="001E7097" w:rsidP="005E73ED">
            <w:pPr>
              <w:pStyle w:val="Tabletext"/>
              <w:keepLines/>
              <w:tabs>
                <w:tab w:val="left" w:leader="dot" w:pos="7938"/>
                <w:tab w:val="center" w:pos="9526"/>
              </w:tabs>
              <w:ind w:left="567" w:hanging="567"/>
              <w:jc w:val="left"/>
              <w:rPr>
                <w:ins w:id="484" w:author="USA Editor 2021" w:date="2021-03-04T10:43:00Z"/>
                <w:sz w:val="20"/>
                <w:lang w:val="en-US"/>
              </w:rPr>
            </w:pPr>
            <w:ins w:id="485" w:author="USA Editor 2021" w:date="2021-03-04T10:43:00Z">
              <w:r w:rsidRPr="006C1735">
                <w:rPr>
                  <w:sz w:val="20"/>
                  <w:lang w:val="en-US"/>
                </w:rPr>
                <w:sym w:font="Symbol" w:char="F0B1"/>
              </w:r>
              <w:r w:rsidRPr="006C1735">
                <w:rPr>
                  <w:sz w:val="20"/>
                  <w:lang w:val="en-US"/>
                </w:rPr>
                <w:t>500 Hz (normal). ±1 000 Hz (extreme)</w:t>
              </w:r>
            </w:ins>
          </w:p>
        </w:tc>
      </w:tr>
      <w:tr w:rsidR="001E7097" w:rsidRPr="006C1735" w14:paraId="6D4319A8" w14:textId="77777777" w:rsidTr="00576357">
        <w:trPr>
          <w:jc w:val="center"/>
          <w:ins w:id="486" w:author="USA Editor 2021" w:date="2021-03-04T10:43:00Z"/>
        </w:trPr>
        <w:tc>
          <w:tcPr>
            <w:tcW w:w="3164" w:type="dxa"/>
          </w:tcPr>
          <w:p w14:paraId="5956C712" w14:textId="77777777" w:rsidR="001E7097" w:rsidRPr="006C1735" w:rsidRDefault="001E7097" w:rsidP="005E73ED">
            <w:pPr>
              <w:pStyle w:val="Tabletext"/>
              <w:jc w:val="left"/>
              <w:rPr>
                <w:ins w:id="487" w:author="USA Editor 2021" w:date="2021-03-04T10:43:00Z"/>
                <w:sz w:val="20"/>
                <w:lang w:val="en-US"/>
              </w:rPr>
            </w:pPr>
            <w:ins w:id="488" w:author="USA Editor 2021" w:date="2021-03-04T10:43:00Z">
              <w:r w:rsidRPr="006C1735">
                <w:rPr>
                  <w:sz w:val="20"/>
                  <w:lang w:val="en-US"/>
                </w:rPr>
                <w:t>Transmitter burst duration</w:t>
              </w:r>
            </w:ins>
          </w:p>
        </w:tc>
        <w:tc>
          <w:tcPr>
            <w:tcW w:w="5670" w:type="dxa"/>
          </w:tcPr>
          <w:p w14:paraId="711FD534" w14:textId="77777777" w:rsidR="001E7097" w:rsidRPr="006C1735" w:rsidRDefault="001E7097" w:rsidP="005E73ED">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89" w:author="USA Editor 2021" w:date="2021-03-04T10:43:00Z"/>
                <w:rFonts w:eastAsia="MS Mincho"/>
                <w:sz w:val="20"/>
                <w:lang w:val="en-US"/>
              </w:rPr>
            </w:pPr>
            <w:ins w:id="490" w:author="USA Editor 2021" w:date="2021-03-04T10:43:00Z">
              <w:r w:rsidRPr="006C1735">
                <w:rPr>
                  <w:rFonts w:eastAsia="MS Mincho"/>
                  <w:sz w:val="20"/>
                  <w:lang w:val="en-US"/>
                </w:rPr>
                <w:t>&lt; 108ms</w:t>
              </w:r>
            </w:ins>
          </w:p>
        </w:tc>
      </w:tr>
      <w:tr w:rsidR="001E7097" w:rsidRPr="006C1735" w14:paraId="60E643CF" w14:textId="77777777" w:rsidTr="00576357">
        <w:trPr>
          <w:jc w:val="center"/>
          <w:ins w:id="491" w:author="USA Editor 2021" w:date="2021-03-04T10:43:00Z"/>
        </w:trPr>
        <w:tc>
          <w:tcPr>
            <w:tcW w:w="3164" w:type="dxa"/>
          </w:tcPr>
          <w:p w14:paraId="423C4648" w14:textId="77777777" w:rsidR="001E7097" w:rsidRPr="006C1735" w:rsidRDefault="001E7097" w:rsidP="005E73ED">
            <w:pPr>
              <w:pStyle w:val="Tabletext"/>
              <w:jc w:val="left"/>
              <w:rPr>
                <w:ins w:id="492" w:author="USA Editor 2021" w:date="2021-03-04T10:43:00Z"/>
                <w:sz w:val="20"/>
                <w:lang w:val="en-US"/>
              </w:rPr>
            </w:pPr>
            <w:ins w:id="493" w:author="USA Editor 2021" w:date="2021-03-04T10:43:00Z">
              <w:r w:rsidRPr="006C1735">
                <w:rPr>
                  <w:sz w:val="20"/>
                  <w:lang w:val="en-US"/>
                </w:rPr>
                <w:t>Slotted modulation mask</w:t>
              </w:r>
            </w:ins>
          </w:p>
        </w:tc>
        <w:tc>
          <w:tcPr>
            <w:tcW w:w="5670" w:type="dxa"/>
          </w:tcPr>
          <w:p w14:paraId="1D610290" w14:textId="77777777" w:rsidR="001E7097" w:rsidRPr="006C1735" w:rsidRDefault="001E7097" w:rsidP="005E73ED">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94" w:author="USA Editor 2021" w:date="2021-03-04T10:43:00Z"/>
                <w:rFonts w:eastAsia="MS Mincho"/>
                <w:sz w:val="20"/>
                <w:lang w:val="en-US"/>
              </w:rPr>
            </w:pPr>
            <w:ins w:id="495" w:author="USA Editor 2021" w:date="2021-03-04T10:43:00Z">
              <w:r w:rsidRPr="006C1735">
                <w:rPr>
                  <w:rFonts w:eastAsia="MS Mincho"/>
                  <w:sz w:val="20"/>
                  <w:lang w:val="en-US"/>
                </w:rPr>
                <w:t>∆</w:t>
              </w:r>
              <w:r w:rsidRPr="006C1735">
                <w:rPr>
                  <w:rFonts w:eastAsia="MS Mincho"/>
                  <w:i/>
                  <w:iCs/>
                  <w:sz w:val="20"/>
                  <w:lang w:val="en-US"/>
                </w:rPr>
                <w:t>fc</w:t>
              </w:r>
              <w:r w:rsidRPr="006C1735">
                <w:rPr>
                  <w:rFonts w:eastAsia="MS Mincho"/>
                  <w:sz w:val="20"/>
                  <w:lang w:val="en-US"/>
                </w:rPr>
                <w:t xml:space="preserve"> &lt; ±12 kHz: 0 dBc</w:t>
              </w:r>
            </w:ins>
          </w:p>
          <w:p w14:paraId="2DAC0FF3" w14:textId="77777777" w:rsidR="001E7097" w:rsidRPr="006C1735" w:rsidRDefault="001E7097" w:rsidP="005E73ED">
            <w:pPr>
              <w:tabs>
                <w:tab w:val="left" w:pos="720"/>
              </w:tabs>
              <w:overflowPunct/>
              <w:autoSpaceDE/>
              <w:adjustRightInd/>
              <w:spacing w:before="40" w:after="40"/>
              <w:rPr>
                <w:ins w:id="496" w:author="USA Editor 2021" w:date="2021-03-04T10:43:00Z"/>
                <w:rFonts w:eastAsia="MS Mincho"/>
                <w:sz w:val="20"/>
                <w:lang w:val="en-US"/>
              </w:rPr>
            </w:pPr>
            <w:ins w:id="497" w:author="USA Editor 2021" w:date="2021-03-04T10:43:00Z">
              <w:r w:rsidRPr="006C1735">
                <w:rPr>
                  <w:rFonts w:eastAsia="MS Mincho"/>
                  <w:sz w:val="20"/>
                  <w:lang w:val="en-US"/>
                </w:rPr>
                <w:t>±12 kHz &lt; ∆</w:t>
              </w:r>
              <w:r w:rsidRPr="006C1735">
                <w:rPr>
                  <w:rFonts w:eastAsia="MS Mincho"/>
                  <w:i/>
                  <w:iCs/>
                  <w:sz w:val="20"/>
                  <w:lang w:val="en-US"/>
                </w:rPr>
                <w:t>fc</w:t>
              </w:r>
              <w:r w:rsidRPr="006C1735">
                <w:rPr>
                  <w:rFonts w:eastAsia="MS Mincho"/>
                  <w:sz w:val="20"/>
                  <w:lang w:val="en-US"/>
                </w:rPr>
                <w:t xml:space="preserve"> &lt; ±25 kHz: below the straight line between –2</w:t>
              </w:r>
              <w:r w:rsidRPr="006C1735">
                <w:rPr>
                  <w:sz w:val="20"/>
                  <w:lang w:val="en-US"/>
                </w:rPr>
                <w:t xml:space="preserve">0 </w:t>
              </w:r>
              <w:r w:rsidRPr="006C1735">
                <w:rPr>
                  <w:rFonts w:eastAsia="MS Mincho"/>
                  <w:sz w:val="20"/>
                  <w:lang w:val="en-US"/>
                </w:rPr>
                <w:t>dBc at ±1</w:t>
              </w:r>
            </w:ins>
            <w:ins w:id="498" w:author="USA Editor 2021" w:date="2021-03-04T12:40:00Z">
              <w:r w:rsidRPr="006C1735">
                <w:rPr>
                  <w:rFonts w:eastAsia="MS Mincho"/>
                  <w:sz w:val="20"/>
                  <w:lang w:val="en-US"/>
                </w:rPr>
                <w:t>2</w:t>
              </w:r>
            </w:ins>
            <w:ins w:id="499" w:author="USA Editor 2021" w:date="2021-03-04T10:43:00Z">
              <w:r w:rsidRPr="006C1735">
                <w:rPr>
                  <w:rFonts w:eastAsia="MS Mincho"/>
                  <w:sz w:val="20"/>
                  <w:lang w:val="en-US"/>
                </w:rPr>
                <w:t xml:space="preserve"> kHz and –</w:t>
              </w:r>
              <w:r w:rsidRPr="006C1735">
                <w:rPr>
                  <w:sz w:val="20"/>
                  <w:lang w:val="en-US"/>
                </w:rPr>
                <w:t>36</w:t>
              </w:r>
              <w:r w:rsidRPr="006C1735">
                <w:rPr>
                  <w:rFonts w:eastAsia="MS Mincho"/>
                  <w:sz w:val="20"/>
                  <w:lang w:val="en-US"/>
                </w:rPr>
                <w:t xml:space="preserve"> dBm at ±25 kHz</w:t>
              </w:r>
            </w:ins>
          </w:p>
          <w:p w14:paraId="3CECBB9D" w14:textId="77777777" w:rsidR="001E7097" w:rsidRPr="006C1735" w:rsidRDefault="001E7097" w:rsidP="005E73ED">
            <w:pPr>
              <w:pStyle w:val="Tabletext"/>
              <w:jc w:val="left"/>
              <w:rPr>
                <w:ins w:id="500" w:author="USA Editor 2021" w:date="2021-03-04T10:43:00Z"/>
                <w:sz w:val="20"/>
                <w:lang w:val="en-US"/>
              </w:rPr>
            </w:pPr>
            <w:ins w:id="501" w:author="USA Editor 2021" w:date="2021-03-04T10:43:00Z">
              <w:r w:rsidRPr="006C1735">
                <w:rPr>
                  <w:rFonts w:eastAsia="MS Mincho"/>
                  <w:sz w:val="20"/>
                  <w:lang w:val="en-US"/>
                </w:rPr>
                <w:t>±25 kHz &lt; ∆</w:t>
              </w:r>
              <w:r w:rsidRPr="006C1735">
                <w:rPr>
                  <w:rFonts w:eastAsia="MS Mincho"/>
                  <w:i/>
                  <w:iCs/>
                  <w:sz w:val="20"/>
                  <w:lang w:val="en-US"/>
                </w:rPr>
                <w:t>fc</w:t>
              </w:r>
              <w:r w:rsidRPr="006C1735">
                <w:rPr>
                  <w:rFonts w:eastAsia="MS Mincho"/>
                  <w:sz w:val="20"/>
                  <w:lang w:val="en-US"/>
                </w:rPr>
                <w:t xml:space="preserve"> &lt; ±62.5 kHz: –</w:t>
              </w:r>
              <w:r w:rsidRPr="006C1735">
                <w:rPr>
                  <w:sz w:val="20"/>
                  <w:lang w:val="en-US"/>
                </w:rPr>
                <w:t>36</w:t>
              </w:r>
              <w:r w:rsidRPr="006C1735">
                <w:rPr>
                  <w:rFonts w:eastAsia="MS Mincho"/>
                  <w:sz w:val="20"/>
                  <w:lang w:val="en-US"/>
                </w:rPr>
                <w:t xml:space="preserve"> dBm</w:t>
              </w:r>
            </w:ins>
          </w:p>
        </w:tc>
      </w:tr>
      <w:tr w:rsidR="001E7097" w:rsidRPr="001E46F5" w14:paraId="2757322B" w14:textId="77777777" w:rsidTr="00576357">
        <w:trPr>
          <w:jc w:val="center"/>
          <w:ins w:id="502" w:author="USA Editor 2021" w:date="2021-03-04T10:43:00Z"/>
        </w:trPr>
        <w:tc>
          <w:tcPr>
            <w:tcW w:w="3164" w:type="dxa"/>
          </w:tcPr>
          <w:p w14:paraId="7CC44ADD" w14:textId="77777777" w:rsidR="001E7097" w:rsidRPr="006C1735" w:rsidRDefault="001E7097" w:rsidP="005E73ED">
            <w:pPr>
              <w:pStyle w:val="Tabletext"/>
              <w:jc w:val="left"/>
              <w:rPr>
                <w:ins w:id="503" w:author="USA Editor 2021" w:date="2021-03-04T10:43:00Z"/>
                <w:sz w:val="20"/>
                <w:lang w:val="en-US"/>
              </w:rPr>
            </w:pPr>
            <w:ins w:id="504" w:author="USA Editor 2021" w:date="2021-03-04T10:43:00Z">
              <w:r w:rsidRPr="006C1735">
                <w:rPr>
                  <w:sz w:val="20"/>
                  <w:lang w:val="en-US"/>
                </w:rPr>
                <w:t>Transmitter spurious emissions</w:t>
              </w:r>
            </w:ins>
          </w:p>
        </w:tc>
        <w:tc>
          <w:tcPr>
            <w:tcW w:w="5670" w:type="dxa"/>
          </w:tcPr>
          <w:p w14:paraId="11790B5B" w14:textId="77777777" w:rsidR="001E7097" w:rsidRPr="006C1735" w:rsidRDefault="001E7097" w:rsidP="005E73ED">
            <w:pPr>
              <w:pStyle w:val="Tabletext"/>
              <w:jc w:val="left"/>
              <w:rPr>
                <w:ins w:id="505" w:author="USA Editor 2021" w:date="2021-03-04T10:43:00Z"/>
                <w:sz w:val="20"/>
                <w:lang w:val="en-US"/>
              </w:rPr>
            </w:pPr>
            <w:ins w:id="506" w:author="USA Editor 2021" w:date="2021-03-04T10:43:00Z">
              <w:r w:rsidRPr="006C1735">
                <w:rPr>
                  <w:sz w:val="20"/>
                  <w:lang w:val="en-US"/>
                </w:rPr>
                <w:t>&lt; -36 dBm     9 kHz to 1 GHz</w:t>
              </w:r>
            </w:ins>
          </w:p>
          <w:p w14:paraId="6BB55A54" w14:textId="77777777" w:rsidR="001E7097" w:rsidRPr="001E46F5" w:rsidRDefault="001E7097" w:rsidP="005E73ED">
            <w:pPr>
              <w:pStyle w:val="Tabletext"/>
              <w:jc w:val="left"/>
              <w:rPr>
                <w:ins w:id="507" w:author="USA Editor 2021" w:date="2021-03-04T10:43:00Z"/>
                <w:sz w:val="20"/>
                <w:lang w:val="en-US"/>
              </w:rPr>
            </w:pPr>
            <w:ins w:id="508" w:author="USA Editor 2021" w:date="2021-03-04T10:43:00Z">
              <w:r w:rsidRPr="006C1735">
                <w:rPr>
                  <w:sz w:val="20"/>
                  <w:lang w:val="en-US"/>
                </w:rPr>
                <w:t>&lt; -30 dBm     1 GHz to 4 GHz</w:t>
              </w:r>
            </w:ins>
          </w:p>
        </w:tc>
      </w:tr>
    </w:tbl>
    <w:p w14:paraId="572C5397" w14:textId="77777777" w:rsidR="001E7097" w:rsidRDefault="001E7097" w:rsidP="00FE1372">
      <w:pPr>
        <w:rPr>
          <w:ins w:id="509" w:author="USA Editor 2021" w:date="2021-03-04T12:39:00Z"/>
          <w:lang w:val="en-US"/>
        </w:rPr>
      </w:pPr>
    </w:p>
    <w:p w14:paraId="5A8FBBFE" w14:textId="77777777" w:rsidR="001E7097" w:rsidRPr="001E46F5" w:rsidRDefault="001E7097" w:rsidP="00FE1372">
      <w:pPr>
        <w:rPr>
          <w:lang w:val="en-US"/>
        </w:rPr>
      </w:pPr>
    </w:p>
    <w:p w14:paraId="572BEDF1" w14:textId="77777777" w:rsidR="001E7097" w:rsidRPr="001E46F5" w:rsidRDefault="001E7097" w:rsidP="001D65EF">
      <w:pPr>
        <w:pStyle w:val="Line"/>
        <w:rPr>
          <w:lang w:val="en-US"/>
        </w:rPr>
      </w:pPr>
    </w:p>
    <w:p w14:paraId="1C7D3B6C" w14:textId="516803FA" w:rsidR="00256DDE" w:rsidRDefault="00256DDE"/>
    <w:sectPr w:rsidR="00256DDE" w:rsidSect="0083184F">
      <w:headerReference w:type="even" r:id="rId17"/>
      <w:headerReference w:type="default" r:id="rId18"/>
      <w:pgSz w:w="11907" w:h="16834" w:code="9"/>
      <w:pgMar w:top="1418" w:right="1134" w:bottom="1134" w:left="1134" w:header="720" w:footer="482"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D425D" w14:textId="77777777" w:rsidR="00E32DFE" w:rsidRDefault="00E32DFE">
      <w:pPr>
        <w:spacing w:before="0"/>
      </w:pPr>
      <w:r>
        <w:separator/>
      </w:r>
    </w:p>
  </w:endnote>
  <w:endnote w:type="continuationSeparator" w:id="0">
    <w:p w14:paraId="0B9D6FEF" w14:textId="77777777" w:rsidR="00E32DFE" w:rsidRDefault="00E32DF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A5D89" w14:textId="77777777" w:rsidR="00E32DFE" w:rsidRDefault="00E32DFE">
      <w:pPr>
        <w:spacing w:before="0"/>
      </w:pPr>
      <w:r>
        <w:separator/>
      </w:r>
    </w:p>
  </w:footnote>
  <w:footnote w:type="continuationSeparator" w:id="0">
    <w:p w14:paraId="0B0DD07C" w14:textId="77777777" w:rsidR="00E32DFE" w:rsidRDefault="00E32DF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0FAEF" w14:textId="77777777" w:rsidR="0039475A" w:rsidRPr="00FC42AF" w:rsidRDefault="00AE574A" w:rsidP="007913D0">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M.2135-0</w:t>
    </w:r>
    <w:r>
      <w:rPr>
        <w:b/>
        <w:bCs/>
      </w:rPr>
      <w:fldChar w:fldCharType="end"/>
    </w: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D5664" w14:textId="4B9EF57C" w:rsidR="0039475A" w:rsidRPr="00FC42AF" w:rsidRDefault="00AE574A" w:rsidP="007913D0">
    <w:pPr>
      <w:tabs>
        <w:tab w:val="center" w:pos="4848"/>
        <w:tab w:val="center" w:pos="9696"/>
      </w:tabs>
    </w:pP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6C1735">
      <w:rPr>
        <w:b/>
        <w:bCs/>
        <w:noProof/>
      </w:rPr>
      <w:t>ITU-R  M.2135-0</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B428D"/>
    <w:multiLevelType w:val="hybridMultilevel"/>
    <w:tmpl w:val="FEE64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Editor 2021">
    <w15:presenceInfo w15:providerId="None" w15:userId="USA Editor 2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3NTI3MzMyMrU0MjBT0lEKTi0uzszPAykwtKwFAMitm3wtAAAA"/>
  </w:docVars>
  <w:rsids>
    <w:rsidRoot w:val="00E4537D"/>
    <w:rsid w:val="00003191"/>
    <w:rsid w:val="000577E1"/>
    <w:rsid w:val="000E4E77"/>
    <w:rsid w:val="00175E1B"/>
    <w:rsid w:val="001C0C71"/>
    <w:rsid w:val="001E64ED"/>
    <w:rsid w:val="001E7097"/>
    <w:rsid w:val="0024266D"/>
    <w:rsid w:val="00256DDE"/>
    <w:rsid w:val="0034291C"/>
    <w:rsid w:val="004073AC"/>
    <w:rsid w:val="0048231E"/>
    <w:rsid w:val="005D7D73"/>
    <w:rsid w:val="00690FA2"/>
    <w:rsid w:val="006C1735"/>
    <w:rsid w:val="007A036D"/>
    <w:rsid w:val="007A0A6A"/>
    <w:rsid w:val="007F650F"/>
    <w:rsid w:val="0081352D"/>
    <w:rsid w:val="008C3063"/>
    <w:rsid w:val="00AE574A"/>
    <w:rsid w:val="00B05D07"/>
    <w:rsid w:val="00C24DD8"/>
    <w:rsid w:val="00C54591"/>
    <w:rsid w:val="00C76D08"/>
    <w:rsid w:val="00D61959"/>
    <w:rsid w:val="00DA15DA"/>
    <w:rsid w:val="00DD1C6B"/>
    <w:rsid w:val="00E32DFE"/>
    <w:rsid w:val="00E4537D"/>
    <w:rsid w:val="00E60820"/>
    <w:rsid w:val="00F02297"/>
    <w:rsid w:val="00F54DC4"/>
    <w:rsid w:val="00F8452A"/>
    <w:rsid w:val="00FA2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AD23"/>
  <w15:chartTrackingRefBased/>
  <w15:docId w15:val="{54272562-1406-4271-ACB0-857CFCD5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37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1E7097"/>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pPr>
    <w:rPr>
      <w:b/>
      <w:lang w:val="fr-FR"/>
    </w:rPr>
  </w:style>
  <w:style w:type="paragraph" w:styleId="Heading2">
    <w:name w:val="heading 2"/>
    <w:basedOn w:val="Heading1"/>
    <w:next w:val="Normal"/>
    <w:link w:val="Heading2Char"/>
    <w:qFormat/>
    <w:rsid w:val="001E7097"/>
    <w:pPr>
      <w:spacing w:before="320"/>
      <w:outlineLvl w:val="1"/>
    </w:pPr>
  </w:style>
  <w:style w:type="paragraph" w:styleId="Heading3">
    <w:name w:val="heading 3"/>
    <w:basedOn w:val="Normal"/>
    <w:next w:val="Normal"/>
    <w:link w:val="Heading3Char"/>
    <w:uiPriority w:val="9"/>
    <w:semiHidden/>
    <w:unhideWhenUsed/>
    <w:qFormat/>
    <w:rsid w:val="001E7097"/>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rsid w:val="00F02297"/>
    <w:pPr>
      <w:spacing w:before="840"/>
      <w:jc w:val="center"/>
    </w:pPr>
    <w:rPr>
      <w:b/>
      <w:sz w:val="28"/>
    </w:rPr>
  </w:style>
  <w:style w:type="character" w:customStyle="1" w:styleId="SourceChar">
    <w:name w:val="Source Char"/>
    <w:basedOn w:val="DefaultParagraphFont"/>
    <w:link w:val="Source"/>
    <w:locked/>
    <w:rsid w:val="00F02297"/>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F02297"/>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F02297"/>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F02297"/>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customStyle="1" w:styleId="Heading1Char">
    <w:name w:val="Heading 1 Char"/>
    <w:basedOn w:val="DefaultParagraphFont"/>
    <w:link w:val="Heading1"/>
    <w:uiPriority w:val="99"/>
    <w:rsid w:val="001E7097"/>
    <w:rPr>
      <w:rFonts w:ascii="Times New Roman" w:eastAsia="Times New Roman" w:hAnsi="Times New Roman" w:cs="Times New Roman"/>
      <w:b/>
      <w:sz w:val="24"/>
      <w:szCs w:val="20"/>
      <w:lang w:val="fr-FR"/>
    </w:rPr>
  </w:style>
  <w:style w:type="character" w:customStyle="1" w:styleId="Heading2Char">
    <w:name w:val="Heading 2 Char"/>
    <w:basedOn w:val="DefaultParagraphFont"/>
    <w:link w:val="Heading2"/>
    <w:rsid w:val="001E7097"/>
    <w:rPr>
      <w:rFonts w:ascii="Times New Roman" w:eastAsia="Times New Roman" w:hAnsi="Times New Roman" w:cs="Times New Roman"/>
      <w:b/>
      <w:sz w:val="24"/>
      <w:szCs w:val="20"/>
      <w:lang w:val="fr-FR"/>
    </w:rPr>
  </w:style>
  <w:style w:type="character" w:styleId="PageNumber">
    <w:name w:val="page number"/>
    <w:basedOn w:val="DefaultParagraphFont"/>
    <w:rsid w:val="001E7097"/>
  </w:style>
  <w:style w:type="paragraph" w:customStyle="1" w:styleId="Headingb">
    <w:name w:val="Heading_b"/>
    <w:basedOn w:val="Heading3"/>
    <w:next w:val="Normal"/>
    <w:link w:val="HeadingbChar"/>
    <w:uiPriority w:val="99"/>
    <w:qFormat/>
    <w:rsid w:val="001E7097"/>
    <w:pPr>
      <w:tabs>
        <w:tab w:val="clear" w:pos="1134"/>
        <w:tab w:val="clear" w:pos="1871"/>
        <w:tab w:val="clear" w:pos="2268"/>
        <w:tab w:val="left" w:pos="794"/>
        <w:tab w:val="left" w:pos="1191"/>
        <w:tab w:val="left" w:pos="1588"/>
        <w:tab w:val="left" w:pos="1985"/>
      </w:tabs>
      <w:spacing w:before="160"/>
      <w:jc w:val="both"/>
      <w:outlineLvl w:val="9"/>
    </w:pPr>
    <w:rPr>
      <w:rFonts w:ascii="Times New Roman" w:eastAsia="Times New Roman" w:hAnsi="Times New Roman" w:cs="Times New Roman"/>
      <w:b/>
      <w:color w:val="auto"/>
      <w:szCs w:val="20"/>
      <w:lang w:val="fr-FR"/>
    </w:rPr>
  </w:style>
  <w:style w:type="character" w:customStyle="1" w:styleId="HeadingbChar">
    <w:name w:val="Heading_b Char"/>
    <w:basedOn w:val="DefaultParagraphFont"/>
    <w:link w:val="Headingb"/>
    <w:uiPriority w:val="99"/>
    <w:locked/>
    <w:rsid w:val="001E7097"/>
    <w:rPr>
      <w:rFonts w:ascii="Times New Roman" w:eastAsia="Times New Roman" w:hAnsi="Times New Roman" w:cs="Times New Roman"/>
      <w:b/>
      <w:sz w:val="24"/>
      <w:szCs w:val="20"/>
      <w:lang w:val="fr-FR"/>
    </w:rPr>
  </w:style>
  <w:style w:type="character" w:customStyle="1" w:styleId="href">
    <w:name w:val="href"/>
    <w:basedOn w:val="DefaultParagraphFont"/>
    <w:rsid w:val="001E7097"/>
  </w:style>
  <w:style w:type="paragraph" w:customStyle="1" w:styleId="AnnexNoTitle">
    <w:name w:val="Annex_NoTitle"/>
    <w:basedOn w:val="Normal"/>
    <w:next w:val="Normalaftertitle"/>
    <w:rsid w:val="001E7097"/>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Normalaftertitle">
    <w:name w:val="Normal_after_title"/>
    <w:basedOn w:val="Normal"/>
    <w:next w:val="Normal"/>
    <w:link w:val="NormalaftertitleChar"/>
    <w:rsid w:val="001E7097"/>
    <w:pPr>
      <w:tabs>
        <w:tab w:val="clear" w:pos="1134"/>
        <w:tab w:val="clear" w:pos="1871"/>
        <w:tab w:val="clear" w:pos="2268"/>
        <w:tab w:val="left" w:pos="794"/>
        <w:tab w:val="left" w:pos="1191"/>
        <w:tab w:val="left" w:pos="1588"/>
        <w:tab w:val="left" w:pos="1985"/>
      </w:tabs>
      <w:spacing w:before="320"/>
      <w:jc w:val="both"/>
    </w:pPr>
    <w:rPr>
      <w:lang w:val="fr-FR"/>
    </w:rPr>
  </w:style>
  <w:style w:type="character" w:customStyle="1" w:styleId="NormalaftertitleChar">
    <w:name w:val="Normal_after_title Char"/>
    <w:basedOn w:val="DefaultParagraphFont"/>
    <w:link w:val="Normalaftertitle"/>
    <w:locked/>
    <w:rsid w:val="001E7097"/>
    <w:rPr>
      <w:rFonts w:ascii="Times New Roman" w:eastAsia="Times New Roman" w:hAnsi="Times New Roman" w:cs="Times New Roman"/>
      <w:sz w:val="24"/>
      <w:szCs w:val="20"/>
      <w:lang w:val="fr-FR"/>
    </w:rPr>
  </w:style>
  <w:style w:type="paragraph" w:customStyle="1" w:styleId="enumlev1">
    <w:name w:val="enumlev1"/>
    <w:basedOn w:val="Normal"/>
    <w:link w:val="enumlev1Char"/>
    <w:uiPriority w:val="99"/>
    <w:qFormat/>
    <w:rsid w:val="001E7097"/>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paragraph" w:customStyle="1" w:styleId="RecNo">
    <w:name w:val="Rec_No"/>
    <w:basedOn w:val="Normal"/>
    <w:next w:val="Rectitle"/>
    <w:rsid w:val="001E7097"/>
    <w:pPr>
      <w:keepNext/>
      <w:keepLines/>
      <w:tabs>
        <w:tab w:val="clear" w:pos="1134"/>
        <w:tab w:val="clear" w:pos="1871"/>
        <w:tab w:val="clear" w:pos="2268"/>
      </w:tabs>
      <w:spacing w:before="480"/>
      <w:jc w:val="center"/>
    </w:pPr>
    <w:rPr>
      <w:sz w:val="28"/>
      <w:lang w:val="fr-FR"/>
    </w:rPr>
  </w:style>
  <w:style w:type="paragraph" w:customStyle="1" w:styleId="Rectitle">
    <w:name w:val="Rec_title"/>
    <w:basedOn w:val="Normal"/>
    <w:next w:val="Normal"/>
    <w:rsid w:val="001E7097"/>
    <w:pPr>
      <w:keepNext/>
      <w:keepLines/>
      <w:tabs>
        <w:tab w:val="clear" w:pos="1134"/>
        <w:tab w:val="clear" w:pos="1871"/>
        <w:tab w:val="clear" w:pos="2268"/>
        <w:tab w:val="left" w:pos="794"/>
        <w:tab w:val="left" w:pos="1191"/>
        <w:tab w:val="left" w:pos="1588"/>
        <w:tab w:val="left" w:pos="1985"/>
      </w:tabs>
      <w:spacing w:before="240"/>
      <w:jc w:val="center"/>
    </w:pPr>
    <w:rPr>
      <w:b/>
      <w:sz w:val="28"/>
      <w:lang w:val="fr-FR"/>
    </w:rPr>
  </w:style>
  <w:style w:type="paragraph" w:customStyle="1" w:styleId="Recdate">
    <w:name w:val="Rec_date"/>
    <w:basedOn w:val="Normal"/>
    <w:next w:val="Normalaftertitle"/>
    <w:rsid w:val="001E7097"/>
    <w:pPr>
      <w:tabs>
        <w:tab w:val="clear" w:pos="1134"/>
        <w:tab w:val="clear" w:pos="1871"/>
        <w:tab w:val="clear" w:pos="2268"/>
        <w:tab w:val="left" w:pos="794"/>
        <w:tab w:val="left" w:pos="1191"/>
        <w:tab w:val="left" w:pos="1588"/>
        <w:tab w:val="left" w:pos="1985"/>
      </w:tabs>
      <w:jc w:val="right"/>
    </w:pPr>
    <w:rPr>
      <w:lang w:val="fr-FR"/>
    </w:rPr>
  </w:style>
  <w:style w:type="paragraph" w:customStyle="1" w:styleId="HeadingSum">
    <w:name w:val="Heading_Sum"/>
    <w:basedOn w:val="Headingb"/>
    <w:next w:val="Normal"/>
    <w:autoRedefine/>
    <w:rsid w:val="001E7097"/>
    <w:pPr>
      <w:spacing w:before="240"/>
    </w:pPr>
    <w:rPr>
      <w:sz w:val="22"/>
      <w:lang w:val="es-ES_tradnl"/>
    </w:rPr>
  </w:style>
  <w:style w:type="paragraph" w:customStyle="1" w:styleId="Tablefin">
    <w:name w:val="Table_fin"/>
    <w:basedOn w:val="Normal"/>
    <w:next w:val="Normal"/>
    <w:uiPriority w:val="99"/>
    <w:rsid w:val="001E7097"/>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ablehead">
    <w:name w:val="Table_head"/>
    <w:basedOn w:val="Normal"/>
    <w:next w:val="Normal"/>
    <w:link w:val="TableheadChar"/>
    <w:uiPriority w:val="99"/>
    <w:rsid w:val="001E7097"/>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lang w:val="fr-FR"/>
    </w:rPr>
  </w:style>
  <w:style w:type="character" w:customStyle="1" w:styleId="TableheadChar">
    <w:name w:val="Table_head Char"/>
    <w:basedOn w:val="DefaultParagraphFont"/>
    <w:link w:val="Tablehead"/>
    <w:uiPriority w:val="99"/>
    <w:locked/>
    <w:rsid w:val="001E7097"/>
    <w:rPr>
      <w:rFonts w:ascii="Times New Roman" w:eastAsia="Times New Roman" w:hAnsi="Times New Roman" w:cs="Times New Roman"/>
      <w:b/>
      <w:szCs w:val="20"/>
      <w:lang w:val="fr-FR"/>
    </w:rPr>
  </w:style>
  <w:style w:type="paragraph" w:customStyle="1" w:styleId="TableNo">
    <w:name w:val="Table_No"/>
    <w:basedOn w:val="Normal"/>
    <w:next w:val="Normal"/>
    <w:link w:val="TableNo0"/>
    <w:uiPriority w:val="99"/>
    <w:rsid w:val="001E7097"/>
    <w:pPr>
      <w:keepNext/>
      <w:tabs>
        <w:tab w:val="clear" w:pos="1134"/>
        <w:tab w:val="clear" w:pos="1871"/>
        <w:tab w:val="clear" w:pos="2268"/>
        <w:tab w:val="left" w:pos="794"/>
        <w:tab w:val="left" w:pos="1191"/>
        <w:tab w:val="left" w:pos="1588"/>
        <w:tab w:val="left" w:pos="1985"/>
      </w:tabs>
      <w:spacing w:before="360" w:after="120"/>
      <w:jc w:val="center"/>
    </w:pPr>
    <w:rPr>
      <w:lang w:val="fr-FR"/>
    </w:rPr>
  </w:style>
  <w:style w:type="character" w:customStyle="1" w:styleId="TableNo0">
    <w:name w:val="Table_No Знак"/>
    <w:link w:val="TableNo"/>
    <w:uiPriority w:val="99"/>
    <w:locked/>
    <w:rsid w:val="001E7097"/>
    <w:rPr>
      <w:rFonts w:ascii="Times New Roman" w:eastAsia="Times New Roman" w:hAnsi="Times New Roman" w:cs="Times New Roman"/>
      <w:sz w:val="24"/>
      <w:szCs w:val="20"/>
      <w:lang w:val="fr-FR"/>
    </w:rPr>
  </w:style>
  <w:style w:type="paragraph" w:customStyle="1" w:styleId="Tabletext">
    <w:name w:val="Table_text"/>
    <w:basedOn w:val="Normal"/>
    <w:link w:val="TabletextChar"/>
    <w:uiPriority w:val="99"/>
    <w:rsid w:val="001E709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pPr>
    <w:rPr>
      <w:sz w:val="22"/>
      <w:lang w:val="fr-FR"/>
    </w:rPr>
  </w:style>
  <w:style w:type="character" w:customStyle="1" w:styleId="TabletextChar">
    <w:name w:val="Table_text Char"/>
    <w:basedOn w:val="DefaultParagraphFont"/>
    <w:link w:val="Tabletext"/>
    <w:uiPriority w:val="99"/>
    <w:locked/>
    <w:rsid w:val="001E7097"/>
    <w:rPr>
      <w:rFonts w:ascii="Times New Roman" w:eastAsia="Times New Roman" w:hAnsi="Times New Roman" w:cs="Times New Roman"/>
      <w:szCs w:val="20"/>
      <w:lang w:val="fr-FR"/>
    </w:rPr>
  </w:style>
  <w:style w:type="paragraph" w:customStyle="1" w:styleId="Equation">
    <w:name w:val="Equation"/>
    <w:basedOn w:val="Normal"/>
    <w:rsid w:val="001E7097"/>
    <w:pPr>
      <w:tabs>
        <w:tab w:val="clear" w:pos="1134"/>
        <w:tab w:val="clear" w:pos="1871"/>
        <w:tab w:val="clear" w:pos="2268"/>
        <w:tab w:val="left" w:pos="794"/>
        <w:tab w:val="center" w:pos="4820"/>
        <w:tab w:val="right" w:pos="9639"/>
      </w:tabs>
      <w:jc w:val="both"/>
    </w:pPr>
    <w:rPr>
      <w:lang w:val="fr-FR"/>
    </w:rPr>
  </w:style>
  <w:style w:type="paragraph" w:customStyle="1" w:styleId="FigureNo">
    <w:name w:val="Figure_No"/>
    <w:basedOn w:val="Normal"/>
    <w:next w:val="Figuretitle"/>
    <w:link w:val="FigureNoChar"/>
    <w:rsid w:val="001E7097"/>
    <w:pPr>
      <w:keepNext/>
      <w:keepLines/>
      <w:tabs>
        <w:tab w:val="clear" w:pos="1134"/>
        <w:tab w:val="clear" w:pos="1871"/>
        <w:tab w:val="clear" w:pos="2268"/>
        <w:tab w:val="left" w:pos="794"/>
        <w:tab w:val="left" w:pos="1191"/>
        <w:tab w:val="left" w:pos="1588"/>
        <w:tab w:val="left" w:pos="1985"/>
      </w:tabs>
      <w:spacing w:before="480" w:after="80"/>
      <w:jc w:val="center"/>
    </w:pPr>
    <w:rPr>
      <w:caps/>
      <w:sz w:val="18"/>
      <w:lang w:val="fr-FR"/>
    </w:rPr>
  </w:style>
  <w:style w:type="paragraph" w:customStyle="1" w:styleId="Figuretitle">
    <w:name w:val="Figure_title"/>
    <w:basedOn w:val="Normal"/>
    <w:next w:val="Figure"/>
    <w:link w:val="FiguretitleChar"/>
    <w:rsid w:val="001E7097"/>
    <w:pPr>
      <w:keepNext/>
      <w:tabs>
        <w:tab w:val="clear" w:pos="1134"/>
        <w:tab w:val="clear" w:pos="1871"/>
        <w:tab w:val="clear" w:pos="2268"/>
        <w:tab w:val="left" w:pos="794"/>
        <w:tab w:val="left" w:pos="1191"/>
        <w:tab w:val="left" w:pos="1588"/>
        <w:tab w:val="left" w:pos="1985"/>
      </w:tabs>
      <w:spacing w:before="0" w:after="120"/>
      <w:jc w:val="center"/>
    </w:pPr>
    <w:rPr>
      <w:rFonts w:ascii="Times New Roman Bold" w:hAnsi="Times New Roman Bold"/>
      <w:b/>
      <w:sz w:val="18"/>
      <w:lang w:val="fr-FR"/>
    </w:rPr>
  </w:style>
  <w:style w:type="paragraph" w:customStyle="1" w:styleId="Figure">
    <w:name w:val="Figure"/>
    <w:basedOn w:val="FigureNo"/>
    <w:next w:val="Normal"/>
    <w:link w:val="FigureChar"/>
    <w:uiPriority w:val="99"/>
    <w:rsid w:val="001E7097"/>
    <w:pPr>
      <w:keepNext w:val="0"/>
      <w:spacing w:before="0" w:after="240"/>
    </w:pPr>
  </w:style>
  <w:style w:type="character" w:customStyle="1" w:styleId="FigureChar">
    <w:name w:val="Figure Char"/>
    <w:basedOn w:val="DefaultParagraphFont"/>
    <w:link w:val="Figure"/>
    <w:uiPriority w:val="99"/>
    <w:locked/>
    <w:rsid w:val="001E7097"/>
    <w:rPr>
      <w:rFonts w:ascii="Times New Roman" w:eastAsia="Times New Roman" w:hAnsi="Times New Roman" w:cs="Times New Roman"/>
      <w:caps/>
      <w:sz w:val="18"/>
      <w:szCs w:val="20"/>
      <w:lang w:val="fr-FR"/>
    </w:rPr>
  </w:style>
  <w:style w:type="character" w:customStyle="1" w:styleId="FiguretitleChar">
    <w:name w:val="Figure_title Char"/>
    <w:basedOn w:val="DefaultParagraphFont"/>
    <w:link w:val="Figuretitle"/>
    <w:locked/>
    <w:rsid w:val="001E7097"/>
    <w:rPr>
      <w:rFonts w:ascii="Times New Roman Bold" w:eastAsia="Times New Roman" w:hAnsi="Times New Roman Bold" w:cs="Times New Roman"/>
      <w:b/>
      <w:sz w:val="18"/>
      <w:szCs w:val="20"/>
      <w:lang w:val="fr-FR"/>
    </w:rPr>
  </w:style>
  <w:style w:type="character" w:customStyle="1" w:styleId="FigureNoChar">
    <w:name w:val="Figure_No Char"/>
    <w:basedOn w:val="DefaultParagraphFont"/>
    <w:link w:val="FigureNo"/>
    <w:locked/>
    <w:rsid w:val="001E7097"/>
    <w:rPr>
      <w:rFonts w:ascii="Times New Roman" w:eastAsia="Times New Roman" w:hAnsi="Times New Roman" w:cs="Times New Roman"/>
      <w:caps/>
      <w:sz w:val="18"/>
      <w:szCs w:val="20"/>
      <w:lang w:val="fr-FR"/>
    </w:rPr>
  </w:style>
  <w:style w:type="paragraph" w:customStyle="1" w:styleId="Call">
    <w:name w:val="Call"/>
    <w:basedOn w:val="Normal"/>
    <w:next w:val="Normal"/>
    <w:link w:val="CallChar"/>
    <w:rsid w:val="001E7097"/>
    <w:pPr>
      <w:keepNext/>
      <w:keepLines/>
      <w:tabs>
        <w:tab w:val="clear" w:pos="1134"/>
        <w:tab w:val="clear" w:pos="1871"/>
        <w:tab w:val="clear" w:pos="2268"/>
        <w:tab w:val="left" w:pos="794"/>
        <w:tab w:val="left" w:pos="1191"/>
        <w:tab w:val="left" w:pos="1588"/>
        <w:tab w:val="left" w:pos="1985"/>
      </w:tabs>
      <w:spacing w:before="160"/>
      <w:ind w:left="794"/>
      <w:jc w:val="both"/>
    </w:pPr>
    <w:rPr>
      <w:i/>
      <w:lang w:val="fr-FR"/>
    </w:rPr>
  </w:style>
  <w:style w:type="character" w:customStyle="1" w:styleId="CallChar">
    <w:name w:val="Call Char"/>
    <w:basedOn w:val="DefaultParagraphFont"/>
    <w:link w:val="Call"/>
    <w:locked/>
    <w:rsid w:val="001E7097"/>
    <w:rPr>
      <w:rFonts w:ascii="Times New Roman" w:eastAsia="Times New Roman" w:hAnsi="Times New Roman" w:cs="Times New Roman"/>
      <w:i/>
      <w:sz w:val="24"/>
      <w:szCs w:val="20"/>
      <w:lang w:val="fr-FR"/>
    </w:rPr>
  </w:style>
  <w:style w:type="paragraph" w:customStyle="1" w:styleId="Chaptitle">
    <w:name w:val="Chap_title"/>
    <w:basedOn w:val="Normal"/>
    <w:next w:val="Normalaftertitle"/>
    <w:rsid w:val="001E7097"/>
    <w:pPr>
      <w:keepNext/>
      <w:keepLines/>
      <w:tabs>
        <w:tab w:val="clear" w:pos="1134"/>
        <w:tab w:val="clear" w:pos="1871"/>
        <w:tab w:val="clear" w:pos="2268"/>
        <w:tab w:val="left" w:pos="794"/>
        <w:tab w:val="left" w:pos="1191"/>
        <w:tab w:val="left" w:pos="1588"/>
        <w:tab w:val="left" w:pos="1985"/>
      </w:tabs>
      <w:spacing w:before="240"/>
      <w:jc w:val="center"/>
    </w:pPr>
    <w:rPr>
      <w:b/>
      <w:sz w:val="28"/>
      <w:lang w:val="fr-FR"/>
    </w:rPr>
  </w:style>
  <w:style w:type="paragraph" w:customStyle="1" w:styleId="Line">
    <w:name w:val="Line"/>
    <w:basedOn w:val="Normal"/>
    <w:next w:val="Normal"/>
    <w:rsid w:val="001E7097"/>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Reftext">
    <w:name w:val="Ref_text"/>
    <w:basedOn w:val="Normal"/>
    <w:rsid w:val="001E7097"/>
    <w:pPr>
      <w:tabs>
        <w:tab w:val="clear" w:pos="1134"/>
        <w:tab w:val="clear" w:pos="1871"/>
        <w:tab w:val="clear" w:pos="2268"/>
        <w:tab w:val="left" w:pos="794"/>
        <w:tab w:val="left" w:pos="1191"/>
        <w:tab w:val="left" w:pos="1588"/>
        <w:tab w:val="left" w:pos="1985"/>
      </w:tabs>
      <w:ind w:left="794" w:hanging="794"/>
      <w:jc w:val="both"/>
    </w:pPr>
    <w:rPr>
      <w:sz w:val="22"/>
      <w:lang w:val="fr-FR"/>
    </w:rPr>
  </w:style>
  <w:style w:type="paragraph" w:customStyle="1" w:styleId="Tabletitle">
    <w:name w:val="Table_title"/>
    <w:basedOn w:val="Normal"/>
    <w:next w:val="Tablehead"/>
    <w:link w:val="Tabletitle0"/>
    <w:uiPriority w:val="99"/>
    <w:rsid w:val="001E7097"/>
    <w:pPr>
      <w:keepNext/>
      <w:tabs>
        <w:tab w:val="clear" w:pos="1134"/>
        <w:tab w:val="clear" w:pos="1871"/>
        <w:tab w:val="clear" w:pos="2268"/>
        <w:tab w:val="left" w:pos="794"/>
        <w:tab w:val="left" w:pos="1191"/>
        <w:tab w:val="left" w:pos="1588"/>
        <w:tab w:val="left" w:pos="1985"/>
      </w:tabs>
      <w:spacing w:before="0" w:after="120"/>
      <w:jc w:val="center"/>
    </w:pPr>
    <w:rPr>
      <w:b/>
      <w:lang w:val="fr-FR"/>
    </w:rPr>
  </w:style>
  <w:style w:type="character" w:customStyle="1" w:styleId="Tabletitle0">
    <w:name w:val="Table_title Знак"/>
    <w:link w:val="Tabletitle"/>
    <w:uiPriority w:val="99"/>
    <w:locked/>
    <w:rsid w:val="001E7097"/>
    <w:rPr>
      <w:rFonts w:ascii="Times New Roman" w:eastAsia="Times New Roman" w:hAnsi="Times New Roman" w:cs="Times New Roman"/>
      <w:b/>
      <w:sz w:val="24"/>
      <w:szCs w:val="20"/>
      <w:lang w:val="fr-FR"/>
    </w:rPr>
  </w:style>
  <w:style w:type="paragraph" w:customStyle="1" w:styleId="Summary">
    <w:name w:val="Summary"/>
    <w:basedOn w:val="Normal"/>
    <w:next w:val="Normalaftertitle"/>
    <w:link w:val="SummaryZchn"/>
    <w:autoRedefine/>
    <w:rsid w:val="001E7097"/>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styleId="Hyperlink">
    <w:name w:val="Hyperlink"/>
    <w:basedOn w:val="DefaultParagraphFont"/>
    <w:uiPriority w:val="99"/>
    <w:rsid w:val="001E7097"/>
    <w:rPr>
      <w:color w:val="0000FF"/>
      <w:u w:val="single"/>
    </w:rPr>
  </w:style>
  <w:style w:type="character" w:customStyle="1" w:styleId="SummaryZchn">
    <w:name w:val="Summary Zchn"/>
    <w:basedOn w:val="DefaultParagraphFont"/>
    <w:link w:val="Summary"/>
    <w:rsid w:val="001E7097"/>
    <w:rPr>
      <w:rFonts w:ascii="Times New Roman" w:eastAsia="Times New Roman" w:hAnsi="Times New Roman" w:cs="Times New Roman"/>
      <w:szCs w:val="20"/>
      <w:lang w:val="es-ES_tradnl"/>
    </w:rPr>
  </w:style>
  <w:style w:type="character" w:customStyle="1" w:styleId="enumlev1Char">
    <w:name w:val="enumlev1 Char"/>
    <w:basedOn w:val="DefaultParagraphFont"/>
    <w:link w:val="enumlev1"/>
    <w:uiPriority w:val="99"/>
    <w:qFormat/>
    <w:rsid w:val="001E7097"/>
    <w:rPr>
      <w:rFonts w:ascii="Times New Roman" w:eastAsia="Times New Roman" w:hAnsi="Times New Roman" w:cs="Times New Roman"/>
      <w:sz w:val="24"/>
      <w:szCs w:val="20"/>
      <w:lang w:val="fr-FR"/>
    </w:rPr>
  </w:style>
  <w:style w:type="character" w:customStyle="1" w:styleId="Heading3Char">
    <w:name w:val="Heading 3 Char"/>
    <w:basedOn w:val="DefaultParagraphFont"/>
    <w:link w:val="Heading3"/>
    <w:uiPriority w:val="9"/>
    <w:semiHidden/>
    <w:rsid w:val="001E7097"/>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493/en" TargetMode="External"/><Relationship Id="rId13" Type="http://schemas.openxmlformats.org/officeDocument/2006/relationships/hyperlink" Target="https://www.itu.int/pub/R-REP-M.2285"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s://www.itu.int/rec/R-REC-RA.769/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emf"/><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541/en"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www.itu.int/rec/R-REC-M.1375/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tu.int/rec/R-REC-M.585/en"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2611</Words>
  <Characters>14887</Characters>
  <Application>Microsoft Office Word</Application>
  <DocSecurity>0</DocSecurity>
  <Lines>124</Lines>
  <Paragraphs>34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Introduction</vt:lpstr>
      <vt:lpstr>Summary of changes</vt:lpstr>
      <vt:lpstr>Attachments</vt:lpstr>
      <vt:lpstr>Annex 1  Categorization of autonomous maritime radio devices</vt:lpstr>
      <vt:lpstr>Annex 2  Technical and operational characteristics of group B autonomous maritim</vt:lpstr>
      <vt:lpstr>    A2.1	Introduction</vt:lpstr>
      <vt:lpstr>    A2.2	Technical characteristics of group B autonomous maritime radio devices usin</vt:lpstr>
      <vt:lpstr>3	Burst transmission requirements</vt:lpstr>
      <vt:lpstr>4	General characteristics</vt:lpstr>
      <vt:lpstr>5	Transmitter characteristics</vt:lpstr>
      <vt:lpstr>6	Synchronization accuracy</vt:lpstr>
      <vt:lpstr>7	Channel access scheme</vt:lpstr>
      <vt:lpstr>8	User identification (Unique identifier)</vt:lpstr>
      <vt:lpstr>9	Transmission message structure</vt:lpstr>
      <vt:lpstr>Annex 3  Technical and operational characteristics of group B autonomous  mariti</vt:lpstr>
      <vt:lpstr>    A3.1	Introduction</vt:lpstr>
      <vt:lpstr>    A3.2	Technical characteristics of group B autonomous maritime radio devices usin</vt:lpstr>
    </vt:vector>
  </TitlesOfParts>
  <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Editor 2021</dc:creator>
  <cp:keywords/>
  <dc:description/>
  <cp:lastModifiedBy>USA Editor 2021</cp:lastModifiedBy>
  <cp:revision>3</cp:revision>
  <dcterms:created xsi:type="dcterms:W3CDTF">2021-04-06T13:56:00Z</dcterms:created>
  <dcterms:modified xsi:type="dcterms:W3CDTF">2021-04-06T13:59:00Z</dcterms:modified>
</cp:coreProperties>
</file>